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FF084E" w14:textId="5CCC797B" w:rsidR="008C07AA" w:rsidRPr="008C07AA" w:rsidRDefault="00DA3DC9" w:rsidP="008C07AA">
      <w:pPr>
        <w:widowControl w:val="0"/>
        <w:tabs>
          <w:tab w:val="left" w:pos="1560"/>
        </w:tabs>
        <w:spacing w:after="0" w:line="240" w:lineRule="auto"/>
        <w:ind w:left="566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       </w:t>
      </w:r>
      <w:r w:rsidR="008C07AA" w:rsidRPr="008C07AA">
        <w:rPr>
          <w:rFonts w:ascii="Times New Roman" w:eastAsia="Times New Roman" w:hAnsi="Times New Roman" w:cs="Times New Roman"/>
          <w:sz w:val="24"/>
          <w:szCs w:val="24"/>
          <w:lang w:eastAsia="ru-RU"/>
        </w:rPr>
        <w:t xml:space="preserve">Приложение № </w:t>
      </w:r>
      <w:r w:rsidR="008C07AA">
        <w:rPr>
          <w:rFonts w:ascii="Times New Roman" w:eastAsia="Times New Roman" w:hAnsi="Times New Roman" w:cs="Times New Roman"/>
          <w:sz w:val="24"/>
          <w:szCs w:val="24"/>
          <w:lang w:eastAsia="ru-RU"/>
        </w:rPr>
        <w:t>10</w:t>
      </w:r>
      <w:r w:rsidR="008C07AA" w:rsidRPr="008C07AA">
        <w:rPr>
          <w:rFonts w:ascii="Times New Roman" w:eastAsia="Times New Roman" w:hAnsi="Times New Roman" w:cs="Times New Roman"/>
          <w:sz w:val="24"/>
          <w:szCs w:val="24"/>
          <w:lang w:eastAsia="ru-RU"/>
        </w:rPr>
        <w:t xml:space="preserve"> </w:t>
      </w:r>
    </w:p>
    <w:p w14:paraId="3FEE7DCA" w14:textId="77777777" w:rsidR="008C07AA" w:rsidRPr="008C07AA" w:rsidRDefault="008C07AA" w:rsidP="008C07AA">
      <w:pPr>
        <w:widowControl w:val="0"/>
        <w:tabs>
          <w:tab w:val="left" w:pos="1560"/>
        </w:tabs>
        <w:spacing w:after="0" w:line="240" w:lineRule="auto"/>
        <w:ind w:left="5664"/>
        <w:jc w:val="both"/>
        <w:rPr>
          <w:rFonts w:ascii="Times New Roman" w:eastAsia="Times New Roman" w:hAnsi="Times New Roman" w:cs="Times New Roman"/>
          <w:sz w:val="24"/>
          <w:szCs w:val="24"/>
          <w:lang w:eastAsia="ru-RU"/>
        </w:rPr>
      </w:pPr>
      <w:r w:rsidRPr="008C07AA">
        <w:rPr>
          <w:rFonts w:ascii="Times New Roman" w:eastAsia="Times New Roman" w:hAnsi="Times New Roman" w:cs="Times New Roman"/>
          <w:sz w:val="24"/>
          <w:szCs w:val="24"/>
          <w:lang w:eastAsia="ru-RU"/>
        </w:rPr>
        <w:t xml:space="preserve">к приказу ПАО «МРСК Центра» </w:t>
      </w:r>
    </w:p>
    <w:p w14:paraId="2A8FD645" w14:textId="3B5C85F9" w:rsidR="004B6BC6" w:rsidRPr="00A40078" w:rsidRDefault="008C07AA" w:rsidP="008C07AA">
      <w:pPr>
        <w:widowControl w:val="0"/>
        <w:tabs>
          <w:tab w:val="left" w:pos="1560"/>
        </w:tabs>
        <w:spacing w:after="0" w:line="240" w:lineRule="auto"/>
        <w:ind w:left="5664"/>
        <w:jc w:val="both"/>
        <w:rPr>
          <w:rFonts w:ascii="Times New Roman" w:eastAsia="Times New Roman" w:hAnsi="Times New Roman" w:cs="Times New Roman"/>
          <w:sz w:val="24"/>
          <w:szCs w:val="24"/>
          <w:lang w:eastAsia="ru-RU"/>
        </w:rPr>
      </w:pPr>
      <w:r w:rsidRPr="008C07AA">
        <w:rPr>
          <w:rFonts w:ascii="Times New Roman" w:eastAsia="Times New Roman" w:hAnsi="Times New Roman" w:cs="Times New Roman"/>
          <w:sz w:val="24"/>
          <w:szCs w:val="24"/>
          <w:lang w:eastAsia="ru-RU"/>
        </w:rPr>
        <w:t>от __.__.2020 № ___-ЦА</w:t>
      </w:r>
    </w:p>
    <w:p w14:paraId="6B1BE982" w14:textId="77777777" w:rsidR="004B6BC6" w:rsidRPr="00A40078" w:rsidRDefault="004B6BC6" w:rsidP="004B6BC6">
      <w:pPr>
        <w:widowControl w:val="0"/>
        <w:tabs>
          <w:tab w:val="left" w:pos="1560"/>
        </w:tabs>
        <w:spacing w:after="0" w:line="240" w:lineRule="auto"/>
        <w:jc w:val="both"/>
        <w:rPr>
          <w:rFonts w:ascii="Times New Roman" w:eastAsia="Times New Roman" w:hAnsi="Times New Roman" w:cs="Times New Roman"/>
          <w:sz w:val="24"/>
          <w:szCs w:val="24"/>
          <w:lang w:eastAsia="ru-RU"/>
        </w:rPr>
      </w:pPr>
    </w:p>
    <w:p w14:paraId="28DA1544" w14:textId="77777777" w:rsidR="004B6BC6" w:rsidRPr="00A40078" w:rsidRDefault="004B6BC6" w:rsidP="004B6BC6">
      <w:pPr>
        <w:widowControl w:val="0"/>
        <w:tabs>
          <w:tab w:val="left" w:pos="1560"/>
        </w:tabs>
        <w:spacing w:after="0" w:line="240" w:lineRule="auto"/>
        <w:jc w:val="both"/>
        <w:rPr>
          <w:rFonts w:ascii="Times New Roman" w:eastAsia="Times New Roman" w:hAnsi="Times New Roman" w:cs="Times New Roman"/>
          <w:sz w:val="24"/>
          <w:szCs w:val="24"/>
          <w:lang w:eastAsia="ru-RU"/>
        </w:rPr>
      </w:pPr>
    </w:p>
    <w:p w14:paraId="516EA10D" w14:textId="77777777" w:rsidR="004B6BC6" w:rsidRPr="00A40078" w:rsidRDefault="004B6BC6" w:rsidP="004B6BC6">
      <w:pPr>
        <w:widowControl w:val="0"/>
        <w:tabs>
          <w:tab w:val="left" w:pos="1560"/>
        </w:tabs>
        <w:spacing w:after="0" w:line="240" w:lineRule="auto"/>
        <w:jc w:val="both"/>
        <w:rPr>
          <w:rFonts w:ascii="Times New Roman" w:eastAsia="Times New Roman" w:hAnsi="Times New Roman" w:cs="Times New Roman"/>
          <w:sz w:val="24"/>
          <w:szCs w:val="24"/>
          <w:lang w:eastAsia="ru-RU"/>
        </w:rPr>
      </w:pPr>
    </w:p>
    <w:p w14:paraId="5F91F351" w14:textId="77777777" w:rsidR="004B6BC6" w:rsidRPr="00A40078" w:rsidRDefault="004B6BC6" w:rsidP="004B6BC6">
      <w:pPr>
        <w:widowControl w:val="0"/>
        <w:tabs>
          <w:tab w:val="left" w:pos="1560"/>
        </w:tabs>
        <w:spacing w:after="0" w:line="240" w:lineRule="auto"/>
        <w:jc w:val="both"/>
        <w:rPr>
          <w:rFonts w:ascii="Times New Roman" w:eastAsia="Times New Roman" w:hAnsi="Times New Roman" w:cs="Times New Roman"/>
          <w:b/>
          <w:bCs/>
          <w:sz w:val="28"/>
          <w:szCs w:val="28"/>
        </w:rPr>
      </w:pPr>
    </w:p>
    <w:p w14:paraId="1D47C095" w14:textId="77777777" w:rsidR="00DA3DC9" w:rsidRPr="00A40078" w:rsidRDefault="00DA3DC9" w:rsidP="0042613D">
      <w:pPr>
        <w:pStyle w:val="ConsPlusNormal"/>
        <w:ind w:right="-2" w:firstLine="0"/>
        <w:jc w:val="center"/>
        <w:rPr>
          <w:rFonts w:ascii="Times New Roman" w:eastAsia="Times New Roman" w:hAnsi="Times New Roman" w:cs="Times New Roman"/>
          <w:b/>
          <w:bCs/>
          <w:sz w:val="28"/>
          <w:szCs w:val="28"/>
        </w:rPr>
      </w:pPr>
    </w:p>
    <w:p w14:paraId="2A2C1D05" w14:textId="77777777" w:rsidR="0042613D" w:rsidRPr="00A40078" w:rsidRDefault="0042613D" w:rsidP="0042613D">
      <w:pPr>
        <w:pStyle w:val="ConsPlusNormal"/>
        <w:ind w:right="-2" w:firstLine="0"/>
        <w:jc w:val="center"/>
        <w:rPr>
          <w:rFonts w:ascii="Times New Roman" w:eastAsia="Times New Roman" w:hAnsi="Times New Roman" w:cs="Times New Roman"/>
          <w:b/>
          <w:bCs/>
          <w:sz w:val="28"/>
          <w:szCs w:val="28"/>
        </w:rPr>
      </w:pPr>
      <w:r w:rsidRPr="00A40078">
        <w:rPr>
          <w:rFonts w:ascii="Times New Roman" w:eastAsia="Times New Roman" w:hAnsi="Times New Roman" w:cs="Times New Roman"/>
          <w:b/>
          <w:bCs/>
          <w:sz w:val="28"/>
          <w:szCs w:val="28"/>
        </w:rPr>
        <w:t>ТИПОВАЯ ФОРМА</w:t>
      </w:r>
    </w:p>
    <w:p w14:paraId="7962158A" w14:textId="77777777" w:rsidR="0042613D" w:rsidRPr="00A40078" w:rsidRDefault="0042613D" w:rsidP="0042613D">
      <w:pPr>
        <w:pStyle w:val="ConsPlusNormal"/>
        <w:ind w:right="-2" w:firstLine="0"/>
        <w:jc w:val="center"/>
        <w:rPr>
          <w:rFonts w:ascii="Times New Roman" w:hAnsi="Times New Roman" w:cs="Times New Roman"/>
          <w:b/>
          <w:sz w:val="26"/>
          <w:szCs w:val="26"/>
        </w:rPr>
      </w:pPr>
      <w:r w:rsidRPr="00A40078">
        <w:rPr>
          <w:rFonts w:ascii="Times New Roman" w:hAnsi="Times New Roman" w:cs="Times New Roman"/>
          <w:b/>
          <w:bCs/>
          <w:sz w:val="28"/>
          <w:szCs w:val="28"/>
        </w:rPr>
        <w:t>договора подряда на выполнение работ, услуг по строительству/реконструкции</w:t>
      </w:r>
      <w:r w:rsidRPr="00A40078">
        <w:rPr>
          <w:rFonts w:ascii="Times New Roman" w:hAnsi="Times New Roman" w:cs="Times New Roman"/>
          <w:b/>
          <w:sz w:val="26"/>
          <w:szCs w:val="26"/>
        </w:rPr>
        <w:t xml:space="preserve"> _______________________________ </w:t>
      </w:r>
    </w:p>
    <w:p w14:paraId="42E14F56" w14:textId="77777777" w:rsidR="0042613D" w:rsidRPr="00A40078" w:rsidRDefault="0042613D" w:rsidP="0042613D">
      <w:pPr>
        <w:pStyle w:val="ConsPlusNormal"/>
        <w:ind w:right="-2" w:firstLine="0"/>
        <w:jc w:val="center"/>
        <w:rPr>
          <w:rFonts w:ascii="Times New Roman" w:hAnsi="Times New Roman" w:cs="Times New Roman"/>
          <w:i/>
          <w:iCs/>
          <w:sz w:val="24"/>
          <w:szCs w:val="24"/>
        </w:rPr>
      </w:pPr>
      <w:r w:rsidRPr="00A40078">
        <w:rPr>
          <w:rFonts w:ascii="Times New Roman" w:hAnsi="Times New Roman" w:cs="Times New Roman"/>
          <w:i/>
          <w:iCs/>
          <w:sz w:val="24"/>
          <w:szCs w:val="24"/>
        </w:rPr>
        <w:t>(наименование ДЗО ПАО «Россети»)</w:t>
      </w:r>
    </w:p>
    <w:p w14:paraId="525841DC" w14:textId="6B0B872D" w:rsidR="004B6BC6" w:rsidRPr="00A40078" w:rsidRDefault="004B6BC6" w:rsidP="004B6BC6">
      <w:pPr>
        <w:spacing w:after="0" w:line="240" w:lineRule="auto"/>
        <w:jc w:val="center"/>
        <w:rPr>
          <w:rFonts w:ascii="Times New Roman" w:hAnsi="Times New Roman" w:cs="Times New Roman"/>
          <w:b/>
          <w:i/>
          <w:sz w:val="24"/>
          <w:szCs w:val="24"/>
        </w:rPr>
      </w:pPr>
      <w:r w:rsidRPr="00A40078">
        <w:rPr>
          <w:rFonts w:ascii="Times New Roman" w:hAnsi="Times New Roman" w:cs="Times New Roman"/>
          <w:b/>
          <w:i/>
          <w:sz w:val="24"/>
          <w:szCs w:val="24"/>
        </w:rPr>
        <w:t>(типовая форма договора применятся при реализации инвестиционных проектов стоимостью более 50 млн. руб. с НДС)</w:t>
      </w:r>
    </w:p>
    <w:p w14:paraId="419D8085" w14:textId="77777777" w:rsidR="004B6BC6" w:rsidRPr="00A40078" w:rsidRDefault="004B6BC6" w:rsidP="0042613D">
      <w:pPr>
        <w:pStyle w:val="ConsPlusNormal"/>
        <w:ind w:right="-2" w:firstLine="0"/>
        <w:jc w:val="center"/>
        <w:rPr>
          <w:rFonts w:ascii="Times New Roman" w:hAnsi="Times New Roman" w:cs="Times New Roman"/>
          <w:i/>
          <w:iCs/>
          <w:sz w:val="24"/>
          <w:szCs w:val="24"/>
        </w:rPr>
      </w:pPr>
    </w:p>
    <w:p w14:paraId="58AD67FD" w14:textId="77777777" w:rsidR="0042613D" w:rsidRPr="00A40078" w:rsidRDefault="0042613D" w:rsidP="0042613D">
      <w:pPr>
        <w:pStyle w:val="ConsPlusNormal"/>
        <w:ind w:right="-2" w:firstLine="0"/>
        <w:jc w:val="center"/>
        <w:rPr>
          <w:rFonts w:ascii="Times New Roman" w:eastAsia="Times New Roman" w:hAnsi="Times New Roman" w:cs="Times New Roman"/>
          <w:b/>
          <w:bCs/>
          <w:sz w:val="28"/>
          <w:szCs w:val="28"/>
        </w:rPr>
      </w:pPr>
      <w:r w:rsidRPr="00A40078">
        <w:rPr>
          <w:rFonts w:ascii="Times New Roman" w:hAnsi="Times New Roman" w:cs="Times New Roman"/>
          <w:b/>
          <w:bCs/>
          <w:sz w:val="28"/>
          <w:szCs w:val="28"/>
        </w:rPr>
        <w:t>от «___» _________20___ г. №___________</w:t>
      </w:r>
    </w:p>
    <w:p w14:paraId="0F7B3545" w14:textId="77777777" w:rsidR="0042613D" w:rsidRPr="00A40078" w:rsidRDefault="0042613D" w:rsidP="0042613D">
      <w:pPr>
        <w:pStyle w:val="ConsPlusNormal"/>
        <w:ind w:right="-2" w:firstLine="709"/>
        <w:jc w:val="center"/>
        <w:rPr>
          <w:rFonts w:ascii="Times New Roman" w:eastAsia="Times New Roman" w:hAnsi="Times New Roman" w:cs="Times New Roman"/>
          <w:b/>
          <w:bCs/>
          <w:sz w:val="28"/>
          <w:szCs w:val="28"/>
        </w:rPr>
      </w:pPr>
    </w:p>
    <w:p w14:paraId="04B7622D" w14:textId="77777777" w:rsidR="0042613D" w:rsidRPr="00A40078" w:rsidRDefault="0042613D" w:rsidP="0042613D">
      <w:pPr>
        <w:pStyle w:val="ConsPlusNormal"/>
        <w:ind w:right="-2" w:firstLine="0"/>
        <w:jc w:val="center"/>
        <w:rPr>
          <w:rFonts w:ascii="Times New Roman" w:eastAsia="Times New Roman" w:hAnsi="Times New Roman" w:cs="Times New Roman"/>
          <w:b/>
          <w:bCs/>
          <w:sz w:val="24"/>
          <w:szCs w:val="24"/>
        </w:rPr>
      </w:pPr>
      <w:r w:rsidRPr="00A40078">
        <w:rPr>
          <w:rFonts w:ascii="Times New Roman" w:hAnsi="Times New Roman" w:cs="Times New Roman"/>
          <w:b/>
          <w:bCs/>
          <w:sz w:val="24"/>
          <w:szCs w:val="24"/>
        </w:rPr>
        <w:t>«_____________________________________________»</w:t>
      </w:r>
    </w:p>
    <w:p w14:paraId="0A3DFE1D" w14:textId="77777777" w:rsidR="0042613D" w:rsidRPr="00A40078" w:rsidRDefault="0042613D" w:rsidP="0042613D">
      <w:pPr>
        <w:pStyle w:val="ConsPlusNormal"/>
        <w:ind w:right="-2" w:firstLine="0"/>
        <w:jc w:val="center"/>
        <w:rPr>
          <w:rFonts w:ascii="Times New Roman" w:eastAsia="Times New Roman" w:hAnsi="Times New Roman" w:cs="Times New Roman"/>
          <w:i/>
          <w:iCs/>
          <w:sz w:val="24"/>
          <w:szCs w:val="24"/>
        </w:rPr>
      </w:pPr>
      <w:r w:rsidRPr="00A40078">
        <w:rPr>
          <w:rFonts w:ascii="Times New Roman" w:hAnsi="Times New Roman" w:cs="Times New Roman"/>
          <w:i/>
          <w:iCs/>
          <w:sz w:val="24"/>
          <w:szCs w:val="24"/>
        </w:rPr>
        <w:t>(название, наименование объекта строительства)</w:t>
      </w:r>
    </w:p>
    <w:p w14:paraId="074A66FF" w14:textId="77777777" w:rsidR="0042613D" w:rsidRPr="00A40078" w:rsidRDefault="0042613D" w:rsidP="0042613D">
      <w:pPr>
        <w:pStyle w:val="ConsPlusNormal"/>
        <w:ind w:right="559" w:firstLine="709"/>
        <w:rPr>
          <w:rFonts w:ascii="Times New Roman" w:eastAsia="Times New Roman" w:hAnsi="Times New Roman" w:cs="Times New Roman"/>
          <w:b/>
          <w:bCs/>
          <w:sz w:val="28"/>
          <w:szCs w:val="28"/>
        </w:rPr>
      </w:pPr>
    </w:p>
    <w:p w14:paraId="4C5DEA8D" w14:textId="77777777" w:rsidR="0042613D" w:rsidRPr="00A40078" w:rsidRDefault="0042613D" w:rsidP="0042613D">
      <w:pPr>
        <w:pStyle w:val="ConsPlusNormal"/>
        <w:ind w:right="559" w:firstLine="709"/>
        <w:rPr>
          <w:rFonts w:ascii="Times New Roman" w:eastAsia="Times New Roman" w:hAnsi="Times New Roman" w:cs="Times New Roman"/>
          <w:b/>
          <w:bCs/>
          <w:sz w:val="28"/>
          <w:szCs w:val="28"/>
        </w:rPr>
      </w:pPr>
    </w:p>
    <w:p w14:paraId="49FBF99D" w14:textId="77777777" w:rsidR="0042613D" w:rsidRPr="00A40078" w:rsidRDefault="0042613D" w:rsidP="0042613D">
      <w:pPr>
        <w:pStyle w:val="ConsPlusNormal"/>
        <w:ind w:right="559" w:firstLine="709"/>
        <w:rPr>
          <w:rFonts w:ascii="Times New Roman" w:eastAsia="Times New Roman" w:hAnsi="Times New Roman" w:cs="Times New Roman"/>
          <w:b/>
          <w:bCs/>
          <w:sz w:val="28"/>
          <w:szCs w:val="28"/>
        </w:rPr>
      </w:pPr>
    </w:p>
    <w:p w14:paraId="62A3E66E" w14:textId="77777777" w:rsidR="0042613D" w:rsidRPr="00A40078" w:rsidRDefault="0042613D" w:rsidP="0042613D">
      <w:pPr>
        <w:pStyle w:val="ConsPlusNormal"/>
        <w:ind w:right="559" w:firstLine="709"/>
        <w:rPr>
          <w:rFonts w:ascii="Times New Roman" w:eastAsia="Times New Roman" w:hAnsi="Times New Roman" w:cs="Times New Roman"/>
          <w:b/>
          <w:bCs/>
          <w:sz w:val="28"/>
          <w:szCs w:val="28"/>
        </w:rPr>
      </w:pPr>
    </w:p>
    <w:p w14:paraId="44CC0777" w14:textId="77777777" w:rsidR="0042613D" w:rsidRPr="00A40078" w:rsidRDefault="0042613D" w:rsidP="0042613D">
      <w:pPr>
        <w:pStyle w:val="ConsPlusNormal"/>
        <w:ind w:right="559" w:firstLine="709"/>
        <w:rPr>
          <w:rFonts w:ascii="Times New Roman" w:eastAsia="Times New Roman" w:hAnsi="Times New Roman" w:cs="Times New Roman"/>
          <w:b/>
          <w:bCs/>
          <w:sz w:val="28"/>
          <w:szCs w:val="28"/>
        </w:rPr>
      </w:pPr>
    </w:p>
    <w:p w14:paraId="62474395" w14:textId="77777777" w:rsidR="0042613D" w:rsidRPr="00A40078" w:rsidRDefault="0042613D" w:rsidP="0042613D">
      <w:pPr>
        <w:pStyle w:val="ConsPlusNormal"/>
        <w:ind w:right="559" w:firstLine="0"/>
        <w:jc w:val="center"/>
        <w:rPr>
          <w:rFonts w:ascii="Times New Roman" w:eastAsia="Times New Roman" w:hAnsi="Times New Roman" w:cs="Times New Roman"/>
          <w:b/>
          <w:bCs/>
          <w:sz w:val="28"/>
          <w:szCs w:val="28"/>
        </w:rPr>
      </w:pPr>
    </w:p>
    <w:p w14:paraId="62F8A5C9" w14:textId="77777777" w:rsidR="0042613D" w:rsidRPr="00A40078" w:rsidRDefault="0042613D" w:rsidP="0042613D">
      <w:pPr>
        <w:pStyle w:val="ConsPlusNormal"/>
        <w:ind w:right="559" w:firstLine="0"/>
        <w:jc w:val="center"/>
        <w:rPr>
          <w:rFonts w:ascii="Times New Roman" w:eastAsia="Times New Roman" w:hAnsi="Times New Roman" w:cs="Times New Roman"/>
          <w:b/>
          <w:bCs/>
          <w:sz w:val="28"/>
          <w:szCs w:val="28"/>
        </w:rPr>
      </w:pPr>
    </w:p>
    <w:p w14:paraId="77FCF71E" w14:textId="77777777" w:rsidR="0042613D" w:rsidRPr="00A40078" w:rsidRDefault="0042613D" w:rsidP="0042613D">
      <w:pPr>
        <w:widowControl w:val="0"/>
        <w:tabs>
          <w:tab w:val="left" w:pos="3686"/>
          <w:tab w:val="right" w:pos="9356"/>
        </w:tabs>
        <w:spacing w:after="0" w:line="240" w:lineRule="auto"/>
        <w:ind w:right="559"/>
        <w:rPr>
          <w:rFonts w:ascii="Times New Roman" w:hAnsi="Times New Roman" w:cs="Times New Roman"/>
          <w:b/>
          <w:bCs/>
          <w:sz w:val="24"/>
          <w:szCs w:val="24"/>
        </w:rPr>
      </w:pPr>
      <w:r w:rsidRPr="00A40078">
        <w:rPr>
          <w:rFonts w:ascii="Times New Roman" w:hAnsi="Times New Roman" w:cs="Times New Roman"/>
          <w:b/>
          <w:bCs/>
          <w:sz w:val="24"/>
          <w:szCs w:val="24"/>
        </w:rPr>
        <w:t>Заказчик: ___________________________</w:t>
      </w:r>
    </w:p>
    <w:p w14:paraId="3EA137B4" w14:textId="77777777" w:rsidR="0042613D" w:rsidRPr="00A40078" w:rsidRDefault="0042613D" w:rsidP="0042613D">
      <w:pPr>
        <w:widowControl w:val="0"/>
        <w:tabs>
          <w:tab w:val="left" w:pos="3686"/>
          <w:tab w:val="right" w:pos="9356"/>
        </w:tabs>
        <w:spacing w:after="0" w:line="240" w:lineRule="auto"/>
        <w:ind w:right="559"/>
        <w:rPr>
          <w:rFonts w:ascii="Times New Roman" w:hAnsi="Times New Roman" w:cs="Times New Roman"/>
          <w:b/>
          <w:bCs/>
          <w:sz w:val="24"/>
          <w:szCs w:val="24"/>
        </w:rPr>
      </w:pPr>
    </w:p>
    <w:p w14:paraId="49E2CD55" w14:textId="77777777" w:rsidR="0042613D" w:rsidRPr="00A40078" w:rsidRDefault="0042613D" w:rsidP="0042613D">
      <w:pPr>
        <w:widowControl w:val="0"/>
        <w:tabs>
          <w:tab w:val="left" w:pos="3686"/>
          <w:tab w:val="right" w:pos="9356"/>
        </w:tabs>
        <w:spacing w:after="0" w:line="240" w:lineRule="auto"/>
        <w:ind w:right="559"/>
        <w:rPr>
          <w:rFonts w:ascii="Times New Roman" w:hAnsi="Times New Roman" w:cs="Times New Roman"/>
          <w:b/>
          <w:bCs/>
          <w:sz w:val="24"/>
          <w:szCs w:val="24"/>
        </w:rPr>
      </w:pPr>
      <w:r w:rsidRPr="00A40078">
        <w:rPr>
          <w:rFonts w:ascii="Times New Roman" w:hAnsi="Times New Roman" w:cs="Times New Roman"/>
          <w:b/>
          <w:bCs/>
          <w:sz w:val="24"/>
          <w:szCs w:val="24"/>
        </w:rPr>
        <w:t>Подрядчик: ___________________________</w:t>
      </w:r>
    </w:p>
    <w:p w14:paraId="1CEC00A9" w14:textId="77777777" w:rsidR="0042613D" w:rsidRPr="00A40078" w:rsidRDefault="0042613D" w:rsidP="0042613D">
      <w:pPr>
        <w:pStyle w:val="ConsPlusNormal"/>
        <w:ind w:right="559" w:firstLine="0"/>
        <w:rPr>
          <w:rFonts w:ascii="Times New Roman" w:eastAsia="Times New Roman" w:hAnsi="Times New Roman" w:cs="Times New Roman"/>
          <w:b/>
          <w:bCs/>
          <w:sz w:val="24"/>
          <w:szCs w:val="24"/>
        </w:rPr>
      </w:pPr>
    </w:p>
    <w:p w14:paraId="24E21183" w14:textId="77777777" w:rsidR="0042613D" w:rsidRPr="00A40078"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E371A28" w14:textId="77777777" w:rsidR="0042613D" w:rsidRPr="00A40078"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72F3322A" w14:textId="77777777" w:rsidR="0042613D" w:rsidRPr="00A40078"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76D879F4" w14:textId="77777777" w:rsidR="0042613D" w:rsidRPr="00A40078"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69CB79DA" w14:textId="77777777" w:rsidR="0042613D" w:rsidRPr="00A40078"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E0E95E8" w14:textId="77777777" w:rsidR="0042613D" w:rsidRPr="00A40078"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099CCD5" w14:textId="77777777" w:rsidR="0042613D" w:rsidRPr="00A40078"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753E245" w14:textId="77777777" w:rsidR="0042613D" w:rsidRPr="00A40078"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81C3135" w14:textId="3FA77AB7" w:rsidR="0042613D" w:rsidRPr="00A40078"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171BA4AF" w14:textId="00B92F29" w:rsidR="00347FF0" w:rsidRPr="00A40078" w:rsidRDefault="00347FF0"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B52F87B" w14:textId="32E86AE7" w:rsidR="00347FF0" w:rsidRPr="00A40078" w:rsidRDefault="00347FF0"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1959DFAF" w14:textId="77777777" w:rsidR="00347FF0" w:rsidRPr="00A40078" w:rsidRDefault="00347FF0"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C98844F" w14:textId="345C8831" w:rsidR="0042613D" w:rsidRPr="00A40078"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1B537CC1" w14:textId="77777777" w:rsidR="00347FF0" w:rsidRPr="00A40078" w:rsidRDefault="00347FF0"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6218C488" w14:textId="77777777" w:rsidR="0042613D" w:rsidRPr="00A40078"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A40078">
        <w:rPr>
          <w:rFonts w:ascii="Times New Roman" w:hAnsi="Times New Roman" w:cs="Times New Roman"/>
          <w:sz w:val="24"/>
          <w:szCs w:val="24"/>
        </w:rPr>
        <w:t>г._____________________</w:t>
      </w:r>
    </w:p>
    <w:p w14:paraId="6B387C95" w14:textId="77777777" w:rsidR="0042613D" w:rsidRPr="00A40078"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A40078">
        <w:rPr>
          <w:rFonts w:ascii="Times New Roman" w:hAnsi="Times New Roman" w:cs="Times New Roman"/>
          <w:sz w:val="24"/>
          <w:szCs w:val="24"/>
        </w:rPr>
        <w:t>(</w:t>
      </w:r>
      <w:r w:rsidRPr="00A40078">
        <w:rPr>
          <w:rFonts w:ascii="Times New Roman" w:hAnsi="Times New Roman" w:cs="Times New Roman"/>
          <w:i/>
          <w:iCs/>
          <w:sz w:val="24"/>
          <w:szCs w:val="24"/>
        </w:rPr>
        <w:t>место заключения Договора</w:t>
      </w:r>
      <w:r w:rsidRPr="00A40078">
        <w:rPr>
          <w:rFonts w:ascii="Times New Roman" w:hAnsi="Times New Roman" w:cs="Times New Roman"/>
          <w:sz w:val="24"/>
          <w:szCs w:val="24"/>
        </w:rPr>
        <w:t>)</w:t>
      </w:r>
    </w:p>
    <w:p w14:paraId="71103E89" w14:textId="77777777" w:rsidR="0042613D" w:rsidRPr="00A40078" w:rsidRDefault="0042613D" w:rsidP="0042613D">
      <w:pPr>
        <w:widowControl w:val="0"/>
        <w:shd w:val="clear" w:color="auto" w:fill="FFFFFF"/>
        <w:tabs>
          <w:tab w:val="left" w:leader="underscore" w:pos="3677"/>
        </w:tabs>
        <w:spacing w:after="0" w:line="240" w:lineRule="auto"/>
        <w:ind w:right="559"/>
        <w:rPr>
          <w:rFonts w:ascii="Times New Roman" w:hAnsi="Times New Roman" w:cs="Times New Roman"/>
          <w:b/>
          <w:bCs/>
          <w:kern w:val="32"/>
          <w:sz w:val="24"/>
          <w:szCs w:val="24"/>
        </w:rPr>
      </w:pPr>
    </w:p>
    <w:p w14:paraId="173C08E1" w14:textId="77777777" w:rsidR="0042613D" w:rsidRPr="00A40078" w:rsidRDefault="0042613D" w:rsidP="0042613D">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52D63FF" w14:textId="7A2B739B" w:rsidR="00347FF0" w:rsidRPr="00A40078" w:rsidRDefault="00347FF0">
      <w:pPr>
        <w:spacing w:after="160" w:line="259" w:lineRule="auto"/>
        <w:rPr>
          <w:rFonts w:ascii="Times New Roman" w:hAnsi="Times New Roman" w:cs="Times New Roman"/>
          <w:b/>
          <w:bCs/>
          <w:kern w:val="32"/>
          <w:sz w:val="24"/>
          <w:szCs w:val="24"/>
        </w:rPr>
      </w:pPr>
      <w:r w:rsidRPr="00A40078">
        <w:rPr>
          <w:rFonts w:ascii="Times New Roman" w:hAnsi="Times New Roman" w:cs="Times New Roman"/>
          <w:b/>
          <w:bCs/>
          <w:kern w:val="32"/>
          <w:sz w:val="24"/>
          <w:szCs w:val="24"/>
        </w:rPr>
        <w:br w:type="page"/>
      </w:r>
    </w:p>
    <w:p w14:paraId="1FB0CEAD" w14:textId="77777777" w:rsidR="000B6964" w:rsidRPr="00A40078" w:rsidRDefault="000B6964" w:rsidP="000B6964">
      <w:pPr>
        <w:widowControl w:val="0"/>
        <w:shd w:val="clear" w:color="auto" w:fill="FFFFFF"/>
        <w:tabs>
          <w:tab w:val="left" w:leader="underscore" w:pos="3677"/>
        </w:tabs>
        <w:spacing w:after="0" w:line="240" w:lineRule="auto"/>
        <w:ind w:right="-2" w:firstLine="709"/>
        <w:rPr>
          <w:rFonts w:ascii="Times New Roman" w:hAnsi="Times New Roman" w:cs="Times New Roman"/>
          <w:b/>
          <w:bCs/>
          <w:kern w:val="32"/>
          <w:sz w:val="24"/>
          <w:szCs w:val="24"/>
        </w:rPr>
      </w:pPr>
      <w:r w:rsidRPr="00A40078">
        <w:rPr>
          <w:rFonts w:ascii="Times New Roman" w:hAnsi="Times New Roman" w:cs="Times New Roman"/>
          <w:b/>
          <w:bCs/>
          <w:kern w:val="32"/>
          <w:sz w:val="24"/>
          <w:szCs w:val="24"/>
        </w:rPr>
        <w:lastRenderedPageBreak/>
        <w:t>СОДЕРЖАНИЕ</w:t>
      </w:r>
    </w:p>
    <w:p w14:paraId="5CF5992A" w14:textId="77777777" w:rsidR="000B6964" w:rsidRPr="00A40078" w:rsidRDefault="000B6964" w:rsidP="000B6964">
      <w:pPr>
        <w:widowControl w:val="0"/>
        <w:shd w:val="clear" w:color="auto" w:fill="FFFFFF"/>
        <w:tabs>
          <w:tab w:val="left" w:leader="underscore" w:pos="3677"/>
        </w:tabs>
        <w:spacing w:after="0" w:line="240" w:lineRule="auto"/>
        <w:ind w:right="-2" w:firstLine="709"/>
        <w:rPr>
          <w:rFonts w:ascii="Times New Roman" w:hAnsi="Times New Roman" w:cs="Times New Roman"/>
          <w:sz w:val="24"/>
          <w:szCs w:val="24"/>
        </w:rPr>
      </w:pPr>
      <w:r w:rsidRPr="00A40078">
        <w:rPr>
          <w:rFonts w:ascii="Times New Roman" w:hAnsi="Times New Roman" w:cs="Times New Roman"/>
          <w:b/>
          <w:bCs/>
          <w:kern w:val="32"/>
          <w:sz w:val="24"/>
          <w:szCs w:val="24"/>
        </w:rPr>
        <w:t>РАЗДЕЛ I. ОСНОВНЫЕ ПОЛОЖЕНИЯ ДОГОВОРА</w:t>
      </w:r>
    </w:p>
    <w:p w14:paraId="5501C3B0" w14:textId="77777777" w:rsidR="000B6964" w:rsidRPr="00A40078" w:rsidRDefault="000B6964" w:rsidP="000B6964">
      <w:pPr>
        <w:widowControl w:val="0"/>
        <w:pBdr>
          <w:top w:val="nil"/>
          <w:left w:val="nil"/>
          <w:bottom w:val="nil"/>
          <w:right w:val="nil"/>
          <w:between w:val="nil"/>
          <w:bar w:val="nil"/>
        </w:pBdr>
        <w:spacing w:after="0" w:line="240" w:lineRule="auto"/>
        <w:ind w:right="-2" w:firstLine="709"/>
        <w:outlineLvl w:val="0"/>
        <w:rPr>
          <w:rFonts w:ascii="Times New Roman" w:eastAsia="Times New Roman" w:hAnsi="Times New Roman" w:cs="Times New Roman"/>
          <w:color w:val="000000"/>
          <w:kern w:val="32"/>
          <w:sz w:val="24"/>
          <w:szCs w:val="24"/>
          <w:u w:color="000000"/>
          <w:bdr w:val="nil"/>
          <w:lang w:eastAsia="ru-RU"/>
        </w:rPr>
      </w:pPr>
      <w:r w:rsidRPr="00A40078">
        <w:rPr>
          <w:rFonts w:ascii="Times New Roman" w:eastAsia="Arial Unicode MS" w:hAnsi="Times New Roman" w:cs="Times New Roman"/>
          <w:color w:val="000000"/>
          <w:kern w:val="32"/>
          <w:sz w:val="24"/>
          <w:szCs w:val="24"/>
          <w:u w:color="000000"/>
          <w:bdr w:val="nil"/>
          <w:lang w:eastAsia="ru-RU"/>
        </w:rPr>
        <w:t>Статья 1. Основные понятия и определения</w:t>
      </w:r>
    </w:p>
    <w:p w14:paraId="3FBD1233" w14:textId="77777777" w:rsidR="000B6964" w:rsidRPr="00A40078" w:rsidRDefault="000B6964" w:rsidP="000B6964">
      <w:pPr>
        <w:widowControl w:val="0"/>
        <w:pBdr>
          <w:top w:val="nil"/>
          <w:left w:val="nil"/>
          <w:bottom w:val="nil"/>
          <w:right w:val="nil"/>
          <w:between w:val="nil"/>
          <w:bar w:val="nil"/>
        </w:pBdr>
        <w:spacing w:after="0" w:line="240" w:lineRule="auto"/>
        <w:ind w:right="-2" w:firstLine="709"/>
        <w:outlineLvl w:val="0"/>
        <w:rPr>
          <w:rFonts w:ascii="Times New Roman" w:eastAsia="Times New Roman" w:hAnsi="Times New Roman" w:cs="Times New Roman"/>
          <w:color w:val="000000"/>
          <w:kern w:val="32"/>
          <w:sz w:val="24"/>
          <w:szCs w:val="24"/>
          <w:u w:color="000000"/>
          <w:bdr w:val="nil"/>
          <w:lang w:eastAsia="ru-RU"/>
        </w:rPr>
      </w:pPr>
      <w:r w:rsidRPr="00A40078">
        <w:rPr>
          <w:rFonts w:ascii="Times New Roman" w:eastAsia="Arial Unicode MS" w:hAnsi="Times New Roman" w:cs="Times New Roman"/>
          <w:color w:val="000000"/>
          <w:kern w:val="32"/>
          <w:sz w:val="24"/>
          <w:szCs w:val="24"/>
          <w:u w:color="000000"/>
          <w:bdr w:val="nil"/>
          <w:lang w:eastAsia="ru-RU"/>
        </w:rPr>
        <w:t>Статья 2. Цели и предмет договора</w:t>
      </w:r>
    </w:p>
    <w:p w14:paraId="53701182" w14:textId="77777777" w:rsidR="000B6964" w:rsidRPr="00A40078" w:rsidRDefault="000B6964" w:rsidP="000B6964">
      <w:pPr>
        <w:widowControl w:val="0"/>
        <w:spacing w:after="0" w:line="240" w:lineRule="auto"/>
        <w:ind w:right="-2" w:firstLine="709"/>
        <w:rPr>
          <w:rFonts w:ascii="Times New Roman" w:hAnsi="Times New Roman" w:cs="Times New Roman"/>
          <w:sz w:val="24"/>
          <w:szCs w:val="24"/>
        </w:rPr>
      </w:pPr>
      <w:r w:rsidRPr="00A40078">
        <w:rPr>
          <w:rFonts w:ascii="Times New Roman" w:hAnsi="Times New Roman" w:cs="Times New Roman"/>
          <w:sz w:val="24"/>
          <w:szCs w:val="24"/>
        </w:rPr>
        <w:t xml:space="preserve">Статья 3. Сроки выполнения работ, услуг поставок </w:t>
      </w:r>
    </w:p>
    <w:p w14:paraId="0D5C800C" w14:textId="77777777" w:rsidR="000B6964" w:rsidRPr="00A40078" w:rsidRDefault="000B6964" w:rsidP="000B6964">
      <w:pPr>
        <w:widowControl w:val="0"/>
        <w:pBdr>
          <w:top w:val="nil"/>
          <w:left w:val="nil"/>
          <w:bottom w:val="nil"/>
          <w:right w:val="nil"/>
          <w:between w:val="nil"/>
          <w:bar w:val="nil"/>
        </w:pBdr>
        <w:spacing w:after="0" w:line="240" w:lineRule="auto"/>
        <w:ind w:right="-2" w:firstLine="709"/>
        <w:outlineLvl w:val="0"/>
        <w:rPr>
          <w:rFonts w:ascii="Times New Roman" w:eastAsia="Times New Roman" w:hAnsi="Times New Roman" w:cs="Times New Roman"/>
          <w:color w:val="000000"/>
          <w:kern w:val="32"/>
          <w:sz w:val="24"/>
          <w:szCs w:val="24"/>
          <w:u w:color="000000"/>
          <w:bdr w:val="nil"/>
          <w:lang w:eastAsia="ru-RU"/>
        </w:rPr>
      </w:pPr>
      <w:r w:rsidRPr="00A40078">
        <w:rPr>
          <w:rFonts w:ascii="Times New Roman" w:eastAsia="Arial Unicode MS" w:hAnsi="Times New Roman" w:cs="Times New Roman"/>
          <w:color w:val="000000"/>
          <w:kern w:val="32"/>
          <w:sz w:val="24"/>
          <w:szCs w:val="24"/>
          <w:u w:color="000000"/>
          <w:bdr w:val="nil"/>
          <w:lang w:eastAsia="ru-RU"/>
        </w:rPr>
        <w:t>Статья 4. Цена по договору</w:t>
      </w:r>
    </w:p>
    <w:p w14:paraId="30A8FB57" w14:textId="77777777" w:rsidR="000B6964" w:rsidRPr="00A40078" w:rsidRDefault="000B6964" w:rsidP="000B6964">
      <w:pPr>
        <w:widowControl w:val="0"/>
        <w:pBdr>
          <w:top w:val="nil"/>
          <w:left w:val="nil"/>
          <w:bottom w:val="nil"/>
          <w:right w:val="nil"/>
          <w:between w:val="nil"/>
          <w:bar w:val="nil"/>
        </w:pBdr>
        <w:spacing w:after="0" w:line="240" w:lineRule="auto"/>
        <w:ind w:right="-2" w:firstLine="709"/>
        <w:outlineLvl w:val="0"/>
        <w:rPr>
          <w:rFonts w:ascii="Times New Roman" w:eastAsia="Arial Unicode MS" w:hAnsi="Times New Roman" w:cs="Times New Roman"/>
          <w:color w:val="000000"/>
          <w:kern w:val="32"/>
          <w:sz w:val="24"/>
          <w:szCs w:val="24"/>
          <w:u w:color="000000"/>
          <w:bdr w:val="nil"/>
          <w:lang w:eastAsia="ru-RU"/>
        </w:rPr>
      </w:pPr>
      <w:r w:rsidRPr="00A40078">
        <w:rPr>
          <w:rFonts w:ascii="Times New Roman" w:eastAsia="Arial Unicode MS" w:hAnsi="Times New Roman" w:cs="Times New Roman"/>
          <w:color w:val="000000"/>
          <w:kern w:val="32"/>
          <w:sz w:val="24"/>
          <w:szCs w:val="24"/>
          <w:u w:color="000000"/>
          <w:bdr w:val="nil"/>
          <w:lang w:eastAsia="ru-RU"/>
        </w:rPr>
        <w:t>Статья 5. Порядок и условия платежей</w:t>
      </w:r>
    </w:p>
    <w:p w14:paraId="5DBF0E2C" w14:textId="77777777" w:rsidR="000B6964" w:rsidRPr="00A40078" w:rsidRDefault="000B6964" w:rsidP="000B6964">
      <w:pPr>
        <w:widowControl w:val="0"/>
        <w:shd w:val="clear" w:color="auto" w:fill="FFFFFF"/>
        <w:tabs>
          <w:tab w:val="left" w:pos="284"/>
          <w:tab w:val="left" w:pos="426"/>
        </w:tabs>
        <w:spacing w:after="0" w:line="240" w:lineRule="auto"/>
        <w:ind w:left="709" w:right="-2"/>
        <w:rPr>
          <w:rFonts w:ascii="Times New Roman" w:hAnsi="Times New Roman" w:cs="Times New Roman"/>
          <w:sz w:val="24"/>
          <w:szCs w:val="24"/>
        </w:rPr>
      </w:pPr>
      <w:r w:rsidRPr="00A40078">
        <w:rPr>
          <w:rFonts w:ascii="Times New Roman" w:hAnsi="Times New Roman" w:cs="Times New Roman"/>
          <w:sz w:val="24"/>
          <w:szCs w:val="24"/>
        </w:rPr>
        <w:t>Статья 6. Обеспечение исполнения обязательств по Договору и гарантийных обязательств</w:t>
      </w:r>
    </w:p>
    <w:p w14:paraId="058F9876" w14:textId="77777777" w:rsidR="000B6964" w:rsidRPr="00A40078" w:rsidRDefault="000B6964" w:rsidP="000B6964">
      <w:pPr>
        <w:widowControl w:val="0"/>
        <w:spacing w:after="0" w:line="240" w:lineRule="auto"/>
        <w:ind w:right="-2"/>
        <w:rPr>
          <w:rFonts w:ascii="Times New Roman" w:hAnsi="Times New Roman" w:cs="Times New Roman"/>
          <w:sz w:val="24"/>
          <w:szCs w:val="24"/>
        </w:rPr>
      </w:pPr>
    </w:p>
    <w:p w14:paraId="70D89E9C" w14:textId="77777777" w:rsidR="000B6964" w:rsidRPr="00A40078" w:rsidRDefault="000B6964" w:rsidP="000B6964">
      <w:pPr>
        <w:widowControl w:val="0"/>
        <w:pBdr>
          <w:top w:val="nil"/>
          <w:left w:val="nil"/>
          <w:bottom w:val="nil"/>
          <w:right w:val="nil"/>
          <w:between w:val="nil"/>
          <w:bar w:val="nil"/>
        </w:pBdr>
        <w:spacing w:after="0" w:line="240" w:lineRule="auto"/>
        <w:ind w:right="-2" w:firstLine="709"/>
        <w:outlineLvl w:val="0"/>
        <w:rPr>
          <w:rFonts w:ascii="Times New Roman" w:eastAsia="Times New Roman" w:hAnsi="Times New Roman" w:cs="Times New Roman"/>
          <w:b/>
          <w:bCs/>
          <w:color w:val="000000"/>
          <w:kern w:val="32"/>
          <w:sz w:val="24"/>
          <w:szCs w:val="24"/>
          <w:u w:color="000000"/>
          <w:bdr w:val="nil"/>
          <w:lang w:eastAsia="ru-RU"/>
        </w:rPr>
      </w:pPr>
      <w:r w:rsidRPr="00A40078">
        <w:rPr>
          <w:rFonts w:ascii="Times New Roman" w:eastAsia="Arial Unicode MS" w:hAnsi="Times New Roman" w:cs="Times New Roman"/>
          <w:b/>
          <w:bCs/>
          <w:color w:val="000000"/>
          <w:kern w:val="32"/>
          <w:sz w:val="24"/>
          <w:szCs w:val="24"/>
          <w:u w:color="000000"/>
          <w:bdr w:val="nil"/>
          <w:lang w:eastAsia="ru-RU"/>
        </w:rPr>
        <w:t xml:space="preserve">РАЗДЕЛ </w:t>
      </w:r>
      <w:r w:rsidRPr="00A40078">
        <w:rPr>
          <w:rFonts w:ascii="Times New Roman" w:eastAsia="Arial Unicode MS" w:hAnsi="Times New Roman" w:cs="Times New Roman"/>
          <w:b/>
          <w:bCs/>
          <w:color w:val="000000"/>
          <w:kern w:val="32"/>
          <w:sz w:val="24"/>
          <w:szCs w:val="24"/>
          <w:u w:color="000000"/>
          <w:bdr w:val="nil"/>
          <w:lang w:val="en-US" w:eastAsia="ru-RU"/>
        </w:rPr>
        <w:t>II</w:t>
      </w:r>
      <w:r w:rsidRPr="00A40078">
        <w:rPr>
          <w:rFonts w:ascii="Times New Roman" w:eastAsia="Arial Unicode MS" w:hAnsi="Times New Roman" w:cs="Times New Roman"/>
          <w:b/>
          <w:bCs/>
          <w:color w:val="000000"/>
          <w:kern w:val="32"/>
          <w:sz w:val="24"/>
          <w:szCs w:val="24"/>
          <w:u w:color="000000"/>
          <w:bdr w:val="nil"/>
          <w:lang w:eastAsia="ru-RU"/>
        </w:rPr>
        <w:t>. ОБЩИЕ ОБЯЗАТЕЛЬСТВА СТОРОН</w:t>
      </w:r>
    </w:p>
    <w:p w14:paraId="4149CC45" w14:textId="77777777" w:rsidR="000B6964" w:rsidRPr="00A40078" w:rsidRDefault="000B6964" w:rsidP="000B6964">
      <w:pPr>
        <w:widowControl w:val="0"/>
        <w:spacing w:after="0" w:line="240" w:lineRule="auto"/>
        <w:ind w:right="-2" w:firstLine="709"/>
        <w:rPr>
          <w:rFonts w:ascii="Times New Roman" w:hAnsi="Times New Roman" w:cs="Times New Roman"/>
          <w:sz w:val="24"/>
          <w:szCs w:val="24"/>
        </w:rPr>
      </w:pPr>
      <w:r w:rsidRPr="00A40078">
        <w:rPr>
          <w:rFonts w:ascii="Times New Roman" w:hAnsi="Times New Roman" w:cs="Times New Roman"/>
          <w:sz w:val="24"/>
          <w:szCs w:val="24"/>
        </w:rPr>
        <w:t>Статья 7. Обязательства Подрядчика</w:t>
      </w:r>
    </w:p>
    <w:p w14:paraId="472E47CF" w14:textId="77777777" w:rsidR="000B6964" w:rsidRPr="00A40078" w:rsidRDefault="000B6964" w:rsidP="000B6964">
      <w:pPr>
        <w:widowControl w:val="0"/>
        <w:spacing w:after="0" w:line="240" w:lineRule="auto"/>
        <w:ind w:right="-2" w:firstLine="709"/>
        <w:rPr>
          <w:rFonts w:ascii="Times New Roman" w:hAnsi="Times New Roman" w:cs="Times New Roman"/>
          <w:sz w:val="24"/>
          <w:szCs w:val="24"/>
        </w:rPr>
      </w:pPr>
      <w:r w:rsidRPr="00A40078">
        <w:rPr>
          <w:rFonts w:ascii="Times New Roman" w:hAnsi="Times New Roman" w:cs="Times New Roman"/>
          <w:sz w:val="24"/>
          <w:szCs w:val="24"/>
        </w:rPr>
        <w:t>Статья 8. Обязательства Заказчика</w:t>
      </w:r>
    </w:p>
    <w:p w14:paraId="5585BABF" w14:textId="77777777" w:rsidR="000B6964" w:rsidRPr="00A40078" w:rsidRDefault="000B6964" w:rsidP="000B6964">
      <w:pPr>
        <w:widowControl w:val="0"/>
        <w:spacing w:after="0" w:line="240" w:lineRule="auto"/>
        <w:ind w:right="-2"/>
        <w:rPr>
          <w:rFonts w:ascii="Times New Roman" w:hAnsi="Times New Roman" w:cs="Times New Roman"/>
          <w:b/>
          <w:bCs/>
          <w:sz w:val="24"/>
          <w:szCs w:val="24"/>
        </w:rPr>
      </w:pPr>
    </w:p>
    <w:p w14:paraId="065A1678" w14:textId="77777777" w:rsidR="000B6964" w:rsidRPr="00A40078" w:rsidRDefault="000B6964" w:rsidP="000B6964">
      <w:pPr>
        <w:widowControl w:val="0"/>
        <w:spacing w:after="0" w:line="240" w:lineRule="auto"/>
        <w:ind w:right="-2" w:firstLine="709"/>
        <w:rPr>
          <w:rFonts w:ascii="Times New Roman" w:hAnsi="Times New Roman" w:cs="Times New Roman"/>
          <w:b/>
          <w:bCs/>
          <w:sz w:val="24"/>
          <w:szCs w:val="24"/>
        </w:rPr>
      </w:pPr>
      <w:r w:rsidRPr="00A40078">
        <w:rPr>
          <w:rFonts w:ascii="Times New Roman" w:hAnsi="Times New Roman" w:cs="Times New Roman"/>
          <w:b/>
          <w:bCs/>
          <w:sz w:val="24"/>
          <w:szCs w:val="24"/>
        </w:rPr>
        <w:t xml:space="preserve">РАЗДЕЛ </w:t>
      </w:r>
      <w:r w:rsidRPr="00A40078">
        <w:rPr>
          <w:rFonts w:ascii="Times New Roman" w:hAnsi="Times New Roman" w:cs="Times New Roman"/>
          <w:b/>
          <w:bCs/>
          <w:sz w:val="24"/>
          <w:szCs w:val="24"/>
          <w:lang w:val="en-US"/>
        </w:rPr>
        <w:t>III</w:t>
      </w:r>
      <w:r w:rsidRPr="00A40078">
        <w:rPr>
          <w:rFonts w:ascii="Times New Roman" w:hAnsi="Times New Roman" w:cs="Times New Roman"/>
          <w:b/>
          <w:bCs/>
          <w:sz w:val="24"/>
          <w:szCs w:val="24"/>
        </w:rPr>
        <w:t>. ОРГАНИЗАЦИЯ РАБОТ</w:t>
      </w:r>
    </w:p>
    <w:p w14:paraId="491CAE58" w14:textId="77777777" w:rsidR="000B6964" w:rsidRPr="00A40078" w:rsidRDefault="000B6964" w:rsidP="000B6964">
      <w:pPr>
        <w:widowControl w:val="0"/>
        <w:shd w:val="clear" w:color="auto" w:fill="FFFFFF"/>
        <w:autoSpaceDE w:val="0"/>
        <w:autoSpaceDN w:val="0"/>
        <w:adjustRightInd w:val="0"/>
        <w:spacing w:after="0" w:line="240" w:lineRule="auto"/>
        <w:ind w:left="142" w:right="-2" w:firstLine="567"/>
        <w:contextualSpacing/>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Статья 9. Порядок осуществления строительных работ</w:t>
      </w:r>
    </w:p>
    <w:p w14:paraId="6C593B03" w14:textId="77777777" w:rsidR="000B6964" w:rsidRPr="00A40078" w:rsidRDefault="000B6964" w:rsidP="000B6964">
      <w:pPr>
        <w:widowControl w:val="0"/>
        <w:shd w:val="clear" w:color="auto" w:fill="FFFFFF"/>
        <w:autoSpaceDE w:val="0"/>
        <w:autoSpaceDN w:val="0"/>
        <w:adjustRightInd w:val="0"/>
        <w:spacing w:after="0" w:line="240" w:lineRule="auto"/>
        <w:ind w:left="142" w:right="-2" w:firstLine="567"/>
        <w:contextualSpacing/>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Статья 10. Дополнительные работы </w:t>
      </w:r>
    </w:p>
    <w:p w14:paraId="3639C226" w14:textId="77777777" w:rsidR="000B6964" w:rsidRPr="00A40078" w:rsidRDefault="000B6964" w:rsidP="000B6964">
      <w:pPr>
        <w:widowControl w:val="0"/>
        <w:spacing w:after="0" w:line="240" w:lineRule="auto"/>
        <w:ind w:right="-2" w:firstLine="709"/>
        <w:rPr>
          <w:rFonts w:ascii="Times New Roman" w:hAnsi="Times New Roman" w:cs="Times New Roman"/>
          <w:sz w:val="24"/>
          <w:szCs w:val="24"/>
        </w:rPr>
      </w:pPr>
      <w:r w:rsidRPr="00A40078">
        <w:rPr>
          <w:rFonts w:ascii="Times New Roman" w:hAnsi="Times New Roman" w:cs="Times New Roman"/>
          <w:sz w:val="24"/>
          <w:szCs w:val="24"/>
        </w:rPr>
        <w:t>Статья 11. Обеспечение временной подводки сетей электроснабжения.</w:t>
      </w:r>
    </w:p>
    <w:p w14:paraId="60DA008C" w14:textId="77777777" w:rsidR="000B6964" w:rsidRPr="00A40078" w:rsidRDefault="000B6964" w:rsidP="000B6964">
      <w:pPr>
        <w:widowControl w:val="0"/>
        <w:shd w:val="clear" w:color="auto" w:fill="FFFFFF"/>
        <w:autoSpaceDE w:val="0"/>
        <w:autoSpaceDN w:val="0"/>
        <w:adjustRightInd w:val="0"/>
        <w:spacing w:after="0" w:line="240" w:lineRule="auto"/>
        <w:ind w:left="142" w:right="-2" w:firstLine="567"/>
        <w:contextualSpacing/>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Статья 12. Приемка выполненных строительных работ</w:t>
      </w:r>
    </w:p>
    <w:p w14:paraId="2653E569" w14:textId="77777777" w:rsidR="000B6964" w:rsidRPr="00A40078" w:rsidRDefault="000B6964" w:rsidP="000B6964">
      <w:pPr>
        <w:widowControl w:val="0"/>
        <w:shd w:val="clear" w:color="auto" w:fill="FFFFFF"/>
        <w:spacing w:after="0" w:line="240" w:lineRule="auto"/>
        <w:ind w:right="-2" w:firstLine="709"/>
        <w:rPr>
          <w:rFonts w:ascii="Times New Roman" w:hAnsi="Times New Roman" w:cs="Times New Roman"/>
          <w:sz w:val="24"/>
          <w:szCs w:val="24"/>
        </w:rPr>
      </w:pPr>
      <w:r w:rsidRPr="00A40078">
        <w:rPr>
          <w:rFonts w:ascii="Times New Roman" w:hAnsi="Times New Roman" w:cs="Times New Roman"/>
          <w:sz w:val="24"/>
          <w:szCs w:val="24"/>
        </w:rPr>
        <w:t>Статья 13. Обеспечение материалами и оборудованием</w:t>
      </w:r>
    </w:p>
    <w:p w14:paraId="7B94ABDB" w14:textId="77777777" w:rsidR="000B6964" w:rsidRPr="00A40078" w:rsidRDefault="000B6964" w:rsidP="000B6964">
      <w:pPr>
        <w:widowControl w:val="0"/>
        <w:shd w:val="clear" w:color="auto" w:fill="FFFFFF"/>
        <w:spacing w:after="0" w:line="240" w:lineRule="auto"/>
        <w:ind w:left="709" w:right="-2"/>
        <w:rPr>
          <w:rFonts w:ascii="Times New Roman" w:hAnsi="Times New Roman" w:cs="Times New Roman"/>
          <w:sz w:val="24"/>
          <w:szCs w:val="24"/>
        </w:rPr>
      </w:pPr>
      <w:r w:rsidRPr="00A40078">
        <w:rPr>
          <w:rFonts w:ascii="Times New Roman" w:hAnsi="Times New Roman" w:cs="Times New Roman"/>
          <w:sz w:val="24"/>
          <w:szCs w:val="24"/>
        </w:rPr>
        <w:t xml:space="preserve">Статья 14. Заводские приемо-сдаточные испытания (ПСИ) оборудования.  </w:t>
      </w:r>
    </w:p>
    <w:p w14:paraId="1191F20A" w14:textId="77777777" w:rsidR="000B6964" w:rsidRPr="00A40078" w:rsidRDefault="000B6964" w:rsidP="000B6964">
      <w:pPr>
        <w:widowControl w:val="0"/>
        <w:shd w:val="clear" w:color="auto" w:fill="FFFFFF"/>
        <w:spacing w:after="0" w:line="240" w:lineRule="auto"/>
        <w:ind w:left="709" w:right="-2"/>
        <w:rPr>
          <w:rFonts w:ascii="Times New Roman" w:hAnsi="Times New Roman" w:cs="Times New Roman"/>
          <w:sz w:val="24"/>
          <w:szCs w:val="24"/>
        </w:rPr>
      </w:pPr>
      <w:r w:rsidRPr="00A40078">
        <w:rPr>
          <w:rFonts w:ascii="Times New Roman" w:hAnsi="Times New Roman" w:cs="Times New Roman"/>
          <w:sz w:val="24"/>
          <w:szCs w:val="24"/>
        </w:rPr>
        <w:t>Предпусковые и пусковые приемо-сдаточные испытания</w:t>
      </w:r>
    </w:p>
    <w:p w14:paraId="26FF1851" w14:textId="77777777" w:rsidR="000B6964" w:rsidRPr="00A40078" w:rsidRDefault="000B6964" w:rsidP="000B6964">
      <w:pPr>
        <w:widowControl w:val="0"/>
        <w:shd w:val="clear" w:color="auto" w:fill="FFFFFF"/>
        <w:spacing w:after="0" w:line="240" w:lineRule="auto"/>
        <w:ind w:right="-2" w:firstLine="709"/>
        <w:rPr>
          <w:rFonts w:ascii="Times New Roman" w:hAnsi="Times New Roman" w:cs="Times New Roman"/>
          <w:sz w:val="24"/>
          <w:szCs w:val="24"/>
        </w:rPr>
      </w:pPr>
      <w:r w:rsidRPr="00A40078">
        <w:rPr>
          <w:rFonts w:ascii="Times New Roman" w:hAnsi="Times New Roman" w:cs="Times New Roman"/>
          <w:sz w:val="24"/>
          <w:szCs w:val="24"/>
        </w:rPr>
        <w:t>Статья 15. Гарантии качества по сданным работам</w:t>
      </w:r>
    </w:p>
    <w:p w14:paraId="2354951F" w14:textId="77777777" w:rsidR="000B6964" w:rsidRPr="00A40078" w:rsidRDefault="000B6964" w:rsidP="000B6964">
      <w:pPr>
        <w:widowControl w:val="0"/>
        <w:shd w:val="clear" w:color="auto" w:fill="FFFFFF"/>
        <w:spacing w:after="0" w:line="240" w:lineRule="auto"/>
        <w:ind w:right="-2" w:firstLine="709"/>
        <w:rPr>
          <w:rFonts w:ascii="Times New Roman" w:hAnsi="Times New Roman" w:cs="Times New Roman"/>
          <w:sz w:val="24"/>
          <w:szCs w:val="24"/>
        </w:rPr>
      </w:pPr>
      <w:r w:rsidRPr="00A40078">
        <w:rPr>
          <w:rFonts w:ascii="Times New Roman" w:hAnsi="Times New Roman" w:cs="Times New Roman"/>
          <w:sz w:val="24"/>
          <w:szCs w:val="24"/>
        </w:rPr>
        <w:t>Статья 16. Подготовка персонала Заказчика</w:t>
      </w:r>
    </w:p>
    <w:p w14:paraId="7EE99ADA" w14:textId="77777777" w:rsidR="000B6964" w:rsidRPr="00A40078" w:rsidRDefault="000B6964" w:rsidP="000B6964">
      <w:pPr>
        <w:widowControl w:val="0"/>
        <w:spacing w:after="0" w:line="240" w:lineRule="auto"/>
        <w:ind w:right="-2" w:firstLine="709"/>
        <w:rPr>
          <w:rFonts w:ascii="Times New Roman" w:hAnsi="Times New Roman" w:cs="Times New Roman"/>
          <w:sz w:val="24"/>
          <w:szCs w:val="24"/>
        </w:rPr>
      </w:pPr>
    </w:p>
    <w:p w14:paraId="62E6A02B" w14:textId="77777777" w:rsidR="000B6964" w:rsidRPr="00A40078" w:rsidRDefault="000B6964" w:rsidP="000B6964">
      <w:pPr>
        <w:widowControl w:val="0"/>
        <w:spacing w:after="0" w:line="240" w:lineRule="auto"/>
        <w:ind w:right="-2" w:firstLine="709"/>
        <w:rPr>
          <w:rFonts w:ascii="Times New Roman" w:hAnsi="Times New Roman" w:cs="Times New Roman"/>
          <w:b/>
          <w:bCs/>
          <w:sz w:val="24"/>
          <w:szCs w:val="24"/>
        </w:rPr>
      </w:pPr>
      <w:r w:rsidRPr="00A40078">
        <w:rPr>
          <w:rFonts w:ascii="Times New Roman" w:hAnsi="Times New Roman" w:cs="Times New Roman"/>
          <w:b/>
          <w:bCs/>
          <w:sz w:val="24"/>
          <w:szCs w:val="24"/>
        </w:rPr>
        <w:t xml:space="preserve">РАЗДЕЛ </w:t>
      </w:r>
      <w:r w:rsidRPr="00A40078">
        <w:rPr>
          <w:rFonts w:ascii="Times New Roman" w:hAnsi="Times New Roman" w:cs="Times New Roman"/>
          <w:b/>
          <w:bCs/>
          <w:sz w:val="24"/>
          <w:szCs w:val="24"/>
          <w:lang w:val="en-US"/>
        </w:rPr>
        <w:t>IV</w:t>
      </w:r>
      <w:r w:rsidRPr="00A40078">
        <w:rPr>
          <w:rFonts w:ascii="Times New Roman" w:hAnsi="Times New Roman" w:cs="Times New Roman"/>
          <w:b/>
          <w:bCs/>
          <w:sz w:val="24"/>
          <w:szCs w:val="24"/>
        </w:rPr>
        <w:t xml:space="preserve">. ПРАВА НА РЕЗУЛЬТАТЫ РАБОТ ПО ДОГОВОРУ, </w:t>
      </w:r>
    </w:p>
    <w:p w14:paraId="449B7EF1" w14:textId="77777777" w:rsidR="000B6964" w:rsidRPr="00A40078" w:rsidRDefault="000B6964" w:rsidP="000B6964">
      <w:pPr>
        <w:widowControl w:val="0"/>
        <w:spacing w:after="0" w:line="240" w:lineRule="auto"/>
        <w:ind w:right="-2" w:firstLine="709"/>
        <w:rPr>
          <w:rFonts w:ascii="Times New Roman" w:hAnsi="Times New Roman" w:cs="Times New Roman"/>
          <w:b/>
          <w:bCs/>
          <w:sz w:val="24"/>
          <w:szCs w:val="24"/>
        </w:rPr>
      </w:pPr>
      <w:r w:rsidRPr="00A40078">
        <w:rPr>
          <w:rFonts w:ascii="Times New Roman" w:hAnsi="Times New Roman" w:cs="Times New Roman"/>
          <w:b/>
          <w:bCs/>
          <w:sz w:val="24"/>
          <w:szCs w:val="24"/>
        </w:rPr>
        <w:t>ИМУЩЕСТВЕННОЕ СТРАХОВАНИЕ</w:t>
      </w:r>
    </w:p>
    <w:p w14:paraId="1C61BDEB" w14:textId="77777777" w:rsidR="000B6964" w:rsidRPr="00A40078" w:rsidRDefault="000B6964" w:rsidP="000B6964">
      <w:pPr>
        <w:widowControl w:val="0"/>
        <w:shd w:val="clear" w:color="auto" w:fill="FFFFFF"/>
        <w:tabs>
          <w:tab w:val="left" w:pos="1440"/>
        </w:tabs>
        <w:spacing w:after="0" w:line="240" w:lineRule="auto"/>
        <w:ind w:left="709" w:right="-2"/>
        <w:rPr>
          <w:rFonts w:ascii="Times New Roman" w:hAnsi="Times New Roman" w:cs="Times New Roman"/>
          <w:sz w:val="24"/>
          <w:szCs w:val="24"/>
        </w:rPr>
      </w:pPr>
      <w:r w:rsidRPr="00A40078">
        <w:rPr>
          <w:rFonts w:ascii="Times New Roman" w:hAnsi="Times New Roman" w:cs="Times New Roman"/>
          <w:sz w:val="24"/>
          <w:szCs w:val="24"/>
        </w:rPr>
        <w:t>Статья 17. Риски случайной гибели или случайного повреждения Объекта и право собственности</w:t>
      </w:r>
    </w:p>
    <w:p w14:paraId="6CBF9618" w14:textId="77777777" w:rsidR="000B6964" w:rsidRPr="00A40078" w:rsidRDefault="000B6964" w:rsidP="000B6964">
      <w:pPr>
        <w:widowControl w:val="0"/>
        <w:shd w:val="clear" w:color="auto" w:fill="FFFFFF"/>
        <w:spacing w:after="0" w:line="240" w:lineRule="auto"/>
        <w:ind w:left="709" w:right="-2"/>
        <w:rPr>
          <w:rFonts w:ascii="Times New Roman" w:hAnsi="Times New Roman" w:cs="Times New Roman"/>
          <w:sz w:val="24"/>
          <w:szCs w:val="24"/>
        </w:rPr>
      </w:pPr>
      <w:r w:rsidRPr="00A40078">
        <w:rPr>
          <w:rFonts w:ascii="Times New Roman" w:hAnsi="Times New Roman" w:cs="Times New Roman"/>
          <w:sz w:val="24"/>
          <w:szCs w:val="24"/>
        </w:rPr>
        <w:t>Статья 18. Распределение прав на результаты интеллектуальной деятельности</w:t>
      </w:r>
    </w:p>
    <w:p w14:paraId="0CEDF9A1" w14:textId="77777777" w:rsidR="000B6964" w:rsidRPr="00A40078" w:rsidRDefault="000B6964" w:rsidP="000B6964">
      <w:pPr>
        <w:widowControl w:val="0"/>
        <w:shd w:val="clear" w:color="auto" w:fill="FFFFFF"/>
        <w:spacing w:after="0" w:line="240" w:lineRule="auto"/>
        <w:ind w:right="-2" w:firstLine="709"/>
        <w:rPr>
          <w:rFonts w:ascii="Times New Roman" w:hAnsi="Times New Roman" w:cs="Times New Roman"/>
          <w:sz w:val="24"/>
          <w:szCs w:val="24"/>
        </w:rPr>
      </w:pPr>
      <w:r w:rsidRPr="00A40078">
        <w:rPr>
          <w:rFonts w:ascii="Times New Roman" w:hAnsi="Times New Roman" w:cs="Times New Roman"/>
          <w:sz w:val="24"/>
          <w:szCs w:val="24"/>
        </w:rPr>
        <w:t xml:space="preserve">Статья 19. Страхование </w:t>
      </w:r>
    </w:p>
    <w:p w14:paraId="208E3FFA" w14:textId="77777777" w:rsidR="000B6964" w:rsidRPr="00A40078" w:rsidRDefault="000B6964" w:rsidP="000B6964">
      <w:pPr>
        <w:widowControl w:val="0"/>
        <w:shd w:val="clear" w:color="auto" w:fill="FFFFFF"/>
        <w:spacing w:after="0" w:line="240" w:lineRule="auto"/>
        <w:ind w:right="-2" w:firstLine="709"/>
        <w:rPr>
          <w:rFonts w:ascii="Times New Roman" w:hAnsi="Times New Roman" w:cs="Times New Roman"/>
          <w:sz w:val="24"/>
          <w:szCs w:val="24"/>
        </w:rPr>
      </w:pPr>
    </w:p>
    <w:p w14:paraId="0C390CED" w14:textId="77777777" w:rsidR="000B6964" w:rsidRPr="00A40078" w:rsidRDefault="000B6964" w:rsidP="000B6964">
      <w:pPr>
        <w:widowControl w:val="0"/>
        <w:spacing w:after="0" w:line="240" w:lineRule="auto"/>
        <w:ind w:right="-2" w:firstLine="709"/>
        <w:rPr>
          <w:rFonts w:ascii="Times New Roman" w:hAnsi="Times New Roman" w:cs="Times New Roman"/>
          <w:b/>
          <w:bCs/>
          <w:sz w:val="24"/>
          <w:szCs w:val="24"/>
        </w:rPr>
      </w:pPr>
      <w:r w:rsidRPr="00A40078">
        <w:rPr>
          <w:rFonts w:ascii="Times New Roman" w:hAnsi="Times New Roman" w:cs="Times New Roman"/>
          <w:b/>
          <w:bCs/>
          <w:sz w:val="24"/>
          <w:szCs w:val="24"/>
        </w:rPr>
        <w:t xml:space="preserve">РАЗДЕЛ </w:t>
      </w:r>
      <w:r w:rsidRPr="00A40078">
        <w:rPr>
          <w:rFonts w:ascii="Times New Roman" w:hAnsi="Times New Roman" w:cs="Times New Roman"/>
          <w:b/>
          <w:bCs/>
          <w:sz w:val="24"/>
          <w:szCs w:val="24"/>
          <w:lang w:val="en-US"/>
        </w:rPr>
        <w:t>V</w:t>
      </w:r>
      <w:r w:rsidRPr="00A40078">
        <w:rPr>
          <w:rFonts w:ascii="Times New Roman" w:hAnsi="Times New Roman" w:cs="Times New Roman"/>
          <w:b/>
          <w:bCs/>
          <w:sz w:val="24"/>
          <w:szCs w:val="24"/>
        </w:rPr>
        <w:t>. ОТВЕТСТВЕННОСТЬ СТОРОН, РАЗРЕШЕНИЕ СПОРОВ</w:t>
      </w:r>
    </w:p>
    <w:p w14:paraId="03B18EEF" w14:textId="77777777" w:rsidR="000B6964" w:rsidRPr="00A40078" w:rsidRDefault="000B6964" w:rsidP="000B6964">
      <w:pPr>
        <w:widowControl w:val="0"/>
        <w:spacing w:after="0" w:line="240" w:lineRule="auto"/>
        <w:ind w:right="-2" w:firstLine="709"/>
        <w:rPr>
          <w:rFonts w:ascii="Times New Roman" w:hAnsi="Times New Roman" w:cs="Times New Roman"/>
          <w:sz w:val="24"/>
          <w:szCs w:val="24"/>
        </w:rPr>
      </w:pPr>
      <w:r w:rsidRPr="00A40078">
        <w:rPr>
          <w:rFonts w:ascii="Times New Roman" w:hAnsi="Times New Roman" w:cs="Times New Roman"/>
          <w:sz w:val="24"/>
          <w:szCs w:val="24"/>
        </w:rPr>
        <w:t>Статья 20. Ответственность Сторон</w:t>
      </w:r>
    </w:p>
    <w:p w14:paraId="4DC50818" w14:textId="77777777" w:rsidR="000B6964" w:rsidRPr="00A40078" w:rsidRDefault="000B6964" w:rsidP="000B6964">
      <w:pPr>
        <w:widowControl w:val="0"/>
        <w:shd w:val="clear" w:color="auto" w:fill="FFFFFF"/>
        <w:tabs>
          <w:tab w:val="left" w:pos="284"/>
          <w:tab w:val="left" w:pos="426"/>
        </w:tabs>
        <w:spacing w:after="0" w:line="240" w:lineRule="auto"/>
        <w:ind w:right="-2" w:firstLine="709"/>
        <w:rPr>
          <w:rFonts w:ascii="Times New Roman" w:hAnsi="Times New Roman" w:cs="Times New Roman"/>
          <w:sz w:val="24"/>
          <w:szCs w:val="24"/>
        </w:rPr>
      </w:pPr>
      <w:r w:rsidRPr="00A40078">
        <w:rPr>
          <w:rFonts w:ascii="Times New Roman" w:hAnsi="Times New Roman" w:cs="Times New Roman"/>
          <w:sz w:val="24"/>
          <w:szCs w:val="24"/>
        </w:rPr>
        <w:t xml:space="preserve">Статья 21. Разрешение споров </w:t>
      </w:r>
    </w:p>
    <w:p w14:paraId="1AD44D13" w14:textId="77777777" w:rsidR="000B6964" w:rsidRPr="00A40078" w:rsidRDefault="000B6964" w:rsidP="000B6964">
      <w:pPr>
        <w:widowControl w:val="0"/>
        <w:shd w:val="clear" w:color="auto" w:fill="FFFFFF"/>
        <w:spacing w:after="0" w:line="240" w:lineRule="auto"/>
        <w:ind w:right="-2" w:firstLine="709"/>
        <w:rPr>
          <w:rFonts w:ascii="Times New Roman" w:hAnsi="Times New Roman" w:cs="Times New Roman"/>
          <w:b/>
          <w:bCs/>
          <w:sz w:val="24"/>
          <w:szCs w:val="24"/>
        </w:rPr>
      </w:pPr>
    </w:p>
    <w:p w14:paraId="5D9D88E6" w14:textId="77777777" w:rsidR="000B6964" w:rsidRPr="00A40078" w:rsidRDefault="000B6964" w:rsidP="000B6964">
      <w:pPr>
        <w:widowControl w:val="0"/>
        <w:shd w:val="clear" w:color="auto" w:fill="FFFFFF"/>
        <w:spacing w:after="0" w:line="240" w:lineRule="auto"/>
        <w:ind w:right="-2" w:firstLine="709"/>
        <w:rPr>
          <w:rFonts w:ascii="Times New Roman" w:hAnsi="Times New Roman" w:cs="Times New Roman"/>
          <w:b/>
          <w:bCs/>
          <w:sz w:val="24"/>
          <w:szCs w:val="24"/>
        </w:rPr>
      </w:pPr>
      <w:r w:rsidRPr="00A40078">
        <w:rPr>
          <w:rFonts w:ascii="Times New Roman" w:hAnsi="Times New Roman" w:cs="Times New Roman"/>
          <w:b/>
          <w:bCs/>
          <w:sz w:val="24"/>
          <w:szCs w:val="24"/>
        </w:rPr>
        <w:t xml:space="preserve">РАЗДЕЛ </w:t>
      </w:r>
      <w:r w:rsidRPr="00A40078">
        <w:rPr>
          <w:rFonts w:ascii="Times New Roman" w:hAnsi="Times New Roman" w:cs="Times New Roman"/>
          <w:b/>
          <w:bCs/>
          <w:sz w:val="24"/>
          <w:szCs w:val="24"/>
          <w:lang w:val="en-US"/>
        </w:rPr>
        <w:t>VI</w:t>
      </w:r>
      <w:r w:rsidRPr="00A40078">
        <w:rPr>
          <w:rFonts w:ascii="Times New Roman" w:hAnsi="Times New Roman" w:cs="Times New Roman"/>
          <w:b/>
          <w:bCs/>
          <w:sz w:val="24"/>
          <w:szCs w:val="24"/>
        </w:rPr>
        <w:t>. ОСОБЫЕ УСЛОВИЯ</w:t>
      </w:r>
    </w:p>
    <w:p w14:paraId="7F99C5D4" w14:textId="77777777" w:rsidR="000B6964" w:rsidRPr="00A40078" w:rsidRDefault="000B6964" w:rsidP="000B6964">
      <w:pPr>
        <w:widowControl w:val="0"/>
        <w:shd w:val="clear" w:color="auto" w:fill="FFFFFF"/>
        <w:spacing w:after="0" w:line="240" w:lineRule="auto"/>
        <w:ind w:right="-2" w:firstLine="709"/>
        <w:rPr>
          <w:rFonts w:ascii="Times New Roman" w:hAnsi="Times New Roman" w:cs="Times New Roman"/>
          <w:sz w:val="24"/>
          <w:szCs w:val="24"/>
        </w:rPr>
      </w:pPr>
      <w:r w:rsidRPr="00A40078">
        <w:rPr>
          <w:rFonts w:ascii="Times New Roman" w:hAnsi="Times New Roman" w:cs="Times New Roman"/>
          <w:sz w:val="24"/>
          <w:szCs w:val="24"/>
        </w:rPr>
        <w:t>Статья 22. Изменение, прекращение и расторжение Договора</w:t>
      </w:r>
    </w:p>
    <w:p w14:paraId="494753E5" w14:textId="77777777" w:rsidR="000B6964" w:rsidRPr="00A40078" w:rsidRDefault="000B6964" w:rsidP="000B6964">
      <w:pPr>
        <w:widowControl w:val="0"/>
        <w:shd w:val="clear" w:color="auto" w:fill="FFFFFF"/>
        <w:spacing w:after="0" w:line="240" w:lineRule="auto"/>
        <w:ind w:right="-2" w:firstLine="709"/>
        <w:rPr>
          <w:rFonts w:ascii="Times New Roman" w:hAnsi="Times New Roman" w:cs="Times New Roman"/>
          <w:sz w:val="24"/>
          <w:szCs w:val="24"/>
        </w:rPr>
      </w:pPr>
      <w:r w:rsidRPr="00A40078">
        <w:rPr>
          <w:rFonts w:ascii="Times New Roman" w:hAnsi="Times New Roman" w:cs="Times New Roman"/>
          <w:sz w:val="24"/>
          <w:szCs w:val="24"/>
        </w:rPr>
        <w:t>Статья 23. Обстоятельства непреодолимой силы</w:t>
      </w:r>
    </w:p>
    <w:p w14:paraId="506A5806" w14:textId="77777777" w:rsidR="000B6964" w:rsidRPr="00A40078" w:rsidRDefault="000B6964" w:rsidP="000B6964">
      <w:pPr>
        <w:widowControl w:val="0"/>
        <w:shd w:val="clear" w:color="auto" w:fill="FFFFFF"/>
        <w:autoSpaceDE w:val="0"/>
        <w:autoSpaceDN w:val="0"/>
        <w:adjustRightInd w:val="0"/>
        <w:spacing w:after="0" w:line="240" w:lineRule="auto"/>
        <w:ind w:right="-2" w:firstLine="709"/>
        <w:contextualSpacing/>
        <w:rPr>
          <w:rFonts w:ascii="Times New Roman" w:eastAsia="Times New Roman" w:hAnsi="Times New Roman" w:cs="Times New Roman"/>
          <w:b/>
          <w:bCs/>
          <w:sz w:val="20"/>
          <w:szCs w:val="20"/>
          <w:lang w:eastAsia="ru-RU"/>
        </w:rPr>
      </w:pPr>
    </w:p>
    <w:p w14:paraId="1ABFC43C" w14:textId="77777777" w:rsidR="000B6964" w:rsidRPr="00A40078" w:rsidRDefault="000B6964" w:rsidP="000B6964">
      <w:pPr>
        <w:widowControl w:val="0"/>
        <w:shd w:val="clear" w:color="auto" w:fill="FFFFFF"/>
        <w:autoSpaceDE w:val="0"/>
        <w:autoSpaceDN w:val="0"/>
        <w:adjustRightInd w:val="0"/>
        <w:spacing w:after="0" w:line="240" w:lineRule="auto"/>
        <w:ind w:right="-2" w:firstLine="709"/>
        <w:contextualSpacing/>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b/>
          <w:bCs/>
          <w:sz w:val="24"/>
          <w:szCs w:val="24"/>
          <w:lang w:eastAsia="ru-RU"/>
        </w:rPr>
        <w:t xml:space="preserve">РАЗДЕЛ </w:t>
      </w:r>
      <w:r w:rsidRPr="00A40078">
        <w:rPr>
          <w:rFonts w:ascii="Times New Roman" w:eastAsia="Times New Roman" w:hAnsi="Times New Roman" w:cs="Times New Roman"/>
          <w:b/>
          <w:bCs/>
          <w:sz w:val="24"/>
          <w:szCs w:val="24"/>
          <w:lang w:val="en-US" w:eastAsia="ru-RU"/>
        </w:rPr>
        <w:t>VII</w:t>
      </w:r>
      <w:r w:rsidRPr="00A40078">
        <w:rPr>
          <w:rFonts w:ascii="Times New Roman" w:eastAsia="Times New Roman" w:hAnsi="Times New Roman" w:cs="Times New Roman"/>
          <w:b/>
          <w:bCs/>
          <w:sz w:val="24"/>
          <w:szCs w:val="24"/>
          <w:lang w:eastAsia="ru-RU"/>
        </w:rPr>
        <w:t>. ПРОЧИЕ УСЛОВИЯ</w:t>
      </w:r>
    </w:p>
    <w:p w14:paraId="49D7F468" w14:textId="77777777" w:rsidR="000B6964" w:rsidRPr="00A40078" w:rsidRDefault="000B6964" w:rsidP="000B6964">
      <w:pPr>
        <w:widowControl w:val="0"/>
        <w:shd w:val="clear" w:color="auto" w:fill="FFFFFF"/>
        <w:autoSpaceDE w:val="0"/>
        <w:autoSpaceDN w:val="0"/>
        <w:adjustRightInd w:val="0"/>
        <w:spacing w:after="0" w:line="240" w:lineRule="auto"/>
        <w:ind w:right="-2" w:firstLine="709"/>
        <w:contextualSpacing/>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Статья 2</w:t>
      </w:r>
      <w:r w:rsidR="00483C5A" w:rsidRPr="00A40078">
        <w:rPr>
          <w:rFonts w:ascii="Times New Roman" w:eastAsia="Times New Roman" w:hAnsi="Times New Roman" w:cs="Times New Roman"/>
          <w:sz w:val="24"/>
          <w:szCs w:val="24"/>
          <w:lang w:eastAsia="ru-RU"/>
        </w:rPr>
        <w:t>4</w:t>
      </w:r>
      <w:r w:rsidRPr="00A40078">
        <w:rPr>
          <w:rFonts w:ascii="Times New Roman" w:eastAsia="Times New Roman" w:hAnsi="Times New Roman" w:cs="Times New Roman"/>
          <w:sz w:val="24"/>
          <w:szCs w:val="24"/>
          <w:lang w:eastAsia="ru-RU"/>
        </w:rPr>
        <w:t>. Конфиденциальность</w:t>
      </w:r>
    </w:p>
    <w:p w14:paraId="7CC825F9" w14:textId="77777777" w:rsidR="000B6964" w:rsidRPr="00A40078" w:rsidRDefault="000B6964" w:rsidP="000B6964">
      <w:pPr>
        <w:widowControl w:val="0"/>
        <w:shd w:val="clear" w:color="auto" w:fill="FFFFFF"/>
        <w:autoSpaceDE w:val="0"/>
        <w:autoSpaceDN w:val="0"/>
        <w:adjustRightInd w:val="0"/>
        <w:spacing w:after="0" w:line="240" w:lineRule="auto"/>
        <w:ind w:right="-2" w:firstLine="709"/>
        <w:contextualSpacing/>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Статья 2</w:t>
      </w:r>
      <w:r w:rsidR="00483C5A" w:rsidRPr="00A40078">
        <w:rPr>
          <w:rFonts w:ascii="Times New Roman" w:eastAsia="Times New Roman" w:hAnsi="Times New Roman" w:cs="Times New Roman"/>
          <w:sz w:val="24"/>
          <w:szCs w:val="24"/>
          <w:lang w:eastAsia="ru-RU"/>
        </w:rPr>
        <w:t>5</w:t>
      </w:r>
      <w:r w:rsidRPr="00A40078">
        <w:rPr>
          <w:rFonts w:ascii="Times New Roman" w:eastAsia="Times New Roman" w:hAnsi="Times New Roman" w:cs="Times New Roman"/>
          <w:sz w:val="24"/>
          <w:szCs w:val="24"/>
          <w:lang w:eastAsia="ru-RU"/>
        </w:rPr>
        <w:t>. Антикоррупционная оговорка</w:t>
      </w:r>
    </w:p>
    <w:p w14:paraId="2565CCC0" w14:textId="77777777" w:rsidR="000B6964" w:rsidRPr="00A40078" w:rsidRDefault="000B6964" w:rsidP="000B6964">
      <w:pPr>
        <w:widowControl w:val="0"/>
        <w:shd w:val="clear" w:color="auto" w:fill="FFFFFF"/>
        <w:spacing w:after="0" w:line="240" w:lineRule="auto"/>
        <w:ind w:right="-2" w:firstLine="709"/>
        <w:rPr>
          <w:rFonts w:ascii="Times New Roman" w:hAnsi="Times New Roman" w:cs="Times New Roman"/>
          <w:sz w:val="24"/>
          <w:szCs w:val="24"/>
        </w:rPr>
      </w:pPr>
      <w:r w:rsidRPr="00A40078">
        <w:rPr>
          <w:rFonts w:ascii="Times New Roman" w:hAnsi="Times New Roman" w:cs="Times New Roman"/>
          <w:sz w:val="24"/>
          <w:szCs w:val="24"/>
        </w:rPr>
        <w:t>Статья 2</w:t>
      </w:r>
      <w:r w:rsidR="00483C5A" w:rsidRPr="00A40078">
        <w:rPr>
          <w:rFonts w:ascii="Times New Roman" w:hAnsi="Times New Roman" w:cs="Times New Roman"/>
          <w:sz w:val="24"/>
          <w:szCs w:val="24"/>
        </w:rPr>
        <w:t>6</w:t>
      </w:r>
      <w:r w:rsidRPr="00A40078">
        <w:rPr>
          <w:rFonts w:ascii="Times New Roman" w:hAnsi="Times New Roman" w:cs="Times New Roman"/>
          <w:sz w:val="24"/>
          <w:szCs w:val="24"/>
        </w:rPr>
        <w:t xml:space="preserve">. Толкование </w:t>
      </w:r>
    </w:p>
    <w:p w14:paraId="4D6CAF00" w14:textId="77777777" w:rsidR="000B6964" w:rsidRPr="00A40078" w:rsidRDefault="000B6964" w:rsidP="000B6964">
      <w:pPr>
        <w:widowControl w:val="0"/>
        <w:shd w:val="clear" w:color="auto" w:fill="FFFFFF"/>
        <w:spacing w:after="0" w:line="240" w:lineRule="auto"/>
        <w:ind w:right="-2" w:firstLine="709"/>
        <w:rPr>
          <w:rFonts w:ascii="Times New Roman" w:hAnsi="Times New Roman" w:cs="Times New Roman"/>
          <w:sz w:val="24"/>
          <w:szCs w:val="24"/>
        </w:rPr>
      </w:pPr>
      <w:r w:rsidRPr="00A40078">
        <w:rPr>
          <w:rFonts w:ascii="Times New Roman" w:hAnsi="Times New Roman" w:cs="Times New Roman"/>
          <w:sz w:val="24"/>
          <w:szCs w:val="24"/>
        </w:rPr>
        <w:t>Статья 2</w:t>
      </w:r>
      <w:r w:rsidR="00483C5A" w:rsidRPr="00A40078">
        <w:rPr>
          <w:rFonts w:ascii="Times New Roman" w:hAnsi="Times New Roman" w:cs="Times New Roman"/>
          <w:sz w:val="24"/>
          <w:szCs w:val="24"/>
        </w:rPr>
        <w:t>7</w:t>
      </w:r>
      <w:r w:rsidRPr="00A40078">
        <w:rPr>
          <w:rFonts w:ascii="Times New Roman" w:hAnsi="Times New Roman" w:cs="Times New Roman"/>
          <w:sz w:val="24"/>
          <w:szCs w:val="24"/>
        </w:rPr>
        <w:t>. Заключительные положения</w:t>
      </w:r>
    </w:p>
    <w:p w14:paraId="5D827741" w14:textId="77777777" w:rsidR="000B6964" w:rsidRPr="00A40078" w:rsidRDefault="000B6964" w:rsidP="000B6964">
      <w:pPr>
        <w:widowControl w:val="0"/>
        <w:shd w:val="clear" w:color="auto" w:fill="FFFFFF"/>
        <w:spacing w:after="0" w:line="240" w:lineRule="auto"/>
        <w:ind w:right="-2" w:firstLine="709"/>
        <w:rPr>
          <w:rFonts w:ascii="Times New Roman" w:hAnsi="Times New Roman" w:cs="Times New Roman"/>
          <w:sz w:val="24"/>
          <w:szCs w:val="24"/>
        </w:rPr>
      </w:pPr>
      <w:r w:rsidRPr="00A40078">
        <w:rPr>
          <w:rFonts w:ascii="Times New Roman" w:hAnsi="Times New Roman" w:cs="Times New Roman"/>
          <w:sz w:val="24"/>
          <w:szCs w:val="24"/>
        </w:rPr>
        <w:t>Статья 2</w:t>
      </w:r>
      <w:r w:rsidR="00483C5A" w:rsidRPr="00A40078">
        <w:rPr>
          <w:rFonts w:ascii="Times New Roman" w:hAnsi="Times New Roman" w:cs="Times New Roman"/>
          <w:sz w:val="24"/>
          <w:szCs w:val="24"/>
        </w:rPr>
        <w:t>8</w:t>
      </w:r>
      <w:r w:rsidRPr="00A40078">
        <w:rPr>
          <w:rFonts w:ascii="Times New Roman" w:hAnsi="Times New Roman" w:cs="Times New Roman"/>
          <w:sz w:val="24"/>
          <w:szCs w:val="24"/>
        </w:rPr>
        <w:t>. Перечень документов, прилагаемых к настоящему Договору</w:t>
      </w:r>
    </w:p>
    <w:p w14:paraId="7125D3CC" w14:textId="77777777" w:rsidR="000B6964" w:rsidRPr="00A40078" w:rsidRDefault="000B6964" w:rsidP="000B6964">
      <w:pPr>
        <w:widowControl w:val="0"/>
        <w:shd w:val="clear" w:color="auto" w:fill="FFFFFF"/>
        <w:spacing w:after="0" w:line="240" w:lineRule="auto"/>
        <w:ind w:right="-2" w:firstLine="709"/>
        <w:rPr>
          <w:rFonts w:ascii="Times New Roman" w:hAnsi="Times New Roman" w:cs="Times New Roman"/>
          <w:sz w:val="24"/>
          <w:szCs w:val="24"/>
        </w:rPr>
      </w:pPr>
      <w:r w:rsidRPr="00A40078">
        <w:rPr>
          <w:rFonts w:ascii="Times New Roman" w:hAnsi="Times New Roman" w:cs="Times New Roman"/>
          <w:sz w:val="24"/>
          <w:szCs w:val="24"/>
        </w:rPr>
        <w:t xml:space="preserve">Статья </w:t>
      </w:r>
      <w:r w:rsidR="00483C5A" w:rsidRPr="00A40078">
        <w:rPr>
          <w:rFonts w:ascii="Times New Roman" w:hAnsi="Times New Roman" w:cs="Times New Roman"/>
          <w:sz w:val="24"/>
          <w:szCs w:val="24"/>
        </w:rPr>
        <w:t>29</w:t>
      </w:r>
      <w:r w:rsidRPr="00A40078">
        <w:rPr>
          <w:rFonts w:ascii="Times New Roman" w:hAnsi="Times New Roman" w:cs="Times New Roman"/>
          <w:sz w:val="24"/>
          <w:szCs w:val="24"/>
        </w:rPr>
        <w:t>. Реквизиты и подписи Сторон</w:t>
      </w:r>
    </w:p>
    <w:p w14:paraId="533B3B7C" w14:textId="77777777" w:rsidR="000B6964" w:rsidRPr="00A40078" w:rsidRDefault="000B6964" w:rsidP="000B6964">
      <w:pPr>
        <w:widowControl w:val="0"/>
        <w:shd w:val="clear" w:color="auto" w:fill="FFFFFF"/>
        <w:spacing w:after="0" w:line="240" w:lineRule="auto"/>
        <w:ind w:right="-2"/>
        <w:jc w:val="both"/>
        <w:rPr>
          <w:rFonts w:ascii="Times New Roman" w:hAnsi="Times New Roman" w:cs="Times New Roman"/>
          <w:sz w:val="24"/>
          <w:szCs w:val="24"/>
        </w:rPr>
      </w:pPr>
    </w:p>
    <w:p w14:paraId="2265DFFC" w14:textId="77777777" w:rsidR="006E353F" w:rsidRPr="00A40078" w:rsidRDefault="006E353F">
      <w:pPr>
        <w:spacing w:after="160" w:line="259" w:lineRule="auto"/>
        <w:rPr>
          <w:rFonts w:ascii="Times New Roman" w:hAnsi="Times New Roman" w:cs="Times New Roman"/>
          <w:sz w:val="24"/>
          <w:szCs w:val="24"/>
        </w:rPr>
      </w:pPr>
      <w:r w:rsidRPr="00A40078">
        <w:rPr>
          <w:rFonts w:ascii="Times New Roman" w:hAnsi="Times New Roman" w:cs="Times New Roman"/>
          <w:sz w:val="24"/>
          <w:szCs w:val="24"/>
        </w:rPr>
        <w:br w:type="page"/>
      </w:r>
    </w:p>
    <w:p w14:paraId="394E9B84"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lastRenderedPageBreak/>
        <w:t>В настоящей Типовой форме договора приняты следующие выделения шрифта:</w:t>
      </w:r>
    </w:p>
    <w:p w14:paraId="17B0F00C"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p>
    <w:p w14:paraId="79F5AEB5" w14:textId="77777777" w:rsidR="000B6964" w:rsidRPr="00A40078" w:rsidRDefault="000B6964" w:rsidP="000B6964">
      <w:pPr>
        <w:widowControl w:val="0"/>
        <w:numPr>
          <w:ilvl w:val="0"/>
          <w:numId w:val="88"/>
        </w:numPr>
        <w:shd w:val="clear" w:color="auto" w:fill="FFFFFF"/>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Наименование статьи – жирный шрифт;</w:t>
      </w:r>
    </w:p>
    <w:p w14:paraId="613C585A" w14:textId="77777777" w:rsidR="000B6964" w:rsidRPr="00A40078" w:rsidRDefault="000B6964" w:rsidP="000B6964">
      <w:pPr>
        <w:widowControl w:val="0"/>
        <w:numPr>
          <w:ilvl w:val="0"/>
          <w:numId w:val="88"/>
        </w:numPr>
        <w:shd w:val="clear" w:color="auto" w:fill="FFFFFF"/>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Вариант договора для малых и средних предпринимателей (МСП) – шрифт курсив;</w:t>
      </w:r>
    </w:p>
    <w:p w14:paraId="6316659C" w14:textId="77777777" w:rsidR="000B6964" w:rsidRPr="00A40078" w:rsidRDefault="000B6964" w:rsidP="000B6964">
      <w:pPr>
        <w:widowControl w:val="0"/>
        <w:numPr>
          <w:ilvl w:val="0"/>
          <w:numId w:val="88"/>
        </w:numPr>
        <w:shd w:val="clear" w:color="auto" w:fill="FFFFFF"/>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Примечания/пояснения (вынесенный вниз статьи) – шрифт жирный курсив;</w:t>
      </w:r>
    </w:p>
    <w:p w14:paraId="6D45079B" w14:textId="77777777" w:rsidR="000B6964" w:rsidRPr="00A40078" w:rsidRDefault="000B6964" w:rsidP="000B6964">
      <w:pPr>
        <w:widowControl w:val="0"/>
        <w:numPr>
          <w:ilvl w:val="0"/>
          <w:numId w:val="88"/>
        </w:numPr>
        <w:shd w:val="clear" w:color="auto" w:fill="FFFFFF"/>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Примечания/пояснения в тексте - шрифт курсив.</w:t>
      </w:r>
    </w:p>
    <w:p w14:paraId="0C41C1C5" w14:textId="77777777" w:rsidR="002C186B" w:rsidRPr="00A40078" w:rsidRDefault="002C186B" w:rsidP="002C186B">
      <w:pPr>
        <w:widowControl w:val="0"/>
        <w:shd w:val="clear" w:color="auto" w:fill="FFFFFF"/>
        <w:tabs>
          <w:tab w:val="left" w:pos="993"/>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14:paraId="51B34ACD" w14:textId="77777777" w:rsidR="000B6964" w:rsidRPr="00A40078" w:rsidRDefault="000B6964" w:rsidP="000B6964">
      <w:pPr>
        <w:widowControl w:val="0"/>
        <w:shd w:val="clear" w:color="auto" w:fill="FFFFFF"/>
        <w:autoSpaceDE w:val="0"/>
        <w:autoSpaceDN w:val="0"/>
        <w:adjustRightInd w:val="0"/>
        <w:spacing w:after="0" w:line="240" w:lineRule="auto"/>
        <w:ind w:left="1069" w:right="559"/>
        <w:contextualSpacing/>
        <w:jc w:val="both"/>
        <w:rPr>
          <w:rFonts w:ascii="Times New Roman" w:eastAsia="Times New Roman" w:hAnsi="Times New Roman" w:cs="Times New Roman"/>
          <w:sz w:val="24"/>
          <w:szCs w:val="24"/>
          <w:lang w:eastAsia="ru-RU"/>
        </w:rPr>
      </w:pPr>
    </w:p>
    <w:p w14:paraId="66498911"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________________________________________________________________________, именуемое в дальнейшем «Заказчик», в лице _______________________, действующего на основании ______________________, с одной стороны, и ________________, именуемое в дальнейшем «Подрядчик», в лице ___________________________________________, действующего на основании __________________________________, </w:t>
      </w:r>
    </w:p>
    <w:p w14:paraId="2E1C2EEA"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i/>
          <w:iCs/>
          <w:sz w:val="24"/>
          <w:szCs w:val="24"/>
        </w:rPr>
        <w:t>по результатам закупочной процедуры на право заключения договора _________________</w:t>
      </w:r>
      <w:r w:rsidR="002C186B" w:rsidRPr="00A40078">
        <w:rPr>
          <w:rFonts w:ascii="Times New Roman" w:hAnsi="Times New Roman" w:cs="Times New Roman"/>
          <w:i/>
          <w:iCs/>
          <w:sz w:val="24"/>
          <w:szCs w:val="24"/>
        </w:rPr>
        <w:t xml:space="preserve"> </w:t>
      </w:r>
      <w:r w:rsidRPr="00A40078">
        <w:rPr>
          <w:rFonts w:ascii="Times New Roman" w:hAnsi="Times New Roman" w:cs="Times New Roman"/>
          <w:i/>
          <w:iCs/>
          <w:sz w:val="24"/>
          <w:szCs w:val="24"/>
        </w:rPr>
        <w:t>(указывается название договора), объявленной извещением от ___________ № ___, на основании протокола о результатах закупочной процедуры на право заключения договора ____________________________(указывается название договора) от ________№ ______ (указывается в случае заключения договора по результатам закупочной процедуры),</w:t>
      </w:r>
      <w:r w:rsidRPr="00A40078">
        <w:rPr>
          <w:rFonts w:ascii="Times New Roman" w:hAnsi="Times New Roman" w:cs="Times New Roman"/>
          <w:sz w:val="24"/>
          <w:szCs w:val="24"/>
        </w:rPr>
        <w:t xml:space="preserve"> именуемые в дальнейшем «Стороны»,</w:t>
      </w:r>
    </w:p>
    <w:p w14:paraId="0A408367"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заключили настоящий договор «__________» </w:t>
      </w:r>
      <w:r w:rsidRPr="00A40078">
        <w:rPr>
          <w:rFonts w:ascii="Times New Roman" w:hAnsi="Times New Roman" w:cs="Times New Roman"/>
          <w:i/>
          <w:iCs/>
          <w:sz w:val="24"/>
          <w:szCs w:val="24"/>
        </w:rPr>
        <w:t>(указывается название договора)</w:t>
      </w:r>
      <w:r w:rsidRPr="00A40078">
        <w:rPr>
          <w:rFonts w:ascii="Times New Roman" w:hAnsi="Times New Roman" w:cs="Times New Roman"/>
          <w:sz w:val="24"/>
          <w:szCs w:val="24"/>
        </w:rPr>
        <w:t>, именуемый в дальнейшем - Договор, о нижеследующем:</w:t>
      </w:r>
    </w:p>
    <w:p w14:paraId="67FDC954"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p>
    <w:p w14:paraId="0E217D3A"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eastAsia="Times New Roman" w:hAnsi="Times New Roman" w:cs="Times New Roman"/>
          <w:b/>
          <w:bCs/>
          <w:color w:val="000000"/>
          <w:kern w:val="32"/>
          <w:sz w:val="24"/>
          <w:szCs w:val="24"/>
          <w:u w:color="000000"/>
          <w:bdr w:val="nil"/>
          <w:lang w:eastAsia="ru-RU"/>
        </w:rPr>
      </w:pPr>
      <w:r w:rsidRPr="00A40078">
        <w:rPr>
          <w:rFonts w:ascii="Times New Roman" w:eastAsia="Arial Unicode MS" w:hAnsi="Times New Roman" w:cs="Times New Roman"/>
          <w:b/>
          <w:bCs/>
          <w:color w:val="000000"/>
          <w:kern w:val="32"/>
          <w:sz w:val="24"/>
          <w:szCs w:val="24"/>
          <w:u w:color="000000"/>
          <w:bdr w:val="nil"/>
          <w:lang w:eastAsia="ru-RU"/>
        </w:rPr>
        <w:t xml:space="preserve">РАЗДЕЛ </w:t>
      </w:r>
      <w:r w:rsidRPr="00A40078">
        <w:rPr>
          <w:rFonts w:ascii="Times New Roman" w:eastAsia="Arial Unicode MS" w:hAnsi="Times New Roman" w:cs="Times New Roman"/>
          <w:b/>
          <w:bCs/>
          <w:color w:val="000000"/>
          <w:kern w:val="32"/>
          <w:sz w:val="24"/>
          <w:szCs w:val="24"/>
          <w:u w:color="000000"/>
          <w:bdr w:val="nil"/>
          <w:lang w:val="en-US" w:eastAsia="ru-RU"/>
        </w:rPr>
        <w:t>I</w:t>
      </w:r>
      <w:r w:rsidRPr="00A40078">
        <w:rPr>
          <w:rFonts w:ascii="Times New Roman" w:eastAsia="Arial Unicode MS" w:hAnsi="Times New Roman" w:cs="Times New Roman"/>
          <w:b/>
          <w:bCs/>
          <w:color w:val="000000"/>
          <w:kern w:val="32"/>
          <w:sz w:val="24"/>
          <w:szCs w:val="24"/>
          <w:u w:color="000000"/>
          <w:bdr w:val="nil"/>
          <w:lang w:eastAsia="ru-RU"/>
        </w:rPr>
        <w:t>. ОСНОВНЫЕ ПОЛОЖЕНИЯ ДОГОВОРА</w:t>
      </w:r>
    </w:p>
    <w:p w14:paraId="35CDC827"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eastAsia="Times New Roman" w:hAnsi="Times New Roman" w:cs="Times New Roman"/>
          <w:b/>
          <w:bCs/>
          <w:color w:val="000000"/>
          <w:sz w:val="24"/>
          <w:szCs w:val="24"/>
          <w:u w:color="000000"/>
          <w:bdr w:val="nil"/>
          <w:lang w:eastAsia="ru-RU"/>
        </w:rPr>
      </w:pPr>
      <w:r w:rsidRPr="00A40078">
        <w:rPr>
          <w:rFonts w:ascii="Times New Roman" w:eastAsia="Arial Unicode MS" w:hAnsi="Times New Roman" w:cs="Times New Roman"/>
          <w:b/>
          <w:bCs/>
          <w:color w:val="000000"/>
          <w:sz w:val="24"/>
          <w:szCs w:val="24"/>
          <w:u w:color="000000"/>
          <w:bdr w:val="nil"/>
          <w:lang w:eastAsia="ru-RU"/>
        </w:rPr>
        <w:t>Статья 1. Основные понятия и определения</w:t>
      </w:r>
    </w:p>
    <w:p w14:paraId="32844ED8"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14:paraId="18D183AC" w14:textId="77777777" w:rsidR="000B6964" w:rsidRPr="00A40078" w:rsidRDefault="000B6964" w:rsidP="000B6964">
      <w:pPr>
        <w:widowControl w:val="0"/>
        <w:numPr>
          <w:ilvl w:val="0"/>
          <w:numId w:val="9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Акт о приемке выполненных работ</w:t>
      </w:r>
      <w:r w:rsidRPr="00A40078">
        <w:rPr>
          <w:rFonts w:ascii="Times New Roman" w:eastAsia="Times New Roman" w:hAnsi="Times New Roman" w:cs="Times New Roman"/>
          <w:sz w:val="24"/>
          <w:szCs w:val="24"/>
          <w:lang w:eastAsia="ru-RU"/>
        </w:rPr>
        <w:t xml:space="preserve"> -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Подрядчиком и подписывается Сторонами по форме, утвержденной Учетной политикой Общества.  </w:t>
      </w:r>
    </w:p>
    <w:p w14:paraId="38B510BC" w14:textId="77777777" w:rsidR="000B6964" w:rsidRPr="00A40078" w:rsidRDefault="000B6964" w:rsidP="000B6964">
      <w:pPr>
        <w:widowControl w:val="0"/>
        <w:numPr>
          <w:ilvl w:val="0"/>
          <w:numId w:val="9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Акт</w:t>
      </w:r>
      <w:r w:rsidRPr="00A40078">
        <w:rPr>
          <w:rFonts w:ascii="Times New Roman" w:eastAsia="Times New Roman" w:hAnsi="Times New Roman" w:cs="Times New Roman"/>
          <w:b/>
          <w:bCs/>
          <w:sz w:val="24"/>
          <w:szCs w:val="24"/>
          <w:lang w:eastAsia="ru-RU"/>
        </w:rPr>
        <w:t xml:space="preserve"> приемки законченного строительством объекта рабочей комиссией</w:t>
      </w:r>
      <w:r w:rsidRPr="00A40078">
        <w:rPr>
          <w:rFonts w:ascii="Times New Roman" w:eastAsia="Times New Roman" w:hAnsi="Times New Roman" w:cs="Times New Roman"/>
          <w:sz w:val="24"/>
          <w:szCs w:val="24"/>
          <w:lang w:eastAsia="ru-RU"/>
        </w:rPr>
        <w:t xml:space="preserve"> - документ о завершении Подрядчиком всех работ на Объекте, составленный рабочей комиссией по форме, утвержденной Учетной политикой Общества</w:t>
      </w:r>
      <w:r w:rsidRPr="00A40078" w:rsidDel="00D90BC7">
        <w:rPr>
          <w:rFonts w:ascii="Times New Roman" w:eastAsia="Times New Roman" w:hAnsi="Times New Roman" w:cs="Times New Roman"/>
          <w:sz w:val="24"/>
          <w:szCs w:val="24"/>
          <w:lang w:eastAsia="ru-RU"/>
        </w:rPr>
        <w:t xml:space="preserve"> </w:t>
      </w:r>
      <w:r w:rsidRPr="00A40078">
        <w:rPr>
          <w:rFonts w:ascii="Times New Roman" w:eastAsia="Times New Roman" w:hAnsi="Times New Roman" w:cs="Times New Roman"/>
          <w:sz w:val="24"/>
          <w:szCs w:val="24"/>
          <w:lang w:eastAsia="ru-RU"/>
        </w:rPr>
        <w:t>(приложение 32 к настоящему Договору). Данный акт свидетельствует о завершении выполнения Подрядчиком работ по (</w:t>
      </w:r>
      <w:r w:rsidRPr="00A40078">
        <w:rPr>
          <w:rFonts w:ascii="Times New Roman" w:eastAsia="Times New Roman" w:hAnsi="Times New Roman" w:cs="Times New Roman"/>
          <w:b/>
          <w:bCs/>
          <w:sz w:val="24"/>
          <w:szCs w:val="24"/>
          <w:lang w:eastAsia="ru-RU"/>
        </w:rPr>
        <w:t>указать нужное:</w:t>
      </w:r>
      <w:r w:rsidRPr="00A40078">
        <w:rPr>
          <w:rFonts w:ascii="Times New Roman" w:eastAsia="Times New Roman" w:hAnsi="Times New Roman" w:cs="Times New Roman"/>
          <w:sz w:val="24"/>
          <w:szCs w:val="24"/>
          <w:lang w:eastAsia="ru-RU"/>
        </w:rPr>
        <w:t xml:space="preserve"> </w:t>
      </w:r>
      <w:r w:rsidRPr="00A40078">
        <w:rPr>
          <w:rFonts w:ascii="Times New Roman" w:eastAsia="Times New Roman" w:hAnsi="Times New Roman" w:cs="Times New Roman"/>
          <w:i/>
          <w:iCs/>
          <w:sz w:val="24"/>
          <w:szCs w:val="24"/>
          <w:lang w:eastAsia="ru-RU"/>
        </w:rPr>
        <w:t>строительству, реконструкции, комплексному техническому перевооружению, модернизации</w:t>
      </w:r>
      <w:r w:rsidRPr="00A40078">
        <w:rPr>
          <w:rFonts w:ascii="Times New Roman" w:eastAsia="Times New Roman" w:hAnsi="Times New Roman" w:cs="Times New Roman"/>
          <w:sz w:val="24"/>
          <w:szCs w:val="24"/>
          <w:lang w:eastAsia="ru-RU"/>
        </w:rPr>
        <w:t xml:space="preserve">) Объекта в объеме, предусмотренном Договором, готовности работ к сдаче Заказчику. Акт подтверждает выполнение Подрядчиком комплекса строительно-монтажных и пусконаладочных работ, предусмотренных Договором, исключительно для проведения расчетов по Договору и не свидетельствует о приемке результатов выполненных по Договору работ Заказчиком в соответствии с требованиями Гражданского кодекса Российской Федерации. </w:t>
      </w:r>
    </w:p>
    <w:p w14:paraId="154FDF6E" w14:textId="77777777" w:rsidR="000B6964" w:rsidRPr="00A40078" w:rsidRDefault="000B6964" w:rsidP="000B6964">
      <w:pPr>
        <w:widowControl w:val="0"/>
        <w:numPr>
          <w:ilvl w:val="0"/>
          <w:numId w:val="9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bCs/>
          <w:sz w:val="24"/>
          <w:szCs w:val="24"/>
          <w:lang w:eastAsia="ru-RU"/>
        </w:rPr>
        <w:t xml:space="preserve">Акт приемки законченного строительством объекта приемочной комиссией - </w:t>
      </w:r>
      <w:r w:rsidRPr="00A40078">
        <w:rPr>
          <w:rFonts w:ascii="Times New Roman" w:eastAsia="Times New Roman" w:hAnsi="Times New Roman" w:cs="Times New Roman"/>
          <w:sz w:val="24"/>
          <w:szCs w:val="24"/>
          <w:lang w:eastAsia="ru-RU"/>
        </w:rPr>
        <w:t xml:space="preserve">подписанный членами приёмочной комиссии документ о приеме Заказчиком результата работ по Договору – законченного строительством (реконструкцией) Объекта в объеме Проектной документации </w:t>
      </w:r>
      <w:r w:rsidRPr="00A40078">
        <w:rPr>
          <w:rFonts w:ascii="Times New Roman" w:eastAsia="Times New Roman" w:hAnsi="Times New Roman" w:cs="Times New Roman"/>
          <w:i/>
          <w:iCs/>
          <w:sz w:val="24"/>
          <w:szCs w:val="24"/>
          <w:lang w:eastAsia="ru-RU"/>
        </w:rPr>
        <w:t>и технической части закупочной документации*</w:t>
      </w:r>
      <w:r w:rsidRPr="00A40078">
        <w:rPr>
          <w:rFonts w:ascii="Times New Roman" w:eastAsia="Times New Roman" w:hAnsi="Times New Roman" w:cs="Times New Roman"/>
          <w:sz w:val="24"/>
          <w:szCs w:val="24"/>
          <w:lang w:eastAsia="ru-RU"/>
        </w:rPr>
        <w:t>. Данный акт составляется по форме, утвержденной Учетной политикой Общества (приложение 33 к настоящему Договору) и подтверждает исполнение обязательств Подрядчика по Договору.</w:t>
      </w:r>
    </w:p>
    <w:p w14:paraId="343B3E5A" w14:textId="77777777" w:rsidR="000B6964" w:rsidRPr="00A40078" w:rsidRDefault="000B6964" w:rsidP="000B6964">
      <w:pPr>
        <w:widowControl w:val="0"/>
        <w:numPr>
          <w:ilvl w:val="0"/>
          <w:numId w:val="9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bCs/>
          <w:sz w:val="24"/>
          <w:szCs w:val="24"/>
          <w:lang w:eastAsia="ru-RU"/>
        </w:rPr>
        <w:t xml:space="preserve">Акт рабочей комиссии о приёмке оборудования после индивидуального испытания - </w:t>
      </w:r>
      <w:r w:rsidRPr="00A40078">
        <w:rPr>
          <w:rFonts w:ascii="Times New Roman" w:eastAsia="Times New Roman" w:hAnsi="Times New Roman" w:cs="Times New Roman"/>
          <w:sz w:val="24"/>
          <w:szCs w:val="24"/>
          <w:lang w:eastAsia="ru-RU"/>
        </w:rPr>
        <w:t xml:space="preserve">составленный рабочей комиссией документ о приемке смонтированного оборудования после индивидуальных испытаний, подтверждающий соответствие оборудования Проектной документации, «нормативным актам в области проектирования и строительства», техническим условиям и его готовность для комплексного опробования. </w:t>
      </w:r>
      <w:r w:rsidRPr="00A40078">
        <w:rPr>
          <w:rFonts w:ascii="Times New Roman" w:eastAsia="Times New Roman" w:hAnsi="Times New Roman" w:cs="Times New Roman"/>
          <w:sz w:val="24"/>
          <w:szCs w:val="24"/>
          <w:lang w:eastAsia="ru-RU"/>
        </w:rPr>
        <w:lastRenderedPageBreak/>
        <w:t>Данный акт составляется по форме приложения 27 к настоящему Договору.</w:t>
      </w:r>
    </w:p>
    <w:p w14:paraId="5FD3CFCB" w14:textId="77777777" w:rsidR="000B6964" w:rsidRPr="00A40078" w:rsidRDefault="000B6964" w:rsidP="000B6964">
      <w:pPr>
        <w:widowControl w:val="0"/>
        <w:numPr>
          <w:ilvl w:val="0"/>
          <w:numId w:val="9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bCs/>
          <w:sz w:val="24"/>
          <w:szCs w:val="24"/>
          <w:lang w:eastAsia="ru-RU"/>
        </w:rPr>
        <w:t xml:space="preserve">Акт рабочей комиссии о приёмке оборудования после комплексного опробования - </w:t>
      </w:r>
      <w:r w:rsidRPr="00A40078">
        <w:rPr>
          <w:rFonts w:ascii="Times New Roman" w:eastAsia="Times New Roman" w:hAnsi="Times New Roman" w:cs="Times New Roman"/>
          <w:sz w:val="24"/>
          <w:szCs w:val="24"/>
          <w:lang w:eastAsia="ru-RU"/>
        </w:rPr>
        <w:t>составленный рабочей комиссией документ, подтверждающий, что оборудование, прошедшее комплексное опробование, включая пусконаладочные работы, считается готовым к эксплуатации и принятым для предъявления приемочной комиссии. Данный акт составляется по форме приложения 28 к настоящему Договору.</w:t>
      </w:r>
    </w:p>
    <w:p w14:paraId="5BD79B6D" w14:textId="77777777" w:rsidR="000B6964" w:rsidRPr="00A40078" w:rsidRDefault="000B6964" w:rsidP="000B6964">
      <w:pPr>
        <w:widowControl w:val="0"/>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i/>
          <w:iCs/>
          <w:sz w:val="24"/>
          <w:szCs w:val="24"/>
        </w:rPr>
        <w:t>*Примечание: указывается в случае заключения Договора по результатам закупочной процедуры.</w:t>
      </w:r>
    </w:p>
    <w:p w14:paraId="79728806" w14:textId="77777777" w:rsidR="000B6964" w:rsidRPr="00A40078" w:rsidRDefault="000B6964" w:rsidP="000B6964">
      <w:pPr>
        <w:widowControl w:val="0"/>
        <w:numPr>
          <w:ilvl w:val="0"/>
          <w:numId w:val="9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bCs/>
          <w:sz w:val="24"/>
          <w:szCs w:val="24"/>
          <w:lang w:eastAsia="ru-RU"/>
        </w:rPr>
        <w:t>Акт сверки расчетов</w:t>
      </w:r>
      <w:r w:rsidRPr="00A40078">
        <w:rPr>
          <w:rFonts w:ascii="Times New Roman" w:eastAsia="Times New Roman" w:hAnsi="Times New Roman" w:cs="Times New Roman"/>
          <w:sz w:val="24"/>
          <w:szCs w:val="24"/>
          <w:lang w:eastAsia="ru-RU"/>
        </w:rPr>
        <w:t xml:space="preserve"> - документ о ежеквартальной сверке расчетов между Сторонами. </w:t>
      </w:r>
    </w:p>
    <w:p w14:paraId="39D94FCE" w14:textId="77777777" w:rsidR="00DF5551" w:rsidRPr="00A40078" w:rsidRDefault="00DF5551" w:rsidP="000B6964">
      <w:pPr>
        <w:widowControl w:val="0"/>
        <w:numPr>
          <w:ilvl w:val="0"/>
          <w:numId w:val="9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bCs/>
          <w:sz w:val="24"/>
          <w:szCs w:val="24"/>
          <w:lang w:eastAsia="ru-RU"/>
        </w:rPr>
        <w:t>Банковская</w:t>
      </w:r>
      <w:r w:rsidRPr="00A40078">
        <w:rPr>
          <w:rFonts w:ascii="Times New Roman" w:eastAsia="Times New Roman" w:hAnsi="Times New Roman" w:cs="Times New Roman"/>
          <w:b/>
          <w:sz w:val="24"/>
          <w:szCs w:val="24"/>
          <w:lang w:eastAsia="ru-RU"/>
        </w:rPr>
        <w:t xml:space="preserve"> гарантия </w:t>
      </w:r>
      <w:r w:rsidRPr="00A40078">
        <w:rPr>
          <w:rFonts w:ascii="Times New Roman" w:eastAsia="Times New Roman" w:hAnsi="Times New Roman" w:cs="Times New Roman"/>
          <w:sz w:val="24"/>
          <w:szCs w:val="24"/>
          <w:lang w:eastAsia="ru-RU"/>
        </w:rPr>
        <w:t xml:space="preserve">- независимая гарантия, выданная в обеспечение исполнения Подрядчиком обязательств по Договору согласованным с Заказчиком Банком-гарантом </w:t>
      </w:r>
      <w:r w:rsidRPr="00A40078">
        <w:rPr>
          <w:rFonts w:ascii="Times New Roman" w:eastAsia="Times New Roman" w:hAnsi="Times New Roman" w:cs="Times New Roman"/>
          <w:i/>
          <w:sz w:val="24"/>
          <w:szCs w:val="24"/>
          <w:lang w:eastAsia="ru-RU"/>
        </w:rPr>
        <w:t>(в соответствии со ст. 6 Договора).</w:t>
      </w:r>
      <w:r w:rsidRPr="00A40078">
        <w:rPr>
          <w:rFonts w:ascii="Times New Roman" w:eastAsia="Times New Roman" w:hAnsi="Times New Roman" w:cs="Times New Roman"/>
          <w:bCs/>
          <w:sz w:val="24"/>
          <w:szCs w:val="24"/>
          <w:lang w:eastAsia="ru-RU"/>
        </w:rPr>
        <w:t xml:space="preserve"> </w:t>
      </w:r>
    </w:p>
    <w:p w14:paraId="60D774F7" w14:textId="77777777" w:rsidR="000B6964" w:rsidRPr="00A40078" w:rsidRDefault="000B6964" w:rsidP="000B6964">
      <w:pPr>
        <w:widowControl w:val="0"/>
        <w:numPr>
          <w:ilvl w:val="0"/>
          <w:numId w:val="9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Гарантийный</w:t>
      </w:r>
      <w:r w:rsidR="00967258" w:rsidRPr="00A40078">
        <w:rPr>
          <w:rFonts w:ascii="Times New Roman" w:eastAsia="Times New Roman" w:hAnsi="Times New Roman" w:cs="Times New Roman"/>
          <w:b/>
          <w:bCs/>
          <w:sz w:val="24"/>
          <w:szCs w:val="24"/>
          <w:lang w:eastAsia="ru-RU"/>
        </w:rPr>
        <w:t xml:space="preserve"> срок</w:t>
      </w:r>
      <w:r w:rsidRPr="00A40078">
        <w:rPr>
          <w:rFonts w:ascii="Times New Roman" w:eastAsia="Times New Roman" w:hAnsi="Times New Roman" w:cs="Times New Roman"/>
          <w:sz w:val="24"/>
          <w:szCs w:val="24"/>
          <w:lang w:eastAsia="ru-RU"/>
        </w:rPr>
        <w:t xml:space="preserve"> - </w:t>
      </w:r>
      <w:r w:rsidR="003F3C98" w:rsidRPr="00A40078">
        <w:rPr>
          <w:rFonts w:ascii="Times New Roman" w:eastAsia="Times New Roman" w:hAnsi="Times New Roman" w:cs="Times New Roman"/>
          <w:sz w:val="24"/>
          <w:szCs w:val="24"/>
          <w:lang w:eastAsia="ru-RU"/>
        </w:rPr>
        <w:t xml:space="preserve">период времени, в течение которого Подрядчик обеспечивает собственными и/или привлеченными силами и за свой счет устранение </w:t>
      </w:r>
      <w:r w:rsidR="003F3C98" w:rsidRPr="00A40078">
        <w:rPr>
          <w:rFonts w:ascii="Times New Roman" w:eastAsia="Times New Roman" w:hAnsi="Times New Roman" w:cs="Times New Roman"/>
          <w:color w:val="000000"/>
          <w:sz w:val="24"/>
          <w:szCs w:val="24"/>
          <w:lang w:eastAsia="ru-RU"/>
        </w:rPr>
        <w:t xml:space="preserve">несоответствий в результате работ (отдельных видах выполненных строительно-монтажных работ, смонтированного оборудования), которые являются </w:t>
      </w:r>
      <w:r w:rsidR="003F3C98" w:rsidRPr="00A40078">
        <w:rPr>
          <w:rFonts w:ascii="Times New Roman" w:eastAsia="Times New Roman" w:hAnsi="Times New Roman" w:cs="Times New Roman"/>
          <w:sz w:val="24"/>
          <w:szCs w:val="24"/>
          <w:lang w:eastAsia="ru-RU"/>
        </w:rPr>
        <w:t>следствием неисполнения и/или ненадлежащего исполнения Подрядчиком обязательств по Договору.</w:t>
      </w:r>
    </w:p>
    <w:p w14:paraId="44AF0D7C"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В случае, если иное не установлено нормативными актами в области проектирования и строительства и условиями Договора, Гарантийный срок начинает исчисляться с даты подписания «Акта приемки законченного строительством объекта приемочной комиссией».</w:t>
      </w:r>
    </w:p>
    <w:p w14:paraId="0AA51B27" w14:textId="77777777" w:rsidR="000B6964" w:rsidRPr="00A40078" w:rsidRDefault="000B6964" w:rsidP="000B6964">
      <w:pPr>
        <w:widowControl w:val="0"/>
        <w:numPr>
          <w:ilvl w:val="0"/>
          <w:numId w:val="9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Договор</w:t>
      </w:r>
      <w:r w:rsidRPr="00A40078">
        <w:rPr>
          <w:rFonts w:ascii="Times New Roman" w:eastAsia="Times New Roman" w:hAnsi="Times New Roman" w:cs="Times New Roman"/>
          <w:sz w:val="24"/>
          <w:szCs w:val="24"/>
          <w:lang w:eastAsia="ru-RU"/>
        </w:rPr>
        <w:t xml:space="preserve"> - настоящий документ, включая все содержащиеся в нем приложения, подписанные Заказчиком и Подрядчиком, а также дополнения и изменения к нему, которые оформлены и подписаны Сторонами в надлежащем порядке в период выполнения работ.</w:t>
      </w:r>
    </w:p>
    <w:p w14:paraId="7B0F571E" w14:textId="77777777" w:rsidR="000B6964" w:rsidRPr="00A40078"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Заводские приемо-сдаточные испытания с участием Заказчика</w:t>
      </w:r>
      <w:r w:rsidRPr="00A40078">
        <w:rPr>
          <w:rFonts w:ascii="Times New Roman" w:eastAsia="Times New Roman" w:hAnsi="Times New Roman" w:cs="Times New Roman"/>
          <w:sz w:val="24"/>
          <w:szCs w:val="24"/>
          <w:lang w:eastAsia="ru-RU"/>
        </w:rPr>
        <w:t xml:space="preserve"> - испытания, проводимые на заводе-изготовителе с участием представителя Заказчика с целью проверки соответствия поставляемой продукции требованиям Договора и нормативной технической документации (в соответствии с закупочной документацией включается в случае заключения Договора по результатам закупочных процедур), по программе и методике испытаний Подрядчика, согласованной с Заказчиком.</w:t>
      </w:r>
    </w:p>
    <w:p w14:paraId="168E23B2" w14:textId="77777777" w:rsidR="000B6964" w:rsidRPr="00A40078"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Закупочная документация</w:t>
      </w:r>
      <w:r w:rsidRPr="00A40078">
        <w:rPr>
          <w:rFonts w:ascii="Times New Roman" w:eastAsia="Times New Roman" w:hAnsi="Times New Roman" w:cs="Times New Roman"/>
          <w:sz w:val="24"/>
          <w:szCs w:val="24"/>
          <w:lang w:eastAsia="ru-RU"/>
        </w:rPr>
        <w:t xml:space="preserve"> - документ, в котором изложены порядок проведения закупочной процедуры и выбора победителя, основные требования к составу, качеству работ, порядку их проведения</w:t>
      </w:r>
    </w:p>
    <w:p w14:paraId="65FC18A3" w14:textId="77777777" w:rsidR="000B6964" w:rsidRPr="00A40078"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Arial"/>
          <w:sz w:val="24"/>
          <w:szCs w:val="24"/>
          <w:lang w:eastAsia="ru-RU"/>
        </w:rPr>
      </w:pPr>
      <w:r w:rsidRPr="00A40078">
        <w:rPr>
          <w:rFonts w:ascii="Times New Roman" w:eastAsia="Times New Roman" w:hAnsi="Times New Roman" w:cs="Times New Roman"/>
          <w:b/>
          <w:sz w:val="24"/>
          <w:szCs w:val="24"/>
          <w:lang w:eastAsia="ru-RU"/>
        </w:rPr>
        <w:t>Исполнитель</w:t>
      </w:r>
      <w:r w:rsidRPr="00A40078">
        <w:rPr>
          <w:rFonts w:ascii="Times New Roman" w:eastAsia="Times New Roman" w:hAnsi="Times New Roman" w:cs="Arial"/>
          <w:b/>
          <w:sz w:val="24"/>
          <w:szCs w:val="24"/>
          <w:lang w:eastAsia="ru-RU"/>
        </w:rPr>
        <w:t xml:space="preserve"> по строительному контролю -</w:t>
      </w:r>
    </w:p>
    <w:p w14:paraId="134A0F2B" w14:textId="77777777" w:rsidR="000B6964" w:rsidRPr="00A40078" w:rsidRDefault="000B6964" w:rsidP="000B6964">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A40078">
        <w:rPr>
          <w:rFonts w:ascii="Times New Roman" w:hAnsi="Times New Roman"/>
          <w:sz w:val="24"/>
          <w:szCs w:val="24"/>
        </w:rPr>
        <w:t xml:space="preserve"> а) Организация (инспекционный орган, не зависимый от контролируемых процессов и результатов работ при строительстве), обладающая соответствующим опытом, оборудованием и квалифицированным персоналом для осуществления видов деятельности в области контроля и надзора за качеством капитального строительства и имеющая право на осуществление данного вида деятельности: допуск к выполняемым работам и аккредитацию уполномоченных органов, имеющая действующий договор с Заказчиком на оказание услуг по строительному контролю.</w:t>
      </w:r>
    </w:p>
    <w:p w14:paraId="1B3491F5" w14:textId="77777777" w:rsidR="000B6964" w:rsidRPr="00A40078" w:rsidRDefault="000B6964" w:rsidP="000B6964">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A40078">
        <w:rPr>
          <w:rFonts w:ascii="Times New Roman" w:hAnsi="Times New Roman"/>
          <w:sz w:val="24"/>
          <w:szCs w:val="24"/>
        </w:rPr>
        <w:t>б) Специализированная служба Заказчика, обладающая, соответствующим опытом, оборудованием и квалифицированным персоналом для надзора за качеством капитального строительства, действующая на основании ОРД Общества и имеющая право в установленном законодательством РФ порядке осуществлять строительный контроль.</w:t>
      </w:r>
    </w:p>
    <w:p w14:paraId="4AD0135C" w14:textId="77777777" w:rsidR="000B6964" w:rsidRPr="00A40078"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i/>
          <w:iCs/>
          <w:sz w:val="24"/>
          <w:szCs w:val="24"/>
          <w:lang w:eastAsia="ru-RU"/>
        </w:rPr>
      </w:pPr>
      <w:r w:rsidRPr="00A40078">
        <w:rPr>
          <w:rFonts w:ascii="Times New Roman" w:eastAsia="Times New Roman" w:hAnsi="Times New Roman" w:cs="Arial"/>
          <w:b/>
          <w:sz w:val="24"/>
          <w:szCs w:val="24"/>
          <w:lang w:eastAsia="ru-RU"/>
        </w:rPr>
        <w:t>Исполнительная</w:t>
      </w:r>
      <w:r w:rsidRPr="00A40078">
        <w:rPr>
          <w:rFonts w:ascii="Times New Roman" w:eastAsia="Times New Roman" w:hAnsi="Times New Roman" w:cs="Times New Roman"/>
          <w:b/>
          <w:bCs/>
          <w:sz w:val="24"/>
          <w:szCs w:val="24"/>
          <w:lang w:eastAsia="ru-RU"/>
        </w:rPr>
        <w:t xml:space="preserve"> документация </w:t>
      </w:r>
      <w:r w:rsidRPr="00A40078">
        <w:rPr>
          <w:rFonts w:ascii="Times New Roman" w:eastAsia="Times New Roman" w:hAnsi="Times New Roman" w:cs="Times New Roman"/>
          <w:sz w:val="24"/>
          <w:szCs w:val="24"/>
          <w:lang w:eastAsia="ru-RU"/>
        </w:rPr>
        <w:t xml:space="preserve">-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строительно-монтажных и пусконаладочных работ. В состав исполнительной документации включаются (но не ограничиваясь): комплект рабочих чертежей на создание Объекта с надписями о соответствии выполненных в натуре работ этим чертежам или внесенным в них изменениям; сертификаты, технические условия, паспорта и другие документы, удостоверяющие качество материалов, </w:t>
      </w:r>
      <w:r w:rsidRPr="00A40078">
        <w:rPr>
          <w:rFonts w:ascii="Times New Roman" w:eastAsia="Times New Roman" w:hAnsi="Times New Roman" w:cs="Times New Roman"/>
          <w:sz w:val="24"/>
          <w:szCs w:val="24"/>
          <w:lang w:eastAsia="ru-RU"/>
        </w:rPr>
        <w:lastRenderedPageBreak/>
        <w:t xml:space="preserve">оборудования, изделий и конструкций, применяемых при производстве работ, а также запасных частей к оборудованию; акты об освидетельствовании скрытых работ и акты о непредвиденных работах; акты о промежуточной приемке отдельных ответственных конструкций; общий и специальный журналы работ, «Журнал авторского надзора за строительством», исполнительная геодезическая схема, исполнительная съемка вводимых объектов и другая документация, отражающая ход выполнения работ и поставок по Договору и необходимая для эксплуатации Объекта. Исполнительная документация оформляется в соответствии с </w:t>
      </w:r>
      <w:r w:rsidRPr="00A40078">
        <w:rPr>
          <w:rFonts w:ascii="Times New Roman" w:eastAsia="Times New Roman" w:hAnsi="Times New Roman" w:cs="Times New Roman"/>
          <w:i/>
          <w:iCs/>
          <w:sz w:val="24"/>
          <w:szCs w:val="24"/>
          <w:lang w:eastAsia="ru-RU"/>
        </w:rPr>
        <w:t xml:space="preserve">РД 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и </w:t>
      </w:r>
      <w:r w:rsidRPr="00A40078">
        <w:rPr>
          <w:rFonts w:ascii="Times New Roman" w:eastAsia="Times New Roman" w:hAnsi="Times New Roman" w:cs="Times New Roman"/>
          <w:i/>
          <w:sz w:val="24"/>
          <w:szCs w:val="24"/>
          <w:lang w:eastAsia="ru-RU"/>
        </w:rPr>
        <w:t>Распоряжением ПАО «Россети» от 20.02.2015 № 87р</w:t>
      </w:r>
      <w:r w:rsidRPr="00A40078">
        <w:rPr>
          <w:rFonts w:ascii="Times New Roman" w:eastAsia="Times New Roman" w:hAnsi="Times New Roman" w:cs="Times New Roman"/>
          <w:i/>
          <w:iCs/>
          <w:sz w:val="24"/>
          <w:szCs w:val="24"/>
          <w:lang w:eastAsia="ru-RU"/>
        </w:rPr>
        <w:t>*.</w:t>
      </w:r>
    </w:p>
    <w:p w14:paraId="2B838278"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Arial Unicode MS" w:hAnsi="Times New Roman" w:cs="Times New Roman"/>
          <w:b/>
          <w:bCs/>
          <w:i/>
          <w:iCs/>
          <w:color w:val="000000"/>
          <w:sz w:val="24"/>
          <w:szCs w:val="24"/>
          <w:u w:color="000000"/>
          <w:bdr w:val="nil"/>
          <w:lang w:eastAsia="ru-RU"/>
        </w:rPr>
      </w:pPr>
      <w:r w:rsidRPr="00A40078">
        <w:rPr>
          <w:rFonts w:ascii="Times New Roman" w:eastAsia="Arial Unicode MS" w:hAnsi="Times New Roman" w:cs="Times New Roman"/>
          <w:b/>
          <w:bCs/>
          <w:i/>
          <w:iCs/>
          <w:color w:val="000000"/>
          <w:sz w:val="24"/>
          <w:szCs w:val="24"/>
          <w:u w:color="000000"/>
          <w:bdr w:val="nil"/>
          <w:lang w:eastAsia="ru-RU"/>
        </w:rPr>
        <w:t xml:space="preserve">*Примечание: </w:t>
      </w:r>
      <w:r w:rsidR="00967258" w:rsidRPr="00A40078">
        <w:rPr>
          <w:rFonts w:ascii="Times New Roman" w:eastAsia="Arial Unicode MS" w:hAnsi="Times New Roman" w:cs="Times New Roman"/>
          <w:b/>
          <w:bCs/>
          <w:i/>
          <w:iCs/>
          <w:color w:val="000000"/>
          <w:sz w:val="24"/>
          <w:szCs w:val="24"/>
          <w:u w:color="000000"/>
          <w:bdr w:val="nil"/>
          <w:lang w:eastAsia="ru-RU"/>
        </w:rPr>
        <w:t>в</w:t>
      </w:r>
      <w:r w:rsidRPr="00A40078">
        <w:rPr>
          <w:rFonts w:ascii="Times New Roman" w:eastAsia="Arial Unicode MS" w:hAnsi="Times New Roman" w:cs="Times New Roman"/>
          <w:b/>
          <w:bCs/>
          <w:i/>
          <w:iCs/>
          <w:color w:val="000000"/>
          <w:sz w:val="24"/>
          <w:szCs w:val="24"/>
          <w:u w:color="000000"/>
          <w:bdr w:val="nil"/>
          <w:lang w:eastAsia="ru-RU"/>
        </w:rPr>
        <w:t xml:space="preserve"> данном пункте необходимо указывать действующий на дату заключения Договора нормативный документ.</w:t>
      </w:r>
    </w:p>
    <w:p w14:paraId="6F310B76"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b/>
          <w:bCs/>
          <w:color w:val="000000"/>
          <w:sz w:val="24"/>
          <w:szCs w:val="24"/>
          <w:u w:color="000000"/>
          <w:bdr w:val="nil"/>
          <w:lang w:eastAsia="ru-RU"/>
        </w:rPr>
      </w:pPr>
      <w:r w:rsidRPr="00A40078">
        <w:rPr>
          <w:rFonts w:ascii="Times New Roman" w:eastAsia="Times New Roman" w:hAnsi="Times New Roman" w:cs="Times New Roman"/>
          <w:b/>
          <w:bCs/>
          <w:color w:val="000000"/>
          <w:sz w:val="24"/>
          <w:szCs w:val="24"/>
          <w:u w:color="000000"/>
          <w:bdr w:val="nil"/>
          <w:lang w:eastAsia="ru-RU"/>
        </w:rPr>
        <w:t xml:space="preserve">Исходно-разрешительная документация - </w:t>
      </w:r>
      <w:r w:rsidRPr="00A40078">
        <w:rPr>
          <w:rFonts w:ascii="Times New Roman" w:eastAsia="Times New Roman" w:hAnsi="Times New Roman" w:cs="Times New Roman"/>
          <w:bCs/>
          <w:color w:val="000000"/>
          <w:sz w:val="24"/>
          <w:szCs w:val="24"/>
          <w:u w:color="000000"/>
          <w:bdr w:val="nil"/>
          <w:lang w:eastAsia="ru-RU"/>
        </w:rPr>
        <w:t>документация, оформляемая в соответствии со статьями 45-51, 55 Градостроительного кодекса РФ, для целей создания (изменения) объектов недвижимости.</w:t>
      </w:r>
      <w:r w:rsidRPr="00A40078">
        <w:rPr>
          <w:rFonts w:ascii="Times New Roman" w:eastAsia="Times New Roman" w:hAnsi="Times New Roman" w:cs="Times New Roman"/>
          <w:b/>
          <w:bCs/>
          <w:color w:val="000000"/>
          <w:sz w:val="24"/>
          <w:szCs w:val="24"/>
          <w:u w:color="000000"/>
          <w:bdr w:val="nil"/>
          <w:lang w:eastAsia="ru-RU"/>
        </w:rPr>
        <w:t xml:space="preserve">  </w:t>
      </w:r>
    </w:p>
    <w:p w14:paraId="47918DDA" w14:textId="5B54A0BE" w:rsidR="000B6964" w:rsidRPr="00A40078"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bCs/>
          <w:sz w:val="24"/>
          <w:szCs w:val="24"/>
          <w:lang w:eastAsia="ru-RU"/>
        </w:rPr>
        <w:t xml:space="preserve">Консервация Объекта </w:t>
      </w:r>
      <w:r w:rsidRPr="00A40078">
        <w:rPr>
          <w:rFonts w:ascii="Times New Roman" w:eastAsia="Times New Roman" w:hAnsi="Times New Roman" w:cs="Times New Roman"/>
          <w:sz w:val="24"/>
          <w:szCs w:val="24"/>
          <w:lang w:eastAsia="ru-RU"/>
        </w:rPr>
        <w:t>- прекращение строительства (реконструкции) объекта или приостановление работ на объекте на срок более 6 месяцев с перспективой его возобновления в будущем с необходимостью приведения объекта и территории, используемой для его возведения, в состояние, обеспечивающее прочность, устойчивость и сохранность конструкций, оборудования и материалов, а также безопасность объекта и строительной площадки для населения и окружающей среды.  (</w:t>
      </w:r>
      <w:r w:rsidR="002E4A9D" w:rsidRPr="00A40078">
        <w:rPr>
          <w:rFonts w:ascii="Times New Roman" w:eastAsia="Times New Roman" w:hAnsi="Times New Roman" w:cs="Times New Roman"/>
          <w:sz w:val="24"/>
          <w:szCs w:val="24"/>
          <w:lang w:eastAsia="ru-RU"/>
        </w:rPr>
        <w:t>п</w:t>
      </w:r>
      <w:r w:rsidRPr="00A40078">
        <w:rPr>
          <w:rFonts w:ascii="Times New Roman" w:eastAsia="Times New Roman" w:hAnsi="Times New Roman" w:cs="Times New Roman"/>
          <w:sz w:val="24"/>
          <w:szCs w:val="24"/>
          <w:lang w:eastAsia="ru-RU"/>
        </w:rPr>
        <w:t>остановление Правительства РФ от 30.09.2011 № 802).</w:t>
      </w:r>
    </w:p>
    <w:p w14:paraId="35FBB1E6" w14:textId="77777777" w:rsidR="000B6964" w:rsidRPr="00A40078"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bCs/>
          <w:sz w:val="24"/>
          <w:szCs w:val="24"/>
          <w:lang w:eastAsia="ru-RU"/>
        </w:rPr>
        <w:t>Материалы и оборудование</w:t>
      </w:r>
      <w:r w:rsidRPr="00A40078">
        <w:rPr>
          <w:rFonts w:ascii="Times New Roman" w:eastAsia="Times New Roman" w:hAnsi="Times New Roman" w:cs="Times New Roman"/>
          <w:sz w:val="24"/>
          <w:szCs w:val="24"/>
          <w:lang w:eastAsia="ru-RU"/>
        </w:rPr>
        <w:t xml:space="preserve"> - материально-технические ресурсы: оборудование, запасные части к оборудованию, изделия, конструкции, комплектующие изделия, кабельно-проводниковая продукция, материалы, с использованием которых Подрядчик выполняет обязательства по Договору. </w:t>
      </w:r>
    </w:p>
    <w:p w14:paraId="13E485E5"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Arial Unicode MS" w:hAnsi="Times New Roman" w:cs="Times New Roman"/>
          <w:color w:val="000000"/>
          <w:sz w:val="24"/>
          <w:szCs w:val="24"/>
          <w:u w:color="000000"/>
          <w:bdr w:val="nil"/>
          <w:lang w:eastAsia="ru-RU"/>
        </w:rPr>
      </w:pPr>
      <w:r w:rsidRPr="00A40078">
        <w:rPr>
          <w:rFonts w:ascii="Times New Roman" w:eastAsia="Arial Unicode MS" w:hAnsi="Times New Roman" w:cs="Times New Roman"/>
          <w:color w:val="000000"/>
          <w:sz w:val="24"/>
          <w:szCs w:val="24"/>
          <w:u w:color="000000"/>
          <w:bdr w:val="nil"/>
          <w:lang w:eastAsia="ru-RU"/>
        </w:rPr>
        <w:t>Давальческие материалы - оборудование и материалы, которые передаются Подрядчику Заказчиком, в порядке, установленном Приложением 15 к Договору.</w:t>
      </w:r>
    </w:p>
    <w:p w14:paraId="40F164A7" w14:textId="77777777" w:rsidR="000B6964" w:rsidRPr="00A40078"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Нормативные</w:t>
      </w:r>
      <w:r w:rsidRPr="00A40078">
        <w:rPr>
          <w:rFonts w:ascii="Times New Roman" w:eastAsia="Times New Roman" w:hAnsi="Times New Roman" w:cs="Times New Roman"/>
          <w:b/>
          <w:bCs/>
          <w:sz w:val="24"/>
          <w:szCs w:val="24"/>
          <w:lang w:eastAsia="ru-RU"/>
        </w:rPr>
        <w:t xml:space="preserve"> акты в области проектирования и строительства - </w:t>
      </w:r>
      <w:r w:rsidRPr="00A40078">
        <w:rPr>
          <w:rFonts w:ascii="Times New Roman" w:eastAsia="Times New Roman" w:hAnsi="Times New Roman" w:cs="Times New Roman"/>
          <w:sz w:val="24"/>
          <w:szCs w:val="24"/>
          <w:lang w:eastAsia="ru-RU"/>
        </w:rPr>
        <w:t xml:space="preserve">действующие на момент исполнения обязательств по Договору нормы законодательства Российской Федерации, технические регламенты, нормы и правила, государственные стандарты и иные нормативные документы Российской Федерации, субъектов Российской Федерации, органов муниципальной власти, регулирующие отношения Сторон в рамках настоящего договора, в области инженерных изысканий, проектирования и строительства, а также организационно-распорядительные документы Заказчика. </w:t>
      </w:r>
    </w:p>
    <w:p w14:paraId="07AF38EE" w14:textId="77777777" w:rsidR="000B6964" w:rsidRPr="00A40078"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
          <w:sz w:val="24"/>
          <w:szCs w:val="24"/>
          <w:lang w:eastAsia="ru-RU"/>
        </w:rPr>
        <w:t>Обязательные</w:t>
      </w:r>
      <w:r w:rsidRPr="00A40078">
        <w:rPr>
          <w:rFonts w:ascii="Times New Roman" w:eastAsia="Times New Roman" w:hAnsi="Times New Roman" w:cs="Times New Roman"/>
          <w:b/>
          <w:bCs/>
          <w:sz w:val="24"/>
          <w:szCs w:val="24"/>
          <w:lang w:eastAsia="ru-RU"/>
        </w:rPr>
        <w:t xml:space="preserve"> требования безопасности</w:t>
      </w:r>
      <w:r w:rsidRPr="00A40078">
        <w:rPr>
          <w:rFonts w:ascii="Times New Roman" w:eastAsia="Times New Roman" w:hAnsi="Times New Roman" w:cs="Times New Roman"/>
          <w:bCs/>
          <w:sz w:val="24"/>
          <w:szCs w:val="24"/>
          <w:lang w:eastAsia="ru-RU"/>
        </w:rPr>
        <w:t xml:space="preserve"> - 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организации, которые Подрядчик обязан выполнять для обеспечения жизни и здоровья персонала Подрядчика и Заказчика, охраны окружающей среды.</w:t>
      </w:r>
    </w:p>
    <w:p w14:paraId="6827C944" w14:textId="77777777" w:rsidR="000B6964" w:rsidRPr="00A40078"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b/>
          <w:bCs/>
          <w:sz w:val="24"/>
          <w:szCs w:val="24"/>
          <w:lang w:eastAsia="ru-RU"/>
        </w:rPr>
        <w:t xml:space="preserve">Объект - </w:t>
      </w:r>
      <w:r w:rsidRPr="00A40078">
        <w:rPr>
          <w:rFonts w:ascii="Times New Roman" w:eastAsia="Times New Roman" w:hAnsi="Times New Roman" w:cs="Times New Roman"/>
          <w:i/>
          <w:iCs/>
          <w:sz w:val="24"/>
          <w:szCs w:val="24"/>
          <w:lang w:eastAsia="ru-RU"/>
        </w:rPr>
        <w:t>(указать наименование и местонахождение Объекта (будущего Объекта), а при реконструкции (комплексном техническом перевооружении) также сведения о государственной регистрации прав на Объект, в случае когда он относится к недвижимому имуществу).</w:t>
      </w:r>
    </w:p>
    <w:p w14:paraId="5961287E"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bCs/>
          <w:color w:val="000000"/>
          <w:sz w:val="24"/>
          <w:szCs w:val="24"/>
          <w:u w:color="000000"/>
          <w:bdr w:val="nil"/>
          <w:lang w:eastAsia="ru-RU"/>
        </w:rPr>
      </w:pPr>
      <w:r w:rsidRPr="00A40078">
        <w:rPr>
          <w:rFonts w:ascii="Times New Roman" w:eastAsia="Times New Roman" w:hAnsi="Times New Roman" w:cs="Times New Roman"/>
          <w:b/>
          <w:bCs/>
          <w:color w:val="000000"/>
          <w:sz w:val="24"/>
          <w:szCs w:val="24"/>
          <w:u w:color="000000"/>
          <w:bdr w:val="nil"/>
          <w:lang w:eastAsia="ru-RU"/>
        </w:rPr>
        <w:t xml:space="preserve">Объект капитального строительства - </w:t>
      </w:r>
      <w:r w:rsidRPr="00A40078">
        <w:rPr>
          <w:rFonts w:ascii="Times New Roman" w:eastAsia="Times New Roman" w:hAnsi="Times New Roman" w:cs="Times New Roman"/>
          <w:bCs/>
          <w:color w:val="000000"/>
          <w:sz w:val="24"/>
          <w:szCs w:val="24"/>
          <w:u w:color="000000"/>
          <w:bdr w:val="nil"/>
          <w:lang w:eastAsia="ru-RU"/>
        </w:rPr>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7F5B4E19"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Arial Unicode MS" w:hAnsi="Times New Roman" w:cs="Times New Roman"/>
          <w:b/>
          <w:bCs/>
          <w:i/>
          <w:iCs/>
          <w:color w:val="000000"/>
          <w:sz w:val="24"/>
          <w:szCs w:val="24"/>
          <w:u w:color="000000"/>
          <w:bdr w:val="nil"/>
          <w:lang w:eastAsia="ru-RU"/>
        </w:rPr>
      </w:pPr>
      <w:r w:rsidRPr="00A40078">
        <w:rPr>
          <w:rFonts w:ascii="Times New Roman" w:eastAsia="Arial Unicode MS" w:hAnsi="Times New Roman" w:cs="Times New Roman"/>
          <w:b/>
          <w:bCs/>
          <w:i/>
          <w:iCs/>
          <w:color w:val="000000"/>
          <w:sz w:val="24"/>
          <w:szCs w:val="24"/>
          <w:u w:color="000000"/>
          <w:bdr w:val="nil"/>
          <w:lang w:eastAsia="ru-RU"/>
        </w:rPr>
        <w:t xml:space="preserve">Примечание: </w:t>
      </w:r>
      <w:r w:rsidR="00967258" w:rsidRPr="00A40078">
        <w:rPr>
          <w:rFonts w:ascii="Times New Roman" w:eastAsia="Arial Unicode MS" w:hAnsi="Times New Roman" w:cs="Times New Roman"/>
          <w:b/>
          <w:bCs/>
          <w:i/>
          <w:iCs/>
          <w:color w:val="000000"/>
          <w:sz w:val="24"/>
          <w:szCs w:val="24"/>
          <w:u w:color="000000"/>
          <w:bdr w:val="nil"/>
          <w:lang w:eastAsia="ru-RU"/>
        </w:rPr>
        <w:t>н</w:t>
      </w:r>
      <w:r w:rsidRPr="00A40078">
        <w:rPr>
          <w:rFonts w:ascii="Times New Roman" w:eastAsia="Arial Unicode MS" w:hAnsi="Times New Roman" w:cs="Times New Roman"/>
          <w:b/>
          <w:bCs/>
          <w:i/>
          <w:iCs/>
          <w:color w:val="000000"/>
          <w:sz w:val="24"/>
          <w:szCs w:val="24"/>
          <w:u w:color="000000"/>
          <w:bdr w:val="nil"/>
          <w:lang w:eastAsia="ru-RU"/>
        </w:rPr>
        <w:t>аименование Объекта должно соответствовать наименованию, указанному в инвестиционной программе Заказчика, Задании на проектирование, утвержденной проектной документации</w:t>
      </w:r>
      <w:r w:rsidR="00967258" w:rsidRPr="00A40078">
        <w:rPr>
          <w:rFonts w:ascii="Times New Roman" w:eastAsia="Arial Unicode MS" w:hAnsi="Times New Roman" w:cs="Times New Roman"/>
          <w:b/>
          <w:bCs/>
          <w:i/>
          <w:iCs/>
          <w:color w:val="000000"/>
          <w:sz w:val="24"/>
          <w:szCs w:val="24"/>
          <w:u w:color="000000"/>
          <w:bdr w:val="nil"/>
          <w:lang w:eastAsia="ru-RU"/>
        </w:rPr>
        <w:t>,</w:t>
      </w:r>
      <w:r w:rsidRPr="00A40078">
        <w:rPr>
          <w:rFonts w:ascii="Times New Roman" w:eastAsia="Arial Unicode MS" w:hAnsi="Times New Roman" w:cs="Times New Roman"/>
          <w:b/>
          <w:bCs/>
          <w:i/>
          <w:iCs/>
          <w:color w:val="000000"/>
          <w:sz w:val="24"/>
          <w:szCs w:val="24"/>
          <w:u w:color="000000"/>
          <w:bdr w:val="nil"/>
          <w:lang w:eastAsia="ru-RU"/>
        </w:rPr>
        <w:t xml:space="preserve"> а также в Закупочной документации.</w:t>
      </w:r>
    </w:p>
    <w:p w14:paraId="6CD01D99" w14:textId="77777777" w:rsidR="000B6964" w:rsidRPr="00A40078" w:rsidRDefault="000B6964" w:rsidP="000B6964">
      <w:pPr>
        <w:widowControl w:val="0"/>
        <w:spacing w:after="0" w:line="240" w:lineRule="auto"/>
        <w:ind w:firstLine="709"/>
        <w:jc w:val="both"/>
        <w:rPr>
          <w:rFonts w:ascii="Times New Roman" w:hAnsi="Times New Roman" w:cs="Times New Roman"/>
          <w:bCs/>
          <w:iCs/>
          <w:sz w:val="24"/>
          <w:szCs w:val="24"/>
        </w:rPr>
      </w:pPr>
      <w:r w:rsidRPr="00A40078">
        <w:rPr>
          <w:rFonts w:ascii="Times New Roman" w:hAnsi="Times New Roman" w:cs="Times New Roman"/>
          <w:bCs/>
          <w:iCs/>
          <w:sz w:val="24"/>
          <w:szCs w:val="24"/>
        </w:rPr>
        <w:t xml:space="preserve">К недвижимым вещам (недвижимое имущество, недвижимость) относятся </w:t>
      </w:r>
      <w:r w:rsidRPr="00A40078">
        <w:rPr>
          <w:rFonts w:ascii="Times New Roman" w:hAnsi="Times New Roman" w:cs="Times New Roman"/>
          <w:bCs/>
          <w:iCs/>
          <w:sz w:val="24"/>
          <w:szCs w:val="24"/>
        </w:rPr>
        <w:lastRenderedPageBreak/>
        <w:t>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14:paraId="070C74FD" w14:textId="77777777" w:rsidR="000B6964" w:rsidRPr="00A40078"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Пересечение</w:t>
      </w:r>
      <w:r w:rsidRPr="00A40078">
        <w:rPr>
          <w:rFonts w:ascii="Times New Roman" w:eastAsia="Times New Roman" w:hAnsi="Times New Roman" w:cs="Times New Roman"/>
          <w:sz w:val="24"/>
          <w:szCs w:val="24"/>
          <w:lang w:eastAsia="ru-RU"/>
        </w:rPr>
        <w:t xml:space="preserve"> (сближение) - размещение объектов (автомобильных дорог общего пользования, ВЛ, трубопроводов, инженерных коммуникаций и иных линейных объектов) на земельных участках, расположенных в границах полос отвода или  в границах охранных зон при строительстве данных объектов.</w:t>
      </w:r>
    </w:p>
    <w:p w14:paraId="03F0D1E0" w14:textId="77777777" w:rsidR="000B6964" w:rsidRPr="00A40078"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 xml:space="preserve"> Переустройство</w:t>
      </w:r>
      <w:r w:rsidRPr="00A40078">
        <w:rPr>
          <w:rFonts w:ascii="Times New Roman" w:eastAsia="Times New Roman" w:hAnsi="Times New Roman" w:cs="Times New Roman"/>
          <w:sz w:val="24"/>
          <w:szCs w:val="24"/>
          <w:lang w:eastAsia="ru-RU"/>
        </w:rPr>
        <w:t xml:space="preserve"> - комплекс работ по реконструкции действующих объектов электросетевого хозяйства в интересах третьих лиц.</w:t>
      </w:r>
    </w:p>
    <w:p w14:paraId="48B0282F" w14:textId="787A6393" w:rsidR="000B6964" w:rsidRPr="00A40078"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bCs/>
          <w:sz w:val="24"/>
          <w:szCs w:val="24"/>
          <w:lang w:eastAsia="ru-RU"/>
        </w:rPr>
        <w:t>Приемка</w:t>
      </w:r>
      <w:r w:rsidRPr="00A40078">
        <w:rPr>
          <w:rFonts w:ascii="Times New Roman" w:eastAsia="Times New Roman" w:hAnsi="Times New Roman" w:cs="Times New Roman"/>
          <w:b/>
          <w:sz w:val="24"/>
          <w:szCs w:val="24"/>
          <w:lang w:eastAsia="ru-RU"/>
        </w:rPr>
        <w:t xml:space="preserve"> в эксплуатацию</w:t>
      </w:r>
      <w:r w:rsidRPr="00A40078">
        <w:rPr>
          <w:rFonts w:ascii="Times New Roman" w:eastAsia="Times New Roman" w:hAnsi="Times New Roman" w:cs="Times New Roman"/>
          <w:sz w:val="24"/>
          <w:szCs w:val="24"/>
          <w:lang w:eastAsia="ru-RU"/>
        </w:rPr>
        <w:t xml:space="preserve"> - утверждение Заказчиком Акта приемки законченного строительством объекта приемочной комиссией. </w:t>
      </w:r>
      <w:r w:rsidRPr="00A40078">
        <w:rPr>
          <w:rFonts w:ascii="Times New Roman" w:eastAsia="Times New Roman" w:hAnsi="Times New Roman" w:cs="Times New Roman"/>
          <w:i/>
          <w:sz w:val="24"/>
          <w:szCs w:val="24"/>
          <w:lang w:eastAsia="ru-RU"/>
        </w:rPr>
        <w:t>(По форме</w:t>
      </w:r>
      <w:r w:rsidR="00347FF0" w:rsidRPr="00A40078">
        <w:rPr>
          <w:rFonts w:ascii="Times New Roman" w:eastAsia="Times New Roman" w:hAnsi="Times New Roman" w:cs="Times New Roman"/>
          <w:i/>
          <w:sz w:val="24"/>
          <w:szCs w:val="24"/>
          <w:lang w:eastAsia="ru-RU"/>
        </w:rPr>
        <w:t>,</w:t>
      </w:r>
      <w:r w:rsidRPr="00A40078">
        <w:rPr>
          <w:rFonts w:ascii="Times New Roman" w:eastAsia="Times New Roman" w:hAnsi="Times New Roman" w:cs="Times New Roman"/>
          <w:i/>
          <w:sz w:val="24"/>
          <w:szCs w:val="24"/>
          <w:lang w:eastAsia="ru-RU"/>
        </w:rPr>
        <w:t xml:space="preserve"> установлен</w:t>
      </w:r>
      <w:r w:rsidR="005E398C" w:rsidRPr="00A40078">
        <w:rPr>
          <w:rFonts w:ascii="Times New Roman" w:eastAsia="Times New Roman" w:hAnsi="Times New Roman" w:cs="Times New Roman"/>
          <w:i/>
          <w:sz w:val="24"/>
          <w:szCs w:val="24"/>
          <w:lang w:eastAsia="ru-RU"/>
        </w:rPr>
        <w:t xml:space="preserve">ной </w:t>
      </w:r>
      <w:r w:rsidR="00347FF0" w:rsidRPr="00A40078">
        <w:rPr>
          <w:rFonts w:ascii="Times New Roman" w:eastAsia="Times New Roman" w:hAnsi="Times New Roman" w:cs="Times New Roman"/>
          <w:i/>
          <w:sz w:val="24"/>
          <w:szCs w:val="24"/>
          <w:lang w:eastAsia="ru-RU"/>
        </w:rPr>
        <w:t>организационно-распорядительным документом</w:t>
      </w:r>
      <w:r w:rsidR="005E398C" w:rsidRPr="00A40078">
        <w:rPr>
          <w:rFonts w:ascii="Times New Roman" w:eastAsia="Times New Roman" w:hAnsi="Times New Roman" w:cs="Times New Roman"/>
          <w:i/>
          <w:sz w:val="24"/>
          <w:szCs w:val="24"/>
          <w:lang w:eastAsia="ru-RU"/>
        </w:rPr>
        <w:t xml:space="preserve"> ПАО «Россети»</w:t>
      </w:r>
      <w:r w:rsidR="00F7482D" w:rsidRPr="00A40078">
        <w:rPr>
          <w:rFonts w:ascii="Times New Roman" w:eastAsia="Times New Roman" w:hAnsi="Times New Roman" w:cs="Times New Roman"/>
          <w:i/>
          <w:sz w:val="24"/>
          <w:szCs w:val="24"/>
          <w:lang w:eastAsia="ru-RU"/>
        </w:rPr>
        <w:t xml:space="preserve">*) </w:t>
      </w:r>
      <w:r w:rsidR="00F7482D" w:rsidRPr="00A40078">
        <w:rPr>
          <w:rFonts w:ascii="Times New Roman" w:eastAsia="Arial Unicode MS" w:hAnsi="Times New Roman" w:cs="Times New Roman"/>
          <w:sz w:val="24"/>
          <w:szCs w:val="24"/>
          <w:u w:color="000000"/>
          <w:bdr w:val="nil"/>
          <w:lang w:eastAsia="ru-RU"/>
        </w:rPr>
        <w:t>(*</w:t>
      </w:r>
      <w:r w:rsidR="00F7482D" w:rsidRPr="00A40078">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00F7482D" w:rsidRPr="00A40078">
        <w:rPr>
          <w:rFonts w:ascii="Times New Roman" w:eastAsia="Arial Unicode MS" w:hAnsi="Times New Roman" w:cs="Times New Roman"/>
          <w:sz w:val="24"/>
          <w:szCs w:val="24"/>
          <w:u w:color="000000"/>
          <w:bdr w:val="nil"/>
          <w:lang w:eastAsia="ru-RU"/>
        </w:rPr>
        <w:t>)</w:t>
      </w:r>
      <w:r w:rsidR="00347FF0" w:rsidRPr="00A40078">
        <w:rPr>
          <w:rFonts w:ascii="Times New Roman" w:eastAsia="Arial Unicode MS" w:hAnsi="Times New Roman" w:cs="Times New Roman"/>
          <w:sz w:val="24"/>
          <w:szCs w:val="24"/>
          <w:u w:color="000000"/>
          <w:bdr w:val="nil"/>
          <w:lang w:eastAsia="ru-RU"/>
        </w:rPr>
        <w:t>.</w:t>
      </w:r>
    </w:p>
    <w:p w14:paraId="29027A8D" w14:textId="77777777" w:rsidR="000B6964" w:rsidRPr="00A40078"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bCs/>
          <w:sz w:val="24"/>
          <w:szCs w:val="24"/>
          <w:lang w:eastAsia="ru-RU"/>
        </w:rPr>
        <w:t xml:space="preserve">Работы </w:t>
      </w:r>
      <w:r w:rsidRPr="00A40078">
        <w:rPr>
          <w:rFonts w:ascii="Times New Roman" w:eastAsia="Times New Roman" w:hAnsi="Times New Roman" w:cs="Times New Roman"/>
          <w:sz w:val="24"/>
          <w:szCs w:val="24"/>
          <w:lang w:eastAsia="ru-RU"/>
        </w:rPr>
        <w:t>- весь комплекс выполняемых Подрядчиком в соответствии с Договором Работ, включая поставку и услуги, результатом которых является Объект, принятый приемочной комиссией, а также устранение выявленных в течение Гарантийного срока недостатков.</w:t>
      </w:r>
    </w:p>
    <w:p w14:paraId="5F244724" w14:textId="77777777" w:rsidR="000B6964" w:rsidRPr="00A40078"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bCs/>
          <w:sz w:val="24"/>
          <w:szCs w:val="24"/>
          <w:lang w:eastAsia="ru-RU"/>
        </w:rPr>
        <w:t xml:space="preserve"> Скрытые работы - </w:t>
      </w:r>
      <w:r w:rsidRPr="00A40078">
        <w:rPr>
          <w:rFonts w:ascii="Times New Roman" w:eastAsia="Times New Roman" w:hAnsi="Times New Roman" w:cs="Times New Roman"/>
          <w:sz w:val="24"/>
          <w:szCs w:val="24"/>
          <w:lang w:eastAsia="ru-RU"/>
        </w:rPr>
        <w:t>работы, скрываемые последующими работами и/или конструкциями, качество и точность которых, в соответствии с положениями, в том числе рекомендуемыми, «Нормативных актов в области проектирования и строительства», невозможно определить после выполнения последующих строительно-монтажных работ без их нарушения и предъявляемые к осмотру и приемке до их закрытия в ходе последующих работ и монтажа конструкций.</w:t>
      </w:r>
    </w:p>
    <w:p w14:paraId="0DCA1AB4" w14:textId="77777777" w:rsidR="000B6964" w:rsidRPr="00A40078"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Сметно-нормативная база</w:t>
      </w:r>
      <w:r w:rsidRPr="00A40078">
        <w:rPr>
          <w:rFonts w:ascii="Times New Roman" w:eastAsia="Times New Roman" w:hAnsi="Times New Roman" w:cs="Times New Roman"/>
          <w:sz w:val="24"/>
          <w:szCs w:val="24"/>
          <w:lang w:eastAsia="ru-RU"/>
        </w:rPr>
        <w:t xml:space="preserve"> - сметные нормативы, сведения о которых включены в федеральный реестр сметных нормативов, и сметные цены строительных ресурсов.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установленном им порядке (далее </w:t>
      </w:r>
      <w:r w:rsidR="00967258" w:rsidRPr="00A40078">
        <w:rPr>
          <w:rFonts w:ascii="Times New Roman" w:eastAsia="Times New Roman" w:hAnsi="Times New Roman" w:cs="Times New Roman"/>
          <w:sz w:val="24"/>
          <w:szCs w:val="24"/>
          <w:lang w:eastAsia="ru-RU"/>
        </w:rPr>
        <w:t xml:space="preserve">- </w:t>
      </w:r>
      <w:r w:rsidRPr="00A40078">
        <w:rPr>
          <w:rFonts w:ascii="Times New Roman" w:eastAsia="Times New Roman" w:hAnsi="Times New Roman" w:cs="Times New Roman"/>
          <w:sz w:val="24"/>
          <w:szCs w:val="24"/>
          <w:lang w:eastAsia="ru-RU"/>
        </w:rPr>
        <w:t>СНБ).</w:t>
      </w:r>
    </w:p>
    <w:p w14:paraId="1D6F3114" w14:textId="77777777" w:rsidR="000B6964" w:rsidRPr="00A40078"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bCs/>
          <w:sz w:val="24"/>
          <w:szCs w:val="24"/>
          <w:lang w:eastAsia="ru-RU"/>
        </w:rPr>
        <w:t xml:space="preserve">Справка о стоимости выполненных работ и затрат </w:t>
      </w:r>
      <w:r w:rsidRPr="00A40078">
        <w:rPr>
          <w:rFonts w:ascii="Times New Roman" w:eastAsia="Times New Roman" w:hAnsi="Times New Roman" w:cs="Times New Roman"/>
          <w:sz w:val="24"/>
          <w:szCs w:val="24"/>
          <w:lang w:eastAsia="ru-RU"/>
        </w:rPr>
        <w:t xml:space="preserve">- первичный документ, составленный Подрядчиком и применяемый для расчетов между Заказчиком и Подрядчиком за выполненные строительно-монтажные работы в отчетном периоде. </w:t>
      </w:r>
    </w:p>
    <w:p w14:paraId="4DBA7CE5" w14:textId="77777777" w:rsidR="000B6964" w:rsidRPr="00A40078"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bCs/>
          <w:sz w:val="24"/>
          <w:szCs w:val="24"/>
          <w:lang w:eastAsia="ru-RU"/>
        </w:rPr>
        <w:t xml:space="preserve">Специализированные организации - </w:t>
      </w:r>
      <w:r w:rsidRPr="00A40078">
        <w:rPr>
          <w:rFonts w:ascii="Times New Roman" w:eastAsia="Times New Roman" w:hAnsi="Times New Roman" w:cs="Times New Roman"/>
          <w:sz w:val="24"/>
          <w:szCs w:val="24"/>
          <w:lang w:eastAsia="ru-RU"/>
        </w:rPr>
        <w:t>организации, в том числе инспектирующие органы, органы государственного регулирования и надзора, компетентные государственные органы, органы местного самоуправления, а также иные организации и инстанции, обладающие властно-распорядительными полномочиями.</w:t>
      </w:r>
    </w:p>
    <w:p w14:paraId="0656329D" w14:textId="77777777" w:rsidR="000B6964" w:rsidRPr="00A40078"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bCs/>
          <w:sz w:val="24"/>
          <w:szCs w:val="24"/>
          <w:lang w:eastAsia="ru-RU"/>
        </w:rPr>
        <w:t xml:space="preserve">Срок - </w:t>
      </w:r>
      <w:r w:rsidRPr="00A40078">
        <w:rPr>
          <w:rFonts w:ascii="Times New Roman" w:eastAsia="Times New Roman" w:hAnsi="Times New Roman" w:cs="Times New Roman"/>
          <w:sz w:val="24"/>
          <w:szCs w:val="24"/>
          <w:lang w:eastAsia="ru-RU"/>
        </w:rPr>
        <w:t>период времени, определяемый в Договоре днями, устанавливается по календарю, если в Договоре «день» не конкретизируется как «рабочий день» либо дата исполнения Договора</w:t>
      </w:r>
      <w:r w:rsidR="00967258"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eastAsia="ru-RU"/>
        </w:rPr>
        <w:t xml:space="preserve"> </w:t>
      </w:r>
    </w:p>
    <w:p w14:paraId="33E06736" w14:textId="0D93640A" w:rsidR="000B6964" w:rsidRPr="00A40078"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Arial"/>
          <w:kern w:val="28"/>
          <w:sz w:val="24"/>
          <w:szCs w:val="24"/>
          <w:lang w:eastAsia="ru-RU"/>
        </w:rPr>
      </w:pPr>
      <w:r w:rsidRPr="00A40078">
        <w:rPr>
          <w:rFonts w:ascii="Times New Roman" w:eastAsia="Times New Roman" w:hAnsi="Times New Roman" w:cs="Times New Roman"/>
          <w:b/>
          <w:bCs/>
          <w:sz w:val="24"/>
          <w:szCs w:val="24"/>
          <w:lang w:eastAsia="ru-RU"/>
        </w:rPr>
        <w:t>Строительный</w:t>
      </w:r>
      <w:r w:rsidRPr="00A40078">
        <w:rPr>
          <w:rFonts w:ascii="Times New Roman" w:eastAsia="Times New Roman" w:hAnsi="Times New Roman" w:cs="Arial"/>
          <w:b/>
          <w:color w:val="000000"/>
          <w:sz w:val="24"/>
          <w:szCs w:val="24"/>
          <w:lang w:eastAsia="ru-RU"/>
        </w:rPr>
        <w:t xml:space="preserve"> контроль</w:t>
      </w:r>
      <w:r w:rsidRPr="00A40078">
        <w:rPr>
          <w:rFonts w:ascii="Times New Roman" w:eastAsia="Times New Roman" w:hAnsi="Times New Roman" w:cs="Arial"/>
          <w:color w:val="000000"/>
          <w:sz w:val="24"/>
          <w:szCs w:val="24"/>
          <w:lang w:eastAsia="ru-RU"/>
        </w:rPr>
        <w:t xml:space="preserve"> - к</w:t>
      </w:r>
      <w:r w:rsidRPr="00A40078">
        <w:rPr>
          <w:rFonts w:ascii="Times New Roman" w:eastAsia="Times New Roman" w:hAnsi="Times New Roman" w:cs="Arial"/>
          <w:kern w:val="28"/>
          <w:sz w:val="24"/>
          <w:szCs w:val="24"/>
          <w:lang w:eastAsia="ru-RU"/>
        </w:rPr>
        <w:t>омплекс мероприятий, проводимы</w:t>
      </w:r>
      <w:r w:rsidR="00967258" w:rsidRPr="00A40078">
        <w:rPr>
          <w:rFonts w:ascii="Times New Roman" w:eastAsia="Times New Roman" w:hAnsi="Times New Roman" w:cs="Arial"/>
          <w:kern w:val="28"/>
          <w:sz w:val="24"/>
          <w:szCs w:val="24"/>
          <w:lang w:eastAsia="ru-RU"/>
        </w:rPr>
        <w:t>х</w:t>
      </w:r>
      <w:r w:rsidRPr="00A40078">
        <w:rPr>
          <w:rFonts w:ascii="Times New Roman" w:eastAsia="Times New Roman" w:hAnsi="Times New Roman" w:cs="Arial"/>
          <w:kern w:val="28"/>
          <w:sz w:val="24"/>
          <w:szCs w:val="24"/>
          <w:lang w:eastAsia="ru-RU"/>
        </w:rPr>
        <w:t xml:space="preserve"> в процессе строительства, реконструкции объектов капитального строительства, по проверке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 </w:t>
      </w:r>
      <w:r w:rsidR="00347FF0" w:rsidRPr="00A40078">
        <w:rPr>
          <w:rFonts w:ascii="Times New Roman" w:eastAsia="Times New Roman" w:hAnsi="Times New Roman" w:cs="Arial"/>
          <w:kern w:val="28"/>
          <w:sz w:val="24"/>
          <w:szCs w:val="24"/>
          <w:lang w:eastAsia="ru-RU"/>
        </w:rPr>
        <w:t>(</w:t>
      </w:r>
      <w:r w:rsidRPr="00A40078">
        <w:rPr>
          <w:rFonts w:ascii="Times New Roman" w:eastAsia="Times New Roman" w:hAnsi="Times New Roman" w:cs="Arial"/>
          <w:i/>
          <w:kern w:val="28"/>
          <w:sz w:val="24"/>
          <w:szCs w:val="24"/>
          <w:lang w:eastAsia="ru-RU"/>
        </w:rPr>
        <w:t>указываются действующие регламент</w:t>
      </w:r>
      <w:r w:rsidR="00967258" w:rsidRPr="00A40078">
        <w:rPr>
          <w:rFonts w:ascii="Times New Roman" w:eastAsia="Times New Roman" w:hAnsi="Times New Roman" w:cs="Arial"/>
          <w:i/>
          <w:kern w:val="28"/>
          <w:sz w:val="24"/>
          <w:szCs w:val="24"/>
          <w:lang w:eastAsia="ru-RU"/>
        </w:rPr>
        <w:t>ы</w:t>
      </w:r>
      <w:r w:rsidRPr="00A40078">
        <w:rPr>
          <w:rFonts w:ascii="Times New Roman" w:eastAsia="Times New Roman" w:hAnsi="Times New Roman" w:cs="Arial"/>
          <w:i/>
          <w:kern w:val="28"/>
          <w:sz w:val="24"/>
          <w:szCs w:val="24"/>
          <w:lang w:eastAsia="ru-RU"/>
        </w:rPr>
        <w:t xml:space="preserve"> ПАО «Россети» / ДЗО </w:t>
      </w:r>
      <w:r w:rsidR="00967258" w:rsidRPr="00A40078">
        <w:rPr>
          <w:rFonts w:ascii="Times New Roman" w:eastAsia="Times New Roman" w:hAnsi="Times New Roman" w:cs="Arial"/>
          <w:i/>
          <w:kern w:val="28"/>
          <w:sz w:val="24"/>
          <w:szCs w:val="24"/>
          <w:lang w:eastAsia="ru-RU"/>
        </w:rPr>
        <w:br/>
      </w:r>
      <w:r w:rsidRPr="00A40078">
        <w:rPr>
          <w:rFonts w:ascii="Times New Roman" w:eastAsia="Times New Roman" w:hAnsi="Times New Roman" w:cs="Arial"/>
          <w:i/>
          <w:kern w:val="28"/>
          <w:sz w:val="24"/>
          <w:szCs w:val="24"/>
          <w:lang w:eastAsia="ru-RU"/>
        </w:rPr>
        <w:t>ПАО «Россети»</w:t>
      </w:r>
      <w:r w:rsidR="00347FF0" w:rsidRPr="00A40078">
        <w:rPr>
          <w:rFonts w:ascii="Times New Roman" w:eastAsia="Times New Roman" w:hAnsi="Times New Roman" w:cs="Arial"/>
          <w:i/>
          <w:kern w:val="28"/>
          <w:sz w:val="24"/>
          <w:szCs w:val="24"/>
          <w:lang w:eastAsia="ru-RU"/>
        </w:rPr>
        <w:t>)</w:t>
      </w:r>
      <w:r w:rsidRPr="00A40078">
        <w:rPr>
          <w:rFonts w:ascii="Times New Roman" w:eastAsia="Times New Roman" w:hAnsi="Times New Roman" w:cs="Arial"/>
          <w:i/>
          <w:kern w:val="28"/>
          <w:sz w:val="24"/>
          <w:szCs w:val="24"/>
          <w:lang w:eastAsia="ru-RU"/>
        </w:rPr>
        <w:t>.</w:t>
      </w:r>
    </w:p>
    <w:p w14:paraId="42E4429B" w14:textId="77777777" w:rsidR="000B6964" w:rsidRPr="00A40078"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Arial"/>
          <w:b/>
          <w:color w:val="000000"/>
          <w:sz w:val="24"/>
          <w:szCs w:val="24"/>
          <w:lang w:eastAsia="ru-RU"/>
        </w:rPr>
        <w:t>Субподрядчик</w:t>
      </w:r>
      <w:r w:rsidRPr="00A40078">
        <w:rPr>
          <w:rFonts w:ascii="Times New Roman" w:eastAsia="Times New Roman" w:hAnsi="Times New Roman" w:cs="Times New Roman"/>
          <w:sz w:val="24"/>
          <w:szCs w:val="24"/>
          <w:lang w:eastAsia="ru-RU"/>
        </w:rPr>
        <w:t xml:space="preserve"> – любое лицо, привлекаемое непосредственно Подрядчиком для выполнения работ, услуг и иных обязательств по настоящему Договору.</w:t>
      </w:r>
    </w:p>
    <w:p w14:paraId="49DC12CB" w14:textId="77777777" w:rsidR="000B6964" w:rsidRPr="00A40078"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Arial"/>
          <w:sz w:val="24"/>
          <w:szCs w:val="24"/>
          <w:lang w:eastAsia="ru-RU"/>
        </w:rPr>
      </w:pPr>
      <w:r w:rsidRPr="00A40078">
        <w:rPr>
          <w:rFonts w:ascii="Times New Roman" w:eastAsia="Times New Roman" w:hAnsi="Times New Roman" w:cs="Times New Roman"/>
          <w:b/>
          <w:bCs/>
          <w:sz w:val="24"/>
          <w:szCs w:val="24"/>
          <w:lang w:eastAsia="ru-RU"/>
        </w:rPr>
        <w:t>Уполномоченный</w:t>
      </w:r>
      <w:r w:rsidRPr="00A40078">
        <w:rPr>
          <w:rFonts w:ascii="Times New Roman" w:eastAsia="Times New Roman" w:hAnsi="Times New Roman" w:cs="Arial"/>
          <w:b/>
          <w:sz w:val="24"/>
          <w:szCs w:val="24"/>
          <w:lang w:eastAsia="ru-RU"/>
        </w:rPr>
        <w:t xml:space="preserve"> (ответственный) представитель Исполнителя по строительному контролю</w:t>
      </w:r>
      <w:r w:rsidRPr="00A40078">
        <w:rPr>
          <w:rFonts w:ascii="Times New Roman" w:eastAsia="Times New Roman" w:hAnsi="Times New Roman" w:cs="Arial"/>
          <w:sz w:val="24"/>
          <w:szCs w:val="24"/>
          <w:lang w:eastAsia="ru-RU"/>
        </w:rPr>
        <w:t xml:space="preserve"> - работник Исполнителя по строительному контролю, назначенный приказом (распоряжением) ответственным за организацию и проведение строительного контроля, наделенный правами и обязанностями по совершению определенных действий. </w:t>
      </w:r>
    </w:p>
    <w:p w14:paraId="1AC9D176" w14:textId="35209C98" w:rsidR="000B6964" w:rsidRPr="00A40078"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Arial"/>
          <w:b/>
          <w:sz w:val="24"/>
          <w:szCs w:val="24"/>
          <w:lang w:eastAsia="ru-RU"/>
        </w:rPr>
        <w:t>Цена</w:t>
      </w:r>
      <w:r w:rsidRPr="00A40078">
        <w:rPr>
          <w:rFonts w:ascii="Times New Roman" w:eastAsia="Times New Roman" w:hAnsi="Times New Roman" w:cs="Times New Roman"/>
          <w:b/>
          <w:bCs/>
          <w:sz w:val="24"/>
          <w:szCs w:val="24"/>
          <w:lang w:eastAsia="ru-RU"/>
        </w:rPr>
        <w:t xml:space="preserve"> Договора - </w:t>
      </w:r>
      <w:r w:rsidRPr="00A40078">
        <w:rPr>
          <w:rFonts w:ascii="Times New Roman" w:eastAsia="Times New Roman" w:hAnsi="Times New Roman" w:cs="Times New Roman"/>
          <w:sz w:val="24"/>
          <w:szCs w:val="24"/>
          <w:lang w:eastAsia="ru-RU"/>
        </w:rPr>
        <w:t xml:space="preserve">сумма, которая включает в себя все расходы Подрядчика, учитывает содержание, объем и сложность работ, предусмотренных настоящим Договором </w:t>
      </w:r>
      <w:r w:rsidRPr="00A40078">
        <w:rPr>
          <w:rFonts w:ascii="Times New Roman" w:eastAsia="Times New Roman" w:hAnsi="Times New Roman" w:cs="Times New Roman"/>
          <w:sz w:val="24"/>
          <w:szCs w:val="24"/>
          <w:lang w:eastAsia="ru-RU"/>
        </w:rPr>
        <w:lastRenderedPageBreak/>
        <w:t xml:space="preserve">и определенная </w:t>
      </w:r>
      <w:r w:rsidRPr="00A40078">
        <w:rPr>
          <w:rFonts w:ascii="Times New Roman" w:eastAsia="Times New Roman" w:hAnsi="Times New Roman" w:cs="Times New Roman"/>
          <w:bCs/>
          <w:sz w:val="24"/>
          <w:szCs w:val="24"/>
          <w:lang w:eastAsia="ru-RU"/>
        </w:rPr>
        <w:t xml:space="preserve">Сводной таблицей стоимости </w:t>
      </w:r>
      <w:r w:rsidR="006D1B97" w:rsidRPr="00A40078">
        <w:rPr>
          <w:rFonts w:ascii="Times New Roman" w:eastAsia="Times New Roman" w:hAnsi="Times New Roman" w:cs="Times New Roman"/>
          <w:bCs/>
          <w:sz w:val="24"/>
          <w:szCs w:val="24"/>
          <w:lang w:eastAsia="ru-RU"/>
        </w:rPr>
        <w:t>р</w:t>
      </w:r>
      <w:r w:rsidRPr="00A40078">
        <w:rPr>
          <w:rFonts w:ascii="Times New Roman" w:eastAsia="Times New Roman" w:hAnsi="Times New Roman" w:cs="Times New Roman"/>
          <w:bCs/>
          <w:sz w:val="24"/>
          <w:szCs w:val="24"/>
          <w:lang w:eastAsia="ru-RU"/>
        </w:rPr>
        <w:t>абот</w:t>
      </w:r>
      <w:r w:rsidRPr="00A40078">
        <w:rPr>
          <w:rFonts w:ascii="Times New Roman" w:eastAsia="Times New Roman" w:hAnsi="Times New Roman" w:cs="Times New Roman"/>
          <w:sz w:val="24"/>
          <w:szCs w:val="24"/>
          <w:lang w:eastAsia="ru-RU"/>
        </w:rPr>
        <w:t xml:space="preserve"> (приложение </w:t>
      </w:r>
      <w:r w:rsidR="006D1B97" w:rsidRPr="00A40078">
        <w:rPr>
          <w:rFonts w:ascii="Times New Roman" w:eastAsia="Times New Roman" w:hAnsi="Times New Roman" w:cs="Times New Roman"/>
          <w:sz w:val="24"/>
          <w:szCs w:val="24"/>
          <w:lang w:eastAsia="ru-RU"/>
        </w:rPr>
        <w:t>1 к настоящему Д</w:t>
      </w:r>
      <w:r w:rsidRPr="00A40078">
        <w:rPr>
          <w:rFonts w:ascii="Times New Roman" w:eastAsia="Times New Roman" w:hAnsi="Times New Roman" w:cs="Times New Roman"/>
          <w:sz w:val="24"/>
          <w:szCs w:val="24"/>
          <w:lang w:eastAsia="ru-RU"/>
        </w:rPr>
        <w:t>оговору).</w:t>
      </w:r>
    </w:p>
    <w:p w14:paraId="4B755BEE" w14:textId="5C9ADC6F" w:rsidR="000B6964" w:rsidRPr="00A40078"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bCs/>
          <w:sz w:val="24"/>
          <w:szCs w:val="24"/>
          <w:lang w:eastAsia="ru-RU"/>
        </w:rPr>
        <w:t>Эксплуатационная</w:t>
      </w:r>
      <w:r w:rsidRPr="00A40078">
        <w:rPr>
          <w:rFonts w:ascii="Times New Roman" w:eastAsia="Times New Roman" w:hAnsi="Times New Roman" w:cs="Times New Roman"/>
          <w:b/>
          <w:sz w:val="24"/>
          <w:szCs w:val="24"/>
          <w:lang w:eastAsia="ru-RU"/>
        </w:rPr>
        <w:t xml:space="preserve"> информационная модель</w:t>
      </w:r>
      <w:r w:rsidRPr="00A40078">
        <w:rPr>
          <w:rFonts w:ascii="Times New Roman" w:eastAsia="Times New Roman" w:hAnsi="Times New Roman" w:cs="Times New Roman"/>
          <w:sz w:val="24"/>
          <w:szCs w:val="24"/>
          <w:lang w:eastAsia="ru-RU"/>
        </w:rPr>
        <w:t xml:space="preserve"> – </w:t>
      </w:r>
      <w:r w:rsidR="006D1B97" w:rsidRPr="00A40078">
        <w:rPr>
          <w:rFonts w:ascii="Times New Roman" w:eastAsia="Times New Roman" w:hAnsi="Times New Roman" w:cs="Times New Roman"/>
          <w:sz w:val="24"/>
          <w:szCs w:val="24"/>
          <w:lang w:eastAsia="ru-RU"/>
        </w:rPr>
        <w:t>и</w:t>
      </w:r>
      <w:r w:rsidRPr="00A40078">
        <w:rPr>
          <w:rFonts w:ascii="Times New Roman" w:eastAsia="Times New Roman" w:hAnsi="Times New Roman" w:cs="Times New Roman"/>
          <w:sz w:val="24"/>
          <w:szCs w:val="24"/>
          <w:lang w:eastAsia="ru-RU"/>
        </w:rPr>
        <w:t>нформационная модель объекта капитального строительства</w:t>
      </w:r>
      <w:r w:rsidR="006D1B97"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eastAsia="ru-RU"/>
        </w:rPr>
        <w:t xml:space="preserve"> включающая в себя: 1) исполнительную 3D модель (включая атрибуты); 2) проектную и рабочую документацию; 3) исполнительную документацию; 4) эксплуатационную документацию (ГОСТ Р 57311-2016 Моделирование информационное в строительстве. Требования к эксплуатационной документации объектов завершенного строительства).</w:t>
      </w:r>
    </w:p>
    <w:p w14:paraId="70549EE9" w14:textId="009321AA" w:rsidR="000B6964" w:rsidRPr="00A40078"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bCs/>
          <w:sz w:val="24"/>
          <w:szCs w:val="24"/>
          <w:lang w:eastAsia="ru-RU"/>
        </w:rPr>
        <w:t>Этап</w:t>
      </w:r>
      <w:r w:rsidRPr="00A40078">
        <w:rPr>
          <w:rFonts w:ascii="Times New Roman" w:eastAsia="Times New Roman" w:hAnsi="Times New Roman" w:cs="Times New Roman"/>
          <w:b/>
          <w:sz w:val="24"/>
          <w:szCs w:val="24"/>
          <w:lang w:eastAsia="ru-RU"/>
        </w:rPr>
        <w:t xml:space="preserve"> работ</w:t>
      </w:r>
      <w:r w:rsidRPr="00A40078">
        <w:rPr>
          <w:rFonts w:ascii="Times New Roman" w:eastAsia="Times New Roman" w:hAnsi="Times New Roman" w:cs="Times New Roman"/>
          <w:sz w:val="24"/>
          <w:szCs w:val="24"/>
          <w:lang w:eastAsia="ru-RU"/>
        </w:rPr>
        <w:t xml:space="preserve"> -  объем работ, подлежащий приемке, при которой осуществляется оформление актов о приемке выполненных работ и справок о стоимости выполненных работ и затрат по формам, утвержденным Учетной политикой Общества.</w:t>
      </w:r>
    </w:p>
    <w:p w14:paraId="79614E99" w14:textId="27C6B150" w:rsidR="000B6964" w:rsidRPr="00A40078"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Этап строительства</w:t>
      </w:r>
      <w:r w:rsidRPr="00A40078">
        <w:rPr>
          <w:rFonts w:ascii="Times New Roman" w:eastAsia="Times New Roman" w:hAnsi="Times New Roman" w:cs="Times New Roman"/>
          <w:sz w:val="24"/>
          <w:szCs w:val="24"/>
          <w:lang w:eastAsia="ru-RU"/>
        </w:rPr>
        <w:t xml:space="preserve"> </w:t>
      </w:r>
      <w:r w:rsidR="006D1B97"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eastAsia="ru-RU"/>
        </w:rPr>
        <w:t xml:space="preserve">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введён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p>
    <w:p w14:paraId="25112A76" w14:textId="77777777" w:rsidR="000B6964" w:rsidRPr="00A40078" w:rsidRDefault="000B6964" w:rsidP="000B6964">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6843"/>
      </w:tblGrid>
      <w:tr w:rsidR="000B6964" w:rsidRPr="00A40078" w14:paraId="16703B85" w14:textId="77777777" w:rsidTr="000B6964">
        <w:tc>
          <w:tcPr>
            <w:tcW w:w="9648" w:type="dxa"/>
            <w:gridSpan w:val="2"/>
          </w:tcPr>
          <w:p w14:paraId="1E96B37B" w14:textId="77777777" w:rsidR="000B6964" w:rsidRPr="00A40078" w:rsidRDefault="000B6964" w:rsidP="000B6964">
            <w:pPr>
              <w:widowControl w:val="0"/>
              <w:spacing w:after="0" w:line="240" w:lineRule="auto"/>
              <w:jc w:val="center"/>
              <w:rPr>
                <w:rFonts w:ascii="Times New Roman" w:hAnsi="Times New Roman"/>
                <w:color w:val="000000"/>
                <w:sz w:val="24"/>
                <w:szCs w:val="24"/>
              </w:rPr>
            </w:pPr>
            <w:r w:rsidRPr="00A40078">
              <w:rPr>
                <w:rFonts w:ascii="Times New Roman" w:hAnsi="Times New Roman"/>
                <w:b/>
                <w:sz w:val="24"/>
                <w:szCs w:val="24"/>
              </w:rPr>
              <w:t>Принятые сокращения</w:t>
            </w:r>
          </w:p>
        </w:tc>
      </w:tr>
      <w:tr w:rsidR="000B6964" w:rsidRPr="00A40078" w14:paraId="6759D314" w14:textId="77777777" w:rsidTr="000B6964">
        <w:tc>
          <w:tcPr>
            <w:tcW w:w="2805" w:type="dxa"/>
          </w:tcPr>
          <w:p w14:paraId="6AA81BE1" w14:textId="77777777" w:rsidR="000B6964" w:rsidRPr="00A40078" w:rsidRDefault="000B6964" w:rsidP="000B6964">
            <w:pPr>
              <w:widowControl w:val="0"/>
              <w:spacing w:after="0" w:line="240" w:lineRule="auto"/>
              <w:jc w:val="both"/>
              <w:rPr>
                <w:rFonts w:ascii="Times New Roman" w:hAnsi="Times New Roman"/>
                <w:b/>
                <w:sz w:val="24"/>
                <w:szCs w:val="24"/>
              </w:rPr>
            </w:pPr>
            <w:r w:rsidRPr="00A40078">
              <w:rPr>
                <w:rFonts w:ascii="Times New Roman" w:hAnsi="Times New Roman"/>
                <w:b/>
                <w:sz w:val="24"/>
                <w:szCs w:val="24"/>
              </w:rPr>
              <w:t>НД</w:t>
            </w:r>
          </w:p>
        </w:tc>
        <w:tc>
          <w:tcPr>
            <w:tcW w:w="6843" w:type="dxa"/>
          </w:tcPr>
          <w:p w14:paraId="4E427A47" w14:textId="77777777" w:rsidR="000B6964" w:rsidRPr="00A40078" w:rsidRDefault="000B6964" w:rsidP="000B6964">
            <w:pPr>
              <w:widowControl w:val="0"/>
              <w:spacing w:after="0" w:line="240" w:lineRule="auto"/>
              <w:jc w:val="both"/>
              <w:rPr>
                <w:rFonts w:ascii="Times New Roman" w:hAnsi="Times New Roman"/>
                <w:sz w:val="24"/>
                <w:szCs w:val="24"/>
              </w:rPr>
            </w:pPr>
            <w:r w:rsidRPr="00A40078">
              <w:rPr>
                <w:rFonts w:ascii="Times New Roman" w:hAnsi="Times New Roman"/>
                <w:sz w:val="24"/>
                <w:szCs w:val="24"/>
              </w:rPr>
              <w:t>Нормативная документация</w:t>
            </w:r>
          </w:p>
        </w:tc>
      </w:tr>
      <w:tr w:rsidR="000B6964" w:rsidRPr="00A40078" w14:paraId="5761432A" w14:textId="77777777" w:rsidTr="000B6964">
        <w:tc>
          <w:tcPr>
            <w:tcW w:w="2805" w:type="dxa"/>
          </w:tcPr>
          <w:p w14:paraId="7C038592" w14:textId="77777777" w:rsidR="000B6964" w:rsidRPr="00A40078" w:rsidRDefault="000B6964" w:rsidP="000B6964">
            <w:pPr>
              <w:widowControl w:val="0"/>
              <w:spacing w:after="0" w:line="240" w:lineRule="auto"/>
              <w:jc w:val="both"/>
              <w:rPr>
                <w:rFonts w:ascii="Times New Roman" w:hAnsi="Times New Roman"/>
                <w:b/>
                <w:sz w:val="24"/>
                <w:szCs w:val="24"/>
              </w:rPr>
            </w:pPr>
            <w:r w:rsidRPr="00A40078">
              <w:rPr>
                <w:rFonts w:ascii="Times New Roman" w:hAnsi="Times New Roman"/>
                <w:b/>
                <w:sz w:val="24"/>
                <w:szCs w:val="24"/>
              </w:rPr>
              <w:t>ПС</w:t>
            </w:r>
          </w:p>
        </w:tc>
        <w:tc>
          <w:tcPr>
            <w:tcW w:w="6843" w:type="dxa"/>
          </w:tcPr>
          <w:p w14:paraId="2E28340B" w14:textId="77777777" w:rsidR="000B6964" w:rsidRPr="00A40078" w:rsidRDefault="000B6964" w:rsidP="000B6964">
            <w:pPr>
              <w:widowControl w:val="0"/>
              <w:spacing w:after="0" w:line="240" w:lineRule="auto"/>
              <w:jc w:val="both"/>
              <w:rPr>
                <w:rFonts w:ascii="Times New Roman" w:hAnsi="Times New Roman"/>
                <w:sz w:val="24"/>
                <w:szCs w:val="24"/>
              </w:rPr>
            </w:pPr>
            <w:r w:rsidRPr="00A40078">
              <w:rPr>
                <w:rFonts w:ascii="Times New Roman" w:hAnsi="Times New Roman"/>
                <w:sz w:val="24"/>
                <w:szCs w:val="24"/>
              </w:rPr>
              <w:t>Подстанция</w:t>
            </w:r>
          </w:p>
        </w:tc>
      </w:tr>
      <w:tr w:rsidR="000B6964" w:rsidRPr="00A40078" w14:paraId="547CC65F" w14:textId="77777777" w:rsidTr="000B6964">
        <w:tc>
          <w:tcPr>
            <w:tcW w:w="2805" w:type="dxa"/>
          </w:tcPr>
          <w:p w14:paraId="495A92CD" w14:textId="77777777" w:rsidR="000B6964" w:rsidRPr="00A40078" w:rsidRDefault="000B6964" w:rsidP="000B6964">
            <w:pPr>
              <w:widowControl w:val="0"/>
              <w:spacing w:after="0" w:line="240" w:lineRule="auto"/>
              <w:jc w:val="both"/>
              <w:rPr>
                <w:rFonts w:ascii="Times New Roman" w:hAnsi="Times New Roman"/>
                <w:b/>
                <w:sz w:val="24"/>
                <w:szCs w:val="24"/>
              </w:rPr>
            </w:pPr>
            <w:r w:rsidRPr="00A40078">
              <w:rPr>
                <w:rFonts w:ascii="Times New Roman" w:hAnsi="Times New Roman"/>
                <w:b/>
                <w:sz w:val="24"/>
                <w:szCs w:val="24"/>
              </w:rPr>
              <w:t>ЛЭП</w:t>
            </w:r>
          </w:p>
        </w:tc>
        <w:tc>
          <w:tcPr>
            <w:tcW w:w="6843" w:type="dxa"/>
          </w:tcPr>
          <w:p w14:paraId="32BE9592" w14:textId="77777777" w:rsidR="000B6964" w:rsidRPr="00A40078" w:rsidRDefault="000B6964" w:rsidP="000B6964">
            <w:pPr>
              <w:widowControl w:val="0"/>
              <w:spacing w:after="0" w:line="240" w:lineRule="auto"/>
              <w:jc w:val="both"/>
              <w:rPr>
                <w:rFonts w:ascii="Times New Roman" w:hAnsi="Times New Roman"/>
                <w:sz w:val="24"/>
                <w:szCs w:val="24"/>
              </w:rPr>
            </w:pPr>
            <w:r w:rsidRPr="00A40078">
              <w:rPr>
                <w:rFonts w:ascii="Times New Roman" w:hAnsi="Times New Roman"/>
                <w:sz w:val="24"/>
                <w:szCs w:val="24"/>
              </w:rPr>
              <w:t>Линия электропередачи</w:t>
            </w:r>
          </w:p>
        </w:tc>
      </w:tr>
      <w:tr w:rsidR="000B6964" w:rsidRPr="00A40078" w14:paraId="1C4A64CE" w14:textId="77777777" w:rsidTr="000B6964">
        <w:tc>
          <w:tcPr>
            <w:tcW w:w="2805" w:type="dxa"/>
          </w:tcPr>
          <w:p w14:paraId="51D31D87" w14:textId="77777777" w:rsidR="000B6964" w:rsidRPr="00A40078" w:rsidRDefault="000B6964" w:rsidP="000B6964">
            <w:pPr>
              <w:widowControl w:val="0"/>
              <w:spacing w:after="0" w:line="240" w:lineRule="auto"/>
              <w:jc w:val="both"/>
              <w:rPr>
                <w:rFonts w:ascii="Times New Roman" w:hAnsi="Times New Roman"/>
                <w:b/>
                <w:sz w:val="24"/>
                <w:szCs w:val="24"/>
              </w:rPr>
            </w:pPr>
            <w:r w:rsidRPr="00A40078">
              <w:rPr>
                <w:rFonts w:ascii="Times New Roman" w:hAnsi="Times New Roman"/>
                <w:b/>
                <w:sz w:val="24"/>
                <w:szCs w:val="24"/>
              </w:rPr>
              <w:t>ПСИ</w:t>
            </w:r>
          </w:p>
        </w:tc>
        <w:tc>
          <w:tcPr>
            <w:tcW w:w="6843" w:type="dxa"/>
          </w:tcPr>
          <w:p w14:paraId="2B2096EA" w14:textId="77777777" w:rsidR="000B6964" w:rsidRPr="00A40078" w:rsidRDefault="000B6964" w:rsidP="000B6964">
            <w:pPr>
              <w:widowControl w:val="0"/>
              <w:spacing w:after="0" w:line="240" w:lineRule="auto"/>
              <w:jc w:val="both"/>
              <w:rPr>
                <w:rFonts w:ascii="Times New Roman" w:hAnsi="Times New Roman"/>
                <w:sz w:val="24"/>
                <w:szCs w:val="24"/>
              </w:rPr>
            </w:pPr>
            <w:r w:rsidRPr="00A40078">
              <w:rPr>
                <w:rFonts w:ascii="Times New Roman" w:hAnsi="Times New Roman"/>
                <w:sz w:val="24"/>
                <w:szCs w:val="24"/>
              </w:rPr>
              <w:t>Приемо-сдаточные испытания</w:t>
            </w:r>
          </w:p>
        </w:tc>
      </w:tr>
      <w:tr w:rsidR="000B6964" w:rsidRPr="00A40078" w14:paraId="6A4CE4F6" w14:textId="77777777" w:rsidTr="000B6964">
        <w:tc>
          <w:tcPr>
            <w:tcW w:w="2805" w:type="dxa"/>
            <w:vAlign w:val="center"/>
          </w:tcPr>
          <w:p w14:paraId="6D09E57C" w14:textId="77777777" w:rsidR="000B6964" w:rsidRPr="00A40078" w:rsidRDefault="000B6964" w:rsidP="000B6964">
            <w:pPr>
              <w:widowControl w:val="0"/>
              <w:spacing w:after="0" w:line="240" w:lineRule="auto"/>
              <w:jc w:val="both"/>
              <w:rPr>
                <w:rFonts w:ascii="Times New Roman" w:hAnsi="Times New Roman"/>
                <w:b/>
                <w:sz w:val="24"/>
                <w:szCs w:val="24"/>
              </w:rPr>
            </w:pPr>
            <w:r w:rsidRPr="00A40078">
              <w:rPr>
                <w:rFonts w:ascii="Times New Roman" w:hAnsi="Times New Roman"/>
                <w:b/>
                <w:sz w:val="24"/>
                <w:szCs w:val="24"/>
              </w:rPr>
              <w:t>ППР</w:t>
            </w:r>
          </w:p>
        </w:tc>
        <w:tc>
          <w:tcPr>
            <w:tcW w:w="6843" w:type="dxa"/>
            <w:vAlign w:val="center"/>
          </w:tcPr>
          <w:p w14:paraId="2FB5BE29" w14:textId="77777777" w:rsidR="000B6964" w:rsidRPr="00A40078" w:rsidRDefault="000B6964" w:rsidP="000B6964">
            <w:pPr>
              <w:autoSpaceDE w:val="0"/>
              <w:autoSpaceDN w:val="0"/>
              <w:adjustRightInd w:val="0"/>
              <w:spacing w:after="0" w:line="240" w:lineRule="auto"/>
              <w:jc w:val="both"/>
              <w:rPr>
                <w:rFonts w:ascii="Times New Roman" w:hAnsi="Times New Roman"/>
                <w:sz w:val="24"/>
                <w:szCs w:val="24"/>
              </w:rPr>
            </w:pPr>
            <w:r w:rsidRPr="00A40078">
              <w:rPr>
                <w:rFonts w:ascii="Times New Roman" w:hAnsi="Times New Roman"/>
                <w:sz w:val="24"/>
                <w:szCs w:val="24"/>
              </w:rPr>
              <w:t>Проект производства работ</w:t>
            </w:r>
          </w:p>
        </w:tc>
      </w:tr>
      <w:tr w:rsidR="000B6964" w:rsidRPr="00A40078" w14:paraId="55F05D4C" w14:textId="77777777" w:rsidTr="000B6964">
        <w:tc>
          <w:tcPr>
            <w:tcW w:w="2805" w:type="dxa"/>
            <w:vAlign w:val="center"/>
          </w:tcPr>
          <w:p w14:paraId="22F8A8CE" w14:textId="77777777" w:rsidR="000B6964" w:rsidRPr="00A40078" w:rsidRDefault="000B6964" w:rsidP="000B6964">
            <w:pPr>
              <w:widowControl w:val="0"/>
              <w:spacing w:after="0" w:line="240" w:lineRule="auto"/>
              <w:jc w:val="both"/>
              <w:rPr>
                <w:rFonts w:ascii="Times New Roman" w:hAnsi="Times New Roman"/>
                <w:b/>
                <w:sz w:val="24"/>
                <w:szCs w:val="24"/>
              </w:rPr>
            </w:pPr>
            <w:r w:rsidRPr="00A40078">
              <w:rPr>
                <w:rFonts w:ascii="Times New Roman" w:hAnsi="Times New Roman"/>
                <w:b/>
                <w:sz w:val="24"/>
                <w:szCs w:val="24"/>
              </w:rPr>
              <w:t>ПД</w:t>
            </w:r>
          </w:p>
        </w:tc>
        <w:tc>
          <w:tcPr>
            <w:tcW w:w="6843" w:type="dxa"/>
            <w:vAlign w:val="center"/>
          </w:tcPr>
          <w:p w14:paraId="3870AED8" w14:textId="77777777" w:rsidR="000B6964" w:rsidRPr="00A40078" w:rsidRDefault="000B6964" w:rsidP="000B6964">
            <w:pPr>
              <w:autoSpaceDE w:val="0"/>
              <w:autoSpaceDN w:val="0"/>
              <w:adjustRightInd w:val="0"/>
              <w:spacing w:after="0" w:line="240" w:lineRule="auto"/>
              <w:jc w:val="both"/>
              <w:rPr>
                <w:rFonts w:ascii="Times New Roman" w:hAnsi="Times New Roman"/>
                <w:sz w:val="24"/>
                <w:szCs w:val="24"/>
              </w:rPr>
            </w:pPr>
            <w:r w:rsidRPr="00A40078">
              <w:rPr>
                <w:rFonts w:ascii="Times New Roman" w:hAnsi="Times New Roman"/>
                <w:sz w:val="24"/>
                <w:szCs w:val="24"/>
              </w:rPr>
              <w:t>Проектная документация</w:t>
            </w:r>
          </w:p>
        </w:tc>
      </w:tr>
      <w:tr w:rsidR="000B6964" w:rsidRPr="00A40078" w14:paraId="0C7EFD1F" w14:textId="77777777" w:rsidTr="000B6964">
        <w:tc>
          <w:tcPr>
            <w:tcW w:w="2805" w:type="dxa"/>
            <w:vAlign w:val="center"/>
          </w:tcPr>
          <w:p w14:paraId="01381BBB" w14:textId="77777777" w:rsidR="000B6964" w:rsidRPr="00A40078" w:rsidRDefault="000B6964" w:rsidP="000B6964">
            <w:pPr>
              <w:widowControl w:val="0"/>
              <w:spacing w:after="0" w:line="240" w:lineRule="auto"/>
              <w:jc w:val="both"/>
              <w:rPr>
                <w:rFonts w:ascii="Times New Roman" w:hAnsi="Times New Roman"/>
                <w:b/>
                <w:sz w:val="24"/>
                <w:szCs w:val="24"/>
              </w:rPr>
            </w:pPr>
            <w:r w:rsidRPr="00A40078">
              <w:rPr>
                <w:rFonts w:ascii="Times New Roman" w:hAnsi="Times New Roman"/>
                <w:b/>
                <w:sz w:val="24"/>
                <w:szCs w:val="24"/>
              </w:rPr>
              <w:t>ОРД</w:t>
            </w:r>
          </w:p>
        </w:tc>
        <w:tc>
          <w:tcPr>
            <w:tcW w:w="6843" w:type="dxa"/>
            <w:vAlign w:val="center"/>
          </w:tcPr>
          <w:p w14:paraId="608C96B8" w14:textId="77777777" w:rsidR="000B6964" w:rsidRPr="00A40078" w:rsidRDefault="000B6964" w:rsidP="000B6964">
            <w:pPr>
              <w:autoSpaceDE w:val="0"/>
              <w:autoSpaceDN w:val="0"/>
              <w:adjustRightInd w:val="0"/>
              <w:spacing w:after="0" w:line="240" w:lineRule="auto"/>
              <w:jc w:val="both"/>
              <w:rPr>
                <w:rFonts w:ascii="Times New Roman" w:hAnsi="Times New Roman"/>
                <w:sz w:val="24"/>
                <w:szCs w:val="24"/>
              </w:rPr>
            </w:pPr>
            <w:r w:rsidRPr="00A40078">
              <w:rPr>
                <w:rFonts w:ascii="Times New Roman" w:hAnsi="Times New Roman"/>
                <w:sz w:val="24"/>
                <w:szCs w:val="24"/>
              </w:rPr>
              <w:t>Организационно-распорядительные документы</w:t>
            </w:r>
          </w:p>
        </w:tc>
      </w:tr>
    </w:tbl>
    <w:p w14:paraId="7EC138E4" w14:textId="77777777" w:rsidR="000B6964" w:rsidRPr="00A40078" w:rsidRDefault="000B6964" w:rsidP="000B6964">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p w14:paraId="55B09097"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eastAsia="Times New Roman" w:hAnsi="Times New Roman" w:cs="Times New Roman"/>
          <w:b/>
          <w:bCs/>
          <w:color w:val="000000"/>
          <w:kern w:val="32"/>
          <w:sz w:val="24"/>
          <w:szCs w:val="24"/>
          <w:u w:color="000000"/>
          <w:bdr w:val="nil"/>
          <w:lang w:eastAsia="ru-RU"/>
        </w:rPr>
      </w:pPr>
      <w:r w:rsidRPr="00A40078">
        <w:rPr>
          <w:rFonts w:ascii="Times New Roman" w:eastAsia="Arial Unicode MS" w:hAnsi="Times New Roman" w:cs="Times New Roman"/>
          <w:b/>
          <w:bCs/>
          <w:color w:val="000000"/>
          <w:kern w:val="32"/>
          <w:sz w:val="24"/>
          <w:szCs w:val="24"/>
          <w:u w:color="000000"/>
          <w:bdr w:val="nil"/>
          <w:lang w:eastAsia="ru-RU"/>
        </w:rPr>
        <w:t>Статья 2. Цели и предмет договора</w:t>
      </w:r>
    </w:p>
    <w:p w14:paraId="71A7E42B" w14:textId="4ED6A095" w:rsidR="000B6964" w:rsidRPr="00A40078" w:rsidRDefault="000B6964" w:rsidP="000B6964">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2.1. По настоящему Договору Подрядчик обязуется выполнить работы в объеме согласно Сводной таблице стоимости Работ (</w:t>
      </w:r>
      <w:r w:rsidR="007F40AD" w:rsidRPr="00A40078">
        <w:rPr>
          <w:rFonts w:ascii="Times New Roman" w:eastAsia="Times New Roman" w:hAnsi="Times New Roman" w:cs="Times New Roman"/>
          <w:sz w:val="24"/>
          <w:szCs w:val="24"/>
          <w:lang w:eastAsia="ru-RU"/>
        </w:rPr>
        <w:t>п</w:t>
      </w:r>
      <w:r w:rsidRPr="00A40078">
        <w:rPr>
          <w:rFonts w:ascii="Times New Roman" w:eastAsia="Times New Roman" w:hAnsi="Times New Roman" w:cs="Times New Roman"/>
          <w:sz w:val="24"/>
          <w:szCs w:val="24"/>
          <w:lang w:eastAsia="ru-RU"/>
        </w:rPr>
        <w:t>риложение 1 к настоящему Договору) и передать Заказчику законченный строительством (реконструкцией) Объект в объеме Проектной документации, в отношении которого подписан Акт приемки законченного строительством объекта приемочной комиссией, и который является результатом выполнения Работ, а Заказчик обязуется принять результат Работ и оплатить обусловленную цену в порядке, предусмотренном Договором.</w:t>
      </w:r>
    </w:p>
    <w:p w14:paraId="50E9345D" w14:textId="77777777" w:rsidR="000B6964" w:rsidRPr="00A40078" w:rsidRDefault="000B6964" w:rsidP="000B6964">
      <w:pPr>
        <w:widowControl w:val="0"/>
        <w:spacing w:after="0" w:line="240" w:lineRule="auto"/>
        <w:ind w:firstLine="709"/>
        <w:jc w:val="both"/>
        <w:rPr>
          <w:rFonts w:ascii="Times New Roman" w:hAnsi="Times New Roman" w:cs="Times New Roman"/>
          <w:b/>
          <w:bCs/>
          <w:sz w:val="24"/>
          <w:szCs w:val="24"/>
        </w:rPr>
      </w:pPr>
    </w:p>
    <w:p w14:paraId="1D8ABF9C" w14:textId="77777777" w:rsidR="000B6964" w:rsidRPr="00A40078" w:rsidRDefault="000B6964" w:rsidP="000B6964">
      <w:pPr>
        <w:widowControl w:val="0"/>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Статья 3. Сроки выполнения Работ.</w:t>
      </w:r>
    </w:p>
    <w:p w14:paraId="6EE585C2" w14:textId="313129E4" w:rsidR="000B6964" w:rsidRPr="00A40078" w:rsidRDefault="000B6964" w:rsidP="000B6964">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3.1. Подрядчик приступает к выполнению обязательств с даты подписания настоящего Договора. Дата начала работ – «____»___________20</w:t>
      </w:r>
      <w:r w:rsidR="007F40AD" w:rsidRPr="00A40078">
        <w:rPr>
          <w:rFonts w:ascii="Times New Roman" w:hAnsi="Times New Roman" w:cs="Times New Roman"/>
          <w:sz w:val="24"/>
          <w:szCs w:val="24"/>
        </w:rPr>
        <w:t>__</w:t>
      </w:r>
      <w:r w:rsidRPr="00A40078">
        <w:rPr>
          <w:rFonts w:ascii="Times New Roman" w:hAnsi="Times New Roman" w:cs="Times New Roman"/>
          <w:sz w:val="24"/>
          <w:szCs w:val="24"/>
        </w:rPr>
        <w:t>_г.</w:t>
      </w:r>
    </w:p>
    <w:p w14:paraId="76494541" w14:textId="4D9028B6" w:rsidR="000B6964" w:rsidRPr="00A40078" w:rsidRDefault="000B6964" w:rsidP="000B6964">
      <w:pPr>
        <w:widowControl w:val="0"/>
        <w:shd w:val="clear" w:color="auto" w:fill="FFFFFF"/>
        <w:tabs>
          <w:tab w:val="left" w:pos="130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3.2.</w:t>
      </w:r>
      <w:r w:rsidRPr="00A40078">
        <w:rPr>
          <w:rFonts w:ascii="Times New Roman" w:hAnsi="Times New Roman" w:cs="Times New Roman"/>
          <w:sz w:val="24"/>
          <w:szCs w:val="24"/>
        </w:rPr>
        <w:tab/>
        <w:t>Выполнение Работ осуществляется в соответствии с Графиком выполнения Работ (</w:t>
      </w:r>
      <w:r w:rsidR="007F40AD" w:rsidRPr="00A40078">
        <w:rPr>
          <w:rFonts w:ascii="Times New Roman" w:hAnsi="Times New Roman" w:cs="Times New Roman"/>
          <w:sz w:val="24"/>
          <w:szCs w:val="24"/>
        </w:rPr>
        <w:t>п</w:t>
      </w:r>
      <w:r w:rsidRPr="00A40078">
        <w:rPr>
          <w:rFonts w:ascii="Times New Roman" w:hAnsi="Times New Roman" w:cs="Times New Roman"/>
          <w:sz w:val="24"/>
          <w:szCs w:val="24"/>
        </w:rPr>
        <w:t>риложение 2 к настоящему Договору).</w:t>
      </w:r>
    </w:p>
    <w:p w14:paraId="73F2D076" w14:textId="560A57C7" w:rsidR="000B6964" w:rsidRPr="00A40078"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3.3. Работы должны быть завершены в полном объеме в сроки, указанные в Графике выполнения Работ (</w:t>
      </w:r>
      <w:r w:rsidR="007F40AD" w:rsidRPr="00A40078">
        <w:rPr>
          <w:rFonts w:ascii="Times New Roman" w:hAnsi="Times New Roman" w:cs="Times New Roman"/>
          <w:sz w:val="24"/>
          <w:szCs w:val="24"/>
        </w:rPr>
        <w:t>п</w:t>
      </w:r>
      <w:r w:rsidRPr="00A40078">
        <w:rPr>
          <w:rFonts w:ascii="Times New Roman" w:hAnsi="Times New Roman" w:cs="Times New Roman"/>
          <w:sz w:val="24"/>
          <w:szCs w:val="24"/>
        </w:rPr>
        <w:t>риложение 2 к настоящему Договору), к дате подписания Акта приемки законченного строительством объекта</w:t>
      </w:r>
      <w:r w:rsidRPr="00A40078">
        <w:rPr>
          <w:rFonts w:ascii="Times New Roman" w:hAnsi="Times New Roman" w:cs="Times New Roman"/>
          <w:b/>
          <w:bCs/>
          <w:sz w:val="24"/>
          <w:szCs w:val="24"/>
        </w:rPr>
        <w:t xml:space="preserve"> </w:t>
      </w:r>
      <w:r w:rsidRPr="00A40078">
        <w:rPr>
          <w:rFonts w:ascii="Times New Roman" w:hAnsi="Times New Roman" w:cs="Times New Roman"/>
          <w:bCs/>
          <w:sz w:val="24"/>
          <w:szCs w:val="24"/>
        </w:rPr>
        <w:t>рабочей комиссией</w:t>
      </w:r>
      <w:r w:rsidRPr="00A40078">
        <w:rPr>
          <w:rFonts w:ascii="Times New Roman" w:hAnsi="Times New Roman" w:cs="Times New Roman"/>
          <w:b/>
          <w:bCs/>
          <w:sz w:val="24"/>
          <w:szCs w:val="24"/>
        </w:rPr>
        <w:t xml:space="preserve"> - </w:t>
      </w:r>
      <w:r w:rsidRPr="00A40078">
        <w:rPr>
          <w:rFonts w:ascii="Times New Roman" w:hAnsi="Times New Roman" w:cs="Times New Roman"/>
          <w:sz w:val="24"/>
          <w:szCs w:val="24"/>
        </w:rPr>
        <w:t>не позднее «___»_________20</w:t>
      </w:r>
      <w:r w:rsidR="007F40AD" w:rsidRPr="00A40078">
        <w:rPr>
          <w:rFonts w:ascii="Times New Roman" w:hAnsi="Times New Roman" w:cs="Times New Roman"/>
          <w:sz w:val="24"/>
          <w:szCs w:val="24"/>
        </w:rPr>
        <w:t>__</w:t>
      </w:r>
      <w:r w:rsidRPr="00A40078">
        <w:rPr>
          <w:rFonts w:ascii="Times New Roman" w:hAnsi="Times New Roman" w:cs="Times New Roman"/>
          <w:sz w:val="24"/>
          <w:szCs w:val="24"/>
        </w:rPr>
        <w:t>_г.</w:t>
      </w:r>
    </w:p>
    <w:p w14:paraId="453436D4" w14:textId="41607982" w:rsidR="000B6964" w:rsidRPr="00A40078"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Подрядчик обязан передать результат Работ по Акту приемки законченного строительством объекта приемочной комиссией, не позднее «___»_________20</w:t>
      </w:r>
      <w:r w:rsidR="007F40AD" w:rsidRPr="00A40078">
        <w:rPr>
          <w:rFonts w:ascii="Times New Roman" w:hAnsi="Times New Roman" w:cs="Times New Roman"/>
          <w:sz w:val="24"/>
          <w:szCs w:val="24"/>
        </w:rPr>
        <w:t>_</w:t>
      </w:r>
      <w:r w:rsidRPr="00A40078">
        <w:rPr>
          <w:rFonts w:ascii="Times New Roman" w:hAnsi="Times New Roman" w:cs="Times New Roman"/>
          <w:sz w:val="24"/>
          <w:szCs w:val="24"/>
        </w:rPr>
        <w:t>_г. при условии отсутствия замечаний Заказчика к качеству и объему Работ.</w:t>
      </w:r>
    </w:p>
    <w:p w14:paraId="7F283582" w14:textId="2AFDE4D4"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i/>
          <w:iCs/>
          <w:sz w:val="24"/>
          <w:szCs w:val="24"/>
        </w:rPr>
      </w:pPr>
      <w:r w:rsidRPr="00A40078">
        <w:rPr>
          <w:rFonts w:ascii="Times New Roman" w:hAnsi="Times New Roman" w:cs="Times New Roman"/>
          <w:b/>
          <w:bCs/>
          <w:i/>
          <w:iCs/>
          <w:sz w:val="24"/>
          <w:szCs w:val="24"/>
        </w:rPr>
        <w:t xml:space="preserve">Примечание: </w:t>
      </w:r>
      <w:r w:rsidR="00387CC3" w:rsidRPr="00A40078">
        <w:rPr>
          <w:rFonts w:ascii="Times New Roman" w:hAnsi="Times New Roman" w:cs="Times New Roman"/>
          <w:b/>
          <w:bCs/>
          <w:i/>
          <w:iCs/>
          <w:sz w:val="24"/>
          <w:szCs w:val="24"/>
        </w:rPr>
        <w:t>п</w:t>
      </w:r>
      <w:r w:rsidRPr="00A40078">
        <w:rPr>
          <w:rFonts w:ascii="Times New Roman" w:hAnsi="Times New Roman" w:cs="Times New Roman"/>
          <w:b/>
          <w:bCs/>
          <w:i/>
          <w:iCs/>
          <w:sz w:val="24"/>
          <w:szCs w:val="24"/>
        </w:rPr>
        <w:t>ри реализации электросетевых объектов необходимо дополнение данного абзаца еще одним пунктом в части срока выполнения комплексного опробования при строительстве электросетевых объектов.</w:t>
      </w:r>
    </w:p>
    <w:p w14:paraId="4499BBE8"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i/>
          <w:iCs/>
          <w:sz w:val="24"/>
          <w:szCs w:val="24"/>
        </w:rPr>
      </w:pPr>
      <w:r w:rsidRPr="00A40078">
        <w:rPr>
          <w:rFonts w:ascii="Times New Roman" w:hAnsi="Times New Roman" w:cs="Times New Roman"/>
          <w:b/>
          <w:i/>
          <w:iCs/>
          <w:sz w:val="24"/>
          <w:szCs w:val="24"/>
        </w:rPr>
        <w:lastRenderedPageBreak/>
        <w:t xml:space="preserve">Календарные даты, указанные в п. 3.3 Договора, должны совпадать с датами, закрепленными в Графике выполнения Работ. </w:t>
      </w:r>
    </w:p>
    <w:p w14:paraId="58CA7A89" w14:textId="0FF0BD1B"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eastAsia="Times New Roman" w:hAnsi="Times New Roman" w:cs="Times New Roman"/>
          <w:b/>
          <w:bCs/>
          <w:color w:val="000000"/>
          <w:kern w:val="32"/>
          <w:sz w:val="24"/>
          <w:szCs w:val="24"/>
          <w:u w:color="000000"/>
          <w:bdr w:val="nil"/>
          <w:lang w:eastAsia="ru-RU"/>
        </w:rPr>
      </w:pPr>
    </w:p>
    <w:p w14:paraId="21935BD9" w14:textId="77777777" w:rsidR="00387CC3" w:rsidRPr="00A40078" w:rsidRDefault="00387CC3" w:rsidP="000B6964">
      <w:pPr>
        <w:widowControl w:val="0"/>
        <w:pBdr>
          <w:top w:val="nil"/>
          <w:left w:val="nil"/>
          <w:bottom w:val="nil"/>
          <w:right w:val="nil"/>
          <w:between w:val="nil"/>
          <w:bar w:val="nil"/>
        </w:pBdr>
        <w:spacing w:after="0" w:line="240" w:lineRule="auto"/>
        <w:ind w:firstLine="709"/>
        <w:jc w:val="both"/>
        <w:outlineLvl w:val="0"/>
        <w:rPr>
          <w:rFonts w:ascii="Times New Roman" w:eastAsia="Times New Roman" w:hAnsi="Times New Roman" w:cs="Times New Roman"/>
          <w:b/>
          <w:bCs/>
          <w:color w:val="000000"/>
          <w:kern w:val="32"/>
          <w:sz w:val="24"/>
          <w:szCs w:val="24"/>
          <w:u w:color="000000"/>
          <w:bdr w:val="nil"/>
          <w:lang w:eastAsia="ru-RU"/>
        </w:rPr>
      </w:pPr>
    </w:p>
    <w:p w14:paraId="6ACBD001"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eastAsia="Arial Unicode MS" w:hAnsi="Times New Roman" w:cs="Times New Roman"/>
          <w:b/>
          <w:bCs/>
          <w:color w:val="000000"/>
          <w:kern w:val="32"/>
          <w:sz w:val="24"/>
          <w:szCs w:val="24"/>
          <w:u w:color="000000"/>
          <w:bdr w:val="nil"/>
          <w:lang w:eastAsia="ru-RU"/>
        </w:rPr>
      </w:pPr>
      <w:r w:rsidRPr="00A40078">
        <w:rPr>
          <w:rFonts w:ascii="Times New Roman" w:eastAsia="Arial Unicode MS" w:hAnsi="Times New Roman" w:cs="Times New Roman"/>
          <w:b/>
          <w:bCs/>
          <w:color w:val="000000"/>
          <w:kern w:val="32"/>
          <w:sz w:val="24"/>
          <w:szCs w:val="24"/>
          <w:u w:color="000000"/>
          <w:bdr w:val="nil"/>
          <w:lang w:eastAsia="ru-RU"/>
        </w:rPr>
        <w:t>Статья 4. Цена Договора. Стоимость работ.</w:t>
      </w:r>
    </w:p>
    <w:p w14:paraId="27F7A855"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bCs/>
          <w:i/>
          <w:iCs/>
          <w:sz w:val="24"/>
          <w:szCs w:val="24"/>
        </w:rPr>
      </w:pPr>
      <w:r w:rsidRPr="00A40078">
        <w:rPr>
          <w:rFonts w:ascii="Times New Roman" w:hAnsi="Times New Roman" w:cs="Times New Roman"/>
          <w:b/>
          <w:bCs/>
          <w:i/>
          <w:iCs/>
          <w:sz w:val="24"/>
          <w:szCs w:val="24"/>
          <w:lang w:val="en-US"/>
        </w:rPr>
        <w:t>I</w:t>
      </w:r>
      <w:r w:rsidRPr="00A40078">
        <w:rPr>
          <w:rFonts w:ascii="Times New Roman" w:hAnsi="Times New Roman" w:cs="Times New Roman"/>
          <w:b/>
          <w:bCs/>
          <w:i/>
          <w:iCs/>
          <w:sz w:val="24"/>
          <w:szCs w:val="24"/>
        </w:rPr>
        <w:t xml:space="preserve"> вариант п. 4.1, предполагающий твердую цену Договора.</w:t>
      </w:r>
    </w:p>
    <w:p w14:paraId="630182FE"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sz w:val="24"/>
          <w:szCs w:val="24"/>
          <w:u w:color="000000"/>
        </w:rPr>
      </w:pPr>
      <w:r w:rsidRPr="00A40078">
        <w:rPr>
          <w:rFonts w:ascii="Times New Roman" w:hAnsi="Times New Roman" w:cs="Times New Roman"/>
          <w:sz w:val="24"/>
          <w:szCs w:val="24"/>
          <w:u w:color="000000"/>
        </w:rPr>
        <w:t>4.1.1 Стоимость услуг___________ рублей, кроме того НДС ___________ рублей. Цена Договора с НДС составляет_________рублей, указанная в Сводной таблице стоимости Работ (Приложение 1 к Договору), является твердой, окончательной и не подлежит изменению в течение срока его действия.</w:t>
      </w:r>
    </w:p>
    <w:p w14:paraId="4C0B3A5E" w14:textId="0EE5D096"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sz w:val="24"/>
          <w:szCs w:val="24"/>
          <w:u w:color="000000"/>
        </w:rPr>
      </w:pPr>
      <w:r w:rsidRPr="00A40078">
        <w:rPr>
          <w:rFonts w:ascii="Times New Roman" w:hAnsi="Times New Roman" w:cs="Times New Roman"/>
          <w:sz w:val="24"/>
          <w:szCs w:val="24"/>
          <w:u w:color="000000"/>
        </w:rPr>
        <w:t>Для каждой строки затрат в Сводной таблице стоимости Работ (</w:t>
      </w:r>
      <w:r w:rsidR="00821025" w:rsidRPr="00A40078">
        <w:rPr>
          <w:rFonts w:ascii="Times New Roman" w:hAnsi="Times New Roman" w:cs="Times New Roman"/>
          <w:sz w:val="24"/>
          <w:szCs w:val="24"/>
          <w:u w:color="000000"/>
        </w:rPr>
        <w:t>п</w:t>
      </w:r>
      <w:r w:rsidRPr="00A40078">
        <w:rPr>
          <w:rFonts w:ascii="Times New Roman" w:hAnsi="Times New Roman" w:cs="Times New Roman"/>
          <w:sz w:val="24"/>
          <w:szCs w:val="24"/>
          <w:u w:color="000000"/>
        </w:rPr>
        <w:t>риложение 1 к Договору) установлена предельная стоимость совокупности всех работ, поставок и услуг предусмотренных соответствующей строкой затрат.</w:t>
      </w:r>
    </w:p>
    <w:p w14:paraId="65CAF7CC" w14:textId="036CA3B2"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sz w:val="24"/>
          <w:szCs w:val="24"/>
          <w:u w:color="000000"/>
        </w:rPr>
      </w:pPr>
      <w:r w:rsidRPr="00A40078">
        <w:rPr>
          <w:rFonts w:ascii="Times New Roman" w:hAnsi="Times New Roman" w:cs="Times New Roman"/>
          <w:sz w:val="24"/>
          <w:szCs w:val="24"/>
          <w:u w:color="000000"/>
        </w:rPr>
        <w:t>Цена Договора включает в себя стоимость всех работ согласно пункту 2.1. Договора</w:t>
      </w:r>
      <w:r w:rsidR="00821025" w:rsidRPr="00A40078">
        <w:rPr>
          <w:rFonts w:ascii="Times New Roman" w:hAnsi="Times New Roman" w:cs="Times New Roman"/>
          <w:sz w:val="24"/>
          <w:szCs w:val="24"/>
          <w:u w:color="000000"/>
        </w:rPr>
        <w:t>,</w:t>
      </w:r>
      <w:r w:rsidRPr="00A40078">
        <w:rPr>
          <w:rFonts w:ascii="Times New Roman" w:hAnsi="Times New Roman" w:cs="Times New Roman"/>
          <w:sz w:val="24"/>
          <w:szCs w:val="24"/>
          <w:u w:color="000000"/>
        </w:rPr>
        <w:t xml:space="preserve"> включая, но не ограничиваясь</w:t>
      </w:r>
      <w:r w:rsidR="00821025" w:rsidRPr="00A40078">
        <w:rPr>
          <w:rFonts w:ascii="Times New Roman" w:hAnsi="Times New Roman" w:cs="Times New Roman"/>
          <w:sz w:val="24"/>
          <w:szCs w:val="24"/>
          <w:u w:color="000000"/>
        </w:rPr>
        <w:t>,</w:t>
      </w:r>
      <w:r w:rsidRPr="00A40078">
        <w:rPr>
          <w:rFonts w:ascii="Times New Roman" w:hAnsi="Times New Roman" w:cs="Times New Roman"/>
          <w:sz w:val="24"/>
          <w:szCs w:val="24"/>
          <w:u w:color="000000"/>
        </w:rPr>
        <w:t xml:space="preserve"> стоимость материалов, оборудования, запасных частей к нему, а также расходов по их доставке до места проведения работ и хранению,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 в том числе ввод объекта в эксплуатацию. Подрядчик должен обеспечить выполнение поставок, работ и услуг, необходимых для ввода объекта в эксплуатацию, в том числе прямо упомянутых и не упомянутых, без изменения цены. Изменения цен на материалы, оборудование и работы не является основанием для корректировки цены Договора в сторону увеличения, кроме случаев, когда Заказчик вносит технические изменения, требующие увеличения объема работ (услуг) или увеличения объема закупаемых материалов (оборудования). В этом случае соответствующее изменение цены Договора оформляется путем подписания дополнительного соглашения к Договору.</w:t>
      </w:r>
    </w:p>
    <w:p w14:paraId="36912A2C"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sz w:val="24"/>
          <w:szCs w:val="24"/>
          <w:u w:color="000000"/>
        </w:rPr>
      </w:pPr>
      <w:r w:rsidRPr="00A40078">
        <w:rPr>
          <w:rFonts w:ascii="Times New Roman" w:hAnsi="Times New Roman" w:cs="Times New Roman"/>
          <w:sz w:val="24"/>
          <w:szCs w:val="24"/>
          <w:u w:color="000000"/>
        </w:rPr>
        <w:t>Расходы Подрядчика, связанные с получением необходимых допусков, разрешений, согласований, приобретением материалов и оборудования, (кроме давальческого) связанных с выполнением работ, включены в Цену Договора и дополнительной оплате не подлежат.</w:t>
      </w:r>
    </w:p>
    <w:p w14:paraId="7A0BA463"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sz w:val="24"/>
          <w:szCs w:val="24"/>
          <w:u w:color="000000"/>
        </w:rPr>
      </w:pPr>
      <w:r w:rsidRPr="00A40078">
        <w:rPr>
          <w:rFonts w:ascii="Times New Roman" w:hAnsi="Times New Roman" w:cs="Times New Roman"/>
          <w:sz w:val="24"/>
          <w:szCs w:val="24"/>
          <w:u w:color="000000"/>
        </w:rPr>
        <w:t>4.1.2. Если фактические расходы Подрядчика оказались меньше тех, которые учитывались при определении цены настоящего Договора, работы оплачиваются Подрядчику по фактическим затратам.</w:t>
      </w:r>
    </w:p>
    <w:p w14:paraId="2BAE51F8"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sz w:val="24"/>
          <w:szCs w:val="24"/>
          <w:u w:color="000000"/>
        </w:rPr>
      </w:pPr>
      <w:r w:rsidRPr="00A40078">
        <w:rPr>
          <w:rFonts w:ascii="Times New Roman" w:hAnsi="Times New Roman" w:cs="Times New Roman"/>
          <w:sz w:val="24"/>
          <w:szCs w:val="24"/>
          <w:u w:color="000000"/>
        </w:rPr>
        <w:t>Разница между расходами, учтенными при определении стоимости работ по настоящему Договору, и фактическим расходами Подрядчика (экономия Подрядчика) принадлежит Заказчику и оформляется протоколом о корректировке окончательных сумм расчетов сторон Договора с указанием в нем размера отклонения, подписываемым полномочными представителями Подрядчика и Заказчика. Данный протокол оформляется Заказчиком непосредственно сразу после окончания проведения расчетов сумм экономии Подрядчика, представляется Подрядчику и должен содержать следующие обязательные реквизиты:</w:t>
      </w:r>
    </w:p>
    <w:p w14:paraId="598B4F10"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sz w:val="24"/>
          <w:szCs w:val="24"/>
          <w:u w:color="000000"/>
        </w:rPr>
      </w:pPr>
      <w:r w:rsidRPr="00A40078">
        <w:rPr>
          <w:rFonts w:ascii="Times New Roman" w:hAnsi="Times New Roman" w:cs="Times New Roman"/>
          <w:sz w:val="24"/>
          <w:szCs w:val="24"/>
          <w:u w:color="000000"/>
        </w:rPr>
        <w:t>- наименование документа;</w:t>
      </w:r>
    </w:p>
    <w:p w14:paraId="50650CF3"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sz w:val="24"/>
          <w:szCs w:val="24"/>
          <w:u w:color="000000"/>
        </w:rPr>
      </w:pPr>
      <w:r w:rsidRPr="00A40078">
        <w:rPr>
          <w:rFonts w:ascii="Times New Roman" w:hAnsi="Times New Roman" w:cs="Times New Roman"/>
          <w:sz w:val="24"/>
          <w:szCs w:val="24"/>
          <w:u w:color="000000"/>
        </w:rPr>
        <w:t>- дата составления документа;</w:t>
      </w:r>
    </w:p>
    <w:p w14:paraId="4FAEB4F2"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sz w:val="24"/>
          <w:szCs w:val="24"/>
          <w:u w:color="000000"/>
        </w:rPr>
      </w:pPr>
      <w:r w:rsidRPr="00A40078">
        <w:rPr>
          <w:rFonts w:ascii="Times New Roman" w:hAnsi="Times New Roman" w:cs="Times New Roman"/>
          <w:sz w:val="24"/>
          <w:szCs w:val="24"/>
          <w:u w:color="000000"/>
        </w:rPr>
        <w:t>- наименование экономического субъекта, составившего документ;</w:t>
      </w:r>
    </w:p>
    <w:p w14:paraId="7C608C9D"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sz w:val="24"/>
          <w:szCs w:val="24"/>
          <w:u w:color="000000"/>
        </w:rPr>
      </w:pPr>
      <w:r w:rsidRPr="00A40078">
        <w:rPr>
          <w:rFonts w:ascii="Times New Roman" w:hAnsi="Times New Roman" w:cs="Times New Roman"/>
          <w:sz w:val="24"/>
          <w:szCs w:val="24"/>
          <w:u w:color="000000"/>
        </w:rPr>
        <w:t>- содержание факта хозяйственной жизни;</w:t>
      </w:r>
    </w:p>
    <w:p w14:paraId="1EFF6809"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sz w:val="24"/>
          <w:szCs w:val="24"/>
          <w:u w:color="000000"/>
        </w:rPr>
      </w:pPr>
      <w:r w:rsidRPr="00A40078">
        <w:rPr>
          <w:rFonts w:ascii="Times New Roman" w:hAnsi="Times New Roman" w:cs="Times New Roman"/>
          <w:sz w:val="24"/>
          <w:szCs w:val="24"/>
          <w:u w:color="000000"/>
        </w:rPr>
        <w:t>- величина натурального и (или) денежного измерения факта хозяйственной жизни с указанием единиц измерения;</w:t>
      </w:r>
    </w:p>
    <w:p w14:paraId="4746E4A1"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sz w:val="24"/>
          <w:szCs w:val="24"/>
          <w:u w:color="000000"/>
        </w:rPr>
      </w:pPr>
      <w:r w:rsidRPr="00A40078">
        <w:rPr>
          <w:rFonts w:ascii="Times New Roman" w:hAnsi="Times New Roman" w:cs="Times New Roman"/>
          <w:sz w:val="24"/>
          <w:szCs w:val="24"/>
          <w:u w:color="000000"/>
        </w:rPr>
        <w:t>-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14:paraId="05BDD9A5"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sz w:val="24"/>
          <w:szCs w:val="24"/>
          <w:u w:color="000000"/>
        </w:rPr>
      </w:pPr>
      <w:r w:rsidRPr="00A40078">
        <w:rPr>
          <w:rFonts w:ascii="Times New Roman" w:hAnsi="Times New Roman" w:cs="Times New Roman"/>
          <w:sz w:val="24"/>
          <w:szCs w:val="24"/>
          <w:u w:color="000000"/>
        </w:rPr>
        <w:t>- подписи лиц с указанием их фамилий и инициалов либо иных реквизитов, необходимых для идентификации этих лиц.</w:t>
      </w:r>
    </w:p>
    <w:p w14:paraId="5F534AA8"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sz w:val="24"/>
          <w:szCs w:val="24"/>
          <w:u w:color="000000"/>
        </w:rPr>
      </w:pPr>
      <w:r w:rsidRPr="00A40078">
        <w:rPr>
          <w:rFonts w:ascii="Times New Roman" w:hAnsi="Times New Roman" w:cs="Times New Roman"/>
          <w:sz w:val="24"/>
          <w:szCs w:val="24"/>
          <w:u w:color="000000"/>
        </w:rPr>
        <w:t xml:space="preserve">Подрядчик обязан подписать представленный Заказчиком протокол о корректировке </w:t>
      </w:r>
      <w:r w:rsidRPr="00A40078">
        <w:rPr>
          <w:rFonts w:ascii="Times New Roman" w:hAnsi="Times New Roman" w:cs="Times New Roman"/>
          <w:sz w:val="24"/>
          <w:szCs w:val="24"/>
          <w:u w:color="000000"/>
        </w:rPr>
        <w:lastRenderedPageBreak/>
        <w:t>окончательных сумм расчетов сторон Договора в течение 5(пяти) дней с даты его получения.</w:t>
      </w:r>
    </w:p>
    <w:p w14:paraId="19640652"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sz w:val="24"/>
          <w:szCs w:val="24"/>
          <w:u w:color="000000"/>
        </w:rPr>
      </w:pPr>
      <w:r w:rsidRPr="00A40078">
        <w:rPr>
          <w:rFonts w:ascii="Times New Roman" w:hAnsi="Times New Roman" w:cs="Times New Roman"/>
          <w:sz w:val="24"/>
          <w:szCs w:val="24"/>
          <w:u w:color="000000"/>
        </w:rPr>
        <w:t>При этом не требуется заключение дополнительного соглашения о снижении стоимости работ по настоящему Договору.</w:t>
      </w:r>
    </w:p>
    <w:p w14:paraId="2D5331DC" w14:textId="7EC790C7" w:rsidR="000B6964" w:rsidRPr="00A40078" w:rsidRDefault="000B6964" w:rsidP="000B6964">
      <w:pPr>
        <w:spacing w:after="0" w:line="240" w:lineRule="auto"/>
        <w:jc w:val="both"/>
        <w:rPr>
          <w:rFonts w:ascii="Times New Roman" w:hAnsi="Times New Roman" w:cs="Times New Roman"/>
          <w:b/>
          <w:i/>
          <w:sz w:val="24"/>
          <w:szCs w:val="24"/>
        </w:rPr>
      </w:pPr>
      <w:r w:rsidRPr="00A40078">
        <w:rPr>
          <w:rFonts w:ascii="Times New Roman" w:hAnsi="Times New Roman" w:cs="Times New Roman"/>
          <w:b/>
          <w:i/>
          <w:sz w:val="24"/>
          <w:szCs w:val="24"/>
        </w:rPr>
        <w:t xml:space="preserve">Примечание: </w:t>
      </w:r>
      <w:r w:rsidR="00821025" w:rsidRPr="00A40078">
        <w:rPr>
          <w:rFonts w:ascii="Times New Roman" w:hAnsi="Times New Roman" w:cs="Times New Roman"/>
          <w:b/>
          <w:i/>
          <w:sz w:val="24"/>
          <w:szCs w:val="24"/>
        </w:rPr>
        <w:t>т</w:t>
      </w:r>
      <w:r w:rsidRPr="00A40078">
        <w:rPr>
          <w:rFonts w:ascii="Times New Roman" w:hAnsi="Times New Roman" w:cs="Times New Roman"/>
          <w:b/>
          <w:i/>
          <w:sz w:val="24"/>
          <w:szCs w:val="24"/>
        </w:rPr>
        <w:t>вердую цену рекомендуется применять только при проведении закупки и заключении по ее итогу договора по утвержденной в установленном законодательством и локальными нормативными актами проектно-сметной документации.</w:t>
      </w:r>
    </w:p>
    <w:p w14:paraId="6BAC95FE"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bCs/>
          <w:i/>
          <w:iCs/>
          <w:sz w:val="24"/>
          <w:szCs w:val="24"/>
        </w:rPr>
      </w:pPr>
    </w:p>
    <w:p w14:paraId="57031FA4"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bCs/>
          <w:i/>
          <w:iCs/>
          <w:sz w:val="24"/>
          <w:szCs w:val="24"/>
        </w:rPr>
      </w:pPr>
      <w:r w:rsidRPr="00A40078">
        <w:rPr>
          <w:rFonts w:ascii="Times New Roman" w:hAnsi="Times New Roman" w:cs="Times New Roman"/>
          <w:b/>
          <w:bCs/>
          <w:i/>
          <w:iCs/>
          <w:sz w:val="24"/>
          <w:szCs w:val="24"/>
          <w:lang w:val="en-US"/>
        </w:rPr>
        <w:t>II</w:t>
      </w:r>
      <w:r w:rsidRPr="00A40078">
        <w:rPr>
          <w:rFonts w:ascii="Times New Roman" w:hAnsi="Times New Roman" w:cs="Times New Roman"/>
          <w:b/>
          <w:bCs/>
          <w:i/>
          <w:iCs/>
          <w:sz w:val="24"/>
          <w:szCs w:val="24"/>
        </w:rPr>
        <w:t xml:space="preserve"> вариант п. 4.1, предполагающий предельную цену Договора.</w:t>
      </w:r>
    </w:p>
    <w:p w14:paraId="2DE1C5D9" w14:textId="42D2D6F5" w:rsidR="000B6964" w:rsidRPr="00A40078" w:rsidRDefault="000B6964" w:rsidP="000B6964">
      <w:pPr>
        <w:tabs>
          <w:tab w:val="num" w:pos="13618"/>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4.1.1. Способом определения цены Договора является базисно-индексный метод, основанный на применении текущих индексов по отношению к стоимости, определенной в базисном уровне цен по состоянию на 01.01.2000. </w:t>
      </w:r>
    </w:p>
    <w:p w14:paraId="496FE58E" w14:textId="77777777" w:rsidR="000B6964" w:rsidRPr="00A40078" w:rsidRDefault="000B6964" w:rsidP="000B6964">
      <w:pPr>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4.1.2. Базисный уровень цен строительно-монтажных и пусконаладочных работ, материалов и оборудования, по состоянию на 01.01.2000, определяется по итогам проведения экспертизы Проектной документации (после получения положительного заключения), о чем Стороны обязуются подписать дополнительное соглашение к Договору. </w:t>
      </w:r>
    </w:p>
    <w:p w14:paraId="64C65C9D" w14:textId="7CEA9835" w:rsidR="000B6964" w:rsidRPr="00A40078" w:rsidRDefault="000B6964" w:rsidP="000B6964">
      <w:pPr>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4.1.3. Цена Договора, указанная в Сводной таблице стоимости Договора (</w:t>
      </w:r>
      <w:r w:rsidR="00821025" w:rsidRPr="00A40078">
        <w:rPr>
          <w:rFonts w:ascii="Times New Roman" w:hAnsi="Times New Roman" w:cs="Times New Roman"/>
          <w:sz w:val="24"/>
          <w:szCs w:val="24"/>
        </w:rPr>
        <w:t>п</w:t>
      </w:r>
      <w:r w:rsidRPr="00A40078">
        <w:rPr>
          <w:rFonts w:ascii="Times New Roman" w:hAnsi="Times New Roman" w:cs="Times New Roman"/>
          <w:sz w:val="24"/>
          <w:szCs w:val="24"/>
        </w:rPr>
        <w:t xml:space="preserve">риложение 1 к Договору), не является твердой и не является приблизительной, предел цены Договора составляет не более ____________(______) рублей, кроме того НДС в размере _____________ (_____________) рублей, а всего с учетом НДС составляет не более __________(_________________________) рублей. </w:t>
      </w:r>
    </w:p>
    <w:p w14:paraId="28DBDFAF" w14:textId="78EEB0F2" w:rsidR="000B6964" w:rsidRPr="00A40078" w:rsidRDefault="000B6964" w:rsidP="000B6964">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Цена Договора включает в себя стоимость всех работ согласно пункту 2.1. Договора</w:t>
      </w:r>
      <w:r w:rsidR="00821025" w:rsidRPr="00A40078">
        <w:rPr>
          <w:rFonts w:ascii="Times New Roman" w:hAnsi="Times New Roman" w:cs="Times New Roman"/>
          <w:sz w:val="24"/>
          <w:szCs w:val="24"/>
        </w:rPr>
        <w:t>,</w:t>
      </w:r>
      <w:r w:rsidRPr="00A40078">
        <w:rPr>
          <w:rFonts w:ascii="Times New Roman" w:hAnsi="Times New Roman" w:cs="Times New Roman"/>
          <w:sz w:val="24"/>
          <w:szCs w:val="24"/>
        </w:rPr>
        <w:t xml:space="preserve"> включая, но не ограничиваясь</w:t>
      </w:r>
      <w:r w:rsidR="00821025" w:rsidRPr="00A40078">
        <w:rPr>
          <w:rFonts w:ascii="Times New Roman" w:hAnsi="Times New Roman" w:cs="Times New Roman"/>
          <w:sz w:val="24"/>
          <w:szCs w:val="24"/>
        </w:rPr>
        <w:t>,</w:t>
      </w:r>
      <w:r w:rsidRPr="00A40078">
        <w:rPr>
          <w:rFonts w:ascii="Times New Roman" w:hAnsi="Times New Roman" w:cs="Times New Roman"/>
          <w:sz w:val="24"/>
          <w:szCs w:val="24"/>
        </w:rPr>
        <w:t xml:space="preserve"> стоимость  материалов, оборудования, запасных частей к нему, а также расходов по их доставке до места проведения работ и хранению, вознаграждение Подрядчика за отчуждение исключительных прав на результаты выполненных проектно-изыскательских работ, созданных в результате исполнения обязательств по Договору,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w:t>
      </w:r>
    </w:p>
    <w:p w14:paraId="1620FE97"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sz w:val="24"/>
          <w:szCs w:val="24"/>
          <w:u w:color="000000"/>
        </w:rPr>
      </w:pPr>
      <w:r w:rsidRPr="00A40078">
        <w:rPr>
          <w:rFonts w:ascii="Times New Roman" w:hAnsi="Times New Roman" w:cs="Times New Roman"/>
          <w:sz w:val="24"/>
          <w:szCs w:val="24"/>
          <w:u w:color="000000"/>
        </w:rPr>
        <w:t>Расходы Подрядчика, связанные с получением необходимых допусков, разрешений, согласований, приобретением материалов и оборудования, (кроме давальческого) связанных с выполнением работ, включены в Цену Договора и дополнительной оплате не подлежат.</w:t>
      </w:r>
    </w:p>
    <w:p w14:paraId="0AD39B4F" w14:textId="77777777" w:rsidR="000B6964" w:rsidRPr="00A40078" w:rsidRDefault="000B6964" w:rsidP="000B6964">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Предел цены договора, указанный в первом абзаце настоящего пункта, может быть изменен по итогам проведения государственной экспертизы Проектной документации (после получения положительного заключения) только в сторону уменьшения с применением коэффициента тендерного снижения.</w:t>
      </w:r>
    </w:p>
    <w:p w14:paraId="72F9DEDE" w14:textId="7C83B40B" w:rsidR="000B6964" w:rsidRPr="00A40078" w:rsidRDefault="00D754D7" w:rsidP="00D754D7">
      <w:pPr>
        <w:ind w:firstLine="708"/>
        <w:rPr>
          <w:rFonts w:ascii="Times New Roman" w:hAnsi="Times New Roman" w:cs="Times New Roman"/>
          <w:b/>
          <w:i/>
          <w:sz w:val="24"/>
          <w:szCs w:val="24"/>
        </w:rPr>
      </w:pPr>
      <w:r w:rsidRPr="00A40078">
        <w:rPr>
          <w:rFonts w:ascii="Times New Roman" w:hAnsi="Times New Roman" w:cs="Times New Roman"/>
          <w:b/>
          <w:i/>
          <w:sz w:val="24"/>
          <w:szCs w:val="24"/>
        </w:rPr>
        <w:t>В</w:t>
      </w:r>
      <w:r w:rsidR="000B6964" w:rsidRPr="00A40078">
        <w:rPr>
          <w:rFonts w:ascii="Times New Roman" w:hAnsi="Times New Roman" w:cs="Times New Roman"/>
          <w:b/>
          <w:i/>
          <w:sz w:val="24"/>
          <w:szCs w:val="24"/>
        </w:rPr>
        <w:t>ыбор варианта цены Договора определяется ДЗО ПАО «Россети».</w:t>
      </w:r>
    </w:p>
    <w:p w14:paraId="37D0BA0C" w14:textId="6E3D9E4C"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bookmarkStart w:id="0" w:name="_Toc299009724"/>
      <w:bookmarkStart w:id="1" w:name="_Toc299010547"/>
      <w:r w:rsidRPr="00A40078">
        <w:rPr>
          <w:rFonts w:ascii="Times New Roman" w:hAnsi="Times New Roman" w:cs="Times New Roman"/>
          <w:sz w:val="24"/>
          <w:szCs w:val="24"/>
        </w:rPr>
        <w:t>4.2.1. Формирование стоимости выполненных работ на стадии строительства объекта производится за фактически выполненные объемы и виды работ, подтвержденные исполнительной документацией, в пределах утвержденной договорной цены в соответствии с условиями и методом ее формирования по договору. Подрядчиком производится приемка объемов с обязательным оформлением актов на выполненные работы по формам, утвержденных Учетной политикой Общества, с заполнением всех граф, в том числе с указанием вида работ, их объема и стоимости, за некоторым исключением:</w:t>
      </w:r>
      <w:r w:rsidR="00D754D7" w:rsidRPr="00A40078">
        <w:rPr>
          <w:rFonts w:ascii="Times New Roman" w:hAnsi="Times New Roman" w:cs="Times New Roman"/>
          <w:sz w:val="24"/>
          <w:szCs w:val="24"/>
        </w:rPr>
        <w:t xml:space="preserve"> </w:t>
      </w:r>
      <w:r w:rsidRPr="00A40078">
        <w:rPr>
          <w:rFonts w:ascii="Times New Roman" w:hAnsi="Times New Roman" w:cs="Times New Roman"/>
          <w:sz w:val="24"/>
          <w:szCs w:val="24"/>
        </w:rPr>
        <w:t xml:space="preserve">если по договору подряда стоимость поручаемых Подрядчику работ определяется согласованной в договоре твердой ценой и расчеты за выполненные работы и затраты производятся в ее пределах, реквизиты, относящиеся к единичным расценкам в форме </w:t>
      </w:r>
      <w:hyperlink r:id="rId9" w:history="1">
        <w:r w:rsidRPr="00A40078">
          <w:rPr>
            <w:rFonts w:ascii="Times New Roman" w:hAnsi="Times New Roman" w:cs="Times New Roman"/>
            <w:sz w:val="24"/>
            <w:szCs w:val="24"/>
          </w:rPr>
          <w:t>Акта</w:t>
        </w:r>
      </w:hyperlink>
      <w:r w:rsidRPr="00A40078">
        <w:rPr>
          <w:rFonts w:ascii="Times New Roman" w:hAnsi="Times New Roman" w:cs="Times New Roman"/>
          <w:sz w:val="24"/>
          <w:szCs w:val="24"/>
        </w:rPr>
        <w:t xml:space="preserve"> о приемке выпол</w:t>
      </w:r>
      <w:r w:rsidR="00D754D7" w:rsidRPr="00A40078">
        <w:rPr>
          <w:rFonts w:ascii="Times New Roman" w:hAnsi="Times New Roman" w:cs="Times New Roman"/>
          <w:sz w:val="24"/>
          <w:szCs w:val="24"/>
        </w:rPr>
        <w:t>ненных работ не заполняются (графа</w:t>
      </w:r>
      <w:r w:rsidRPr="00A40078">
        <w:rPr>
          <w:rFonts w:ascii="Times New Roman" w:hAnsi="Times New Roman" w:cs="Times New Roman"/>
          <w:sz w:val="24"/>
          <w:szCs w:val="24"/>
        </w:rPr>
        <w:t xml:space="preserve"> 4 «Номер единичной расценки» и гр</w:t>
      </w:r>
      <w:r w:rsidR="00D754D7" w:rsidRPr="00A40078">
        <w:rPr>
          <w:rFonts w:ascii="Times New Roman" w:hAnsi="Times New Roman" w:cs="Times New Roman"/>
          <w:sz w:val="24"/>
          <w:szCs w:val="24"/>
        </w:rPr>
        <w:t>афа</w:t>
      </w:r>
      <w:r w:rsidRPr="00A40078">
        <w:rPr>
          <w:rFonts w:ascii="Times New Roman" w:hAnsi="Times New Roman" w:cs="Times New Roman"/>
          <w:sz w:val="24"/>
          <w:szCs w:val="24"/>
        </w:rPr>
        <w:t xml:space="preserve"> 7 «Выполнено работ; цена за единицу, руб.»), в указанных графах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w:t>
      </w:r>
      <w:r w:rsidRPr="00A40078">
        <w:rPr>
          <w:rFonts w:ascii="Times New Roman" w:hAnsi="Times New Roman" w:cs="Times New Roman"/>
          <w:sz w:val="24"/>
          <w:szCs w:val="24"/>
        </w:rPr>
        <w:lastRenderedPageBreak/>
        <w:t>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в установленном порядке. Заполнение показателя количества в графе 6 в процентах не допускается.</w:t>
      </w:r>
    </w:p>
    <w:p w14:paraId="5D7E30B4" w14:textId="72C3D7E5"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4.2.2. Стоимость выполненных Подрядчиком работ определяется на основании смет в составе </w:t>
      </w:r>
      <w:r w:rsidR="004B1475" w:rsidRPr="00A40078">
        <w:rPr>
          <w:rFonts w:ascii="Times New Roman" w:hAnsi="Times New Roman" w:cs="Times New Roman"/>
          <w:sz w:val="24"/>
          <w:szCs w:val="24"/>
        </w:rPr>
        <w:t xml:space="preserve">ПД / </w:t>
      </w:r>
      <w:r w:rsidR="00583D55" w:rsidRPr="00A40078">
        <w:rPr>
          <w:rFonts w:ascii="Times New Roman" w:hAnsi="Times New Roman" w:cs="Times New Roman"/>
          <w:sz w:val="24"/>
          <w:szCs w:val="24"/>
        </w:rPr>
        <w:t>рабочей документации</w:t>
      </w:r>
      <w:r w:rsidR="00D116D9" w:rsidRPr="00A40078">
        <w:rPr>
          <w:rFonts w:ascii="Times New Roman" w:hAnsi="Times New Roman" w:cs="Times New Roman"/>
          <w:sz w:val="24"/>
          <w:szCs w:val="24"/>
        </w:rPr>
        <w:t xml:space="preserve"> (с не превышением лимитов </w:t>
      </w:r>
      <w:r w:rsidR="006A5D45" w:rsidRPr="00A40078">
        <w:rPr>
          <w:rFonts w:ascii="Times New Roman" w:hAnsi="Times New Roman" w:cs="Times New Roman"/>
          <w:sz w:val="24"/>
          <w:szCs w:val="24"/>
        </w:rPr>
        <w:t>г</w:t>
      </w:r>
      <w:r w:rsidR="00D116D9" w:rsidRPr="00A40078">
        <w:rPr>
          <w:rFonts w:ascii="Times New Roman" w:hAnsi="Times New Roman" w:cs="Times New Roman"/>
          <w:sz w:val="24"/>
          <w:szCs w:val="24"/>
        </w:rPr>
        <w:t>лав Сводного сметного расчета, утвержденного в составе ПД в установленном законодательстве порядке)</w:t>
      </w:r>
      <w:r w:rsidRPr="00A40078">
        <w:rPr>
          <w:rFonts w:ascii="Times New Roman" w:hAnsi="Times New Roman" w:cs="Times New Roman"/>
          <w:sz w:val="24"/>
          <w:szCs w:val="24"/>
        </w:rPr>
        <w:t xml:space="preserve">, </w:t>
      </w:r>
      <w:r w:rsidR="006A5D45" w:rsidRPr="00A40078">
        <w:rPr>
          <w:rFonts w:ascii="Times New Roman" w:hAnsi="Times New Roman" w:cs="Times New Roman"/>
          <w:sz w:val="24"/>
          <w:szCs w:val="24"/>
        </w:rPr>
        <w:br/>
      </w:r>
      <w:r w:rsidRPr="00A40078">
        <w:rPr>
          <w:rFonts w:ascii="Times New Roman" w:hAnsi="Times New Roman" w:cs="Times New Roman"/>
          <w:sz w:val="24"/>
          <w:szCs w:val="24"/>
        </w:rPr>
        <w:t>в базисных ценах 2000 года, пересчитанным по соответствующим индексам пересчета сметной стоимости, указанным в</w:t>
      </w:r>
      <w:r w:rsidR="00583D55" w:rsidRPr="00A40078">
        <w:rPr>
          <w:rFonts w:ascii="Times New Roman" w:hAnsi="Times New Roman" w:cs="Times New Roman"/>
          <w:sz w:val="24"/>
          <w:szCs w:val="24"/>
        </w:rPr>
        <w:t xml:space="preserve"> Сводной таблице стоимости Работ </w:t>
      </w:r>
      <w:r w:rsidRPr="00A40078">
        <w:rPr>
          <w:rFonts w:ascii="Times New Roman" w:hAnsi="Times New Roman" w:cs="Times New Roman"/>
          <w:sz w:val="24"/>
          <w:szCs w:val="24"/>
        </w:rPr>
        <w:t>, в том числе:</w:t>
      </w:r>
    </w:p>
    <w:p w14:paraId="4D1F5B22"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Стоимость выполненных проектно-изыскательских работ формируется на основании смет к договору с учетом выполненных объемов и видов работ.</w:t>
      </w:r>
    </w:p>
    <w:p w14:paraId="46F7F6DA"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Стоимость выполненных СМР определяется путем умножения их базисной стоимости в ценах 2000 года, согласно утвержденной </w:t>
      </w:r>
      <w:r w:rsidR="00583D55" w:rsidRPr="00A40078">
        <w:rPr>
          <w:rFonts w:ascii="Times New Roman" w:hAnsi="Times New Roman" w:cs="Times New Roman"/>
          <w:sz w:val="24"/>
          <w:szCs w:val="24"/>
        </w:rPr>
        <w:t>рабочей документации</w:t>
      </w:r>
      <w:r w:rsidRPr="00A40078">
        <w:rPr>
          <w:rFonts w:ascii="Times New Roman" w:hAnsi="Times New Roman" w:cs="Times New Roman"/>
          <w:sz w:val="24"/>
          <w:szCs w:val="24"/>
        </w:rPr>
        <w:t>, включающей накладные расходы и сметную прибыль, на соответствующий этому виду работ индекс пересчета сметной стоимости.</w:t>
      </w:r>
    </w:p>
    <w:p w14:paraId="31C5D852" w14:textId="7E8D5836"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4.2.3.</w:t>
      </w:r>
      <w:r w:rsidR="006A5D45" w:rsidRPr="00A40078">
        <w:rPr>
          <w:rFonts w:ascii="Times New Roman" w:hAnsi="Times New Roman" w:cs="Times New Roman"/>
          <w:sz w:val="24"/>
          <w:szCs w:val="24"/>
        </w:rPr>
        <w:t xml:space="preserve"> </w:t>
      </w:r>
      <w:r w:rsidRPr="00A40078">
        <w:rPr>
          <w:rFonts w:ascii="Times New Roman" w:hAnsi="Times New Roman" w:cs="Times New Roman"/>
          <w:sz w:val="24"/>
          <w:szCs w:val="24"/>
        </w:rPr>
        <w:t xml:space="preserve">Стоимость материальных ресурсов принимается по ценам СНБ в соответствии с утвержденной сметной документацией. Стоимость материальных ресурсов, на которые отсутствуют сметные цены в СНБ, формируется на основании подтверждающих их приобретение заверенных копий первичных учетных документов (счетов-фактур, накладных и т.п.) по факту их приобретения, которые прилагаются к </w:t>
      </w:r>
      <w:hyperlink r:id="rId10" w:history="1">
        <w:r w:rsidRPr="00A40078">
          <w:rPr>
            <w:rFonts w:ascii="Times New Roman" w:hAnsi="Times New Roman" w:cs="Times New Roman"/>
            <w:sz w:val="24"/>
            <w:szCs w:val="24"/>
          </w:rPr>
          <w:t>Акту</w:t>
        </w:r>
      </w:hyperlink>
      <w:r w:rsidRPr="00A40078">
        <w:rPr>
          <w:rFonts w:ascii="Times New Roman" w:hAnsi="Times New Roman" w:cs="Times New Roman"/>
          <w:sz w:val="24"/>
          <w:szCs w:val="24"/>
        </w:rPr>
        <w:t xml:space="preserve"> о приемке выполненных работ. При этом необходимо учитывать, что цена материала, включенного в </w:t>
      </w:r>
      <w:hyperlink r:id="rId11" w:history="1">
        <w:r w:rsidRPr="00A40078">
          <w:rPr>
            <w:rFonts w:ascii="Times New Roman" w:hAnsi="Times New Roman" w:cs="Times New Roman"/>
            <w:sz w:val="24"/>
            <w:szCs w:val="24"/>
          </w:rPr>
          <w:t>Акт</w:t>
        </w:r>
      </w:hyperlink>
      <w:r w:rsidRPr="00A40078">
        <w:rPr>
          <w:rFonts w:ascii="Times New Roman" w:hAnsi="Times New Roman" w:cs="Times New Roman"/>
          <w:sz w:val="24"/>
          <w:szCs w:val="24"/>
        </w:rPr>
        <w:t xml:space="preserve"> о приемке выполненных работ на основании первичных учетных документов, не должна превышать лимит стоимости соответствующего материального ресурса, учтенного в цене Договора подряда.</w:t>
      </w:r>
    </w:p>
    <w:p w14:paraId="0E089470"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При приемке материальных ресурсов и оборудования (на которые отсутствуют сметные цены в СНБ) по требованию Заказчика Подрядчик должен предоставить:</w:t>
      </w:r>
    </w:p>
    <w:p w14:paraId="7A334D92" w14:textId="77777777" w:rsidR="000B6964" w:rsidRPr="00A40078" w:rsidRDefault="000B6964" w:rsidP="000B6964">
      <w:pPr>
        <w:widowControl w:val="0"/>
        <w:shd w:val="clear" w:color="auto" w:fill="FFFFFF"/>
        <w:tabs>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w:t>
      </w:r>
      <w:r w:rsidRPr="00A40078">
        <w:rPr>
          <w:rFonts w:ascii="Times New Roman" w:hAnsi="Times New Roman" w:cs="Times New Roman"/>
          <w:sz w:val="24"/>
          <w:szCs w:val="24"/>
        </w:rPr>
        <w:tab/>
        <w:t>3-й экземпляр оригиналов договоров, заключенных между Подрядчиком и поставщиками, на поставку оборудования, материалов;</w:t>
      </w:r>
    </w:p>
    <w:p w14:paraId="1D33E5C8" w14:textId="77777777" w:rsidR="000B6964" w:rsidRPr="00A40078" w:rsidRDefault="000B6964" w:rsidP="000B6964">
      <w:pPr>
        <w:widowControl w:val="0"/>
        <w:shd w:val="clear" w:color="auto" w:fill="FFFFFF"/>
        <w:tabs>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w:t>
      </w:r>
      <w:r w:rsidRPr="00A40078">
        <w:rPr>
          <w:rFonts w:ascii="Times New Roman" w:hAnsi="Times New Roman" w:cs="Times New Roman"/>
          <w:sz w:val="24"/>
          <w:szCs w:val="24"/>
        </w:rPr>
        <w:tab/>
        <w:t>заверенные копии счетов-фактур на оплату материалов и оборудования, выставленные Подрядчику поставщиками;</w:t>
      </w:r>
    </w:p>
    <w:p w14:paraId="6B02FA5A" w14:textId="77777777" w:rsidR="000B6964" w:rsidRPr="00A40078" w:rsidRDefault="000B6964" w:rsidP="000B6964">
      <w:pPr>
        <w:widowControl w:val="0"/>
        <w:shd w:val="clear" w:color="auto" w:fill="FFFFFF"/>
        <w:tabs>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w:t>
      </w:r>
      <w:r w:rsidRPr="00A40078">
        <w:rPr>
          <w:rFonts w:ascii="Times New Roman" w:hAnsi="Times New Roman" w:cs="Times New Roman"/>
          <w:sz w:val="24"/>
          <w:szCs w:val="24"/>
        </w:rPr>
        <w:tab/>
        <w:t>заверенные копии платежных поручений на оплату материалов и оборудования;</w:t>
      </w:r>
    </w:p>
    <w:p w14:paraId="6C4B4095" w14:textId="77777777" w:rsidR="000B6964" w:rsidRPr="00A40078" w:rsidRDefault="000B6964" w:rsidP="000B6964">
      <w:pPr>
        <w:widowControl w:val="0"/>
        <w:shd w:val="clear" w:color="auto" w:fill="FFFFFF"/>
        <w:tabs>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w:t>
      </w:r>
      <w:r w:rsidRPr="00A40078">
        <w:rPr>
          <w:rFonts w:ascii="Times New Roman" w:hAnsi="Times New Roman" w:cs="Times New Roman"/>
          <w:sz w:val="24"/>
          <w:szCs w:val="24"/>
        </w:rPr>
        <w:tab/>
        <w:t>заверенные копии товарно-транспортных накладных, подтверждающие получение материалов и оборудования.</w:t>
      </w:r>
    </w:p>
    <w:p w14:paraId="1DF997EE"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4.2.4. Определение стоимости оборудования в текущих ценах осуществляется с учетом затрат по транспортировке оборудования до складов, включая погрузочно-разгрузочные и заготовительно-складские расходы, и не должна превышать стоимость оборудования, указанную в утвержденной сметной документации в базисных ценах 2000 года с учетом соответствующего индекса пересчета сметной стоимости, зафиксированного в </w:t>
      </w:r>
      <w:r w:rsidR="00D116D9" w:rsidRPr="00A40078">
        <w:rPr>
          <w:rFonts w:ascii="Times New Roman" w:hAnsi="Times New Roman" w:cs="Times New Roman"/>
          <w:sz w:val="24"/>
          <w:szCs w:val="24"/>
        </w:rPr>
        <w:t>Сводной таблице стоимости Работ</w:t>
      </w:r>
      <w:r w:rsidRPr="00A40078">
        <w:rPr>
          <w:rFonts w:ascii="Times New Roman" w:hAnsi="Times New Roman" w:cs="Times New Roman"/>
          <w:sz w:val="24"/>
          <w:szCs w:val="24"/>
        </w:rPr>
        <w:t>.</w:t>
      </w:r>
    </w:p>
    <w:p w14:paraId="0B464C6C"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Порядок ценообразования и применяемые ценовые показатели должны гарантированно обеспечивать не превышение стоимости договора. </w:t>
      </w:r>
    </w:p>
    <w:p w14:paraId="22EE7F3D"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4.2.5. Стоимость выполненных работ по возведению ВЗиС, учтенных в утвержденной сметной документации процентной нормой от стоимости СМР, определяется в </w:t>
      </w:r>
      <w:hyperlink r:id="rId12" w:history="1">
        <w:r w:rsidRPr="00A40078">
          <w:rPr>
            <w:rFonts w:ascii="Times New Roman" w:hAnsi="Times New Roman" w:cs="Times New Roman"/>
            <w:sz w:val="24"/>
            <w:szCs w:val="24"/>
          </w:rPr>
          <w:t>Акте</w:t>
        </w:r>
      </w:hyperlink>
      <w:r w:rsidRPr="00A40078">
        <w:rPr>
          <w:rFonts w:ascii="Times New Roman" w:hAnsi="Times New Roman" w:cs="Times New Roman"/>
          <w:sz w:val="24"/>
          <w:szCs w:val="24"/>
        </w:rPr>
        <w:t xml:space="preserve"> о приемке выполненных работ на основании локальной сметы и фактического выполнения работ по возведению ВЗиС Подрядчика в соответствующий период.</w:t>
      </w:r>
    </w:p>
    <w:p w14:paraId="3293FCE3"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При этом общая сумма ВЗиС не должна превышать сумму затрат на эти цели, предусмотренной по данной статье в Сводной таблице стоимости Работ (Приложение 1 к настоящему Договору).</w:t>
      </w:r>
    </w:p>
    <w:p w14:paraId="72594D01"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4.2.6. Затраты на зимнее удорожание включаются в </w:t>
      </w:r>
      <w:hyperlink r:id="rId13" w:history="1">
        <w:r w:rsidRPr="00A40078">
          <w:rPr>
            <w:rFonts w:ascii="Times New Roman" w:hAnsi="Times New Roman" w:cs="Times New Roman"/>
            <w:sz w:val="24"/>
            <w:szCs w:val="24"/>
          </w:rPr>
          <w:t>Акт</w:t>
        </w:r>
      </w:hyperlink>
      <w:r w:rsidRPr="00A40078">
        <w:rPr>
          <w:rFonts w:ascii="Times New Roman" w:hAnsi="Times New Roman" w:cs="Times New Roman"/>
          <w:sz w:val="24"/>
          <w:szCs w:val="24"/>
        </w:rPr>
        <w:t xml:space="preserve"> о приемке выполненных работ по процентной норме, указанной в </w:t>
      </w:r>
      <w:r w:rsidR="00D116D9" w:rsidRPr="00A40078">
        <w:rPr>
          <w:rFonts w:ascii="Times New Roman" w:hAnsi="Times New Roman" w:cs="Times New Roman"/>
          <w:sz w:val="24"/>
          <w:szCs w:val="24"/>
        </w:rPr>
        <w:t>Сводной таблице стоимости Работ</w:t>
      </w:r>
      <w:r w:rsidRPr="00A40078">
        <w:rPr>
          <w:rFonts w:ascii="Times New Roman" w:hAnsi="Times New Roman" w:cs="Times New Roman"/>
          <w:sz w:val="24"/>
          <w:szCs w:val="24"/>
        </w:rPr>
        <w:t xml:space="preserve">, от стоимости СМР. Для объектов, строительство и реконструкция которых осуществляется только в летний период, нормы затрат на зимнее удорожание не применяются. </w:t>
      </w:r>
    </w:p>
    <w:p w14:paraId="66EC1692" w14:textId="77777777" w:rsidR="009F34C8" w:rsidRPr="00A40078" w:rsidRDefault="000B6964" w:rsidP="009F34C8">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4.2.7. В </w:t>
      </w:r>
      <w:hyperlink r:id="rId14" w:history="1">
        <w:r w:rsidRPr="00A40078">
          <w:rPr>
            <w:rFonts w:ascii="Times New Roman" w:hAnsi="Times New Roman" w:cs="Times New Roman"/>
            <w:sz w:val="24"/>
            <w:szCs w:val="24"/>
          </w:rPr>
          <w:t>Акте</w:t>
        </w:r>
      </w:hyperlink>
      <w:r w:rsidRPr="00A40078">
        <w:rPr>
          <w:rFonts w:ascii="Times New Roman" w:hAnsi="Times New Roman" w:cs="Times New Roman"/>
          <w:sz w:val="24"/>
          <w:szCs w:val="24"/>
        </w:rPr>
        <w:t xml:space="preserve"> о приемке выполненных работ стоимость выполненных работ ПНР определяется на основании смет</w:t>
      </w:r>
      <w:r w:rsidR="009F34C8" w:rsidRPr="00A40078">
        <w:rPr>
          <w:rFonts w:ascii="Times New Roman" w:hAnsi="Times New Roman" w:cs="Times New Roman"/>
          <w:sz w:val="24"/>
          <w:szCs w:val="24"/>
        </w:rPr>
        <w:t xml:space="preserve">, составленных по единичным расценкам сборников на </w:t>
      </w:r>
      <w:r w:rsidR="009F34C8" w:rsidRPr="00A40078">
        <w:rPr>
          <w:rFonts w:ascii="Times New Roman" w:hAnsi="Times New Roman" w:cs="Times New Roman"/>
          <w:sz w:val="24"/>
          <w:szCs w:val="24"/>
        </w:rPr>
        <w:lastRenderedPageBreak/>
        <w:t>пусконаладочные работы.</w:t>
      </w:r>
    </w:p>
    <w:p w14:paraId="0A2ADEF2" w14:textId="77777777" w:rsidR="009F34C8" w:rsidRPr="00A40078" w:rsidRDefault="009F34C8" w:rsidP="009F34C8">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В случае, если стоимость ПНР (вхолостую) в </w:t>
      </w:r>
      <w:r w:rsidR="00D116D9" w:rsidRPr="00A40078">
        <w:rPr>
          <w:rFonts w:ascii="Times New Roman" w:hAnsi="Times New Roman" w:cs="Times New Roman"/>
          <w:sz w:val="24"/>
          <w:szCs w:val="24"/>
        </w:rPr>
        <w:t>Сводной таблице стоимости Работ</w:t>
      </w:r>
      <w:r w:rsidRPr="00A40078">
        <w:rPr>
          <w:rFonts w:ascii="Times New Roman" w:hAnsi="Times New Roman" w:cs="Times New Roman"/>
          <w:sz w:val="24"/>
          <w:szCs w:val="24"/>
        </w:rPr>
        <w:t xml:space="preserve"> определялась на основании данных объектов-аналогов, то стоимость выполненных ПНР формируется на основании локальных смет, составленных по единичным расценкам и не должна превышать утвержденный в </w:t>
      </w:r>
      <w:r w:rsidR="00D116D9" w:rsidRPr="00A40078">
        <w:rPr>
          <w:rFonts w:ascii="Times New Roman" w:hAnsi="Times New Roman" w:cs="Times New Roman"/>
          <w:sz w:val="24"/>
          <w:szCs w:val="24"/>
        </w:rPr>
        <w:t>Сводной таблице стоимости Работ</w:t>
      </w:r>
      <w:r w:rsidRPr="00A40078">
        <w:rPr>
          <w:rFonts w:ascii="Times New Roman" w:hAnsi="Times New Roman" w:cs="Times New Roman"/>
          <w:sz w:val="24"/>
          <w:szCs w:val="24"/>
        </w:rPr>
        <w:t xml:space="preserve"> лимит средств на данный вид работ.</w:t>
      </w:r>
    </w:p>
    <w:p w14:paraId="29B79FB7"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4.2.8. Стоимость прочих работ и затрат (автомобильные перевозки, затраты, связанные с осуществлением работ вахтовым методом, командировочные расходы и т.д.) определяются по фактическим затратам Подрядчика в соответствии с расчетами, согласованными с Заказчиком/заказчиком-застройщиком, с предоставлением первичных документов, подтверждающих фактические затраты (акты замеров расстояний перевозки рабочих, путевые листы, талоны на вывоз мусора, документы, подтверждающие расходы на проезд, наем жилого помещения и т.д.). При этом необходимо учитывать, что стоимость прочих работ, учтенных на основании первичных учетных документов, не должна превышать лимит их стоимости в </w:t>
      </w:r>
      <w:r w:rsidR="00D116D9" w:rsidRPr="00A40078">
        <w:rPr>
          <w:rFonts w:ascii="Times New Roman" w:hAnsi="Times New Roman" w:cs="Times New Roman"/>
          <w:sz w:val="24"/>
          <w:szCs w:val="24"/>
        </w:rPr>
        <w:t>Сводной таблице стоимости Работ</w:t>
      </w:r>
      <w:r w:rsidRPr="00A40078">
        <w:rPr>
          <w:rFonts w:ascii="Times New Roman" w:hAnsi="Times New Roman" w:cs="Times New Roman"/>
          <w:sz w:val="24"/>
          <w:szCs w:val="24"/>
        </w:rPr>
        <w:t>.</w:t>
      </w:r>
    </w:p>
    <w:p w14:paraId="0476F2FF"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4.2.9. Непредвиденные работы и затраты оплачиваются за фактически выполненные объемы работ на основании локальных смет, составленных Подрядчиком и утвержденных Заказчиком с приложением актов на дополнительные работы и затраты, утвержденные Заказчиком/заказчиком-застройщиком, в которых указывается необходимость выполнения тех или иных работ, отсутствующих в СД. Не допускается включение в акты выполненных работ непредвиденных затрат в процентном отношении от стоимости СМР.</w:t>
      </w:r>
    </w:p>
    <w:p w14:paraId="6254C700"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4.2.10. Коэффициенты, учитывающие усложняющие факторы, влияющие на производство работ и применяемые в формах КС-2, должны быть обоснованы проектом организации строительства и соответствовать по наименованию условиям производства работ, оговоренным в таблицах №№ 1 - 4 Приложения № 1 МДС 81-35.2004 и указываться раздельно, со ссылкой на пункт соответствующей таблицы.*</w:t>
      </w:r>
    </w:p>
    <w:p w14:paraId="696324D6" w14:textId="7ED683DC"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i/>
          <w:sz w:val="24"/>
          <w:szCs w:val="24"/>
        </w:rPr>
        <w:t>Примечание</w:t>
      </w:r>
      <w:r w:rsidR="006A5D45" w:rsidRPr="00A40078">
        <w:rPr>
          <w:rFonts w:ascii="Times New Roman" w:hAnsi="Times New Roman" w:cs="Times New Roman"/>
          <w:i/>
          <w:sz w:val="24"/>
          <w:szCs w:val="24"/>
        </w:rPr>
        <w:t>:</w:t>
      </w:r>
      <w:r w:rsidRPr="00A40078">
        <w:rPr>
          <w:rFonts w:ascii="Times New Roman" w:hAnsi="Times New Roman" w:cs="Times New Roman"/>
          <w:i/>
          <w:sz w:val="24"/>
          <w:szCs w:val="24"/>
        </w:rPr>
        <w:t xml:space="preserve"> </w:t>
      </w:r>
      <w:r w:rsidR="006A5D45" w:rsidRPr="00A40078">
        <w:rPr>
          <w:rFonts w:ascii="Times New Roman" w:hAnsi="Times New Roman" w:cs="Times New Roman"/>
          <w:i/>
          <w:sz w:val="24"/>
          <w:szCs w:val="24"/>
        </w:rPr>
        <w:t>н</w:t>
      </w:r>
      <w:r w:rsidRPr="00A40078">
        <w:rPr>
          <w:rFonts w:ascii="Times New Roman" w:hAnsi="Times New Roman" w:cs="Times New Roman"/>
          <w:i/>
          <w:sz w:val="24"/>
          <w:szCs w:val="24"/>
        </w:rPr>
        <w:t>апример, не допускается применение К=1,38, вместо К=1,2 (п.5 таб.1) и К=1,15 (п.7 таб.1).</w:t>
      </w:r>
    </w:p>
    <w:p w14:paraId="1B891DC8"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4.3. Взаиморасчеты за выполненные работы.</w:t>
      </w:r>
    </w:p>
    <w:p w14:paraId="764834AE"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Данные о выполненных работах и затратах за отчетный период, оформленные КС-2 и расчетами, включаются Подрядчиком в справку о стоимости выполненных работ и затрат по форме КС-3.</w:t>
      </w:r>
    </w:p>
    <w:p w14:paraId="4B19EBCD"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В случае если сдача-приемка результатов работ осуществляется поэтапно в соответствии с проектно-сметной документацией и графиком производства работ, являющимся неотъемлемой частью договора подряда, отражение принятия выполнения в бухгалтерском учете по законченному этапу производится на основании следующих документов: оригинала счета-фактуры, форм «Акт о приемке выполненных работ» и «Справка о стоимости выполненных работ и затрат», подписанных Заказчиком/заказчиком-застройщиком и Подрядчиком. </w:t>
      </w:r>
    </w:p>
    <w:p w14:paraId="3C77E33A" w14:textId="45FFB8E5"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При проведении промежуточных расчетов с Подрядчиком, т. е. выплата авансовых платежей, счет-фактура не оформляется.</w:t>
      </w:r>
    </w:p>
    <w:p w14:paraId="5E54F40C" w14:textId="5E07A290"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Очередность и сроки завершения этапов должны обеспечивать ввод в эксплуатацию объектов строительства в установленные проектом сроки. </w:t>
      </w:r>
    </w:p>
    <w:p w14:paraId="7C23513D"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При поэтапной сдаче работ на основании пункта 3 статьи 753 Гражданского кодекса РФ вместе с предварительно принятым результатом отдельного этапа работ Заказчик/заказчик-застройщик несет риск последствий гибели или повреждения результата работ, которые произошли не по вине Подрядчика. В связи с чем, решение об установлении этапов и последующей оплаты принимается исходя из конструктивных особенностей объекта строительства. </w:t>
      </w:r>
    </w:p>
    <w:p w14:paraId="71F08C0A"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На итоговую стоимость фактически выполненных работ осуществляется начисление налога на добавленную стоимость в порядке, предусмотренном законодательством Российской Федерации.</w:t>
      </w:r>
    </w:p>
    <w:p w14:paraId="343957A4"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Оформленный Подрядчиком комплект первичной учетной документации (оригиналы форм КС-6а, Акт о приемке выполненных работ, Справка о стоимости </w:t>
      </w:r>
      <w:r w:rsidRPr="00A40078">
        <w:rPr>
          <w:rFonts w:ascii="Times New Roman" w:hAnsi="Times New Roman" w:cs="Times New Roman"/>
          <w:sz w:val="24"/>
          <w:szCs w:val="24"/>
        </w:rPr>
        <w:lastRenderedPageBreak/>
        <w:t>выполненных работ и затрат, счета и счета-фактуры на выполненные работы, иные документы, предусмотренные внутренними распорядительными документами, необходимые для осуществления контрольных функций) предоставляется Заказчику/заказчику-застройщику.</w:t>
      </w:r>
    </w:p>
    <w:p w14:paraId="16E3F9BC"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Заказчик/заказчик-застройщик производит проверку представленных документов на предмет:</w:t>
      </w:r>
    </w:p>
    <w:p w14:paraId="42F05BE4" w14:textId="67EA7BDC" w:rsidR="000B6964" w:rsidRPr="00A40078" w:rsidRDefault="00D43833"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w:t>
      </w:r>
      <w:r w:rsidR="000B6964" w:rsidRPr="00A40078">
        <w:rPr>
          <w:rFonts w:ascii="Times New Roman" w:hAnsi="Times New Roman" w:cs="Times New Roman"/>
          <w:sz w:val="24"/>
          <w:szCs w:val="24"/>
        </w:rPr>
        <w:t xml:space="preserve">подтверждения объемов и качества выполненных работ, на соответствие физических объемов выполненных работ рабочей документации, утвержденной «в производство работ»;  </w:t>
      </w:r>
    </w:p>
    <w:p w14:paraId="1A021551" w14:textId="228E0F7C" w:rsidR="000B6964" w:rsidRPr="00A40078" w:rsidRDefault="00D43833"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w:t>
      </w:r>
      <w:r w:rsidR="000B6964" w:rsidRPr="00A40078">
        <w:rPr>
          <w:rFonts w:ascii="Times New Roman" w:hAnsi="Times New Roman" w:cs="Times New Roman"/>
          <w:sz w:val="24"/>
          <w:szCs w:val="24"/>
        </w:rPr>
        <w:t>соответствия требованиям нормативных документов;</w:t>
      </w:r>
    </w:p>
    <w:p w14:paraId="5CF895F2" w14:textId="798AC102" w:rsidR="000B6964" w:rsidRPr="00A40078" w:rsidRDefault="00D43833"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w:t>
      </w:r>
      <w:r w:rsidR="000B6964" w:rsidRPr="00A40078">
        <w:rPr>
          <w:rFonts w:ascii="Times New Roman" w:hAnsi="Times New Roman" w:cs="Times New Roman"/>
          <w:sz w:val="24"/>
          <w:szCs w:val="24"/>
        </w:rPr>
        <w:t>наличия надлежащим образом оформленной исполнительной документации на предъявляемые к приемке работы;</w:t>
      </w:r>
    </w:p>
    <w:p w14:paraId="479D56BB" w14:textId="0499AA5B" w:rsidR="000B6964" w:rsidRPr="00A40078" w:rsidRDefault="00D43833"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w:t>
      </w:r>
      <w:r w:rsidR="000B6964" w:rsidRPr="00A40078">
        <w:rPr>
          <w:rFonts w:ascii="Times New Roman" w:hAnsi="Times New Roman" w:cs="Times New Roman"/>
          <w:sz w:val="24"/>
          <w:szCs w:val="24"/>
        </w:rPr>
        <w:t>отсутствия замечаний со стороны Строительного контроля по принимаемым работам;</w:t>
      </w:r>
    </w:p>
    <w:p w14:paraId="7A151A66" w14:textId="16017DB2" w:rsidR="000B6964" w:rsidRPr="00A40078" w:rsidRDefault="00D43833"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w:t>
      </w:r>
      <w:r w:rsidR="000B6964" w:rsidRPr="00A40078">
        <w:rPr>
          <w:rFonts w:ascii="Times New Roman" w:hAnsi="Times New Roman" w:cs="Times New Roman"/>
          <w:sz w:val="24"/>
          <w:szCs w:val="24"/>
        </w:rPr>
        <w:t xml:space="preserve">соответствия стоимостных показателей в Акте о приемке выполненных работ показателям сметной документации, входящей в состав </w:t>
      </w:r>
      <w:r w:rsidR="005F2201" w:rsidRPr="00A40078">
        <w:rPr>
          <w:rFonts w:ascii="Times New Roman" w:hAnsi="Times New Roman" w:cs="Times New Roman"/>
          <w:sz w:val="24"/>
          <w:szCs w:val="24"/>
        </w:rPr>
        <w:t xml:space="preserve">ПД / </w:t>
      </w:r>
      <w:r w:rsidR="000B6964" w:rsidRPr="00A40078">
        <w:rPr>
          <w:rFonts w:ascii="Times New Roman" w:hAnsi="Times New Roman" w:cs="Times New Roman"/>
          <w:sz w:val="24"/>
          <w:szCs w:val="24"/>
        </w:rPr>
        <w:t>рабочей документации, утвержденной «в производство работ», которые не должны превышать лимитов по ССР в составе ПД, утвержденному в установленном законодательством порядке, а также стоимостных лимитов по Договору подряда;</w:t>
      </w:r>
    </w:p>
    <w:p w14:paraId="16A2AC6D" w14:textId="205FF33D" w:rsidR="000B6964" w:rsidRPr="00A40078" w:rsidRDefault="00D43833"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w:t>
      </w:r>
      <w:r w:rsidR="000B6964" w:rsidRPr="00A40078">
        <w:rPr>
          <w:rFonts w:ascii="Times New Roman" w:hAnsi="Times New Roman" w:cs="Times New Roman"/>
          <w:sz w:val="24"/>
          <w:szCs w:val="24"/>
        </w:rPr>
        <w:t>комплектности документов, правильности их составления и оформления;</w:t>
      </w:r>
    </w:p>
    <w:p w14:paraId="79BD7E54" w14:textId="7ADECE7A" w:rsidR="000B6964" w:rsidRPr="00A40078" w:rsidRDefault="00D43833"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w:t>
      </w:r>
      <w:r w:rsidR="000B6964" w:rsidRPr="00A40078">
        <w:rPr>
          <w:rFonts w:ascii="Times New Roman" w:hAnsi="Times New Roman" w:cs="Times New Roman"/>
          <w:sz w:val="24"/>
          <w:szCs w:val="24"/>
        </w:rPr>
        <w:t>правильности расчетов стоимости компенсируемых затрат, связанных с осуществлением вахтового метода, перевозкой автомобильным транспортом работников строительно-монтажных организаций, командированием рабочих и других затрат, входящих в условия оплаты по Договору подряда;</w:t>
      </w:r>
    </w:p>
    <w:p w14:paraId="75A44736" w14:textId="05225986" w:rsidR="000B6964" w:rsidRPr="00A40078" w:rsidRDefault="00D43833"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w:t>
      </w:r>
      <w:r w:rsidR="000B6964" w:rsidRPr="00A40078">
        <w:rPr>
          <w:rFonts w:ascii="Times New Roman" w:hAnsi="Times New Roman" w:cs="Times New Roman"/>
          <w:sz w:val="24"/>
          <w:szCs w:val="24"/>
        </w:rPr>
        <w:t>соответствия видов затрат, отраженных в Справке о стоимости выполненных работ и затрат, выполненным СМР и ПНР, стоимости поставленного и смонтированного оборудования и принятым прочим затратам, предъявленным на основании Актов о приемке выполненных работ.</w:t>
      </w:r>
    </w:p>
    <w:bookmarkEnd w:id="0"/>
    <w:bookmarkEnd w:id="1"/>
    <w:p w14:paraId="3A4CD5A2"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eastAsia="Arial Unicode MS" w:hAnsi="Times New Roman" w:cs="Times New Roman"/>
          <w:b/>
          <w:bCs/>
          <w:kern w:val="32"/>
          <w:sz w:val="24"/>
          <w:szCs w:val="24"/>
          <w:u w:color="000000"/>
          <w:bdr w:val="nil"/>
          <w:lang w:eastAsia="ru-RU"/>
        </w:rPr>
      </w:pPr>
      <w:r w:rsidRPr="00A40078">
        <w:rPr>
          <w:rFonts w:ascii="Times New Roman" w:hAnsi="Times New Roman" w:cs="Times New Roman"/>
          <w:sz w:val="24"/>
          <w:szCs w:val="24"/>
          <w:u w:color="000000"/>
        </w:rPr>
        <w:t xml:space="preserve">                                                                        </w:t>
      </w:r>
    </w:p>
    <w:p w14:paraId="30AC7ACC"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eastAsia="Times New Roman" w:hAnsi="Times New Roman" w:cs="Times New Roman"/>
          <w:b/>
          <w:bCs/>
          <w:kern w:val="32"/>
          <w:sz w:val="24"/>
          <w:szCs w:val="24"/>
          <w:u w:color="000000"/>
          <w:bdr w:val="nil"/>
          <w:lang w:eastAsia="ru-RU"/>
        </w:rPr>
      </w:pPr>
      <w:r w:rsidRPr="00A40078">
        <w:rPr>
          <w:rFonts w:ascii="Times New Roman" w:eastAsia="Arial Unicode MS" w:hAnsi="Times New Roman" w:cs="Times New Roman"/>
          <w:b/>
          <w:bCs/>
          <w:kern w:val="32"/>
          <w:sz w:val="24"/>
          <w:szCs w:val="24"/>
          <w:u w:color="000000"/>
          <w:bdr w:val="nil"/>
          <w:lang w:eastAsia="ru-RU"/>
        </w:rPr>
        <w:t>Статья 5. Порядок и условия платежей</w:t>
      </w:r>
    </w:p>
    <w:p w14:paraId="63EFC0DE"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bCs/>
          <w:i/>
          <w:iCs/>
          <w:sz w:val="24"/>
          <w:szCs w:val="24"/>
        </w:rPr>
      </w:pPr>
      <w:r w:rsidRPr="00A40078">
        <w:rPr>
          <w:rFonts w:ascii="Times New Roman" w:hAnsi="Times New Roman" w:cs="Times New Roman"/>
          <w:b/>
          <w:bCs/>
          <w:i/>
          <w:iCs/>
          <w:sz w:val="24"/>
          <w:szCs w:val="24"/>
          <w:lang w:val="en-US"/>
        </w:rPr>
        <w:t>I</w:t>
      </w:r>
      <w:r w:rsidRPr="00A40078">
        <w:rPr>
          <w:rFonts w:ascii="Times New Roman" w:hAnsi="Times New Roman" w:cs="Times New Roman"/>
          <w:b/>
          <w:bCs/>
          <w:i/>
          <w:iCs/>
          <w:sz w:val="24"/>
          <w:szCs w:val="24"/>
        </w:rPr>
        <w:t xml:space="preserve"> вариант п. 5.1, предполагающий выплату авансовых платежей.</w:t>
      </w:r>
    </w:p>
    <w:p w14:paraId="7FC6FFE7"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5.1. Авансовые платежи по строительным, монтажным и пуско-наладочным работам осуществляются Заказчиком на основании выставленного Подрядчиком счета в следующем порядке:</w:t>
      </w:r>
    </w:p>
    <w:p w14:paraId="10543968" w14:textId="77777777" w:rsidR="000B6964" w:rsidRPr="00A40078" w:rsidRDefault="000B6964" w:rsidP="000B6964">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40078">
        <w:rPr>
          <w:rFonts w:ascii="Times New Roman" w:hAnsi="Times New Roman" w:cs="Times New Roman"/>
          <w:sz w:val="24"/>
          <w:szCs w:val="24"/>
        </w:rPr>
        <w:t>5.1.1</w:t>
      </w:r>
      <w:r w:rsidRPr="00A40078">
        <w:rPr>
          <w:rFonts w:ascii="Times New Roman" w:hAnsi="Times New Roman" w:cs="Times New Roman"/>
        </w:rPr>
        <w:t xml:space="preserve">. </w:t>
      </w:r>
      <w:r w:rsidRPr="00A40078">
        <w:rPr>
          <w:rFonts w:ascii="Times New Roman" w:hAnsi="Times New Roman" w:cs="Times New Roman"/>
          <w:b/>
          <w:sz w:val="24"/>
          <w:szCs w:val="24"/>
        </w:rPr>
        <w:t>Авансовый платеж</w:t>
      </w:r>
      <w:r w:rsidRPr="00A40078">
        <w:rPr>
          <w:rFonts w:ascii="Times New Roman" w:hAnsi="Times New Roman" w:cs="Times New Roman"/>
        </w:rPr>
        <w:t xml:space="preserve"> - </w:t>
      </w:r>
      <w:r w:rsidRPr="00A40078">
        <w:rPr>
          <w:rFonts w:ascii="Times New Roman" w:hAnsi="Times New Roman" w:cs="Times New Roman"/>
          <w:sz w:val="24"/>
          <w:szCs w:val="24"/>
        </w:rPr>
        <w:t xml:space="preserve">в размере не более </w:t>
      </w:r>
      <w:r w:rsidRPr="00A40078">
        <w:rPr>
          <w:rFonts w:ascii="Times New Roman" w:hAnsi="Times New Roman" w:cs="Times New Roman"/>
          <w:iCs/>
          <w:sz w:val="24"/>
          <w:szCs w:val="24"/>
        </w:rPr>
        <w:t>30% (тридцати процентов)</w:t>
      </w:r>
      <w:r w:rsidRPr="00A40078">
        <w:rPr>
          <w:rFonts w:ascii="Times New Roman" w:hAnsi="Times New Roman" w:cs="Times New Roman"/>
          <w:sz w:val="24"/>
          <w:szCs w:val="24"/>
        </w:rPr>
        <w:t xml:space="preserve"> от стоимости объема Работ</w:t>
      </w:r>
    </w:p>
    <w:p w14:paraId="0A2B0142" w14:textId="5829337C"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 в течение </w:t>
      </w:r>
      <w:r w:rsidR="00B167F9" w:rsidRPr="00A40078">
        <w:rPr>
          <w:rFonts w:ascii="Times New Roman" w:hAnsi="Times New Roman" w:cs="Times New Roman"/>
          <w:sz w:val="24"/>
          <w:szCs w:val="24"/>
        </w:rPr>
        <w:t>30</w:t>
      </w:r>
      <w:r w:rsidRPr="00A40078">
        <w:rPr>
          <w:rFonts w:ascii="Times New Roman" w:hAnsi="Times New Roman" w:cs="Times New Roman"/>
          <w:sz w:val="24"/>
          <w:szCs w:val="24"/>
        </w:rPr>
        <w:t xml:space="preserve"> (</w:t>
      </w:r>
      <w:r w:rsidR="00B167F9" w:rsidRPr="00A40078">
        <w:rPr>
          <w:rFonts w:ascii="Times New Roman" w:hAnsi="Times New Roman" w:cs="Times New Roman"/>
          <w:sz w:val="24"/>
          <w:szCs w:val="24"/>
        </w:rPr>
        <w:t>тридцати</w:t>
      </w:r>
      <w:r w:rsidRPr="00A40078">
        <w:rPr>
          <w:rFonts w:ascii="Times New Roman" w:hAnsi="Times New Roman" w:cs="Times New Roman"/>
          <w:sz w:val="24"/>
          <w:szCs w:val="24"/>
        </w:rPr>
        <w:t xml:space="preserve">)** календарных дней со дня представления </w:t>
      </w:r>
      <w:r w:rsidR="003F3C98" w:rsidRPr="00A40078">
        <w:rPr>
          <w:rFonts w:ascii="Times New Roman" w:hAnsi="Times New Roman" w:cs="Times New Roman"/>
          <w:sz w:val="24"/>
          <w:szCs w:val="24"/>
        </w:rPr>
        <w:t xml:space="preserve">Подрядчиком </w:t>
      </w:r>
      <w:r w:rsidR="0037756B" w:rsidRPr="00A40078">
        <w:rPr>
          <w:rFonts w:ascii="Times New Roman" w:hAnsi="Times New Roman" w:cs="Times New Roman"/>
          <w:sz w:val="24"/>
          <w:szCs w:val="24"/>
        </w:rPr>
        <w:t xml:space="preserve">последнего из </w:t>
      </w:r>
      <w:r w:rsidRPr="00A40078">
        <w:rPr>
          <w:rFonts w:ascii="Times New Roman" w:hAnsi="Times New Roman" w:cs="Times New Roman"/>
          <w:sz w:val="24"/>
          <w:szCs w:val="24"/>
        </w:rPr>
        <w:t>следующих документов</w:t>
      </w:r>
      <w:r w:rsidRPr="00A40078">
        <w:rPr>
          <w:rFonts w:ascii="Times New Roman" w:hAnsi="Times New Roman" w:cs="Times New Roman"/>
          <w:sz w:val="24"/>
          <w:szCs w:val="24"/>
          <w:vertAlign w:val="superscript"/>
        </w:rPr>
        <w:footnoteReference w:id="2"/>
      </w:r>
      <w:r w:rsidRPr="00A40078">
        <w:rPr>
          <w:rFonts w:ascii="Times New Roman" w:hAnsi="Times New Roman" w:cs="Times New Roman"/>
          <w:sz w:val="24"/>
          <w:szCs w:val="24"/>
        </w:rPr>
        <w:t>:</w:t>
      </w:r>
    </w:p>
    <w:p w14:paraId="2EDBF67A" w14:textId="373A96DC" w:rsidR="003F3C98" w:rsidRPr="00A40078" w:rsidRDefault="003F3C98" w:rsidP="000B6964">
      <w:pPr>
        <w:widowControl w:val="0"/>
        <w:spacing w:after="0" w:line="240" w:lineRule="auto"/>
        <w:ind w:firstLine="709"/>
        <w:jc w:val="both"/>
        <w:rPr>
          <w:rFonts w:ascii="Times New Roman" w:hAnsi="Times New Roman" w:cs="Times New Roman"/>
          <w:sz w:val="24"/>
          <w:szCs w:val="24"/>
        </w:rPr>
      </w:pPr>
      <w:r w:rsidRPr="00A40078">
        <w:rPr>
          <w:rFonts w:ascii="Times New Roman" w:eastAsia="Times New Roman" w:hAnsi="Times New Roman" w:cs="Times New Roman"/>
          <w:b/>
          <w:i/>
          <w:sz w:val="24"/>
          <w:szCs w:val="24"/>
          <w:lang w:eastAsia="ru-RU"/>
        </w:rPr>
        <w:t xml:space="preserve">** На усмотрение ДЗО ПАО «Россети» минимальный срок, по истечении которого осуществляется платеж, может быть увеличен. В договорах с субъектами МСП срок должен соответствовать ограничениям, установленным </w:t>
      </w:r>
      <w:r w:rsidR="00D4459D" w:rsidRPr="00A40078">
        <w:rPr>
          <w:rFonts w:ascii="Times New Roman" w:eastAsia="Times New Roman" w:hAnsi="Times New Roman" w:cs="Times New Roman"/>
          <w:b/>
          <w:i/>
          <w:sz w:val="24"/>
          <w:szCs w:val="24"/>
          <w:lang w:eastAsia="ru-RU"/>
        </w:rPr>
        <w:t>п</w:t>
      </w:r>
      <w:r w:rsidRPr="00A40078">
        <w:rPr>
          <w:rFonts w:ascii="Times New Roman" w:eastAsia="Times New Roman" w:hAnsi="Times New Roman" w:cs="Times New Roman"/>
          <w:b/>
          <w:i/>
          <w:sz w:val="24"/>
          <w:szCs w:val="24"/>
          <w:lang w:eastAsia="ru-RU"/>
        </w:rPr>
        <w:t xml:space="preserve">остановлением </w:t>
      </w:r>
      <w:r w:rsidR="00D4459D" w:rsidRPr="00A40078">
        <w:rPr>
          <w:rFonts w:ascii="Times New Roman" w:eastAsia="Times New Roman" w:hAnsi="Times New Roman" w:cs="Times New Roman"/>
          <w:b/>
          <w:i/>
          <w:sz w:val="24"/>
          <w:szCs w:val="24"/>
          <w:lang w:eastAsia="ru-RU"/>
        </w:rPr>
        <w:t>П</w:t>
      </w:r>
      <w:r w:rsidRPr="00A40078">
        <w:rPr>
          <w:rFonts w:ascii="Times New Roman" w:eastAsia="Times New Roman" w:hAnsi="Times New Roman" w:cs="Times New Roman"/>
          <w:b/>
          <w:i/>
          <w:sz w:val="24"/>
          <w:szCs w:val="24"/>
          <w:lang w:eastAsia="ru-RU"/>
        </w:rPr>
        <w:t>равительства Российской Федерации от 11.12.2014 № 1352</w:t>
      </w:r>
      <w:r w:rsidR="00A3726E" w:rsidRPr="00A40078">
        <w:rPr>
          <w:rFonts w:ascii="Times New Roman" w:eastAsia="Times New Roman" w:hAnsi="Times New Roman" w:cs="Times New Roman"/>
          <w:b/>
          <w:i/>
          <w:sz w:val="24"/>
          <w:szCs w:val="24"/>
          <w:lang w:eastAsia="ru-RU"/>
        </w:rPr>
        <w:t>.</w:t>
      </w:r>
    </w:p>
    <w:p w14:paraId="478B7452"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а) договора страхования, заключенного в соответствии со ст. 19 Договора; </w:t>
      </w:r>
    </w:p>
    <w:p w14:paraId="4BFA4B00"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б) обеспечения, соответствующего условиям ст. 6 настоящего Договора в виде банковской гарантии на возврат авансовых платежей, на исполнение Подрядчиком работ по Договору; либо </w:t>
      </w:r>
      <w:r w:rsidR="003F3C98" w:rsidRPr="00A40078">
        <w:rPr>
          <w:rFonts w:ascii="Times New Roman" w:hAnsi="Times New Roman" w:cs="Times New Roman"/>
          <w:sz w:val="24"/>
          <w:szCs w:val="24"/>
        </w:rPr>
        <w:t xml:space="preserve">по согласованию с Заказчиком </w:t>
      </w:r>
      <w:r w:rsidRPr="00A40078">
        <w:rPr>
          <w:rFonts w:ascii="Times New Roman" w:hAnsi="Times New Roman" w:cs="Times New Roman"/>
          <w:sz w:val="24"/>
          <w:szCs w:val="24"/>
        </w:rPr>
        <w:t xml:space="preserve">единой банковской гарантии, включающей обеспечение обязательств по возврату авансовых платежей, обеспечение исполнения работ по договору и обеспечение гарантийных обязательств; либо обеспечительного платежа </w:t>
      </w:r>
      <w:r w:rsidRPr="00A40078">
        <w:rPr>
          <w:rFonts w:ascii="Times New Roman" w:hAnsi="Times New Roman" w:cs="Times New Roman"/>
          <w:sz w:val="24"/>
          <w:szCs w:val="24"/>
        </w:rPr>
        <w:lastRenderedPageBreak/>
        <w:t>исполнения работ по договору.</w:t>
      </w:r>
    </w:p>
    <w:p w14:paraId="5C1C1757"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hAnsi="Times New Roman" w:cs="Times New Roman"/>
          <w:b/>
          <w:sz w:val="24"/>
          <w:szCs w:val="24"/>
        </w:rPr>
      </w:pPr>
      <w:r w:rsidRPr="00A40078">
        <w:rPr>
          <w:rFonts w:ascii="Times New Roman" w:hAnsi="Times New Roman" w:cs="Times New Roman"/>
          <w:sz w:val="24"/>
          <w:szCs w:val="24"/>
        </w:rPr>
        <w:t>Перечисление авансовых платежей Подрядчику допускается, только если сумма непогашенного аванса после перечисления авансового платежа не превысит сумму действующего и принятого Заказчиком обеспечения</w:t>
      </w:r>
      <w:r w:rsidR="00DF5551" w:rsidRPr="00A40078">
        <w:rPr>
          <w:rFonts w:ascii="Times New Roman" w:hAnsi="Times New Roman" w:cs="Times New Roman"/>
          <w:sz w:val="24"/>
          <w:szCs w:val="24"/>
        </w:rPr>
        <w:t xml:space="preserve"> на возврат авансового платежа</w:t>
      </w:r>
      <w:r w:rsidRPr="00A40078">
        <w:rPr>
          <w:rFonts w:ascii="Times New Roman" w:hAnsi="Times New Roman" w:cs="Times New Roman"/>
          <w:sz w:val="24"/>
          <w:szCs w:val="24"/>
        </w:rPr>
        <w:t>, в соответствии с подпунктом б) п. 5.1.1.</w:t>
      </w:r>
    </w:p>
    <w:p w14:paraId="3CB8445D" w14:textId="638EFB7E" w:rsidR="000B6964" w:rsidRPr="00A40078" w:rsidRDefault="000B6964" w:rsidP="000B6964">
      <w:pPr>
        <w:widowControl w:val="0"/>
        <w:autoSpaceDE w:val="0"/>
        <w:autoSpaceDN w:val="0"/>
        <w:adjustRightInd w:val="0"/>
        <w:spacing w:after="0" w:line="240" w:lineRule="auto"/>
        <w:ind w:firstLine="709"/>
        <w:jc w:val="both"/>
        <w:rPr>
          <w:rFonts w:ascii="Times New Roman" w:hAnsi="Times New Roman" w:cs="Times New Roman"/>
          <w:b/>
          <w:bCs/>
          <w:i/>
          <w:iCs/>
          <w:sz w:val="24"/>
          <w:szCs w:val="24"/>
        </w:rPr>
      </w:pPr>
      <w:r w:rsidRPr="00A40078">
        <w:rPr>
          <w:rFonts w:ascii="Times New Roman" w:hAnsi="Times New Roman" w:cs="Times New Roman"/>
          <w:sz w:val="24"/>
          <w:szCs w:val="24"/>
        </w:rPr>
        <w:t>5.1.2</w:t>
      </w:r>
      <w:r w:rsidRPr="00A40078">
        <w:rPr>
          <w:rFonts w:ascii="Times New Roman" w:hAnsi="Times New Roman" w:cs="Times New Roman"/>
        </w:rPr>
        <w:t xml:space="preserve">. </w:t>
      </w:r>
      <w:r w:rsidRPr="00A40078">
        <w:rPr>
          <w:rFonts w:ascii="Times New Roman" w:hAnsi="Times New Roman" w:cs="Times New Roman"/>
          <w:b/>
          <w:sz w:val="24"/>
          <w:szCs w:val="24"/>
        </w:rPr>
        <w:t>Платежи</w:t>
      </w:r>
      <w:r w:rsidRPr="00A40078">
        <w:rPr>
          <w:rFonts w:ascii="Times New Roman" w:hAnsi="Times New Roman" w:cs="Times New Roman"/>
          <w:sz w:val="24"/>
          <w:szCs w:val="24"/>
        </w:rPr>
        <w:t xml:space="preserve"> </w:t>
      </w:r>
      <w:r w:rsidR="0087729E" w:rsidRPr="00A40078">
        <w:rPr>
          <w:rFonts w:ascii="Times New Roman" w:hAnsi="Times New Roman" w:cs="Times New Roman"/>
          <w:sz w:val="24"/>
          <w:szCs w:val="24"/>
        </w:rPr>
        <w:t xml:space="preserve">за выполненные работы </w:t>
      </w:r>
      <w:r w:rsidRPr="00A40078">
        <w:rPr>
          <w:rFonts w:ascii="Times New Roman" w:hAnsi="Times New Roman" w:cs="Times New Roman"/>
          <w:sz w:val="24"/>
          <w:szCs w:val="24"/>
        </w:rPr>
        <w:t xml:space="preserve">осуществляются Заказчиком в течение </w:t>
      </w:r>
      <w:r w:rsidR="00B167F9" w:rsidRPr="00A40078">
        <w:rPr>
          <w:rFonts w:ascii="Times New Roman" w:hAnsi="Times New Roman" w:cs="Times New Roman"/>
          <w:sz w:val="24"/>
          <w:szCs w:val="24"/>
        </w:rPr>
        <w:t>30 (тридцати)</w:t>
      </w:r>
      <w:r w:rsidRPr="00A40078">
        <w:rPr>
          <w:rFonts w:ascii="Times New Roman" w:hAnsi="Times New Roman" w:cs="Times New Roman"/>
          <w:sz w:val="24"/>
          <w:szCs w:val="24"/>
        </w:rPr>
        <w:t>** календарных дней с</w:t>
      </w:r>
      <w:r w:rsidR="006E08BD" w:rsidRPr="00A40078">
        <w:rPr>
          <w:rFonts w:ascii="Times New Roman" w:hAnsi="Times New Roman" w:cs="Times New Roman"/>
          <w:sz w:val="24"/>
          <w:szCs w:val="24"/>
        </w:rPr>
        <w:t xml:space="preserve"> даты</w:t>
      </w:r>
      <w:r w:rsidRPr="00A40078">
        <w:rPr>
          <w:rFonts w:ascii="Times New Roman" w:hAnsi="Times New Roman" w:cs="Times New Roman"/>
          <w:sz w:val="24"/>
          <w:szCs w:val="24"/>
        </w:rPr>
        <w:t xml:space="preserve"> подписания Заказчиком соответствующего Акта о приемке выполненных работ в размере, рассчитанном в соответствии с п. 5.1.3, за вычетом суммы погашенных (зачтенных) авансовых платежей (согласно п. 5.1.4 Договора), при условии наличия на момент платежа:</w:t>
      </w:r>
    </w:p>
    <w:p w14:paraId="042382E0" w14:textId="77777777" w:rsidR="000B6964" w:rsidRPr="00A40078" w:rsidRDefault="000B6964" w:rsidP="000B6964">
      <w:pPr>
        <w:widowControl w:val="0"/>
        <w:numPr>
          <w:ilvl w:val="0"/>
          <w:numId w:val="62"/>
        </w:numPr>
        <w:pBdr>
          <w:top w:val="nil"/>
          <w:left w:val="nil"/>
          <w:bottom w:val="nil"/>
          <w:right w:val="nil"/>
          <w:between w:val="nil"/>
          <w:bar w:val="nil"/>
        </w:pBd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
          <w:bCs/>
          <w:i/>
          <w:iCs/>
          <w:sz w:val="24"/>
          <w:szCs w:val="24"/>
          <w:lang w:eastAsia="ru-RU"/>
        </w:rPr>
      </w:pPr>
      <w:r w:rsidRPr="00A40078">
        <w:rPr>
          <w:rFonts w:ascii="Times New Roman" w:eastAsia="Times New Roman" w:hAnsi="Times New Roman" w:cs="Times New Roman"/>
          <w:sz w:val="24"/>
          <w:szCs w:val="24"/>
          <w:lang w:eastAsia="ru-RU"/>
        </w:rPr>
        <w:t>документов, указанных в подпунктах «а», «б» пункта 5.1.1 настоящего Договора;</w:t>
      </w:r>
    </w:p>
    <w:p w14:paraId="61606BBE" w14:textId="77777777" w:rsidR="000B6964" w:rsidRPr="00A40078" w:rsidRDefault="000B6964" w:rsidP="000B6964">
      <w:pPr>
        <w:widowControl w:val="0"/>
        <w:numPr>
          <w:ilvl w:val="0"/>
          <w:numId w:val="62"/>
        </w:numPr>
        <w:pBdr>
          <w:top w:val="nil"/>
          <w:left w:val="nil"/>
          <w:bottom w:val="nil"/>
          <w:right w:val="nil"/>
          <w:between w:val="nil"/>
          <w:bar w:val="nil"/>
        </w:pBd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
          <w:bCs/>
          <w:i/>
          <w:iCs/>
          <w:sz w:val="24"/>
          <w:szCs w:val="24"/>
          <w:lang w:eastAsia="ru-RU"/>
        </w:rPr>
      </w:pPr>
      <w:r w:rsidRPr="00A40078">
        <w:rPr>
          <w:rFonts w:ascii="Times New Roman" w:eastAsia="Times New Roman" w:hAnsi="Times New Roman" w:cs="Times New Roman"/>
          <w:sz w:val="24"/>
          <w:szCs w:val="24"/>
          <w:lang w:eastAsia="ru-RU"/>
        </w:rPr>
        <w:t>выставленного Подрядчиком счета;</w:t>
      </w:r>
    </w:p>
    <w:p w14:paraId="4B1243D8" w14:textId="77777777" w:rsidR="000B6964" w:rsidRPr="00A40078" w:rsidRDefault="000B6964" w:rsidP="000B6964">
      <w:pPr>
        <w:widowControl w:val="0"/>
        <w:numPr>
          <w:ilvl w:val="0"/>
          <w:numId w:val="62"/>
        </w:numPr>
        <w:pBdr>
          <w:top w:val="nil"/>
          <w:left w:val="nil"/>
          <w:bottom w:val="nil"/>
          <w:right w:val="nil"/>
          <w:between w:val="nil"/>
          <w:bar w:val="nil"/>
        </w:pBd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 в т.ч., но не ограничиваясь (в случае отсутствия необходимости перечисленных ниже документов/информации Подрядчиком оформляется справка с перечнем отсутствующих документов/информации с указанием причин отсутствия с обязательным согласованием уполномоченным представителем Заказчика):</w:t>
      </w:r>
    </w:p>
    <w:p w14:paraId="16C19DEC"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журнал учета выполненных работ - на электронном и бумажном носителях, подписанный Подрядчиком;</w:t>
      </w:r>
    </w:p>
    <w:p w14:paraId="1CD42228"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общие и специальные журналы работ, отражающие представляемые к подтверждению работы;</w:t>
      </w:r>
    </w:p>
    <w:p w14:paraId="112F0D95"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листы рабочей документации со штампом уполномоченного представителя Заказчика «В производство работ» по представляемым к подтверждению работам;</w:t>
      </w:r>
    </w:p>
    <w:p w14:paraId="5528D7AE"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ведомость согласований и изменений проекта, заполненную на день подписания выполнения объемов;</w:t>
      </w:r>
    </w:p>
    <w:p w14:paraId="1AE72427"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 письменные согласования Заказчика по выполненным дополнительным объемам работ, не учтенным в проектной документации; </w:t>
      </w:r>
    </w:p>
    <w:p w14:paraId="30629BE6"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уведомления об устранении/отсутствии нарушений и замечаний (отраженных в общих и специальных журналах работ), выданных уполномоченными представителями Исполнителя по строительному контролю, Заказчика и государственными надзорными органами по качеству и объемам представленных к приемке работ.</w:t>
      </w:r>
    </w:p>
    <w:p w14:paraId="52039514"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Акт о приемке выполненных работ (КС-2) должен быть предварительно завизирован уполномоченным представителем Исполнителя по строительному контролю.</w:t>
      </w:r>
    </w:p>
    <w:p w14:paraId="6E7B07E4"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Если между Сторонами в порядке, предусмотренном пунктом 6.20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учетом условий такого Соглашения.</w:t>
      </w:r>
    </w:p>
    <w:p w14:paraId="00EA97B0" w14:textId="65BE1D2A" w:rsidR="000B6964" w:rsidRPr="00A40078" w:rsidRDefault="000B6964" w:rsidP="000B6964">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5.1.3. До момента принятия Заказчиком обеспечения гарантийных обязательств, предоставленных в соответствии со ст. 6, платежи, указанные в п. 5.1.2., осуществляются в размере 95% от суммы, указанной в Справке о стоимости выполненных работ и затрат </w:t>
      </w:r>
      <w:r w:rsidR="006E08BD" w:rsidRPr="00A40078">
        <w:rPr>
          <w:rFonts w:ascii="Times New Roman" w:eastAsia="Times New Roman" w:hAnsi="Times New Roman" w:cs="Times New Roman"/>
          <w:sz w:val="24"/>
          <w:szCs w:val="24"/>
          <w:lang w:eastAsia="ru-RU"/>
        </w:rPr>
        <w:br/>
      </w:r>
      <w:r w:rsidRPr="00A40078">
        <w:rPr>
          <w:rFonts w:ascii="Times New Roman" w:eastAsia="Times New Roman" w:hAnsi="Times New Roman" w:cs="Times New Roman"/>
          <w:sz w:val="24"/>
          <w:szCs w:val="24"/>
          <w:lang w:eastAsia="ru-RU"/>
        </w:rPr>
        <w:t>(КС-3).</w:t>
      </w:r>
    </w:p>
    <w:p w14:paraId="42C9F71B" w14:textId="7941016F"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bCs/>
          <w:iCs/>
          <w:sz w:val="24"/>
          <w:szCs w:val="24"/>
        </w:rPr>
        <w:t xml:space="preserve">Удержанные в соответствии с данным пунктом 5% от суммы, указанной в </w:t>
      </w:r>
      <w:r w:rsidRPr="00A40078">
        <w:rPr>
          <w:rFonts w:ascii="Times New Roman" w:hAnsi="Times New Roman" w:cs="Times New Roman"/>
          <w:sz w:val="24"/>
          <w:szCs w:val="24"/>
        </w:rPr>
        <w:t xml:space="preserve">Справке о стоимости выполненных работ и затрат (КС-3), уплачиваются в течение </w:t>
      </w:r>
      <w:r w:rsidR="00B167F9" w:rsidRPr="00A40078">
        <w:rPr>
          <w:rFonts w:ascii="Times New Roman" w:hAnsi="Times New Roman" w:cs="Times New Roman"/>
          <w:sz w:val="24"/>
          <w:szCs w:val="24"/>
        </w:rPr>
        <w:t>30 (тридцати)</w:t>
      </w:r>
      <w:r w:rsidRPr="00A40078">
        <w:rPr>
          <w:rFonts w:ascii="Times New Roman" w:hAnsi="Times New Roman" w:cs="Times New Roman"/>
          <w:sz w:val="24"/>
          <w:szCs w:val="24"/>
        </w:rPr>
        <w:t>** календарных дней с момента принятия Заказчиком обеспечения гарантийных обязательств.</w:t>
      </w:r>
    </w:p>
    <w:p w14:paraId="59199B2E"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bCs/>
          <w:iCs/>
          <w:sz w:val="24"/>
          <w:szCs w:val="24"/>
        </w:rPr>
        <w:t xml:space="preserve">Удержанные в соответствии с данным пунктом 5% от суммы, указанной в </w:t>
      </w:r>
      <w:r w:rsidRPr="00A40078">
        <w:rPr>
          <w:rFonts w:ascii="Times New Roman" w:hAnsi="Times New Roman" w:cs="Times New Roman"/>
          <w:sz w:val="24"/>
          <w:szCs w:val="24"/>
        </w:rPr>
        <w:t>Справке о стоимости выполненных работ и затрат (КС-3), не могут быть использованы в качестве обеспечения, предоставляемого в соответствии со ст. 6.</w:t>
      </w:r>
    </w:p>
    <w:p w14:paraId="466306E2"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Arial" w:hAnsi="Times New Roman" w:cs="Times New Roman"/>
          <w:sz w:val="24"/>
          <w:szCs w:val="24"/>
          <w:u w:color="000000"/>
          <w:bdr w:val="nil"/>
          <w:lang w:eastAsia="ru-RU"/>
        </w:rPr>
      </w:pPr>
      <w:r w:rsidRPr="00A40078">
        <w:rPr>
          <w:rFonts w:ascii="Times New Roman" w:eastAsia="Arial" w:hAnsi="Times New Roman" w:cs="Times New Roman"/>
          <w:sz w:val="24"/>
          <w:szCs w:val="24"/>
          <w:u w:color="000000"/>
          <w:bdr w:val="nil"/>
          <w:lang w:eastAsia="ru-RU"/>
        </w:rPr>
        <w:t>5.1.4. Авансовые платежи погашаются путем их удержания из сумм, подлежащих оплате по настоящему Договору, пропорционально стоимости выполненных и принятых работ, на основании Актов выполненных работ и Справок о стоимости выполненных работ и затрат.</w:t>
      </w:r>
    </w:p>
    <w:p w14:paraId="600BD767"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u w:color="000000"/>
          <w:bdr w:val="nil"/>
          <w:lang w:eastAsia="ru-RU"/>
        </w:rPr>
      </w:pPr>
      <w:r w:rsidRPr="00A40078">
        <w:rPr>
          <w:rFonts w:ascii="Times New Roman" w:eastAsia="Times New Roman" w:hAnsi="Times New Roman" w:cs="Times New Roman"/>
          <w:sz w:val="24"/>
          <w:szCs w:val="24"/>
          <w:u w:color="000000"/>
          <w:bdr w:val="nil"/>
          <w:lang w:eastAsia="ru-RU"/>
        </w:rPr>
        <w:lastRenderedPageBreak/>
        <w:t>Допускается досрочное полное или частичное погашение авансовых платежей из сумм, подлежащих оплате.</w:t>
      </w:r>
    </w:p>
    <w:p w14:paraId="41537950"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Arial" w:hAnsi="Times New Roman" w:cs="Times New Roman"/>
          <w:sz w:val="24"/>
          <w:szCs w:val="24"/>
          <w:u w:color="000000"/>
          <w:bdr w:val="nil"/>
          <w:lang w:eastAsia="ru-RU"/>
        </w:rPr>
      </w:pPr>
      <w:r w:rsidRPr="00A40078">
        <w:rPr>
          <w:rFonts w:ascii="Times New Roman" w:eastAsia="Arial" w:hAnsi="Times New Roman" w:cs="Times New Roman"/>
          <w:sz w:val="24"/>
          <w:szCs w:val="24"/>
          <w:u w:color="000000"/>
          <w:bdr w:val="nil"/>
          <w:lang w:eastAsia="ru-RU"/>
        </w:rPr>
        <w:t>5.1.5. Заказчик вправе в одностороннем порядке в любой момент действия Договора провести зачет авансовых платежей в счет уменьшения платежей, причитающихся Подрядчику на основании Актов выполненных работ и Справок о стоимости выполненных работ и затрат, Соглашения о резервировании на счете Заказчика денежных средств (приложение 12 к настоящему Договору), Требований об обеспечительном платеже (приложение 23 к настоящему Договору) до полного погашения авансовых платежей.</w:t>
      </w:r>
    </w:p>
    <w:p w14:paraId="3A61C54F"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bCs/>
          <w:i/>
          <w:iCs/>
          <w:sz w:val="24"/>
          <w:szCs w:val="24"/>
        </w:rPr>
      </w:pPr>
    </w:p>
    <w:p w14:paraId="53DB39F8"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bCs/>
          <w:i/>
          <w:iCs/>
          <w:sz w:val="24"/>
          <w:szCs w:val="24"/>
        </w:rPr>
      </w:pPr>
      <w:r w:rsidRPr="00A40078">
        <w:rPr>
          <w:rFonts w:ascii="Times New Roman" w:hAnsi="Times New Roman" w:cs="Times New Roman"/>
          <w:b/>
          <w:bCs/>
          <w:i/>
          <w:iCs/>
          <w:sz w:val="24"/>
          <w:szCs w:val="24"/>
          <w:lang w:val="en-US"/>
        </w:rPr>
        <w:t>I</w:t>
      </w:r>
      <w:r w:rsidRPr="00A40078">
        <w:rPr>
          <w:rFonts w:ascii="Times New Roman" w:hAnsi="Times New Roman" w:cs="Times New Roman"/>
          <w:b/>
          <w:bCs/>
          <w:i/>
          <w:iCs/>
          <w:sz w:val="24"/>
          <w:szCs w:val="24"/>
        </w:rPr>
        <w:t xml:space="preserve"> вариант п. 5.1, предполагающий выплату авансовых платежей (вариант для</w:t>
      </w:r>
      <w:r w:rsidRPr="00A40078">
        <w:rPr>
          <w:rFonts w:ascii="Times New Roman" w:hAnsi="Times New Roman" w:cs="Times New Roman"/>
          <w:b/>
          <w:i/>
          <w:sz w:val="24"/>
          <w:szCs w:val="24"/>
        </w:rPr>
        <w:t xml:space="preserve"> субъектов</w:t>
      </w:r>
      <w:r w:rsidRPr="00A40078">
        <w:rPr>
          <w:rFonts w:ascii="Times New Roman" w:hAnsi="Times New Roman" w:cs="Times New Roman"/>
          <w:b/>
          <w:bCs/>
          <w:i/>
          <w:iCs/>
          <w:sz w:val="24"/>
          <w:szCs w:val="24"/>
        </w:rPr>
        <w:t xml:space="preserve"> МСП).</w:t>
      </w:r>
    </w:p>
    <w:p w14:paraId="1C4BC9DE"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i/>
          <w:sz w:val="24"/>
          <w:szCs w:val="24"/>
        </w:rPr>
        <w:t>5.1. Авансовые платежи по строительным, монтажным и пуско-наладочным работам осуществляются Заказчиком на основании выставленного Подрядчиком счета в следующем порядке:</w:t>
      </w:r>
    </w:p>
    <w:p w14:paraId="228C1D45"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i/>
          <w:sz w:val="24"/>
          <w:szCs w:val="24"/>
        </w:rPr>
        <w:t xml:space="preserve">5.1.1. Авансовый платеж - в размере не менее 30% (тридцати процентов) от стоимости объема Работ </w:t>
      </w:r>
    </w:p>
    <w:p w14:paraId="744BAED0"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i/>
          <w:sz w:val="24"/>
          <w:szCs w:val="24"/>
        </w:rPr>
        <w:t xml:space="preserve">- </w:t>
      </w:r>
      <w:r w:rsidR="00DF5551" w:rsidRPr="00A40078">
        <w:rPr>
          <w:rFonts w:ascii="Times New Roman" w:hAnsi="Times New Roman" w:cs="Times New Roman"/>
          <w:i/>
          <w:sz w:val="24"/>
          <w:szCs w:val="24"/>
        </w:rPr>
        <w:t xml:space="preserve">не более 15 </w:t>
      </w:r>
      <w:r w:rsidRPr="00A40078">
        <w:rPr>
          <w:rFonts w:ascii="Times New Roman" w:hAnsi="Times New Roman" w:cs="Times New Roman"/>
          <w:i/>
          <w:sz w:val="24"/>
          <w:szCs w:val="24"/>
        </w:rPr>
        <w:t>(</w:t>
      </w:r>
      <w:r w:rsidR="00DF5551" w:rsidRPr="00A40078">
        <w:rPr>
          <w:rFonts w:ascii="Times New Roman" w:hAnsi="Times New Roman" w:cs="Times New Roman"/>
          <w:i/>
          <w:sz w:val="24"/>
          <w:szCs w:val="24"/>
        </w:rPr>
        <w:t>пятнадцать</w:t>
      </w:r>
      <w:r w:rsidRPr="00A40078">
        <w:rPr>
          <w:rFonts w:ascii="Times New Roman" w:hAnsi="Times New Roman" w:cs="Times New Roman"/>
          <w:i/>
          <w:sz w:val="24"/>
          <w:szCs w:val="24"/>
        </w:rPr>
        <w:t xml:space="preserve">) </w:t>
      </w:r>
      <w:r w:rsidR="00DF5551" w:rsidRPr="00A40078">
        <w:rPr>
          <w:rFonts w:ascii="Times New Roman" w:hAnsi="Times New Roman" w:cs="Times New Roman"/>
          <w:i/>
          <w:sz w:val="24"/>
          <w:szCs w:val="24"/>
        </w:rPr>
        <w:t xml:space="preserve">рабочих дней </w:t>
      </w:r>
      <w:r w:rsidRPr="00A40078">
        <w:rPr>
          <w:rFonts w:ascii="Times New Roman" w:hAnsi="Times New Roman" w:cs="Times New Roman"/>
          <w:i/>
          <w:sz w:val="24"/>
          <w:szCs w:val="24"/>
        </w:rPr>
        <w:t>со дня представления последнего из следующих документов:</w:t>
      </w:r>
    </w:p>
    <w:p w14:paraId="167E5E19"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i/>
          <w:sz w:val="24"/>
          <w:szCs w:val="24"/>
        </w:rPr>
        <w:t xml:space="preserve">а) договора страхования, заключенного в соответствии со ст. 19 Договора; </w:t>
      </w:r>
    </w:p>
    <w:p w14:paraId="08EC945E"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i/>
          <w:sz w:val="24"/>
          <w:szCs w:val="24"/>
        </w:rPr>
        <w:t>б) обеспечения, соответствующего условиям ст. 6 настоящего Договора в размере авансового платежа в виде банковской гарантии или обеспечительного платежа на исполнение Подрядчиком обязательств по Договору.</w:t>
      </w:r>
    </w:p>
    <w:p w14:paraId="77047EDC" w14:textId="1118BB0E" w:rsidR="000B6964" w:rsidRPr="00A40078" w:rsidRDefault="000B6964" w:rsidP="000B6964">
      <w:pPr>
        <w:widowControl w:val="0"/>
        <w:numPr>
          <w:ilvl w:val="2"/>
          <w:numId w:val="87"/>
        </w:numPr>
        <w:pBdr>
          <w:top w:val="nil"/>
          <w:left w:val="nil"/>
          <w:bottom w:val="nil"/>
          <w:right w:val="nil"/>
          <w:between w:val="nil"/>
          <w:bar w:val="nil"/>
        </w:pBdr>
        <w:autoSpaceDE w:val="0"/>
        <w:autoSpaceDN w:val="0"/>
        <w:adjustRightInd w:val="0"/>
        <w:spacing w:after="0" w:line="240" w:lineRule="auto"/>
        <w:ind w:left="0" w:firstLine="709"/>
        <w:contextualSpacing/>
        <w:jc w:val="both"/>
        <w:rPr>
          <w:rFonts w:ascii="Times New Roman" w:eastAsia="Times New Roman" w:hAnsi="Times New Roman" w:cs="Times New Roman"/>
          <w:bCs/>
          <w:iCs/>
          <w:sz w:val="24"/>
          <w:szCs w:val="24"/>
          <w:lang w:eastAsia="ru-RU"/>
        </w:rPr>
      </w:pPr>
      <w:r w:rsidRPr="00A40078">
        <w:rPr>
          <w:rFonts w:ascii="Times New Roman" w:eastAsia="Times New Roman" w:hAnsi="Times New Roman" w:cs="Times New Roman"/>
          <w:sz w:val="24"/>
          <w:szCs w:val="24"/>
          <w:lang w:eastAsia="ru-RU"/>
        </w:rPr>
        <w:t xml:space="preserve">Платежи </w:t>
      </w:r>
      <w:r w:rsidR="0087729E" w:rsidRPr="00A40078">
        <w:rPr>
          <w:rFonts w:ascii="Times New Roman" w:hAnsi="Times New Roman" w:cs="Times New Roman"/>
          <w:sz w:val="24"/>
          <w:szCs w:val="24"/>
        </w:rPr>
        <w:t xml:space="preserve">за выполненные работы </w:t>
      </w:r>
      <w:r w:rsidRPr="00A40078">
        <w:rPr>
          <w:rFonts w:ascii="Times New Roman" w:eastAsia="Times New Roman" w:hAnsi="Times New Roman" w:cs="Times New Roman"/>
          <w:sz w:val="24"/>
          <w:szCs w:val="24"/>
          <w:lang w:eastAsia="ru-RU"/>
        </w:rPr>
        <w:t xml:space="preserve">осуществляются Заказчиком в течение </w:t>
      </w:r>
      <w:r w:rsidR="00DF5551" w:rsidRPr="00A40078">
        <w:rPr>
          <w:rFonts w:ascii="Times New Roman" w:hAnsi="Times New Roman" w:cs="Times New Roman"/>
          <w:i/>
          <w:sz w:val="24"/>
          <w:szCs w:val="24"/>
        </w:rPr>
        <w:t>15 (пятнадцать) рабочих дней</w:t>
      </w:r>
      <w:r w:rsidRPr="00A40078">
        <w:rPr>
          <w:rFonts w:ascii="Times New Roman" w:eastAsia="Times New Roman" w:hAnsi="Times New Roman" w:cs="Times New Roman"/>
          <w:sz w:val="24"/>
          <w:szCs w:val="24"/>
          <w:lang w:eastAsia="ru-RU"/>
        </w:rPr>
        <w:t xml:space="preserve"> с</w:t>
      </w:r>
      <w:r w:rsidR="006E08BD" w:rsidRPr="00A40078">
        <w:rPr>
          <w:rFonts w:ascii="Times New Roman" w:eastAsia="Times New Roman" w:hAnsi="Times New Roman" w:cs="Times New Roman"/>
          <w:sz w:val="24"/>
          <w:szCs w:val="24"/>
          <w:lang w:eastAsia="ru-RU"/>
        </w:rPr>
        <w:t xml:space="preserve"> даты</w:t>
      </w:r>
      <w:r w:rsidRPr="00A40078">
        <w:rPr>
          <w:rFonts w:ascii="Times New Roman" w:eastAsia="Times New Roman" w:hAnsi="Times New Roman" w:cs="Times New Roman"/>
          <w:sz w:val="24"/>
          <w:szCs w:val="24"/>
          <w:lang w:eastAsia="ru-RU"/>
        </w:rPr>
        <w:t xml:space="preserve"> подписания Заказчиком соответствующего Акта о приемке выполненных работ в </w:t>
      </w:r>
      <w:r w:rsidRPr="00A40078">
        <w:rPr>
          <w:rFonts w:ascii="Times New Roman" w:eastAsia="Times New Roman" w:hAnsi="Times New Roman" w:cs="Times New Roman"/>
          <w:bCs/>
          <w:iCs/>
          <w:sz w:val="24"/>
          <w:szCs w:val="24"/>
          <w:lang w:eastAsia="ru-RU"/>
        </w:rPr>
        <w:t xml:space="preserve">сумме, указанной в </w:t>
      </w:r>
      <w:r w:rsidRPr="00A40078">
        <w:rPr>
          <w:rFonts w:ascii="Times New Roman" w:eastAsia="Times New Roman" w:hAnsi="Times New Roman" w:cs="Times New Roman"/>
          <w:sz w:val="24"/>
          <w:szCs w:val="24"/>
          <w:lang w:eastAsia="ru-RU"/>
        </w:rPr>
        <w:t>Справке о стоимости выполненных работ и затрат, за вычетом авансовых платежей (п. 5.1.1 настоящего Договора), при условии наличия на момент платежа:</w:t>
      </w:r>
    </w:p>
    <w:p w14:paraId="0283BE47" w14:textId="77777777" w:rsidR="000B6964" w:rsidRPr="00A40078" w:rsidRDefault="000B6964" w:rsidP="000B6964">
      <w:pPr>
        <w:widowControl w:val="0"/>
        <w:numPr>
          <w:ilvl w:val="0"/>
          <w:numId w:val="62"/>
        </w:numPr>
        <w:pBdr>
          <w:top w:val="nil"/>
          <w:left w:val="nil"/>
          <w:bottom w:val="nil"/>
          <w:right w:val="nil"/>
          <w:between w:val="nil"/>
          <w:bar w:val="nil"/>
        </w:pBd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
          <w:bCs/>
          <w:i/>
          <w:iCs/>
          <w:sz w:val="24"/>
          <w:szCs w:val="24"/>
          <w:lang w:eastAsia="ru-RU"/>
        </w:rPr>
      </w:pPr>
      <w:r w:rsidRPr="00A40078">
        <w:rPr>
          <w:rFonts w:ascii="Times New Roman" w:eastAsia="Times New Roman" w:hAnsi="Times New Roman" w:cs="Times New Roman"/>
          <w:sz w:val="24"/>
          <w:szCs w:val="24"/>
          <w:lang w:eastAsia="ru-RU"/>
        </w:rPr>
        <w:t>документов, указанных в подпунктах «а», «б» пункта 5.1.1 настоящего Договора;</w:t>
      </w:r>
    </w:p>
    <w:p w14:paraId="1327631E" w14:textId="77777777" w:rsidR="000B6964" w:rsidRPr="00A40078" w:rsidRDefault="000B6964" w:rsidP="000B6964">
      <w:pPr>
        <w:widowControl w:val="0"/>
        <w:numPr>
          <w:ilvl w:val="0"/>
          <w:numId w:val="62"/>
        </w:numPr>
        <w:pBdr>
          <w:top w:val="nil"/>
          <w:left w:val="nil"/>
          <w:bottom w:val="nil"/>
          <w:right w:val="nil"/>
          <w:between w:val="nil"/>
          <w:bar w:val="nil"/>
        </w:pBd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
          <w:bCs/>
          <w:i/>
          <w:iCs/>
          <w:sz w:val="24"/>
          <w:szCs w:val="24"/>
          <w:lang w:eastAsia="ru-RU"/>
        </w:rPr>
      </w:pPr>
      <w:r w:rsidRPr="00A40078">
        <w:rPr>
          <w:rFonts w:ascii="Times New Roman" w:eastAsia="Times New Roman" w:hAnsi="Times New Roman" w:cs="Times New Roman"/>
          <w:sz w:val="24"/>
          <w:szCs w:val="24"/>
          <w:lang w:eastAsia="ru-RU"/>
        </w:rPr>
        <w:t>выставленного Подрядчиком счета;</w:t>
      </w:r>
    </w:p>
    <w:p w14:paraId="691227A7" w14:textId="77777777" w:rsidR="000B6964" w:rsidRPr="00A40078" w:rsidRDefault="000B6964" w:rsidP="000B6964">
      <w:pPr>
        <w:widowControl w:val="0"/>
        <w:numPr>
          <w:ilvl w:val="0"/>
          <w:numId w:val="62"/>
        </w:numPr>
        <w:pBdr>
          <w:top w:val="nil"/>
          <w:left w:val="nil"/>
          <w:bottom w:val="nil"/>
          <w:right w:val="nil"/>
          <w:between w:val="nil"/>
          <w:bar w:val="nil"/>
        </w:pBd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 в т.ч., но не ограничиваясь </w:t>
      </w:r>
      <w:r w:rsidRPr="00A40078">
        <w:rPr>
          <w:rFonts w:ascii="Times New Roman" w:hAnsi="Times New Roman" w:cs="Times New Roman"/>
          <w:sz w:val="24"/>
          <w:szCs w:val="24"/>
        </w:rPr>
        <w:t>(в случае отсутствия необходимости перечисленных ниже документов/информации Подрядчиком оформляется справка с перечнем отсутствующих документов/информации с указанием причин отсутствия с обязательным согласованием уполномоченным представителем Заказчика)</w:t>
      </w:r>
      <w:r w:rsidRPr="00A40078">
        <w:rPr>
          <w:rFonts w:ascii="Times New Roman" w:hAnsi="Times New Roman" w:cs="Times New Roman"/>
          <w:i/>
          <w:sz w:val="24"/>
          <w:szCs w:val="24"/>
        </w:rPr>
        <w:t>:</w:t>
      </w:r>
    </w:p>
    <w:p w14:paraId="78881385"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 журнал учета выполненных работ - на электронном и бумажном носителях, подписанный Подрядчиком;</w:t>
      </w:r>
    </w:p>
    <w:p w14:paraId="1761DE10"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 общие и специальные журналы работ, отражающие представляемые к подтверждению работы;</w:t>
      </w:r>
    </w:p>
    <w:p w14:paraId="2090D253"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 листы рабочей документации со штампом уполномоченного представителя Заказчика «В производство работ» по представляемым к подтверждению работам;</w:t>
      </w:r>
    </w:p>
    <w:p w14:paraId="6EE16AB4"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 ведомость согласований и изменений проекта, заполненную на день подписания выполнения объемов;</w:t>
      </w:r>
    </w:p>
    <w:p w14:paraId="58C77034"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 xml:space="preserve">- письменные согласования Заказчика по выполненным дополнительным объемам работ, не учтенным в проектной документации; </w:t>
      </w:r>
    </w:p>
    <w:p w14:paraId="76285B9F"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 уведомления об устранении/отсутствии нарушений и замечаний (отраженных в общих и специальных журналах работ), выданных уполномоченными представителями Исполнителя по строительному контролю, Заказчика и государственными надзорными органами по качеству и объемам представленных к приемке работ.</w:t>
      </w:r>
    </w:p>
    <w:p w14:paraId="054FCFB6"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61E030CA"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i/>
          <w:sz w:val="24"/>
          <w:szCs w:val="24"/>
        </w:rPr>
        <w:t xml:space="preserve">Если между Сторонами в порядке, предусмотренном пунктом 6.19 настоящего </w:t>
      </w:r>
      <w:r w:rsidRPr="00A40078">
        <w:rPr>
          <w:rFonts w:ascii="Times New Roman" w:hAnsi="Times New Roman" w:cs="Times New Roman"/>
          <w:i/>
          <w:sz w:val="24"/>
          <w:szCs w:val="24"/>
        </w:rPr>
        <w:lastRenderedPageBreak/>
        <w:t>Договора, заключено Соглашение о резервировании на счете Заказчика денежных средств (приложение 12 к настоящему Договору), то платежи осуществляются с учетом условий такого Соглашения.</w:t>
      </w:r>
    </w:p>
    <w:p w14:paraId="70BC8DA5"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Arial" w:hAnsi="Times New Roman" w:cs="Times New Roman"/>
          <w:i/>
          <w:sz w:val="24"/>
          <w:szCs w:val="24"/>
          <w:u w:color="000000"/>
          <w:bdr w:val="nil"/>
          <w:lang w:eastAsia="ru-RU"/>
        </w:rPr>
      </w:pPr>
      <w:r w:rsidRPr="00A40078">
        <w:rPr>
          <w:rFonts w:ascii="Times New Roman" w:eastAsia="Arial" w:hAnsi="Times New Roman" w:cs="Times New Roman"/>
          <w:i/>
          <w:sz w:val="24"/>
          <w:szCs w:val="24"/>
          <w:u w:color="000000"/>
          <w:bdr w:val="nil"/>
          <w:lang w:eastAsia="ru-RU"/>
        </w:rPr>
        <w:t>5.1.3. Авансовые платежи погашаются путем их удержания из сумм, подлежащих оплате по настоящему Договору, пропорционально стоимости выполненных и принятых работ, на основании Актов выполненных работ и Справок о стоимости выполненных работ и затрат.</w:t>
      </w:r>
    </w:p>
    <w:p w14:paraId="0C92F219"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u w:color="000000"/>
          <w:bdr w:val="nil"/>
          <w:lang w:eastAsia="ru-RU"/>
        </w:rPr>
      </w:pPr>
      <w:r w:rsidRPr="00A40078">
        <w:rPr>
          <w:rFonts w:ascii="Times New Roman" w:eastAsia="Times New Roman" w:hAnsi="Times New Roman" w:cs="Times New Roman"/>
          <w:i/>
          <w:sz w:val="24"/>
          <w:szCs w:val="24"/>
          <w:u w:color="000000"/>
          <w:bdr w:val="nil"/>
          <w:lang w:eastAsia="ru-RU"/>
        </w:rPr>
        <w:t>Допускается досрочное полное или частичное погашение авансовых платежей из сумм, подлежащих оплате при согласии Подрядчика.</w:t>
      </w:r>
    </w:p>
    <w:p w14:paraId="7C5E65FF"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Arial" w:hAnsi="Times New Roman" w:cs="Times New Roman"/>
          <w:i/>
          <w:sz w:val="24"/>
          <w:szCs w:val="24"/>
          <w:u w:color="000000"/>
          <w:bdr w:val="nil"/>
          <w:lang w:eastAsia="ru-RU"/>
        </w:rPr>
      </w:pPr>
      <w:r w:rsidRPr="00A40078">
        <w:rPr>
          <w:rFonts w:ascii="Times New Roman" w:eastAsia="Arial" w:hAnsi="Times New Roman" w:cs="Times New Roman"/>
          <w:i/>
          <w:sz w:val="24"/>
          <w:szCs w:val="24"/>
          <w:u w:color="000000"/>
          <w:bdr w:val="nil"/>
          <w:lang w:eastAsia="ru-RU"/>
        </w:rPr>
        <w:t>5.1.5. Заказчик вправе в одностороннем порядке в любой момент действия Договора провести зачет авансовых платежей в счет уменьшения платежей, причитающихся Подрядчику на основании Актов выполненных работ и Справок о стоимости выполненных работ и затрат, Требований об обеспечительном платеже (приложение 23 к настоящему Договору) до полного погашения авансовых платежей.</w:t>
      </w:r>
    </w:p>
    <w:p w14:paraId="4C7BDB53"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bCs/>
          <w:i/>
          <w:iCs/>
          <w:sz w:val="24"/>
          <w:szCs w:val="24"/>
        </w:rPr>
      </w:pPr>
    </w:p>
    <w:p w14:paraId="4699EA60"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bCs/>
          <w:i/>
          <w:iCs/>
          <w:sz w:val="24"/>
          <w:szCs w:val="24"/>
        </w:rPr>
      </w:pPr>
      <w:r w:rsidRPr="00A40078">
        <w:rPr>
          <w:rFonts w:ascii="Times New Roman" w:hAnsi="Times New Roman" w:cs="Times New Roman"/>
          <w:b/>
          <w:bCs/>
          <w:i/>
          <w:iCs/>
          <w:sz w:val="24"/>
          <w:szCs w:val="24"/>
          <w:lang w:val="en-US"/>
        </w:rPr>
        <w:t>II</w:t>
      </w:r>
      <w:r w:rsidRPr="00A40078">
        <w:rPr>
          <w:rFonts w:ascii="Times New Roman" w:hAnsi="Times New Roman" w:cs="Times New Roman"/>
          <w:b/>
          <w:bCs/>
          <w:i/>
          <w:iCs/>
          <w:sz w:val="24"/>
          <w:szCs w:val="24"/>
        </w:rPr>
        <w:t xml:space="preserve"> вариант п. 5.1, не предполагающий выплату авансовых платежей.</w:t>
      </w:r>
    </w:p>
    <w:p w14:paraId="19C13BF2" w14:textId="25D27DFC"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5.1</w:t>
      </w:r>
      <w:r w:rsidRPr="00A40078">
        <w:rPr>
          <w:rFonts w:ascii="Times New Roman" w:hAnsi="Times New Roman" w:cs="Times New Roman"/>
        </w:rPr>
        <w:t xml:space="preserve">. </w:t>
      </w:r>
      <w:r w:rsidRPr="00A40078">
        <w:rPr>
          <w:rFonts w:ascii="Times New Roman" w:hAnsi="Times New Roman" w:cs="Times New Roman"/>
          <w:b/>
          <w:sz w:val="24"/>
          <w:szCs w:val="24"/>
        </w:rPr>
        <w:t>Платежи</w:t>
      </w:r>
      <w:r w:rsidRPr="00A40078">
        <w:rPr>
          <w:rFonts w:ascii="Times New Roman" w:hAnsi="Times New Roman" w:cs="Times New Roman"/>
          <w:sz w:val="24"/>
          <w:szCs w:val="24"/>
        </w:rPr>
        <w:t xml:space="preserve"> </w:t>
      </w:r>
      <w:r w:rsidR="0087729E" w:rsidRPr="00A40078">
        <w:rPr>
          <w:rFonts w:ascii="Times New Roman" w:hAnsi="Times New Roman" w:cs="Times New Roman"/>
          <w:sz w:val="24"/>
          <w:szCs w:val="24"/>
        </w:rPr>
        <w:t xml:space="preserve">за выполненные работы </w:t>
      </w:r>
      <w:r w:rsidRPr="00A40078">
        <w:rPr>
          <w:rFonts w:ascii="Times New Roman" w:hAnsi="Times New Roman" w:cs="Times New Roman"/>
          <w:sz w:val="24"/>
          <w:szCs w:val="24"/>
        </w:rPr>
        <w:t xml:space="preserve">осуществляются Заказчиком в течение </w:t>
      </w:r>
      <w:r w:rsidR="00B167F9" w:rsidRPr="00A40078">
        <w:rPr>
          <w:rFonts w:ascii="Times New Roman" w:hAnsi="Times New Roman" w:cs="Times New Roman"/>
          <w:sz w:val="24"/>
          <w:szCs w:val="24"/>
        </w:rPr>
        <w:t>30 (тридцати)</w:t>
      </w:r>
      <w:r w:rsidRPr="00A40078">
        <w:rPr>
          <w:rFonts w:ascii="Times New Roman" w:hAnsi="Times New Roman" w:cs="Times New Roman"/>
          <w:sz w:val="24"/>
          <w:szCs w:val="24"/>
        </w:rPr>
        <w:t>** календарных дней с</w:t>
      </w:r>
      <w:r w:rsidR="006E08BD" w:rsidRPr="00A40078">
        <w:rPr>
          <w:rFonts w:ascii="Times New Roman" w:hAnsi="Times New Roman" w:cs="Times New Roman"/>
          <w:sz w:val="24"/>
          <w:szCs w:val="24"/>
        </w:rPr>
        <w:t xml:space="preserve"> даты</w:t>
      </w:r>
      <w:r w:rsidRPr="00A40078">
        <w:rPr>
          <w:rFonts w:ascii="Times New Roman" w:hAnsi="Times New Roman" w:cs="Times New Roman"/>
          <w:sz w:val="24"/>
          <w:szCs w:val="24"/>
        </w:rPr>
        <w:t xml:space="preserve"> подписания соответствующего Акта о приемке выполненных работ в размере, рассчитанном в соответствии с п. 5.2. Если между Сторонами в порядке, предусмотренном пунктом 6.19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учетом условий такого Соглашения.</w:t>
      </w:r>
    </w:p>
    <w:p w14:paraId="252568F0"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2737979B"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Оплата платежей осуществляется Заказчиком при условии наличия на момент платежа следующих документов: </w:t>
      </w:r>
    </w:p>
    <w:p w14:paraId="1ABFD5AD"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а) действующего договора страхования, заключенного в соответствии со ст. 19 Договора; </w:t>
      </w:r>
    </w:p>
    <w:p w14:paraId="4C750272"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б) обеспечения, соответствующего условиям ст. 6 настоящего Договора в виде: банковской гарантии или обеспечительного платежа, резервирования средств</w:t>
      </w:r>
      <w:r w:rsidRPr="00A40078">
        <w:rPr>
          <w:rFonts w:ascii="Times New Roman" w:hAnsi="Times New Roman" w:cs="Times New Roman"/>
          <w:i/>
          <w:sz w:val="24"/>
          <w:szCs w:val="24"/>
        </w:rPr>
        <w:t xml:space="preserve"> </w:t>
      </w:r>
      <w:r w:rsidRPr="00A40078">
        <w:rPr>
          <w:rFonts w:ascii="Times New Roman" w:hAnsi="Times New Roman" w:cs="Times New Roman"/>
          <w:sz w:val="24"/>
          <w:szCs w:val="24"/>
        </w:rPr>
        <w:t>на исполнение Подрядчиком работ по Договору;</w:t>
      </w:r>
      <w:r w:rsidRPr="00A40078">
        <w:rPr>
          <w:rFonts w:ascii="Times New Roman" w:hAnsi="Times New Roman" w:cs="Times New Roman"/>
          <w:bCs/>
          <w:sz w:val="24"/>
          <w:szCs w:val="24"/>
        </w:rPr>
        <w:t xml:space="preserve"> либо единой банковской гарантии, </w:t>
      </w:r>
      <w:r w:rsidRPr="00A40078">
        <w:rPr>
          <w:rFonts w:ascii="Times New Roman" w:hAnsi="Times New Roman" w:cs="Times New Roman"/>
          <w:sz w:val="24"/>
          <w:szCs w:val="24"/>
        </w:rPr>
        <w:t>включающей обеспечение обязательств по исполнению работ по Договору и обеспечение гарантийных обязательств;</w:t>
      </w:r>
    </w:p>
    <w:p w14:paraId="155D0810" w14:textId="0DCF8384" w:rsidR="000B6964" w:rsidRPr="00A40078" w:rsidRDefault="000B6964" w:rsidP="00A40078">
      <w:pPr>
        <w:widowControl w:val="0"/>
        <w:pBdr>
          <w:top w:val="nil"/>
          <w:left w:val="nil"/>
          <w:bottom w:val="nil"/>
          <w:right w:val="nil"/>
          <w:between w:val="nil"/>
          <w:bar w:val="nil"/>
        </w:pBd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w:t>
      </w:r>
      <w:r w:rsidR="00A40078" w:rsidRPr="00A40078">
        <w:rPr>
          <w:rFonts w:ascii="Times New Roman" w:eastAsia="Times New Roman" w:hAnsi="Times New Roman" w:cs="Times New Roman"/>
          <w:sz w:val="24"/>
          <w:szCs w:val="24"/>
          <w:lang w:eastAsia="ru-RU"/>
        </w:rPr>
        <w:t>ных строительно-монтажных работ.</w:t>
      </w:r>
    </w:p>
    <w:p w14:paraId="2D0B1898"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bCs/>
          <w:i/>
          <w:iCs/>
          <w:sz w:val="24"/>
          <w:szCs w:val="24"/>
        </w:rPr>
      </w:pPr>
    </w:p>
    <w:p w14:paraId="1DBB3D56"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bCs/>
          <w:i/>
          <w:iCs/>
          <w:sz w:val="24"/>
          <w:szCs w:val="24"/>
        </w:rPr>
      </w:pPr>
      <w:r w:rsidRPr="00A40078">
        <w:rPr>
          <w:rFonts w:ascii="Times New Roman" w:hAnsi="Times New Roman" w:cs="Times New Roman"/>
          <w:b/>
          <w:bCs/>
          <w:i/>
          <w:iCs/>
          <w:sz w:val="24"/>
          <w:szCs w:val="24"/>
          <w:lang w:val="en-US"/>
        </w:rPr>
        <w:t>II</w:t>
      </w:r>
      <w:r w:rsidRPr="00A40078">
        <w:rPr>
          <w:rFonts w:ascii="Times New Roman" w:hAnsi="Times New Roman" w:cs="Times New Roman"/>
          <w:b/>
          <w:bCs/>
          <w:i/>
          <w:iCs/>
          <w:sz w:val="24"/>
          <w:szCs w:val="24"/>
        </w:rPr>
        <w:t xml:space="preserve"> вариант п. 5.1, не предполагающий выплату авансовых платежей (вариант для </w:t>
      </w:r>
      <w:r w:rsidRPr="00A40078">
        <w:rPr>
          <w:rFonts w:ascii="Times New Roman" w:hAnsi="Times New Roman" w:cs="Times New Roman"/>
          <w:b/>
          <w:i/>
          <w:sz w:val="24"/>
          <w:szCs w:val="24"/>
        </w:rPr>
        <w:t>субъектов</w:t>
      </w:r>
      <w:r w:rsidRPr="00A40078">
        <w:rPr>
          <w:rFonts w:ascii="Times New Roman" w:hAnsi="Times New Roman" w:cs="Times New Roman"/>
          <w:b/>
          <w:bCs/>
          <w:i/>
          <w:iCs/>
          <w:sz w:val="24"/>
          <w:szCs w:val="24"/>
        </w:rPr>
        <w:t xml:space="preserve"> МСП).</w:t>
      </w:r>
    </w:p>
    <w:p w14:paraId="332CD5F9" w14:textId="77777777" w:rsidR="000B6964" w:rsidRPr="00A40078" w:rsidRDefault="000B6964" w:rsidP="000B6964">
      <w:pPr>
        <w:widowControl w:val="0"/>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sz w:val="24"/>
          <w:szCs w:val="24"/>
        </w:rPr>
        <w:t>5.1</w:t>
      </w:r>
      <w:r w:rsidRPr="00A40078">
        <w:rPr>
          <w:rFonts w:ascii="Times New Roman" w:hAnsi="Times New Roman" w:cs="Times New Roman"/>
        </w:rPr>
        <w:t xml:space="preserve">. </w:t>
      </w:r>
      <w:r w:rsidRPr="00A40078">
        <w:rPr>
          <w:rFonts w:ascii="Times New Roman" w:hAnsi="Times New Roman" w:cs="Times New Roman"/>
          <w:i/>
          <w:sz w:val="24"/>
          <w:szCs w:val="24"/>
        </w:rPr>
        <w:t>Платежи осуществляются Заказчиком в течени</w:t>
      </w:r>
      <w:r w:rsidR="00AE4E2B" w:rsidRPr="00A40078">
        <w:rPr>
          <w:rFonts w:ascii="Times New Roman" w:hAnsi="Times New Roman" w:cs="Times New Roman"/>
          <w:i/>
          <w:sz w:val="24"/>
          <w:szCs w:val="24"/>
        </w:rPr>
        <w:t>е</w:t>
      </w:r>
      <w:r w:rsidRPr="00A40078">
        <w:rPr>
          <w:rFonts w:ascii="Times New Roman" w:hAnsi="Times New Roman" w:cs="Times New Roman"/>
          <w:i/>
          <w:sz w:val="24"/>
          <w:szCs w:val="24"/>
        </w:rPr>
        <w:t xml:space="preserve"> </w:t>
      </w:r>
      <w:r w:rsidR="00AE4E2B" w:rsidRPr="00A40078">
        <w:rPr>
          <w:rFonts w:ascii="Times New Roman" w:hAnsi="Times New Roman" w:cs="Times New Roman"/>
          <w:i/>
          <w:sz w:val="24"/>
          <w:szCs w:val="24"/>
        </w:rPr>
        <w:t>15</w:t>
      </w:r>
      <w:r w:rsidRPr="00A40078">
        <w:rPr>
          <w:rFonts w:ascii="Times New Roman" w:hAnsi="Times New Roman" w:cs="Times New Roman"/>
          <w:i/>
          <w:sz w:val="24"/>
          <w:szCs w:val="24"/>
        </w:rPr>
        <w:t xml:space="preserve"> (</w:t>
      </w:r>
      <w:r w:rsidR="00AE4E2B" w:rsidRPr="00A40078">
        <w:rPr>
          <w:rFonts w:ascii="Times New Roman" w:hAnsi="Times New Roman" w:cs="Times New Roman"/>
          <w:i/>
          <w:sz w:val="24"/>
          <w:szCs w:val="24"/>
        </w:rPr>
        <w:t>пятнадцати</w:t>
      </w:r>
      <w:r w:rsidRPr="00A40078">
        <w:rPr>
          <w:rFonts w:ascii="Times New Roman" w:hAnsi="Times New Roman" w:cs="Times New Roman"/>
          <w:i/>
          <w:sz w:val="24"/>
          <w:szCs w:val="24"/>
        </w:rPr>
        <w:t xml:space="preserve">) </w:t>
      </w:r>
      <w:r w:rsidR="00AE4E2B" w:rsidRPr="00A40078">
        <w:rPr>
          <w:rFonts w:ascii="Times New Roman" w:hAnsi="Times New Roman" w:cs="Times New Roman"/>
          <w:i/>
          <w:sz w:val="24"/>
          <w:szCs w:val="24"/>
        </w:rPr>
        <w:t>рабочих дней</w:t>
      </w:r>
      <w:r w:rsidRPr="00A40078">
        <w:rPr>
          <w:rFonts w:ascii="Times New Roman" w:hAnsi="Times New Roman" w:cs="Times New Roman"/>
          <w:i/>
          <w:sz w:val="24"/>
          <w:szCs w:val="24"/>
        </w:rPr>
        <w:t xml:space="preserve"> со дня подписания Заказчиком соответствующего Акта о приемке выполненных работ (КС-2) в </w:t>
      </w:r>
      <w:r w:rsidRPr="00A40078">
        <w:rPr>
          <w:rFonts w:ascii="Times New Roman" w:hAnsi="Times New Roman" w:cs="Times New Roman"/>
          <w:bCs/>
          <w:i/>
          <w:iCs/>
          <w:sz w:val="24"/>
          <w:szCs w:val="24"/>
        </w:rPr>
        <w:t xml:space="preserve">сумме, указанной в </w:t>
      </w:r>
      <w:r w:rsidRPr="00A40078">
        <w:rPr>
          <w:rFonts w:ascii="Times New Roman" w:hAnsi="Times New Roman" w:cs="Times New Roman"/>
          <w:i/>
          <w:sz w:val="24"/>
          <w:szCs w:val="24"/>
        </w:rPr>
        <w:t>Справке о стоимости выполненных работ и затрат (КС-3).</w:t>
      </w:r>
    </w:p>
    <w:p w14:paraId="5A19811B" w14:textId="77777777" w:rsidR="000B6964" w:rsidRPr="00A40078" w:rsidRDefault="000B6964" w:rsidP="000B6964">
      <w:pPr>
        <w:widowControl w:val="0"/>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i/>
          <w:sz w:val="24"/>
          <w:szCs w:val="24"/>
        </w:rPr>
        <w:t>Акт о приемке выполненных работ (КС-2) должен быть предварительно завизирован уполномоченным представителем Исполнителя по строительному контролю.</w:t>
      </w:r>
    </w:p>
    <w:p w14:paraId="1F7AC5DF" w14:textId="77777777" w:rsidR="000B6964" w:rsidRPr="00A40078" w:rsidRDefault="000B6964" w:rsidP="000B6964">
      <w:pPr>
        <w:widowControl w:val="0"/>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i/>
          <w:sz w:val="24"/>
          <w:szCs w:val="24"/>
        </w:rPr>
        <w:t xml:space="preserve">Оплата платежей осуществляется Заказчиком при условии наличия на момент платежа следующих документов: </w:t>
      </w:r>
    </w:p>
    <w:p w14:paraId="4405C66A" w14:textId="77777777" w:rsidR="000B6964" w:rsidRPr="00A40078" w:rsidRDefault="000B6964" w:rsidP="000B6964">
      <w:pPr>
        <w:widowControl w:val="0"/>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i/>
          <w:sz w:val="24"/>
          <w:szCs w:val="24"/>
        </w:rPr>
        <w:t xml:space="preserve">а) действующего договора страхования, заключенного в соответствии со ст. 19 Договора; </w:t>
      </w:r>
    </w:p>
    <w:p w14:paraId="2C99B883"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i/>
          <w:sz w:val="24"/>
          <w:szCs w:val="24"/>
        </w:rPr>
        <w:t>б) обеспечения, соответствующего условиям ст. 6 настоящего Договора в виде: банковской гарантии на исполнение Подрядчиком работ по Договору;</w:t>
      </w:r>
      <w:r w:rsidRPr="00A40078">
        <w:rPr>
          <w:rFonts w:ascii="Times New Roman" w:hAnsi="Times New Roman" w:cs="Times New Roman"/>
          <w:bCs/>
          <w:i/>
          <w:sz w:val="24"/>
          <w:szCs w:val="24"/>
        </w:rPr>
        <w:t xml:space="preserve"> либо единой банковской гарантии, </w:t>
      </w:r>
      <w:r w:rsidRPr="00A40078">
        <w:rPr>
          <w:rFonts w:ascii="Times New Roman" w:hAnsi="Times New Roman" w:cs="Times New Roman"/>
          <w:i/>
          <w:sz w:val="24"/>
          <w:szCs w:val="24"/>
        </w:rPr>
        <w:t>включающей обеспечение обязательств по исполнению работ по Договору и обеспечение гарантийных обязательств;</w:t>
      </w:r>
    </w:p>
    <w:p w14:paraId="3BC7AC80" w14:textId="77777777" w:rsidR="00A40078" w:rsidRPr="00A40078" w:rsidRDefault="000B6964" w:rsidP="00A40078">
      <w:pPr>
        <w:widowControl w:val="0"/>
        <w:pBdr>
          <w:top w:val="nil"/>
          <w:left w:val="nil"/>
          <w:bottom w:val="nil"/>
          <w:right w:val="nil"/>
          <w:between w:val="nil"/>
          <w:bar w:val="nil"/>
        </w:pBd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 xml:space="preserve">в) комплекта исполнительной документации в соответствии с утвержденным </w:t>
      </w:r>
      <w:r w:rsidRPr="00A40078">
        <w:rPr>
          <w:rFonts w:ascii="Times New Roman" w:eastAsia="Times New Roman" w:hAnsi="Times New Roman" w:cs="Times New Roman"/>
          <w:i/>
          <w:sz w:val="24"/>
          <w:szCs w:val="24"/>
          <w:lang w:eastAsia="ru-RU"/>
        </w:rPr>
        <w:lastRenderedPageBreak/>
        <w:t>Заказчиком перечнем исполнительной документации, подтверждающей на момент подписания качество и объемы выполненных строительно-монтажных работ</w:t>
      </w:r>
      <w:r w:rsidR="00A40078" w:rsidRPr="00A40078">
        <w:rPr>
          <w:rFonts w:ascii="Times New Roman" w:eastAsia="Times New Roman" w:hAnsi="Times New Roman" w:cs="Times New Roman"/>
          <w:i/>
          <w:sz w:val="24"/>
          <w:szCs w:val="24"/>
          <w:lang w:eastAsia="ru-RU"/>
        </w:rPr>
        <w:t>.</w:t>
      </w:r>
      <w:r w:rsidRPr="00A40078">
        <w:rPr>
          <w:rFonts w:ascii="Times New Roman" w:eastAsia="Times New Roman" w:hAnsi="Times New Roman" w:cs="Times New Roman"/>
          <w:i/>
          <w:sz w:val="24"/>
          <w:szCs w:val="24"/>
          <w:lang w:eastAsia="ru-RU"/>
        </w:rPr>
        <w:t xml:space="preserve"> </w:t>
      </w:r>
    </w:p>
    <w:p w14:paraId="1EF0A630" w14:textId="64F98BEA" w:rsidR="000B6964" w:rsidRPr="00A40078" w:rsidRDefault="00A40078" w:rsidP="00A40078">
      <w:pPr>
        <w:widowControl w:val="0"/>
        <w:pBdr>
          <w:top w:val="nil"/>
          <w:left w:val="nil"/>
          <w:bottom w:val="nil"/>
          <w:right w:val="nil"/>
          <w:between w:val="nil"/>
          <w:bar w:val="nil"/>
        </w:pBd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i/>
          <w:sz w:val="24"/>
          <w:szCs w:val="24"/>
          <w:lang w:eastAsia="ru-RU"/>
        </w:rPr>
        <w:t xml:space="preserve">5.2. </w:t>
      </w:r>
      <w:r w:rsidR="000B6964" w:rsidRPr="00A40078">
        <w:rPr>
          <w:rFonts w:ascii="Times New Roman" w:eastAsia="Times New Roman" w:hAnsi="Times New Roman" w:cs="Times New Roman"/>
          <w:sz w:val="24"/>
          <w:szCs w:val="24"/>
          <w:lang w:eastAsia="ru-RU"/>
        </w:rPr>
        <w:t xml:space="preserve">До момента принятия Заказчиком обеспечения гарантийных обязательств, предоставленных в соответствии со ст. 6, платежи, указанные в п. 5.1., осуществляются в размере 95% от суммы, указанной в Справке о стоимости выполненных работ и затрат </w:t>
      </w:r>
      <w:r w:rsidR="006E08BD" w:rsidRPr="00A40078">
        <w:rPr>
          <w:rFonts w:ascii="Times New Roman" w:eastAsia="Times New Roman" w:hAnsi="Times New Roman" w:cs="Times New Roman"/>
          <w:sz w:val="24"/>
          <w:szCs w:val="24"/>
          <w:lang w:eastAsia="ru-RU"/>
        </w:rPr>
        <w:br/>
      </w:r>
      <w:r w:rsidR="000B6964" w:rsidRPr="00A40078">
        <w:rPr>
          <w:rFonts w:ascii="Times New Roman" w:eastAsia="Times New Roman" w:hAnsi="Times New Roman" w:cs="Times New Roman"/>
          <w:sz w:val="24"/>
          <w:szCs w:val="24"/>
          <w:lang w:eastAsia="ru-RU"/>
        </w:rPr>
        <w:t>(КС-3).</w:t>
      </w:r>
    </w:p>
    <w:p w14:paraId="11244FFD" w14:textId="0C10547A"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A40078">
        <w:rPr>
          <w:rFonts w:ascii="Times New Roman" w:eastAsia="Times New Roman" w:hAnsi="Times New Roman" w:cs="Times New Roman"/>
          <w:sz w:val="24"/>
          <w:szCs w:val="24"/>
          <w:lang w:eastAsia="ru-RU"/>
        </w:rPr>
        <w:t xml:space="preserve">Удержанные в соответствии с данным пунктом 5% от суммы, указанной в Справке о стоимости выполненных работ и затрат (КС-3), уплачиваются </w:t>
      </w:r>
      <w:r w:rsidRPr="00A40078">
        <w:rPr>
          <w:rFonts w:ascii="Times New Roman" w:hAnsi="Times New Roman" w:cs="Times New Roman"/>
          <w:sz w:val="24"/>
          <w:szCs w:val="24"/>
        </w:rPr>
        <w:t xml:space="preserve">в течение </w:t>
      </w:r>
      <w:r w:rsidR="00B167F9" w:rsidRPr="00A40078">
        <w:rPr>
          <w:rFonts w:ascii="Times New Roman" w:hAnsi="Times New Roman" w:cs="Times New Roman"/>
          <w:sz w:val="24"/>
          <w:szCs w:val="24"/>
        </w:rPr>
        <w:t>30 (тридцати)</w:t>
      </w:r>
      <w:r w:rsidRPr="00A40078">
        <w:rPr>
          <w:rFonts w:ascii="Times New Roman" w:eastAsia="Times New Roman" w:hAnsi="Times New Roman" w:cs="Times New Roman"/>
          <w:sz w:val="24"/>
          <w:szCs w:val="24"/>
          <w:lang w:eastAsia="ru-RU"/>
        </w:rPr>
        <w:t>** календарных дней с момента принятия Заказчиком обеспечения гарантийных обязательств.</w:t>
      </w:r>
    </w:p>
    <w:p w14:paraId="391D5A81"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A40078">
        <w:rPr>
          <w:rFonts w:ascii="Times New Roman" w:eastAsia="Times New Roman" w:hAnsi="Times New Roman" w:cs="Times New Roman"/>
          <w:sz w:val="24"/>
          <w:szCs w:val="24"/>
          <w:lang w:eastAsia="ru-RU"/>
        </w:rPr>
        <w:t>Удержанные в соответствии с данным пунктом 5% от суммы, указанной в Справке о стоимости выполненных работ и затрат (КС-3), не могут быть использованы в качестве обеспечения, предоставляемого в соответствии со ст. 6.</w:t>
      </w:r>
    </w:p>
    <w:p w14:paraId="3625C62E" w14:textId="537B11F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hAnsi="Times New Roman" w:cs="Times New Roman"/>
          <w:b/>
          <w:i/>
          <w:sz w:val="24"/>
          <w:szCs w:val="24"/>
        </w:rPr>
      </w:pPr>
      <w:r w:rsidRPr="00A40078">
        <w:rPr>
          <w:rFonts w:ascii="Times New Roman" w:eastAsia="Times New Roman" w:hAnsi="Times New Roman" w:cs="Times New Roman"/>
          <w:b/>
          <w:i/>
          <w:sz w:val="24"/>
          <w:szCs w:val="24"/>
          <w:lang w:eastAsia="ru-RU"/>
        </w:rPr>
        <w:t>Пункт 5.2 не применяется</w:t>
      </w:r>
      <w:r w:rsidRPr="00A40078">
        <w:rPr>
          <w:rFonts w:ascii="Times New Roman" w:hAnsi="Times New Roman" w:cs="Times New Roman"/>
          <w:b/>
          <w:i/>
          <w:sz w:val="24"/>
          <w:szCs w:val="24"/>
        </w:rPr>
        <w:t xml:space="preserve"> для договоров с субъектами МСП.</w:t>
      </w:r>
    </w:p>
    <w:p w14:paraId="623098D8" w14:textId="6E2E6760" w:rsidR="000B6964" w:rsidRPr="00A40078" w:rsidRDefault="000B6964" w:rsidP="000B6964">
      <w:pPr>
        <w:widowControl w:val="0"/>
        <w:numPr>
          <w:ilvl w:val="1"/>
          <w:numId w:val="86"/>
        </w:numPr>
        <w:tabs>
          <w:tab w:val="left" w:pos="709"/>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Окончательный платеж по Договору производится Заказчиком в течение </w:t>
      </w:r>
      <w:r w:rsidR="00B167F9" w:rsidRPr="00A40078">
        <w:rPr>
          <w:rFonts w:ascii="Times New Roman" w:hAnsi="Times New Roman" w:cs="Times New Roman"/>
          <w:sz w:val="24"/>
          <w:szCs w:val="24"/>
        </w:rPr>
        <w:t>30 (тридцати)</w:t>
      </w:r>
      <w:r w:rsidRPr="00A40078">
        <w:rPr>
          <w:rFonts w:ascii="Times New Roman" w:eastAsia="Times New Roman" w:hAnsi="Times New Roman" w:cs="Times New Roman"/>
          <w:sz w:val="24"/>
          <w:szCs w:val="24"/>
          <w:lang w:eastAsia="ru-RU"/>
        </w:rPr>
        <w:t xml:space="preserve">** календарных дней со дня утверждения </w:t>
      </w:r>
      <w:r w:rsidRPr="00A40078">
        <w:rPr>
          <w:rFonts w:ascii="Times New Roman" w:eastAsia="Times New Roman" w:hAnsi="Times New Roman" w:cs="Times New Roman"/>
          <w:bCs/>
          <w:sz w:val="24"/>
          <w:szCs w:val="24"/>
          <w:lang w:eastAsia="ru-RU"/>
        </w:rPr>
        <w:t>Акта приемки законченного строительством объекта приемочной комиссией</w:t>
      </w:r>
      <w:r w:rsidRPr="00A40078">
        <w:rPr>
          <w:rFonts w:ascii="Times New Roman" w:eastAsia="Times New Roman" w:hAnsi="Times New Roman" w:cs="Times New Roman"/>
          <w:sz w:val="24"/>
          <w:szCs w:val="24"/>
          <w:lang w:eastAsia="ru-RU"/>
        </w:rPr>
        <w:t xml:space="preserve"> </w:t>
      </w:r>
      <w:r w:rsidR="0037756B" w:rsidRPr="00A40078">
        <w:rPr>
          <w:rFonts w:ascii="Times New Roman" w:eastAsia="Times New Roman" w:hAnsi="Times New Roman" w:cs="Times New Roman"/>
          <w:sz w:val="24"/>
          <w:szCs w:val="24"/>
          <w:lang w:eastAsia="ru-RU"/>
        </w:rPr>
        <w:t>при соблюдении по состоянию на дату платежа следующих условий</w:t>
      </w:r>
      <w:r w:rsidRPr="00A40078">
        <w:rPr>
          <w:rFonts w:ascii="Times New Roman" w:eastAsia="Times New Roman" w:hAnsi="Times New Roman" w:cs="Times New Roman"/>
          <w:sz w:val="24"/>
          <w:szCs w:val="24"/>
          <w:lang w:eastAsia="ru-RU"/>
        </w:rPr>
        <w:t>:</w:t>
      </w:r>
    </w:p>
    <w:p w14:paraId="7D6470E7" w14:textId="77777777" w:rsidR="000B6964" w:rsidRPr="00A40078" w:rsidRDefault="000B6964" w:rsidP="000B6964">
      <w:pPr>
        <w:widowControl w:val="0"/>
        <w:tabs>
          <w:tab w:val="left" w:pos="709"/>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а) Подрядчиком предоставлен действующий договор страхования, удовлетворяющий требованиям ст. 19 Договора;</w:t>
      </w:r>
    </w:p>
    <w:p w14:paraId="114C5757" w14:textId="77777777" w:rsidR="000B6964" w:rsidRPr="00A40078" w:rsidRDefault="000B6964" w:rsidP="000B6964">
      <w:pPr>
        <w:widowControl w:val="0"/>
        <w:tabs>
          <w:tab w:val="left" w:pos="709"/>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б) Подрядчик предоставил, а Заказчик принял обеспечение гарантийных обязательств, соответствующее условиям ст. 6 настоящего Договора в виде: банковской гарантии либо обеспечительного платежа, либо резервирования средств;</w:t>
      </w:r>
    </w:p>
    <w:p w14:paraId="38BF5D2D" w14:textId="77777777" w:rsidR="0037756B" w:rsidRPr="00A40078" w:rsidRDefault="000B6964" w:rsidP="000B6964">
      <w:pPr>
        <w:widowControl w:val="0"/>
        <w:tabs>
          <w:tab w:val="left" w:pos="709"/>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в) </w:t>
      </w:r>
      <w:r w:rsidR="0037756B" w:rsidRPr="00A40078">
        <w:rPr>
          <w:rFonts w:ascii="Times New Roman" w:hAnsi="Times New Roman" w:cs="Times New Roman"/>
          <w:sz w:val="24"/>
          <w:szCs w:val="24"/>
        </w:rPr>
        <w:t>выставлении (или при наличии выставленного Подрядчиком счета) Подрядчиком счета.</w:t>
      </w:r>
    </w:p>
    <w:p w14:paraId="20666682" w14:textId="77777777" w:rsidR="000B6964" w:rsidRPr="00A40078" w:rsidRDefault="000B6964" w:rsidP="000B6964">
      <w:pPr>
        <w:widowControl w:val="0"/>
        <w:tabs>
          <w:tab w:val="left" w:pos="709"/>
        </w:tabs>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sz w:val="24"/>
          <w:szCs w:val="24"/>
        </w:rPr>
        <w:t>Если между Сторонами заключено Соглашение о резервировании на счете Заказчика денежных средств (приложение 12 к настоящему Договору), то окончательный платеж осуществляется с учетом условий такого Соглашения.</w:t>
      </w:r>
    </w:p>
    <w:p w14:paraId="137756EE" w14:textId="4F117093" w:rsidR="000B6964" w:rsidRPr="00A40078" w:rsidRDefault="000B6964" w:rsidP="000B6964">
      <w:pPr>
        <w:widowControl w:val="0"/>
        <w:tabs>
          <w:tab w:val="left" w:pos="709"/>
        </w:tabs>
        <w:spacing w:after="0" w:line="240" w:lineRule="auto"/>
        <w:ind w:firstLine="709"/>
        <w:jc w:val="both"/>
        <w:rPr>
          <w:rFonts w:ascii="Times New Roman" w:hAnsi="Times New Roman" w:cs="Times New Roman"/>
          <w:i/>
          <w:sz w:val="24"/>
          <w:szCs w:val="24"/>
        </w:rPr>
      </w:pPr>
    </w:p>
    <w:p w14:paraId="6B1889AC" w14:textId="3C9EC178" w:rsidR="00A3726E" w:rsidRPr="00A40078" w:rsidRDefault="00A3726E" w:rsidP="000B6964">
      <w:pPr>
        <w:widowControl w:val="0"/>
        <w:tabs>
          <w:tab w:val="left" w:pos="709"/>
        </w:tabs>
        <w:spacing w:after="0" w:line="240" w:lineRule="auto"/>
        <w:ind w:firstLine="709"/>
        <w:jc w:val="both"/>
        <w:rPr>
          <w:rFonts w:ascii="Times New Roman" w:hAnsi="Times New Roman" w:cs="Times New Roman"/>
          <w:i/>
          <w:sz w:val="24"/>
          <w:szCs w:val="24"/>
        </w:rPr>
      </w:pPr>
    </w:p>
    <w:p w14:paraId="3170F92D" w14:textId="24DF4E1D" w:rsidR="00A3726E" w:rsidRPr="00A40078" w:rsidRDefault="00A3726E" w:rsidP="000B6964">
      <w:pPr>
        <w:widowControl w:val="0"/>
        <w:tabs>
          <w:tab w:val="left" w:pos="709"/>
        </w:tabs>
        <w:spacing w:after="0" w:line="240" w:lineRule="auto"/>
        <w:ind w:firstLine="709"/>
        <w:jc w:val="both"/>
        <w:rPr>
          <w:rFonts w:ascii="Times New Roman" w:hAnsi="Times New Roman" w:cs="Times New Roman"/>
          <w:i/>
          <w:sz w:val="24"/>
          <w:szCs w:val="24"/>
        </w:rPr>
      </w:pPr>
    </w:p>
    <w:p w14:paraId="25C46AA1" w14:textId="77777777" w:rsidR="00A3726E" w:rsidRPr="00A40078" w:rsidRDefault="00A3726E" w:rsidP="000B6964">
      <w:pPr>
        <w:widowControl w:val="0"/>
        <w:tabs>
          <w:tab w:val="left" w:pos="709"/>
        </w:tabs>
        <w:spacing w:after="0" w:line="240" w:lineRule="auto"/>
        <w:ind w:firstLine="709"/>
        <w:jc w:val="both"/>
        <w:rPr>
          <w:rFonts w:ascii="Times New Roman" w:hAnsi="Times New Roman" w:cs="Times New Roman"/>
          <w:i/>
          <w:sz w:val="24"/>
          <w:szCs w:val="24"/>
        </w:rPr>
      </w:pPr>
    </w:p>
    <w:p w14:paraId="644EA9CC" w14:textId="77777777" w:rsidR="000B6964" w:rsidRPr="00A40078" w:rsidRDefault="000B6964" w:rsidP="000B6964">
      <w:pPr>
        <w:widowControl w:val="0"/>
        <w:tabs>
          <w:tab w:val="left" w:pos="709"/>
        </w:tabs>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i/>
          <w:sz w:val="24"/>
          <w:szCs w:val="24"/>
        </w:rPr>
        <w:t>Вариант для субъектов МСП</w:t>
      </w:r>
    </w:p>
    <w:p w14:paraId="38D4DFEF" w14:textId="77777777" w:rsidR="000B6964" w:rsidRPr="00A40078" w:rsidRDefault="000B6964" w:rsidP="000B6964">
      <w:pPr>
        <w:tabs>
          <w:tab w:val="left" w:pos="709"/>
        </w:tabs>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i/>
          <w:sz w:val="24"/>
          <w:szCs w:val="24"/>
        </w:rPr>
        <w:t xml:space="preserve">5.3. Окончательный платеж по Договору производится Заказчиком в течение </w:t>
      </w:r>
      <w:r w:rsidR="00AE4E2B" w:rsidRPr="00A40078">
        <w:rPr>
          <w:rFonts w:ascii="Times New Roman" w:hAnsi="Times New Roman" w:cs="Times New Roman"/>
          <w:i/>
          <w:sz w:val="24"/>
          <w:szCs w:val="24"/>
        </w:rPr>
        <w:t>15 (пятнадцати) рабочих дней</w:t>
      </w:r>
      <w:r w:rsidRPr="00A40078">
        <w:rPr>
          <w:rFonts w:ascii="Times New Roman" w:hAnsi="Times New Roman" w:cs="Times New Roman"/>
          <w:i/>
          <w:sz w:val="24"/>
          <w:szCs w:val="24"/>
        </w:rPr>
        <w:t xml:space="preserve"> со дня утверждения </w:t>
      </w:r>
      <w:r w:rsidRPr="00A40078">
        <w:rPr>
          <w:rFonts w:ascii="Times New Roman" w:hAnsi="Times New Roman" w:cs="Times New Roman"/>
          <w:bCs/>
          <w:i/>
          <w:sz w:val="24"/>
          <w:szCs w:val="24"/>
        </w:rPr>
        <w:t>Акта приемки законченного строительством объекта приемочной комиссией</w:t>
      </w:r>
      <w:r w:rsidRPr="00A40078">
        <w:rPr>
          <w:rFonts w:ascii="Times New Roman" w:hAnsi="Times New Roman" w:cs="Times New Roman"/>
          <w:i/>
          <w:sz w:val="24"/>
          <w:szCs w:val="24"/>
        </w:rPr>
        <w:t xml:space="preserve"> при соблюдении следующих условий:</w:t>
      </w:r>
    </w:p>
    <w:p w14:paraId="599FB215" w14:textId="77777777" w:rsidR="000B6964" w:rsidRPr="00A40078" w:rsidRDefault="000B6964" w:rsidP="000B6964">
      <w:pPr>
        <w:widowControl w:val="0"/>
        <w:tabs>
          <w:tab w:val="left" w:pos="709"/>
        </w:tabs>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i/>
          <w:sz w:val="24"/>
          <w:szCs w:val="24"/>
        </w:rPr>
        <w:t>а) Подрядчиком предоставлен действующий договор страхования, удовлетворяющий требованиям ст. 19 Договора;</w:t>
      </w:r>
    </w:p>
    <w:p w14:paraId="5E7FBCCC" w14:textId="77777777" w:rsidR="000B6964" w:rsidRPr="00A40078" w:rsidRDefault="000B6964" w:rsidP="000B6964">
      <w:pPr>
        <w:widowControl w:val="0"/>
        <w:tabs>
          <w:tab w:val="left" w:pos="709"/>
        </w:tabs>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i/>
          <w:sz w:val="24"/>
          <w:szCs w:val="24"/>
        </w:rPr>
        <w:t>б) Подрядчик предоставил, а Заказчик принял обеспечение гарантийных обязательств, соответствующее условиям ст. 6 настоящего Договора в виде: банковской гарантии либо обеспечительного платежа;</w:t>
      </w:r>
    </w:p>
    <w:p w14:paraId="657AD0E6" w14:textId="77777777" w:rsidR="000B6964" w:rsidRPr="00A40078" w:rsidRDefault="000B6964" w:rsidP="0037756B">
      <w:pPr>
        <w:widowControl w:val="0"/>
        <w:tabs>
          <w:tab w:val="left" w:pos="709"/>
        </w:tabs>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i/>
          <w:sz w:val="24"/>
          <w:szCs w:val="24"/>
        </w:rPr>
        <w:t xml:space="preserve">в) </w:t>
      </w:r>
      <w:r w:rsidR="0037756B" w:rsidRPr="00A40078">
        <w:rPr>
          <w:rFonts w:ascii="Times New Roman" w:hAnsi="Times New Roman" w:cs="Times New Roman"/>
          <w:i/>
          <w:sz w:val="24"/>
          <w:szCs w:val="24"/>
        </w:rPr>
        <w:t>выставлении (или при наличии выставленного Подрядчиком счета) Подрядчиком счета.</w:t>
      </w:r>
    </w:p>
    <w:p w14:paraId="33ACEBE2"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5.4. Расчеты по Договору осуществляются платежными поручениями путем перечисления денежных средств в рублях на расчетный счет Подрядчика, указанный в Договоре.</w:t>
      </w:r>
    </w:p>
    <w:p w14:paraId="0BE21F43"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Датой оплаты считается дата списания денежных средств с расчетного счета Заказчика.</w:t>
      </w:r>
    </w:p>
    <w:p w14:paraId="7CD5FEDD"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Все платежи осуществляются при условии наличия действующего договора страхования, предоставленного Подрядчиком в соответствии с условиями ст. 19 Договора и выполнения Подрядчиком условий Договора по надлежащему обеспечению обязательств, предусмотренных ст. 6 Договора</w:t>
      </w:r>
      <w:r w:rsidRPr="00A40078">
        <w:rPr>
          <w:rFonts w:ascii="Times New Roman" w:hAnsi="Times New Roman" w:cs="Times New Roman"/>
          <w:sz w:val="24"/>
          <w:szCs w:val="24"/>
          <w:vertAlign w:val="superscript"/>
        </w:rPr>
        <w:footnoteReference w:id="3"/>
      </w:r>
      <w:r w:rsidRPr="00A40078">
        <w:rPr>
          <w:rFonts w:ascii="Times New Roman" w:hAnsi="Times New Roman" w:cs="Times New Roman"/>
          <w:sz w:val="24"/>
          <w:szCs w:val="24"/>
        </w:rPr>
        <w:t>.</w:t>
      </w:r>
    </w:p>
    <w:p w14:paraId="389F66F6" w14:textId="77777777" w:rsidR="00DF5551" w:rsidRPr="00A40078" w:rsidRDefault="000B6964" w:rsidP="000B6964">
      <w:pPr>
        <w:widowControl w:val="0"/>
        <w:tabs>
          <w:tab w:val="left" w:pos="709"/>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lastRenderedPageBreak/>
        <w:t>5.5. В случае нарушения Подрядчиком обязательств, предусмотренных п. 7.24 настоящего Договора о целевом использовании аванса, Заказчик вправе предъявить требование по банковской гарантии либо списать зарезервированные средства и расторгнуть договор в одностороннем порядке.</w:t>
      </w:r>
      <w:r w:rsidR="00DF5551" w:rsidRPr="00A40078">
        <w:rPr>
          <w:rFonts w:ascii="Times New Roman" w:hAnsi="Times New Roman" w:cs="Times New Roman"/>
          <w:sz w:val="24"/>
          <w:szCs w:val="24"/>
        </w:rPr>
        <w:t xml:space="preserve"> </w:t>
      </w:r>
    </w:p>
    <w:p w14:paraId="563DBCD0" w14:textId="77777777" w:rsidR="000B6964" w:rsidRPr="00A40078" w:rsidRDefault="000B6964" w:rsidP="000B6964">
      <w:pPr>
        <w:widowControl w:val="0"/>
        <w:tabs>
          <w:tab w:val="left" w:pos="709"/>
        </w:tabs>
        <w:spacing w:after="0" w:line="240" w:lineRule="auto"/>
        <w:ind w:firstLine="709"/>
        <w:jc w:val="both"/>
        <w:rPr>
          <w:rFonts w:ascii="Times New Roman" w:hAnsi="Times New Roman" w:cs="Times New Roman"/>
          <w:b/>
          <w:i/>
          <w:sz w:val="24"/>
          <w:szCs w:val="24"/>
        </w:rPr>
      </w:pPr>
      <w:r w:rsidRPr="00A40078">
        <w:rPr>
          <w:rFonts w:ascii="Times New Roman" w:hAnsi="Times New Roman" w:cs="Times New Roman"/>
          <w:b/>
          <w:i/>
          <w:sz w:val="24"/>
          <w:szCs w:val="24"/>
        </w:rPr>
        <w:t>Примечание: пункт применяется для авансовой системы расчета.</w:t>
      </w:r>
    </w:p>
    <w:p w14:paraId="1981626A" w14:textId="77777777" w:rsidR="000B6964" w:rsidRPr="00A40078" w:rsidRDefault="000B6964" w:rsidP="000B6964">
      <w:pPr>
        <w:widowControl w:val="0"/>
        <w:tabs>
          <w:tab w:val="left" w:pos="709"/>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5.6. В случае прекращения действия Договора до подписания «Акта приемки законченного строительством объекта приемочной комиссией», непогашенный авансовый платеж подлежит возврату Подрядчиком Заказчику в течение 10 (десяти) календарных дней со дня получения Подрядчиком от Заказчика соответствующего уведомления.</w:t>
      </w:r>
    </w:p>
    <w:p w14:paraId="13A930BC" w14:textId="77777777" w:rsidR="000B6964" w:rsidRPr="00A40078" w:rsidRDefault="000B6964" w:rsidP="000B6964">
      <w:pPr>
        <w:widowControl w:val="0"/>
        <w:tabs>
          <w:tab w:val="left" w:pos="709"/>
        </w:tabs>
        <w:spacing w:after="0" w:line="240" w:lineRule="auto"/>
        <w:ind w:firstLine="709"/>
        <w:jc w:val="both"/>
        <w:rPr>
          <w:rFonts w:ascii="Times New Roman" w:hAnsi="Times New Roman" w:cs="Times New Roman"/>
          <w:b/>
          <w:sz w:val="24"/>
          <w:szCs w:val="24"/>
        </w:rPr>
      </w:pPr>
      <w:r w:rsidRPr="00A40078">
        <w:rPr>
          <w:rFonts w:ascii="Times New Roman" w:hAnsi="Times New Roman" w:cs="Times New Roman"/>
          <w:b/>
          <w:i/>
          <w:sz w:val="24"/>
          <w:szCs w:val="24"/>
        </w:rPr>
        <w:t>Примечание: пункт применяется для авансовой системы расчета.</w:t>
      </w:r>
    </w:p>
    <w:p w14:paraId="5CBF66ED" w14:textId="52C64755" w:rsidR="000B6964" w:rsidRPr="00A40078" w:rsidRDefault="000B6964" w:rsidP="000B6964">
      <w:pPr>
        <w:widowControl w:val="0"/>
        <w:tabs>
          <w:tab w:val="left" w:pos="1195"/>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5.7. В случае нарушения Подрядчиком своих обязательств по Договору, если такие нарушения ставят под угрозу выполнение Работ</w:t>
      </w:r>
      <w:r w:rsidR="00B20587" w:rsidRPr="00A40078">
        <w:rPr>
          <w:rFonts w:ascii="Times New Roman" w:hAnsi="Times New Roman" w:cs="Times New Roman"/>
          <w:sz w:val="24"/>
          <w:szCs w:val="24"/>
        </w:rPr>
        <w:t>,</w:t>
      </w:r>
      <w:r w:rsidRPr="00A40078">
        <w:rPr>
          <w:rFonts w:ascii="Times New Roman" w:hAnsi="Times New Roman" w:cs="Times New Roman"/>
          <w:sz w:val="24"/>
          <w:szCs w:val="24"/>
        </w:rPr>
        <w:t xml:space="preserve">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(в том числе выплаты авансовых платежей</w:t>
      </w:r>
      <w:r w:rsidRPr="00A40078">
        <w:t xml:space="preserve"> </w:t>
      </w:r>
      <w:r w:rsidRPr="00A40078">
        <w:rPr>
          <w:i/>
        </w:rPr>
        <w:t>(</w:t>
      </w:r>
      <w:r w:rsidRPr="00A40078">
        <w:rPr>
          <w:rFonts w:ascii="Times New Roman" w:hAnsi="Times New Roman" w:cs="Times New Roman"/>
          <w:i/>
          <w:sz w:val="24"/>
          <w:szCs w:val="24"/>
        </w:rPr>
        <w:t>указывается в случае применения авансовой системы расчета)</w:t>
      </w:r>
      <w:r w:rsidRPr="00A40078">
        <w:rPr>
          <w:rFonts w:ascii="Times New Roman" w:hAnsi="Times New Roman" w:cs="Times New Roman"/>
          <w:sz w:val="24"/>
          <w:szCs w:val="24"/>
        </w:rPr>
        <w:t>), исходя из допущенных нарушений, в том числе осуществлять оплату по Договору после подписания Сторонами Акта приемки законченного строительством объекта приемочной комиссией.</w:t>
      </w:r>
    </w:p>
    <w:p w14:paraId="35DC68A4" w14:textId="77777777" w:rsidR="000B6964" w:rsidRPr="00A40078" w:rsidRDefault="000B6964" w:rsidP="000B6964">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В таком случае ответственность Заказчика, предусмотренная п. 20.1 настоящего Договора, не наступает. </w:t>
      </w:r>
    </w:p>
    <w:p w14:paraId="63A72D8C" w14:textId="77777777" w:rsidR="000B6964" w:rsidRPr="00A40078" w:rsidRDefault="000B6964" w:rsidP="000B6964">
      <w:pPr>
        <w:widowControl w:val="0"/>
        <w:tabs>
          <w:tab w:val="left" w:pos="1195"/>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5.8. В случае нарушения Подрядчиком своих обязательств, предусмотренных ст. 6 настоящего Договора, ст. 19 настоящего Договора Заказчик, предварительно уведомив об этом Подрядчика, вправе приостановить предусмотренные ст. 5 настоящего Договора платежи в пользу Подрядчика до момента устранения указанных нарушений и на период в 10 (десять) рабочих дней после устранения указанных нарушений. Пени, предусмотренные п. 20.1 настоящего Договора, Заказчику за период приостановки платежей в соответствии с настоящим пунктом не начисляются.</w:t>
      </w:r>
    </w:p>
    <w:p w14:paraId="1F8B4920" w14:textId="7F3159DF"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Arial" w:hAnsi="Times New Roman" w:cs="Times New Roman"/>
          <w:sz w:val="24"/>
          <w:szCs w:val="24"/>
          <w:u w:color="000000"/>
          <w:bdr w:val="nil"/>
          <w:lang w:eastAsia="ru-RU"/>
        </w:rPr>
      </w:pPr>
      <w:r w:rsidRPr="00A40078">
        <w:rPr>
          <w:rFonts w:ascii="Times New Roman" w:eastAsia="Arial" w:hAnsi="Times New Roman" w:cs="Times New Roman"/>
          <w:sz w:val="24"/>
          <w:szCs w:val="24"/>
          <w:u w:color="000000"/>
          <w:bdr w:val="nil"/>
          <w:lang w:eastAsia="ru-RU"/>
        </w:rPr>
        <w:t xml:space="preserve">5.9. Платежи, покрывающие прочие затраты Подрядчика, выплачиваются Заказчиком </w:t>
      </w:r>
      <w:r w:rsidRPr="00A40078">
        <w:rPr>
          <w:rFonts w:ascii="Times New Roman" w:eastAsia="Arial" w:hAnsi="Times New Roman" w:cs="Times New Roman"/>
          <w:color w:val="000000"/>
          <w:sz w:val="24"/>
          <w:szCs w:val="24"/>
          <w:u w:color="000000"/>
          <w:bdr w:val="nil"/>
          <w:lang w:eastAsia="ru-RU"/>
        </w:rPr>
        <w:t xml:space="preserve">в течение </w:t>
      </w:r>
      <w:r w:rsidR="00B167F9" w:rsidRPr="00A40078">
        <w:rPr>
          <w:rFonts w:ascii="Times New Roman" w:hAnsi="Times New Roman" w:cs="Times New Roman"/>
          <w:sz w:val="24"/>
          <w:szCs w:val="24"/>
        </w:rPr>
        <w:t>30 (тридцати)</w:t>
      </w:r>
      <w:r w:rsidRPr="00A40078">
        <w:rPr>
          <w:rFonts w:ascii="Times New Roman" w:eastAsia="Arial" w:hAnsi="Times New Roman" w:cs="Times New Roman"/>
          <w:color w:val="000000"/>
          <w:sz w:val="24"/>
          <w:szCs w:val="24"/>
          <w:u w:color="000000"/>
          <w:bdr w:val="nil"/>
          <w:lang w:eastAsia="ru-RU"/>
        </w:rPr>
        <w:t xml:space="preserve">** </w:t>
      </w:r>
      <w:r w:rsidRPr="00A40078">
        <w:rPr>
          <w:rFonts w:ascii="Times New Roman" w:eastAsia="Arial" w:hAnsi="Times New Roman" w:cs="Times New Roman"/>
          <w:sz w:val="24"/>
          <w:szCs w:val="24"/>
          <w:u w:color="000000"/>
          <w:bdr w:val="nil"/>
          <w:lang w:eastAsia="ru-RU"/>
        </w:rPr>
        <w:t>календарных дней после получения счета, выставленного Подрядчиком, на основании подписанного Сторонами Акта сдачи-приемки прочих работ, составленного по форме Приложения 20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
    <w:p w14:paraId="3D810E5E"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Arial" w:hAnsi="Times New Roman" w:cs="Times New Roman"/>
          <w:sz w:val="24"/>
          <w:szCs w:val="24"/>
          <w:u w:color="000000"/>
          <w:bdr w:val="nil"/>
          <w:lang w:eastAsia="ru-RU"/>
        </w:rPr>
      </w:pPr>
      <w:r w:rsidRPr="00A40078">
        <w:rPr>
          <w:rFonts w:ascii="Times New Roman" w:eastAsia="Arial" w:hAnsi="Times New Roman" w:cs="Times New Roman"/>
          <w:sz w:val="24"/>
          <w:szCs w:val="24"/>
          <w:u w:color="000000"/>
          <w:bdr w:val="nil"/>
          <w:lang w:eastAsia="ru-RU"/>
        </w:rPr>
        <w:t>Стоимость прочих работ входит в стоимость работ по Договору.</w:t>
      </w:r>
    </w:p>
    <w:p w14:paraId="02925591" w14:textId="77777777" w:rsidR="00A3726E" w:rsidRPr="00A40078" w:rsidRDefault="00A3726E" w:rsidP="000B6964">
      <w:pPr>
        <w:widowControl w:val="0"/>
        <w:tabs>
          <w:tab w:val="left" w:pos="709"/>
        </w:tabs>
        <w:spacing w:after="0" w:line="240" w:lineRule="auto"/>
        <w:ind w:firstLine="709"/>
        <w:jc w:val="both"/>
        <w:rPr>
          <w:rFonts w:ascii="Times New Roman" w:hAnsi="Times New Roman" w:cs="Times New Roman"/>
          <w:i/>
          <w:sz w:val="24"/>
          <w:szCs w:val="24"/>
        </w:rPr>
      </w:pPr>
    </w:p>
    <w:p w14:paraId="1B10F967" w14:textId="656F86C6" w:rsidR="000B6964" w:rsidRPr="00A40078" w:rsidRDefault="000B6964" w:rsidP="000B6964">
      <w:pPr>
        <w:widowControl w:val="0"/>
        <w:tabs>
          <w:tab w:val="left" w:pos="709"/>
        </w:tabs>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i/>
          <w:sz w:val="24"/>
          <w:szCs w:val="24"/>
        </w:rPr>
        <w:t>Вариант для субъектов МСП</w:t>
      </w:r>
    </w:p>
    <w:p w14:paraId="753CA24E"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Arial" w:hAnsi="Times New Roman" w:cs="Times New Roman"/>
          <w:i/>
          <w:sz w:val="24"/>
          <w:szCs w:val="24"/>
          <w:u w:color="000000"/>
          <w:bdr w:val="nil"/>
          <w:lang w:eastAsia="ru-RU"/>
        </w:rPr>
      </w:pPr>
      <w:r w:rsidRPr="00A40078">
        <w:rPr>
          <w:rFonts w:ascii="Times New Roman" w:eastAsia="Arial" w:hAnsi="Times New Roman" w:cs="Times New Roman"/>
          <w:i/>
          <w:sz w:val="24"/>
          <w:szCs w:val="24"/>
          <w:u w:color="000000"/>
          <w:bdr w:val="nil"/>
          <w:lang w:eastAsia="ru-RU"/>
        </w:rPr>
        <w:t xml:space="preserve">5.9. Платежи, покрывающие прочие затраты Подрядчика, выплачиваются Заказчиком </w:t>
      </w:r>
      <w:r w:rsidRPr="00A40078">
        <w:rPr>
          <w:rFonts w:ascii="Times New Roman" w:eastAsia="Arial" w:hAnsi="Times New Roman" w:cs="Times New Roman"/>
          <w:i/>
          <w:color w:val="000000"/>
          <w:sz w:val="24"/>
          <w:szCs w:val="24"/>
          <w:u w:color="000000"/>
          <w:bdr w:val="nil"/>
          <w:lang w:eastAsia="ru-RU"/>
        </w:rPr>
        <w:t xml:space="preserve">в течение </w:t>
      </w:r>
      <w:r w:rsidR="00AE4E2B" w:rsidRPr="00A40078">
        <w:rPr>
          <w:rFonts w:ascii="Times New Roman" w:eastAsia="Arial" w:hAnsi="Times New Roman" w:cs="Times New Roman"/>
          <w:i/>
          <w:color w:val="000000"/>
          <w:sz w:val="24"/>
          <w:szCs w:val="24"/>
          <w:u w:color="000000"/>
          <w:bdr w:val="nil"/>
          <w:lang w:eastAsia="ru-RU"/>
        </w:rPr>
        <w:t>15 (пятнадцати) рабочих дней</w:t>
      </w:r>
      <w:r w:rsidRPr="00A40078">
        <w:rPr>
          <w:rFonts w:ascii="Times New Roman" w:eastAsia="Arial" w:hAnsi="Times New Roman" w:cs="Times New Roman"/>
          <w:i/>
          <w:sz w:val="24"/>
          <w:szCs w:val="24"/>
          <w:u w:color="000000"/>
          <w:bdr w:val="nil"/>
          <w:lang w:eastAsia="ru-RU"/>
        </w:rPr>
        <w:t xml:space="preserve"> после получения счета, выставленного Подрядчиком, на основании подписанного Сторонами Акта сдачи-приемки прочих работ, составленного по форме Приложения 20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
    <w:p w14:paraId="322B8BE3"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Arial" w:hAnsi="Times New Roman" w:cs="Times New Roman"/>
          <w:i/>
          <w:sz w:val="24"/>
          <w:szCs w:val="24"/>
          <w:u w:color="000000"/>
          <w:bdr w:val="nil"/>
          <w:lang w:eastAsia="ru-RU"/>
        </w:rPr>
      </w:pPr>
      <w:r w:rsidRPr="00A40078">
        <w:rPr>
          <w:rFonts w:ascii="Times New Roman" w:eastAsia="Arial" w:hAnsi="Times New Roman" w:cs="Times New Roman"/>
          <w:i/>
          <w:sz w:val="24"/>
          <w:szCs w:val="24"/>
          <w:u w:color="000000"/>
          <w:bdr w:val="nil"/>
          <w:lang w:eastAsia="ru-RU"/>
        </w:rPr>
        <w:t>Стоимость прочих работ входит в стоимость работ по Договору.</w:t>
      </w:r>
    </w:p>
    <w:p w14:paraId="4BA25F8D"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u w:color="000000"/>
          <w:bdr w:val="nil"/>
          <w:lang w:eastAsia="ru-RU"/>
        </w:rPr>
      </w:pPr>
      <w:r w:rsidRPr="00A40078">
        <w:rPr>
          <w:rFonts w:ascii="Times New Roman" w:eastAsia="Arial" w:hAnsi="Times New Roman" w:cs="Times New Roman"/>
          <w:sz w:val="24"/>
          <w:szCs w:val="24"/>
          <w:u w:color="000000"/>
          <w:bdr w:val="nil"/>
          <w:lang w:eastAsia="ru-RU"/>
        </w:rPr>
        <w:t>5.10. Превышение Подрядчиком объемов и стоимости работ, не подтвержденных соответствующим дополнительным соглашением Сторон, выполняется (оплачивается) Подрядчиком за свой счет.</w:t>
      </w:r>
    </w:p>
    <w:p w14:paraId="2F388721"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Arial" w:hAnsi="Times New Roman" w:cs="Times New Roman"/>
          <w:sz w:val="24"/>
          <w:szCs w:val="24"/>
          <w:u w:color="000000"/>
          <w:bdr w:val="nil"/>
          <w:lang w:eastAsia="ru-RU"/>
        </w:rPr>
      </w:pPr>
      <w:r w:rsidRPr="00A40078">
        <w:rPr>
          <w:rFonts w:ascii="Times New Roman" w:eastAsia="Arial" w:hAnsi="Times New Roman" w:cs="Times New Roman"/>
          <w:sz w:val="24"/>
          <w:szCs w:val="24"/>
          <w:u w:color="000000"/>
          <w:bdr w:val="nil"/>
          <w:lang w:eastAsia="ru-RU"/>
        </w:rPr>
        <w:t>5.11. Стороны ежеквартально производят сверку расчетов и сумм зачета аванса (</w:t>
      </w:r>
      <w:r w:rsidRPr="00A40078">
        <w:rPr>
          <w:rFonts w:ascii="Times New Roman" w:eastAsia="Arial" w:hAnsi="Times New Roman" w:cs="Times New Roman"/>
          <w:i/>
          <w:sz w:val="24"/>
          <w:szCs w:val="24"/>
          <w:u w:color="000000"/>
          <w:bdr w:val="nil"/>
          <w:lang w:eastAsia="ru-RU"/>
        </w:rPr>
        <w:t>указывается в случае применения авансовой системы расчета</w:t>
      </w:r>
      <w:r w:rsidRPr="00A40078">
        <w:rPr>
          <w:rFonts w:ascii="Times New Roman" w:eastAsia="Arial" w:hAnsi="Times New Roman" w:cs="Times New Roman"/>
          <w:sz w:val="24"/>
          <w:szCs w:val="24"/>
          <w:u w:color="000000"/>
          <w:bdr w:val="nil"/>
          <w:lang w:eastAsia="ru-RU"/>
        </w:rPr>
        <w:t xml:space="preserve">) по Договору. </w:t>
      </w:r>
    </w:p>
    <w:p w14:paraId="26A4CDD6" w14:textId="77777777" w:rsidR="000B6964" w:rsidRPr="00A40078" w:rsidRDefault="000B6964" w:rsidP="000B6964">
      <w:pPr>
        <w:widowControl w:val="0"/>
        <w:pBdr>
          <w:top w:val="nil"/>
          <w:left w:val="nil"/>
          <w:bottom w:val="nil"/>
          <w:right w:val="nil"/>
          <w:between w:val="nil"/>
          <w:bar w:val="nil"/>
        </w:pBdr>
        <w:spacing w:before="120" w:after="0" w:line="240" w:lineRule="auto"/>
        <w:ind w:firstLine="709"/>
        <w:jc w:val="both"/>
        <w:rPr>
          <w:rFonts w:ascii="Times New Roman" w:eastAsia="Arial" w:hAnsi="Times New Roman" w:cs="Times New Roman"/>
          <w:sz w:val="24"/>
          <w:szCs w:val="24"/>
          <w:u w:color="000000"/>
          <w:bdr w:val="nil"/>
          <w:lang w:eastAsia="ru-RU"/>
        </w:rPr>
      </w:pPr>
      <w:r w:rsidRPr="00A40078">
        <w:rPr>
          <w:rFonts w:ascii="Times New Roman" w:eastAsia="Arial" w:hAnsi="Times New Roman" w:cs="Times New Roman"/>
          <w:sz w:val="24"/>
          <w:szCs w:val="24"/>
          <w:u w:color="000000"/>
          <w:bdr w:val="nil"/>
          <w:lang w:eastAsia="ru-RU"/>
        </w:rPr>
        <w:t>5.11.1. Стороны договорились о проведении предварительной сверки взаиморасчетов посредством электронной почты по следующим электронным адресам (контактам):</w:t>
      </w:r>
    </w:p>
    <w:p w14:paraId="1B796436" w14:textId="77777777" w:rsidR="000B6964" w:rsidRPr="00A40078" w:rsidRDefault="000B6964" w:rsidP="000B6964">
      <w:pPr>
        <w:widowControl w:val="0"/>
        <w:pBdr>
          <w:top w:val="nil"/>
          <w:left w:val="nil"/>
          <w:bottom w:val="nil"/>
          <w:right w:val="nil"/>
          <w:between w:val="nil"/>
          <w:bar w:val="nil"/>
        </w:pBdr>
        <w:spacing w:before="120" w:after="0" w:line="240" w:lineRule="auto"/>
        <w:ind w:firstLine="709"/>
        <w:jc w:val="both"/>
        <w:rPr>
          <w:rFonts w:ascii="Times New Roman" w:eastAsia="Arial" w:hAnsi="Times New Roman" w:cs="Times New Roman"/>
          <w:sz w:val="24"/>
          <w:szCs w:val="24"/>
          <w:u w:color="000000"/>
          <w:bdr w:val="nil"/>
          <w:lang w:eastAsia="ru-RU"/>
        </w:rPr>
      </w:pPr>
      <w:r w:rsidRPr="00A40078">
        <w:rPr>
          <w:rFonts w:ascii="Times New Roman" w:eastAsia="Arial" w:hAnsi="Times New Roman" w:cs="Times New Roman"/>
          <w:sz w:val="24"/>
          <w:szCs w:val="24"/>
          <w:u w:color="000000"/>
          <w:bdr w:val="nil"/>
          <w:lang w:eastAsia="ru-RU"/>
        </w:rPr>
        <w:lastRenderedPageBreak/>
        <w:t xml:space="preserve">Со стороны Заказчика: 1)                                2) </w:t>
      </w:r>
    </w:p>
    <w:p w14:paraId="1B061A73" w14:textId="77777777" w:rsidR="000B6964" w:rsidRPr="00A40078" w:rsidRDefault="000B6964" w:rsidP="000B6964">
      <w:pPr>
        <w:widowControl w:val="0"/>
        <w:pBdr>
          <w:top w:val="nil"/>
          <w:left w:val="nil"/>
          <w:bottom w:val="nil"/>
          <w:right w:val="nil"/>
          <w:between w:val="nil"/>
          <w:bar w:val="nil"/>
        </w:pBdr>
        <w:spacing w:before="120" w:after="0" w:line="240" w:lineRule="auto"/>
        <w:ind w:firstLine="709"/>
        <w:jc w:val="both"/>
        <w:rPr>
          <w:rFonts w:ascii="Times New Roman" w:eastAsia="Arial" w:hAnsi="Times New Roman" w:cs="Times New Roman"/>
          <w:sz w:val="24"/>
          <w:szCs w:val="24"/>
          <w:u w:color="000000"/>
          <w:bdr w:val="nil"/>
          <w:lang w:eastAsia="ru-RU"/>
        </w:rPr>
      </w:pPr>
      <w:r w:rsidRPr="00A40078">
        <w:rPr>
          <w:rFonts w:ascii="Times New Roman" w:eastAsia="Arial" w:hAnsi="Times New Roman" w:cs="Times New Roman"/>
          <w:sz w:val="24"/>
          <w:szCs w:val="24"/>
          <w:u w:color="000000"/>
          <w:bdr w:val="nil"/>
          <w:lang w:eastAsia="ru-RU"/>
        </w:rPr>
        <w:t>Контактный телефон:</w:t>
      </w:r>
    </w:p>
    <w:p w14:paraId="54317568" w14:textId="77777777" w:rsidR="000B6964" w:rsidRPr="00A40078" w:rsidRDefault="000B6964" w:rsidP="000B6964">
      <w:pPr>
        <w:widowControl w:val="0"/>
        <w:pBdr>
          <w:top w:val="nil"/>
          <w:left w:val="nil"/>
          <w:bottom w:val="nil"/>
          <w:right w:val="nil"/>
          <w:between w:val="nil"/>
          <w:bar w:val="nil"/>
        </w:pBdr>
        <w:spacing w:before="120" w:after="0" w:line="240" w:lineRule="auto"/>
        <w:ind w:firstLine="709"/>
        <w:jc w:val="both"/>
        <w:rPr>
          <w:rFonts w:ascii="Times New Roman" w:eastAsia="Arial" w:hAnsi="Times New Roman" w:cs="Times New Roman"/>
          <w:sz w:val="24"/>
          <w:szCs w:val="24"/>
          <w:u w:color="000000"/>
          <w:bdr w:val="nil"/>
          <w:lang w:eastAsia="ru-RU"/>
        </w:rPr>
      </w:pPr>
      <w:r w:rsidRPr="00A40078">
        <w:rPr>
          <w:rFonts w:ascii="Times New Roman" w:eastAsia="Arial" w:hAnsi="Times New Roman" w:cs="Times New Roman"/>
          <w:sz w:val="24"/>
          <w:szCs w:val="24"/>
          <w:u w:color="000000"/>
          <w:bdr w:val="nil"/>
          <w:lang w:eastAsia="ru-RU"/>
        </w:rPr>
        <w:t xml:space="preserve">Со стороны Подрядчика: 1)                                2) </w:t>
      </w:r>
    </w:p>
    <w:p w14:paraId="08720980" w14:textId="77777777" w:rsidR="000B6964" w:rsidRPr="00A40078" w:rsidRDefault="000B6964" w:rsidP="000B6964">
      <w:pPr>
        <w:widowControl w:val="0"/>
        <w:pBdr>
          <w:top w:val="nil"/>
          <w:left w:val="nil"/>
          <w:bottom w:val="nil"/>
          <w:right w:val="nil"/>
          <w:between w:val="nil"/>
          <w:bar w:val="nil"/>
        </w:pBdr>
        <w:spacing w:before="120" w:after="0" w:line="240" w:lineRule="auto"/>
        <w:ind w:firstLine="709"/>
        <w:jc w:val="both"/>
        <w:rPr>
          <w:rFonts w:ascii="Times New Roman" w:eastAsia="Arial" w:hAnsi="Times New Roman" w:cs="Times New Roman"/>
          <w:sz w:val="24"/>
          <w:szCs w:val="24"/>
          <w:u w:color="000000"/>
          <w:bdr w:val="nil"/>
          <w:lang w:eastAsia="ru-RU"/>
        </w:rPr>
      </w:pPr>
      <w:r w:rsidRPr="00A40078">
        <w:rPr>
          <w:rFonts w:ascii="Times New Roman" w:eastAsia="Arial" w:hAnsi="Times New Roman" w:cs="Times New Roman"/>
          <w:sz w:val="24"/>
          <w:szCs w:val="24"/>
          <w:u w:color="000000"/>
          <w:bdr w:val="nil"/>
          <w:lang w:eastAsia="ru-RU"/>
        </w:rPr>
        <w:t>Контактный телефон:</w:t>
      </w:r>
    </w:p>
    <w:p w14:paraId="19E32A80" w14:textId="231A52F2"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u w:color="000000"/>
          <w:bdr w:val="nil"/>
          <w:lang w:eastAsia="ru-RU"/>
        </w:rPr>
      </w:pPr>
      <w:r w:rsidRPr="00A40078">
        <w:rPr>
          <w:rFonts w:ascii="Times New Roman" w:eastAsia="Arial" w:hAnsi="Times New Roman" w:cs="Times New Roman"/>
          <w:sz w:val="24"/>
          <w:szCs w:val="24"/>
          <w:u w:color="000000"/>
          <w:bdr w:val="nil"/>
          <w:lang w:eastAsia="ru-RU"/>
        </w:rPr>
        <w:t>5.11.2. Подрядчик не позднее последнего рабочего дня отчетного квартала направляет Заказчику подписанный со своей стороны оригинал Акта сверки расчетов в двух экземплярах (Акт сверки расчетов должен быть сформирован с развернутым в соответствии с условиями Договора сальдо расчетов), составленный по форме Приложения 21 к Договору. Заказчик не позднее 10 (десяти) дней с</w:t>
      </w:r>
      <w:r w:rsidR="00A3726E" w:rsidRPr="00A40078">
        <w:rPr>
          <w:rFonts w:ascii="Times New Roman" w:eastAsia="Arial" w:hAnsi="Times New Roman" w:cs="Times New Roman"/>
          <w:sz w:val="24"/>
          <w:szCs w:val="24"/>
          <w:u w:color="000000"/>
          <w:bdr w:val="nil"/>
          <w:lang w:eastAsia="ru-RU"/>
        </w:rPr>
        <w:t xml:space="preserve"> даты</w:t>
      </w:r>
      <w:r w:rsidRPr="00A40078">
        <w:rPr>
          <w:rFonts w:ascii="Times New Roman" w:eastAsia="Arial" w:hAnsi="Times New Roman" w:cs="Times New Roman"/>
          <w:sz w:val="24"/>
          <w:szCs w:val="24"/>
          <w:u w:color="000000"/>
          <w:bdr w:val="nil"/>
          <w:lang w:eastAsia="ru-RU"/>
        </w:rPr>
        <w:t xml:space="preserve"> получения Акта сверки расчетов, при отсутствии возражений, подписывает его, и второй экземпляр возвращает Подрядчику</w:t>
      </w:r>
    </w:p>
    <w:p w14:paraId="3AE2306A" w14:textId="77777777" w:rsidR="000B6964" w:rsidRPr="00A40078" w:rsidRDefault="000B6964" w:rsidP="000B6964">
      <w:pPr>
        <w:widowControl w:val="0"/>
        <w:pBdr>
          <w:top w:val="nil"/>
          <w:left w:val="nil"/>
          <w:bottom w:val="nil"/>
          <w:right w:val="nil"/>
          <w:between w:val="nil"/>
          <w:bar w:val="nil"/>
        </w:pBdr>
        <w:tabs>
          <w:tab w:val="left" w:pos="1418"/>
        </w:tabs>
        <w:spacing w:after="0" w:line="240" w:lineRule="auto"/>
        <w:ind w:firstLine="709"/>
        <w:jc w:val="both"/>
        <w:rPr>
          <w:rFonts w:ascii="Times New Roman" w:eastAsia="Arial Unicode MS" w:hAnsi="Times New Roman" w:cs="Times New Roman"/>
          <w:sz w:val="24"/>
          <w:szCs w:val="24"/>
          <w:u w:color="000000"/>
          <w:bdr w:val="nil"/>
          <w:lang w:eastAsia="ru-RU"/>
        </w:rPr>
      </w:pPr>
      <w:r w:rsidRPr="00A40078">
        <w:rPr>
          <w:rFonts w:ascii="Times New Roman" w:eastAsia="Arial Unicode MS" w:hAnsi="Times New Roman" w:cs="Times New Roman"/>
          <w:sz w:val="24"/>
          <w:szCs w:val="24"/>
          <w:u w:color="000000"/>
          <w:bdr w:val="nil"/>
          <w:lang w:eastAsia="ru-RU"/>
        </w:rPr>
        <w:t>5.12. При выявлении Заказчиком и/или соответствующими инспектирующими организациями нарушений или отклонений в работах по настоящему Договору от Проектной и Рабочей документации, норм законодательства Российской Федерации, технических регламентов, строительных норм и правил, государственных стандартов и иных документов, действующих в области проектирования и строительства, включая, но не ограничиваясь, нормами и правилами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Заказчик вправе не принимать и не оплачивать такие работы до устранения выявленных нарушений и/или отклонений. При этом Подрядчик не вправе требовать от Заказчика уплаты штрафных санкций, предусмотренных п. 20.1 настоящего Договора.</w:t>
      </w:r>
    </w:p>
    <w:p w14:paraId="12682A07" w14:textId="3C57181F" w:rsidR="000B6964" w:rsidRPr="00A40078" w:rsidRDefault="000B6964" w:rsidP="000B6964">
      <w:pPr>
        <w:widowControl w:val="0"/>
        <w:pBdr>
          <w:top w:val="nil"/>
          <w:left w:val="nil"/>
          <w:bottom w:val="nil"/>
          <w:right w:val="nil"/>
          <w:between w:val="nil"/>
          <w:bar w:val="nil"/>
        </w:pBdr>
        <w:tabs>
          <w:tab w:val="left" w:pos="1418"/>
        </w:tabs>
        <w:spacing w:after="0" w:line="240" w:lineRule="auto"/>
        <w:ind w:firstLine="709"/>
        <w:jc w:val="both"/>
        <w:rPr>
          <w:rFonts w:ascii="Times New Roman" w:eastAsia="Arial Unicode MS" w:hAnsi="Times New Roman" w:cs="Times New Roman"/>
          <w:sz w:val="24"/>
          <w:szCs w:val="24"/>
          <w:u w:color="000000"/>
          <w:bdr w:val="nil"/>
          <w:lang w:eastAsia="ru-RU"/>
        </w:rPr>
      </w:pPr>
      <w:r w:rsidRPr="00A40078">
        <w:rPr>
          <w:rFonts w:ascii="Times New Roman" w:eastAsia="Arial Unicode MS" w:hAnsi="Times New Roman" w:cs="Times New Roman"/>
          <w:sz w:val="24"/>
          <w:szCs w:val="24"/>
          <w:u w:color="000000"/>
          <w:bdr w:val="nil"/>
          <w:lang w:eastAsia="ru-RU"/>
        </w:rPr>
        <w:t>5.13. Счет-фактура выставляется Подрядчиком в соответствии с требованиями действующего налогового законодательства Российской Федерации.</w:t>
      </w:r>
    </w:p>
    <w:p w14:paraId="3F2145C3" w14:textId="77777777" w:rsidR="009161E3" w:rsidRPr="00A40078" w:rsidRDefault="009161E3" w:rsidP="009161E3">
      <w:pPr>
        <w:spacing w:after="0"/>
        <w:ind w:firstLine="720"/>
        <w:jc w:val="both"/>
        <w:rPr>
          <w:rFonts w:ascii="Times New Roman" w:eastAsia="Arial Unicode MS" w:hAnsi="Times New Roman" w:cs="Times New Roman"/>
          <w:sz w:val="24"/>
          <w:szCs w:val="24"/>
          <w:u w:color="000000"/>
          <w:bdr w:val="nil"/>
          <w:lang w:eastAsia="ru-RU"/>
        </w:rPr>
      </w:pPr>
      <w:r w:rsidRPr="00A40078">
        <w:rPr>
          <w:rFonts w:ascii="Times New Roman" w:hAnsi="Times New Roman" w:cs="Times New Roman"/>
          <w:sz w:val="24"/>
          <w:szCs w:val="24"/>
        </w:rPr>
        <w:t xml:space="preserve">5.14 </w:t>
      </w:r>
      <w:r w:rsidRPr="00A40078">
        <w:rPr>
          <w:rFonts w:ascii="Times New Roman" w:eastAsia="Arial Unicode MS" w:hAnsi="Times New Roman" w:cs="Times New Roman"/>
          <w:sz w:val="24"/>
          <w:szCs w:val="24"/>
          <w:u w:color="000000"/>
          <w:bdr w:val="nil"/>
          <w:lang w:eastAsia="ru-RU"/>
        </w:rPr>
        <w:t>Заказчик имеет право на основании выставляемых Подрядчиком счетов уплачивать Подрядчику авансовые платежи для закупки им оборудования в размере до 30% от стоимости данного оборудования. Заказчик уплачивает Подрядчику авансовые платежи в соответствии с Графиком финансирования поставок, работ, услуг и освоения капитальных вложений по строительству (реконструкции) - приложение № 2, но не ранее даты предоставления Подрядчиком обеспечения в виде банковской гарантии и/или обеспечительного платежа на возврат авансовых платежей, на исполнение Подрядчиком работ по Договору. Заказчик имеет право уплачивать Подрядчику 65% от стоимости доставленного на объект оборудования по факту доставки Подрядчиком оборудования на строительную площадку. Заказчик производит оплату в течение 30 (тридцати) календарных дней со дня доставки оборудования и подписания между Подрядчиком и Заказчиком соответствующих документов (товарной накладной по форме ТОРГ-12, счета-фактуры и счета на оплату.)</w:t>
      </w:r>
    </w:p>
    <w:p w14:paraId="7A7E21CD" w14:textId="77777777" w:rsidR="009161E3" w:rsidRPr="00A40078" w:rsidRDefault="009161E3" w:rsidP="00A40078">
      <w:pPr>
        <w:spacing w:after="0"/>
        <w:ind w:firstLine="720"/>
        <w:jc w:val="both"/>
        <w:rPr>
          <w:rFonts w:ascii="Times New Roman" w:hAnsi="Times New Roman"/>
          <w:sz w:val="24"/>
          <w:u w:color="000000"/>
          <w:bdr w:val="nil"/>
        </w:rPr>
      </w:pPr>
      <w:r w:rsidRPr="00A40078">
        <w:rPr>
          <w:rFonts w:ascii="Times New Roman" w:eastAsia="Arial Unicode MS" w:hAnsi="Times New Roman" w:cs="Times New Roman"/>
          <w:sz w:val="24"/>
          <w:szCs w:val="24"/>
          <w:u w:color="000000"/>
          <w:bdr w:val="nil"/>
          <w:lang w:eastAsia="ru-RU"/>
        </w:rPr>
        <w:t>Заказчик уплачивает Подрядчику платежи в размере 5% от стоимости смонтированного оборудования в течение в  течение 30 (тридцати) календарных дней  после завершения пусконаладочных работ.</w:t>
      </w:r>
    </w:p>
    <w:p w14:paraId="7445323A" w14:textId="77777777" w:rsidR="009161E3" w:rsidRPr="00A40078" w:rsidRDefault="009161E3" w:rsidP="000B6964">
      <w:pPr>
        <w:widowControl w:val="0"/>
        <w:pBdr>
          <w:top w:val="nil"/>
          <w:left w:val="nil"/>
          <w:bottom w:val="nil"/>
          <w:right w:val="nil"/>
          <w:between w:val="nil"/>
          <w:bar w:val="nil"/>
        </w:pBdr>
        <w:tabs>
          <w:tab w:val="left" w:pos="1418"/>
        </w:tabs>
        <w:spacing w:after="0" w:line="240" w:lineRule="auto"/>
        <w:ind w:firstLine="709"/>
        <w:jc w:val="both"/>
        <w:rPr>
          <w:rFonts w:ascii="Times New Roman" w:eastAsia="Arial Unicode MS" w:hAnsi="Times New Roman" w:cs="Times New Roman"/>
          <w:sz w:val="24"/>
          <w:szCs w:val="24"/>
          <w:u w:color="000000"/>
          <w:bdr w:val="nil"/>
          <w:lang w:eastAsia="ru-RU"/>
        </w:rPr>
      </w:pPr>
    </w:p>
    <w:p w14:paraId="2B3D4125" w14:textId="77777777" w:rsidR="00426C83" w:rsidRPr="00A40078" w:rsidRDefault="00426C83" w:rsidP="000B6964">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eastAsia="Times New Roman" w:hAnsi="Times New Roman" w:cs="Times New Roman"/>
          <w:i/>
          <w:sz w:val="20"/>
          <w:szCs w:val="20"/>
          <w:lang w:eastAsia="ru-RU"/>
        </w:rPr>
      </w:pPr>
    </w:p>
    <w:p w14:paraId="67F8EB0D" w14:textId="7F828233" w:rsidR="000B6964" w:rsidRPr="00A40078" w:rsidRDefault="000B6964" w:rsidP="000B6964">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eastAsia="Times New Roman" w:hAnsi="Times New Roman" w:cs="Times New Roman"/>
          <w:b/>
          <w:i/>
          <w:sz w:val="24"/>
          <w:szCs w:val="20"/>
          <w:lang w:eastAsia="ru-RU"/>
        </w:rPr>
      </w:pPr>
      <w:r w:rsidRPr="00A40078">
        <w:rPr>
          <w:rFonts w:ascii="Times New Roman" w:eastAsia="Times New Roman" w:hAnsi="Times New Roman" w:cs="Times New Roman"/>
          <w:b/>
          <w:i/>
          <w:sz w:val="24"/>
          <w:szCs w:val="20"/>
          <w:lang w:eastAsia="ru-RU"/>
        </w:rPr>
        <w:t xml:space="preserve">** На усмотрение ДЗО ПАО «Россети» минимальный срок, по истечении которого осуществляется платеж, может быть увеличен. В договорах с субъектами МСП срок должен соответствовать ограничениям, установленным </w:t>
      </w:r>
      <w:r w:rsidR="0085065C" w:rsidRPr="00A40078">
        <w:rPr>
          <w:rFonts w:ascii="Times New Roman" w:eastAsia="Times New Roman" w:hAnsi="Times New Roman" w:cs="Times New Roman"/>
          <w:b/>
          <w:i/>
          <w:sz w:val="24"/>
          <w:szCs w:val="20"/>
          <w:lang w:eastAsia="ru-RU"/>
        </w:rPr>
        <w:t>п</w:t>
      </w:r>
      <w:r w:rsidRPr="00A40078">
        <w:rPr>
          <w:rFonts w:ascii="Times New Roman" w:eastAsia="Times New Roman" w:hAnsi="Times New Roman" w:cs="Times New Roman"/>
          <w:b/>
          <w:i/>
          <w:sz w:val="24"/>
          <w:szCs w:val="20"/>
          <w:lang w:eastAsia="ru-RU"/>
        </w:rPr>
        <w:t xml:space="preserve">остановлением </w:t>
      </w:r>
      <w:r w:rsidR="0085065C" w:rsidRPr="00A40078">
        <w:rPr>
          <w:rFonts w:ascii="Times New Roman" w:eastAsia="Times New Roman" w:hAnsi="Times New Roman" w:cs="Times New Roman"/>
          <w:b/>
          <w:i/>
          <w:sz w:val="24"/>
          <w:szCs w:val="20"/>
          <w:lang w:eastAsia="ru-RU"/>
        </w:rPr>
        <w:t>П</w:t>
      </w:r>
      <w:r w:rsidRPr="00A40078">
        <w:rPr>
          <w:rFonts w:ascii="Times New Roman" w:eastAsia="Times New Roman" w:hAnsi="Times New Roman" w:cs="Times New Roman"/>
          <w:b/>
          <w:i/>
          <w:sz w:val="24"/>
          <w:szCs w:val="20"/>
          <w:lang w:eastAsia="ru-RU"/>
        </w:rPr>
        <w:t>равительства Российской Федерации от 11.12.2014 № 1352.</w:t>
      </w:r>
    </w:p>
    <w:p w14:paraId="535E3DEB" w14:textId="5FA8FF58" w:rsidR="000B6964" w:rsidRPr="00A40078" w:rsidRDefault="000B6964" w:rsidP="000B6964">
      <w:pPr>
        <w:widowControl w:val="0"/>
        <w:pBdr>
          <w:top w:val="nil"/>
          <w:left w:val="nil"/>
          <w:bottom w:val="nil"/>
          <w:right w:val="nil"/>
          <w:between w:val="nil"/>
          <w:bar w:val="nil"/>
        </w:pBdr>
        <w:tabs>
          <w:tab w:val="left" w:pos="1418"/>
        </w:tabs>
        <w:spacing w:after="0" w:line="240" w:lineRule="auto"/>
        <w:ind w:firstLine="709"/>
        <w:jc w:val="both"/>
        <w:rPr>
          <w:rFonts w:ascii="Times New Roman" w:eastAsia="Arial Unicode MS" w:hAnsi="Times New Roman" w:cs="Times New Roman"/>
          <w:sz w:val="24"/>
          <w:szCs w:val="24"/>
          <w:u w:color="000000"/>
          <w:bdr w:val="nil"/>
          <w:lang w:eastAsia="ru-RU"/>
        </w:rPr>
      </w:pPr>
      <w:r w:rsidRPr="00A40078">
        <w:rPr>
          <w:rFonts w:ascii="Times New Roman" w:eastAsia="Arial Unicode MS" w:hAnsi="Times New Roman" w:cs="Times New Roman"/>
          <w:sz w:val="24"/>
          <w:szCs w:val="24"/>
          <w:u w:color="000000"/>
          <w:bdr w:val="nil"/>
          <w:lang w:eastAsia="ru-RU"/>
        </w:rPr>
        <w:t>5.1</w:t>
      </w:r>
      <w:r w:rsidR="009161E3" w:rsidRPr="00A40078">
        <w:rPr>
          <w:rFonts w:ascii="Times New Roman" w:eastAsia="Arial Unicode MS" w:hAnsi="Times New Roman" w:cs="Times New Roman"/>
          <w:sz w:val="24"/>
          <w:szCs w:val="24"/>
          <w:u w:color="000000"/>
          <w:bdr w:val="nil"/>
          <w:lang w:eastAsia="ru-RU"/>
        </w:rPr>
        <w:t>5</w:t>
      </w:r>
      <w:r w:rsidRPr="00A40078">
        <w:rPr>
          <w:rFonts w:ascii="Times New Roman" w:eastAsia="Arial Unicode MS" w:hAnsi="Times New Roman" w:cs="Times New Roman"/>
          <w:sz w:val="24"/>
          <w:szCs w:val="24"/>
          <w:u w:color="000000"/>
          <w:bdr w:val="nil"/>
          <w:lang w:eastAsia="ru-RU"/>
        </w:rPr>
        <w:t>. В случаях заключения договора подряда для реализации мероприятий по</w:t>
      </w:r>
      <w:r w:rsidR="0085065C" w:rsidRPr="00A40078">
        <w:rPr>
          <w:rFonts w:ascii="Times New Roman" w:eastAsia="Arial Unicode MS" w:hAnsi="Times New Roman" w:cs="Times New Roman"/>
          <w:sz w:val="24"/>
          <w:szCs w:val="24"/>
          <w:u w:color="000000"/>
          <w:bdr w:val="nil"/>
          <w:lang w:eastAsia="ru-RU"/>
        </w:rPr>
        <w:t xml:space="preserve"> технологическому присоединению,</w:t>
      </w:r>
      <w:r w:rsidRPr="00A40078">
        <w:rPr>
          <w:rFonts w:ascii="Times New Roman" w:eastAsia="Arial Unicode MS" w:hAnsi="Times New Roman" w:cs="Times New Roman"/>
          <w:sz w:val="24"/>
          <w:szCs w:val="24"/>
          <w:u w:color="000000"/>
          <w:bdr w:val="nil"/>
          <w:lang w:eastAsia="ru-RU"/>
        </w:rPr>
        <w:t xml:space="preserve"> оплата по договору осуществляется после поступления денежных средств от Заявителя по договору технологического присоединения № _____ от__________ (п. 5.1</w:t>
      </w:r>
      <w:r w:rsidR="009161E3" w:rsidRPr="00A40078">
        <w:rPr>
          <w:rFonts w:ascii="Times New Roman" w:eastAsia="Arial Unicode MS" w:hAnsi="Times New Roman" w:cs="Times New Roman"/>
          <w:sz w:val="24"/>
          <w:szCs w:val="24"/>
          <w:u w:color="000000"/>
          <w:bdr w:val="nil"/>
          <w:lang w:eastAsia="ru-RU"/>
        </w:rPr>
        <w:t>5</w:t>
      </w:r>
      <w:r w:rsidRPr="00A40078">
        <w:rPr>
          <w:rFonts w:ascii="Times New Roman" w:eastAsia="Arial Unicode MS" w:hAnsi="Times New Roman" w:cs="Times New Roman"/>
          <w:sz w:val="24"/>
          <w:szCs w:val="24"/>
          <w:u w:color="000000"/>
          <w:bdr w:val="nil"/>
          <w:lang w:eastAsia="ru-RU"/>
        </w:rPr>
        <w:t>. указывается в случаях заключения договора подряда для реализации мероприятий по технологическому присоединению).</w:t>
      </w:r>
    </w:p>
    <w:p w14:paraId="01795D31" w14:textId="54131E0F" w:rsidR="002E4A9D" w:rsidRPr="00A40078" w:rsidRDefault="002E4A9D" w:rsidP="000B6964">
      <w:pPr>
        <w:widowControl w:val="0"/>
        <w:pBdr>
          <w:top w:val="nil"/>
          <w:left w:val="nil"/>
          <w:bottom w:val="nil"/>
          <w:right w:val="nil"/>
          <w:between w:val="nil"/>
          <w:bar w:val="nil"/>
        </w:pBdr>
        <w:tabs>
          <w:tab w:val="left" w:pos="1418"/>
        </w:tabs>
        <w:spacing w:after="0" w:line="240" w:lineRule="auto"/>
        <w:ind w:firstLine="709"/>
        <w:jc w:val="both"/>
        <w:rPr>
          <w:rFonts w:ascii="Times New Roman" w:eastAsia="Arial Unicode MS" w:hAnsi="Times New Roman" w:cs="Times New Roman"/>
          <w:sz w:val="24"/>
          <w:szCs w:val="24"/>
          <w:u w:color="000000"/>
          <w:bdr w:val="nil"/>
          <w:lang w:eastAsia="ru-RU"/>
        </w:rPr>
      </w:pPr>
    </w:p>
    <w:p w14:paraId="7C74FC96" w14:textId="54B8A44B" w:rsidR="002E4A9D" w:rsidRPr="00A40078" w:rsidRDefault="002E4A9D" w:rsidP="000B6964">
      <w:pPr>
        <w:widowControl w:val="0"/>
        <w:pBdr>
          <w:top w:val="nil"/>
          <w:left w:val="nil"/>
          <w:bottom w:val="nil"/>
          <w:right w:val="nil"/>
          <w:between w:val="nil"/>
          <w:bar w:val="nil"/>
        </w:pBdr>
        <w:tabs>
          <w:tab w:val="left" w:pos="1418"/>
        </w:tabs>
        <w:spacing w:after="0" w:line="240" w:lineRule="auto"/>
        <w:ind w:firstLine="709"/>
        <w:jc w:val="both"/>
        <w:rPr>
          <w:rFonts w:ascii="Times New Roman" w:eastAsia="Arial Unicode MS" w:hAnsi="Times New Roman" w:cs="Times New Roman"/>
          <w:sz w:val="24"/>
          <w:szCs w:val="24"/>
          <w:u w:color="000000"/>
          <w:bdr w:val="nil"/>
          <w:lang w:eastAsia="ru-RU"/>
        </w:rPr>
      </w:pPr>
    </w:p>
    <w:p w14:paraId="4A83A145" w14:textId="77777777" w:rsidR="002E4A9D" w:rsidRPr="00A40078" w:rsidRDefault="002E4A9D" w:rsidP="000B6964">
      <w:pPr>
        <w:widowControl w:val="0"/>
        <w:pBdr>
          <w:top w:val="nil"/>
          <w:left w:val="nil"/>
          <w:bottom w:val="nil"/>
          <w:right w:val="nil"/>
          <w:between w:val="nil"/>
          <w:bar w:val="nil"/>
        </w:pBdr>
        <w:tabs>
          <w:tab w:val="left" w:pos="1418"/>
        </w:tabs>
        <w:spacing w:after="0" w:line="240" w:lineRule="auto"/>
        <w:ind w:firstLine="709"/>
        <w:jc w:val="both"/>
        <w:rPr>
          <w:rFonts w:ascii="Times New Roman" w:eastAsia="Arial Unicode MS" w:hAnsi="Times New Roman" w:cs="Times New Roman"/>
          <w:color w:val="000000"/>
          <w:sz w:val="24"/>
          <w:szCs w:val="24"/>
          <w:u w:color="000000"/>
          <w:bdr w:val="nil"/>
          <w:lang w:eastAsia="ru-RU"/>
        </w:rPr>
      </w:pPr>
    </w:p>
    <w:p w14:paraId="617A454C" w14:textId="77777777" w:rsidR="000B6964" w:rsidRPr="00A40078" w:rsidRDefault="000B6964" w:rsidP="000B6964">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Статья 6. Обеспечение исполнения обязательств по Договору и гарантийных обязательств</w:t>
      </w:r>
      <w:r w:rsidRPr="00A40078">
        <w:rPr>
          <w:rFonts w:ascii="Times New Roman" w:hAnsi="Times New Roman" w:cs="Times New Roman"/>
          <w:b/>
          <w:bCs/>
          <w:sz w:val="24"/>
          <w:szCs w:val="24"/>
          <w:vertAlign w:val="superscript"/>
        </w:rPr>
        <w:footnoteReference w:id="4"/>
      </w:r>
    </w:p>
    <w:p w14:paraId="2AC16827" w14:textId="619B7BBF"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6.1. Надлежащее исполнение обязательств Подрядчика по исполнению работ по Договору обеспечивается одним из способов:</w:t>
      </w:r>
    </w:p>
    <w:p w14:paraId="58C55717"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6.1.1. Банковской гарантией;</w:t>
      </w:r>
    </w:p>
    <w:p w14:paraId="25AAECAB"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6.1.2. Резервированием средств;</w:t>
      </w:r>
    </w:p>
    <w:p w14:paraId="29461166"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6.1.3. Обеспечительным платежом.</w:t>
      </w:r>
    </w:p>
    <w:p w14:paraId="00162F27"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6E1BAE60" w14:textId="77777777" w:rsidR="000B6964" w:rsidRPr="00A40078" w:rsidRDefault="000B6964" w:rsidP="000B6964">
      <w:pPr>
        <w:widowControl w:val="0"/>
        <w:tabs>
          <w:tab w:val="left" w:pos="709"/>
        </w:tabs>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i/>
          <w:sz w:val="24"/>
          <w:szCs w:val="24"/>
        </w:rPr>
        <w:t>Вариант для субъектов МСП</w:t>
      </w:r>
    </w:p>
    <w:p w14:paraId="36FD9675"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6.1. Надлежащее исполнение обязательств Подрядчика по исполнению работ по Договору обеспечивается одним из способов обеспечения:</w:t>
      </w:r>
    </w:p>
    <w:p w14:paraId="3981D840"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6.1.1. Банковской гарантией;</w:t>
      </w:r>
    </w:p>
    <w:p w14:paraId="4551EF9C"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 xml:space="preserve">6.1.2. Обеспечительным платежом. </w:t>
      </w:r>
    </w:p>
    <w:p w14:paraId="7361FDC6"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p>
    <w:p w14:paraId="1151876C"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6.2. Надлежащее исполнение обязательств Подрядчика по исполнению работ по Договору может обеспечиваться следующими видами банковских гарантий:</w:t>
      </w:r>
    </w:p>
    <w:p w14:paraId="7FC502B0"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iCs/>
          <w:sz w:val="24"/>
          <w:szCs w:val="24"/>
          <w:lang w:eastAsia="ru-RU"/>
        </w:rPr>
      </w:pPr>
      <w:r w:rsidRPr="00A40078">
        <w:rPr>
          <w:rFonts w:ascii="Times New Roman" w:eastAsia="Times New Roman" w:hAnsi="Times New Roman" w:cs="Times New Roman"/>
          <w:sz w:val="24"/>
          <w:szCs w:val="24"/>
          <w:lang w:eastAsia="ru-RU"/>
        </w:rPr>
        <w:t>6.2.1. (</w:t>
      </w:r>
      <w:r w:rsidRPr="00A40078">
        <w:rPr>
          <w:rFonts w:ascii="Times New Roman" w:eastAsia="Times New Roman" w:hAnsi="Times New Roman" w:cs="Times New Roman"/>
          <w:i/>
          <w:iCs/>
          <w:sz w:val="24"/>
          <w:szCs w:val="24"/>
          <w:lang w:eastAsia="ru-RU"/>
        </w:rPr>
        <w:t xml:space="preserve">пункт применяется только при </w:t>
      </w:r>
      <w:r w:rsidRPr="00A40078">
        <w:rPr>
          <w:rFonts w:ascii="Times New Roman" w:eastAsia="Times New Roman" w:hAnsi="Times New Roman" w:cs="Times New Roman"/>
          <w:bCs/>
          <w:i/>
          <w:iCs/>
          <w:sz w:val="24"/>
          <w:szCs w:val="24"/>
          <w:lang w:val="en-US" w:eastAsia="ru-RU"/>
        </w:rPr>
        <w:t>I</w:t>
      </w:r>
      <w:r w:rsidRPr="00A40078">
        <w:rPr>
          <w:rFonts w:ascii="Times New Roman" w:eastAsia="Times New Roman" w:hAnsi="Times New Roman" w:cs="Times New Roman"/>
          <w:bCs/>
          <w:i/>
          <w:iCs/>
          <w:sz w:val="24"/>
          <w:szCs w:val="24"/>
          <w:lang w:eastAsia="ru-RU"/>
        </w:rPr>
        <w:t xml:space="preserve"> варианте п. 5.1, предполагающем выплату авансовых платежей, платежей и окончательного расчета)</w:t>
      </w:r>
      <w:r w:rsidRPr="00A40078">
        <w:rPr>
          <w:rFonts w:ascii="Times New Roman" w:eastAsia="Times New Roman" w:hAnsi="Times New Roman" w:cs="Times New Roman"/>
          <w:i/>
          <w:iCs/>
          <w:sz w:val="24"/>
          <w:szCs w:val="24"/>
          <w:lang w:eastAsia="ru-RU"/>
        </w:rPr>
        <w:t xml:space="preserve"> </w:t>
      </w:r>
    </w:p>
    <w:p w14:paraId="44050C94" w14:textId="2B2A615D"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Банковской гарантией на возврат Подрядчиком авансовых платежей (по форме </w:t>
      </w:r>
      <w:r w:rsidR="002E4A9D" w:rsidRPr="00A40078">
        <w:rPr>
          <w:rFonts w:ascii="Times New Roman" w:eastAsia="Times New Roman" w:hAnsi="Times New Roman" w:cs="Times New Roman"/>
          <w:sz w:val="24"/>
          <w:szCs w:val="24"/>
          <w:lang w:eastAsia="ru-RU"/>
        </w:rPr>
        <w:t>п</w:t>
      </w:r>
      <w:r w:rsidRPr="00A40078">
        <w:rPr>
          <w:rFonts w:ascii="Times New Roman" w:eastAsia="Times New Roman" w:hAnsi="Times New Roman" w:cs="Times New Roman"/>
          <w:sz w:val="24"/>
          <w:szCs w:val="24"/>
          <w:lang w:eastAsia="ru-RU"/>
        </w:rPr>
        <w:t xml:space="preserve">риложения 7 к настоящему Договору), предусмотренных статьей 5 настоящего Договора, на сумму не менее суммы авансовых платежей, предусмотренных Договором (если Заказчиком не согласовано предоставление банковской гарантии на часть суммы авансовых платежей). </w:t>
      </w:r>
    </w:p>
    <w:p w14:paraId="10C06050"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случае перечисления авансовых платежей, указанных в пункте 5.1 настоящего Договора, в разные периоды, Заказчиком может быть согласовано предоставление банковской гарантии на часть суммы авансовых платежей, при этом сумма указанной банковской гарантии в течение всего срока действия Договора должна быть не менее суммы непогашенного аванса, и перечисление новых авансовых платежей Подрядчику допускается, только если сумма непогашенного аванса после перечисления авансового платежа не превысит сумму действующих и принятых Заказчиком банковских гарантий на возврат Подрядчиком авансовых платежей по Договору.</w:t>
      </w:r>
    </w:p>
    <w:p w14:paraId="3F3B88AC"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Срок действия банковской гарантии должен начинаться до даты перечисления авансового платежа Подрядчику, заканчиваться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69F6FD62"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Копия банковской гарантии должна быть представлена Подрядчиком на согласование Заказчику в срок, не позднее, чем за 20 (двадцать) рабочих дней до планируемой даты перечисления авансового платежа, оригинал согласованной банковской гарантии должен быть предоставлен Подрядчиком Заказчику не позднее чем за 10 (десять) рабочих дней до планируемой даты перечисления авансового платежа.</w:t>
      </w:r>
    </w:p>
    <w:p w14:paraId="43637CB5"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 соглашению Сторон сумма обеспечения по банковской гарантии на возврат авансовых платежей может быть уменьшена пропорционально стоимости работ, в отношении которых оформлены Акты о приемке выполненных работ и Справки о стоимости выполненных работ и затрат, Акт приемки законченного строительством объекта рабочей комиссией.</w:t>
      </w:r>
    </w:p>
    <w:p w14:paraId="5AB3F901" w14:textId="747E09C3"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224967DE" w14:textId="77777777" w:rsidR="00A3726E" w:rsidRPr="00A40078" w:rsidRDefault="00A3726E"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45647F9E"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Вариант для субъектов МСП</w:t>
      </w:r>
    </w:p>
    <w:p w14:paraId="3B80AB96"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iCs/>
          <w:sz w:val="24"/>
          <w:szCs w:val="24"/>
          <w:lang w:eastAsia="ru-RU"/>
        </w:rPr>
      </w:pPr>
      <w:r w:rsidRPr="00A40078">
        <w:rPr>
          <w:rFonts w:ascii="Times New Roman" w:eastAsia="Times New Roman" w:hAnsi="Times New Roman" w:cs="Times New Roman"/>
          <w:i/>
          <w:sz w:val="24"/>
          <w:szCs w:val="24"/>
          <w:lang w:eastAsia="ru-RU"/>
        </w:rPr>
        <w:t>6.2.1.  (</w:t>
      </w:r>
      <w:r w:rsidRPr="00A40078">
        <w:rPr>
          <w:rFonts w:ascii="Times New Roman" w:eastAsia="Times New Roman" w:hAnsi="Times New Roman" w:cs="Times New Roman"/>
          <w:i/>
          <w:iCs/>
          <w:sz w:val="24"/>
          <w:szCs w:val="24"/>
          <w:lang w:eastAsia="ru-RU"/>
        </w:rPr>
        <w:t xml:space="preserve">пункт применяется только при </w:t>
      </w:r>
      <w:r w:rsidRPr="00A40078">
        <w:rPr>
          <w:rFonts w:ascii="Times New Roman" w:eastAsia="Times New Roman" w:hAnsi="Times New Roman" w:cs="Times New Roman"/>
          <w:bCs/>
          <w:i/>
          <w:iCs/>
          <w:sz w:val="24"/>
          <w:szCs w:val="24"/>
          <w:lang w:val="en-US" w:eastAsia="ru-RU"/>
        </w:rPr>
        <w:t>I</w:t>
      </w:r>
      <w:r w:rsidRPr="00A40078">
        <w:rPr>
          <w:rFonts w:ascii="Times New Roman" w:eastAsia="Times New Roman" w:hAnsi="Times New Roman" w:cs="Times New Roman"/>
          <w:bCs/>
          <w:i/>
          <w:iCs/>
          <w:sz w:val="24"/>
          <w:szCs w:val="24"/>
          <w:lang w:eastAsia="ru-RU"/>
        </w:rPr>
        <w:t xml:space="preserve"> варианте п. 5.1, предполагающем выплату авансовых платежей, платежей и окончательного расчета)</w:t>
      </w:r>
      <w:r w:rsidRPr="00A40078">
        <w:rPr>
          <w:rFonts w:ascii="Times New Roman" w:eastAsia="Times New Roman" w:hAnsi="Times New Roman" w:cs="Times New Roman"/>
          <w:i/>
          <w:iCs/>
          <w:sz w:val="24"/>
          <w:szCs w:val="24"/>
          <w:lang w:eastAsia="ru-RU"/>
        </w:rPr>
        <w:t xml:space="preserve"> </w:t>
      </w:r>
    </w:p>
    <w:p w14:paraId="52437581"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Банковской гарантией на исполнение обязательств</w:t>
      </w:r>
      <w:r w:rsidR="0037756B" w:rsidRPr="00A40078">
        <w:rPr>
          <w:rFonts w:ascii="Times New Roman" w:eastAsia="Times New Roman" w:hAnsi="Times New Roman" w:cs="Times New Roman"/>
          <w:i/>
          <w:sz w:val="24"/>
          <w:szCs w:val="24"/>
          <w:lang w:eastAsia="ru-RU"/>
        </w:rPr>
        <w:t>, учитывающая в том числе возврат аванса</w:t>
      </w:r>
      <w:r w:rsidRPr="00A40078">
        <w:rPr>
          <w:rFonts w:ascii="Times New Roman" w:eastAsia="Times New Roman" w:hAnsi="Times New Roman" w:cs="Times New Roman"/>
          <w:i/>
          <w:sz w:val="24"/>
          <w:szCs w:val="24"/>
          <w:lang w:eastAsia="ru-RU"/>
        </w:rPr>
        <w:t xml:space="preserve"> по договору (по форме Приложения 8 к настоящему Договору), предусмотренных статьей 5 настоящего Договора, на сумму в размере суммы авансовых платежей, предусмотренных Договором.</w:t>
      </w:r>
    </w:p>
    <w:p w14:paraId="00FFB1CE"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В случае перечисления авансовых платежей, указанных в пункте 5.1 настоящего Договора, в разные периоды, Заказчиком может быть согласовано предоставление банковской гарантии на часть суммы авансовых платежей, при этом сумма указанной банковской гарантии в течение всего срока действия Договора должна быть не менее суммы непогашенного аванса, и перечисление новых авансовых платежей Подрядчику допускается, только если сумма непогашенного аванса после перечисления авансового платежа не превысит сумму действующих и принятых Заказчиком банковских гарантий на возврат Подрядчиком авансовых платежей по Договору.</w:t>
      </w:r>
    </w:p>
    <w:p w14:paraId="6C54DA70"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Срок действия банковской гарантии должен начинаться до даты перечисления авансового платежа Подрядчику, заканчиваться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0E4CFA25"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Копия банковской гарантии должна быть представлена Подрядчиком на согласование Заказчику в срок, не позднее, чем за 20 (двадцать) рабочих дней до планируемой даты перечисления авансового платежа, оригинал согласованной банковской гарантии должен быть предоставлен Подрядчиком Заказчику не позднее чем за 10 (десять) рабочих дней до планируемой даты перечисления авансового платежа.</w:t>
      </w:r>
    </w:p>
    <w:p w14:paraId="3A251B68"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По соглашению Сторон сумма обеспечения по банковской гарантии на возврат авансовых платежей может быть уменьшена пропорционально стоимости работ, в отношении которых оформлены Акты о приемке выполненных работ и Справки о стоимости выполненных работ и затрат, Акт приемки законченного строительством объекта рабочей комиссией.</w:t>
      </w:r>
    </w:p>
    <w:p w14:paraId="3C9946F0"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5F433D14"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6.2.2. Банковской гарантией на исполнение Подрядчиком обязательств по Договору (по форме Приложения 8 к настоящему Договору) на сумму не менее 10% (десяти процентов) от цены Договора, срок действия которой начинается с даты заключения Договора, заканчивается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318B0494"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Копия банковской гарантии должна быть представлена Подрядчиком на согласование Заказчику в течение 3 (трёх) рабочих дней после подписания Договора. 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w:t>
      </w:r>
    </w:p>
    <w:p w14:paraId="3D3B7337"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Заказчик вправе по письменному обращению Подрядчика осуществить досрочный возврат Подрядчику банковской гарантии надлежащего исполнения обязательств Подрядчиком до окончания установленного срока действия банковской гарантии, при одновременном соблюдении следующих условий:</w:t>
      </w:r>
    </w:p>
    <w:p w14:paraId="2CBFC977"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после достижения суммы освоения капитальных вложений по договору, не предусматривающему авансовые платежи, в размере свыше 50% (пятидесяти процентов) от цены Договора, а по Договору, предусматривающему авансовые платежи, - в размере выплаченных авансовых платежей, но не менее 50% (пятидесяти процентов) от цены Договора;</w:t>
      </w:r>
    </w:p>
    <w:p w14:paraId="54A0B4D1"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 если в соответствии с Договором Подрядчиком перечислен обеспечительный платеж в качестве способа обеспечения исполнения Договора либо зарезервированные </w:t>
      </w:r>
      <w:r w:rsidRPr="00A40078">
        <w:rPr>
          <w:rFonts w:ascii="Times New Roman" w:eastAsia="Times New Roman" w:hAnsi="Times New Roman" w:cs="Times New Roman"/>
          <w:sz w:val="24"/>
          <w:szCs w:val="24"/>
          <w:lang w:eastAsia="ru-RU"/>
        </w:rPr>
        <w:lastRenderedPageBreak/>
        <w:t xml:space="preserve">средства достигли размера не менее 10% (десяти процентов) </w:t>
      </w:r>
      <w:r w:rsidRPr="00A40078">
        <w:rPr>
          <w:rFonts w:ascii="Times New Roman" w:eastAsia="Times New Roman" w:hAnsi="Times New Roman" w:cs="Times New Roman"/>
          <w:i/>
          <w:sz w:val="24"/>
          <w:szCs w:val="24"/>
          <w:lang w:eastAsia="ru-RU"/>
        </w:rPr>
        <w:t>(резервирование средств не применяется для МСП)</w:t>
      </w:r>
      <w:r w:rsidRPr="00A40078">
        <w:rPr>
          <w:rFonts w:ascii="Times New Roman" w:eastAsia="Times New Roman" w:hAnsi="Times New Roman" w:cs="Times New Roman"/>
          <w:sz w:val="24"/>
          <w:szCs w:val="24"/>
          <w:lang w:eastAsia="ru-RU"/>
        </w:rPr>
        <w:t xml:space="preserve"> от цены Договора;</w:t>
      </w:r>
    </w:p>
    <w:p w14:paraId="3445A6EB"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отсутствует неурегулированная претензионно-исковая работа;</w:t>
      </w:r>
    </w:p>
    <w:p w14:paraId="6F215BE9"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40078">
        <w:rPr>
          <w:rFonts w:ascii="Times New Roman" w:hAnsi="Times New Roman" w:cs="Times New Roman"/>
          <w:sz w:val="24"/>
          <w:szCs w:val="24"/>
        </w:rPr>
        <w:t>- отсутствуют нарушения Подрядчика в части исполнения своих договорных обязательств, устранения замечаний и исполнения предписания от лиц, осуществляющих строительный контроль Заказчика.</w:t>
      </w:r>
    </w:p>
    <w:p w14:paraId="6DCFF1FA"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40078">
        <w:rPr>
          <w:rFonts w:ascii="Times New Roman" w:hAnsi="Times New Roman" w:cs="Times New Roman"/>
          <w:sz w:val="24"/>
          <w:szCs w:val="24"/>
        </w:rPr>
        <w:t>Не допускается досрочный возврат банковской гарантии до момента предоставления и начала действия иного обеспечения исполнения заказчиком обязательств, соответствующего ст. 6 Договора.</w:t>
      </w:r>
    </w:p>
    <w:p w14:paraId="5D82F93B"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04A03E8E"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Вариант для субъектов МСП</w:t>
      </w:r>
    </w:p>
    <w:p w14:paraId="128C7334"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6.2.2. Банковской гарантией на исполнение Подрядчиком обязательств по Договору (по форме Приложения 8 к настоящему Договору) на сумму в размере 5% (пяти процентов) от цены Договора, срок действия которой начинается с даты заключения Договора, заканчивается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312C4C69" w14:textId="77777777" w:rsidR="000B6964" w:rsidRPr="00A40078" w:rsidRDefault="000B6964" w:rsidP="000B6964">
      <w:pPr>
        <w:widowControl w:val="0"/>
        <w:pBdr>
          <w:top w:val="nil"/>
          <w:left w:val="nil"/>
          <w:bottom w:val="nil"/>
          <w:right w:val="nil"/>
          <w:between w:val="nil"/>
          <w:bar w:val="nil"/>
        </w:pBdr>
        <w:suppressAutoHyphens/>
        <w:spacing w:after="0" w:line="240" w:lineRule="auto"/>
        <w:ind w:firstLine="709"/>
        <w:jc w:val="both"/>
        <w:rPr>
          <w:rFonts w:ascii="Times New Roman" w:eastAsia="Times New Roman" w:hAnsi="Times New Roman" w:cs="Times New Roman"/>
          <w:i/>
          <w:sz w:val="24"/>
          <w:szCs w:val="24"/>
          <w:lang w:eastAsia="ar-SA"/>
        </w:rPr>
      </w:pPr>
      <w:r w:rsidRPr="00A40078">
        <w:rPr>
          <w:rFonts w:ascii="Times New Roman" w:eastAsia="Times New Roman" w:hAnsi="Times New Roman" w:cs="Times New Roman"/>
          <w:i/>
          <w:sz w:val="24"/>
          <w:szCs w:val="24"/>
          <w:lang w:eastAsia="ar-SA"/>
        </w:rPr>
        <w:t>Пункт не применяется для договоров с субъектами МСП, предполагающими выплаты в т.ч. авансовых платежей.</w:t>
      </w:r>
    </w:p>
    <w:p w14:paraId="0B7C2CAB"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Копия банковской гарантии должна быть представлена Подрядчиком на согласование Заказчику в течение 3 (трех) рабочих дней после подписания Договора. 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w:t>
      </w:r>
    </w:p>
    <w:p w14:paraId="35CA4B67"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Заказчик вправе по письменному обращению Подрядчика осуществить досрочный возврат Подрядчику банковской гарантии надлежащего исполнения обязательств Подрядчиком до окончания установленного срока действия банковской гарантии, при одновременном соблюдении следующих условий:</w:t>
      </w:r>
    </w:p>
    <w:p w14:paraId="2CBB797F"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 после достижения суммы освоения капитальных вложений по договору, не предусматривающему авансовые платежи, в размере свыше 50% (пятидесяти процентов) от цены Договора;</w:t>
      </w:r>
    </w:p>
    <w:p w14:paraId="2F30D720"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 если в соответствии с Договором Подрядчиком перечислен обеспечительный платеж в качестве способа обеспечения исполнения Договора;</w:t>
      </w:r>
    </w:p>
    <w:p w14:paraId="7FB9C63B"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 отсутствует неурегулированная претензионно-исковая работа;</w:t>
      </w:r>
    </w:p>
    <w:p w14:paraId="14F6BCF2"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hAnsi="Times New Roman" w:cs="Times New Roman"/>
          <w:i/>
          <w:sz w:val="24"/>
          <w:szCs w:val="24"/>
        </w:rPr>
      </w:pPr>
      <w:r w:rsidRPr="00A40078">
        <w:rPr>
          <w:rFonts w:ascii="Times New Roman" w:hAnsi="Times New Roman" w:cs="Times New Roman"/>
          <w:i/>
          <w:sz w:val="24"/>
          <w:szCs w:val="24"/>
        </w:rPr>
        <w:t>- отсутствуют нарушения Подрядчика в части исполнения своих договорных обязательств и просроченные замечания и предписания от лиц, осуществляющих строительный контроль Заказчика.</w:t>
      </w:r>
    </w:p>
    <w:p w14:paraId="58BB5EF6"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hAnsi="Times New Roman" w:cs="Times New Roman"/>
          <w:i/>
          <w:sz w:val="24"/>
          <w:szCs w:val="24"/>
        </w:rPr>
      </w:pPr>
      <w:r w:rsidRPr="00A40078">
        <w:rPr>
          <w:rFonts w:ascii="Times New Roman" w:hAnsi="Times New Roman" w:cs="Times New Roman"/>
          <w:i/>
          <w:sz w:val="24"/>
          <w:szCs w:val="24"/>
        </w:rPr>
        <w:t>Не допускается досрочный возврат банковской гарантии до момента предоставления и начала действия иного обеспечения исполнения заказчиком обязательств, соответствующего ст. 6 Договора.</w:t>
      </w:r>
    </w:p>
    <w:p w14:paraId="2736F569"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02718228"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6.2.3. Возврат авансовых платежей, исполнение Подрядчиком своих обязательств по Договору и гарантийные обязательства могут обеспечиваться единой банковской гарантией (по форме Приложения 10 к настоящему Договору)* на сумму размера аванса + 5% (пять процентов) от цены договора, срок действия которой должен начинаться с даты заключения Договора и заканчиваться не ранее, чем через 60 дней (шестьдесят) дней после даты окончания гарантийного срока, установленного Договором.</w:t>
      </w:r>
    </w:p>
    <w:p w14:paraId="579AF72C"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i/>
          <w:sz w:val="24"/>
          <w:szCs w:val="24"/>
          <w:lang w:eastAsia="ru-RU"/>
        </w:rPr>
        <w:t>Пункт 6.2.3 не применяется для договоров с субъектами МСП</w:t>
      </w:r>
    </w:p>
    <w:p w14:paraId="6F092721"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i/>
          <w:sz w:val="24"/>
          <w:szCs w:val="24"/>
          <w:lang w:eastAsia="ru-RU"/>
        </w:rPr>
      </w:pPr>
      <w:r w:rsidRPr="00A40078">
        <w:rPr>
          <w:rFonts w:ascii="Times New Roman" w:eastAsia="Times New Roman" w:hAnsi="Times New Roman" w:cs="Times New Roman"/>
          <w:b/>
          <w:i/>
          <w:sz w:val="24"/>
          <w:szCs w:val="24"/>
          <w:lang w:eastAsia="ru-RU"/>
        </w:rPr>
        <w:t xml:space="preserve">*Примечание: решение о предоставлении Подрядчиком единой банковской гарантии по Договору принимается ДЗО на основании письменного обращения Подрядчика. </w:t>
      </w:r>
    </w:p>
    <w:p w14:paraId="4D2F0D28"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p>
    <w:p w14:paraId="21188E3A"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6.2.4. Копия банковской гарантии должна быть представлена Подрядчиком на согласование Заказчику в течение 3 (трех) рабочих дней после подписания Договора. </w:t>
      </w:r>
      <w:r w:rsidRPr="00A40078">
        <w:rPr>
          <w:rFonts w:ascii="Times New Roman" w:eastAsia="Times New Roman" w:hAnsi="Times New Roman" w:cs="Times New Roman"/>
          <w:sz w:val="24"/>
          <w:szCs w:val="24"/>
          <w:lang w:eastAsia="ru-RU"/>
        </w:rPr>
        <w:lastRenderedPageBreak/>
        <w:t xml:space="preserve">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 </w:t>
      </w:r>
    </w:p>
    <w:p w14:paraId="4615009D"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На весь период действия договора и гарантийных обязательств по договору сумма обеспечения единой банковской гарантией не может быть менее 5% от цены договора</w:t>
      </w:r>
    </w:p>
    <w:p w14:paraId="2EC5740F"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680221F0"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6.3 Пункт применяется только для договоров с субъектами МСП.</w:t>
      </w:r>
    </w:p>
    <w:p w14:paraId="34DCE0C2" w14:textId="55400A8C"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sz w:val="24"/>
          <w:szCs w:val="24"/>
          <w:lang w:eastAsia="ru-RU"/>
        </w:rPr>
        <w:t xml:space="preserve">Размер действующего обеспечения исполнения подрядчиком обязательств по Договору в любой момент действия Договора не должен превышать ограничения, установленные </w:t>
      </w:r>
      <w:r w:rsidR="002E4A9D" w:rsidRPr="00A40078">
        <w:rPr>
          <w:rFonts w:ascii="Times New Roman" w:eastAsia="Times New Roman" w:hAnsi="Times New Roman" w:cs="Times New Roman"/>
          <w:sz w:val="24"/>
          <w:szCs w:val="24"/>
          <w:lang w:eastAsia="ru-RU"/>
        </w:rPr>
        <w:t>п</w:t>
      </w:r>
      <w:r w:rsidRPr="00A40078">
        <w:rPr>
          <w:rFonts w:ascii="Times New Roman" w:eastAsia="Times New Roman" w:hAnsi="Times New Roman" w:cs="Times New Roman"/>
          <w:sz w:val="24"/>
          <w:szCs w:val="24"/>
          <w:lang w:eastAsia="ru-RU"/>
        </w:rPr>
        <w:t xml:space="preserve">остановлением </w:t>
      </w:r>
      <w:r w:rsidR="002E4A9D" w:rsidRPr="00A40078">
        <w:rPr>
          <w:rFonts w:ascii="Times New Roman" w:eastAsia="Times New Roman" w:hAnsi="Times New Roman" w:cs="Times New Roman"/>
          <w:sz w:val="24"/>
          <w:szCs w:val="24"/>
          <w:lang w:eastAsia="ru-RU"/>
        </w:rPr>
        <w:t>П</w:t>
      </w:r>
      <w:r w:rsidRPr="00A40078">
        <w:rPr>
          <w:rFonts w:ascii="Times New Roman" w:eastAsia="Times New Roman" w:hAnsi="Times New Roman" w:cs="Times New Roman"/>
          <w:sz w:val="24"/>
          <w:szCs w:val="24"/>
          <w:lang w:eastAsia="ru-RU"/>
        </w:rPr>
        <w:t xml:space="preserve">равительства Российской Федерации от 11.12.2014 </w:t>
      </w:r>
      <w:r w:rsidR="002E4A9D" w:rsidRPr="00A40078">
        <w:rPr>
          <w:rFonts w:ascii="Times New Roman" w:eastAsia="Times New Roman" w:hAnsi="Times New Roman" w:cs="Times New Roman"/>
          <w:sz w:val="24"/>
          <w:szCs w:val="24"/>
          <w:lang w:eastAsia="ru-RU"/>
        </w:rPr>
        <w:br/>
      </w:r>
      <w:r w:rsidRPr="00A40078">
        <w:rPr>
          <w:rFonts w:ascii="Times New Roman" w:eastAsia="Times New Roman" w:hAnsi="Times New Roman" w:cs="Times New Roman"/>
          <w:sz w:val="24"/>
          <w:szCs w:val="24"/>
          <w:lang w:eastAsia="ru-RU"/>
        </w:rPr>
        <w:t>№ 1352.</w:t>
      </w:r>
    </w:p>
    <w:p w14:paraId="18A753E3"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6.4 Надлежащее исполнение Подрядчиком гарантийных обязательств по Договору может обеспечиваться Банковской гарантией на обеспечение гарантийных обязательств (по форме Приложения 11 к настоящему Договору) на сумму не менее 5% (пяти процентов) </w:t>
      </w:r>
      <w:r w:rsidRPr="00A40078">
        <w:rPr>
          <w:rFonts w:ascii="Times New Roman" w:eastAsia="Times New Roman" w:hAnsi="Times New Roman" w:cs="Times New Roman"/>
          <w:i/>
          <w:sz w:val="24"/>
          <w:szCs w:val="24"/>
          <w:lang w:eastAsia="ru-RU"/>
        </w:rPr>
        <w:t>(для МСП – в размере 5%)</w:t>
      </w:r>
      <w:r w:rsidRPr="00A40078">
        <w:rPr>
          <w:rFonts w:ascii="Times New Roman" w:eastAsia="Times New Roman" w:hAnsi="Times New Roman" w:cs="Times New Roman"/>
          <w:sz w:val="24"/>
          <w:szCs w:val="24"/>
          <w:lang w:eastAsia="ru-RU"/>
        </w:rPr>
        <w:t xml:space="preserve"> от цены Договора, срок действия которой должен начинаться до даты начала гарантийного срока, предусмотренного статьей 15 настоящего Договора, и заканчиваться не ранее чем через 60 (шестьдесят) дней после планируемой даты окончания гарантийного срока по Договору.</w:t>
      </w:r>
    </w:p>
    <w:p w14:paraId="6649E409"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Копия банковской гарантии должна быть представлена на согласование не позднее, чем за 10 (десять) рабочих дней до даты подписания «Акта приемки законченного строительством объекта приемочной комиссией», оригинал согласованной Заказчиком банковской гарантии должен быть представлен Подрядчиком не позднее запланированной даты подписания Сторонами «Акта приемки законченного строительством объекта приемочной комиссией» и начала гарантийного срока.</w:t>
      </w:r>
    </w:p>
    <w:p w14:paraId="3BBE0C6E"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6.5. В случае заключения дополнительного соглашения к Договору, по которому произойдет увеличение цены или увеличение планируемого срока подписания Акта приемки законченного строительством объекта приемочной комиссией, Подрядчик обязан в сроки, установленные п. 6.10 настоящего Договора, представить на согласование Заказчику копию банковской гарантии. Оригинал банковской гарантии, согласованной Заказчиком, должен быть представлен Подрядчиком Заказчику в течение 5 (пяти) рабочих дней после согласования банковской гарантии. Срок действия для банковской гарантии на возврат авансовых платежей и/или банковской гарантии на исполнение обязательств по Договору должен начинаться с даты подписания дополнительного соглашения или со дня следующего за днем окончания срока действия банковских гарантий, предоставленных ранее, в зависимости от того какое событие наступит позднее и заканчиваться не ранее, чем через 60 (шестьдесят) дней после новой даты подписания Акта приемки законченного строительством объекта приемочной комиссией. Срок действия для банковской гарантии на обеспечение гарантийных обязательств должен начинаться с даты, следующей за датой подписания Акта приемки законченного строительством объекта приемочной комиссией и заканчиваться не ранее, чем через 60 (шестьдесят) дней после новой даты окончания гарантийного срока. Срок действия для единой банковской гарантии должен начинаться с даты подписания дополнительного соглашения и заканчиваться не ранее, чем через 60 (шестьдесят) дней после новой даты окончания гарантийного срока.</w:t>
      </w:r>
    </w:p>
    <w:p w14:paraId="04EFA5AA"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При этом:</w:t>
      </w:r>
    </w:p>
    <w:p w14:paraId="78B32C18"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размер банковской гарантии на возврат Подрядчиком авансовых платежей определяется не менее суммы авансовых платежей, предусмотренных Договором в редакции Дополнительного соглашения;</w:t>
      </w:r>
    </w:p>
    <w:p w14:paraId="0CAF7D8C" w14:textId="51FDEE92"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размер банковской гарантии на исполнение Подрядчиком обязательств по Договору определяется не менее</w:t>
      </w:r>
      <w:r w:rsidR="00A40078" w:rsidRPr="00A40078">
        <w:rPr>
          <w:rFonts w:ascii="Times New Roman" w:eastAsia="Times New Roman" w:hAnsi="Times New Roman" w:cs="Times New Roman"/>
          <w:sz w:val="24"/>
          <w:szCs w:val="24"/>
          <w:lang w:eastAsia="ru-RU"/>
        </w:rPr>
        <w:t xml:space="preserve"> </w:t>
      </w:r>
      <w:r w:rsidRPr="00A40078">
        <w:rPr>
          <w:rFonts w:ascii="Times New Roman" w:eastAsia="Times New Roman" w:hAnsi="Times New Roman" w:cs="Times New Roman"/>
          <w:sz w:val="24"/>
          <w:szCs w:val="24"/>
          <w:lang w:eastAsia="ru-RU"/>
        </w:rPr>
        <w:t>10% (десять процентов) от цены Договора в редакции Дополнительного соглашения;</w:t>
      </w:r>
    </w:p>
    <w:p w14:paraId="43701BD5"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размер банковской гарантии на обеспечение гарантийных обязательств определяется не менее 5% (пяти процентов) от цены Договора в редакции Дополнительного соглашения;</w:t>
      </w:r>
    </w:p>
    <w:p w14:paraId="3EE88828"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Размер единой банковской гарантии (включающей обеспечение обязательств по </w:t>
      </w:r>
      <w:r w:rsidRPr="00A40078">
        <w:rPr>
          <w:rFonts w:ascii="Times New Roman" w:eastAsia="Times New Roman" w:hAnsi="Times New Roman" w:cs="Times New Roman"/>
          <w:sz w:val="24"/>
          <w:szCs w:val="24"/>
          <w:lang w:eastAsia="ru-RU"/>
        </w:rPr>
        <w:lastRenderedPageBreak/>
        <w:t xml:space="preserve">возврату авансовых платежей, обеспечение исполнения обязательств по договору и обеспечение гарантийных обязательств) определяется как размер аванса (или непогашенного аванса) + 5% (пять процентов) от цены Договора в редакции Дополнительного соглашения. </w:t>
      </w:r>
    </w:p>
    <w:p w14:paraId="79BC2ED5"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p>
    <w:p w14:paraId="435DAC72"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Вариант для субъектов МСП</w:t>
      </w:r>
    </w:p>
    <w:p w14:paraId="7BAD700C"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 xml:space="preserve">6.5. В случае заключения дополнительного соглашения к Договору, по которому произойдет увеличение цены или увеличение планируемого срока подписания Акта приемки законченного строительством объекта приемочной комиссией, Подрядчик обязан в сроки, установленные п. 6.10 настоящего Договора, представить на согласование Заказчику копию банковской гарантии. Оригинал банковской гарантии, согласованной Заказчиком, должен быть представлен Подрядчиком Заказчику в течение 5 (пяти) рабочих дней после согласования банковской гарантии. Срок действия для банковской гарантии на исполнение обязательств по Договору должен начинаться с даты подписания дополнительного соглашения или со дня следующего за днем окончания срока действия банковских гарантий, предоставленных ранее, в зависимости от того какое событие наступит позднее и заканчиваться не ранее, чем через 60 (шестьдесят) дней после новой даты подписания Акта приемки законченного строительством объекта приемочной комиссией. Срок действия для банковской гарантии на обеспечение гарантийных обязательств должен начинаться с даты, следующей за датой подписания Акта приемки законченного строительством объекта приемочной комиссией и заканчиваться не ранее, чем через 60 (шестьдесят) дней после новой даты окончания гарантийного срока. </w:t>
      </w:r>
    </w:p>
    <w:p w14:paraId="47B06602"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При этом:</w:t>
      </w:r>
    </w:p>
    <w:p w14:paraId="5546390F"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 размер банковской гарантии на исполнение Подрядчиком обязательств по Договору определяется в размере 5% от цены договора в редакции дополнительного соглашения или в размере аванса для договоров, предусматривающих выплату авансов;</w:t>
      </w:r>
    </w:p>
    <w:p w14:paraId="0207E898"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 размер банковской гарантии на обеспечение гарантийных обязательств определяется в размере 5% (пяти процентов) от цены Договора в редакции Дополнительного соглашения;</w:t>
      </w:r>
    </w:p>
    <w:p w14:paraId="0472B12A" w14:textId="77777777" w:rsidR="000B6964" w:rsidRPr="00A40078" w:rsidRDefault="000B6964" w:rsidP="000B6964">
      <w:pPr>
        <w:spacing w:after="0" w:line="240" w:lineRule="auto"/>
        <w:ind w:firstLine="709"/>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sz w:val="24"/>
          <w:szCs w:val="24"/>
          <w:lang w:eastAsia="ru-RU"/>
        </w:rPr>
        <w:t>6.6. При выборе банковской гарантии в качестве обеспечения Подрядчиком возврата авансовых платежей, исполнения работ (в т.ч. гарантийных обязательств) по Договору Заказчик устанавливает требование о предоставлении Подрядчиком безотзывной и безусловной, не подлежащей аннулированию без согласия Заказчика банковской гарантии.</w:t>
      </w:r>
      <w:r w:rsidRPr="00A40078">
        <w:rPr>
          <w:rFonts w:ascii="Times New Roman" w:eastAsia="Times New Roman" w:hAnsi="Times New Roman" w:cs="Times New Roman"/>
          <w:i/>
          <w:sz w:val="24"/>
          <w:szCs w:val="24"/>
          <w:lang w:eastAsia="ru-RU"/>
        </w:rPr>
        <w:t xml:space="preserve"> </w:t>
      </w:r>
    </w:p>
    <w:p w14:paraId="3F03569A" w14:textId="77777777" w:rsidR="000B6964" w:rsidRPr="00A40078" w:rsidRDefault="000B6964" w:rsidP="000B6964">
      <w:pPr>
        <w:spacing w:after="0" w:line="240" w:lineRule="auto"/>
        <w:ind w:firstLine="709"/>
        <w:jc w:val="both"/>
        <w:rPr>
          <w:rFonts w:ascii="Times New Roman" w:eastAsia="Times New Roman" w:hAnsi="Times New Roman" w:cs="Times New Roman"/>
          <w:b/>
          <w:i/>
          <w:sz w:val="24"/>
          <w:szCs w:val="24"/>
          <w:lang w:eastAsia="ru-RU"/>
        </w:rPr>
      </w:pPr>
      <w:r w:rsidRPr="00A40078">
        <w:rPr>
          <w:rFonts w:ascii="Times New Roman" w:eastAsia="Times New Roman" w:hAnsi="Times New Roman" w:cs="Times New Roman"/>
          <w:b/>
          <w:i/>
          <w:sz w:val="24"/>
          <w:szCs w:val="24"/>
          <w:lang w:eastAsia="ru-RU"/>
        </w:rPr>
        <w:t>Примечание: условия, выделенные курсивом, заполняются в соответствии с ОРД ДЗО.</w:t>
      </w:r>
    </w:p>
    <w:p w14:paraId="7E1E2135" w14:textId="77777777" w:rsidR="000B6964" w:rsidRPr="00A40078" w:rsidRDefault="000B6964" w:rsidP="0037756B">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6.7. Банк-гарант, предоставляющий банковскую гарантию, а также сама банковская гарантия должны быть предварительно согласованы с Заказчиком. Для согласования Заказчиком банковской гарантии Подрядчик обязан представить копию банковской гарантии, а также следующие документы:</w:t>
      </w:r>
    </w:p>
    <w:p w14:paraId="64ECE5EA" w14:textId="193A04F8"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i/>
          <w:sz w:val="24"/>
          <w:szCs w:val="24"/>
          <w:lang w:eastAsia="ru-RU"/>
        </w:rPr>
      </w:pPr>
      <w:r w:rsidRPr="00A40078">
        <w:rPr>
          <w:rFonts w:ascii="Times New Roman" w:eastAsia="Times New Roman" w:hAnsi="Times New Roman" w:cs="Times New Roman"/>
          <w:b/>
          <w:i/>
          <w:sz w:val="24"/>
          <w:szCs w:val="24"/>
          <w:lang w:eastAsia="ru-RU"/>
        </w:rPr>
        <w:t>Примечание: требования к составу и порядку представления документации о банке-гаранте определяется ДЗО самостоятельно, в соответствии с действующими организационно-распорядительными документами.</w:t>
      </w:r>
    </w:p>
    <w:p w14:paraId="6F3D1EFE"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i/>
          <w:sz w:val="24"/>
          <w:szCs w:val="24"/>
          <w:lang w:eastAsia="ru-RU"/>
        </w:rPr>
      </w:pPr>
      <w:r w:rsidRPr="00A40078">
        <w:rPr>
          <w:rFonts w:ascii="Times New Roman" w:eastAsia="Times New Roman" w:hAnsi="Times New Roman" w:cs="Times New Roman"/>
          <w:b/>
          <w:i/>
          <w:sz w:val="24"/>
          <w:szCs w:val="24"/>
          <w:lang w:eastAsia="ru-RU"/>
        </w:rPr>
        <w:t>Банк-гарант, а также сама банковская гарантия могут быть согласованы только при полном соответствии действующим организационно-распорядительными документам Общества.</w:t>
      </w:r>
    </w:p>
    <w:p w14:paraId="16DAE013"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6.8. Заказчик уведомляет Подрядчика о результатах согласования банковской гарантии в соответствии с п. 2</w:t>
      </w:r>
      <w:r w:rsidR="00002CCA" w:rsidRPr="00A40078">
        <w:rPr>
          <w:rFonts w:ascii="Times New Roman" w:eastAsia="Times New Roman" w:hAnsi="Times New Roman" w:cs="Times New Roman"/>
          <w:sz w:val="24"/>
          <w:szCs w:val="24"/>
          <w:lang w:eastAsia="ru-RU"/>
        </w:rPr>
        <w:t>8</w:t>
      </w:r>
      <w:r w:rsidRPr="00A40078">
        <w:rPr>
          <w:rFonts w:ascii="Times New Roman" w:eastAsia="Times New Roman" w:hAnsi="Times New Roman" w:cs="Times New Roman"/>
          <w:sz w:val="24"/>
          <w:szCs w:val="24"/>
          <w:lang w:eastAsia="ru-RU"/>
        </w:rPr>
        <w:t>.</w:t>
      </w:r>
      <w:r w:rsidR="00002CCA" w:rsidRPr="00A40078">
        <w:rPr>
          <w:rFonts w:ascii="Times New Roman" w:eastAsia="Times New Roman" w:hAnsi="Times New Roman" w:cs="Times New Roman"/>
          <w:sz w:val="24"/>
          <w:szCs w:val="24"/>
          <w:lang w:eastAsia="ru-RU"/>
        </w:rPr>
        <w:t>5</w:t>
      </w:r>
      <w:r w:rsidRPr="00A40078">
        <w:rPr>
          <w:rFonts w:ascii="Times New Roman" w:eastAsia="Times New Roman" w:hAnsi="Times New Roman" w:cs="Times New Roman"/>
          <w:sz w:val="24"/>
          <w:szCs w:val="24"/>
          <w:lang w:eastAsia="ru-RU"/>
        </w:rPr>
        <w:t xml:space="preserve"> настоящего Договора.</w:t>
      </w:r>
    </w:p>
    <w:p w14:paraId="65D2FEA9"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6.9. В случае наличия у Заказчика надлежащим образом заверенных копий, указанных в п. 6.7 настоящего Договора документов, полученных из других источников, Заказчик может согласовать отсутствие необходимости предоставления отдельных указанных в п. 6.7 настоящего Договора документов Подрядчиком.</w:t>
      </w:r>
    </w:p>
    <w:p w14:paraId="6A80775A"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При отсутствии указанных в п. 6.7 настоящего Договора документов банковская гарантия Заказчиком не принимается.</w:t>
      </w:r>
    </w:p>
    <w:p w14:paraId="5D6FAF5B"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6.10. Копия банковской гарантии и указанные в п. 6.7 настоящего Договора </w:t>
      </w:r>
      <w:r w:rsidRPr="00A40078">
        <w:rPr>
          <w:rFonts w:ascii="Times New Roman" w:eastAsia="Times New Roman" w:hAnsi="Times New Roman" w:cs="Times New Roman"/>
          <w:sz w:val="24"/>
          <w:szCs w:val="24"/>
          <w:lang w:eastAsia="ru-RU"/>
        </w:rPr>
        <w:lastRenderedPageBreak/>
        <w:t>документы должны быть представлены Подрядчиком на согласование Заказчику в следующие сроки:</w:t>
      </w:r>
    </w:p>
    <w:p w14:paraId="20A712F9" w14:textId="748E5C10"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sz w:val="24"/>
          <w:szCs w:val="24"/>
          <w:lang w:eastAsia="ru-RU"/>
        </w:rPr>
        <w:t>- для согласования банковской гарантии, которая предоставляется во исполнение п. 6.2.2 и/или п. 6.2.3, 6.4 настоящего Договора, не позднее чем через 3 (три) рабочих дня после подписани</w:t>
      </w:r>
      <w:r w:rsidR="002E4A9D" w:rsidRPr="00A40078">
        <w:rPr>
          <w:rFonts w:ascii="Times New Roman" w:eastAsia="Times New Roman" w:hAnsi="Times New Roman" w:cs="Times New Roman"/>
          <w:sz w:val="24"/>
          <w:szCs w:val="24"/>
          <w:lang w:eastAsia="ru-RU"/>
        </w:rPr>
        <w:t>я</w:t>
      </w:r>
      <w:r w:rsidRPr="00A40078">
        <w:rPr>
          <w:rFonts w:ascii="Times New Roman" w:eastAsia="Times New Roman" w:hAnsi="Times New Roman" w:cs="Times New Roman"/>
          <w:sz w:val="24"/>
          <w:szCs w:val="24"/>
          <w:lang w:eastAsia="ru-RU"/>
        </w:rPr>
        <w:t xml:space="preserve"> Договора, либо в случае заключения Дополнительного соглашения к Договору - не позднее, чем через 3 (три) рабочих дня до даты подписания дополнительного соглашения, увеличивающего цену либо срок исполнения работ по Договору;</w:t>
      </w:r>
    </w:p>
    <w:p w14:paraId="448F96ED"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sz w:val="24"/>
          <w:szCs w:val="24"/>
          <w:lang w:eastAsia="ru-RU"/>
        </w:rPr>
        <w:t>- в иных случаях - не позднее, чем за 10 (десять) рабочих дней до планируемой даты предоставления Заказчику оригинала согласованной банковской гарантии.</w:t>
      </w:r>
    </w:p>
    <w:p w14:paraId="539DCBFA"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6.11. В случае предоставления Подрядчиком новой банковской гарантии в порядке, предусмотренном Договором, новая банковская гарантия должна соответствовать требованиям, установленным организационно-распорядительными документами Заказчика, действующими на дату предоставления банковской гарантии.</w:t>
      </w:r>
    </w:p>
    <w:p w14:paraId="67A71367"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6.12. В случае увеличения сроков исполнения Договора, истечения срока действия банковских гарантий независимо от того, изменялись ли сроки по взаимному согласию Сторон или имело место неисполнение обязательств одной из Сторон, Подрядчик обязуется предоставить Заказчику новые предварительно согласованные Заказчиком банковские гарантии</w:t>
      </w:r>
      <w:r w:rsidRPr="00A40078">
        <w:rPr>
          <w:rFonts w:ascii="Times New Roman" w:eastAsia="Times New Roman" w:hAnsi="Times New Roman" w:cs="Times New Roman"/>
          <w:i/>
          <w:iCs/>
          <w:sz w:val="24"/>
          <w:szCs w:val="24"/>
          <w:lang w:eastAsia="ru-RU"/>
        </w:rPr>
        <w:t xml:space="preserve"> </w:t>
      </w:r>
      <w:r w:rsidRPr="00A40078">
        <w:rPr>
          <w:rFonts w:ascii="Times New Roman" w:eastAsia="Times New Roman" w:hAnsi="Times New Roman" w:cs="Times New Roman"/>
          <w:sz w:val="24"/>
          <w:szCs w:val="24"/>
          <w:lang w:eastAsia="ru-RU"/>
        </w:rPr>
        <w:t xml:space="preserve">в течение 3 (трех) рабочих дней с даты, когда Подрядчик узнал или должен был узнать о несоответствии срока действия банковской гарантии условиям настоящего Договора, но не позднее, чем за 60 (шестьдесят) дней до даты окончания действия банковских гарантий, предоставленных по Договору, или в иные сроки, письменно согласованные с Заказчиком, с соблюдением всех условий, предусмотренных Договором. Новые банковские гарантии предоставляются со сроком действия, покрывающим согласованный Сторонами новый срок выполнения работ, а также 60 (шестьдесят) </w:t>
      </w:r>
      <w:r w:rsidR="00002CCA" w:rsidRPr="00A40078">
        <w:rPr>
          <w:rFonts w:ascii="Times New Roman" w:eastAsia="Times New Roman" w:hAnsi="Times New Roman" w:cs="Times New Roman"/>
          <w:sz w:val="24"/>
          <w:szCs w:val="24"/>
          <w:lang w:eastAsia="ru-RU"/>
        </w:rPr>
        <w:t xml:space="preserve">календарных </w:t>
      </w:r>
      <w:r w:rsidRPr="00A40078">
        <w:rPr>
          <w:rFonts w:ascii="Times New Roman" w:eastAsia="Times New Roman" w:hAnsi="Times New Roman" w:cs="Times New Roman"/>
          <w:sz w:val="24"/>
          <w:szCs w:val="24"/>
          <w:lang w:eastAsia="ru-RU"/>
        </w:rPr>
        <w:t>дней, следующих после новой даты подписания Акта приемки законченного строительством объекта приемочной комиссией.</w:t>
      </w:r>
    </w:p>
    <w:p w14:paraId="0FA0519A"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случае продления гарантийного срока, установленного согласно статьи 15 настоящего Договора (независимо от того, изменялись ли сроки по взаимному соглашению Сторон, имело место неисполнение обязательств одной из Сторон или вследствие продления гарантийного срока по какой-либо причине), Подрядчик обязуется предоставить Заказчику новую предварительно согласованную Заказчиком банковскую гарантию</w:t>
      </w:r>
      <w:r w:rsidRPr="00A40078">
        <w:rPr>
          <w:rFonts w:ascii="Times New Roman" w:eastAsia="Times New Roman" w:hAnsi="Times New Roman" w:cs="Times New Roman"/>
          <w:i/>
          <w:iCs/>
          <w:sz w:val="24"/>
          <w:szCs w:val="24"/>
          <w:lang w:eastAsia="ru-RU"/>
        </w:rPr>
        <w:t xml:space="preserve"> </w:t>
      </w:r>
      <w:r w:rsidRPr="00A40078">
        <w:rPr>
          <w:rFonts w:ascii="Times New Roman" w:eastAsia="Times New Roman" w:hAnsi="Times New Roman" w:cs="Times New Roman"/>
          <w:sz w:val="24"/>
          <w:szCs w:val="24"/>
          <w:lang w:eastAsia="ru-RU"/>
        </w:rPr>
        <w:t xml:space="preserve">на обеспечение гарантийных обязательств или единую банковскую гарантию в течение 3 (трех) рабочих дней с даты, когда Подрядчик узнал или должен был узнать о несоответствии срока действия банковской гарантии требованиям, установленным п. 6.2.3 настоящего Договора, или в иные сроки, письменно согласованные Сторонами, с соблюдением всех условий, предусмотренных Договором. Новая банковская гарантия предоставляется со сроком действия, покрывающим новый гарантийный срок, а также 60 (шестьдесят) </w:t>
      </w:r>
      <w:r w:rsidR="00002CCA" w:rsidRPr="00A40078">
        <w:rPr>
          <w:rFonts w:ascii="Times New Roman" w:eastAsia="Times New Roman" w:hAnsi="Times New Roman" w:cs="Times New Roman"/>
          <w:sz w:val="24"/>
          <w:szCs w:val="24"/>
          <w:lang w:eastAsia="ru-RU"/>
        </w:rPr>
        <w:t xml:space="preserve">календарных </w:t>
      </w:r>
      <w:r w:rsidRPr="00A40078">
        <w:rPr>
          <w:rFonts w:ascii="Times New Roman" w:eastAsia="Times New Roman" w:hAnsi="Times New Roman" w:cs="Times New Roman"/>
          <w:sz w:val="24"/>
          <w:szCs w:val="24"/>
          <w:lang w:eastAsia="ru-RU"/>
        </w:rPr>
        <w:t>дней, следующих за новой датой окончания гарантийного срока.</w:t>
      </w:r>
    </w:p>
    <w:p w14:paraId="14674C1A" w14:textId="14618AA8"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6.13. В случае отзыва или приостановления лицензии гаранта на банковскую деятельность принятая банковская гарантия такого банка подлежит замене. Подрядчик обязуется предоставить на согласование Заказчику БГ в течение 3 (трех) рабочих дней с даты отзыва или приостановления лицензии гаранта в течение 5 (пяти) рабочих дней после согласования Заказчиком БГ предоставить Заказчику оригинал новой предварительно согласованной Заказчиком банковской гарантии с соблюдением всех услов</w:t>
      </w:r>
      <w:r w:rsidR="00FA2841" w:rsidRPr="00A40078">
        <w:rPr>
          <w:rFonts w:ascii="Times New Roman" w:eastAsia="Times New Roman" w:hAnsi="Times New Roman" w:cs="Times New Roman"/>
          <w:sz w:val="24"/>
          <w:szCs w:val="24"/>
          <w:lang w:eastAsia="ru-RU"/>
        </w:rPr>
        <w:t>ий, предусмотренных Договором.</w:t>
      </w:r>
    </w:p>
    <w:p w14:paraId="59DF3C0A" w14:textId="42B7F55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6.14. В случае если после принятия банковской гарантии гарант перестал удовлетворять предъявляемым Заказчиком финансовым требованиям, принятая банковская гарантия такого банка подлежит замене. Подрядчик обязуется предоставить на согласование Заказчику БГ в течение 3 (трех) рабочих дней с даты получения требования Заказчика о замене банковской гарантии в течение 5 (пяти) рабочих дней после согласования Заказчиком БГ пред</w:t>
      </w:r>
      <w:r w:rsidR="00FA2841" w:rsidRPr="00A40078">
        <w:rPr>
          <w:rFonts w:ascii="Times New Roman" w:eastAsia="Times New Roman" w:hAnsi="Times New Roman" w:cs="Times New Roman"/>
          <w:sz w:val="24"/>
          <w:szCs w:val="24"/>
          <w:lang w:eastAsia="ru-RU"/>
        </w:rPr>
        <w:t>оставить Заказчику оригинал нов</w:t>
      </w:r>
      <w:r w:rsidRPr="00A40078">
        <w:rPr>
          <w:rFonts w:ascii="Times New Roman" w:eastAsia="Times New Roman" w:hAnsi="Times New Roman" w:cs="Times New Roman"/>
          <w:sz w:val="24"/>
          <w:szCs w:val="24"/>
          <w:lang w:eastAsia="ru-RU"/>
        </w:rPr>
        <w:t>ой предварительно со</w:t>
      </w:r>
      <w:r w:rsidR="00FA2841" w:rsidRPr="00A40078">
        <w:rPr>
          <w:rFonts w:ascii="Times New Roman" w:eastAsia="Times New Roman" w:hAnsi="Times New Roman" w:cs="Times New Roman"/>
          <w:sz w:val="24"/>
          <w:szCs w:val="24"/>
          <w:lang w:eastAsia="ru-RU"/>
        </w:rPr>
        <w:t>гласованной Заказчиком банковск</w:t>
      </w:r>
      <w:r w:rsidRPr="00A40078">
        <w:rPr>
          <w:rFonts w:ascii="Times New Roman" w:eastAsia="Times New Roman" w:hAnsi="Times New Roman" w:cs="Times New Roman"/>
          <w:sz w:val="24"/>
          <w:szCs w:val="24"/>
          <w:lang w:eastAsia="ru-RU"/>
        </w:rPr>
        <w:t xml:space="preserve">ой гарантии с соблюдением всех условий, предусмотренных Договором. </w:t>
      </w:r>
    </w:p>
    <w:p w14:paraId="640F271E"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6.15. Условия банковских гарантий, предоставляемых Подрядчиком по Договору, </w:t>
      </w:r>
      <w:r w:rsidRPr="00A40078">
        <w:rPr>
          <w:rFonts w:ascii="Times New Roman" w:eastAsia="Times New Roman" w:hAnsi="Times New Roman" w:cs="Times New Roman"/>
          <w:sz w:val="24"/>
          <w:szCs w:val="24"/>
          <w:lang w:eastAsia="ru-RU"/>
        </w:rPr>
        <w:lastRenderedPageBreak/>
        <w:t xml:space="preserve">должны предусматривать осуществление выплаты Заказчику при любом нарушении Подрядчиком обязательств по Договору в объеме, определяемом требованием Заказчика к гаранту, и в пределах установленной гарантийной суммы. </w:t>
      </w:r>
    </w:p>
    <w:p w14:paraId="345CA1C9"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Предоставляемые банковские гарантии должны предусматривать безусловное осуществление выплаты Заказчику по его письменному требованию, без предоставления доказательств нарушения Подрядчиком договорных обязательств. </w:t>
      </w:r>
    </w:p>
    <w:p w14:paraId="60B76778"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6.16. Предоставление Подрядчиком вместо одной банковской гарантии нескольких банковских гарантий (совокупная сумма которых соответствует сумме банковской гарантии, предусмотренной Договором) допускается по согласованию с Заказчиком. В этом случае обязательства Подрядчика по предоставлению банковской гарантии считаются исполненными в дату предоставления последней из указанных в настоящем пункте банковских гарантий.</w:t>
      </w:r>
    </w:p>
    <w:p w14:paraId="7709636C"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6.17. Оригиналы банковских гарантий передаются между уполномоченными представителями Сторон с оформлением соответствующих актов приема-передачи. Датой исполнения обязательств Подрядчика по предоставлению либо замене банковской гарантии является дата акта приема-передачи, подтверждающего принятие банковской гарантии уполномоченным представителем Заказчика.</w:t>
      </w:r>
    </w:p>
    <w:p w14:paraId="3E38179A"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6.18. В случае замены Подрядчиком банковской гарантии ранее предоставленная банковская гарантия возвращается Подрядчику в течение 15 (пятнадцати) рабочих дней с даты получения Заказчиком письменного запроса Подрядчика на возврат банковской гарантии, но не ранее предоставления Подрядчиком оригинала новой предварительно согласованной Заказчиком банковской гарантии.</w:t>
      </w:r>
    </w:p>
    <w:p w14:paraId="08EE420B"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6.19. Если Заказчик не предъявлял требования гаранту о платеже по банковской гарантии на возврат авансовых платежей, такая банковская гарантия подлежит возврату Подрядчику после погашения авансовых платежей в полном объеме в течение 15 (пятнадцати) рабочих дней с даты получения Заказчиком письменного запроса Подрядчика на возврат банковской гарантии.</w:t>
      </w:r>
    </w:p>
    <w:p w14:paraId="37686455"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Если Заказчик не предъявлял требования гаранту о платеже по банковской гарантии надлежащего исполнения обязательств, такая банковская гарантия подлежит возврату Подрядчику после подписания Сторонами «Акта приемки законченного строительством объекта приемочной комиссией» в течение 15 (пятнадцати) рабочих дней с даты получения Заказчиком письменного запроса Подрядчика на возврат банковской гарантии, при условии погашения авансовых платежей в полном объеме и исполнения Подрядчиком обязательств по предоставлению Заказчику банковской гарантии на обеспечение гарантийных обязательств.</w:t>
      </w:r>
    </w:p>
    <w:p w14:paraId="3ADDDD88"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Если Заказчик не предъявлял требования гаранту о платеже по единой банковской гарантии, такая банковская гарантия подлежит возврату Подрядчику </w:t>
      </w:r>
      <w:r w:rsidRPr="00A40078">
        <w:rPr>
          <w:rFonts w:ascii="Times New Roman" w:eastAsia="Times New Roman" w:hAnsi="Times New Roman" w:cs="Times New Roman"/>
          <w:iCs/>
          <w:sz w:val="24"/>
          <w:szCs w:val="24"/>
          <w:lang w:eastAsia="ru-RU"/>
        </w:rPr>
        <w:t>после окончания гарантийного срока</w:t>
      </w:r>
      <w:r w:rsidRPr="00A40078">
        <w:rPr>
          <w:rFonts w:ascii="Times New Roman" w:eastAsia="Times New Roman" w:hAnsi="Times New Roman" w:cs="Times New Roman"/>
          <w:sz w:val="24"/>
          <w:szCs w:val="24"/>
          <w:lang w:eastAsia="ru-RU"/>
        </w:rPr>
        <w:t xml:space="preserve"> и подписания сторонами протокола об отсутствии взаимных претензий</w:t>
      </w:r>
      <w:r w:rsidRPr="00A40078">
        <w:rPr>
          <w:rFonts w:ascii="Times New Roman" w:eastAsia="Times New Roman" w:hAnsi="Times New Roman" w:cs="Times New Roman"/>
          <w:iCs/>
          <w:sz w:val="24"/>
          <w:szCs w:val="24"/>
          <w:lang w:eastAsia="ru-RU"/>
        </w:rPr>
        <w:t xml:space="preserve"> </w:t>
      </w:r>
      <w:r w:rsidRPr="00A40078">
        <w:rPr>
          <w:rFonts w:ascii="Times New Roman" w:eastAsia="Times New Roman" w:hAnsi="Times New Roman" w:cs="Times New Roman"/>
          <w:sz w:val="24"/>
          <w:szCs w:val="24"/>
          <w:lang w:eastAsia="ru-RU"/>
        </w:rPr>
        <w:t>в течение 15 (пятнадцати) рабочих дней с даты получения Заказчиком письменного запроса Подрядчика на возврат банковской гарантии.</w:t>
      </w:r>
    </w:p>
    <w:p w14:paraId="6C887D46"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Если Заказчик не предъявлял требования гаранту о платеже по банковской гарантии на обеспечение гарантийных обязательств, такая банковская гарантия подлежит возврату Подрядчику после окончания гарантийного срока и подписания сторонами протокола об отсутствии взаимных претензий в течение 15 (пятнадцати) рабочих дней с даты получения Заказчиком письменного запроса Подрядчика на возврат банковской гарантии.</w:t>
      </w:r>
    </w:p>
    <w:p w14:paraId="4B3AE296" w14:textId="79DE6EDF"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ar-SA"/>
        </w:rPr>
      </w:pPr>
      <w:r w:rsidRPr="00A40078">
        <w:rPr>
          <w:rFonts w:ascii="Times New Roman" w:eastAsia="Times New Roman" w:hAnsi="Times New Roman" w:cs="Times New Roman"/>
          <w:i/>
          <w:sz w:val="24"/>
          <w:szCs w:val="24"/>
          <w:lang w:eastAsia="ar-SA"/>
        </w:rPr>
        <w:t>Пункт 6.19 не применяется для договоров с субъектами МСП.</w:t>
      </w:r>
    </w:p>
    <w:p w14:paraId="2D136D95"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6.20. Подрядчик вправе предоставить в качестве обеспечения исполнения обязательств по Договору и обеспечения исполнения гарантийных обязательств по настоящему Договору резервирование средств, заключив с Заказчиком Соглашение о резервировании на счете Заказчика денежных средств из платежей, подлежащих выплате Подрядчику за выполненные работы, по форме Приложения 12 к настоящему Договору.</w:t>
      </w:r>
    </w:p>
    <w:p w14:paraId="5D5FC5D8"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Подрядчик направляет Заказчику письменное обращение о заключении Соглашения о резервировании на счете Заказчика денежных средств.</w:t>
      </w:r>
    </w:p>
    <w:p w14:paraId="3E35CBB5"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sz w:val="24"/>
          <w:szCs w:val="24"/>
          <w:lang w:eastAsia="ru-RU"/>
        </w:rPr>
        <w:t xml:space="preserve">Соглашение о резервировании на счете Заказчика денежных средств в качестве </w:t>
      </w:r>
      <w:r w:rsidRPr="00A40078">
        <w:rPr>
          <w:rFonts w:ascii="Times New Roman" w:eastAsia="Times New Roman" w:hAnsi="Times New Roman" w:cs="Times New Roman"/>
          <w:sz w:val="24"/>
          <w:szCs w:val="24"/>
          <w:lang w:eastAsia="ru-RU"/>
        </w:rPr>
        <w:lastRenderedPageBreak/>
        <w:t xml:space="preserve">способа обеспечения исполнения договора и гарантийных обязательств может быть подписано одновременно с </w:t>
      </w:r>
      <w:r w:rsidRPr="00A40078">
        <w:rPr>
          <w:rFonts w:ascii="Times New Roman" w:eastAsia="Times New Roman" w:hAnsi="Times New Roman" w:cs="Times New Roman"/>
          <w:bCs/>
          <w:sz w:val="24"/>
          <w:szCs w:val="24"/>
          <w:lang w:eastAsia="ru-RU"/>
        </w:rPr>
        <w:t>настоящим Договором.</w:t>
      </w:r>
    </w:p>
    <w:p w14:paraId="30D4A93C"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 При расторжении (прекращении) Договора по вине Подрядчика, в том числе по причине невыполнения Подрядчиком работ в сроки и/или с ненадлежащим качеством, а также в случае возбуждения арбитражным судом процедуры банкротства в отношении Подрядчика, зарезервированные средства не подлежит выплате Подрядчику.</w:t>
      </w:r>
    </w:p>
    <w:p w14:paraId="696D2B66"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Пункт 6.20 не применяется для договоров с субъектами МСП.</w:t>
      </w:r>
    </w:p>
    <w:p w14:paraId="1C26E8A2"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sz w:val="24"/>
          <w:szCs w:val="24"/>
          <w:lang w:eastAsia="ru-RU"/>
        </w:rPr>
        <w:t xml:space="preserve">6.21. Подрядчик вправе предоставить в качестве обеспечения исполнения обязательств по Договору и обеспечения исполнения гарантийных обязательств по настоящему Договору не банковскую гарантию, не резервирование средств, а обеспечительный платеж. </w:t>
      </w:r>
    </w:p>
    <w:p w14:paraId="1BB75D01"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Подрядчик направляет Заказчику письменное обращение о перечислении обеспечительного платежа на расчетный счет Заказчика. Требования к обеспечительному платежу и порядок перечисления, списания, возврата обеспечительного платежа предусмотрены в Приложении 23 к настоящему Договору.</w:t>
      </w:r>
    </w:p>
    <w:p w14:paraId="6477B425"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sz w:val="24"/>
          <w:szCs w:val="24"/>
          <w:lang w:eastAsia="ru-RU"/>
        </w:rPr>
        <w:t>6.22. Затраты на осуществление обеспечения обязательств Подрядчика по Договору производятся Подрядчиком за счет собственных средств и не компенсируются Заказчиком.</w:t>
      </w:r>
    </w:p>
    <w:p w14:paraId="5F46E5E7"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3DEEAF6D"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eastAsia="Times New Roman" w:hAnsi="Times New Roman" w:cs="Times New Roman"/>
          <w:b/>
          <w:bCs/>
          <w:kern w:val="32"/>
          <w:sz w:val="24"/>
          <w:szCs w:val="24"/>
          <w:u w:color="000000"/>
          <w:bdr w:val="nil"/>
          <w:lang w:eastAsia="ru-RU"/>
        </w:rPr>
      </w:pPr>
      <w:r w:rsidRPr="00A40078">
        <w:rPr>
          <w:rFonts w:ascii="Times New Roman" w:eastAsia="Arial Unicode MS" w:hAnsi="Times New Roman" w:cs="Times New Roman"/>
          <w:b/>
          <w:bCs/>
          <w:kern w:val="32"/>
          <w:sz w:val="24"/>
          <w:szCs w:val="24"/>
          <w:u w:color="000000"/>
          <w:bdr w:val="nil"/>
          <w:lang w:eastAsia="ru-RU"/>
        </w:rPr>
        <w:t xml:space="preserve">РАЗДЕЛ </w:t>
      </w:r>
      <w:r w:rsidRPr="00A40078">
        <w:rPr>
          <w:rFonts w:ascii="Times New Roman" w:eastAsia="Arial Unicode MS" w:hAnsi="Times New Roman" w:cs="Times New Roman"/>
          <w:b/>
          <w:bCs/>
          <w:kern w:val="32"/>
          <w:sz w:val="24"/>
          <w:szCs w:val="24"/>
          <w:u w:color="000000"/>
          <w:bdr w:val="nil"/>
          <w:lang w:val="en-US" w:eastAsia="ru-RU"/>
        </w:rPr>
        <w:t>II</w:t>
      </w:r>
      <w:r w:rsidRPr="00A40078">
        <w:rPr>
          <w:rFonts w:ascii="Times New Roman" w:eastAsia="Arial Unicode MS" w:hAnsi="Times New Roman" w:cs="Times New Roman"/>
          <w:b/>
          <w:bCs/>
          <w:kern w:val="32"/>
          <w:sz w:val="24"/>
          <w:szCs w:val="24"/>
          <w:u w:color="000000"/>
          <w:bdr w:val="nil"/>
          <w:lang w:eastAsia="ru-RU"/>
        </w:rPr>
        <w:t>. ОБЩИЕ ОБЯЗАТЕЛЬСТВА СТОРОН</w:t>
      </w:r>
    </w:p>
    <w:p w14:paraId="08CCC0A4" w14:textId="77777777" w:rsidR="000B6964" w:rsidRPr="00A40078" w:rsidRDefault="000B6964" w:rsidP="000B6964">
      <w:pPr>
        <w:widowControl w:val="0"/>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Статья 7. Обязательства Подрядчика</w:t>
      </w:r>
    </w:p>
    <w:p w14:paraId="32071777" w14:textId="77777777" w:rsidR="000B6964" w:rsidRPr="00A40078"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По настоящему Договору Подрядчик обязуется:</w:t>
      </w:r>
    </w:p>
    <w:p w14:paraId="551BF96F" w14:textId="598212F6" w:rsidR="000B6964" w:rsidRPr="00A40078" w:rsidRDefault="000B6964" w:rsidP="000B6964">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7.1. Выполнить все Работы в объеме и сроки, предусмотренные Сво</w:t>
      </w:r>
      <w:r w:rsidR="008D4401" w:rsidRPr="00A40078">
        <w:rPr>
          <w:rFonts w:ascii="Times New Roman" w:hAnsi="Times New Roman" w:cs="Times New Roman"/>
          <w:sz w:val="24"/>
          <w:szCs w:val="24"/>
        </w:rPr>
        <w:t>дной таблицей стоимости Работ (п</w:t>
      </w:r>
      <w:r w:rsidRPr="00A40078">
        <w:rPr>
          <w:rFonts w:ascii="Times New Roman" w:hAnsi="Times New Roman" w:cs="Times New Roman"/>
          <w:sz w:val="24"/>
          <w:szCs w:val="24"/>
        </w:rPr>
        <w:t>риложение 1 к настоящему Договору), проектной документации, Графиком выполнения Работ (</w:t>
      </w:r>
      <w:r w:rsidR="008D4401" w:rsidRPr="00A40078">
        <w:rPr>
          <w:rFonts w:ascii="Times New Roman" w:hAnsi="Times New Roman" w:cs="Times New Roman"/>
          <w:sz w:val="24"/>
          <w:szCs w:val="24"/>
        </w:rPr>
        <w:t>п</w:t>
      </w:r>
      <w:r w:rsidRPr="00A40078">
        <w:rPr>
          <w:rFonts w:ascii="Times New Roman" w:hAnsi="Times New Roman" w:cs="Times New Roman"/>
          <w:sz w:val="24"/>
          <w:szCs w:val="24"/>
        </w:rPr>
        <w:t xml:space="preserve">риложение 2 к настоящему Договору) и сдать результат работы Заказчику. </w:t>
      </w:r>
    </w:p>
    <w:p w14:paraId="2D3D02EC"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7.2. Назначить ответственных Представителей для координации и согласования с Заказчиком хода выполнения работ, поставки материалов, оборудования и запасных частей к нему и предоставления установленных данным Договором отчетных материалов. </w:t>
      </w:r>
    </w:p>
    <w:p w14:paraId="18A5EB48"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Назначить ответственных представителей для осуществления контроля за соблюдением работниками Подрядчика (Субподрядчика) требований по технике безопасности, противопожарной безопасности, охране окружающей среды, промышленной безопасности, а также экологической и санитарной безопасности во время проведения работ по настоящему Договору.</w:t>
      </w:r>
    </w:p>
    <w:p w14:paraId="303FF0F0"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Не позднее 5 (пяти) рабочих дней после заключения Договора направить Заказчику официальное уведомление. В уведомлении должны содержаться: Ф.И.О. представителей, занимаемая у Подрядчика должность, срок полномочий, номер и дата распорядительного документа о назначении Представителей, номер и дата доверенности, идентификационные номера специалистов, включенных в НРС НОСТРОЙ и НРС НОПРИЗ, в том числе в должности главный инженер проекта. К уведомлению прилагаются выданные Подрядчиком нотариально удостоверенные доверенности, подтверждающие объем и срок полномочий Представителей.</w:t>
      </w:r>
    </w:p>
    <w:p w14:paraId="200B017A"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Предоставлять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14:paraId="61447A70" w14:textId="77777777" w:rsidR="000B6964" w:rsidRPr="00A40078"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7.3. Заключить договор комбинированного страхования строительно-монтажных рисков и ответственности (в том числе, вследствие причинения вреда третьим лицам) при проведении работ на Объекте на условиях, предусмотренных ст. 19 настоящего Договора. Представить обеспечение, предусмотренное ст. 6 Договора (банковские гарантии и/или подписать Соглашение о способе обеспечения гарантийных обязательств и/или совершить перечисление обеспечительного платежа).</w:t>
      </w:r>
    </w:p>
    <w:p w14:paraId="1B1A01B7" w14:textId="561EF42D" w:rsidR="000B6964" w:rsidRPr="00A40078" w:rsidRDefault="000B6964" w:rsidP="000B6964">
      <w:pPr>
        <w:widowControl w:val="0"/>
        <w:pBdr>
          <w:top w:val="nil"/>
          <w:left w:val="nil"/>
          <w:bottom w:val="nil"/>
          <w:right w:val="nil"/>
          <w:between w:val="nil"/>
          <w:bar w:val="nil"/>
        </w:pBdr>
        <w:tabs>
          <w:tab w:val="left" w:pos="993"/>
        </w:tabs>
        <w:spacing w:after="0" w:line="240" w:lineRule="auto"/>
        <w:ind w:firstLine="709"/>
        <w:jc w:val="both"/>
        <w:rPr>
          <w:rFonts w:ascii="Times New Roman" w:eastAsia="Arial Unicode MS" w:hAnsi="Times New Roman" w:cs="Times New Roman"/>
          <w:sz w:val="24"/>
          <w:szCs w:val="24"/>
          <w:u w:color="000000"/>
          <w:bdr w:val="nil"/>
          <w:lang w:eastAsia="ru-RU"/>
        </w:rPr>
      </w:pPr>
      <w:r w:rsidRPr="00A40078">
        <w:rPr>
          <w:rFonts w:ascii="Times New Roman" w:eastAsia="Arial Unicode MS" w:hAnsi="Times New Roman" w:cs="Times New Roman"/>
          <w:sz w:val="24"/>
          <w:szCs w:val="24"/>
          <w:u w:color="000000"/>
          <w:bdr w:val="nil"/>
          <w:lang w:eastAsia="ru-RU"/>
        </w:rPr>
        <w:t xml:space="preserve">7.4. Согласовать с Заказчиком детальный Проект производства работ (далее - ППР) с указанием очередности и сроков их выполнения не позднее 14 (четырнадцати) календарных дней до начала производства строительно-монтажных работ. ППР должен быть разработан согласно требованиям Методических указаний разработки ППР, утверждённых </w:t>
      </w:r>
      <w:r w:rsidRPr="00A40078">
        <w:rPr>
          <w:rFonts w:ascii="Times New Roman" w:eastAsia="Arial Unicode MS" w:hAnsi="Times New Roman" w:cs="Times New Roman"/>
          <w:sz w:val="24"/>
          <w:szCs w:val="24"/>
          <w:u w:color="000000"/>
          <w:bdr w:val="nil"/>
          <w:lang w:eastAsia="ru-RU"/>
        </w:rPr>
        <w:lastRenderedPageBreak/>
        <w:t xml:space="preserve">распоряжением ПАО «Россети» от </w:t>
      </w:r>
      <w:r w:rsidR="008D4401" w:rsidRPr="00A40078">
        <w:rPr>
          <w:rFonts w:ascii="Times New Roman" w:eastAsia="Arial Unicode MS" w:hAnsi="Times New Roman" w:cs="Times New Roman"/>
          <w:sz w:val="24"/>
          <w:szCs w:val="24"/>
          <w:u w:color="000000"/>
          <w:bdr w:val="nil"/>
          <w:lang w:eastAsia="ru-RU"/>
        </w:rPr>
        <w:t>1</w:t>
      </w:r>
      <w:r w:rsidRPr="00A40078">
        <w:rPr>
          <w:rFonts w:ascii="Times New Roman" w:eastAsia="Arial Unicode MS" w:hAnsi="Times New Roman" w:cs="Times New Roman"/>
          <w:sz w:val="24"/>
          <w:szCs w:val="24"/>
          <w:u w:color="000000"/>
          <w:bdr w:val="nil"/>
          <w:lang w:eastAsia="ru-RU"/>
        </w:rPr>
        <w:t>3.</w:t>
      </w:r>
      <w:r w:rsidR="008D4401" w:rsidRPr="00A40078">
        <w:rPr>
          <w:rFonts w:ascii="Times New Roman" w:eastAsia="Arial Unicode MS" w:hAnsi="Times New Roman" w:cs="Times New Roman"/>
          <w:sz w:val="24"/>
          <w:szCs w:val="24"/>
          <w:u w:color="000000"/>
          <w:bdr w:val="nil"/>
          <w:lang w:eastAsia="ru-RU"/>
        </w:rPr>
        <w:t>11</w:t>
      </w:r>
      <w:r w:rsidRPr="00A40078">
        <w:rPr>
          <w:rFonts w:ascii="Times New Roman" w:eastAsia="Arial Unicode MS" w:hAnsi="Times New Roman" w:cs="Times New Roman"/>
          <w:sz w:val="24"/>
          <w:szCs w:val="24"/>
          <w:u w:color="000000"/>
          <w:bdr w:val="nil"/>
          <w:lang w:eastAsia="ru-RU"/>
        </w:rPr>
        <w:t>.201</w:t>
      </w:r>
      <w:r w:rsidR="008D4401" w:rsidRPr="00A40078">
        <w:rPr>
          <w:rFonts w:ascii="Times New Roman" w:eastAsia="Arial Unicode MS" w:hAnsi="Times New Roman" w:cs="Times New Roman"/>
          <w:sz w:val="24"/>
          <w:szCs w:val="24"/>
          <w:u w:color="000000"/>
          <w:bdr w:val="nil"/>
          <w:lang w:eastAsia="ru-RU"/>
        </w:rPr>
        <w:t>9</w:t>
      </w:r>
      <w:r w:rsidRPr="00A40078">
        <w:rPr>
          <w:rFonts w:ascii="Times New Roman" w:eastAsia="Arial Unicode MS" w:hAnsi="Times New Roman" w:cs="Times New Roman"/>
          <w:sz w:val="24"/>
          <w:szCs w:val="24"/>
          <w:u w:color="000000"/>
          <w:bdr w:val="nil"/>
          <w:lang w:eastAsia="ru-RU"/>
        </w:rPr>
        <w:t xml:space="preserve"> №</w:t>
      </w:r>
      <w:r w:rsidR="008D4401" w:rsidRPr="00A40078">
        <w:rPr>
          <w:rFonts w:ascii="Times New Roman" w:eastAsia="Arial Unicode MS" w:hAnsi="Times New Roman" w:cs="Times New Roman"/>
          <w:sz w:val="24"/>
          <w:szCs w:val="24"/>
          <w:u w:color="000000"/>
          <w:bdr w:val="nil"/>
          <w:lang w:eastAsia="ru-RU"/>
        </w:rPr>
        <w:t xml:space="preserve"> 465</w:t>
      </w:r>
      <w:r w:rsidRPr="00A40078">
        <w:rPr>
          <w:rFonts w:ascii="Times New Roman" w:eastAsia="Arial Unicode MS" w:hAnsi="Times New Roman" w:cs="Times New Roman"/>
          <w:sz w:val="24"/>
          <w:szCs w:val="24"/>
          <w:u w:color="000000"/>
          <w:bdr w:val="nil"/>
          <w:lang w:eastAsia="ru-RU"/>
        </w:rPr>
        <w:t>р (*</w:t>
      </w:r>
      <w:r w:rsidRPr="00A40078">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Pr="00A40078">
        <w:rPr>
          <w:rFonts w:ascii="Times New Roman" w:eastAsia="Arial Unicode MS" w:hAnsi="Times New Roman" w:cs="Times New Roman"/>
          <w:sz w:val="24"/>
          <w:szCs w:val="24"/>
          <w:u w:color="000000"/>
          <w:bdr w:val="nil"/>
          <w:lang w:eastAsia="ru-RU"/>
        </w:rPr>
        <w:t>), СНиП 12-01-2004 и другим требованиям законодательства РФ.</w:t>
      </w:r>
    </w:p>
    <w:p w14:paraId="4FC099F4"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7.5. Получить положительное заключение Заказчика/уполномоченного представителя исполнителя по строительному контролю о готовности Подрядчика к проведению работ на отдельные этапы, либо на весь комплекс этапов строительства, предусмотренных проектной документацией и Графиком выполнения работ, услуг в соответствии с Порядком проверки готовности подрядной организации к выполнению строительно-монтажных работ на объектах Заказчика (приложение 6 к Договору). В этих целях, направить Заказчику письменное уведомление о возможности начала проверки готовности к выполнению строительно-монтажных работ не позднее, чем за 30 (тридцать) календарных дней до начала строительно-монтажных работ на объекте, а также до фактического начала работ.</w:t>
      </w:r>
    </w:p>
    <w:p w14:paraId="2ADF02A1" w14:textId="2E38E94A"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7.6. На основании доверенности, выданной Заказчиком в целях строительства (реконструкции) объекта</w:t>
      </w:r>
      <w:r w:rsidR="00CA6FDC" w:rsidRPr="00A40078">
        <w:rPr>
          <w:rFonts w:ascii="Times New Roman" w:hAnsi="Times New Roman" w:cs="Times New Roman"/>
          <w:sz w:val="24"/>
          <w:szCs w:val="24"/>
        </w:rPr>
        <w:t>,</w:t>
      </w:r>
      <w:r w:rsidRPr="00A40078">
        <w:rPr>
          <w:rFonts w:ascii="Times New Roman" w:hAnsi="Times New Roman" w:cs="Times New Roman"/>
          <w:sz w:val="24"/>
          <w:szCs w:val="24"/>
        </w:rPr>
        <w:t xml:space="preserve"> Подрядчик обеспечивает собственными силами и средствами работу с государственными органами строительного надзора и иными уполномоченными органами, включая, но не ограничиваясь:</w:t>
      </w:r>
    </w:p>
    <w:p w14:paraId="48749DEC" w14:textId="77777777" w:rsidR="000B6964" w:rsidRPr="00A40078" w:rsidRDefault="000B6964" w:rsidP="000B6964">
      <w:pPr>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7.6.1. Перед началом строительно-монтажных работ на основании доверенности, выданной Заказчиком, выполнить работы по созданию геодезической разбивочной основы,  в соответствии с действующим законодательством Российской Федерации оформить права на земельные участки, получить решение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15" w:history="1">
        <w:r w:rsidRPr="00A40078">
          <w:rPr>
            <w:rFonts w:ascii="Times New Roman" w:hAnsi="Times New Roman" w:cs="Times New Roman"/>
            <w:sz w:val="24"/>
            <w:szCs w:val="24"/>
          </w:rPr>
          <w:t>законодательством</w:t>
        </w:r>
      </w:hyperlink>
      <w:r w:rsidRPr="00A40078">
        <w:rPr>
          <w:rFonts w:ascii="Times New Roman" w:hAnsi="Times New Roman" w:cs="Times New Roman"/>
          <w:sz w:val="24"/>
          <w:szCs w:val="24"/>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на период строительства получить Разрешение на строительство Объекта, в порядке, предусмотренном законодательством Российской Федерации, также иные разрешения и согласования, необходимые для выполнения работ по созданию Объекта (* пункт включается по усмотрению ДЗО).</w:t>
      </w:r>
    </w:p>
    <w:p w14:paraId="3CDB52DB" w14:textId="77777777" w:rsidR="000B6964" w:rsidRPr="00A40078" w:rsidRDefault="000B6964" w:rsidP="000B6964">
      <w:pPr>
        <w:spacing w:after="0" w:line="240" w:lineRule="auto"/>
        <w:ind w:firstLine="709"/>
        <w:jc w:val="both"/>
        <w:rPr>
          <w:rFonts w:ascii="Times New Roman" w:hAnsi="Times New Roman" w:cs="Times New Roman"/>
          <w:b/>
          <w:i/>
          <w:sz w:val="24"/>
          <w:szCs w:val="24"/>
        </w:rPr>
      </w:pPr>
      <w:r w:rsidRPr="00A40078">
        <w:rPr>
          <w:rFonts w:ascii="Times New Roman" w:hAnsi="Times New Roman" w:cs="Times New Roman"/>
          <w:b/>
          <w:i/>
          <w:sz w:val="24"/>
          <w:szCs w:val="24"/>
        </w:rPr>
        <w:t>*В случае размещения линейного объекта электросетевого хозяйства с классом напряжения ниже 35 кВ на земельных участках, находящихся в государственной или муниципальной собственности, без предоставления таких участков и установления сервитута, получить в установленном порядке разрешение на размещение такого объекта.</w:t>
      </w:r>
    </w:p>
    <w:p w14:paraId="45067985" w14:textId="1CB568F7" w:rsidR="000B6964" w:rsidRPr="00A40078" w:rsidRDefault="000B6964" w:rsidP="000B6964">
      <w:pPr>
        <w:autoSpaceDE w:val="0"/>
        <w:autoSpaceDN w:val="0"/>
        <w:adjustRightInd w:val="0"/>
        <w:spacing w:after="0" w:line="240" w:lineRule="auto"/>
        <w:ind w:firstLine="742"/>
        <w:jc w:val="both"/>
        <w:rPr>
          <w:rFonts w:ascii="Times New Roman" w:hAnsi="Times New Roman" w:cs="Times New Roman"/>
          <w:sz w:val="24"/>
          <w:szCs w:val="24"/>
        </w:rPr>
      </w:pPr>
      <w:r w:rsidRPr="00A40078">
        <w:rPr>
          <w:rFonts w:ascii="Times New Roman" w:hAnsi="Times New Roman" w:cs="Times New Roman"/>
          <w:sz w:val="24"/>
          <w:szCs w:val="24"/>
        </w:rPr>
        <w:t xml:space="preserve">7.6.2. </w:t>
      </w:r>
      <w:r w:rsidRPr="00A40078">
        <w:rPr>
          <w:rFonts w:ascii="Times New Roman" w:eastAsia="Calibri" w:hAnsi="Times New Roman" w:cs="Times New Roman"/>
          <w:sz w:val="24"/>
          <w:szCs w:val="24"/>
        </w:rPr>
        <w:t xml:space="preserve">Обеспечить подготовку документов, необходимых для принятия решения о вводе Объекта в эксплуатацию, включая, в том числе технический план Объекта, подготовленный в соответствии с Федеральным </w:t>
      </w:r>
      <w:hyperlink r:id="rId16" w:history="1">
        <w:r w:rsidRPr="00A40078">
          <w:rPr>
            <w:rFonts w:ascii="Times New Roman" w:eastAsia="Calibri" w:hAnsi="Times New Roman" w:cs="Times New Roman"/>
            <w:sz w:val="24"/>
            <w:szCs w:val="24"/>
            <w:u w:val="single"/>
          </w:rPr>
          <w:t>законом</w:t>
        </w:r>
      </w:hyperlink>
      <w:r w:rsidRPr="00A40078">
        <w:rPr>
          <w:rFonts w:ascii="Times New Roman" w:eastAsia="Calibri" w:hAnsi="Times New Roman" w:cs="Times New Roman"/>
          <w:sz w:val="24"/>
          <w:szCs w:val="24"/>
        </w:rPr>
        <w:t xml:space="preserve"> от 13 июля 2015 года </w:t>
      </w:r>
      <w:r w:rsidR="00CA6FDC" w:rsidRPr="00A40078">
        <w:rPr>
          <w:rFonts w:ascii="Times New Roman" w:eastAsia="Calibri" w:hAnsi="Times New Roman" w:cs="Times New Roman"/>
          <w:sz w:val="24"/>
          <w:szCs w:val="24"/>
        </w:rPr>
        <w:t>№</w:t>
      </w:r>
      <w:r w:rsidRPr="00A40078">
        <w:rPr>
          <w:rFonts w:ascii="Times New Roman" w:eastAsia="Calibri" w:hAnsi="Times New Roman" w:cs="Times New Roman"/>
          <w:sz w:val="24"/>
          <w:szCs w:val="24"/>
        </w:rPr>
        <w:t xml:space="preserve"> 218-ФЗ </w:t>
      </w:r>
      <w:r w:rsidR="00CA6FDC" w:rsidRPr="00A40078">
        <w:rPr>
          <w:rFonts w:ascii="Times New Roman" w:eastAsia="Calibri" w:hAnsi="Times New Roman" w:cs="Times New Roman"/>
          <w:sz w:val="24"/>
          <w:szCs w:val="24"/>
        </w:rPr>
        <w:br/>
        <w:t>«</w:t>
      </w:r>
      <w:r w:rsidRPr="00A40078">
        <w:rPr>
          <w:rFonts w:ascii="Times New Roman" w:eastAsia="Calibri" w:hAnsi="Times New Roman" w:cs="Times New Roman"/>
          <w:sz w:val="24"/>
          <w:szCs w:val="24"/>
        </w:rPr>
        <w:t>О государственной регистрации недвижимости</w:t>
      </w:r>
      <w:r w:rsidR="00CA6FDC" w:rsidRPr="00A40078">
        <w:rPr>
          <w:rFonts w:ascii="Times New Roman" w:eastAsia="Calibri" w:hAnsi="Times New Roman" w:cs="Times New Roman"/>
          <w:sz w:val="24"/>
          <w:szCs w:val="24"/>
        </w:rPr>
        <w:t>».</w:t>
      </w:r>
    </w:p>
    <w:p w14:paraId="2470B49E" w14:textId="77777777" w:rsidR="000B6964" w:rsidRPr="00A40078"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Получить Разрешения на ввод Объекта в эксплуатацию в порядке, предусмотренном законодательством Российской Федерации.*(пункт включается по усмотрению ДЗО).</w:t>
      </w:r>
    </w:p>
    <w:p w14:paraId="12CDC7F3" w14:textId="77777777" w:rsidR="000B6964" w:rsidRPr="00A40078"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b/>
          <w:i/>
          <w:spacing w:val="-4"/>
          <w:sz w:val="24"/>
          <w:szCs w:val="24"/>
        </w:rPr>
      </w:pPr>
      <w:r w:rsidRPr="00A40078">
        <w:rPr>
          <w:rFonts w:ascii="Times New Roman" w:hAnsi="Times New Roman" w:cs="Times New Roman"/>
          <w:b/>
          <w:i/>
          <w:sz w:val="24"/>
          <w:szCs w:val="24"/>
        </w:rPr>
        <w:t xml:space="preserve">Примечание: допускается дополнять данный пункт также и другими обязательствами получения документов, если это предусматривается условиями договора (например, ЗОС).    </w:t>
      </w:r>
    </w:p>
    <w:p w14:paraId="7B7C71BE" w14:textId="77777777" w:rsidR="000B6964" w:rsidRPr="00A40078" w:rsidRDefault="000B6964" w:rsidP="000B6964">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7.6.3. Осуществлять обязанности участника лесных отношений включая, но не ограничиваясь:</w:t>
      </w:r>
    </w:p>
    <w:p w14:paraId="70247643" w14:textId="76DC241E" w:rsidR="000B6964" w:rsidRPr="00A40078" w:rsidRDefault="000B6964" w:rsidP="000B6964">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7.6.3.1.</w:t>
      </w:r>
      <w:r w:rsidR="00CA6FDC" w:rsidRPr="00A40078">
        <w:rPr>
          <w:rFonts w:ascii="Times New Roman" w:eastAsia="Times New Roman" w:hAnsi="Times New Roman" w:cs="Times New Roman"/>
          <w:sz w:val="24"/>
          <w:szCs w:val="24"/>
          <w:lang w:eastAsia="ru-RU"/>
        </w:rPr>
        <w:t xml:space="preserve"> </w:t>
      </w:r>
      <w:r w:rsidRPr="00A40078">
        <w:rPr>
          <w:rFonts w:ascii="Times New Roman" w:eastAsia="Times New Roman" w:hAnsi="Times New Roman" w:cs="Times New Roman"/>
          <w:sz w:val="24"/>
          <w:szCs w:val="24"/>
          <w:lang w:eastAsia="ru-RU"/>
        </w:rPr>
        <w:t>Получать в порядке, предусмотренном законодательством РФ</w:t>
      </w:r>
      <w:r w:rsidR="00CA6FDC"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eastAsia="ru-RU"/>
        </w:rPr>
        <w:t xml:space="preserve"> согласования, иные документы, оформить права на лесные участки на период строительства, осуществлять иные действия, необходимые для надлежащего использования лесного участка при выполнении работ на лесных участках. К таким документам относятся, включая, но не ограничиваясь:</w:t>
      </w:r>
    </w:p>
    <w:p w14:paraId="41D9EC70"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проект освоения лесов;</w:t>
      </w:r>
    </w:p>
    <w:p w14:paraId="60506784"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lastRenderedPageBreak/>
        <w:t>- лесная декларация;</w:t>
      </w:r>
    </w:p>
    <w:p w14:paraId="07A02333"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отчет об использовании лесов;</w:t>
      </w:r>
    </w:p>
    <w:p w14:paraId="257312C0" w14:textId="77777777" w:rsidR="000B6964" w:rsidRPr="00A40078" w:rsidRDefault="000B6964" w:rsidP="000B6964">
      <w:pPr>
        <w:widowControl w:val="0"/>
        <w:spacing w:after="0" w:line="240" w:lineRule="auto"/>
        <w:ind w:firstLine="709"/>
        <w:jc w:val="both"/>
        <w:outlineLvl w:val="1"/>
        <w:rPr>
          <w:rFonts w:ascii="Times New Roman" w:hAnsi="Times New Roman" w:cs="Times New Roman"/>
          <w:sz w:val="24"/>
          <w:szCs w:val="24"/>
        </w:rPr>
      </w:pPr>
      <w:r w:rsidRPr="00A40078">
        <w:rPr>
          <w:rFonts w:ascii="Times New Roman" w:hAnsi="Times New Roman" w:cs="Times New Roman"/>
          <w:sz w:val="24"/>
          <w:szCs w:val="24"/>
        </w:rPr>
        <w:t>- проект рекультивации;</w:t>
      </w:r>
    </w:p>
    <w:p w14:paraId="4AA32492" w14:textId="77777777" w:rsidR="000B6964" w:rsidRPr="00A40078" w:rsidRDefault="000B6964" w:rsidP="000B6964">
      <w:pPr>
        <w:widowControl w:val="0"/>
        <w:spacing w:after="0" w:line="240" w:lineRule="auto"/>
        <w:ind w:firstLine="709"/>
        <w:jc w:val="both"/>
        <w:outlineLvl w:val="1"/>
        <w:rPr>
          <w:rFonts w:ascii="Times New Roman" w:hAnsi="Times New Roman" w:cs="Times New Roman"/>
          <w:sz w:val="24"/>
          <w:szCs w:val="24"/>
        </w:rPr>
      </w:pPr>
      <w:r w:rsidRPr="00A40078">
        <w:rPr>
          <w:rFonts w:ascii="Times New Roman" w:hAnsi="Times New Roman" w:cs="Times New Roman"/>
          <w:sz w:val="24"/>
          <w:szCs w:val="24"/>
        </w:rPr>
        <w:t>- отчет о рекультивации;</w:t>
      </w:r>
    </w:p>
    <w:p w14:paraId="6FBEC031" w14:textId="77777777" w:rsidR="000B6964" w:rsidRPr="00A40078" w:rsidRDefault="000B6964" w:rsidP="000B6964">
      <w:pPr>
        <w:widowControl w:val="0"/>
        <w:spacing w:after="0" w:line="240" w:lineRule="auto"/>
        <w:ind w:firstLine="709"/>
        <w:jc w:val="both"/>
        <w:outlineLvl w:val="1"/>
        <w:rPr>
          <w:rFonts w:ascii="Times New Roman" w:hAnsi="Times New Roman" w:cs="Times New Roman"/>
          <w:sz w:val="24"/>
          <w:szCs w:val="24"/>
        </w:rPr>
      </w:pPr>
      <w:r w:rsidRPr="00A40078">
        <w:rPr>
          <w:rFonts w:ascii="Times New Roman" w:hAnsi="Times New Roman" w:cs="Times New Roman"/>
          <w:sz w:val="24"/>
          <w:szCs w:val="24"/>
        </w:rPr>
        <w:t>- проект лесовосстановления или проект лесоразведения;</w:t>
      </w:r>
    </w:p>
    <w:p w14:paraId="03DFF8C3" w14:textId="77777777" w:rsidR="000B6964" w:rsidRPr="00A40078" w:rsidRDefault="000B6964" w:rsidP="000B6964">
      <w:pPr>
        <w:widowControl w:val="0"/>
        <w:spacing w:after="0" w:line="240" w:lineRule="auto"/>
        <w:ind w:firstLine="709"/>
        <w:jc w:val="both"/>
        <w:outlineLvl w:val="1"/>
        <w:rPr>
          <w:rFonts w:ascii="Times New Roman" w:hAnsi="Times New Roman" w:cs="Times New Roman"/>
          <w:sz w:val="24"/>
          <w:szCs w:val="24"/>
        </w:rPr>
      </w:pPr>
      <w:r w:rsidRPr="00A40078">
        <w:rPr>
          <w:rFonts w:ascii="Times New Roman" w:hAnsi="Times New Roman" w:cs="Times New Roman"/>
          <w:sz w:val="24"/>
          <w:szCs w:val="24"/>
        </w:rPr>
        <w:t>- акт приемки работ, выполненных в соответствии с проектом лесовосстановления или проектом лесоразведения;</w:t>
      </w:r>
    </w:p>
    <w:p w14:paraId="4257061D"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акт приемки - сдачи рекультивированных земель;</w:t>
      </w:r>
    </w:p>
    <w:p w14:paraId="1F9265FF" w14:textId="77777777" w:rsidR="000B6964" w:rsidRPr="00A40078" w:rsidRDefault="000B6964" w:rsidP="000B6964">
      <w:pPr>
        <w:widowControl w:val="0"/>
        <w:spacing w:after="0" w:line="240" w:lineRule="auto"/>
        <w:ind w:firstLine="709"/>
        <w:jc w:val="both"/>
        <w:outlineLvl w:val="1"/>
        <w:rPr>
          <w:rFonts w:ascii="Times New Roman" w:hAnsi="Times New Roman" w:cs="Times New Roman"/>
          <w:sz w:val="24"/>
          <w:szCs w:val="24"/>
        </w:rPr>
      </w:pPr>
      <w:r w:rsidRPr="00A40078">
        <w:rPr>
          <w:rFonts w:ascii="Times New Roman" w:hAnsi="Times New Roman" w:cs="Times New Roman"/>
          <w:sz w:val="24"/>
          <w:szCs w:val="24"/>
        </w:rPr>
        <w:t>- отчет об охране и о защите лесов;</w:t>
      </w:r>
    </w:p>
    <w:p w14:paraId="4E5FAAD9" w14:textId="77777777" w:rsidR="000B6964" w:rsidRPr="00A40078" w:rsidRDefault="000B6964" w:rsidP="000B6964">
      <w:pPr>
        <w:widowControl w:val="0"/>
        <w:spacing w:after="0" w:line="240" w:lineRule="auto"/>
        <w:ind w:firstLine="709"/>
        <w:jc w:val="both"/>
        <w:outlineLvl w:val="1"/>
        <w:rPr>
          <w:rFonts w:ascii="Times New Roman" w:hAnsi="Times New Roman" w:cs="Times New Roman"/>
          <w:sz w:val="24"/>
          <w:szCs w:val="24"/>
        </w:rPr>
      </w:pPr>
      <w:r w:rsidRPr="00A40078">
        <w:rPr>
          <w:rFonts w:ascii="Times New Roman" w:hAnsi="Times New Roman" w:cs="Times New Roman"/>
          <w:sz w:val="24"/>
          <w:szCs w:val="24"/>
        </w:rPr>
        <w:t>- документы (согласования), необходимые для проведения рубок и строительных работ на землях обороны, особо охраняемых природных территорий и в иных случаях, предусмотренных «нормативными актами в области проектирования и строительства»;</w:t>
      </w:r>
    </w:p>
    <w:p w14:paraId="472A1E0C" w14:textId="77777777" w:rsidR="000B6964" w:rsidRPr="00A40078" w:rsidRDefault="000B6964" w:rsidP="000B6964">
      <w:pPr>
        <w:widowControl w:val="0"/>
        <w:spacing w:after="0" w:line="240" w:lineRule="auto"/>
        <w:ind w:firstLine="709"/>
        <w:jc w:val="both"/>
        <w:outlineLvl w:val="0"/>
        <w:rPr>
          <w:rFonts w:ascii="Times New Roman" w:hAnsi="Times New Roman" w:cs="Times New Roman"/>
          <w:sz w:val="24"/>
          <w:szCs w:val="24"/>
        </w:rPr>
      </w:pPr>
      <w:r w:rsidRPr="00A40078">
        <w:rPr>
          <w:rFonts w:ascii="Times New Roman" w:hAnsi="Times New Roman" w:cs="Times New Roman"/>
          <w:sz w:val="24"/>
          <w:szCs w:val="24"/>
        </w:rPr>
        <w:t>- иные документы, предусмотренные «нормативными актами в области проектирования и строительства» и необходимые для надлежащего использования лесов.</w:t>
      </w:r>
    </w:p>
    <w:p w14:paraId="35CF9CAF" w14:textId="77777777" w:rsidR="000B6964" w:rsidRPr="00A40078" w:rsidRDefault="000B6964" w:rsidP="000B6964">
      <w:pPr>
        <w:widowControl w:val="0"/>
        <w:spacing w:after="0" w:line="240" w:lineRule="auto"/>
        <w:ind w:firstLine="709"/>
        <w:jc w:val="both"/>
        <w:outlineLvl w:val="0"/>
        <w:rPr>
          <w:rFonts w:ascii="Times New Roman" w:hAnsi="Times New Roman" w:cs="Times New Roman"/>
          <w:sz w:val="24"/>
          <w:szCs w:val="24"/>
        </w:rPr>
      </w:pPr>
      <w:r w:rsidRPr="00A40078">
        <w:rPr>
          <w:rFonts w:ascii="Times New Roman" w:hAnsi="Times New Roman" w:cs="Times New Roman"/>
          <w:sz w:val="24"/>
          <w:szCs w:val="24"/>
        </w:rPr>
        <w:t>Документы, связанные с реализацией настоящего пункта, должны быть предоставлены Заказчику по акту приема-передачи.</w:t>
      </w:r>
    </w:p>
    <w:p w14:paraId="78BAB5BF" w14:textId="77777777" w:rsidR="000B6964" w:rsidRPr="00A40078" w:rsidRDefault="000B6964" w:rsidP="000B6964">
      <w:pPr>
        <w:widowControl w:val="0"/>
        <w:spacing w:after="0" w:line="240" w:lineRule="auto"/>
        <w:ind w:firstLine="709"/>
        <w:jc w:val="both"/>
        <w:outlineLvl w:val="0"/>
        <w:rPr>
          <w:rFonts w:ascii="Times New Roman" w:hAnsi="Times New Roman" w:cs="Times New Roman"/>
          <w:sz w:val="24"/>
          <w:szCs w:val="24"/>
        </w:rPr>
      </w:pPr>
      <w:r w:rsidRPr="00A40078">
        <w:rPr>
          <w:rFonts w:ascii="Times New Roman" w:hAnsi="Times New Roman" w:cs="Times New Roman"/>
          <w:sz w:val="24"/>
          <w:szCs w:val="24"/>
        </w:rPr>
        <w:t>7.6.3.2. Осуществлять необходимые действия, направленные на:</w:t>
      </w:r>
    </w:p>
    <w:p w14:paraId="2DDB47DD" w14:textId="77777777" w:rsidR="000B6964" w:rsidRPr="00A40078" w:rsidRDefault="000B6964" w:rsidP="000B6964">
      <w:pPr>
        <w:widowControl w:val="0"/>
        <w:spacing w:after="0" w:line="240" w:lineRule="auto"/>
        <w:ind w:firstLine="709"/>
        <w:jc w:val="both"/>
        <w:outlineLvl w:val="0"/>
        <w:rPr>
          <w:rFonts w:ascii="Times New Roman" w:hAnsi="Times New Roman" w:cs="Times New Roman"/>
          <w:sz w:val="24"/>
          <w:szCs w:val="24"/>
        </w:rPr>
      </w:pPr>
      <w:r w:rsidRPr="00A40078">
        <w:rPr>
          <w:rFonts w:ascii="Times New Roman" w:hAnsi="Times New Roman" w:cs="Times New Roman"/>
          <w:sz w:val="24"/>
          <w:szCs w:val="24"/>
        </w:rPr>
        <w:t>- регулярное проведение очистки предоставленного лесного участка, примыкающих опушек леса, искусственных и естественных водотоков от захламления строительными, лесосечными, бытовыми и иными отходами, от загрязнения отходами производства, токсичными веществами;</w:t>
      </w:r>
    </w:p>
    <w:p w14:paraId="5060BD47" w14:textId="77777777" w:rsidR="000B6964" w:rsidRPr="00A40078" w:rsidRDefault="000B6964" w:rsidP="000B6964">
      <w:pPr>
        <w:widowControl w:val="0"/>
        <w:spacing w:after="0" w:line="240" w:lineRule="auto"/>
        <w:ind w:firstLine="709"/>
        <w:jc w:val="both"/>
        <w:outlineLvl w:val="0"/>
        <w:rPr>
          <w:rFonts w:ascii="Times New Roman" w:hAnsi="Times New Roman" w:cs="Times New Roman"/>
          <w:sz w:val="24"/>
          <w:szCs w:val="24"/>
        </w:rPr>
      </w:pPr>
      <w:r w:rsidRPr="00A40078">
        <w:rPr>
          <w:rFonts w:ascii="Times New Roman" w:hAnsi="Times New Roman" w:cs="Times New Roman"/>
          <w:sz w:val="24"/>
          <w:szCs w:val="24"/>
        </w:rPr>
        <w:t>- восстановление нарушенных производственной деятельностью лесных дорог, осушительных канав, дренажных систем, шлюзов, мостов, других гидромелиоративных сооружений, квартальных столбов, квартальных просек;</w:t>
      </w:r>
    </w:p>
    <w:p w14:paraId="2A4A3E63" w14:textId="77777777" w:rsidR="000B6964" w:rsidRPr="00A40078" w:rsidRDefault="000B6964" w:rsidP="000B6964">
      <w:pPr>
        <w:widowControl w:val="0"/>
        <w:spacing w:after="0" w:line="240" w:lineRule="auto"/>
        <w:ind w:firstLine="709"/>
        <w:jc w:val="both"/>
        <w:outlineLvl w:val="0"/>
        <w:rPr>
          <w:rFonts w:ascii="Times New Roman" w:hAnsi="Times New Roman" w:cs="Times New Roman"/>
          <w:sz w:val="24"/>
          <w:szCs w:val="24"/>
        </w:rPr>
      </w:pPr>
      <w:r w:rsidRPr="00A40078">
        <w:rPr>
          <w:rFonts w:ascii="Times New Roman" w:hAnsi="Times New Roman" w:cs="Times New Roman"/>
          <w:sz w:val="24"/>
          <w:szCs w:val="24"/>
        </w:rPr>
        <w:t>- принятие необходимых мер по устранению аварийных ситуаций и лесных пожаров, а также ликвидации их последствий;</w:t>
      </w:r>
    </w:p>
    <w:p w14:paraId="7D481D86" w14:textId="77777777" w:rsidR="000B6964" w:rsidRPr="00A40078" w:rsidRDefault="000B6964" w:rsidP="000B6964">
      <w:pPr>
        <w:widowControl w:val="0"/>
        <w:spacing w:after="0" w:line="240" w:lineRule="auto"/>
        <w:ind w:firstLine="709"/>
        <w:jc w:val="both"/>
        <w:outlineLvl w:val="1"/>
        <w:rPr>
          <w:rFonts w:ascii="Times New Roman" w:hAnsi="Times New Roman" w:cs="Times New Roman"/>
          <w:sz w:val="24"/>
          <w:szCs w:val="24"/>
        </w:rPr>
      </w:pPr>
      <w:r w:rsidRPr="00A40078">
        <w:rPr>
          <w:rFonts w:ascii="Times New Roman" w:hAnsi="Times New Roman" w:cs="Times New Roman"/>
          <w:sz w:val="24"/>
          <w:szCs w:val="24"/>
        </w:rPr>
        <w:t>- выполнение лесохозяйственного регламента и проекта освоения лесов, в том числе в части охраны и защиты лесов;</w:t>
      </w:r>
    </w:p>
    <w:p w14:paraId="52A19B69"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обеспечение надлежащего хранения вырубленной древесины до ее передачи и ее передача «Специализированным организациям» в соответствии с «нормативными актами в области проектирования и строительства»;</w:t>
      </w:r>
    </w:p>
    <w:p w14:paraId="1CD3DD32" w14:textId="77777777" w:rsidR="000B6964" w:rsidRPr="00A40078" w:rsidRDefault="000B6964" w:rsidP="000B6964">
      <w:pPr>
        <w:widowControl w:val="0"/>
        <w:spacing w:after="0" w:line="240" w:lineRule="auto"/>
        <w:ind w:firstLine="709"/>
        <w:jc w:val="both"/>
        <w:outlineLvl w:val="0"/>
        <w:rPr>
          <w:rFonts w:ascii="Times New Roman" w:hAnsi="Times New Roman" w:cs="Times New Roman"/>
          <w:sz w:val="24"/>
          <w:szCs w:val="24"/>
        </w:rPr>
      </w:pPr>
      <w:r w:rsidRPr="00A40078">
        <w:rPr>
          <w:rFonts w:ascii="Times New Roman" w:hAnsi="Times New Roman" w:cs="Times New Roman"/>
          <w:sz w:val="24"/>
          <w:szCs w:val="24"/>
        </w:rPr>
        <w:t>- направление информации об объемах и породном составе вырубаемой древесины не позднее 15 (пятнадцати) дней до завершения рубки в «Специализированные организации»;</w:t>
      </w:r>
    </w:p>
    <w:p w14:paraId="06D976AC"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надлежащее использование лесов, в соответствии с требованиями нормативных актов в области проектирования и строительства, лесного, земельного, природоохранного законодательства.</w:t>
      </w:r>
    </w:p>
    <w:p w14:paraId="5FAA5E1A" w14:textId="5DDD09F8" w:rsidR="000B6964" w:rsidRPr="00A40078" w:rsidRDefault="000B6964" w:rsidP="000B696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7.6.3.3. Укомплектовать Объект в соответствии с приказом Рослесхоза от 27.04.2012 № 174 «Об утверждении Нормативов противопожарного обустройства лесов», соблюдать требования постановления Правительства Российской Федерации от 30.06.2007 № 417 </w:t>
      </w:r>
      <w:r w:rsidR="00CA6FDC" w:rsidRPr="00A40078">
        <w:rPr>
          <w:rFonts w:ascii="Times New Roman" w:hAnsi="Times New Roman" w:cs="Times New Roman"/>
          <w:sz w:val="24"/>
          <w:szCs w:val="24"/>
        </w:rPr>
        <w:br/>
      </w:r>
      <w:r w:rsidRPr="00A40078">
        <w:rPr>
          <w:rFonts w:ascii="Times New Roman" w:hAnsi="Times New Roman" w:cs="Times New Roman"/>
          <w:sz w:val="24"/>
          <w:szCs w:val="24"/>
        </w:rPr>
        <w:t>«Об утверждении Правил пожарной безопасности в лесах» (в случае размещения объекта на землях лесного фонда) и иметь декларацию о пожарной безопасности, оперативный план пожаротушения (при необходимости), зарегистрированную в МЧС России, на дверях производственных и складских помещений должна быть обозначена категория взрывопожарной и пожарной опасности, класс зоны, определенные в проектной документации, Объект должен быть укомплектован табличками и знаками пожарной безопасности, средствами защиты для пожарных.</w:t>
      </w:r>
    </w:p>
    <w:p w14:paraId="25E8FF70" w14:textId="77777777" w:rsidR="000B6964" w:rsidRPr="00A40078" w:rsidRDefault="000B6964" w:rsidP="000B696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7.6.4.  Предоставить Заказчику подтверждающие документы от поставщиков оборудования о сроках поставки основного оборудования (копии договоров поставки) в срок не позднее 20 дней с момента заключения данных договоров.</w:t>
      </w:r>
    </w:p>
    <w:p w14:paraId="769C260E" w14:textId="77777777" w:rsidR="000B6964" w:rsidRPr="00A40078" w:rsidRDefault="000B6964" w:rsidP="000B6964">
      <w:pPr>
        <w:widowControl w:val="0"/>
        <w:shd w:val="clear" w:color="auto" w:fill="FFFFFF"/>
        <w:tabs>
          <w:tab w:val="left" w:pos="1440"/>
        </w:tabs>
        <w:spacing w:after="0" w:line="240" w:lineRule="auto"/>
        <w:ind w:firstLine="709"/>
        <w:jc w:val="both"/>
      </w:pPr>
      <w:r w:rsidRPr="00A40078">
        <w:rPr>
          <w:rFonts w:ascii="Times New Roman" w:hAnsi="Times New Roman" w:cs="Times New Roman"/>
          <w:sz w:val="24"/>
          <w:szCs w:val="24"/>
        </w:rPr>
        <w:t>7.7. </w:t>
      </w:r>
      <w:r w:rsidRPr="00A40078">
        <w:rPr>
          <w:rFonts w:ascii="Times New Roman" w:hAnsi="Times New Roman" w:cs="Times New Roman"/>
          <w:spacing w:val="-4"/>
          <w:sz w:val="24"/>
          <w:szCs w:val="24"/>
        </w:rPr>
        <w:t xml:space="preserve">Осуществить охрану мест выполнения работ, строительной площадки и находящихся на них материалов, оборудования и запасных частей к нему, используемых при осуществлении Работ в течение срока выполнения Работ по настоящему Договору, </w:t>
      </w:r>
      <w:r w:rsidRPr="00A40078">
        <w:rPr>
          <w:rFonts w:ascii="Times New Roman" w:hAnsi="Times New Roman" w:cs="Times New Roman"/>
          <w:sz w:val="24"/>
          <w:szCs w:val="24"/>
        </w:rPr>
        <w:t xml:space="preserve">с момента начала выполнения Подрядчиком подготовительных, строительно-монтажных работ по </w:t>
      </w:r>
      <w:r w:rsidRPr="00A40078">
        <w:rPr>
          <w:rFonts w:ascii="Times New Roman" w:hAnsi="Times New Roman" w:cs="Times New Roman"/>
          <w:sz w:val="24"/>
          <w:szCs w:val="24"/>
        </w:rPr>
        <w:lastRenderedPageBreak/>
        <w:t xml:space="preserve">Договору (в соответствии с Графиком выполнения работ, услуг) </w:t>
      </w:r>
      <w:r w:rsidRPr="00A40078">
        <w:rPr>
          <w:rFonts w:ascii="Times New Roman" w:hAnsi="Times New Roman" w:cs="Times New Roman"/>
          <w:spacing w:val="-4"/>
          <w:sz w:val="24"/>
          <w:szCs w:val="24"/>
        </w:rPr>
        <w:t xml:space="preserve">до даты подписания Акта приемки законченного строительством объекта приемочной комиссией, своими силами и за свой счет в соответствии с Требованиями к организации охраны, пропускного и внутриобъектового режима на строящихся (реконструируемых) объектах Заказчика (далее - Требования к организации охраны), указанными в Приложении 16 к настоящему Договору. </w:t>
      </w:r>
      <w:r w:rsidRPr="00A40078">
        <w:rPr>
          <w:rFonts w:ascii="Times New Roman" w:hAnsi="Times New Roman" w:cs="Times New Roman"/>
          <w:sz w:val="24"/>
          <w:szCs w:val="24"/>
        </w:rPr>
        <w:t>Подрядчик несет перед Заказчиком полную ответственность за сохранность указанного имущества, и в случае необеспечения такой сохранности, вне зависимости от причин, Подрядчик обязан обеспечить восстановление имущества или проведение необходимых дополнительных работ на Объекте за свой счет.</w:t>
      </w:r>
    </w:p>
    <w:p w14:paraId="5F6CD408" w14:textId="77777777" w:rsidR="000B6964" w:rsidRPr="00A40078" w:rsidRDefault="000B6964" w:rsidP="000B6964">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7.8. Обеспечить надлежащее хранение материалов и оборудования, поставленных на строительную площадку для целей выполнения работ по Договору (в том числе полученных от Заказчика в качестве давальческих материалов).</w:t>
      </w:r>
    </w:p>
    <w:p w14:paraId="6D0F14F0"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7.9. </w:t>
      </w:r>
      <w:r w:rsidRPr="00A40078">
        <w:rPr>
          <w:rFonts w:ascii="Times New Roman" w:hAnsi="Times New Roman" w:cs="Times New Roman"/>
          <w:sz w:val="24"/>
          <w:szCs w:val="24"/>
        </w:rPr>
        <w:tab/>
        <w:t xml:space="preserve">Обеспечить сохранность материалов и оборудования, принадлежащих Заказчику, полученных в результате демонтажных работ, а также их передачу по </w:t>
      </w:r>
      <w:r w:rsidRPr="00A40078">
        <w:rPr>
          <w:rFonts w:ascii="Times New Roman" w:hAnsi="Times New Roman" w:cs="Times New Roman"/>
          <w:bCs/>
          <w:sz w:val="24"/>
          <w:szCs w:val="24"/>
        </w:rPr>
        <w:t>Акту об оприходовании материальных ценностей, полученных при разборке и демонтаже зданий и сооружений (приложение 29 к настоящему Договору) в сроки, согласованные Сторонами</w:t>
      </w:r>
      <w:r w:rsidRPr="00A40078">
        <w:rPr>
          <w:rFonts w:ascii="Times New Roman" w:hAnsi="Times New Roman" w:cs="Times New Roman"/>
          <w:sz w:val="24"/>
          <w:szCs w:val="24"/>
        </w:rPr>
        <w:t>. В случае, если указанные материалы и оборудование не подлежат дальнейшему использованию для производства работ на Объекте, Подрядчиком обеспечивается их возврат Заказчику по</w:t>
      </w:r>
      <w:r w:rsidRPr="00A40078">
        <w:rPr>
          <w:rFonts w:ascii="Times New Roman" w:hAnsi="Times New Roman" w:cs="Times New Roman"/>
          <w:bCs/>
          <w:sz w:val="24"/>
          <w:szCs w:val="24"/>
        </w:rPr>
        <w:t xml:space="preserve"> Акту об оприходовании материальных ценностей, полученных при разборке и демонтаже зданий и сооружений</w:t>
      </w:r>
      <w:r w:rsidRPr="00A40078">
        <w:rPr>
          <w:rFonts w:ascii="Times New Roman" w:hAnsi="Times New Roman" w:cs="Times New Roman"/>
          <w:sz w:val="24"/>
          <w:szCs w:val="24"/>
        </w:rPr>
        <w:t>. Передача Подрядчику материальных ценностей для повторного использования оформляется в порядке, аналогичном передаче давальческих материалов, и учитывается в актах выполненных работ как давальческие материалы (без компенсации стоимости Подрядчику).</w:t>
      </w:r>
    </w:p>
    <w:p w14:paraId="76A339D0"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7.10. Обеспечить полное соответствие выполняемых Работ требованиям проектной документации, утвержденной Заказчиком и/или выданной Подрядчику «в производство работ», нормам законодательства Российской Федерации, техническим регламентам, строительным нормам и правилам, государственным стандартам и иным документам, включая, но не ограничиваясь, нормам и правилам в области противопожарной безопасности, охраны окружающей среды, промышленной безопасности, технике безопасности, экологической и санитарной безопасности, требованиям законодательства Российской Федерации об электроэнергетике: в сфере коммерческого учета электрической энергии (техническим требованиям к системам коммерческого учета электрической энергии); Правил охраны электрических сетей, графика отключений электросетевого оборудования. Подрядчик также обязан при выполнении работ по данному Договору руководствоваться нормативно-техническими и организационно-распорядительными документами и стандартами Заказчика, представленными до начала производства Работ и/или выложенными на официальном сайте Заказчика.</w:t>
      </w:r>
    </w:p>
    <w:p w14:paraId="6EEDDFDD"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Обеспечить допуск уполномоченных представителей Исполнителя по строительному контролю ко всем видам работ в любое время в течение всего периода осуществления работ, а также к приемо-сдаточной (разрешительной и исполнительной) документации.</w:t>
      </w:r>
    </w:p>
    <w:p w14:paraId="36B21281"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7.11. Выполнять требования трудового законодательства, охраны труда при приеме на работу, перевозке, размещении, питании персонала, выполняющего работы на Объекте и соблюдать иные требования, установленные трудовым законодательством Российской Федерации.</w:t>
      </w:r>
    </w:p>
    <w:p w14:paraId="687CA405"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Использовать при производстве работ на Объекте такие объемы и соотношение высококвалифицированного персонала и персонала с низкой и средней квалификацией, которые позволят своевременно и надлежащим образом выполнить обязательства по Договору. </w:t>
      </w:r>
    </w:p>
    <w:p w14:paraId="10AD46C2"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Не позднее даты подписания настоящего Договора Подрядчик обязан предоставить Заказчику сведения в отношении всей цепочки своих собственников, включая конечных бенефициаров по форме приложения 19 к настоящему Договору</w:t>
      </w:r>
      <w:r w:rsidRPr="00A40078">
        <w:t xml:space="preserve"> </w:t>
      </w:r>
      <w:r w:rsidRPr="00A40078">
        <w:rPr>
          <w:rFonts w:ascii="Times New Roman" w:hAnsi="Times New Roman" w:cs="Times New Roman"/>
          <w:sz w:val="24"/>
          <w:szCs w:val="24"/>
        </w:rPr>
        <w:t xml:space="preserve">с подтверждением соответствующими документами, а в случае привлечения для выполнения работ, услуг и иных обязательств по настоящему Договору Субподрядчика сведения в отношении всей </w:t>
      </w:r>
      <w:r w:rsidRPr="00A40078">
        <w:rPr>
          <w:rFonts w:ascii="Times New Roman" w:hAnsi="Times New Roman" w:cs="Times New Roman"/>
          <w:sz w:val="24"/>
          <w:szCs w:val="24"/>
        </w:rPr>
        <w:lastRenderedPageBreak/>
        <w:t>цепочки собственников Субподрядчика, включая конечных бенефициаров, до заключения договора с указанным лицом.</w:t>
      </w:r>
    </w:p>
    <w:p w14:paraId="62804C61"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В случае если указанная выше информация содержит персональные данные, Подрядчик обеспечивает получение и направление Заказчику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в формате приложения 19.1 к настоящему Договору.</w:t>
      </w:r>
    </w:p>
    <w:p w14:paraId="6EFEFF26" w14:textId="77777777" w:rsidR="000B6964" w:rsidRPr="00A40078"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7.12. Обеспечить на территориях временных бытовых городков и местах складирования материалов и оборудования, находящихся в охранных зонах воздушных и кабельных линий, соблюдение требований Правил охраны электрических сетей и выполнение мероприятий, предусматриваемых при выдаче разрешений на их размещение.</w:t>
      </w:r>
    </w:p>
    <w:p w14:paraId="478F53CF"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7.13. Обеспечить содержание и уборку строительной площадки и прилегающей к ней территории в соответствии с нормами и правилами, установленными законодательством Российской Федерации.</w:t>
      </w:r>
      <w:r w:rsidRPr="00A40078">
        <w:rPr>
          <w:rFonts w:ascii="Times New Roman" w:hAnsi="Times New Roman" w:cs="Times New Roman"/>
          <w:sz w:val="24"/>
          <w:szCs w:val="26"/>
        </w:rPr>
        <w:t xml:space="preserve"> Уборка мусора должна производиться Подрядчиком не реже одного раза в неделю.</w:t>
      </w:r>
    </w:p>
    <w:p w14:paraId="608F018A" w14:textId="77777777" w:rsidR="000B6964" w:rsidRPr="00A40078" w:rsidRDefault="000B6964" w:rsidP="000B6964">
      <w:pPr>
        <w:widowControl w:val="0"/>
        <w:tabs>
          <w:tab w:val="left" w:pos="709"/>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7.14. Обеспечить соблюдение требований в области охраны окружающей среды (включая, но не ограничиваясь):</w:t>
      </w:r>
    </w:p>
    <w:p w14:paraId="693B0710" w14:textId="77777777" w:rsidR="000B6964" w:rsidRPr="00A40078" w:rsidRDefault="000B6964" w:rsidP="000B6964">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7.14.1. Заключать договоры со специализированными организациями на обращение с отходами, образующимися в ходе выполнения работ, в соответствии с требованиями нормативных правовых актов Российской Федерации. По требованию Заказчика предоставлять документы, подтверждающие ведение деятельности по учету обращения с отходами, образующимися в ходе выполнения работ.</w:t>
      </w:r>
    </w:p>
    <w:p w14:paraId="188ADB4A" w14:textId="77777777" w:rsidR="000B6964" w:rsidRPr="00A40078" w:rsidRDefault="000B6964" w:rsidP="000B6964">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7.14.2. Разрабатывать в предусмотренных законодательством Российской Федерации случаях и порядке проекты нормативов образования отходов и лимитов на их размещение для соответствующей стадии проекта. По требованию Заказчика предоставлять копии утвержденных нормативов.</w:t>
      </w:r>
    </w:p>
    <w:p w14:paraId="220B5DA2" w14:textId="4FCA17D9" w:rsidR="000B6964" w:rsidRPr="00A40078" w:rsidRDefault="000B6964" w:rsidP="000B6964">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7.14.3.</w:t>
      </w:r>
      <w:r w:rsidR="00CA6FDC" w:rsidRPr="00A40078">
        <w:rPr>
          <w:rFonts w:ascii="Times New Roman" w:hAnsi="Times New Roman" w:cs="Times New Roman"/>
          <w:sz w:val="24"/>
          <w:szCs w:val="24"/>
        </w:rPr>
        <w:t xml:space="preserve"> </w:t>
      </w:r>
      <w:r w:rsidRPr="00A40078">
        <w:rPr>
          <w:rFonts w:ascii="Times New Roman" w:hAnsi="Times New Roman" w:cs="Times New Roman"/>
          <w:sz w:val="24"/>
          <w:szCs w:val="24"/>
        </w:rPr>
        <w:t>Обеспечивать восстановление природной среды, рекультивацию земель и благоустройство территории по окончанию работ. В случае загрязнения по вине Подрядчика участков поверхности почвы на территории Заказчика (в том числе в результате разлива нефтепродуктов) в ходе выполнения работ проводить рекультивацию земель за счет собственных средств.</w:t>
      </w:r>
    </w:p>
    <w:p w14:paraId="2913C8B9" w14:textId="08712E71" w:rsidR="000B6964" w:rsidRPr="00A40078" w:rsidRDefault="000B6964" w:rsidP="000B6964">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7.14.4.</w:t>
      </w:r>
      <w:r w:rsidR="00CA6FDC" w:rsidRPr="00A40078">
        <w:rPr>
          <w:rFonts w:ascii="Times New Roman" w:hAnsi="Times New Roman" w:cs="Times New Roman"/>
          <w:sz w:val="24"/>
          <w:szCs w:val="24"/>
        </w:rPr>
        <w:t xml:space="preserve"> </w:t>
      </w:r>
      <w:r w:rsidRPr="00A40078">
        <w:rPr>
          <w:rFonts w:ascii="Times New Roman" w:hAnsi="Times New Roman" w:cs="Times New Roman"/>
          <w:sz w:val="24"/>
          <w:szCs w:val="24"/>
        </w:rPr>
        <w:t>Обеспечивать обустройство мест накопления отходов, образующихся в ходе выполнения работ, в соответствии с требованиями в области охраны окружающей среды по согласованию с Заказчиком.</w:t>
      </w:r>
    </w:p>
    <w:p w14:paraId="770835DF" w14:textId="030D8C20" w:rsidR="000B6964" w:rsidRPr="00A40078" w:rsidRDefault="000B6964" w:rsidP="000B6964">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7.14.5.</w:t>
      </w:r>
      <w:r w:rsidR="00CA6FDC" w:rsidRPr="00A40078">
        <w:rPr>
          <w:rFonts w:ascii="Times New Roman" w:hAnsi="Times New Roman" w:cs="Times New Roman"/>
          <w:sz w:val="24"/>
          <w:szCs w:val="24"/>
        </w:rPr>
        <w:t xml:space="preserve"> </w:t>
      </w:r>
      <w:r w:rsidRPr="00A40078">
        <w:rPr>
          <w:rFonts w:ascii="Times New Roman" w:hAnsi="Times New Roman" w:cs="Times New Roman"/>
          <w:sz w:val="24"/>
          <w:szCs w:val="24"/>
        </w:rPr>
        <w:t>Иметь в необходимом количестве собственные либо арендованные емкости для накопления отходов, образующихся в ходе выполнения работ.</w:t>
      </w:r>
    </w:p>
    <w:p w14:paraId="1107B5F5" w14:textId="77CBFFCF" w:rsidR="000B6964" w:rsidRPr="00A40078" w:rsidRDefault="000B6964" w:rsidP="000B6964">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7.14.6.</w:t>
      </w:r>
      <w:r w:rsidR="00CA6FDC" w:rsidRPr="00A40078">
        <w:rPr>
          <w:rFonts w:ascii="Times New Roman" w:hAnsi="Times New Roman" w:cs="Times New Roman"/>
          <w:sz w:val="24"/>
          <w:szCs w:val="24"/>
        </w:rPr>
        <w:t xml:space="preserve"> </w:t>
      </w:r>
      <w:r w:rsidRPr="00A40078">
        <w:rPr>
          <w:rFonts w:ascii="Times New Roman" w:hAnsi="Times New Roman" w:cs="Times New Roman"/>
          <w:sz w:val="24"/>
          <w:szCs w:val="24"/>
        </w:rPr>
        <w:t>Обеспечивать хранение демонтированного оборудования или его частей (в том числе черных и цветных металлов), технологических жидкостей, выведенных из эксплуатации в ходе выполнения работ, способом, препятствующим загрязнению окружающей среды.</w:t>
      </w:r>
    </w:p>
    <w:p w14:paraId="6FDC3AEA" w14:textId="5FEEFB83" w:rsidR="000B6964" w:rsidRPr="00A40078" w:rsidRDefault="000B6964" w:rsidP="000B6964">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7.14.7.</w:t>
      </w:r>
      <w:r w:rsidR="00CA6FDC" w:rsidRPr="00A40078">
        <w:rPr>
          <w:rFonts w:ascii="Times New Roman" w:hAnsi="Times New Roman" w:cs="Times New Roman"/>
          <w:sz w:val="24"/>
          <w:szCs w:val="24"/>
        </w:rPr>
        <w:t xml:space="preserve"> </w:t>
      </w:r>
      <w:r w:rsidRPr="00A40078">
        <w:rPr>
          <w:rFonts w:ascii="Times New Roman" w:hAnsi="Times New Roman" w:cs="Times New Roman"/>
          <w:sz w:val="24"/>
          <w:szCs w:val="24"/>
        </w:rPr>
        <w:t>Вести учет отходов, образующихся в ходе выполнения работ, в соответствии с действующим законодательством Российской Федерации. Право собственности на отходы, подлежащие уничтожению (ликвидации) принадлежит Подрядчику.</w:t>
      </w:r>
    </w:p>
    <w:p w14:paraId="6ECD04B6" w14:textId="482E5183" w:rsidR="000B6964" w:rsidRPr="00A40078" w:rsidRDefault="000B6964" w:rsidP="000B6964">
      <w:pPr>
        <w:widowControl w:val="0"/>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sz w:val="24"/>
          <w:szCs w:val="24"/>
        </w:rPr>
        <w:t>7.14.8.</w:t>
      </w:r>
      <w:r w:rsidR="00CA6FDC" w:rsidRPr="00A40078">
        <w:rPr>
          <w:rFonts w:ascii="Times New Roman" w:hAnsi="Times New Roman" w:cs="Times New Roman"/>
          <w:sz w:val="24"/>
          <w:szCs w:val="24"/>
        </w:rPr>
        <w:t xml:space="preserve"> </w:t>
      </w:r>
      <w:r w:rsidRPr="00A40078">
        <w:rPr>
          <w:rFonts w:ascii="Times New Roman" w:hAnsi="Times New Roman" w:cs="Times New Roman"/>
          <w:sz w:val="24"/>
          <w:szCs w:val="24"/>
        </w:rPr>
        <w:t>Осуществлять плату за негативное воздействие на окружающую среду в ходе выполнения работ по настоящему Договору в соответствии с действующим законодательством Российской Федерации. По требованию Заказчика предоставлять копии платежных поручений.</w:t>
      </w:r>
    </w:p>
    <w:p w14:paraId="4A3AB4ED" w14:textId="77777777" w:rsidR="000B6964" w:rsidRPr="00A40078" w:rsidRDefault="000B6964" w:rsidP="000B6964">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7.15. Обеспечить осуществление приемки грунтов основания фундаментов зданий и сооружений Объекта в соответствии с требованиями законодательства РФ отделами инженерно-геологических изысканий уполномоченных государственных органов/органов местного самоуправления и(или) аккредитованными лабораториями.</w:t>
      </w:r>
    </w:p>
    <w:p w14:paraId="493BB6D9"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7.16. В случае привлечения Субподрядчиков для выполнения Работ по настоящему Договору Подрядчик обязан:</w:t>
      </w:r>
    </w:p>
    <w:p w14:paraId="12E27901"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7.16.1. Подрядчик обязуется согласовать с Заказчиком планируемых к привлечению </w:t>
      </w:r>
      <w:r w:rsidRPr="00A40078">
        <w:rPr>
          <w:rFonts w:ascii="Times New Roman" w:hAnsi="Times New Roman" w:cs="Times New Roman"/>
          <w:sz w:val="24"/>
          <w:szCs w:val="24"/>
        </w:rPr>
        <w:lastRenderedPageBreak/>
        <w:t>для исполнения договора Субподрядчиков, а также предоставить информацию об отнесении их к субъектам малого и среднего предпринимательства до заключения договора с указанными лицами, включая предоставление сведений в отношении всей цепочки собственников Субподрядчика, включая конечных бенефициаров, по форме приложения 19 к настоящему Договору.</w:t>
      </w:r>
    </w:p>
    <w:p w14:paraId="1548CA7F"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7.16.2. Предоставить Заказчику информацию о наличии у Субподрядчика соответствующих ресурсов, необходимых для выполнения Работ (строительной техники, квалификации работников и т.д.), а также надлежащим образом заверенную Подрядчиком копию Соглашения о раскрытии информации, заключенного между Подрядчиком и Субподрядчиком по форме Приложения 18 к Договору.</w:t>
      </w:r>
    </w:p>
    <w:p w14:paraId="248D2748" w14:textId="77777777" w:rsidR="000B6964" w:rsidRPr="00A40078"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7.16.3. В случае привлечения Субподрядчика для выполнения Работ по настоящему Договору, не позднее 10 (десяти) дней с даты заключения договоров предоставить Заказчику заверенные Подрядчиком копии с приложением документа, подтверждающего полномочия лица, подписавшего договор со стороны Субподрядчика.</w:t>
      </w:r>
    </w:p>
    <w:p w14:paraId="5628B106" w14:textId="77777777" w:rsidR="000B6964" w:rsidRPr="00A40078"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При этом Подрядчик обязан обеспечить наличие в договорах, заключаемых с Субподрядчиком:</w:t>
      </w:r>
    </w:p>
    <w:p w14:paraId="721C1209" w14:textId="77777777" w:rsidR="000B6964" w:rsidRPr="00A40078"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условий, позволяющих Подрядчику раскрывать Заказчику информацию о цене указанных договоров;</w:t>
      </w:r>
    </w:p>
    <w:p w14:paraId="39ECE1D3" w14:textId="77777777" w:rsidR="000B6964" w:rsidRPr="00A40078"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условий, обязывающих Субподрядчика согласовывать с Подрядчиком оценочную компанию/оценщика, привлекаемых Субподрядчиком для заключения договоров на проведение оценки;</w:t>
      </w:r>
    </w:p>
    <w:p w14:paraId="4FA02D8C" w14:textId="7426628C"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w:t>
      </w:r>
      <w:r w:rsidR="00CA6FDC" w:rsidRPr="00A40078">
        <w:rPr>
          <w:rFonts w:ascii="Times New Roman" w:eastAsia="Times New Roman" w:hAnsi="Times New Roman" w:cs="Times New Roman"/>
          <w:sz w:val="24"/>
          <w:szCs w:val="24"/>
          <w:lang w:eastAsia="ru-RU"/>
        </w:rPr>
        <w:t xml:space="preserve"> </w:t>
      </w:r>
      <w:r w:rsidRPr="00A40078">
        <w:rPr>
          <w:rFonts w:ascii="Times New Roman" w:eastAsia="Times New Roman" w:hAnsi="Times New Roman" w:cs="Times New Roman"/>
          <w:sz w:val="24"/>
          <w:szCs w:val="24"/>
          <w:lang w:eastAsia="ru-RU"/>
        </w:rPr>
        <w:t xml:space="preserve">условий, обязывающих Подрядчика производить оплаты Субподрядчику, являющемуся субъектом малого и среднего предпринимательства в соответствии с критериями установленными Федеральным законом от 24 июля 2007 г. </w:t>
      </w:r>
      <w:r w:rsidR="00CA6FDC"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eastAsia="ru-RU"/>
        </w:rPr>
        <w:t xml:space="preserve"> 209-ФЗ </w:t>
      </w:r>
      <w:r w:rsidR="00CA6FDC" w:rsidRPr="00A40078">
        <w:rPr>
          <w:rFonts w:ascii="Times New Roman" w:eastAsia="Times New Roman" w:hAnsi="Times New Roman" w:cs="Times New Roman"/>
          <w:sz w:val="24"/>
          <w:szCs w:val="24"/>
          <w:lang w:eastAsia="ru-RU"/>
        </w:rPr>
        <w:br/>
        <w:t>«</w:t>
      </w:r>
      <w:r w:rsidRPr="00A40078">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CA6FDC"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eastAsia="ru-RU"/>
        </w:rPr>
        <w:t xml:space="preserve"> за поставленный товар (выполненные работы, оказанные услуги) не позднее 30 календарных дней с момента подписания Заказчиком соответствующего Акта о приемке выполненных работ;</w:t>
      </w:r>
    </w:p>
    <w:p w14:paraId="4F004227" w14:textId="77777777" w:rsidR="000B6964" w:rsidRPr="00A40078"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обязательство предоставлять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 по форме, указанной в Приложении 19 «Информация о собственниках Подрядчика/Субподрядчика» к Договору, в срок не позднее 2 (двух)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57F6BA64" w14:textId="6BC302EC" w:rsidR="000B6964"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о праве заказчика на отказ от дальнейшего исполнения настоящего договора при нарушении обязанности Субподрядчика представления Заказ</w:t>
      </w:r>
      <w:r w:rsidR="00CA6FDC" w:rsidRPr="00A40078">
        <w:rPr>
          <w:rFonts w:ascii="Times New Roman" w:hAnsi="Times New Roman" w:cs="Times New Roman"/>
          <w:sz w:val="24"/>
          <w:szCs w:val="24"/>
        </w:rPr>
        <w:t>ч</w:t>
      </w:r>
      <w:r w:rsidRPr="00A40078">
        <w:rPr>
          <w:rFonts w:ascii="Times New Roman" w:hAnsi="Times New Roman" w:cs="Times New Roman"/>
          <w:sz w:val="24"/>
          <w:szCs w:val="24"/>
        </w:rPr>
        <w:t xml:space="preserve">ику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w:t>
      </w:r>
      <w:r w:rsidR="00CA6FDC" w:rsidRPr="00A40078">
        <w:rPr>
          <w:rFonts w:ascii="Times New Roman" w:hAnsi="Times New Roman" w:cs="Times New Roman"/>
          <w:sz w:val="24"/>
          <w:szCs w:val="24"/>
        </w:rPr>
        <w:br/>
      </w:r>
      <w:r w:rsidRPr="00A40078">
        <w:rPr>
          <w:rFonts w:ascii="Times New Roman" w:hAnsi="Times New Roman" w:cs="Times New Roman"/>
          <w:sz w:val="24"/>
          <w:szCs w:val="24"/>
        </w:rPr>
        <w:t>и т.д.), включая бенефициаров (в том числе конечных), а также состава и/или изменения состава исполнительных органов Субподрядчика.</w:t>
      </w:r>
    </w:p>
    <w:p w14:paraId="2F598192" w14:textId="77777777" w:rsidR="000B6964" w:rsidRPr="00A40078" w:rsidRDefault="000B6964" w:rsidP="000B696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В случае привлечения Субподрядчиков для выполнения Работ по настоящему Договору, стоимостной объем договоров, заключенных с субъектами малого и среднего предпринимательства, должен составлять не менее чем 10 процентов</w:t>
      </w:r>
      <w:r w:rsidRPr="00A40078">
        <w:rPr>
          <w:rFonts w:ascii="Times New Roman" w:hAnsi="Times New Roman" w:cs="Times New Roman"/>
          <w:b/>
          <w:sz w:val="24"/>
          <w:szCs w:val="24"/>
        </w:rPr>
        <w:t>*</w:t>
      </w:r>
      <w:r w:rsidRPr="00A40078">
        <w:rPr>
          <w:rFonts w:ascii="Times New Roman" w:hAnsi="Times New Roman" w:cs="Times New Roman"/>
          <w:sz w:val="24"/>
          <w:szCs w:val="24"/>
        </w:rPr>
        <w:t xml:space="preserve"> от совокупного объема договоров субподряда, заключенных во исполнение настоящего Договора.</w:t>
      </w:r>
    </w:p>
    <w:p w14:paraId="17CC7F74" w14:textId="46B5B060" w:rsidR="000B6964" w:rsidRPr="00A40078" w:rsidRDefault="000B6964" w:rsidP="000B6964">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b/>
          <w:i/>
          <w:sz w:val="24"/>
          <w:szCs w:val="24"/>
        </w:rPr>
        <w:t>*Примечание</w:t>
      </w:r>
      <w:r w:rsidR="00A3726E" w:rsidRPr="00A40078">
        <w:rPr>
          <w:rFonts w:ascii="Times New Roman" w:hAnsi="Times New Roman" w:cs="Times New Roman"/>
          <w:b/>
          <w:i/>
          <w:sz w:val="24"/>
          <w:szCs w:val="24"/>
        </w:rPr>
        <w:t>:</w:t>
      </w:r>
      <w:r w:rsidRPr="00A40078">
        <w:rPr>
          <w:rFonts w:ascii="Times New Roman" w:hAnsi="Times New Roman" w:cs="Times New Roman"/>
          <w:b/>
          <w:i/>
          <w:sz w:val="24"/>
          <w:szCs w:val="24"/>
        </w:rPr>
        <w:t xml:space="preserve"> </w:t>
      </w:r>
      <w:r w:rsidR="00A3726E" w:rsidRPr="00A40078">
        <w:rPr>
          <w:rFonts w:ascii="Times New Roman" w:hAnsi="Times New Roman" w:cs="Times New Roman"/>
          <w:b/>
          <w:i/>
          <w:sz w:val="24"/>
          <w:szCs w:val="24"/>
        </w:rPr>
        <w:t>о</w:t>
      </w:r>
      <w:r w:rsidRPr="00A40078">
        <w:rPr>
          <w:rFonts w:ascii="Times New Roman" w:hAnsi="Times New Roman" w:cs="Times New Roman"/>
          <w:b/>
          <w:i/>
          <w:sz w:val="24"/>
          <w:szCs w:val="24"/>
        </w:rPr>
        <w:t>бъем может быть изменен в конкурсной документации.</w:t>
      </w:r>
    </w:p>
    <w:p w14:paraId="1B424E93" w14:textId="77777777" w:rsidR="000B6964" w:rsidRPr="00A40078"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7.16.4. Контролировать надлежащее выполнение Работ по Договору Субподрядчиками и привлеченными для выполнения Работ по Договору третьими лицами, координировать их деятельности, контролировать соблюдение ими нормативных актов в области проектирования и строительства, документов предусмотренных пунктом 7.10 </w:t>
      </w:r>
      <w:r w:rsidRPr="00A40078">
        <w:rPr>
          <w:rFonts w:ascii="Times New Roman" w:hAnsi="Times New Roman" w:cs="Times New Roman"/>
          <w:sz w:val="24"/>
          <w:szCs w:val="24"/>
        </w:rPr>
        <w:lastRenderedPageBreak/>
        <w:t>настоящего Договора, а также осуществлять контроль за недопущением выполнения Работ, предусмотренных Договором, Субподрядчиками, и (или) не получившими положительного заключения о готовности Подрядчика (Субподрядчика) к проведению работ по строительству, реконструкции на объектах Заказчика.</w:t>
      </w:r>
    </w:p>
    <w:p w14:paraId="59CD112D" w14:textId="77777777" w:rsidR="000B6964" w:rsidRPr="00A40078"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7.16.5. При привлечении субподрядных организаций для исполнения обязательств по сделке, подрядчик несет ответственность за налоговые риски, которые потенциально могут возникнуть у заказчика при наличии условий в соответствии со ст.54.1 НК РФ.</w:t>
      </w:r>
    </w:p>
    <w:p w14:paraId="2B18D8E5"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7.17. Предоставлять следующую отчетную информацию:</w:t>
      </w:r>
    </w:p>
    <w:p w14:paraId="73459218"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7.17.1. Ежемесячно, не позднее 10 (десятого) числа каждого месяца, Подрядчик обязан предоставлять Заказчику:</w:t>
      </w:r>
    </w:p>
    <w:p w14:paraId="4F0298CE" w14:textId="77777777" w:rsidR="000B6964" w:rsidRPr="00A40078" w:rsidRDefault="000B6964" w:rsidP="000B6964">
      <w:pPr>
        <w:widowControl w:val="0"/>
        <w:tabs>
          <w:tab w:val="left" w:pos="851"/>
          <w:tab w:val="left" w:pos="1134"/>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отчет об использовании авансовых платежей, составленный по форме Приложения 3 к Договору при наличии авансовых расчетов по Договору;</w:t>
      </w:r>
    </w:p>
    <w:p w14:paraId="31ACFADE"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отчет об исполнении договорных обязательств по форме Приложения 13 к настоящему Договору.</w:t>
      </w:r>
    </w:p>
    <w:p w14:paraId="5420DCEE" w14:textId="77777777" w:rsidR="000B6964" w:rsidRPr="00A40078"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справку о движении денежных средств (Приложение 4 к Договору) по всем договорам, заключенным с Субподрядчиками и привлеченными для выполнения Работ по Договору иными третьими лицами.</w:t>
      </w:r>
    </w:p>
    <w:p w14:paraId="0BC87ED7" w14:textId="77777777" w:rsidR="000B6964" w:rsidRPr="00A40078"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p>
    <w:p w14:paraId="25B6B28F"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7.17.2. Ежемесячно, в срок до 25 (двадцать пятого) числа текущего месяца, Подрядчик обязан:</w:t>
      </w:r>
    </w:p>
    <w:p w14:paraId="6CECD11E"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разработать и согласовать с Заказчиком месячно-суточные графики выполнения работ на следующий месяц, составленные по форме Приложения 5 к настоящему Договору;</w:t>
      </w:r>
    </w:p>
    <w:p w14:paraId="541F5C71" w14:textId="6559F47A" w:rsidR="000B6964" w:rsidRPr="00A40078" w:rsidRDefault="000B6964" w:rsidP="000B6964">
      <w:pPr>
        <w:widowControl w:val="0"/>
        <w:spacing w:after="0" w:line="240" w:lineRule="auto"/>
        <w:ind w:firstLine="709"/>
        <w:jc w:val="both"/>
        <w:rPr>
          <w:rFonts w:ascii="Times New Roman" w:hAnsi="Times New Roman" w:cs="Times New Roman"/>
          <w:b/>
          <w:i/>
          <w:sz w:val="24"/>
          <w:szCs w:val="24"/>
        </w:rPr>
      </w:pPr>
      <w:r w:rsidRPr="00A40078">
        <w:rPr>
          <w:rFonts w:ascii="Times New Roman" w:hAnsi="Times New Roman" w:cs="Times New Roman"/>
          <w:b/>
          <w:i/>
          <w:sz w:val="24"/>
          <w:szCs w:val="24"/>
        </w:rPr>
        <w:t>Примечание: при заключении договора на строительство (реконструкцию) объектов с небольшим объемом работ и, если данные объекты не относятся к приоритетным проектам ДЗО ПАО «Россети» в соответствии с критериями, определенными приказом от 2</w:t>
      </w:r>
      <w:r w:rsidR="00CA6FDC" w:rsidRPr="00A40078">
        <w:rPr>
          <w:rFonts w:ascii="Times New Roman" w:hAnsi="Times New Roman" w:cs="Times New Roman"/>
          <w:b/>
          <w:i/>
          <w:sz w:val="24"/>
          <w:szCs w:val="24"/>
        </w:rPr>
        <w:t>2</w:t>
      </w:r>
      <w:r w:rsidRPr="00A40078">
        <w:rPr>
          <w:rFonts w:ascii="Times New Roman" w:hAnsi="Times New Roman" w:cs="Times New Roman"/>
          <w:b/>
          <w:i/>
          <w:sz w:val="24"/>
          <w:szCs w:val="24"/>
        </w:rPr>
        <w:t>.1</w:t>
      </w:r>
      <w:r w:rsidR="00CA6FDC" w:rsidRPr="00A40078">
        <w:rPr>
          <w:rFonts w:ascii="Times New Roman" w:hAnsi="Times New Roman" w:cs="Times New Roman"/>
          <w:b/>
          <w:i/>
          <w:sz w:val="24"/>
          <w:szCs w:val="24"/>
        </w:rPr>
        <w:t>1</w:t>
      </w:r>
      <w:r w:rsidRPr="00A40078">
        <w:rPr>
          <w:rFonts w:ascii="Times New Roman" w:hAnsi="Times New Roman" w:cs="Times New Roman"/>
          <w:b/>
          <w:i/>
          <w:sz w:val="24"/>
          <w:szCs w:val="24"/>
        </w:rPr>
        <w:t>.201</w:t>
      </w:r>
      <w:r w:rsidR="00CA6FDC" w:rsidRPr="00A40078">
        <w:rPr>
          <w:rFonts w:ascii="Times New Roman" w:hAnsi="Times New Roman" w:cs="Times New Roman"/>
          <w:b/>
          <w:i/>
          <w:sz w:val="24"/>
          <w:szCs w:val="24"/>
        </w:rPr>
        <w:t>9</w:t>
      </w:r>
      <w:r w:rsidRPr="00A40078">
        <w:rPr>
          <w:rFonts w:ascii="Times New Roman" w:hAnsi="Times New Roman" w:cs="Times New Roman"/>
          <w:b/>
          <w:i/>
          <w:sz w:val="24"/>
          <w:szCs w:val="24"/>
        </w:rPr>
        <w:t xml:space="preserve"> № </w:t>
      </w:r>
      <w:r w:rsidR="00CA6FDC" w:rsidRPr="00A40078">
        <w:rPr>
          <w:rFonts w:ascii="Times New Roman" w:hAnsi="Times New Roman" w:cs="Times New Roman"/>
          <w:b/>
          <w:i/>
          <w:sz w:val="24"/>
          <w:szCs w:val="24"/>
        </w:rPr>
        <w:t>284</w:t>
      </w:r>
      <w:r w:rsidRPr="00A40078">
        <w:rPr>
          <w:rFonts w:ascii="Times New Roman" w:hAnsi="Times New Roman" w:cs="Times New Roman"/>
          <w:b/>
          <w:i/>
          <w:sz w:val="24"/>
          <w:szCs w:val="24"/>
        </w:rPr>
        <w:t>, допускается не включать данный абзац.</w:t>
      </w:r>
    </w:p>
    <w:p w14:paraId="522A2E4C"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представлять Отчет о поставке Материалов и оборудования, составленный по форме Приложения 30 к Договору.</w:t>
      </w:r>
    </w:p>
    <w:p w14:paraId="373EEBE2" w14:textId="77777777" w:rsidR="000B6964" w:rsidRPr="00A40078"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A40078">
        <w:rPr>
          <w:rFonts w:ascii="Times New Roman" w:hAnsi="Times New Roman" w:cs="Times New Roman"/>
          <w:sz w:val="24"/>
          <w:szCs w:val="24"/>
        </w:rPr>
        <w:t xml:space="preserve">- </w:t>
      </w:r>
      <w:r w:rsidRPr="00A40078">
        <w:rPr>
          <w:rFonts w:ascii="Times New Roman" w:hAnsi="Times New Roman" w:cs="Times New Roman"/>
          <w:spacing w:val="-4"/>
          <w:sz w:val="24"/>
          <w:szCs w:val="24"/>
        </w:rPr>
        <w:t>представлять отчеты об исполнении Требований по охране в соответствии с пунктом 7.7 настоящего Договора.</w:t>
      </w:r>
    </w:p>
    <w:p w14:paraId="03EC0184" w14:textId="77777777" w:rsidR="000B6964" w:rsidRPr="00A40078"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A40078">
        <w:rPr>
          <w:rFonts w:ascii="Times New Roman" w:hAnsi="Times New Roman" w:cs="Times New Roman"/>
          <w:spacing w:val="-4"/>
          <w:sz w:val="24"/>
          <w:szCs w:val="24"/>
        </w:rPr>
        <w:t>7.17.2.1. Ежемесячно, в срок не позднее 10 (десятого) числа предоставлять Заказчику план освоения денежных средств на следующий месяц.</w:t>
      </w:r>
    </w:p>
    <w:p w14:paraId="1002D237" w14:textId="77777777" w:rsidR="000B6964" w:rsidRPr="00A40078"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i/>
          <w:iCs/>
          <w:sz w:val="24"/>
          <w:szCs w:val="24"/>
        </w:rPr>
      </w:pPr>
      <w:r w:rsidRPr="00A40078">
        <w:rPr>
          <w:rFonts w:ascii="Times New Roman" w:hAnsi="Times New Roman" w:cs="Times New Roman"/>
          <w:spacing w:val="-4"/>
          <w:sz w:val="24"/>
          <w:szCs w:val="24"/>
        </w:rPr>
        <w:t>7.17.2.2. Еженедельно, по четвергам предоставлять Заказчику отчет о ходе работ и соблюдения плана освоения за текущую неделю по форме, согласованной с Заказчиком.</w:t>
      </w:r>
    </w:p>
    <w:p w14:paraId="5747305E"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7.17.3. По требованию и в сроки, указанные Заказчиком в требовании предоставлять:</w:t>
      </w:r>
    </w:p>
    <w:p w14:paraId="61175C50" w14:textId="77777777" w:rsidR="000B6964" w:rsidRPr="00A40078"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7.17.3.1. Ежесуточную информацию о ходе выполнения строительно-монтажных и пусконаладочных работ в соответствии с месячно-суточным графиком, составленным по форме Приложения 5 к Договору, на бумажном носителе и в электронном формате.</w:t>
      </w:r>
    </w:p>
    <w:p w14:paraId="583D64EB" w14:textId="1C2D83A7" w:rsidR="000B6964" w:rsidRPr="00A40078" w:rsidRDefault="000B6964" w:rsidP="000B6964">
      <w:pPr>
        <w:widowControl w:val="0"/>
        <w:spacing w:after="0" w:line="240" w:lineRule="auto"/>
        <w:ind w:firstLine="709"/>
        <w:jc w:val="both"/>
        <w:rPr>
          <w:rFonts w:ascii="Times New Roman" w:hAnsi="Times New Roman" w:cs="Times New Roman"/>
          <w:b/>
          <w:i/>
          <w:sz w:val="24"/>
          <w:szCs w:val="24"/>
        </w:rPr>
      </w:pPr>
      <w:r w:rsidRPr="00A40078">
        <w:rPr>
          <w:rFonts w:ascii="Times New Roman" w:hAnsi="Times New Roman" w:cs="Times New Roman"/>
          <w:b/>
          <w:i/>
          <w:sz w:val="24"/>
          <w:szCs w:val="24"/>
        </w:rPr>
        <w:t xml:space="preserve">Примечание: при заключении договора на строительство (реконструкцию) объектов с небольшим объемом работ и, если данные объекты не относятся к приоритетным проектам ДЗО ПАО «Россети» в соответствии с критериями, определенными приказом от </w:t>
      </w:r>
      <w:r w:rsidR="00CA6FDC" w:rsidRPr="00A40078">
        <w:rPr>
          <w:rFonts w:ascii="Times New Roman" w:hAnsi="Times New Roman" w:cs="Times New Roman"/>
          <w:b/>
          <w:i/>
          <w:sz w:val="24"/>
          <w:szCs w:val="24"/>
        </w:rPr>
        <w:t>22.11.2019 № 284</w:t>
      </w:r>
      <w:r w:rsidR="003717BD" w:rsidRPr="00A40078">
        <w:rPr>
          <w:rFonts w:ascii="Times New Roman" w:hAnsi="Times New Roman" w:cs="Times New Roman"/>
          <w:b/>
          <w:i/>
          <w:sz w:val="24"/>
          <w:szCs w:val="24"/>
        </w:rPr>
        <w:t>*</w:t>
      </w:r>
      <w:r w:rsidRPr="00A40078">
        <w:rPr>
          <w:rFonts w:ascii="Times New Roman" w:hAnsi="Times New Roman" w:cs="Times New Roman"/>
          <w:b/>
          <w:i/>
          <w:sz w:val="24"/>
          <w:szCs w:val="24"/>
        </w:rPr>
        <w:t>, допускается не включать данный абзац.</w:t>
      </w:r>
    </w:p>
    <w:p w14:paraId="46556EE0" w14:textId="77777777" w:rsidR="000B6964" w:rsidRPr="00A40078"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7.17.3.2. Дополнительные данные о ходе работ, в том числе о наличии на Объекте технических и людских ресурсов, материалов и оборудования.</w:t>
      </w:r>
    </w:p>
    <w:p w14:paraId="568B699B"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7.17.3.3. Сведения о своем финансовом состоянии: заверенную отметкой инспекции Федеральной налоговой службы копию годовой бухгалтерской отчетности (форма 1-5) и квартальный бухгалтерский отчет (форма 1-2), заверенные копии аудиторского заключения и пояснительной записки.</w:t>
      </w:r>
    </w:p>
    <w:p w14:paraId="3D5F3E2B" w14:textId="77777777" w:rsidR="000B6964" w:rsidRPr="00A40078" w:rsidRDefault="000B6964" w:rsidP="000B6964">
      <w:pPr>
        <w:widowControl w:val="0"/>
        <w:tabs>
          <w:tab w:val="left" w:pos="851"/>
          <w:tab w:val="left" w:pos="1134"/>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7.17.3.4. Документы, подтверждающие использование авансового платежа в соответствии с его целевым назначением, в том числе: </w:t>
      </w:r>
    </w:p>
    <w:p w14:paraId="09E0CFD1" w14:textId="77777777" w:rsidR="000B6964" w:rsidRPr="00A40078" w:rsidRDefault="000B6964" w:rsidP="000B6964">
      <w:pPr>
        <w:widowControl w:val="0"/>
        <w:tabs>
          <w:tab w:val="left" w:pos="851"/>
          <w:tab w:val="left" w:pos="1134"/>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Отчет об использовании авансовых платежей, составленный по форме Приложения 3 к Договору (актуализированный на дату запроса), с выпиской по расчетному счету, в рамках которого осуществляются финансовые операции по Договору, из банка, </w:t>
      </w:r>
      <w:r w:rsidRPr="00A40078">
        <w:rPr>
          <w:rFonts w:ascii="Times New Roman" w:hAnsi="Times New Roman" w:cs="Times New Roman"/>
          <w:sz w:val="24"/>
          <w:szCs w:val="24"/>
        </w:rPr>
        <w:lastRenderedPageBreak/>
        <w:t>обслуживающего Подрядчика на дату составления отчета, с указанием информации, подтверждающей достоверность отчета;</w:t>
      </w:r>
    </w:p>
    <w:p w14:paraId="10913063" w14:textId="77777777" w:rsidR="000B6964" w:rsidRPr="00A40078" w:rsidRDefault="000B6964" w:rsidP="000B6964">
      <w:pPr>
        <w:widowControl w:val="0"/>
        <w:tabs>
          <w:tab w:val="left" w:pos="1134"/>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копии договоров, заключенных Подрядчиком, Субподрядчиками, а также иными третьими лицами, привлеченными для выполнения Работ по Договору; </w:t>
      </w:r>
    </w:p>
    <w:p w14:paraId="2CFA06EE" w14:textId="77777777" w:rsidR="000B6964" w:rsidRPr="00A40078" w:rsidRDefault="000B6964" w:rsidP="000B6964">
      <w:pPr>
        <w:widowControl w:val="0"/>
        <w:tabs>
          <w:tab w:val="left" w:pos="1134"/>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счета на перечисление авансовых платежей за выполнение работ, выставленные Подрядчику Субподрядчиками, а также иными третьими лицами, привлеченными для выполнения Работ по договору; </w:t>
      </w:r>
    </w:p>
    <w:p w14:paraId="0EE89E73" w14:textId="77777777" w:rsidR="000B6964" w:rsidRPr="00A40078" w:rsidRDefault="000B6964" w:rsidP="000B6964">
      <w:pPr>
        <w:widowControl w:val="0"/>
        <w:tabs>
          <w:tab w:val="left" w:pos="1134"/>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платежные поручения на перечисление авансовых платежей на выполнение работ; </w:t>
      </w:r>
    </w:p>
    <w:p w14:paraId="0D1347EB" w14:textId="77777777" w:rsidR="000B6964" w:rsidRPr="00A40078" w:rsidRDefault="000B6964" w:rsidP="000B6964">
      <w:pPr>
        <w:widowControl w:val="0"/>
        <w:tabs>
          <w:tab w:val="left" w:pos="1134"/>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w:t>
      </w:r>
      <w:r w:rsidRPr="00A40078">
        <w:rPr>
          <w:rFonts w:ascii="Times New Roman" w:hAnsi="Times New Roman" w:cs="Times New Roman"/>
          <w:bCs/>
          <w:sz w:val="24"/>
          <w:szCs w:val="24"/>
        </w:rPr>
        <w:t>справки о стоимости выполненных работ и затрат (по форме КС-3)</w:t>
      </w:r>
      <w:r w:rsidRPr="00A40078">
        <w:rPr>
          <w:rFonts w:ascii="Times New Roman" w:hAnsi="Times New Roman" w:cs="Times New Roman"/>
          <w:sz w:val="24"/>
          <w:szCs w:val="24"/>
        </w:rPr>
        <w:t>, акты о приемке выполненных работ, подтверждающие выполнение работ, оказание услуг по договорам, заключенным Подрядчиком, Субподрядчиками, а также иными третьими лицами, привлеченными для выполнения Работ по Договору;</w:t>
      </w:r>
    </w:p>
    <w:p w14:paraId="37BAC74E" w14:textId="77777777" w:rsidR="000B6964" w:rsidRPr="00A40078" w:rsidRDefault="000B6964" w:rsidP="000B6964">
      <w:pPr>
        <w:widowControl w:val="0"/>
        <w:tabs>
          <w:tab w:val="left" w:pos="851"/>
          <w:tab w:val="left" w:pos="1134"/>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Схему договорных отношений, составленную по форме Приложения 14 к Договору.</w:t>
      </w:r>
    </w:p>
    <w:p w14:paraId="137CD960"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7.17.4. При наступлении событий, предоставлять информацию в указанные ниже сроки:</w:t>
      </w:r>
    </w:p>
    <w:p w14:paraId="37ABE9C7" w14:textId="77777777" w:rsidR="000B6964" w:rsidRPr="00A40078"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7.17.4.1. Сведения об отклонениях от закрепленных в «Положении о закупах товаров, работ, услуг для нужд </w:t>
      </w:r>
      <w:r w:rsidRPr="00A40078">
        <w:rPr>
          <w:rFonts w:ascii="Times New Roman" w:hAnsi="Times New Roman" w:cs="Times New Roman"/>
          <w:i/>
          <w:sz w:val="24"/>
          <w:szCs w:val="24"/>
        </w:rPr>
        <w:t>(наименование ДЗО ПАО «Россети»),</w:t>
      </w:r>
      <w:r w:rsidRPr="00A40078">
        <w:rPr>
          <w:rFonts w:ascii="Times New Roman" w:hAnsi="Times New Roman" w:cs="Times New Roman"/>
          <w:sz w:val="24"/>
          <w:szCs w:val="24"/>
        </w:rPr>
        <w:t xml:space="preserve"> размещенном на официальном сайте Заказчика, критериев показателей устойчивости деятельности Подрядчика - не позднее 3 (трех) дней с даты возникновения соответствующих отклонений. </w:t>
      </w:r>
    </w:p>
    <w:p w14:paraId="59345015" w14:textId="77777777" w:rsidR="000B6964" w:rsidRPr="00A40078"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7.17.4.2. Информацию об изменении состава (по сравнению с существовавшим на дату подписания Договора) собственников Подрядчика/Субподрядчика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Подрядчика/Субподрядчика (далее Информация о собственниках Подрядчика/Субподрядчика). Информация представляется по форме, указанной в Приложении 19 «Информация о собственниках Подрядчика/Субподрядчика» к Договору, в срок не позднее 3 (трех) календарных дней с даты наступления соответствующего события (юридического факта) /с даты получения такой информации Подрядчиком от Субподрядчика,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46F118D5" w14:textId="77777777" w:rsidR="000B6964" w:rsidRPr="00A40078"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В случае неисполнения Подрядчиком обязанности, установленные настоящим пунктом, Заказчик вправе в одностороннем порядке отказаться от исполнения Договора. При этом настоящий Договор считается расторгнутым с даты получения Подрядчиком уведомления об отказе от исполнения настоящего Договора, если иной, более поздний, срок не указан в уведомлении.</w:t>
      </w:r>
    </w:p>
    <w:p w14:paraId="2A52901A" w14:textId="77777777" w:rsidR="000B6964" w:rsidRPr="00A40078" w:rsidRDefault="000B6964" w:rsidP="000B6964">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7.17.4.3. О третьих лицах, не являющихся Субподрядчиками и привлекаемых для выполнения более 1 % (одного процента) работ по Договору, в том числе о наличии соответствующих ресурсов, необходимых для выполнения Работ (строительной техники, квалификации работников и т.д.) копии свидетельств о допуске к работам, которые оказывают влияние на безопасность объектов капитального строительства, выданных в установленном законом порядке, в срок не позднее 3 (трех) календарных дней с даты наступления соответствующего события (юридического факта)/с даты получения такой информации Подрядчиком от третьего лица,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3C6EFE6D" w14:textId="77777777" w:rsidR="000B6964" w:rsidRPr="00A40078" w:rsidRDefault="000B6964" w:rsidP="000B6964">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7.17.4.4. Надлежащим образом заверенную копию журнала КС6-а, в срок не позднее 10 (десяти) дней с даты направления/получения уведомления об отказе от исполнения настоящего Договора, либо о приостановке работ на Объекте. </w:t>
      </w:r>
    </w:p>
    <w:p w14:paraId="0923724B"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7.17.5. По требованию и в сроки, указанные Заказчиком в требовании предоставлять Заказчику фото- и видеоматериалы, на которых зафиксированы проведенные работы, с соблюдением основных требований:</w:t>
      </w:r>
    </w:p>
    <w:p w14:paraId="2FE460CB"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lastRenderedPageBreak/>
        <w:t>-привязка к местности (четко видимые диспетчерские наименования, особенности рельефа, здания, сооружения и т.д.);</w:t>
      </w:r>
    </w:p>
    <w:p w14:paraId="67621267"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зафиксированное выполнение «скрытых» этапов работ;</w:t>
      </w:r>
    </w:p>
    <w:p w14:paraId="3868DE46"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выявленные и зафиксированные дефекты; </w:t>
      </w:r>
    </w:p>
    <w:p w14:paraId="2A23E9A4"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зафиксированное качество выполнения работ;</w:t>
      </w:r>
    </w:p>
    <w:p w14:paraId="3EC6F39F"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на фотоматериалах должен быть четко виден масштаб (для сравнения в кадре необходимо помещать предметы, размер которых известен), выставлена дата.</w:t>
      </w:r>
    </w:p>
    <w:p w14:paraId="717CF9B1" w14:textId="781B3FDA"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7.17.6. Предоставить Заказчику подтверждающие документы от поставщиков оборудования о сроках поставки основного оборудования (копии договоров поставки) в срок не позднее 10 рабочих дней с </w:t>
      </w:r>
      <w:r w:rsidR="00A3726E" w:rsidRPr="00A40078">
        <w:rPr>
          <w:rFonts w:ascii="Times New Roman" w:hAnsi="Times New Roman" w:cs="Times New Roman"/>
          <w:sz w:val="24"/>
          <w:szCs w:val="24"/>
        </w:rPr>
        <w:t>даты</w:t>
      </w:r>
      <w:r w:rsidRPr="00A40078">
        <w:rPr>
          <w:rFonts w:ascii="Times New Roman" w:hAnsi="Times New Roman" w:cs="Times New Roman"/>
          <w:sz w:val="24"/>
          <w:szCs w:val="24"/>
        </w:rPr>
        <w:t xml:space="preserve"> заключения данных договоров.</w:t>
      </w:r>
    </w:p>
    <w:p w14:paraId="628400D2" w14:textId="77777777" w:rsidR="000B6964" w:rsidRPr="00A40078" w:rsidRDefault="000B6964" w:rsidP="00CA6FDC">
      <w:pPr>
        <w:shd w:val="clear" w:color="auto" w:fill="FFFFFF"/>
        <w:spacing w:after="0" w:line="240" w:lineRule="auto"/>
        <w:ind w:firstLine="709"/>
        <w:jc w:val="both"/>
        <w:rPr>
          <w:rFonts w:ascii="Times New Roman" w:hAnsi="Times New Roman" w:cs="Times New Roman"/>
          <w:spacing w:val="-4"/>
          <w:sz w:val="24"/>
          <w:szCs w:val="24"/>
        </w:rPr>
      </w:pPr>
      <w:r w:rsidRPr="00A40078">
        <w:rPr>
          <w:rFonts w:ascii="Times New Roman" w:hAnsi="Times New Roman" w:cs="Times New Roman"/>
          <w:sz w:val="24"/>
          <w:szCs w:val="24"/>
        </w:rPr>
        <w:t xml:space="preserve">7.17.7. </w:t>
      </w:r>
      <w:r w:rsidRPr="00A40078">
        <w:rPr>
          <w:rFonts w:ascii="Times New Roman" w:hAnsi="Times New Roman" w:cs="Times New Roman"/>
          <w:color w:val="000000"/>
          <w:spacing w:val="-4"/>
          <w:sz w:val="24"/>
          <w:szCs w:val="24"/>
        </w:rPr>
        <w:t>Информацию о полной цепочке собственников</w:t>
      </w:r>
      <w:r w:rsidRPr="00A40078">
        <w:rPr>
          <w:rFonts w:ascii="Times New Roman" w:hAnsi="Times New Roman" w:cs="Times New Roman"/>
          <w:i/>
          <w:spacing w:val="-4"/>
          <w:sz w:val="24"/>
          <w:szCs w:val="24"/>
        </w:rPr>
        <w:t xml:space="preserve"> Подрядчика</w:t>
      </w:r>
      <w:r w:rsidRPr="00A40078">
        <w:rPr>
          <w:rFonts w:ascii="Times New Roman" w:hAnsi="Times New Roman" w:cs="Times New Roman"/>
          <w:color w:val="000000"/>
          <w:spacing w:val="-4"/>
          <w:sz w:val="24"/>
          <w:szCs w:val="24"/>
        </w:rPr>
        <w:t xml:space="preserve">, включая конечных бенефициаров, а также о составе исполнительных органов </w:t>
      </w:r>
      <w:r w:rsidRPr="00A40078">
        <w:rPr>
          <w:rFonts w:ascii="Times New Roman" w:hAnsi="Times New Roman" w:cs="Times New Roman"/>
          <w:i/>
          <w:spacing w:val="-4"/>
          <w:sz w:val="24"/>
          <w:szCs w:val="24"/>
        </w:rPr>
        <w:t>Подрядчика</w:t>
      </w:r>
      <w:r w:rsidRPr="00A40078">
        <w:rPr>
          <w:rFonts w:ascii="Times New Roman" w:hAnsi="Times New Roman" w:cs="Times New Roman"/>
          <w:color w:val="000000"/>
          <w:spacing w:val="-4"/>
          <w:sz w:val="24"/>
          <w:szCs w:val="24"/>
        </w:rPr>
        <w:t xml:space="preserve">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A40078">
        <w:rPr>
          <w:rFonts w:ascii="Times New Roman" w:hAnsi="Times New Roman" w:cs="Times New Roman"/>
          <w:spacing w:val="-4"/>
          <w:sz w:val="24"/>
          <w:szCs w:val="24"/>
        </w:rPr>
        <w:t xml:space="preserve">в Приложении </w:t>
      </w:r>
      <w:r w:rsidR="006B6123" w:rsidRPr="00A40078">
        <w:rPr>
          <w:rFonts w:ascii="Times New Roman" w:hAnsi="Times New Roman" w:cs="Times New Roman"/>
          <w:spacing w:val="-4"/>
          <w:sz w:val="24"/>
          <w:szCs w:val="24"/>
        </w:rPr>
        <w:t>19</w:t>
      </w:r>
      <w:r w:rsidRPr="00A40078">
        <w:rPr>
          <w:rFonts w:ascii="Times New Roman" w:hAnsi="Times New Roman" w:cs="Times New Roman"/>
          <w:spacing w:val="-4"/>
          <w:sz w:val="24"/>
          <w:szCs w:val="24"/>
        </w:rPr>
        <w:t xml:space="preserve"> к настоящему Договору;</w:t>
      </w:r>
    </w:p>
    <w:p w14:paraId="7D206C80" w14:textId="77777777" w:rsidR="000B6964" w:rsidRPr="00A40078" w:rsidRDefault="000B6964" w:rsidP="00CA6FDC">
      <w:pPr>
        <w:shd w:val="clear" w:color="auto" w:fill="FFFFFF"/>
        <w:spacing w:after="0" w:line="240" w:lineRule="auto"/>
        <w:ind w:firstLine="709"/>
        <w:jc w:val="both"/>
        <w:rPr>
          <w:rFonts w:ascii="Times New Roman" w:hAnsi="Times New Roman" w:cs="Times New Roman"/>
          <w:color w:val="000000"/>
          <w:spacing w:val="-4"/>
          <w:sz w:val="24"/>
          <w:szCs w:val="24"/>
        </w:rPr>
      </w:pPr>
      <w:r w:rsidRPr="00A40078">
        <w:rPr>
          <w:rFonts w:ascii="Times New Roman" w:hAnsi="Times New Roman" w:cs="Times New Roman"/>
          <w:color w:val="000000"/>
          <w:spacing w:val="-4"/>
          <w:sz w:val="24"/>
          <w:szCs w:val="24"/>
        </w:rPr>
        <w:t>- </w:t>
      </w:r>
      <w:r w:rsidRPr="00A40078">
        <w:rPr>
          <w:rFonts w:ascii="Times New Roman" w:hAnsi="Times New Roman" w:cs="Times New Roman"/>
          <w:spacing w:val="-4"/>
          <w:sz w:val="24"/>
          <w:szCs w:val="24"/>
        </w:rPr>
        <w:t xml:space="preserve">информацию о привлечении </w:t>
      </w:r>
      <w:r w:rsidR="00B7123E" w:rsidRPr="00A40078">
        <w:rPr>
          <w:rFonts w:ascii="Times New Roman" w:hAnsi="Times New Roman" w:cs="Times New Roman"/>
          <w:i/>
          <w:spacing w:val="-4"/>
          <w:sz w:val="24"/>
          <w:szCs w:val="24"/>
        </w:rPr>
        <w:t>Подрядчика</w:t>
      </w:r>
      <w:r w:rsidRPr="00A40078">
        <w:rPr>
          <w:rFonts w:ascii="Times New Roman" w:hAnsi="Times New Roman" w:cs="Times New Roman"/>
          <w:spacing w:val="-4"/>
          <w:sz w:val="24"/>
          <w:szCs w:val="24"/>
        </w:rPr>
        <w:t xml:space="preserve"> к исполнению своих обязательств по договорам </w:t>
      </w:r>
      <w:r w:rsidRPr="00A40078">
        <w:rPr>
          <w:rFonts w:ascii="Times New Roman" w:hAnsi="Times New Roman" w:cs="Times New Roman"/>
          <w:color w:val="000000"/>
          <w:spacing w:val="-4"/>
          <w:sz w:val="24"/>
          <w:szCs w:val="24"/>
        </w:rPr>
        <w:t>третьих лиц</w:t>
      </w:r>
      <w:r w:rsidRPr="00A40078">
        <w:rPr>
          <w:rFonts w:ascii="Times New Roman" w:hAnsi="Times New Roman" w:cs="Times New Roman"/>
          <w:spacing w:val="-4"/>
          <w:sz w:val="24"/>
          <w:szCs w:val="24"/>
        </w:rPr>
        <w:t xml:space="preserve"> до заключения договора с указанными лицами, включая предоставление сведений в отношении всей цепочки собственников </w:t>
      </w:r>
      <w:r w:rsidRPr="00A40078">
        <w:rPr>
          <w:rFonts w:ascii="Times New Roman" w:hAnsi="Times New Roman" w:cs="Times New Roman"/>
          <w:color w:val="000000"/>
          <w:spacing w:val="-4"/>
          <w:sz w:val="24"/>
          <w:szCs w:val="24"/>
        </w:rPr>
        <w:t xml:space="preserve">третьих лиц, привлекаемых </w:t>
      </w:r>
      <w:r w:rsidR="00B7123E" w:rsidRPr="00A40078">
        <w:rPr>
          <w:rFonts w:ascii="Times New Roman" w:hAnsi="Times New Roman" w:cs="Times New Roman"/>
          <w:i/>
          <w:spacing w:val="-4"/>
          <w:sz w:val="24"/>
          <w:szCs w:val="24"/>
        </w:rPr>
        <w:t>Подрядчик</w:t>
      </w:r>
      <w:r w:rsidRPr="00A40078">
        <w:rPr>
          <w:rFonts w:ascii="Times New Roman" w:hAnsi="Times New Roman" w:cs="Times New Roman"/>
          <w:i/>
          <w:color w:val="000000"/>
          <w:spacing w:val="-4"/>
          <w:sz w:val="24"/>
          <w:szCs w:val="24"/>
        </w:rPr>
        <w:t>ом</w:t>
      </w:r>
      <w:r w:rsidRPr="00A40078">
        <w:rPr>
          <w:rFonts w:ascii="Times New Roman" w:hAnsi="Times New Roman" w:cs="Times New Roman"/>
          <w:color w:val="000000"/>
          <w:spacing w:val="-4"/>
          <w:sz w:val="24"/>
          <w:szCs w:val="24"/>
        </w:rPr>
        <w:t xml:space="preserve"> для исполнения своих обязательств по договору</w:t>
      </w:r>
      <w:r w:rsidRPr="00A40078">
        <w:rPr>
          <w:rFonts w:ascii="Times New Roman" w:hAnsi="Times New Roman" w:cs="Times New Roman"/>
          <w:spacing w:val="-4"/>
          <w:sz w:val="24"/>
          <w:szCs w:val="24"/>
        </w:rPr>
        <w:t xml:space="preserve">, в том числе конечных бенефициаров </w:t>
      </w:r>
      <w:r w:rsidRPr="00A40078">
        <w:rPr>
          <w:rFonts w:ascii="Times New Roman" w:hAnsi="Times New Roman" w:cs="Times New Roman"/>
          <w:color w:val="000000"/>
          <w:spacing w:val="-4"/>
          <w:sz w:val="24"/>
          <w:szCs w:val="24"/>
        </w:rPr>
        <w:t xml:space="preserve">(вместе с копиями подтверждающих документов), </w:t>
      </w:r>
      <w:r w:rsidRPr="00A40078">
        <w:rPr>
          <w:rFonts w:ascii="Times New Roman" w:hAnsi="Times New Roman" w:cs="Times New Roman"/>
          <w:spacing w:val="-4"/>
          <w:sz w:val="24"/>
          <w:szCs w:val="24"/>
        </w:rPr>
        <w:t xml:space="preserve">по форме, указанной в Приложении </w:t>
      </w:r>
      <w:r w:rsidR="006B6123" w:rsidRPr="00A40078">
        <w:rPr>
          <w:rFonts w:ascii="Times New Roman" w:hAnsi="Times New Roman" w:cs="Times New Roman"/>
          <w:spacing w:val="-4"/>
          <w:sz w:val="24"/>
          <w:szCs w:val="24"/>
        </w:rPr>
        <w:t>19</w:t>
      </w:r>
      <w:r w:rsidRPr="00A40078">
        <w:rPr>
          <w:rFonts w:ascii="Times New Roman" w:hAnsi="Times New Roman" w:cs="Times New Roman"/>
          <w:spacing w:val="-4"/>
          <w:sz w:val="24"/>
          <w:szCs w:val="24"/>
        </w:rPr>
        <w:t xml:space="preserve"> к настоящему Договору;</w:t>
      </w:r>
    </w:p>
    <w:p w14:paraId="5FEF6023" w14:textId="77777777" w:rsidR="000B6964" w:rsidRPr="00A40078" w:rsidRDefault="000B6964" w:rsidP="00CA6FDC">
      <w:pPr>
        <w:spacing w:after="0" w:line="240" w:lineRule="auto"/>
        <w:ind w:firstLine="709"/>
        <w:jc w:val="both"/>
        <w:rPr>
          <w:rFonts w:ascii="Times New Roman" w:hAnsi="Times New Roman" w:cs="Times New Roman"/>
          <w:color w:val="000000"/>
          <w:spacing w:val="-4"/>
          <w:sz w:val="24"/>
          <w:szCs w:val="24"/>
        </w:rPr>
      </w:pPr>
      <w:r w:rsidRPr="00A40078">
        <w:rPr>
          <w:rFonts w:ascii="Times New Roman" w:hAnsi="Times New Roman" w:cs="Times New Roman"/>
          <w:color w:val="000000"/>
          <w:spacing w:val="-4"/>
          <w:sz w:val="24"/>
          <w:szCs w:val="24"/>
        </w:rPr>
        <w:t>- </w:t>
      </w:r>
      <w:r w:rsidRPr="00A40078">
        <w:rPr>
          <w:rFonts w:ascii="Times New Roman" w:hAnsi="Times New Roman" w:cs="Times New Roman"/>
          <w:spacing w:val="-4"/>
          <w:sz w:val="24"/>
          <w:szCs w:val="24"/>
        </w:rPr>
        <w:t xml:space="preserve">информацию об изменении состава (по сравнению с существовавшим на дату заключения настоящего договора) собственников </w:t>
      </w:r>
      <w:r w:rsidR="00B7123E" w:rsidRPr="00A40078">
        <w:rPr>
          <w:rFonts w:ascii="Times New Roman" w:hAnsi="Times New Roman" w:cs="Times New Roman"/>
          <w:i/>
          <w:spacing w:val="-4"/>
          <w:sz w:val="24"/>
          <w:szCs w:val="24"/>
        </w:rPr>
        <w:t>Подрядчика</w:t>
      </w:r>
      <w:r w:rsidRPr="00A40078">
        <w:rPr>
          <w:rFonts w:ascii="Times New Roman" w:hAnsi="Times New Roman" w:cs="Times New Roman"/>
          <w:i/>
          <w:spacing w:val="-4"/>
          <w:sz w:val="24"/>
          <w:szCs w:val="24"/>
        </w:rPr>
        <w:t xml:space="preserve">, </w:t>
      </w:r>
      <w:r w:rsidRPr="00A40078">
        <w:rPr>
          <w:rFonts w:ascii="Times New Roman" w:hAnsi="Times New Roman" w:cs="Times New Roman"/>
          <w:color w:val="000000"/>
          <w:spacing w:val="-4"/>
          <w:sz w:val="24"/>
          <w:szCs w:val="24"/>
        </w:rPr>
        <w:t xml:space="preserve">третьих лиц, привлеченных </w:t>
      </w:r>
      <w:r w:rsidR="00B7123E" w:rsidRPr="00A40078">
        <w:rPr>
          <w:rFonts w:ascii="Times New Roman" w:hAnsi="Times New Roman" w:cs="Times New Roman"/>
          <w:i/>
          <w:spacing w:val="-4"/>
          <w:sz w:val="24"/>
          <w:szCs w:val="24"/>
        </w:rPr>
        <w:t>Подрядчик</w:t>
      </w:r>
      <w:r w:rsidR="00B7123E" w:rsidRPr="00A40078">
        <w:rPr>
          <w:rFonts w:ascii="Times New Roman" w:hAnsi="Times New Roman" w:cs="Times New Roman"/>
          <w:i/>
          <w:color w:val="000000"/>
          <w:spacing w:val="-4"/>
          <w:sz w:val="24"/>
          <w:szCs w:val="24"/>
        </w:rPr>
        <w:t>ом</w:t>
      </w:r>
      <w:r w:rsidRPr="00A40078">
        <w:rPr>
          <w:rFonts w:ascii="Times New Roman" w:hAnsi="Times New Roman" w:cs="Times New Roman"/>
          <w:color w:val="000000"/>
          <w:spacing w:val="-4"/>
          <w:sz w:val="24"/>
          <w:szCs w:val="24"/>
        </w:rPr>
        <w:t xml:space="preserve"> к исполнению</w:t>
      </w:r>
      <w:r w:rsidRPr="00A40078">
        <w:rPr>
          <w:rFonts w:ascii="Times New Roman" w:hAnsi="Times New Roman" w:cs="Times New Roman"/>
          <w:spacing w:val="-4"/>
          <w:sz w:val="24"/>
          <w:szCs w:val="24"/>
        </w:rPr>
        <w:t xml:space="preserve"> своих обязательств по</w:t>
      </w:r>
      <w:r w:rsidRPr="00A40078">
        <w:rPr>
          <w:rFonts w:ascii="Times New Roman" w:hAnsi="Times New Roman" w:cs="Times New Roman"/>
          <w:color w:val="000000"/>
          <w:spacing w:val="-4"/>
          <w:sz w:val="24"/>
          <w:szCs w:val="24"/>
        </w:rPr>
        <w:t xml:space="preserve"> договору (состава участников; в отношении участников, являющихся юридическими лицами, - состава их участников и т.д.),</w:t>
      </w:r>
      <w:r w:rsidRPr="00A40078">
        <w:rPr>
          <w:rFonts w:ascii="Times New Roman" w:hAnsi="Times New Roman" w:cs="Times New Roman"/>
          <w:spacing w:val="-4"/>
          <w:sz w:val="24"/>
          <w:szCs w:val="24"/>
        </w:rPr>
        <w:t xml:space="preserve"> включая бенефициаров (в том числе конечных), а также состава исполнительных органов</w:t>
      </w:r>
      <w:r w:rsidRPr="00A40078">
        <w:rPr>
          <w:rFonts w:ascii="Times New Roman" w:hAnsi="Times New Roman" w:cs="Times New Roman"/>
          <w:i/>
          <w:spacing w:val="-4"/>
          <w:sz w:val="24"/>
          <w:szCs w:val="24"/>
        </w:rPr>
        <w:t xml:space="preserve"> </w:t>
      </w:r>
      <w:r w:rsidR="00B7123E" w:rsidRPr="00A40078">
        <w:rPr>
          <w:rFonts w:ascii="Times New Roman" w:hAnsi="Times New Roman" w:cs="Times New Roman"/>
          <w:i/>
          <w:spacing w:val="-4"/>
          <w:sz w:val="24"/>
          <w:szCs w:val="24"/>
        </w:rPr>
        <w:t>Подрядчика</w:t>
      </w:r>
      <w:r w:rsidRPr="00A40078">
        <w:rPr>
          <w:rFonts w:ascii="Times New Roman" w:hAnsi="Times New Roman" w:cs="Times New Roman"/>
          <w:i/>
          <w:spacing w:val="-4"/>
          <w:sz w:val="24"/>
          <w:szCs w:val="24"/>
        </w:rPr>
        <w:t xml:space="preserve">, </w:t>
      </w:r>
      <w:r w:rsidRPr="00A40078">
        <w:rPr>
          <w:rFonts w:ascii="Times New Roman" w:hAnsi="Times New Roman" w:cs="Times New Roman"/>
          <w:color w:val="000000"/>
          <w:spacing w:val="-4"/>
          <w:sz w:val="24"/>
          <w:szCs w:val="24"/>
        </w:rPr>
        <w:t xml:space="preserve">третьих лиц, привлеченных </w:t>
      </w:r>
      <w:r w:rsidR="00B7123E" w:rsidRPr="00A40078">
        <w:rPr>
          <w:rFonts w:ascii="Times New Roman" w:hAnsi="Times New Roman" w:cs="Times New Roman"/>
          <w:i/>
          <w:spacing w:val="-4"/>
          <w:sz w:val="24"/>
          <w:szCs w:val="24"/>
        </w:rPr>
        <w:t>Подрядчик</w:t>
      </w:r>
      <w:r w:rsidR="00B7123E" w:rsidRPr="00A40078">
        <w:rPr>
          <w:rFonts w:ascii="Times New Roman" w:hAnsi="Times New Roman" w:cs="Times New Roman"/>
          <w:i/>
          <w:color w:val="000000"/>
          <w:spacing w:val="-4"/>
          <w:sz w:val="24"/>
          <w:szCs w:val="24"/>
        </w:rPr>
        <w:t>ом</w:t>
      </w:r>
      <w:r w:rsidRPr="00A40078">
        <w:rPr>
          <w:rFonts w:ascii="Times New Roman" w:hAnsi="Times New Roman" w:cs="Times New Roman"/>
          <w:color w:val="000000"/>
          <w:spacing w:val="-4"/>
          <w:sz w:val="24"/>
          <w:szCs w:val="24"/>
        </w:rPr>
        <w:t xml:space="preserve"> к исполнению</w:t>
      </w:r>
      <w:r w:rsidRPr="00A40078">
        <w:rPr>
          <w:rFonts w:ascii="Times New Roman" w:hAnsi="Times New Roman" w:cs="Times New Roman"/>
          <w:spacing w:val="-4"/>
          <w:sz w:val="24"/>
          <w:szCs w:val="24"/>
        </w:rPr>
        <w:t xml:space="preserve"> своих обязательств по</w:t>
      </w:r>
      <w:r w:rsidRPr="00A40078">
        <w:rPr>
          <w:rFonts w:ascii="Times New Roman" w:hAnsi="Times New Roman" w:cs="Times New Roman"/>
          <w:color w:val="000000"/>
          <w:spacing w:val="-4"/>
          <w:sz w:val="24"/>
          <w:szCs w:val="24"/>
        </w:rPr>
        <w:t xml:space="preserve"> договору.</w:t>
      </w:r>
      <w:r w:rsidRPr="00A40078">
        <w:rPr>
          <w:rFonts w:ascii="Times New Roman" w:hAnsi="Times New Roman" w:cs="Times New Roman"/>
          <w:i/>
          <w:color w:val="000000"/>
          <w:spacing w:val="-4"/>
          <w:sz w:val="24"/>
          <w:szCs w:val="24"/>
        </w:rPr>
        <w:t xml:space="preserve"> </w:t>
      </w:r>
      <w:r w:rsidRPr="00A40078">
        <w:rPr>
          <w:rFonts w:ascii="Times New Roman" w:hAnsi="Times New Roman" w:cs="Times New Roman"/>
          <w:color w:val="000000"/>
          <w:spacing w:val="-4"/>
          <w:sz w:val="24"/>
          <w:szCs w:val="24"/>
        </w:rPr>
        <w:t xml:space="preserve">Информация (вместе с копиями подтверждающих документов) представляется в ПАО «Россети» </w:t>
      </w:r>
      <w:r w:rsidRPr="00A40078">
        <w:rPr>
          <w:rFonts w:ascii="Times New Roman" w:hAnsi="Times New Roman" w:cs="Times New Roman"/>
          <w:spacing w:val="-4"/>
          <w:sz w:val="24"/>
          <w:szCs w:val="24"/>
        </w:rPr>
        <w:t xml:space="preserve">по форме, указанной в Приложении </w:t>
      </w:r>
      <w:r w:rsidR="006B6123" w:rsidRPr="00A40078">
        <w:rPr>
          <w:rFonts w:ascii="Times New Roman" w:hAnsi="Times New Roman" w:cs="Times New Roman"/>
          <w:spacing w:val="-4"/>
          <w:sz w:val="24"/>
          <w:szCs w:val="24"/>
        </w:rPr>
        <w:t>19</w:t>
      </w:r>
      <w:r w:rsidRPr="00A40078">
        <w:rPr>
          <w:rFonts w:ascii="Times New Roman" w:hAnsi="Times New Roman" w:cs="Times New Roman"/>
          <w:spacing w:val="-4"/>
          <w:sz w:val="24"/>
          <w:szCs w:val="24"/>
        </w:rPr>
        <w:t xml:space="preserve"> к настоящему Договору, </w:t>
      </w:r>
      <w:r w:rsidRPr="00A40078">
        <w:rPr>
          <w:rFonts w:ascii="Times New Roman" w:hAnsi="Times New Roman" w:cs="Times New Roman"/>
          <w:color w:val="000000"/>
          <w:spacing w:val="-4"/>
          <w:sz w:val="24"/>
          <w:szCs w:val="24"/>
        </w:rPr>
        <w:t>не позднее 3 календарных дней с даты наступления соответствующего события (юридического факта)</w:t>
      </w:r>
      <w:r w:rsidRPr="00A40078">
        <w:rPr>
          <w:rFonts w:ascii="Times New Roman" w:hAnsi="Times New Roman" w:cs="Times New Roman"/>
          <w:spacing w:val="-4"/>
          <w:sz w:val="24"/>
          <w:szCs w:val="24"/>
        </w:rPr>
        <w:t xml:space="preserve"> </w:t>
      </w:r>
      <w:r w:rsidRPr="00A40078">
        <w:rPr>
          <w:rFonts w:ascii="Times New Roman" w:hAnsi="Times New Roman" w:cs="Times New Roman"/>
          <w:color w:val="000000"/>
          <w:spacing w:val="-4"/>
          <w:sz w:val="24"/>
          <w:szCs w:val="24"/>
        </w:rPr>
        <w:t xml:space="preserve">способом, позволяющим подтвердить дату получения. </w:t>
      </w:r>
    </w:p>
    <w:p w14:paraId="7D47FF72" w14:textId="77777777" w:rsidR="000B6964" w:rsidRPr="00A40078" w:rsidRDefault="000B6964" w:rsidP="00CA6FDC">
      <w:pPr>
        <w:shd w:val="clear" w:color="auto" w:fill="FFFFFF"/>
        <w:spacing w:after="0" w:line="240" w:lineRule="auto"/>
        <w:ind w:firstLine="709"/>
        <w:jc w:val="both"/>
        <w:rPr>
          <w:rFonts w:ascii="Times New Roman" w:hAnsi="Times New Roman" w:cs="Times New Roman"/>
          <w:color w:val="000000"/>
          <w:spacing w:val="-4"/>
          <w:sz w:val="24"/>
          <w:szCs w:val="24"/>
        </w:rPr>
      </w:pPr>
      <w:r w:rsidRPr="00A40078">
        <w:rPr>
          <w:rFonts w:ascii="Times New Roman" w:hAnsi="Times New Roman" w:cs="Times New Roman"/>
          <w:color w:val="000000"/>
          <w:spacing w:val="-4"/>
          <w:sz w:val="24"/>
          <w:szCs w:val="24"/>
        </w:rPr>
        <w:t>В случае если информация о полной цепочке собственников</w:t>
      </w:r>
      <w:r w:rsidRPr="00A40078">
        <w:rPr>
          <w:rFonts w:ascii="Times New Roman" w:hAnsi="Times New Roman" w:cs="Times New Roman"/>
          <w:i/>
          <w:spacing w:val="-4"/>
          <w:sz w:val="24"/>
          <w:szCs w:val="24"/>
        </w:rPr>
        <w:t xml:space="preserve"> </w:t>
      </w:r>
      <w:r w:rsidR="00B7123E" w:rsidRPr="00A40078">
        <w:rPr>
          <w:rFonts w:ascii="Times New Roman" w:hAnsi="Times New Roman" w:cs="Times New Roman"/>
          <w:i/>
          <w:spacing w:val="-4"/>
          <w:sz w:val="24"/>
          <w:szCs w:val="24"/>
        </w:rPr>
        <w:t>Подрядчика</w:t>
      </w:r>
      <w:r w:rsidRPr="00A40078">
        <w:rPr>
          <w:rFonts w:ascii="Times New Roman" w:hAnsi="Times New Roman" w:cs="Times New Roman"/>
          <w:i/>
          <w:spacing w:val="-4"/>
          <w:sz w:val="24"/>
          <w:szCs w:val="24"/>
        </w:rPr>
        <w:t xml:space="preserve">, </w:t>
      </w:r>
      <w:r w:rsidRPr="00A40078">
        <w:rPr>
          <w:rFonts w:ascii="Times New Roman" w:hAnsi="Times New Roman" w:cs="Times New Roman"/>
          <w:color w:val="000000"/>
          <w:spacing w:val="-4"/>
          <w:sz w:val="24"/>
          <w:szCs w:val="24"/>
        </w:rPr>
        <w:t>третьего лица, привлеченного</w:t>
      </w:r>
      <w:r w:rsidRPr="00A40078">
        <w:rPr>
          <w:rFonts w:ascii="Times New Roman" w:hAnsi="Times New Roman" w:cs="Times New Roman"/>
          <w:i/>
          <w:color w:val="000000"/>
          <w:spacing w:val="-4"/>
          <w:sz w:val="24"/>
          <w:szCs w:val="24"/>
        </w:rPr>
        <w:t xml:space="preserve"> </w:t>
      </w:r>
      <w:r w:rsidR="00B7123E" w:rsidRPr="00A40078">
        <w:rPr>
          <w:rFonts w:ascii="Times New Roman" w:hAnsi="Times New Roman" w:cs="Times New Roman"/>
          <w:i/>
          <w:spacing w:val="-4"/>
          <w:sz w:val="24"/>
          <w:szCs w:val="24"/>
        </w:rPr>
        <w:t>Подрядчик</w:t>
      </w:r>
      <w:r w:rsidRPr="00A40078">
        <w:rPr>
          <w:rFonts w:ascii="Times New Roman" w:hAnsi="Times New Roman" w:cs="Times New Roman"/>
          <w:i/>
          <w:color w:val="000000"/>
          <w:spacing w:val="-4"/>
          <w:sz w:val="24"/>
          <w:szCs w:val="24"/>
        </w:rPr>
        <w:t>ом</w:t>
      </w:r>
      <w:r w:rsidRPr="00A40078">
        <w:rPr>
          <w:rFonts w:ascii="Times New Roman" w:hAnsi="Times New Roman" w:cs="Times New Roman"/>
          <w:color w:val="000000"/>
          <w:spacing w:val="-4"/>
          <w:sz w:val="24"/>
          <w:szCs w:val="24"/>
        </w:rPr>
        <w:t xml:space="preserve"> к исполнению</w:t>
      </w:r>
      <w:r w:rsidRPr="00A40078">
        <w:rPr>
          <w:rFonts w:ascii="Times New Roman" w:hAnsi="Times New Roman" w:cs="Times New Roman"/>
          <w:spacing w:val="-4"/>
          <w:sz w:val="24"/>
          <w:szCs w:val="24"/>
        </w:rPr>
        <w:t xml:space="preserve"> своих обязательств по</w:t>
      </w:r>
      <w:r w:rsidRPr="00A40078">
        <w:rPr>
          <w:rFonts w:ascii="Times New Roman" w:hAnsi="Times New Roman" w:cs="Times New Roman"/>
          <w:color w:val="000000"/>
          <w:spacing w:val="-4"/>
          <w:sz w:val="24"/>
          <w:szCs w:val="24"/>
        </w:rPr>
        <w:t xml:space="preserve"> договору, содержит персональные данные, </w:t>
      </w:r>
      <w:r w:rsidR="00B7123E" w:rsidRPr="00A40078">
        <w:rPr>
          <w:rFonts w:ascii="Times New Roman" w:hAnsi="Times New Roman" w:cs="Times New Roman"/>
          <w:i/>
          <w:spacing w:val="-4"/>
          <w:sz w:val="24"/>
          <w:szCs w:val="24"/>
        </w:rPr>
        <w:t>Подрядчика</w:t>
      </w:r>
      <w:r w:rsidRPr="00A40078">
        <w:rPr>
          <w:rFonts w:ascii="Times New Roman" w:hAnsi="Times New Roman" w:cs="Times New Roman"/>
          <w:color w:val="000000"/>
          <w:spacing w:val="-4"/>
          <w:sz w:val="24"/>
          <w:szCs w:val="24"/>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w:t>
      </w:r>
      <w:r w:rsidR="00B7123E" w:rsidRPr="00A40078">
        <w:rPr>
          <w:rFonts w:ascii="Times New Roman" w:hAnsi="Times New Roman" w:cs="Times New Roman"/>
          <w:color w:val="000000"/>
          <w:spacing w:val="-4"/>
          <w:sz w:val="24"/>
          <w:szCs w:val="24"/>
        </w:rPr>
        <w:br/>
      </w:r>
      <w:r w:rsidRPr="00A40078">
        <w:rPr>
          <w:rFonts w:ascii="Times New Roman" w:hAnsi="Times New Roman" w:cs="Times New Roman"/>
          <w:color w:val="000000"/>
          <w:spacing w:val="-4"/>
          <w:sz w:val="24"/>
          <w:szCs w:val="24"/>
        </w:rPr>
        <w:t>«О персональных данных» письменных согласий на обработку персональных данных,</w:t>
      </w:r>
      <w:r w:rsidRPr="00A40078">
        <w:rPr>
          <w:rFonts w:ascii="Times New Roman" w:hAnsi="Times New Roman" w:cs="Times New Roman"/>
          <w:spacing w:val="-4"/>
          <w:sz w:val="24"/>
          <w:szCs w:val="24"/>
        </w:rPr>
        <w:t xml:space="preserve"> </w:t>
      </w:r>
      <w:r w:rsidRPr="00A40078">
        <w:rPr>
          <w:rFonts w:ascii="Times New Roman" w:hAnsi="Times New Roman" w:cs="Times New Roman"/>
          <w:color w:val="000000"/>
          <w:spacing w:val="-4"/>
          <w:sz w:val="24"/>
          <w:szCs w:val="24"/>
        </w:rPr>
        <w:t xml:space="preserve">по форме, указанной </w:t>
      </w:r>
      <w:r w:rsidRPr="00A40078">
        <w:rPr>
          <w:rFonts w:ascii="Times New Roman" w:hAnsi="Times New Roman" w:cs="Times New Roman"/>
          <w:spacing w:val="-4"/>
          <w:sz w:val="24"/>
          <w:szCs w:val="24"/>
        </w:rPr>
        <w:t xml:space="preserve">в Приложении </w:t>
      </w:r>
      <w:r w:rsidR="006B6123" w:rsidRPr="00A40078">
        <w:rPr>
          <w:rFonts w:ascii="Times New Roman" w:hAnsi="Times New Roman" w:cs="Times New Roman"/>
          <w:spacing w:val="-4"/>
          <w:sz w:val="24"/>
          <w:szCs w:val="24"/>
        </w:rPr>
        <w:t>19.1</w:t>
      </w:r>
      <w:r w:rsidRPr="00A40078">
        <w:rPr>
          <w:rFonts w:ascii="Times New Roman" w:hAnsi="Times New Roman" w:cs="Times New Roman"/>
          <w:i/>
          <w:spacing w:val="-4"/>
          <w:sz w:val="24"/>
          <w:szCs w:val="24"/>
        </w:rPr>
        <w:t xml:space="preserve"> </w:t>
      </w:r>
      <w:r w:rsidRPr="00A40078">
        <w:rPr>
          <w:rFonts w:ascii="Times New Roman" w:hAnsi="Times New Roman" w:cs="Times New Roman"/>
          <w:spacing w:val="-4"/>
          <w:sz w:val="24"/>
          <w:szCs w:val="24"/>
        </w:rPr>
        <w:t>к настоящему Договору</w:t>
      </w:r>
      <w:r w:rsidRPr="00A40078">
        <w:rPr>
          <w:rFonts w:ascii="Times New Roman" w:hAnsi="Times New Roman" w:cs="Times New Roman"/>
          <w:color w:val="000000"/>
          <w:spacing w:val="-4"/>
          <w:sz w:val="24"/>
          <w:szCs w:val="24"/>
        </w:rPr>
        <w:t>.</w:t>
      </w:r>
    </w:p>
    <w:p w14:paraId="2F179875" w14:textId="77777777" w:rsidR="000B6964" w:rsidRPr="00A40078" w:rsidRDefault="000B6964" w:rsidP="00CA6FDC">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7.18. Возместить Заказчику суммы доначислений по налоговой проверке в соответствии с требованиями статья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14:paraId="374098C5" w14:textId="77777777" w:rsidR="000B6964" w:rsidRPr="00A40078"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7.19. Незамедлительно известить Заказчика и до получения от него указаний приостановить работы при обнаружении:</w:t>
      </w:r>
    </w:p>
    <w:p w14:paraId="4431965B"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непригодности или недоброкачественности предоставленных заказчиком материала, оборудования, технической документации;</w:t>
      </w:r>
    </w:p>
    <w:p w14:paraId="3D620444"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возможных неблагоприятных для Заказчика последствий выполнения его указаний о способе исполнения работы;</w:t>
      </w:r>
    </w:p>
    <w:p w14:paraId="744A6B0F"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14:paraId="65FA0DCA"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lastRenderedPageBreak/>
        <w:t>7.20. Устранить выявленные Заказчиком, уполномоченным представителем Исполнителя по строительному контролю и/или соответствующими инспектирующими организациями нарушения или отклонения в работах по настоящему Договору от проектной документации, и документов, предусмотренных в п. 7.10 настоящего Договора, не нарушая даты завершения соответствующих работ и/или даты завершения работ в полном объеме по настоящему Договору и не предъявляя каких-либо требований к Заказчику по оплате таких работ.</w:t>
      </w:r>
    </w:p>
    <w:p w14:paraId="44EFFB97" w14:textId="306BA986" w:rsidR="000B6964" w:rsidRPr="00A40078" w:rsidRDefault="000B6964" w:rsidP="000B6964">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7.21. В случае если до завершения выполнения Работ по настоящему Договору Заказчик обнаружит некачественное выполнение работ и внесет соответствующую запись в общий журнал работ либо направит Подрядчику письменное указание на устранение таких недостатков, Подрядчик обязан не позднее 15 (пятнадцати) дней с </w:t>
      </w:r>
      <w:r w:rsidR="00DD534C" w:rsidRPr="00A40078">
        <w:rPr>
          <w:rFonts w:ascii="Times New Roman" w:hAnsi="Times New Roman" w:cs="Times New Roman"/>
          <w:sz w:val="24"/>
          <w:szCs w:val="24"/>
        </w:rPr>
        <w:t>даты</w:t>
      </w:r>
      <w:r w:rsidRPr="00A40078">
        <w:rPr>
          <w:rFonts w:ascii="Times New Roman" w:hAnsi="Times New Roman" w:cs="Times New Roman"/>
          <w:sz w:val="24"/>
          <w:szCs w:val="24"/>
        </w:rPr>
        <w:t xml:space="preserve"> получения соответствующего указания или в иные сроки, указанные Заказчиком, но в любом случае не позднее срока окончания работ по Договору устранить замечания Заказчика за свой счет.</w:t>
      </w:r>
    </w:p>
    <w:p w14:paraId="45939756" w14:textId="77777777" w:rsidR="000B6964" w:rsidRPr="00A40078"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7.22. Передать Заказчику до подписания Акта приемки законченного строительством объекта приемочной комиссией полный комплект исполнительной документации, иные документы, необходимые для эксплуатации и использования Объекта. Состав и оформление исполнительной документации и иных документов должен соответствовать требованиям, установленным законодательством РФ,</w:t>
      </w:r>
      <w:r w:rsidRPr="00A40078">
        <w:t xml:space="preserve"> </w:t>
      </w:r>
      <w:r w:rsidRPr="00A40078">
        <w:rPr>
          <w:rFonts w:ascii="Times New Roman" w:hAnsi="Times New Roman" w:cs="Times New Roman"/>
          <w:sz w:val="24"/>
          <w:szCs w:val="24"/>
        </w:rPr>
        <w:t>ОРД Заказчика.</w:t>
      </w:r>
    </w:p>
    <w:p w14:paraId="4A21A305" w14:textId="0EE85590" w:rsidR="000B6964" w:rsidRPr="00A40078"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sz w:val="24"/>
          <w:szCs w:val="24"/>
        </w:rPr>
        <w:t>7.23. Вывезти в течение 20 (двадцати) календарных дней с</w:t>
      </w:r>
      <w:r w:rsidR="00DD534C" w:rsidRPr="00A40078">
        <w:rPr>
          <w:rFonts w:ascii="Times New Roman" w:hAnsi="Times New Roman" w:cs="Times New Roman"/>
          <w:sz w:val="24"/>
          <w:szCs w:val="24"/>
        </w:rPr>
        <w:t xml:space="preserve"> даты</w:t>
      </w:r>
      <w:r w:rsidRPr="00A40078">
        <w:rPr>
          <w:rFonts w:ascii="Times New Roman" w:hAnsi="Times New Roman" w:cs="Times New Roman"/>
          <w:sz w:val="24"/>
          <w:szCs w:val="24"/>
        </w:rPr>
        <w:t xml:space="preserve"> подписания Акта приемки законченного строительством Объекта рабочей комиссией за пределы строительной площадки свои машины, оборудование, материалы и другое имущество сдать собственнику по акту приема-передачи земельный участок, занимаемый строительной площадкой в соответствии распоряжением ПАО «Россети» (</w:t>
      </w:r>
      <w:r w:rsidR="00F7482D" w:rsidRPr="00A40078">
        <w:rPr>
          <w:rFonts w:ascii="Times New Roman" w:eastAsia="Arial Unicode MS" w:hAnsi="Times New Roman" w:cs="Times New Roman"/>
          <w:sz w:val="24"/>
          <w:szCs w:val="24"/>
          <w:u w:color="000000"/>
          <w:bdr w:val="nil"/>
          <w:lang w:eastAsia="ru-RU"/>
        </w:rPr>
        <w:t>*</w:t>
      </w:r>
      <w:r w:rsidR="00F7482D" w:rsidRPr="00A40078">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00F7482D" w:rsidRPr="00A40078">
        <w:rPr>
          <w:rFonts w:ascii="Times New Roman" w:eastAsia="Arial Unicode MS" w:hAnsi="Times New Roman" w:cs="Times New Roman"/>
          <w:sz w:val="24"/>
          <w:szCs w:val="24"/>
          <w:u w:color="000000"/>
          <w:bdr w:val="nil"/>
          <w:lang w:eastAsia="ru-RU"/>
        </w:rPr>
        <w:t>)</w:t>
      </w:r>
      <w:r w:rsidRPr="00A40078">
        <w:rPr>
          <w:rFonts w:ascii="Times New Roman" w:hAnsi="Times New Roman" w:cs="Times New Roman"/>
          <w:i/>
          <w:sz w:val="24"/>
          <w:szCs w:val="24"/>
        </w:rPr>
        <w:t>.</w:t>
      </w:r>
    </w:p>
    <w:p w14:paraId="0777DC6C" w14:textId="77777777" w:rsidR="000B6964" w:rsidRPr="00A40078" w:rsidRDefault="000B6964" w:rsidP="000B6964">
      <w:pPr>
        <w:widowControl w:val="0"/>
        <w:tabs>
          <w:tab w:val="left" w:pos="851"/>
          <w:tab w:val="left" w:pos="1134"/>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7.24</w:t>
      </w:r>
      <w:r w:rsidRPr="00A40078">
        <w:rPr>
          <w:rFonts w:ascii="Times New Roman" w:hAnsi="Times New Roman" w:cs="Times New Roman"/>
          <w:i/>
          <w:iCs/>
          <w:sz w:val="24"/>
          <w:szCs w:val="24"/>
        </w:rPr>
        <w:t xml:space="preserve">. </w:t>
      </w:r>
      <w:r w:rsidRPr="00A40078">
        <w:rPr>
          <w:rFonts w:ascii="Times New Roman" w:hAnsi="Times New Roman" w:cs="Times New Roman"/>
          <w:sz w:val="24"/>
          <w:szCs w:val="24"/>
        </w:rPr>
        <w:t>Использовать авансовый платеж путем целевого расходования сумм авансовых платежей на выполнение Работ. Нецелевое использование авансовых платежей Подрядчиком запрещено.</w:t>
      </w:r>
    </w:p>
    <w:p w14:paraId="1C4FDA67" w14:textId="77777777" w:rsidR="000B6964" w:rsidRPr="00A40078" w:rsidRDefault="000B6964" w:rsidP="000B6964">
      <w:pPr>
        <w:widowControl w:val="0"/>
        <w:pBdr>
          <w:top w:val="nil"/>
          <w:left w:val="nil"/>
          <w:bottom w:val="nil"/>
          <w:right w:val="nil"/>
          <w:between w:val="nil"/>
          <w:bar w:val="nil"/>
        </w:pBdr>
        <w:tabs>
          <w:tab w:val="left" w:pos="993"/>
        </w:tabs>
        <w:spacing w:after="0" w:line="240" w:lineRule="auto"/>
        <w:ind w:firstLine="709"/>
        <w:jc w:val="both"/>
        <w:rPr>
          <w:rFonts w:ascii="Times New Roman" w:eastAsia="Arial Unicode MS" w:hAnsi="Times New Roman" w:cs="Times New Roman"/>
          <w:i/>
          <w:iCs/>
          <w:sz w:val="24"/>
          <w:szCs w:val="24"/>
          <w:u w:color="000000"/>
          <w:bdr w:val="nil"/>
          <w:lang w:eastAsia="ru-RU"/>
        </w:rPr>
      </w:pPr>
      <w:r w:rsidRPr="00A40078">
        <w:rPr>
          <w:rFonts w:ascii="Times New Roman" w:eastAsia="Arial Unicode MS" w:hAnsi="Times New Roman" w:cs="Times New Roman"/>
          <w:sz w:val="24"/>
          <w:szCs w:val="24"/>
          <w:u w:color="000000"/>
          <w:bdr w:val="nil"/>
          <w:lang w:eastAsia="ru-RU"/>
        </w:rPr>
        <w:t>Осуществить возврат Заказчику авансовых</w:t>
      </w:r>
      <w:r w:rsidRPr="00A40078">
        <w:rPr>
          <w:rFonts w:ascii="Times New Roman" w:eastAsia="Arial Unicode MS" w:hAnsi="Times New Roman" w:cs="Times New Roman"/>
          <w:b/>
          <w:sz w:val="24"/>
          <w:szCs w:val="24"/>
          <w:u w:color="000000"/>
          <w:bdr w:val="nil"/>
          <w:lang w:eastAsia="ru-RU"/>
        </w:rPr>
        <w:t xml:space="preserve"> </w:t>
      </w:r>
      <w:r w:rsidRPr="00A40078">
        <w:rPr>
          <w:rFonts w:ascii="Times New Roman" w:eastAsia="Arial Unicode MS" w:hAnsi="Times New Roman" w:cs="Times New Roman"/>
          <w:sz w:val="24"/>
          <w:szCs w:val="24"/>
          <w:u w:color="000000"/>
          <w:bdr w:val="nil"/>
          <w:lang w:eastAsia="ru-RU"/>
        </w:rPr>
        <w:t>платежей в течение 10 (десяти) рабочих дней после получения соответствующего письменного уведомления Заказчика.</w:t>
      </w:r>
    </w:p>
    <w:p w14:paraId="3E7A599D"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u w:color="000000"/>
          <w:bdr w:val="nil"/>
          <w:lang w:eastAsia="ru-RU"/>
        </w:rPr>
      </w:pPr>
      <w:r w:rsidRPr="00A40078">
        <w:rPr>
          <w:rFonts w:ascii="Times New Roman" w:eastAsia="Arial" w:hAnsi="Times New Roman" w:cs="Times New Roman"/>
          <w:sz w:val="24"/>
          <w:szCs w:val="24"/>
          <w:u w:color="000000"/>
          <w:bdr w:val="nil"/>
          <w:lang w:eastAsia="ru-RU"/>
        </w:rPr>
        <w:t>7.25. При выполнении работ, а также при получении сумм оплаты, частичной оплаты в счет предстоящего выполнения работ Подрядчик обязан выставить соответствующие счета-фактуры не позднее пяти календарных дней, считая со дня выполнения работ со дня получения сумм оплаты, частичной оплаты в счет предстоящих работ.</w:t>
      </w:r>
    </w:p>
    <w:p w14:paraId="76CCBEB6" w14:textId="77777777" w:rsidR="000B6964" w:rsidRPr="00A40078" w:rsidRDefault="000B6964" w:rsidP="000B6964">
      <w:pPr>
        <w:widowControl w:val="0"/>
        <w:tabs>
          <w:tab w:val="left" w:pos="1134"/>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7.26. 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27BD54CA" w14:textId="77777777" w:rsidR="000B6964" w:rsidRPr="00A40078" w:rsidRDefault="000B6964" w:rsidP="000B6964">
      <w:pPr>
        <w:widowControl w:val="0"/>
        <w:tabs>
          <w:tab w:val="left" w:pos="1134"/>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7.27. Осуществлять оплату штрафов, возложенных органами государственного надзора, за нарушение требований законодательства Российской Федерации, допущенные в ходе выполнения работ Подрядчиком.</w:t>
      </w:r>
    </w:p>
    <w:p w14:paraId="256A88D9" w14:textId="77777777" w:rsidR="000B6964" w:rsidRPr="00A40078" w:rsidRDefault="000B6964" w:rsidP="000B6964">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7.28. Не продавать и не передавать строящийся или построенный Объект, или отдельную его часть, права на Объект, а также документацию на него никакой третьей стороне без письменного разрешения Заказчика.</w:t>
      </w:r>
    </w:p>
    <w:p w14:paraId="0310C0E8" w14:textId="77777777" w:rsidR="000B6964" w:rsidRPr="00A40078" w:rsidRDefault="000B6964" w:rsidP="000B6964">
      <w:pPr>
        <w:spacing w:after="0" w:line="240" w:lineRule="auto"/>
        <w:ind w:firstLine="709"/>
        <w:jc w:val="both"/>
        <w:outlineLvl w:val="1"/>
        <w:rPr>
          <w:rFonts w:ascii="Times New Roman" w:hAnsi="Times New Roman"/>
          <w:sz w:val="24"/>
          <w:szCs w:val="28"/>
        </w:rPr>
      </w:pPr>
      <w:r w:rsidRPr="00A40078">
        <w:rPr>
          <w:rFonts w:ascii="Times New Roman" w:hAnsi="Times New Roman"/>
          <w:sz w:val="24"/>
          <w:szCs w:val="28"/>
        </w:rPr>
        <w:t>Ответственность за сохранность оформленной исполнительной документации до передачи ее Заказчику несет Подрядчик.</w:t>
      </w:r>
    </w:p>
    <w:p w14:paraId="34C5301E"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z w:val="24"/>
          <w:szCs w:val="24"/>
        </w:rPr>
        <w:t xml:space="preserve">7.29. </w:t>
      </w:r>
      <w:r w:rsidRPr="00A40078">
        <w:rPr>
          <w:rFonts w:ascii="Times New Roman" w:hAnsi="Times New Roman" w:cs="Times New Roman"/>
          <w:spacing w:val="-2"/>
          <w:sz w:val="24"/>
          <w:szCs w:val="24"/>
        </w:rPr>
        <w:t>Письменно согласовывать с Заказчиком публичную информацию с упоминанием</w:t>
      </w:r>
      <w:r w:rsidRPr="00A40078">
        <w:rPr>
          <w:rFonts w:ascii="Times New Roman" w:hAnsi="Times New Roman" w:cs="Times New Roman"/>
          <w:sz w:val="24"/>
          <w:szCs w:val="24"/>
        </w:rPr>
        <w:t xml:space="preserve"> Заказчика, </w:t>
      </w:r>
      <w:r w:rsidRPr="00A40078">
        <w:rPr>
          <w:rFonts w:ascii="Times New Roman" w:hAnsi="Times New Roman" w:cs="Times New Roman"/>
          <w:spacing w:val="-2"/>
          <w:sz w:val="24"/>
          <w:szCs w:val="24"/>
        </w:rPr>
        <w:t>передаваемую третьим лицам, сообщения с упоминанием Заказчика, ссылки на фирменное наименование, размещение фирменной символики Заказчика в полиграфических изделиях, выставочных стендах, на интернет-сайтах и других средствах массовой информации.</w:t>
      </w:r>
    </w:p>
    <w:p w14:paraId="0BD3AC58"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z w:val="24"/>
          <w:szCs w:val="24"/>
        </w:rPr>
        <w:t>7.30.</w:t>
      </w:r>
      <w:r w:rsidRPr="00A40078">
        <w:rPr>
          <w:rFonts w:ascii="Times New Roman" w:hAnsi="Times New Roman" w:cs="Times New Roman"/>
          <w:spacing w:val="2"/>
          <w:sz w:val="24"/>
          <w:szCs w:val="24"/>
        </w:rPr>
        <w:t xml:space="preserve"> При поставке оборудования и материалов Подрядчик обязан руководствоваться следующими принципами:</w:t>
      </w:r>
    </w:p>
    <w:p w14:paraId="52877459" w14:textId="1C59DD85"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pacing w:val="2"/>
          <w:sz w:val="24"/>
          <w:szCs w:val="24"/>
        </w:rPr>
        <w:t xml:space="preserve">- поставляемое оборудование и материалы должны соответствовать техническим требованиям ПАО «Россети». В качестве документов, подтверждающих соответствие </w:t>
      </w:r>
      <w:r w:rsidRPr="00A40078">
        <w:rPr>
          <w:rFonts w:ascii="Times New Roman" w:hAnsi="Times New Roman" w:cs="Times New Roman"/>
          <w:spacing w:val="2"/>
          <w:sz w:val="24"/>
          <w:szCs w:val="24"/>
        </w:rPr>
        <w:lastRenderedPageBreak/>
        <w:t xml:space="preserve">требованиям ПАО «Россети», могут рассматриваться либо заключение аттестационной комиссии, выданное в соответствии с Методикой и Порядком проведения аттестации в ПАО «Россети» (утверждены решением Правления ПАО «Россети» от 31.03.2014 </w:t>
      </w:r>
      <w:r w:rsidR="00CA6FDC" w:rsidRPr="00A40078">
        <w:rPr>
          <w:rFonts w:ascii="Times New Roman" w:hAnsi="Times New Roman" w:cs="Times New Roman"/>
          <w:spacing w:val="2"/>
          <w:sz w:val="24"/>
          <w:szCs w:val="24"/>
        </w:rPr>
        <w:br/>
      </w:r>
      <w:r w:rsidRPr="00A40078">
        <w:rPr>
          <w:rFonts w:ascii="Times New Roman" w:hAnsi="Times New Roman" w:cs="Times New Roman"/>
          <w:spacing w:val="2"/>
          <w:sz w:val="24"/>
          <w:szCs w:val="24"/>
        </w:rPr>
        <w:t>№</w:t>
      </w:r>
      <w:r w:rsidR="00CA6FDC" w:rsidRPr="00A40078">
        <w:rPr>
          <w:rFonts w:ascii="Times New Roman" w:hAnsi="Times New Roman" w:cs="Times New Roman"/>
          <w:spacing w:val="2"/>
          <w:sz w:val="24"/>
          <w:szCs w:val="24"/>
        </w:rPr>
        <w:t xml:space="preserve"> </w:t>
      </w:r>
      <w:r w:rsidRPr="00A40078">
        <w:rPr>
          <w:rFonts w:ascii="Times New Roman" w:hAnsi="Times New Roman" w:cs="Times New Roman"/>
          <w:spacing w:val="2"/>
          <w:sz w:val="24"/>
          <w:szCs w:val="24"/>
        </w:rPr>
        <w:t>225пр), либо пакет технической документации (протоколы испытаний, ТУ, сертификаты и т.п.), на основании которой составлен протокол Комиссии по допуску оборудования о соответствии неаттестованной продукции требованиям ПАО «Россети»;</w:t>
      </w:r>
    </w:p>
    <w:p w14:paraId="31876601"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pacing w:val="2"/>
          <w:sz w:val="24"/>
          <w:szCs w:val="24"/>
        </w:rPr>
        <w:t>- поставку оборудования и материалов необходимо проводить строго в соответствии с утвержденной Заказчиком проектной документацией в том числе с целью исключения применения импортной продукции без согласования Заказчика;</w:t>
      </w:r>
    </w:p>
    <w:p w14:paraId="32610EE1"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pacing w:val="2"/>
          <w:sz w:val="24"/>
          <w:szCs w:val="24"/>
        </w:rPr>
        <w:t>- Подрядчик обязан минимизировать применение импортной продукции при наличии отечественных аналогов, эквивалентных по технико-экономическим показателям;</w:t>
      </w:r>
    </w:p>
    <w:p w14:paraId="50849166"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pacing w:val="2"/>
          <w:sz w:val="24"/>
          <w:szCs w:val="24"/>
        </w:rPr>
        <w:t>- Подрядчик обязан предварительно в письменном виде согласовывать с Заказчиком перечень поставляемой импортной продукции в случаях необходимости применения импортной продукции.</w:t>
      </w:r>
    </w:p>
    <w:p w14:paraId="08CAD0B9"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i/>
          <w:iCs/>
          <w:spacing w:val="2"/>
          <w:sz w:val="24"/>
          <w:szCs w:val="24"/>
        </w:rPr>
      </w:pPr>
      <w:r w:rsidRPr="00A40078">
        <w:rPr>
          <w:rFonts w:ascii="Times New Roman" w:hAnsi="Times New Roman" w:cs="Times New Roman"/>
          <w:i/>
          <w:spacing w:val="2"/>
          <w:sz w:val="24"/>
          <w:szCs w:val="24"/>
        </w:rPr>
        <w:t>Принять все возможные меры к согласованию технических решений в части применения оборудования, типов устройств противоаварийной и режимной автоматики, релейной защиты и автоматики, автоматизированных систем управления объектов электроэнергетики, автоматизированных систем диспетчерского управления энергосистем, технологической связи с решениями, принятыми Заказчиком и заключить договоры с собственниками смежных объектов электросетевого хозяйства на модернизацию систем технологического управления, принадлежащих им объектов электросетевого хозяйства смежных с Объектом (при необходимости, по согласованию с Заказчиком)*</w:t>
      </w:r>
      <w:r w:rsidRPr="00A40078">
        <w:rPr>
          <w:rFonts w:ascii="Times New Roman" w:hAnsi="Times New Roman" w:cs="Times New Roman"/>
          <w:i/>
          <w:iCs/>
          <w:spacing w:val="2"/>
          <w:sz w:val="24"/>
          <w:szCs w:val="24"/>
        </w:rPr>
        <w:t>.</w:t>
      </w:r>
    </w:p>
    <w:p w14:paraId="67B5F470" w14:textId="2EA02436"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i/>
          <w:iCs/>
          <w:spacing w:val="2"/>
          <w:sz w:val="24"/>
          <w:szCs w:val="24"/>
        </w:rPr>
      </w:pPr>
      <w:r w:rsidRPr="00A40078">
        <w:rPr>
          <w:rFonts w:ascii="Times New Roman" w:hAnsi="Times New Roman" w:cs="Times New Roman"/>
          <w:b/>
          <w:i/>
          <w:iCs/>
          <w:spacing w:val="2"/>
          <w:sz w:val="24"/>
          <w:szCs w:val="24"/>
        </w:rPr>
        <w:t xml:space="preserve">*Примечание: </w:t>
      </w:r>
      <w:r w:rsidR="00CA6FDC" w:rsidRPr="00A40078">
        <w:rPr>
          <w:rFonts w:ascii="Times New Roman" w:hAnsi="Times New Roman" w:cs="Times New Roman"/>
          <w:b/>
          <w:i/>
          <w:iCs/>
          <w:spacing w:val="2"/>
          <w:sz w:val="24"/>
          <w:szCs w:val="24"/>
        </w:rPr>
        <w:t>т</w:t>
      </w:r>
      <w:r w:rsidRPr="00A40078">
        <w:rPr>
          <w:rFonts w:ascii="Times New Roman" w:hAnsi="Times New Roman" w:cs="Times New Roman"/>
          <w:b/>
          <w:i/>
          <w:iCs/>
          <w:spacing w:val="2"/>
          <w:sz w:val="24"/>
          <w:szCs w:val="24"/>
        </w:rPr>
        <w:t xml:space="preserve">екст, выделенный курсивом, включается в Договор в случаях, когда исходя из предмета Договора, необходимо выполнение работ на смежных электросетевых объектах сторонних собственников. </w:t>
      </w:r>
    </w:p>
    <w:p w14:paraId="4A6F6579"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i/>
          <w:iCs/>
          <w:spacing w:val="2"/>
          <w:sz w:val="24"/>
          <w:szCs w:val="24"/>
        </w:rPr>
      </w:pPr>
      <w:r w:rsidRPr="00A40078">
        <w:rPr>
          <w:rFonts w:ascii="Times New Roman" w:hAnsi="Times New Roman" w:cs="Times New Roman"/>
          <w:b/>
          <w:i/>
          <w:iCs/>
          <w:spacing w:val="2"/>
          <w:sz w:val="24"/>
          <w:szCs w:val="24"/>
        </w:rPr>
        <w:t>Подрядчик обязан обеспечить исключение случаев превышения стоимости ТМЦ включаемых Подрядчиком в Акте о приемке выполненных работ в сравнении со сметной стоимостью этих же ТМЦ, учтенных в утвержденной в установленном порядке проектно-сметной документации.</w:t>
      </w:r>
    </w:p>
    <w:p w14:paraId="2E94A54E" w14:textId="77777777" w:rsidR="000B6964" w:rsidRPr="00A40078" w:rsidRDefault="000B6964" w:rsidP="000B6964">
      <w:pPr>
        <w:widowControl w:val="0"/>
        <w:tabs>
          <w:tab w:val="left" w:pos="1134"/>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7.31. Выполнить в полном объеме все свои обязательства, предусмотренные в других разделах настоящего Договора</w:t>
      </w:r>
    </w:p>
    <w:p w14:paraId="17966CB7"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7.32. Заверения.</w:t>
      </w:r>
    </w:p>
    <w:p w14:paraId="00D577FC"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7.32.1. Подрядчик подтверждает, что он заключил настоящий Договор на основании должного изучения данных об Объекте в представленной Заказчиком информации и закупочной (конкурсной) документации.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14:paraId="49B34AF8" w14:textId="24007CE2" w:rsidR="000B6964" w:rsidRPr="00A40078" w:rsidRDefault="000B6964" w:rsidP="000B6964">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7.32.</w:t>
      </w:r>
      <w:r w:rsidR="004D6DEF" w:rsidRPr="00A40078">
        <w:rPr>
          <w:rFonts w:ascii="Times New Roman" w:hAnsi="Times New Roman" w:cs="Times New Roman"/>
          <w:sz w:val="24"/>
          <w:szCs w:val="24"/>
        </w:rPr>
        <w:t>2</w:t>
      </w:r>
      <w:r w:rsidRPr="00A40078">
        <w:rPr>
          <w:rFonts w:ascii="Times New Roman" w:hAnsi="Times New Roman" w:cs="Times New Roman"/>
          <w:sz w:val="24"/>
          <w:szCs w:val="24"/>
        </w:rPr>
        <w:t xml:space="preserve">. Настоящим Подрядчик подтверждает, что при выполнении Договора руководствуется нормативными актами в области проектирования и строительства, ознакомлен со всеми требованиями и стандартами, установленными в организационно-распорядительных документах </w:t>
      </w:r>
      <w:r w:rsidRPr="00A40078">
        <w:rPr>
          <w:rFonts w:ascii="Times New Roman" w:hAnsi="Times New Roman" w:cs="Times New Roman"/>
          <w:i/>
          <w:sz w:val="24"/>
          <w:szCs w:val="24"/>
        </w:rPr>
        <w:t>(наименование ДЗО ПАО «Россети»)</w:t>
      </w:r>
      <w:r w:rsidRPr="00A40078">
        <w:rPr>
          <w:rFonts w:ascii="Times New Roman" w:hAnsi="Times New Roman" w:cs="Times New Roman"/>
          <w:sz w:val="24"/>
          <w:szCs w:val="24"/>
        </w:rPr>
        <w:t>, прямо поименованных в настоящем Договоре и иными нормативно-техническими и организационно-распорядительными документами Заказчика, регламентирующими порядок принятия технических решений и осуществление нового строительства, реконструкции и технического перевооружения объектов ЕНЭС, порядком проведения регламентированных закупок товаров, работ, услуг для нужд Заказчика, порядком предоставления финансового и страхового обеспечения*.</w:t>
      </w:r>
    </w:p>
    <w:p w14:paraId="7E4FE6FA" w14:textId="643394CE" w:rsidR="000B6964" w:rsidRPr="00A40078"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b/>
          <w:i/>
          <w:iCs/>
          <w:sz w:val="24"/>
          <w:szCs w:val="24"/>
        </w:rPr>
      </w:pPr>
      <w:r w:rsidRPr="00A40078">
        <w:rPr>
          <w:rFonts w:ascii="Times New Roman" w:hAnsi="Times New Roman" w:cs="Times New Roman"/>
          <w:b/>
          <w:bCs/>
          <w:i/>
          <w:iCs/>
          <w:sz w:val="24"/>
          <w:szCs w:val="24"/>
        </w:rPr>
        <w:t xml:space="preserve">Примечание*: </w:t>
      </w:r>
      <w:r w:rsidR="00CA6FDC" w:rsidRPr="00A40078">
        <w:rPr>
          <w:rFonts w:ascii="Times New Roman" w:hAnsi="Times New Roman" w:cs="Times New Roman"/>
          <w:b/>
          <w:bCs/>
          <w:i/>
          <w:iCs/>
          <w:sz w:val="24"/>
          <w:szCs w:val="24"/>
        </w:rPr>
        <w:t>в</w:t>
      </w:r>
      <w:r w:rsidRPr="00A40078">
        <w:rPr>
          <w:rFonts w:ascii="Times New Roman" w:hAnsi="Times New Roman" w:cs="Times New Roman"/>
          <w:b/>
          <w:i/>
          <w:iCs/>
          <w:sz w:val="24"/>
          <w:szCs w:val="24"/>
        </w:rPr>
        <w:t xml:space="preserve"> пункте 7.32.</w:t>
      </w:r>
      <w:r w:rsidR="004D6DEF" w:rsidRPr="00A40078">
        <w:rPr>
          <w:rFonts w:ascii="Times New Roman" w:hAnsi="Times New Roman" w:cs="Times New Roman"/>
          <w:b/>
          <w:i/>
          <w:iCs/>
          <w:sz w:val="24"/>
          <w:szCs w:val="24"/>
        </w:rPr>
        <w:t>2</w:t>
      </w:r>
      <w:r w:rsidRPr="00A40078">
        <w:rPr>
          <w:rFonts w:ascii="Times New Roman" w:hAnsi="Times New Roman" w:cs="Times New Roman"/>
          <w:b/>
          <w:i/>
          <w:iCs/>
          <w:sz w:val="24"/>
          <w:szCs w:val="24"/>
        </w:rPr>
        <w:t xml:space="preserve"> возможно дополнительно указать действующие на дату заключения Договора организационно-распорядительные документы Заказчика.</w:t>
      </w:r>
    </w:p>
    <w:p w14:paraId="5A5D11AF" w14:textId="7D89AFF7" w:rsidR="000B6964" w:rsidRPr="00A40078" w:rsidRDefault="000B6964" w:rsidP="000B6964">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sidRPr="00A40078">
        <w:rPr>
          <w:rFonts w:ascii="Times New Roman" w:hAnsi="Times New Roman" w:cs="Times New Roman"/>
          <w:sz w:val="24"/>
          <w:szCs w:val="24"/>
        </w:rPr>
        <w:t>7.32.</w:t>
      </w:r>
      <w:r w:rsidR="004D6DEF" w:rsidRPr="00A40078">
        <w:rPr>
          <w:rFonts w:ascii="Times New Roman" w:hAnsi="Times New Roman" w:cs="Times New Roman"/>
          <w:sz w:val="24"/>
          <w:szCs w:val="24"/>
        </w:rPr>
        <w:t>3</w:t>
      </w:r>
      <w:r w:rsidRPr="00A40078">
        <w:rPr>
          <w:rFonts w:ascii="Times New Roman" w:hAnsi="Times New Roman" w:cs="Times New Roman"/>
          <w:sz w:val="24"/>
          <w:szCs w:val="24"/>
        </w:rPr>
        <w:t xml:space="preserve">. Настоящим Подрядчик гарантирует выполнение Работ в соответствии со </w:t>
      </w:r>
      <w:r w:rsidRPr="00A40078">
        <w:rPr>
          <w:rFonts w:ascii="Times New Roman" w:hAnsi="Times New Roman" w:cs="Times New Roman"/>
          <w:sz w:val="24"/>
          <w:szCs w:val="24"/>
        </w:rPr>
        <w:lastRenderedPageBreak/>
        <w:t xml:space="preserve">всеми требованиями и стандартами, установленными нормативно-техническими и организационно-распорядительными документами Заказчика, действующими на момент исполнения соответствующего обязательства по Договору, включая, но не ограничиваясь, ОРД ДЗО ПАО «___________», разработанным и внедренным на основании следующих </w:t>
      </w:r>
      <w:r w:rsidRPr="00A40078">
        <w:rPr>
          <w:rFonts w:ascii="Times New Roman" w:hAnsi="Times New Roman" w:cs="Times New Roman"/>
          <w:sz w:val="24"/>
          <w:szCs w:val="24"/>
        </w:rPr>
        <w:br/>
        <w:t>ОРД ПАО «Россети»:</w:t>
      </w:r>
    </w:p>
    <w:p w14:paraId="3F7C52FF" w14:textId="77777777" w:rsidR="000B6964" w:rsidRPr="00A40078" w:rsidRDefault="000B6964" w:rsidP="000B6964">
      <w:pPr>
        <w:numPr>
          <w:ilvl w:val="0"/>
          <w:numId w:val="66"/>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A40078">
        <w:rPr>
          <w:rFonts w:ascii="Times New Roman" w:eastAsia="Times New Roman" w:hAnsi="Times New Roman" w:cs="Times New Roman"/>
          <w:sz w:val="24"/>
          <w:szCs w:val="26"/>
          <w:lang w:eastAsia="ru-RU"/>
        </w:rPr>
        <w:t>Распоряжение от 25.08.2014 № 362р</w:t>
      </w:r>
      <w:r w:rsidR="00F7482D" w:rsidRPr="00A40078">
        <w:rPr>
          <w:rFonts w:ascii="Times New Roman" w:eastAsia="Times New Roman" w:hAnsi="Times New Roman" w:cs="Times New Roman"/>
          <w:sz w:val="24"/>
          <w:szCs w:val="26"/>
          <w:lang w:eastAsia="ru-RU"/>
        </w:rPr>
        <w:t>*</w:t>
      </w:r>
      <w:r w:rsidRPr="00A40078">
        <w:rPr>
          <w:rFonts w:ascii="Times New Roman" w:eastAsia="Times New Roman" w:hAnsi="Times New Roman" w:cs="Times New Roman"/>
          <w:sz w:val="24"/>
          <w:szCs w:val="26"/>
          <w:lang w:eastAsia="ru-RU"/>
        </w:rPr>
        <w:t xml:space="preserve"> «Об утверждении Типового порядка осуществления строительного контроля на объектах электросетевого комплекса ДЗО ПАО «Россети»</w:t>
      </w:r>
      <w:r w:rsidR="00F7482D" w:rsidRPr="00A40078">
        <w:rPr>
          <w:rFonts w:ascii="Times New Roman" w:eastAsia="Times New Roman" w:hAnsi="Times New Roman" w:cs="Times New Roman"/>
          <w:sz w:val="24"/>
          <w:szCs w:val="26"/>
          <w:lang w:eastAsia="ru-RU"/>
        </w:rPr>
        <w:t xml:space="preserve"> </w:t>
      </w:r>
      <w:r w:rsidR="00F7482D" w:rsidRPr="00A40078">
        <w:rPr>
          <w:rFonts w:ascii="Times New Roman" w:eastAsia="Arial Unicode MS" w:hAnsi="Times New Roman" w:cs="Times New Roman"/>
          <w:sz w:val="24"/>
          <w:szCs w:val="24"/>
          <w:u w:color="000000"/>
          <w:bdr w:val="nil"/>
          <w:lang w:eastAsia="ru-RU"/>
        </w:rPr>
        <w:t>(*</w:t>
      </w:r>
      <w:r w:rsidR="00F7482D" w:rsidRPr="00A40078">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00F7482D" w:rsidRPr="00A40078">
        <w:rPr>
          <w:rFonts w:ascii="Times New Roman" w:eastAsia="Arial Unicode MS" w:hAnsi="Times New Roman" w:cs="Times New Roman"/>
          <w:sz w:val="24"/>
          <w:szCs w:val="24"/>
          <w:u w:color="000000"/>
          <w:bdr w:val="nil"/>
          <w:lang w:eastAsia="ru-RU"/>
        </w:rPr>
        <w:t>)</w:t>
      </w:r>
      <w:r w:rsidRPr="00A40078">
        <w:rPr>
          <w:rFonts w:ascii="Times New Roman" w:eastAsia="Times New Roman" w:hAnsi="Times New Roman" w:cs="Times New Roman"/>
          <w:sz w:val="24"/>
          <w:szCs w:val="26"/>
          <w:lang w:eastAsia="ru-RU"/>
        </w:rPr>
        <w:t>;</w:t>
      </w:r>
    </w:p>
    <w:p w14:paraId="1F88D41C" w14:textId="41E8B2C3" w:rsidR="000B6964" w:rsidRPr="00A40078" w:rsidRDefault="000B6964" w:rsidP="000B6964">
      <w:pPr>
        <w:numPr>
          <w:ilvl w:val="0"/>
          <w:numId w:val="66"/>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A40078">
        <w:rPr>
          <w:rFonts w:ascii="Times New Roman" w:eastAsia="Times New Roman" w:hAnsi="Times New Roman" w:cs="Times New Roman"/>
          <w:sz w:val="24"/>
          <w:szCs w:val="26"/>
          <w:lang w:eastAsia="ru-RU"/>
        </w:rPr>
        <w:t xml:space="preserve">Распоряжение от </w:t>
      </w:r>
      <w:r w:rsidR="005E398C" w:rsidRPr="00A40078">
        <w:rPr>
          <w:rFonts w:ascii="Times New Roman" w:eastAsia="Times New Roman" w:hAnsi="Times New Roman" w:cs="Times New Roman"/>
          <w:sz w:val="24"/>
          <w:szCs w:val="26"/>
          <w:lang w:eastAsia="ru-RU"/>
        </w:rPr>
        <w:t>19</w:t>
      </w:r>
      <w:r w:rsidRPr="00A40078">
        <w:rPr>
          <w:rFonts w:ascii="Times New Roman" w:eastAsia="Times New Roman" w:hAnsi="Times New Roman" w:cs="Times New Roman"/>
          <w:sz w:val="24"/>
          <w:szCs w:val="26"/>
          <w:lang w:eastAsia="ru-RU"/>
        </w:rPr>
        <w:t>.1</w:t>
      </w:r>
      <w:r w:rsidR="005E398C" w:rsidRPr="00A40078">
        <w:rPr>
          <w:rFonts w:ascii="Times New Roman" w:eastAsia="Times New Roman" w:hAnsi="Times New Roman" w:cs="Times New Roman"/>
          <w:sz w:val="24"/>
          <w:szCs w:val="26"/>
          <w:lang w:eastAsia="ru-RU"/>
        </w:rPr>
        <w:t>1</w:t>
      </w:r>
      <w:r w:rsidRPr="00A40078">
        <w:rPr>
          <w:rFonts w:ascii="Times New Roman" w:eastAsia="Times New Roman" w:hAnsi="Times New Roman" w:cs="Times New Roman"/>
          <w:sz w:val="24"/>
          <w:szCs w:val="26"/>
          <w:lang w:eastAsia="ru-RU"/>
        </w:rPr>
        <w:t>.201</w:t>
      </w:r>
      <w:r w:rsidR="005E398C" w:rsidRPr="00A40078">
        <w:rPr>
          <w:rFonts w:ascii="Times New Roman" w:eastAsia="Times New Roman" w:hAnsi="Times New Roman" w:cs="Times New Roman"/>
          <w:sz w:val="24"/>
          <w:szCs w:val="26"/>
          <w:lang w:eastAsia="ru-RU"/>
        </w:rPr>
        <w:t>9</w:t>
      </w:r>
      <w:r w:rsidRPr="00A40078">
        <w:rPr>
          <w:rFonts w:ascii="Times New Roman" w:eastAsia="Times New Roman" w:hAnsi="Times New Roman" w:cs="Times New Roman"/>
          <w:sz w:val="24"/>
          <w:szCs w:val="26"/>
          <w:lang w:eastAsia="ru-RU"/>
        </w:rPr>
        <w:t xml:space="preserve"> № </w:t>
      </w:r>
      <w:r w:rsidR="005E398C" w:rsidRPr="00A40078">
        <w:rPr>
          <w:rFonts w:ascii="Times New Roman" w:eastAsia="Times New Roman" w:hAnsi="Times New Roman" w:cs="Times New Roman"/>
          <w:sz w:val="24"/>
          <w:szCs w:val="26"/>
          <w:lang w:eastAsia="ru-RU"/>
        </w:rPr>
        <w:t>479</w:t>
      </w:r>
      <w:r w:rsidRPr="00A40078">
        <w:rPr>
          <w:rFonts w:ascii="Times New Roman" w:eastAsia="Times New Roman" w:hAnsi="Times New Roman" w:cs="Times New Roman"/>
          <w:sz w:val="24"/>
          <w:szCs w:val="26"/>
          <w:lang w:eastAsia="ru-RU"/>
        </w:rPr>
        <w:t>р</w:t>
      </w:r>
      <w:r w:rsidR="00F7482D" w:rsidRPr="00A40078">
        <w:rPr>
          <w:rFonts w:ascii="Times New Roman" w:eastAsia="Times New Roman" w:hAnsi="Times New Roman" w:cs="Times New Roman"/>
          <w:sz w:val="24"/>
          <w:szCs w:val="26"/>
          <w:lang w:eastAsia="ru-RU"/>
        </w:rPr>
        <w:t>*</w:t>
      </w:r>
      <w:r w:rsidRPr="00A40078">
        <w:rPr>
          <w:rFonts w:ascii="Times New Roman" w:eastAsia="Times New Roman" w:hAnsi="Times New Roman" w:cs="Times New Roman"/>
          <w:sz w:val="24"/>
          <w:szCs w:val="26"/>
          <w:lang w:eastAsia="ru-RU"/>
        </w:rPr>
        <w:t xml:space="preserve"> «Об утверждении Типовой методики подтверждения и приемки объемов и качества СМР, выполненных строительными подрядными организациями на электросетевых объектах ДЗО ПАО «Россети»</w:t>
      </w:r>
      <w:r w:rsidR="00F7482D" w:rsidRPr="00A40078">
        <w:rPr>
          <w:rFonts w:ascii="Times New Roman" w:eastAsia="Times New Roman" w:hAnsi="Times New Roman" w:cs="Times New Roman"/>
          <w:sz w:val="24"/>
          <w:szCs w:val="26"/>
          <w:lang w:eastAsia="ru-RU"/>
        </w:rPr>
        <w:t xml:space="preserve"> </w:t>
      </w:r>
      <w:r w:rsidR="00F7482D" w:rsidRPr="00A40078">
        <w:rPr>
          <w:rFonts w:ascii="Times New Roman" w:eastAsia="Arial Unicode MS" w:hAnsi="Times New Roman" w:cs="Times New Roman"/>
          <w:sz w:val="24"/>
          <w:szCs w:val="24"/>
          <w:u w:color="000000"/>
          <w:bdr w:val="nil"/>
          <w:lang w:eastAsia="ru-RU"/>
        </w:rPr>
        <w:t>(*</w:t>
      </w:r>
      <w:r w:rsidR="00F7482D" w:rsidRPr="00A40078">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00F7482D" w:rsidRPr="00A40078">
        <w:rPr>
          <w:rFonts w:ascii="Times New Roman" w:eastAsia="Arial Unicode MS" w:hAnsi="Times New Roman" w:cs="Times New Roman"/>
          <w:sz w:val="24"/>
          <w:szCs w:val="24"/>
          <w:u w:color="000000"/>
          <w:bdr w:val="nil"/>
          <w:lang w:eastAsia="ru-RU"/>
        </w:rPr>
        <w:t>)</w:t>
      </w:r>
      <w:r w:rsidRPr="00A40078">
        <w:rPr>
          <w:rFonts w:ascii="Times New Roman" w:eastAsia="Times New Roman" w:hAnsi="Times New Roman" w:cs="Times New Roman"/>
          <w:sz w:val="24"/>
          <w:szCs w:val="26"/>
          <w:lang w:eastAsia="ru-RU"/>
        </w:rPr>
        <w:t>;</w:t>
      </w:r>
    </w:p>
    <w:p w14:paraId="5F3DF6FC" w14:textId="77777777" w:rsidR="000B6964" w:rsidRPr="00A40078" w:rsidRDefault="000B6964" w:rsidP="000B6964">
      <w:pPr>
        <w:numPr>
          <w:ilvl w:val="0"/>
          <w:numId w:val="66"/>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A40078">
        <w:rPr>
          <w:rFonts w:ascii="Times New Roman" w:eastAsia="Times New Roman" w:hAnsi="Times New Roman" w:cs="Times New Roman"/>
          <w:sz w:val="24"/>
          <w:szCs w:val="26"/>
          <w:lang w:eastAsia="ru-RU"/>
        </w:rPr>
        <w:t>Распоряжение от 19.02.2015 № 80р</w:t>
      </w:r>
      <w:r w:rsidR="00F7482D" w:rsidRPr="00A40078">
        <w:rPr>
          <w:rFonts w:ascii="Times New Roman" w:eastAsia="Times New Roman" w:hAnsi="Times New Roman" w:cs="Times New Roman"/>
          <w:sz w:val="24"/>
          <w:szCs w:val="26"/>
          <w:lang w:eastAsia="ru-RU"/>
        </w:rPr>
        <w:t>*</w:t>
      </w:r>
      <w:r w:rsidRPr="00A40078">
        <w:rPr>
          <w:rFonts w:ascii="Times New Roman" w:eastAsia="Times New Roman" w:hAnsi="Times New Roman" w:cs="Times New Roman"/>
          <w:sz w:val="24"/>
          <w:szCs w:val="26"/>
          <w:lang w:eastAsia="ru-RU"/>
        </w:rPr>
        <w:t xml:space="preserve"> «Об утверждении Методики оценки эффективности деятельности подрядных организаций, участвующих в строительстве, реконструкции и капитальном ремонте объектов электросетевого комплекса ДЗО ПАО «Россети»</w:t>
      </w:r>
      <w:r w:rsidR="00F7482D" w:rsidRPr="00A40078">
        <w:rPr>
          <w:rFonts w:ascii="Times New Roman" w:eastAsia="Times New Roman" w:hAnsi="Times New Roman" w:cs="Times New Roman"/>
          <w:sz w:val="24"/>
          <w:szCs w:val="26"/>
          <w:lang w:eastAsia="ru-RU"/>
        </w:rPr>
        <w:t xml:space="preserve"> </w:t>
      </w:r>
      <w:r w:rsidR="00F7482D" w:rsidRPr="00A40078">
        <w:rPr>
          <w:rFonts w:ascii="Times New Roman" w:eastAsia="Arial Unicode MS" w:hAnsi="Times New Roman" w:cs="Times New Roman"/>
          <w:sz w:val="24"/>
          <w:szCs w:val="24"/>
          <w:u w:color="000000"/>
          <w:bdr w:val="nil"/>
          <w:lang w:eastAsia="ru-RU"/>
        </w:rPr>
        <w:t>(*</w:t>
      </w:r>
      <w:r w:rsidR="00F7482D" w:rsidRPr="00A40078">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00F7482D" w:rsidRPr="00A40078">
        <w:rPr>
          <w:rFonts w:ascii="Times New Roman" w:eastAsia="Arial Unicode MS" w:hAnsi="Times New Roman" w:cs="Times New Roman"/>
          <w:sz w:val="24"/>
          <w:szCs w:val="24"/>
          <w:u w:color="000000"/>
          <w:bdr w:val="nil"/>
          <w:lang w:eastAsia="ru-RU"/>
        </w:rPr>
        <w:t>)</w:t>
      </w:r>
      <w:r w:rsidRPr="00A40078">
        <w:rPr>
          <w:rFonts w:ascii="Times New Roman" w:eastAsia="Times New Roman" w:hAnsi="Times New Roman" w:cs="Times New Roman"/>
          <w:sz w:val="24"/>
          <w:szCs w:val="26"/>
          <w:lang w:eastAsia="ru-RU"/>
        </w:rPr>
        <w:t>.</w:t>
      </w:r>
    </w:p>
    <w:p w14:paraId="6738FFF4" w14:textId="1C13CE3D" w:rsidR="000B6964" w:rsidRPr="00A40078" w:rsidRDefault="000B6964" w:rsidP="000B6964">
      <w:pPr>
        <w:numPr>
          <w:ilvl w:val="0"/>
          <w:numId w:val="66"/>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A40078">
        <w:rPr>
          <w:rFonts w:ascii="Times New Roman" w:eastAsia="Times New Roman" w:hAnsi="Times New Roman" w:cs="Times New Roman"/>
          <w:sz w:val="24"/>
          <w:szCs w:val="26"/>
          <w:lang w:eastAsia="ru-RU"/>
        </w:rPr>
        <w:t>Распоряжение от 1</w:t>
      </w:r>
      <w:r w:rsidR="005E398C" w:rsidRPr="00A40078">
        <w:rPr>
          <w:rFonts w:ascii="Times New Roman" w:eastAsia="Times New Roman" w:hAnsi="Times New Roman" w:cs="Times New Roman"/>
          <w:sz w:val="24"/>
          <w:szCs w:val="26"/>
          <w:lang w:eastAsia="ru-RU"/>
        </w:rPr>
        <w:t>4</w:t>
      </w:r>
      <w:r w:rsidRPr="00A40078">
        <w:rPr>
          <w:rFonts w:ascii="Times New Roman" w:eastAsia="Times New Roman" w:hAnsi="Times New Roman" w:cs="Times New Roman"/>
          <w:sz w:val="24"/>
          <w:szCs w:val="26"/>
          <w:lang w:eastAsia="ru-RU"/>
        </w:rPr>
        <w:t>.1</w:t>
      </w:r>
      <w:r w:rsidR="005E398C" w:rsidRPr="00A40078">
        <w:rPr>
          <w:rFonts w:ascii="Times New Roman" w:eastAsia="Times New Roman" w:hAnsi="Times New Roman" w:cs="Times New Roman"/>
          <w:sz w:val="24"/>
          <w:szCs w:val="26"/>
          <w:lang w:eastAsia="ru-RU"/>
        </w:rPr>
        <w:t>1</w:t>
      </w:r>
      <w:r w:rsidRPr="00A40078">
        <w:rPr>
          <w:rFonts w:ascii="Times New Roman" w:eastAsia="Times New Roman" w:hAnsi="Times New Roman" w:cs="Times New Roman"/>
          <w:sz w:val="24"/>
          <w:szCs w:val="26"/>
          <w:lang w:eastAsia="ru-RU"/>
        </w:rPr>
        <w:t>.201</w:t>
      </w:r>
      <w:r w:rsidR="005E398C" w:rsidRPr="00A40078">
        <w:rPr>
          <w:rFonts w:ascii="Times New Roman" w:eastAsia="Times New Roman" w:hAnsi="Times New Roman" w:cs="Times New Roman"/>
          <w:sz w:val="24"/>
          <w:szCs w:val="26"/>
          <w:lang w:eastAsia="ru-RU"/>
        </w:rPr>
        <w:t>9</w:t>
      </w:r>
      <w:r w:rsidRPr="00A40078">
        <w:rPr>
          <w:rFonts w:ascii="Times New Roman" w:eastAsia="Times New Roman" w:hAnsi="Times New Roman" w:cs="Times New Roman"/>
          <w:sz w:val="24"/>
          <w:szCs w:val="26"/>
          <w:lang w:eastAsia="ru-RU"/>
        </w:rPr>
        <w:t xml:space="preserve"> № </w:t>
      </w:r>
      <w:r w:rsidR="005E398C" w:rsidRPr="00A40078">
        <w:rPr>
          <w:rFonts w:ascii="Times New Roman" w:eastAsia="Times New Roman" w:hAnsi="Times New Roman" w:cs="Times New Roman"/>
          <w:sz w:val="24"/>
          <w:szCs w:val="26"/>
          <w:lang w:eastAsia="ru-RU"/>
        </w:rPr>
        <w:t>469</w:t>
      </w:r>
      <w:r w:rsidRPr="00A40078">
        <w:rPr>
          <w:rFonts w:ascii="Times New Roman" w:eastAsia="Times New Roman" w:hAnsi="Times New Roman" w:cs="Times New Roman"/>
          <w:sz w:val="24"/>
          <w:szCs w:val="26"/>
          <w:lang w:eastAsia="ru-RU"/>
        </w:rPr>
        <w:t>р</w:t>
      </w:r>
      <w:r w:rsidR="00F7482D" w:rsidRPr="00A40078">
        <w:rPr>
          <w:rFonts w:ascii="Times New Roman" w:eastAsia="Times New Roman" w:hAnsi="Times New Roman" w:cs="Times New Roman"/>
          <w:sz w:val="24"/>
          <w:szCs w:val="26"/>
          <w:lang w:eastAsia="ru-RU"/>
        </w:rPr>
        <w:t>*</w:t>
      </w:r>
      <w:r w:rsidRPr="00A40078">
        <w:rPr>
          <w:rFonts w:ascii="Times New Roman" w:eastAsia="Times New Roman" w:hAnsi="Times New Roman" w:cs="Times New Roman"/>
          <w:sz w:val="24"/>
          <w:szCs w:val="26"/>
          <w:lang w:eastAsia="ru-RU"/>
        </w:rPr>
        <w:t xml:space="preserve"> «Об утверждении Типового порядка ведения исполнительной и формирования приемо-сдаточной документации на объектах электросетевого комплекса ДЗО ПАО «Россети»</w:t>
      </w:r>
      <w:r w:rsidR="00F7482D" w:rsidRPr="00A40078">
        <w:rPr>
          <w:rFonts w:ascii="Times New Roman" w:eastAsia="Times New Roman" w:hAnsi="Times New Roman" w:cs="Times New Roman"/>
          <w:sz w:val="24"/>
          <w:szCs w:val="26"/>
          <w:lang w:eastAsia="ru-RU"/>
        </w:rPr>
        <w:t xml:space="preserve"> </w:t>
      </w:r>
      <w:r w:rsidR="00F7482D" w:rsidRPr="00A40078">
        <w:rPr>
          <w:rFonts w:ascii="Times New Roman" w:eastAsia="Arial Unicode MS" w:hAnsi="Times New Roman" w:cs="Times New Roman"/>
          <w:sz w:val="24"/>
          <w:szCs w:val="24"/>
          <w:u w:color="000000"/>
          <w:bdr w:val="nil"/>
          <w:lang w:eastAsia="ru-RU"/>
        </w:rPr>
        <w:t>(*</w:t>
      </w:r>
      <w:r w:rsidR="00F7482D" w:rsidRPr="00A40078">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00F7482D" w:rsidRPr="00A40078">
        <w:rPr>
          <w:rFonts w:ascii="Times New Roman" w:eastAsia="Arial Unicode MS" w:hAnsi="Times New Roman" w:cs="Times New Roman"/>
          <w:sz w:val="24"/>
          <w:szCs w:val="24"/>
          <w:u w:color="000000"/>
          <w:bdr w:val="nil"/>
          <w:lang w:eastAsia="ru-RU"/>
        </w:rPr>
        <w:t>)</w:t>
      </w:r>
      <w:r w:rsidRPr="00A40078">
        <w:rPr>
          <w:rFonts w:ascii="Times New Roman" w:eastAsia="Times New Roman" w:hAnsi="Times New Roman" w:cs="Times New Roman"/>
          <w:sz w:val="24"/>
          <w:szCs w:val="26"/>
          <w:lang w:eastAsia="ru-RU"/>
        </w:rPr>
        <w:t>;</w:t>
      </w:r>
    </w:p>
    <w:p w14:paraId="10C02EC0" w14:textId="76B3642E" w:rsidR="000B6964" w:rsidRPr="00A40078" w:rsidRDefault="000B6964" w:rsidP="000B6964">
      <w:pPr>
        <w:numPr>
          <w:ilvl w:val="0"/>
          <w:numId w:val="66"/>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A40078">
        <w:rPr>
          <w:rFonts w:ascii="Times New Roman" w:eastAsia="Times New Roman" w:hAnsi="Times New Roman" w:cs="Times New Roman"/>
          <w:sz w:val="24"/>
          <w:szCs w:val="26"/>
          <w:lang w:eastAsia="ru-RU"/>
        </w:rPr>
        <w:t xml:space="preserve">Распоряжение от </w:t>
      </w:r>
      <w:r w:rsidR="005E398C" w:rsidRPr="00A40078">
        <w:rPr>
          <w:rFonts w:ascii="Times New Roman" w:eastAsia="Times New Roman" w:hAnsi="Times New Roman" w:cs="Times New Roman"/>
          <w:sz w:val="24"/>
          <w:szCs w:val="26"/>
          <w:lang w:eastAsia="ru-RU"/>
        </w:rPr>
        <w:t>07</w:t>
      </w:r>
      <w:r w:rsidRPr="00A40078">
        <w:rPr>
          <w:rFonts w:ascii="Times New Roman" w:eastAsia="Times New Roman" w:hAnsi="Times New Roman" w:cs="Times New Roman"/>
          <w:sz w:val="24"/>
          <w:szCs w:val="26"/>
          <w:lang w:eastAsia="ru-RU"/>
        </w:rPr>
        <w:t>.1</w:t>
      </w:r>
      <w:r w:rsidR="005E398C" w:rsidRPr="00A40078">
        <w:rPr>
          <w:rFonts w:ascii="Times New Roman" w:eastAsia="Times New Roman" w:hAnsi="Times New Roman" w:cs="Times New Roman"/>
          <w:sz w:val="24"/>
          <w:szCs w:val="26"/>
          <w:lang w:eastAsia="ru-RU"/>
        </w:rPr>
        <w:t>1</w:t>
      </w:r>
      <w:r w:rsidRPr="00A40078">
        <w:rPr>
          <w:rFonts w:ascii="Times New Roman" w:eastAsia="Times New Roman" w:hAnsi="Times New Roman" w:cs="Times New Roman"/>
          <w:sz w:val="24"/>
          <w:szCs w:val="26"/>
          <w:lang w:eastAsia="ru-RU"/>
        </w:rPr>
        <w:t>.201</w:t>
      </w:r>
      <w:r w:rsidR="005E398C" w:rsidRPr="00A40078">
        <w:rPr>
          <w:rFonts w:ascii="Times New Roman" w:eastAsia="Times New Roman" w:hAnsi="Times New Roman" w:cs="Times New Roman"/>
          <w:sz w:val="24"/>
          <w:szCs w:val="26"/>
          <w:lang w:eastAsia="ru-RU"/>
        </w:rPr>
        <w:t>9</w:t>
      </w:r>
      <w:r w:rsidRPr="00A40078">
        <w:rPr>
          <w:rFonts w:ascii="Times New Roman" w:eastAsia="Times New Roman" w:hAnsi="Times New Roman" w:cs="Times New Roman"/>
          <w:sz w:val="24"/>
          <w:szCs w:val="26"/>
          <w:lang w:eastAsia="ru-RU"/>
        </w:rPr>
        <w:t xml:space="preserve"> № </w:t>
      </w:r>
      <w:r w:rsidR="005E398C" w:rsidRPr="00A40078">
        <w:rPr>
          <w:rFonts w:ascii="Times New Roman" w:eastAsia="Times New Roman" w:hAnsi="Times New Roman" w:cs="Times New Roman"/>
          <w:sz w:val="24"/>
          <w:szCs w:val="26"/>
          <w:lang w:eastAsia="ru-RU"/>
        </w:rPr>
        <w:t>453</w:t>
      </w:r>
      <w:r w:rsidRPr="00A40078">
        <w:rPr>
          <w:rFonts w:ascii="Times New Roman" w:eastAsia="Times New Roman" w:hAnsi="Times New Roman" w:cs="Times New Roman"/>
          <w:sz w:val="24"/>
          <w:szCs w:val="26"/>
          <w:lang w:eastAsia="ru-RU"/>
        </w:rPr>
        <w:t>р</w:t>
      </w:r>
      <w:r w:rsidR="00F7482D" w:rsidRPr="00A40078">
        <w:rPr>
          <w:rFonts w:ascii="Times New Roman" w:eastAsia="Times New Roman" w:hAnsi="Times New Roman" w:cs="Times New Roman"/>
          <w:sz w:val="24"/>
          <w:szCs w:val="26"/>
          <w:lang w:eastAsia="ru-RU"/>
        </w:rPr>
        <w:t>*</w:t>
      </w:r>
      <w:r w:rsidRPr="00A40078">
        <w:rPr>
          <w:rFonts w:ascii="Times New Roman" w:eastAsia="Times New Roman" w:hAnsi="Times New Roman" w:cs="Times New Roman"/>
          <w:sz w:val="24"/>
          <w:szCs w:val="26"/>
          <w:lang w:eastAsia="ru-RU"/>
        </w:rPr>
        <w:t xml:space="preserve"> «Об утверждении Типового порядка оценки соответствия законченных строительством объектов электросетевого комплекса ДЗО ПАО «Россети»</w:t>
      </w:r>
      <w:r w:rsidR="00F7482D" w:rsidRPr="00A40078">
        <w:rPr>
          <w:rFonts w:ascii="Times New Roman" w:eastAsia="Times New Roman" w:hAnsi="Times New Roman" w:cs="Times New Roman"/>
          <w:sz w:val="24"/>
          <w:szCs w:val="26"/>
          <w:lang w:eastAsia="ru-RU"/>
        </w:rPr>
        <w:t xml:space="preserve"> </w:t>
      </w:r>
      <w:r w:rsidR="00F7482D" w:rsidRPr="00A40078">
        <w:rPr>
          <w:rFonts w:ascii="Times New Roman" w:eastAsia="Arial Unicode MS" w:hAnsi="Times New Roman" w:cs="Times New Roman"/>
          <w:sz w:val="24"/>
          <w:szCs w:val="24"/>
          <w:u w:color="000000"/>
          <w:bdr w:val="nil"/>
          <w:lang w:eastAsia="ru-RU"/>
        </w:rPr>
        <w:t>(*</w:t>
      </w:r>
      <w:r w:rsidR="00F7482D" w:rsidRPr="00A40078">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00F7482D" w:rsidRPr="00A40078">
        <w:rPr>
          <w:rFonts w:ascii="Times New Roman" w:eastAsia="Arial Unicode MS" w:hAnsi="Times New Roman" w:cs="Times New Roman"/>
          <w:sz w:val="24"/>
          <w:szCs w:val="24"/>
          <w:u w:color="000000"/>
          <w:bdr w:val="nil"/>
          <w:lang w:eastAsia="ru-RU"/>
        </w:rPr>
        <w:t>)</w:t>
      </w:r>
      <w:r w:rsidRPr="00A40078">
        <w:rPr>
          <w:rFonts w:ascii="Times New Roman" w:eastAsia="Times New Roman" w:hAnsi="Times New Roman" w:cs="Times New Roman"/>
          <w:sz w:val="24"/>
          <w:szCs w:val="26"/>
          <w:lang w:eastAsia="ru-RU"/>
        </w:rPr>
        <w:t xml:space="preserve">; </w:t>
      </w:r>
    </w:p>
    <w:p w14:paraId="37CE3FF0" w14:textId="62FEE7D7" w:rsidR="000B6964" w:rsidRPr="00A40078" w:rsidRDefault="000B6964" w:rsidP="000B6964">
      <w:pPr>
        <w:numPr>
          <w:ilvl w:val="0"/>
          <w:numId w:val="66"/>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A40078">
        <w:rPr>
          <w:rFonts w:ascii="Times New Roman" w:eastAsia="Times New Roman" w:hAnsi="Times New Roman" w:cs="Times New Roman"/>
          <w:sz w:val="24"/>
          <w:szCs w:val="26"/>
          <w:lang w:eastAsia="ru-RU"/>
        </w:rPr>
        <w:t xml:space="preserve">Распоряжение от </w:t>
      </w:r>
      <w:r w:rsidR="005E398C" w:rsidRPr="00A40078">
        <w:rPr>
          <w:rFonts w:ascii="Times New Roman" w:eastAsia="Times New Roman" w:hAnsi="Times New Roman" w:cs="Times New Roman"/>
          <w:sz w:val="24"/>
          <w:szCs w:val="26"/>
          <w:lang w:eastAsia="ru-RU"/>
        </w:rPr>
        <w:t>14</w:t>
      </w:r>
      <w:r w:rsidRPr="00A40078">
        <w:rPr>
          <w:rFonts w:ascii="Times New Roman" w:eastAsia="Times New Roman" w:hAnsi="Times New Roman" w:cs="Times New Roman"/>
          <w:sz w:val="24"/>
          <w:szCs w:val="26"/>
          <w:lang w:eastAsia="ru-RU"/>
        </w:rPr>
        <w:t>.</w:t>
      </w:r>
      <w:r w:rsidR="005E398C" w:rsidRPr="00A40078">
        <w:rPr>
          <w:rFonts w:ascii="Times New Roman" w:eastAsia="Times New Roman" w:hAnsi="Times New Roman" w:cs="Times New Roman"/>
          <w:sz w:val="24"/>
          <w:szCs w:val="26"/>
          <w:lang w:eastAsia="ru-RU"/>
        </w:rPr>
        <w:t>11</w:t>
      </w:r>
      <w:r w:rsidRPr="00A40078">
        <w:rPr>
          <w:rFonts w:ascii="Times New Roman" w:eastAsia="Times New Roman" w:hAnsi="Times New Roman" w:cs="Times New Roman"/>
          <w:sz w:val="24"/>
          <w:szCs w:val="26"/>
          <w:lang w:eastAsia="ru-RU"/>
        </w:rPr>
        <w:t>.201</w:t>
      </w:r>
      <w:r w:rsidR="005E398C" w:rsidRPr="00A40078">
        <w:rPr>
          <w:rFonts w:ascii="Times New Roman" w:eastAsia="Times New Roman" w:hAnsi="Times New Roman" w:cs="Times New Roman"/>
          <w:sz w:val="24"/>
          <w:szCs w:val="26"/>
          <w:lang w:eastAsia="ru-RU"/>
        </w:rPr>
        <w:t>9</w:t>
      </w:r>
      <w:r w:rsidRPr="00A40078">
        <w:rPr>
          <w:rFonts w:ascii="Times New Roman" w:eastAsia="Times New Roman" w:hAnsi="Times New Roman" w:cs="Times New Roman"/>
          <w:sz w:val="24"/>
          <w:szCs w:val="26"/>
          <w:lang w:eastAsia="ru-RU"/>
        </w:rPr>
        <w:t xml:space="preserve"> № </w:t>
      </w:r>
      <w:r w:rsidR="005E398C" w:rsidRPr="00A40078">
        <w:rPr>
          <w:rFonts w:ascii="Times New Roman" w:eastAsia="Times New Roman" w:hAnsi="Times New Roman" w:cs="Times New Roman"/>
          <w:sz w:val="24"/>
          <w:szCs w:val="26"/>
          <w:lang w:eastAsia="ru-RU"/>
        </w:rPr>
        <w:t>468</w:t>
      </w:r>
      <w:r w:rsidRPr="00A40078">
        <w:rPr>
          <w:rFonts w:ascii="Times New Roman" w:eastAsia="Times New Roman" w:hAnsi="Times New Roman" w:cs="Times New Roman"/>
          <w:sz w:val="24"/>
          <w:szCs w:val="26"/>
          <w:lang w:eastAsia="ru-RU"/>
        </w:rPr>
        <w:t>р</w:t>
      </w:r>
      <w:r w:rsidR="00F7482D" w:rsidRPr="00A40078">
        <w:rPr>
          <w:rFonts w:ascii="Times New Roman" w:eastAsia="Times New Roman" w:hAnsi="Times New Roman" w:cs="Times New Roman"/>
          <w:sz w:val="24"/>
          <w:szCs w:val="26"/>
          <w:lang w:eastAsia="ru-RU"/>
        </w:rPr>
        <w:t>*</w:t>
      </w:r>
      <w:r w:rsidRPr="00A40078">
        <w:rPr>
          <w:rFonts w:ascii="Times New Roman" w:eastAsia="Times New Roman" w:hAnsi="Times New Roman" w:cs="Times New Roman"/>
          <w:sz w:val="24"/>
          <w:szCs w:val="26"/>
          <w:lang w:eastAsia="ru-RU"/>
        </w:rPr>
        <w:t xml:space="preserve"> «Об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«Россети»</w:t>
      </w:r>
      <w:r w:rsidR="00F7482D" w:rsidRPr="00A40078">
        <w:rPr>
          <w:rFonts w:ascii="Times New Roman" w:eastAsia="Times New Roman" w:hAnsi="Times New Roman" w:cs="Times New Roman"/>
          <w:sz w:val="24"/>
          <w:szCs w:val="26"/>
          <w:lang w:eastAsia="ru-RU"/>
        </w:rPr>
        <w:t xml:space="preserve"> </w:t>
      </w:r>
      <w:r w:rsidR="00F7482D" w:rsidRPr="00A40078">
        <w:rPr>
          <w:rFonts w:ascii="Times New Roman" w:eastAsia="Arial Unicode MS" w:hAnsi="Times New Roman" w:cs="Times New Roman"/>
          <w:sz w:val="24"/>
          <w:szCs w:val="24"/>
          <w:u w:color="000000"/>
          <w:bdr w:val="nil"/>
          <w:lang w:eastAsia="ru-RU"/>
        </w:rPr>
        <w:t>(*</w:t>
      </w:r>
      <w:r w:rsidR="00F7482D" w:rsidRPr="00A40078">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00F7482D" w:rsidRPr="00A40078">
        <w:rPr>
          <w:rFonts w:ascii="Times New Roman" w:eastAsia="Arial Unicode MS" w:hAnsi="Times New Roman" w:cs="Times New Roman"/>
          <w:sz w:val="24"/>
          <w:szCs w:val="24"/>
          <w:u w:color="000000"/>
          <w:bdr w:val="nil"/>
          <w:lang w:eastAsia="ru-RU"/>
        </w:rPr>
        <w:t>)</w:t>
      </w:r>
      <w:r w:rsidRPr="00A40078">
        <w:rPr>
          <w:rFonts w:ascii="Times New Roman" w:eastAsia="Times New Roman" w:hAnsi="Times New Roman" w:cs="Times New Roman"/>
          <w:sz w:val="24"/>
          <w:szCs w:val="26"/>
          <w:lang w:eastAsia="ru-RU"/>
        </w:rPr>
        <w:t>;</w:t>
      </w:r>
    </w:p>
    <w:p w14:paraId="7E7798E6" w14:textId="51F0B4BC" w:rsidR="000B6964" w:rsidRPr="00A40078" w:rsidRDefault="000B6964" w:rsidP="000B6964">
      <w:pPr>
        <w:numPr>
          <w:ilvl w:val="0"/>
          <w:numId w:val="66"/>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A40078">
        <w:rPr>
          <w:rFonts w:ascii="Times New Roman" w:eastAsia="Times New Roman" w:hAnsi="Times New Roman" w:cs="Times New Roman"/>
          <w:sz w:val="24"/>
          <w:szCs w:val="26"/>
          <w:lang w:eastAsia="ru-RU"/>
        </w:rPr>
        <w:t xml:space="preserve">Распоряжение от </w:t>
      </w:r>
      <w:r w:rsidR="005E398C" w:rsidRPr="00A40078">
        <w:rPr>
          <w:rFonts w:ascii="Times New Roman" w:eastAsia="Times New Roman" w:hAnsi="Times New Roman" w:cs="Times New Roman"/>
          <w:sz w:val="24"/>
          <w:szCs w:val="26"/>
          <w:lang w:eastAsia="ru-RU"/>
        </w:rPr>
        <w:t>13</w:t>
      </w:r>
      <w:r w:rsidRPr="00A40078">
        <w:rPr>
          <w:rFonts w:ascii="Times New Roman" w:eastAsia="Times New Roman" w:hAnsi="Times New Roman" w:cs="Times New Roman"/>
          <w:sz w:val="24"/>
          <w:szCs w:val="26"/>
          <w:lang w:eastAsia="ru-RU"/>
        </w:rPr>
        <w:t>.</w:t>
      </w:r>
      <w:r w:rsidR="005E398C" w:rsidRPr="00A40078">
        <w:rPr>
          <w:rFonts w:ascii="Times New Roman" w:eastAsia="Times New Roman" w:hAnsi="Times New Roman" w:cs="Times New Roman"/>
          <w:sz w:val="24"/>
          <w:szCs w:val="26"/>
          <w:lang w:eastAsia="ru-RU"/>
        </w:rPr>
        <w:t>11</w:t>
      </w:r>
      <w:r w:rsidRPr="00A40078">
        <w:rPr>
          <w:rFonts w:ascii="Times New Roman" w:eastAsia="Times New Roman" w:hAnsi="Times New Roman" w:cs="Times New Roman"/>
          <w:sz w:val="24"/>
          <w:szCs w:val="26"/>
          <w:lang w:eastAsia="ru-RU"/>
        </w:rPr>
        <w:t>.201</w:t>
      </w:r>
      <w:r w:rsidR="005E398C" w:rsidRPr="00A40078">
        <w:rPr>
          <w:rFonts w:ascii="Times New Roman" w:eastAsia="Times New Roman" w:hAnsi="Times New Roman" w:cs="Times New Roman"/>
          <w:sz w:val="24"/>
          <w:szCs w:val="26"/>
          <w:lang w:eastAsia="ru-RU"/>
        </w:rPr>
        <w:t>9</w:t>
      </w:r>
      <w:r w:rsidRPr="00A40078">
        <w:rPr>
          <w:rFonts w:ascii="Times New Roman" w:eastAsia="Times New Roman" w:hAnsi="Times New Roman" w:cs="Times New Roman"/>
          <w:sz w:val="24"/>
          <w:szCs w:val="26"/>
          <w:lang w:eastAsia="ru-RU"/>
        </w:rPr>
        <w:t xml:space="preserve"> № </w:t>
      </w:r>
      <w:r w:rsidR="005E398C" w:rsidRPr="00A40078">
        <w:rPr>
          <w:rFonts w:ascii="Times New Roman" w:eastAsia="Times New Roman" w:hAnsi="Times New Roman" w:cs="Times New Roman"/>
          <w:sz w:val="24"/>
          <w:szCs w:val="26"/>
          <w:lang w:eastAsia="ru-RU"/>
        </w:rPr>
        <w:t>465</w:t>
      </w:r>
      <w:r w:rsidRPr="00A40078">
        <w:rPr>
          <w:rFonts w:ascii="Times New Roman" w:eastAsia="Times New Roman" w:hAnsi="Times New Roman" w:cs="Times New Roman"/>
          <w:sz w:val="24"/>
          <w:szCs w:val="26"/>
          <w:lang w:eastAsia="ru-RU"/>
        </w:rPr>
        <w:t>р</w:t>
      </w:r>
      <w:r w:rsidR="00F7482D" w:rsidRPr="00A40078">
        <w:rPr>
          <w:rFonts w:ascii="Times New Roman" w:eastAsia="Times New Roman" w:hAnsi="Times New Roman" w:cs="Times New Roman"/>
          <w:sz w:val="24"/>
          <w:szCs w:val="26"/>
          <w:lang w:eastAsia="ru-RU"/>
        </w:rPr>
        <w:t>*</w:t>
      </w:r>
      <w:r w:rsidRPr="00A40078">
        <w:rPr>
          <w:rFonts w:ascii="Times New Roman" w:eastAsia="Times New Roman" w:hAnsi="Times New Roman" w:cs="Times New Roman"/>
          <w:sz w:val="24"/>
          <w:szCs w:val="26"/>
          <w:lang w:eastAsia="ru-RU"/>
        </w:rPr>
        <w:t xml:space="preserve"> «Об утверждении Методических указаний по разработке проекта производства работ на строительство, реконструкцию объектов электросетевого комплекса ДЗО ПАО «Россети»</w:t>
      </w:r>
      <w:r w:rsidR="00F7482D" w:rsidRPr="00A40078">
        <w:rPr>
          <w:rFonts w:ascii="Times New Roman" w:eastAsia="Times New Roman" w:hAnsi="Times New Roman" w:cs="Times New Roman"/>
          <w:sz w:val="24"/>
          <w:szCs w:val="26"/>
          <w:lang w:eastAsia="ru-RU"/>
        </w:rPr>
        <w:t xml:space="preserve"> </w:t>
      </w:r>
      <w:r w:rsidR="00F7482D" w:rsidRPr="00A40078">
        <w:rPr>
          <w:rFonts w:ascii="Times New Roman" w:eastAsia="Arial Unicode MS" w:hAnsi="Times New Roman" w:cs="Times New Roman"/>
          <w:sz w:val="24"/>
          <w:szCs w:val="24"/>
          <w:u w:color="000000"/>
          <w:bdr w:val="nil"/>
          <w:lang w:eastAsia="ru-RU"/>
        </w:rPr>
        <w:t>(*</w:t>
      </w:r>
      <w:r w:rsidR="00F7482D" w:rsidRPr="00A40078">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00F7482D" w:rsidRPr="00A40078">
        <w:rPr>
          <w:rFonts w:ascii="Times New Roman" w:eastAsia="Arial Unicode MS" w:hAnsi="Times New Roman" w:cs="Times New Roman"/>
          <w:sz w:val="24"/>
          <w:szCs w:val="24"/>
          <w:u w:color="000000"/>
          <w:bdr w:val="nil"/>
          <w:lang w:eastAsia="ru-RU"/>
        </w:rPr>
        <w:t>)</w:t>
      </w:r>
      <w:r w:rsidRPr="00A40078">
        <w:rPr>
          <w:rFonts w:ascii="Times New Roman" w:eastAsia="Times New Roman" w:hAnsi="Times New Roman" w:cs="Times New Roman"/>
          <w:sz w:val="24"/>
          <w:szCs w:val="26"/>
          <w:lang w:eastAsia="ru-RU"/>
        </w:rPr>
        <w:t>.</w:t>
      </w:r>
    </w:p>
    <w:p w14:paraId="4D31B108" w14:textId="77777777" w:rsidR="000B6964" w:rsidRPr="00A40078" w:rsidRDefault="000B6964" w:rsidP="000B6964">
      <w:pPr>
        <w:numPr>
          <w:ilvl w:val="0"/>
          <w:numId w:val="66"/>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A40078">
        <w:rPr>
          <w:rFonts w:ascii="Times New Roman" w:eastAsia="Times New Roman" w:hAnsi="Times New Roman" w:cs="Times New Roman"/>
          <w:sz w:val="24"/>
          <w:szCs w:val="26"/>
          <w:lang w:eastAsia="ru-RU"/>
        </w:rPr>
        <w:t>Распоряжение от 25.07.2019 № 318р</w:t>
      </w:r>
      <w:r w:rsidR="00F7482D" w:rsidRPr="00A40078">
        <w:rPr>
          <w:rFonts w:ascii="Times New Roman" w:eastAsia="Times New Roman" w:hAnsi="Times New Roman" w:cs="Times New Roman"/>
          <w:sz w:val="24"/>
          <w:szCs w:val="26"/>
          <w:lang w:eastAsia="ru-RU"/>
        </w:rPr>
        <w:t>*</w:t>
      </w:r>
      <w:r w:rsidRPr="00A40078">
        <w:rPr>
          <w:rFonts w:ascii="Times New Roman" w:eastAsia="Times New Roman" w:hAnsi="Times New Roman" w:cs="Times New Roman"/>
          <w:sz w:val="24"/>
          <w:szCs w:val="26"/>
          <w:lang w:eastAsia="ru-RU"/>
        </w:rPr>
        <w:t xml:space="preserve"> «Об утверждении Типового регламента реализации инвестиционных проектов ДЗО ПАО «Россети» в части выполнения проектно-изыскательских работ, оформления исходно-разрешительной документации и производства строительно-монтажных работ»</w:t>
      </w:r>
      <w:r w:rsidR="00F7482D" w:rsidRPr="00A40078">
        <w:rPr>
          <w:rFonts w:ascii="Times New Roman" w:eastAsia="Times New Roman" w:hAnsi="Times New Roman" w:cs="Times New Roman"/>
          <w:sz w:val="24"/>
          <w:szCs w:val="26"/>
          <w:lang w:eastAsia="ru-RU"/>
        </w:rPr>
        <w:t xml:space="preserve"> </w:t>
      </w:r>
      <w:r w:rsidR="00F7482D" w:rsidRPr="00A40078">
        <w:rPr>
          <w:rFonts w:ascii="Times New Roman" w:eastAsia="Arial Unicode MS" w:hAnsi="Times New Roman" w:cs="Times New Roman"/>
          <w:sz w:val="24"/>
          <w:szCs w:val="24"/>
          <w:u w:color="000000"/>
          <w:bdr w:val="nil"/>
          <w:lang w:eastAsia="ru-RU"/>
        </w:rPr>
        <w:t>(*</w:t>
      </w:r>
      <w:r w:rsidR="00F7482D" w:rsidRPr="00A40078">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00F7482D" w:rsidRPr="00A40078">
        <w:rPr>
          <w:rFonts w:ascii="Times New Roman" w:eastAsia="Arial Unicode MS" w:hAnsi="Times New Roman" w:cs="Times New Roman"/>
          <w:sz w:val="24"/>
          <w:szCs w:val="24"/>
          <w:u w:color="000000"/>
          <w:bdr w:val="nil"/>
          <w:lang w:eastAsia="ru-RU"/>
        </w:rPr>
        <w:t>)</w:t>
      </w:r>
      <w:r w:rsidRPr="00A40078">
        <w:rPr>
          <w:rFonts w:ascii="Times New Roman" w:eastAsia="Times New Roman" w:hAnsi="Times New Roman" w:cs="Times New Roman"/>
          <w:sz w:val="24"/>
          <w:szCs w:val="26"/>
          <w:lang w:eastAsia="ru-RU"/>
        </w:rPr>
        <w:t>.</w:t>
      </w:r>
    </w:p>
    <w:p w14:paraId="066154F4" w14:textId="77777777" w:rsidR="000B6964" w:rsidRPr="00A40078" w:rsidRDefault="000B6964" w:rsidP="000B6964">
      <w:pPr>
        <w:numPr>
          <w:ilvl w:val="0"/>
          <w:numId w:val="66"/>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A40078">
        <w:rPr>
          <w:rFonts w:ascii="Times New Roman" w:eastAsia="Times New Roman" w:hAnsi="Times New Roman" w:cs="Times New Roman"/>
          <w:sz w:val="24"/>
          <w:szCs w:val="26"/>
          <w:lang w:eastAsia="ru-RU"/>
        </w:rPr>
        <w:t>Протокол заседания Правления ПАО «Россети» от 29.01.2018 № 678пр</w:t>
      </w:r>
      <w:r w:rsidR="00F7482D" w:rsidRPr="00A40078">
        <w:rPr>
          <w:rFonts w:ascii="Times New Roman" w:eastAsia="Times New Roman" w:hAnsi="Times New Roman" w:cs="Times New Roman"/>
          <w:sz w:val="24"/>
          <w:szCs w:val="26"/>
          <w:lang w:eastAsia="ru-RU"/>
        </w:rPr>
        <w:t>*</w:t>
      </w:r>
      <w:r w:rsidRPr="00A40078">
        <w:rPr>
          <w:rFonts w:ascii="Times New Roman" w:eastAsia="Times New Roman" w:hAnsi="Times New Roman" w:cs="Times New Roman"/>
          <w:sz w:val="24"/>
          <w:szCs w:val="26"/>
          <w:lang w:eastAsia="ru-RU"/>
        </w:rPr>
        <w:t xml:space="preserve"> (вопрос «Об утверждении Порядка переустройства объектов ДЗО ПАО «Россети», осуществляемого по инициативе третьих лиц»).</w:t>
      </w:r>
    </w:p>
    <w:p w14:paraId="5F04CE55" w14:textId="77777777" w:rsidR="000B6964" w:rsidRPr="00A40078" w:rsidRDefault="000B6964" w:rsidP="000B6964">
      <w:pPr>
        <w:spacing w:after="0" w:line="240" w:lineRule="auto"/>
        <w:ind w:firstLine="709"/>
        <w:contextualSpacing/>
        <w:jc w:val="both"/>
        <w:rPr>
          <w:rFonts w:ascii="Times New Roman" w:eastAsia="Times New Roman" w:hAnsi="Times New Roman" w:cs="Times New Roman"/>
          <w:sz w:val="24"/>
          <w:szCs w:val="26"/>
          <w:lang w:eastAsia="ru-RU"/>
        </w:rPr>
      </w:pPr>
      <w:r w:rsidRPr="00A40078">
        <w:rPr>
          <w:rFonts w:ascii="Times New Roman" w:eastAsia="Times New Roman" w:hAnsi="Times New Roman" w:cs="Times New Roman"/>
          <w:sz w:val="24"/>
          <w:szCs w:val="26"/>
          <w:lang w:eastAsia="ru-RU"/>
        </w:rPr>
        <w:t>7.33. Подрядчик, выполняющий работы, указанные в пункте 2.1, должен быть членом саморегулируемой организации в области строительства, реконструкции, капитального ремонта объектов капитального строительства.</w:t>
      </w:r>
    </w:p>
    <w:p w14:paraId="566C8DD6" w14:textId="6907D59C" w:rsidR="000B6964" w:rsidRPr="00A40078"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7.34</w:t>
      </w:r>
      <w:r w:rsidR="00CA6FDC" w:rsidRPr="00A40078">
        <w:rPr>
          <w:rFonts w:ascii="Times New Roman" w:hAnsi="Times New Roman" w:cs="Times New Roman"/>
          <w:sz w:val="24"/>
          <w:szCs w:val="24"/>
        </w:rPr>
        <w:t>.</w:t>
      </w:r>
      <w:r w:rsidRPr="00A40078">
        <w:rPr>
          <w:rFonts w:ascii="Times New Roman" w:hAnsi="Times New Roman" w:cs="Times New Roman"/>
          <w:sz w:val="24"/>
          <w:szCs w:val="24"/>
        </w:rPr>
        <w:t xml:space="preserve"> Подрядчик обязан оформлять первичные бухгалтерские документы в соответстви</w:t>
      </w:r>
      <w:r w:rsidR="000F7793" w:rsidRPr="00A40078">
        <w:rPr>
          <w:rFonts w:ascii="Times New Roman" w:hAnsi="Times New Roman" w:cs="Times New Roman"/>
          <w:sz w:val="24"/>
          <w:szCs w:val="24"/>
        </w:rPr>
        <w:t>и</w:t>
      </w:r>
      <w:r w:rsidRPr="00A40078">
        <w:rPr>
          <w:rFonts w:ascii="Times New Roman" w:hAnsi="Times New Roman" w:cs="Times New Roman"/>
          <w:sz w:val="24"/>
          <w:szCs w:val="24"/>
        </w:rPr>
        <w:t xml:space="preserve"> с пунктом 2 статьи 9 Федерального закона от 06.12.2011 № 402-ФЗ </w:t>
      </w:r>
      <w:r w:rsidR="00CA6FDC" w:rsidRPr="00A40078">
        <w:rPr>
          <w:rFonts w:ascii="Times New Roman" w:hAnsi="Times New Roman" w:cs="Times New Roman"/>
          <w:sz w:val="24"/>
          <w:szCs w:val="24"/>
        </w:rPr>
        <w:br/>
      </w:r>
      <w:r w:rsidRPr="00A40078">
        <w:rPr>
          <w:rFonts w:ascii="Times New Roman" w:hAnsi="Times New Roman" w:cs="Times New Roman"/>
          <w:sz w:val="24"/>
          <w:szCs w:val="24"/>
        </w:rPr>
        <w:t>«О бухгалтерском учете». При этом Подрядчик гарантирует, что первичные бухгалтерские документы, выставленные в адрес Заказчика, утверждены Подрядчиком в соответствие с пунктом 4 статьи 9 Федерального закона от 06.12.2011 № 402-ФЗ «О бухгалтерском учете» (в действующей редакции)».</w:t>
      </w:r>
    </w:p>
    <w:p w14:paraId="1D8A275B" w14:textId="77777777" w:rsidR="000B6964" w:rsidRPr="00A40078" w:rsidRDefault="000B6964" w:rsidP="00CA6FDC">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6"/>
        </w:rPr>
      </w:pPr>
      <w:r w:rsidRPr="00A40078">
        <w:rPr>
          <w:rFonts w:ascii="Times New Roman" w:hAnsi="Times New Roman" w:cs="Times New Roman"/>
          <w:sz w:val="24"/>
          <w:szCs w:val="26"/>
        </w:rPr>
        <w:t xml:space="preserve">7.35. При необходимости заключать и обеспечивать исполнение за свой счет договоров на выполнение шеф-монтажных работ на оборудование, поставляемое Заказчиком или Подрядчиком, при условии, что стоимость шеф-монтажных работ не </w:t>
      </w:r>
      <w:r w:rsidRPr="00A40078">
        <w:rPr>
          <w:rFonts w:ascii="Times New Roman" w:hAnsi="Times New Roman" w:cs="Times New Roman"/>
          <w:sz w:val="24"/>
          <w:szCs w:val="26"/>
        </w:rPr>
        <w:lastRenderedPageBreak/>
        <w:t>включена в стоимость поставляемого оборудования.</w:t>
      </w:r>
    </w:p>
    <w:p w14:paraId="58149504" w14:textId="77777777" w:rsidR="003717BD" w:rsidRPr="00A40078" w:rsidRDefault="003717BD" w:rsidP="00CA6FDC">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hAnsi="Times New Roman" w:cs="Times New Roman"/>
          <w:sz w:val="24"/>
          <w:szCs w:val="26"/>
        </w:rPr>
        <w:t xml:space="preserve">7.36. </w:t>
      </w:r>
      <w:r w:rsidR="001D48B9" w:rsidRPr="00A40078">
        <w:rPr>
          <w:rFonts w:ascii="Times New Roman" w:hAnsi="Times New Roman" w:cs="Times New Roman"/>
          <w:i/>
          <w:spacing w:val="-4"/>
          <w:sz w:val="24"/>
          <w:szCs w:val="24"/>
        </w:rPr>
        <w:t>Подрядчик</w:t>
      </w:r>
      <w:r w:rsidRPr="00A40078">
        <w:rPr>
          <w:rFonts w:ascii="Times New Roman" w:hAnsi="Times New Roman" w:cs="Times New Roman"/>
          <w:i/>
          <w:spacing w:val="-4"/>
          <w:sz w:val="24"/>
          <w:szCs w:val="24"/>
        </w:rPr>
        <w:t xml:space="preserve"> </w:t>
      </w:r>
      <w:r w:rsidRPr="00A40078">
        <w:rPr>
          <w:rFonts w:ascii="Times New Roman" w:eastAsia="Times New Roman" w:hAnsi="Times New Roman" w:cs="Times New Roman"/>
          <w:sz w:val="24"/>
          <w:szCs w:val="24"/>
          <w:lang w:eastAsia="ru-RU"/>
        </w:rPr>
        <w:t>гарантирует, что:</w:t>
      </w:r>
    </w:p>
    <w:p w14:paraId="28A594D2" w14:textId="77777777" w:rsidR="003717BD" w:rsidRPr="00A40078" w:rsidRDefault="003717BD" w:rsidP="00CA6FDC">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зарегистрирован в ЕГРЮЛ надлежащим образом;</w:t>
      </w:r>
    </w:p>
    <w:p w14:paraId="734AF203" w14:textId="77777777" w:rsidR="003717BD" w:rsidRPr="00A40078" w:rsidRDefault="003717BD" w:rsidP="00CA6FDC">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1D333FFF" w14:textId="77777777" w:rsidR="003717BD" w:rsidRPr="00A40078" w:rsidRDefault="003717BD" w:rsidP="00CA6FDC">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14:paraId="522AEA7C" w14:textId="77777777" w:rsidR="003717BD" w:rsidRPr="00A40078" w:rsidRDefault="003717BD" w:rsidP="00CA6FDC">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14:paraId="53727083" w14:textId="77777777" w:rsidR="003717BD" w:rsidRPr="00A40078" w:rsidRDefault="003717BD" w:rsidP="00CA6FDC">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685326C8" w14:textId="77777777" w:rsidR="003717BD" w:rsidRPr="00A40078" w:rsidRDefault="003717BD" w:rsidP="00CA6FDC">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5903B4A6" w14:textId="77777777" w:rsidR="003717BD" w:rsidRPr="00A40078" w:rsidRDefault="003717BD" w:rsidP="00CA6FDC">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7E363704" w14:textId="77777777" w:rsidR="003717BD" w:rsidRPr="00A40078" w:rsidRDefault="003717BD" w:rsidP="00CA6FDC">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00E9982E" w14:textId="77777777" w:rsidR="003717BD" w:rsidRPr="00A40078" w:rsidRDefault="003717BD" w:rsidP="00CA6FDC">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своевременно и в полном объеме уплачивает налоги, сборы и страховые взносы;</w:t>
      </w:r>
    </w:p>
    <w:p w14:paraId="1C7FDCC7" w14:textId="77777777" w:rsidR="003717BD" w:rsidRPr="00A40078" w:rsidRDefault="003717BD" w:rsidP="00CA6FDC">
      <w:pPr>
        <w:widowControl w:val="0"/>
        <w:spacing w:after="0" w:line="240" w:lineRule="auto"/>
        <w:ind w:firstLine="709"/>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sz w:val="24"/>
          <w:szCs w:val="24"/>
          <w:lang w:eastAsia="ru-RU"/>
        </w:rPr>
        <w:t xml:space="preserve">- отражает в налоговой отчетности по НДС все суммы НДС, предъявленные </w:t>
      </w:r>
      <w:r w:rsidRPr="00A40078">
        <w:rPr>
          <w:rFonts w:ascii="Times New Roman" w:eastAsia="Times New Roman" w:hAnsi="Times New Roman" w:cs="Times New Roman"/>
          <w:sz w:val="24"/>
          <w:szCs w:val="24"/>
          <w:lang w:eastAsia="ru-RU"/>
        </w:rPr>
        <w:br/>
      </w:r>
      <w:r w:rsidRPr="00A40078">
        <w:rPr>
          <w:rFonts w:ascii="Times New Roman" w:hAnsi="Times New Roman" w:cs="Times New Roman"/>
          <w:i/>
          <w:spacing w:val="-2"/>
          <w:sz w:val="24"/>
          <w:szCs w:val="24"/>
        </w:rPr>
        <w:t>ПАО «______»*</w:t>
      </w:r>
      <w:r w:rsidRPr="00A40078">
        <w:rPr>
          <w:rFonts w:ascii="Times New Roman" w:eastAsia="Times New Roman" w:hAnsi="Times New Roman" w:cs="Times New Roman"/>
          <w:i/>
          <w:sz w:val="24"/>
          <w:szCs w:val="24"/>
          <w:lang w:eastAsia="ru-RU"/>
        </w:rPr>
        <w:t>;</w:t>
      </w:r>
    </w:p>
    <w:p w14:paraId="70457D62" w14:textId="6696BF66" w:rsidR="003717BD" w:rsidRDefault="003717BD" w:rsidP="00CA6FDC">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лица, подписывающие от его имени первичные документы и счета-фактуры, имеют на это все необходимые полномочия и доверенности.</w:t>
      </w:r>
    </w:p>
    <w:p w14:paraId="048DEA8A" w14:textId="14B3506F" w:rsidR="0096054A" w:rsidRPr="0096054A" w:rsidRDefault="0096054A" w:rsidP="0096054A">
      <w:pPr>
        <w:pStyle w:val="a3"/>
        <w:tabs>
          <w:tab w:val="left" w:pos="851"/>
        </w:tabs>
        <w:ind w:left="567"/>
        <w:jc w:val="both"/>
        <w:rPr>
          <w:rFonts w:hAnsi="Times New Roman"/>
          <w:sz w:val="24"/>
          <w:szCs w:val="24"/>
        </w:rPr>
      </w:pPr>
      <w:r>
        <w:rPr>
          <w:rFonts w:ascii="Times New Roman" w:hAnsi="Times New Roman" w:cs="Times New Roman"/>
          <w:sz w:val="24"/>
          <w:szCs w:val="24"/>
        </w:rPr>
        <w:t xml:space="preserve">7.37. </w:t>
      </w:r>
      <w:r w:rsidRPr="0096054A">
        <w:rPr>
          <w:rFonts w:hAnsi="Times New Roman"/>
          <w:sz w:val="24"/>
          <w:szCs w:val="24"/>
        </w:rPr>
        <w:t xml:space="preserve"> </w:t>
      </w:r>
      <w:r w:rsidRPr="0096054A">
        <w:rPr>
          <w:rFonts w:hAnsi="Times New Roman"/>
          <w:sz w:val="24"/>
          <w:szCs w:val="24"/>
        </w:rPr>
        <w:t>Самостоятельно</w:t>
      </w:r>
      <w:r w:rsidRPr="0096054A">
        <w:rPr>
          <w:rFonts w:hAnsi="Times New Roman"/>
          <w:sz w:val="24"/>
          <w:szCs w:val="24"/>
        </w:rPr>
        <w:t xml:space="preserve"> </w:t>
      </w:r>
      <w:r w:rsidRPr="0096054A">
        <w:rPr>
          <w:rFonts w:hAnsi="Times New Roman"/>
          <w:sz w:val="24"/>
          <w:szCs w:val="24"/>
        </w:rPr>
        <w:t>осуществить</w:t>
      </w:r>
      <w:r w:rsidRPr="0096054A">
        <w:rPr>
          <w:rFonts w:hAnsi="Times New Roman"/>
          <w:sz w:val="24"/>
          <w:szCs w:val="24"/>
        </w:rPr>
        <w:t xml:space="preserve"> </w:t>
      </w:r>
      <w:r w:rsidRPr="0096054A">
        <w:rPr>
          <w:rFonts w:hAnsi="Times New Roman"/>
          <w:sz w:val="24"/>
          <w:szCs w:val="24"/>
        </w:rPr>
        <w:t>страхование</w:t>
      </w:r>
      <w:r w:rsidRPr="0096054A">
        <w:rPr>
          <w:rFonts w:hAnsi="Times New Roman"/>
          <w:sz w:val="24"/>
          <w:szCs w:val="24"/>
        </w:rPr>
        <w:t xml:space="preserve"> </w:t>
      </w:r>
      <w:r w:rsidRPr="0096054A">
        <w:rPr>
          <w:rFonts w:hAnsi="Times New Roman"/>
          <w:sz w:val="24"/>
          <w:szCs w:val="24"/>
        </w:rPr>
        <w:t>от</w:t>
      </w:r>
      <w:r w:rsidRPr="0096054A">
        <w:rPr>
          <w:rFonts w:hAnsi="Times New Roman"/>
          <w:sz w:val="24"/>
          <w:szCs w:val="24"/>
        </w:rPr>
        <w:t xml:space="preserve"> </w:t>
      </w:r>
      <w:r w:rsidRPr="0096054A">
        <w:rPr>
          <w:rFonts w:hAnsi="Times New Roman"/>
          <w:sz w:val="24"/>
          <w:szCs w:val="24"/>
        </w:rPr>
        <w:t>несчастных</w:t>
      </w:r>
      <w:r w:rsidRPr="0096054A">
        <w:rPr>
          <w:rFonts w:hAnsi="Times New Roman"/>
          <w:sz w:val="24"/>
          <w:szCs w:val="24"/>
        </w:rPr>
        <w:t xml:space="preserve"> </w:t>
      </w:r>
      <w:r w:rsidRPr="0096054A">
        <w:rPr>
          <w:rFonts w:hAnsi="Times New Roman"/>
          <w:sz w:val="24"/>
          <w:szCs w:val="24"/>
        </w:rPr>
        <w:t>случаев</w:t>
      </w:r>
      <w:r w:rsidRPr="0096054A">
        <w:rPr>
          <w:rFonts w:hAnsi="Times New Roman"/>
          <w:sz w:val="24"/>
          <w:szCs w:val="24"/>
        </w:rPr>
        <w:t xml:space="preserve">. </w:t>
      </w:r>
    </w:p>
    <w:p w14:paraId="536B6089" w14:textId="19A8B66B" w:rsidR="0096054A" w:rsidRPr="0096054A" w:rsidRDefault="0096054A" w:rsidP="0096054A">
      <w:pPr>
        <w:tabs>
          <w:tab w:val="left" w:pos="851"/>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96054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38</w:t>
      </w:r>
      <w:r w:rsidRPr="0096054A">
        <w:rPr>
          <w:rFonts w:ascii="Times New Roman" w:eastAsia="Times New Roman" w:hAnsi="Times New Roman" w:cs="Times New Roman"/>
          <w:sz w:val="24"/>
          <w:szCs w:val="24"/>
          <w:lang w:eastAsia="ru-RU"/>
        </w:rPr>
        <w:t>. В течение всего срока выполнения работ обеспечить на объекте необходимые мероприятия по предупреждению и ликвидации чрезвычайных ситуаций, соблюдение на объекте  необходимых мер противопожарной безопасности, радиационной безопасности (при организации контроля качества сварных соединений радиографическим методом), правил санитарии, вплоть до сдачи объекта по акту приемочной комиссии.</w:t>
      </w:r>
    </w:p>
    <w:p w14:paraId="59634EA5" w14:textId="77777777" w:rsidR="0096054A" w:rsidRPr="0096054A" w:rsidRDefault="0096054A" w:rsidP="0096054A">
      <w:pPr>
        <w:widowControl w:val="0"/>
        <w:spacing w:before="14" w:after="14" w:line="240" w:lineRule="auto"/>
        <w:jc w:val="both"/>
        <w:rPr>
          <w:rFonts w:ascii="Times New Roman" w:eastAsia="Times New Roman" w:hAnsi="Times New Roman" w:cs="Times New Roman"/>
          <w:sz w:val="24"/>
          <w:szCs w:val="24"/>
          <w:lang w:eastAsia="ru-RU"/>
        </w:rPr>
      </w:pPr>
      <w:r w:rsidRPr="0096054A">
        <w:rPr>
          <w:rFonts w:ascii="Times New Roman" w:eastAsia="Times New Roman" w:hAnsi="Times New Roman" w:cs="Times New Roman"/>
          <w:sz w:val="24"/>
          <w:szCs w:val="24"/>
          <w:lang w:eastAsia="ru-RU"/>
        </w:rPr>
        <w:t xml:space="preserve">         Соблюдать все действующие нормативы и правила охраны труда при производстве работ, правила внутреннего трудового распорядка, установленные Заказчиком. </w:t>
      </w:r>
    </w:p>
    <w:p w14:paraId="51CCF8D7" w14:textId="77777777" w:rsidR="0096054A" w:rsidRPr="0096054A" w:rsidRDefault="0096054A" w:rsidP="0096054A">
      <w:pPr>
        <w:widowControl w:val="0"/>
        <w:spacing w:before="14" w:after="14" w:line="240" w:lineRule="auto"/>
        <w:jc w:val="both"/>
        <w:rPr>
          <w:rFonts w:ascii="Times New Roman" w:eastAsia="Times New Roman" w:hAnsi="Times New Roman" w:cs="Times New Roman"/>
          <w:sz w:val="24"/>
          <w:szCs w:val="24"/>
          <w:lang w:eastAsia="ru-RU"/>
        </w:rPr>
      </w:pPr>
      <w:r w:rsidRPr="0096054A">
        <w:rPr>
          <w:rFonts w:ascii="Times New Roman" w:eastAsia="Times New Roman" w:hAnsi="Times New Roman" w:cs="Times New Roman"/>
          <w:sz w:val="24"/>
          <w:szCs w:val="24"/>
          <w:lang w:eastAsia="ru-RU"/>
        </w:rPr>
        <w:t xml:space="preserve">         Обеспечить эффективную работу собственной системы контроля работающих бригад.</w:t>
      </w:r>
    </w:p>
    <w:p w14:paraId="3F733555" w14:textId="77777777" w:rsidR="0096054A" w:rsidRPr="0096054A" w:rsidRDefault="0096054A" w:rsidP="0096054A">
      <w:pPr>
        <w:widowControl w:val="0"/>
        <w:spacing w:before="14" w:after="14" w:line="240" w:lineRule="auto"/>
        <w:jc w:val="both"/>
        <w:rPr>
          <w:rFonts w:ascii="Times New Roman" w:eastAsia="Times New Roman" w:hAnsi="Times New Roman" w:cs="Times New Roman"/>
          <w:sz w:val="24"/>
          <w:szCs w:val="24"/>
          <w:lang w:eastAsia="ru-RU"/>
        </w:rPr>
      </w:pPr>
      <w:r w:rsidRPr="0096054A">
        <w:rPr>
          <w:rFonts w:ascii="Times New Roman" w:eastAsia="Times New Roman" w:hAnsi="Times New Roman" w:cs="Times New Roman"/>
          <w:sz w:val="24"/>
          <w:szCs w:val="24"/>
          <w:lang w:eastAsia="ru-RU"/>
        </w:rPr>
        <w:t xml:space="preserve">         Обеспечивать безопасность технологии работ всеми членами бригады.</w:t>
      </w:r>
    </w:p>
    <w:p w14:paraId="41D1E6EE" w14:textId="77777777" w:rsidR="0096054A" w:rsidRPr="0096054A" w:rsidRDefault="0096054A" w:rsidP="0096054A">
      <w:pPr>
        <w:widowControl w:val="0"/>
        <w:spacing w:before="14" w:after="14" w:line="240" w:lineRule="auto"/>
        <w:jc w:val="both"/>
        <w:rPr>
          <w:rFonts w:ascii="Times New Roman" w:eastAsia="Times New Roman" w:hAnsi="Times New Roman" w:cs="Times New Roman"/>
          <w:sz w:val="24"/>
          <w:szCs w:val="24"/>
          <w:lang w:eastAsia="ru-RU"/>
        </w:rPr>
      </w:pPr>
      <w:r w:rsidRPr="0096054A">
        <w:rPr>
          <w:rFonts w:ascii="Times New Roman" w:eastAsia="Times New Roman" w:hAnsi="Times New Roman" w:cs="Times New Roman"/>
          <w:sz w:val="24"/>
          <w:szCs w:val="24"/>
          <w:lang w:eastAsia="ru-RU"/>
        </w:rPr>
        <w:t xml:space="preserve">         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14:paraId="2C950544" w14:textId="77777777" w:rsidR="0096054A" w:rsidRPr="0096054A" w:rsidRDefault="0096054A" w:rsidP="0096054A">
      <w:pPr>
        <w:widowControl w:val="0"/>
        <w:spacing w:before="14" w:after="14" w:line="240" w:lineRule="auto"/>
        <w:jc w:val="both"/>
        <w:rPr>
          <w:rFonts w:ascii="Times New Roman" w:eastAsia="Times New Roman" w:hAnsi="Times New Roman" w:cs="Times New Roman"/>
          <w:sz w:val="24"/>
          <w:szCs w:val="24"/>
          <w:lang w:eastAsia="ru-RU"/>
        </w:rPr>
      </w:pPr>
      <w:r w:rsidRPr="0096054A">
        <w:rPr>
          <w:rFonts w:ascii="Times New Roman" w:eastAsia="Times New Roman" w:hAnsi="Times New Roman" w:cs="Times New Roman"/>
          <w:sz w:val="24"/>
          <w:szCs w:val="24"/>
          <w:lang w:eastAsia="ru-RU"/>
        </w:rPr>
        <w:t xml:space="preserve">         Не приступать самовольно к выполнению работ без оформления наряда/распоряжения/Акта допуска на производство строительно-монтажных  работ,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 </w:t>
      </w:r>
    </w:p>
    <w:p w14:paraId="6BF7BC25" w14:textId="77777777" w:rsidR="0096054A" w:rsidRPr="0096054A" w:rsidRDefault="0096054A" w:rsidP="0096054A">
      <w:pPr>
        <w:widowControl w:val="0"/>
        <w:spacing w:before="14" w:after="14" w:line="240" w:lineRule="auto"/>
        <w:jc w:val="both"/>
        <w:rPr>
          <w:rFonts w:ascii="Times New Roman" w:eastAsia="Times New Roman" w:hAnsi="Times New Roman" w:cs="Times New Roman"/>
          <w:sz w:val="24"/>
          <w:szCs w:val="24"/>
          <w:lang w:eastAsia="ru-RU"/>
        </w:rPr>
      </w:pPr>
      <w:r w:rsidRPr="0096054A">
        <w:rPr>
          <w:rFonts w:ascii="Times New Roman" w:eastAsia="Times New Roman" w:hAnsi="Times New Roman" w:cs="Times New Roman"/>
          <w:sz w:val="24"/>
          <w:szCs w:val="24"/>
          <w:lang w:eastAsia="ru-RU"/>
        </w:rPr>
        <w:t xml:space="preserve">         Обеспечить выполнение объема работ, предусмотренного настоящим Договором, исключить выполнение не согласованных с Заказчиком работ, работ не определенных нарядом/распоряжением/Актом допуска на производство строительно- монтажных  работ,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14:paraId="19F9CB5C" w14:textId="77777777" w:rsidR="0096054A" w:rsidRPr="004A60F1" w:rsidRDefault="0096054A" w:rsidP="0096054A">
      <w:pPr>
        <w:autoSpaceDE w:val="0"/>
        <w:autoSpaceDN w:val="0"/>
        <w:adjustRightInd w:val="0"/>
        <w:spacing w:after="0" w:line="264" w:lineRule="auto"/>
        <w:ind w:firstLine="463"/>
        <w:jc w:val="both"/>
        <w:rPr>
          <w:rFonts w:ascii="Times New Roman" w:eastAsia="Times New Roman" w:hAnsi="Times New Roman" w:cs="Times New Roman"/>
          <w:sz w:val="24"/>
          <w:szCs w:val="24"/>
          <w:lang w:eastAsia="ru-RU"/>
        </w:rPr>
      </w:pPr>
      <w:r w:rsidRPr="0096054A">
        <w:rPr>
          <w:rFonts w:ascii="Times New Roman" w:eastAsia="Times New Roman" w:hAnsi="Times New Roman" w:cs="Times New Roman"/>
          <w:sz w:val="24"/>
          <w:szCs w:val="24"/>
          <w:lang w:eastAsia="ru-RU"/>
        </w:rPr>
        <w:lastRenderedPageBreak/>
        <w:t xml:space="preserve">         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необходимости проведения их замены Подрядчиком.  </w:t>
      </w:r>
      <w:r w:rsidRPr="004A60F1">
        <w:rPr>
          <w:rFonts w:ascii="Times New Roman" w:eastAsia="Times New Roman" w:hAnsi="Times New Roman" w:cs="Times New Roman"/>
          <w:sz w:val="24"/>
          <w:szCs w:val="24"/>
          <w:lang w:eastAsia="ru-RU"/>
        </w:rPr>
        <w:t>У</w:t>
      </w:r>
      <w:r w:rsidRPr="004A60F1">
        <w:rPr>
          <w:rFonts w:ascii="Times New Roman" w:eastAsia="Times New Roman" w:hAnsi="Times New Roman" w:cs="Times New Roman"/>
          <w:sz w:val="26"/>
          <w:szCs w:val="26"/>
          <w:lang w:eastAsia="ru-RU"/>
        </w:rPr>
        <w:t>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p w14:paraId="1EFB3BE6" w14:textId="77777777" w:rsidR="0096054A" w:rsidRPr="0096054A" w:rsidRDefault="0096054A" w:rsidP="0096054A">
      <w:pPr>
        <w:autoSpaceDE w:val="0"/>
        <w:autoSpaceDN w:val="0"/>
        <w:adjustRightInd w:val="0"/>
        <w:spacing w:after="0" w:line="264" w:lineRule="auto"/>
        <w:jc w:val="both"/>
        <w:rPr>
          <w:rFonts w:ascii="Times New Roman" w:eastAsia="Times New Roman" w:hAnsi="Times New Roman" w:cs="Times New Roman"/>
          <w:sz w:val="24"/>
          <w:szCs w:val="24"/>
          <w:lang w:eastAsia="ru-RU"/>
        </w:rPr>
      </w:pPr>
      <w:r w:rsidRPr="0096054A">
        <w:rPr>
          <w:rFonts w:ascii="Times New Roman" w:eastAsia="Times New Roman" w:hAnsi="Times New Roman" w:cs="Times New Roman"/>
          <w:sz w:val="24"/>
          <w:szCs w:val="24"/>
          <w:lang w:eastAsia="ru-RU"/>
        </w:rPr>
        <w:t xml:space="preserve">        Указанные действия Заказчика являются обязательными и безусловными для исполнения Подрядчиком (привлеченными субподрядчиками).</w:t>
      </w:r>
    </w:p>
    <w:p w14:paraId="2735B83A" w14:textId="77777777" w:rsidR="0096054A" w:rsidRPr="0096054A" w:rsidRDefault="0096054A" w:rsidP="0096054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6054A">
        <w:rPr>
          <w:rFonts w:ascii="Times New Roman" w:eastAsia="Times New Roman" w:hAnsi="Times New Roman" w:cs="Times New Roman"/>
          <w:sz w:val="24"/>
          <w:szCs w:val="24"/>
          <w:lang w:eastAsia="ru-RU"/>
        </w:rPr>
        <w:t xml:space="preserve">        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14:paraId="403997BA" w14:textId="5406FC87" w:rsidR="0096054A" w:rsidRPr="00A40078" w:rsidRDefault="0096054A" w:rsidP="00CA6FDC">
      <w:pPr>
        <w:widowControl w:val="0"/>
        <w:spacing w:after="0" w:line="240" w:lineRule="auto"/>
        <w:ind w:firstLine="709"/>
        <w:jc w:val="both"/>
        <w:rPr>
          <w:rFonts w:ascii="Times New Roman" w:eastAsia="Times New Roman" w:hAnsi="Times New Roman" w:cs="Times New Roman"/>
          <w:sz w:val="24"/>
          <w:szCs w:val="24"/>
          <w:lang w:eastAsia="ru-RU"/>
        </w:rPr>
      </w:pPr>
    </w:p>
    <w:p w14:paraId="34E7FBB2" w14:textId="77777777" w:rsidR="001D48B9" w:rsidRPr="00A40078" w:rsidRDefault="001D48B9" w:rsidP="000B6964">
      <w:pPr>
        <w:widowControl w:val="0"/>
        <w:spacing w:after="0" w:line="240" w:lineRule="auto"/>
        <w:ind w:right="-2" w:firstLine="709"/>
        <w:jc w:val="both"/>
        <w:rPr>
          <w:rFonts w:ascii="Times New Roman" w:hAnsi="Times New Roman" w:cs="Times New Roman"/>
          <w:b/>
          <w:bCs/>
          <w:sz w:val="24"/>
          <w:szCs w:val="24"/>
        </w:rPr>
      </w:pPr>
    </w:p>
    <w:p w14:paraId="42AFAADD" w14:textId="77777777" w:rsidR="000B6964" w:rsidRPr="00A40078" w:rsidRDefault="000B6964" w:rsidP="000B6964">
      <w:pPr>
        <w:widowControl w:val="0"/>
        <w:spacing w:after="0" w:line="240" w:lineRule="auto"/>
        <w:ind w:right="-2"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Статья 8. Обязательства Заказчика</w:t>
      </w:r>
    </w:p>
    <w:p w14:paraId="683AB9E6"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pacing w:val="-6"/>
          <w:sz w:val="24"/>
          <w:szCs w:val="24"/>
        </w:rPr>
        <w:t>По настоящему Договору Заказчик принимает на себя обязательства:</w:t>
      </w:r>
    </w:p>
    <w:p w14:paraId="2FFA8FB0"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8.1</w:t>
      </w:r>
      <w:r w:rsidRPr="00A40078">
        <w:rPr>
          <w:rFonts w:ascii="Times New Roman" w:hAnsi="Times New Roman" w:cs="Times New Roman"/>
          <w:iCs/>
          <w:sz w:val="24"/>
          <w:szCs w:val="24"/>
        </w:rPr>
        <w:t>.</w:t>
      </w:r>
      <w:r w:rsidRPr="00A40078">
        <w:rPr>
          <w:rFonts w:ascii="Times New Roman" w:hAnsi="Times New Roman" w:cs="Times New Roman"/>
          <w:sz w:val="24"/>
          <w:szCs w:val="24"/>
        </w:rPr>
        <w:t xml:space="preserve"> В соответствии с действующим законодательством Российской Федерации оформить права на земельные участки на период строительства, если указанные обязательства не предусмотрены п. 7.6 настоящего Договора.</w:t>
      </w:r>
    </w:p>
    <w:p w14:paraId="3A671254"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Передать Подрядчику по акту приема-передачи следующие документы необходимые для производства работ:</w:t>
      </w:r>
    </w:p>
    <w:p w14:paraId="1F36ED9F"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8.1.1. _______________________________ срок: ____;</w:t>
      </w:r>
    </w:p>
    <w:p w14:paraId="19469CB8"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8.1.2. _______________________________ срок: ____;</w:t>
      </w:r>
    </w:p>
    <w:p w14:paraId="44F6FBE9"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8.1.3. _______________________________ срок: ____;</w:t>
      </w:r>
    </w:p>
    <w:p w14:paraId="522AF4E8"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i/>
          <w:iCs/>
          <w:sz w:val="24"/>
          <w:szCs w:val="24"/>
        </w:rPr>
      </w:pPr>
      <w:r w:rsidRPr="00A40078">
        <w:rPr>
          <w:rFonts w:ascii="Times New Roman" w:hAnsi="Times New Roman" w:cs="Times New Roman"/>
          <w:sz w:val="24"/>
          <w:szCs w:val="24"/>
        </w:rPr>
        <w:t>8.1.4. _______________________________ срок: ____;</w:t>
      </w:r>
    </w:p>
    <w:p w14:paraId="55024B43" w14:textId="2777641B" w:rsidR="000B6964" w:rsidRPr="00A40078" w:rsidRDefault="000B6964" w:rsidP="000B6964">
      <w:pPr>
        <w:widowControl w:val="0"/>
        <w:pBdr>
          <w:top w:val="nil"/>
          <w:left w:val="nil"/>
          <w:bottom w:val="nil"/>
          <w:right w:val="nil"/>
          <w:between w:val="nil"/>
          <w:bar w:val="nil"/>
        </w:pBdr>
        <w:shd w:val="clear" w:color="auto" w:fill="FFFFFF"/>
        <w:spacing w:after="0" w:line="240" w:lineRule="auto"/>
        <w:ind w:firstLine="709"/>
        <w:jc w:val="both"/>
        <w:rPr>
          <w:rFonts w:ascii="Times New Roman" w:hAnsi="Times New Roman" w:cs="Times New Roman"/>
          <w:b/>
          <w:sz w:val="24"/>
          <w:szCs w:val="24"/>
        </w:rPr>
      </w:pPr>
      <w:r w:rsidRPr="00A40078">
        <w:rPr>
          <w:rFonts w:ascii="Times New Roman" w:hAnsi="Times New Roman" w:cs="Times New Roman"/>
          <w:sz w:val="24"/>
          <w:szCs w:val="24"/>
        </w:rPr>
        <w:t>8.2.</w:t>
      </w:r>
      <w:r w:rsidR="00CA6FDC" w:rsidRPr="00A40078">
        <w:rPr>
          <w:rFonts w:ascii="Times New Roman" w:hAnsi="Times New Roman" w:cs="Times New Roman"/>
          <w:sz w:val="24"/>
          <w:szCs w:val="24"/>
        </w:rPr>
        <w:t xml:space="preserve"> </w:t>
      </w:r>
      <w:r w:rsidRPr="00A40078">
        <w:rPr>
          <w:rFonts w:ascii="Times New Roman" w:hAnsi="Times New Roman" w:cs="Times New Roman"/>
          <w:sz w:val="24"/>
          <w:szCs w:val="24"/>
        </w:rPr>
        <w:t>Передать Подрядчику по Акту приема-передачи, подписанному Подрядчиком и Заказчиком, на период выполнения работ, предусмотренных настоящим Договором, строительную площадку, (земельный участок, оформленный в соответствии с нормами действующего законодательства), пригодную для осуществления работ в объемах, обеспечивающих выполнение работ согласно Графику выполнения Работ (Приложение 2 к настоящему Договору).</w:t>
      </w:r>
    </w:p>
    <w:p w14:paraId="540E2128"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pacing w:val="-8"/>
          <w:sz w:val="24"/>
          <w:szCs w:val="24"/>
        </w:rPr>
      </w:pPr>
      <w:r w:rsidRPr="00A40078">
        <w:rPr>
          <w:rFonts w:ascii="Times New Roman" w:hAnsi="Times New Roman" w:cs="Times New Roman"/>
          <w:sz w:val="24"/>
          <w:szCs w:val="24"/>
        </w:rPr>
        <w:t xml:space="preserve">8.3. </w:t>
      </w:r>
      <w:r w:rsidRPr="00A40078">
        <w:rPr>
          <w:rFonts w:ascii="Times New Roman" w:hAnsi="Times New Roman" w:cs="Times New Roman"/>
          <w:spacing w:val="-8"/>
          <w:sz w:val="24"/>
          <w:szCs w:val="24"/>
        </w:rPr>
        <w:t>Указать места для складирования избыточного грунта и строительного мусора.</w:t>
      </w:r>
    </w:p>
    <w:p w14:paraId="3D1AD0E0"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8.4. Производить приемку и оплату работ, услуг, выполненных Подрядчиком, в порядке, предусмотренном настоящим Договором.</w:t>
      </w:r>
    </w:p>
    <w:p w14:paraId="48CBF6F1"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8.4.1 Осуществлять возмещение убытков, причиненных в связи с установлением зоны с особыми условиями использования территории в отношении планируемого к строительству объекта капитального строительства до ввода такого объекта в эксплуатацию.</w:t>
      </w:r>
    </w:p>
    <w:p w14:paraId="53CD6606" w14:textId="55794DF1" w:rsidR="000B6964" w:rsidRPr="00A40078"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8.5. Назначить путем издания приказа своих представителей на Объекте, которые от его имени совместно с Подрядчиком будут осуществлять приемку работ, строительный контроль за выполнением и качеством работ,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 в течение 10 (десяти) дней с</w:t>
      </w:r>
      <w:r w:rsidR="000F7793" w:rsidRPr="00A40078">
        <w:rPr>
          <w:rFonts w:ascii="Times New Roman" w:hAnsi="Times New Roman" w:cs="Times New Roman"/>
          <w:sz w:val="24"/>
          <w:szCs w:val="24"/>
        </w:rPr>
        <w:t xml:space="preserve"> даты</w:t>
      </w:r>
      <w:r w:rsidRPr="00A40078">
        <w:rPr>
          <w:rFonts w:ascii="Times New Roman" w:hAnsi="Times New Roman" w:cs="Times New Roman"/>
          <w:sz w:val="24"/>
          <w:szCs w:val="24"/>
        </w:rPr>
        <w:t xml:space="preserve"> подписания настоящего Договора.</w:t>
      </w:r>
    </w:p>
    <w:p w14:paraId="09CFD24B" w14:textId="363E8F9D" w:rsidR="000B6964" w:rsidRPr="00A40078"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Заказчик в течение 12 (двенадцати) дней с</w:t>
      </w:r>
      <w:r w:rsidR="000F7793" w:rsidRPr="00A40078">
        <w:rPr>
          <w:rFonts w:ascii="Times New Roman" w:hAnsi="Times New Roman" w:cs="Times New Roman"/>
          <w:sz w:val="24"/>
          <w:szCs w:val="24"/>
        </w:rPr>
        <w:t xml:space="preserve"> даты</w:t>
      </w:r>
      <w:r w:rsidRPr="00A40078">
        <w:rPr>
          <w:rFonts w:ascii="Times New Roman" w:hAnsi="Times New Roman" w:cs="Times New Roman"/>
          <w:sz w:val="24"/>
          <w:szCs w:val="24"/>
        </w:rPr>
        <w:t xml:space="preserve"> подписания настоящего Договора передает Подрядчику информацию по уполномоченному представителю Исполнителя по </w:t>
      </w:r>
      <w:r w:rsidRPr="00A40078">
        <w:rPr>
          <w:rFonts w:ascii="Times New Roman" w:hAnsi="Times New Roman" w:cs="Times New Roman"/>
          <w:sz w:val="24"/>
          <w:szCs w:val="24"/>
        </w:rPr>
        <w:lastRenderedPageBreak/>
        <w:t>строительному контролю на Объекте.</w:t>
      </w:r>
    </w:p>
    <w:p w14:paraId="04C3401F" w14:textId="77777777" w:rsidR="000B6964" w:rsidRPr="00A40078"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Представители Заказчика, уполномоченные представители Исполнителя по строительному контролю имеют право беспрепятственного доступа ко всем видам работ в любое время в течение всего периода осуществления работ.</w:t>
      </w:r>
    </w:p>
    <w:p w14:paraId="517F9391" w14:textId="77777777" w:rsidR="000B6964" w:rsidRPr="00A40078"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Заказчик в целях осуществления контроля и надзора за выполнением работ по настоящему Договору вправе:</w:t>
      </w:r>
    </w:p>
    <w:p w14:paraId="264D0542" w14:textId="77777777" w:rsidR="000B6964" w:rsidRPr="00A40078"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заключать договоры на оказание услуг по строительному контролю за ходом и качеством выполняемых работ с инженерными организациями; </w:t>
      </w:r>
    </w:p>
    <w:p w14:paraId="73CF77CF" w14:textId="77777777" w:rsidR="000B6964" w:rsidRPr="00A40078"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привлекать для осуществления контроля лиц, осуществлявших разработку документации, для проверки соответствия ей выполняемых работ. </w:t>
      </w:r>
    </w:p>
    <w:p w14:paraId="7934414C" w14:textId="77777777" w:rsidR="000B6964" w:rsidRPr="00A40078"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8.6. Осуществлять экологический контроль за соблюдением Подрядчиком требований и мероприятий по охране окружающей среды.</w:t>
      </w:r>
    </w:p>
    <w:p w14:paraId="64B9FF9C"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bCs/>
          <w:i/>
          <w:iCs/>
          <w:sz w:val="24"/>
          <w:szCs w:val="24"/>
        </w:rPr>
      </w:pPr>
      <w:r w:rsidRPr="00A40078">
        <w:rPr>
          <w:rFonts w:ascii="Times New Roman" w:hAnsi="Times New Roman" w:cs="Times New Roman"/>
          <w:sz w:val="24"/>
          <w:szCs w:val="24"/>
        </w:rPr>
        <w:t>8.7.</w:t>
      </w:r>
      <w:r w:rsidRPr="00A40078">
        <w:rPr>
          <w:rFonts w:ascii="Times New Roman" w:hAnsi="Times New Roman" w:cs="Times New Roman"/>
          <w:spacing w:val="-4"/>
          <w:sz w:val="24"/>
          <w:szCs w:val="24"/>
        </w:rPr>
        <w:t xml:space="preserve"> Осуществлять проведение проверок (плановых и внеплановых) исполнения Подрядчиком Требований к организации охраны, предусмотренных в Приложении 16 к настоящему Договору.</w:t>
      </w:r>
    </w:p>
    <w:p w14:paraId="4E8FFF61" w14:textId="77777777" w:rsidR="000B6964" w:rsidRPr="00A40078"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8.8. Осуществлять проверку готовности Подрядчика к выполнению строительно-монтажных работ на Объекте в соответствии с Порядком проверки готовности подрядной организации к выполнению строительно-монтажных работ на объектах Заказчика (Приложение 6 к Договору).</w:t>
      </w:r>
    </w:p>
    <w:p w14:paraId="054501CF"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i/>
          <w:sz w:val="24"/>
          <w:szCs w:val="24"/>
        </w:rPr>
        <w:t xml:space="preserve">8.9. Предоставить Подрядчику необходимые материалы и оборудование в Порядке, предусмотренном Приложением 15 к настоящему Договору*. </w:t>
      </w:r>
    </w:p>
    <w:p w14:paraId="4363264F" w14:textId="01F475A4"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i/>
          <w:sz w:val="24"/>
          <w:szCs w:val="24"/>
        </w:rPr>
      </w:pPr>
      <w:r w:rsidRPr="00A40078">
        <w:rPr>
          <w:rFonts w:ascii="Times New Roman" w:hAnsi="Times New Roman" w:cs="Times New Roman"/>
          <w:b/>
          <w:i/>
          <w:sz w:val="24"/>
          <w:szCs w:val="24"/>
        </w:rPr>
        <w:t xml:space="preserve">*Примечание: </w:t>
      </w:r>
      <w:r w:rsidR="000F7793" w:rsidRPr="00A40078">
        <w:rPr>
          <w:rFonts w:ascii="Times New Roman" w:hAnsi="Times New Roman" w:cs="Times New Roman"/>
          <w:b/>
          <w:i/>
          <w:sz w:val="24"/>
          <w:szCs w:val="24"/>
        </w:rPr>
        <w:t>т</w:t>
      </w:r>
      <w:r w:rsidRPr="00A40078">
        <w:rPr>
          <w:rFonts w:ascii="Times New Roman" w:hAnsi="Times New Roman" w:cs="Times New Roman"/>
          <w:b/>
          <w:i/>
          <w:sz w:val="24"/>
          <w:szCs w:val="24"/>
        </w:rPr>
        <w:t>екст, выделенный курсивом, включается в Договор в случаях, когда исходя из предмета Договора, обязанность по комплектованию стройки материалами и оборудованием закреплена полностью или частично за Заказчиком.</w:t>
      </w:r>
    </w:p>
    <w:p w14:paraId="4DC182CF" w14:textId="77777777" w:rsidR="000B6964" w:rsidRPr="00A40078" w:rsidRDefault="000B6964" w:rsidP="000B6964">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8.10. Обеспечить Подрядчику допуск на действующие объекты электросетевого хозяйства для производства работ проводимых по настоящему Договору. Обеспечить необходимые отключения действующих электроустановок на время производства работ в соответствии с согласованным сторонами графиком отключений.</w:t>
      </w:r>
    </w:p>
    <w:p w14:paraId="13C41E70" w14:textId="62F7523E"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8.11. Обеспечить подготовку документов, необходимых для принятия решения о вводе Объекта в эксплуатацию, включая, в том числе технический план Объекта, подготовленный в соответствии с Федеральным </w:t>
      </w:r>
      <w:hyperlink r:id="rId17" w:history="1">
        <w:r w:rsidRPr="00A40078">
          <w:rPr>
            <w:rFonts w:ascii="Times New Roman" w:hAnsi="Times New Roman" w:cs="Times New Roman"/>
            <w:sz w:val="24"/>
            <w:szCs w:val="24"/>
            <w:u w:val="single"/>
          </w:rPr>
          <w:t>законом</w:t>
        </w:r>
      </w:hyperlink>
      <w:r w:rsidRPr="00A40078">
        <w:rPr>
          <w:rFonts w:ascii="Times New Roman" w:hAnsi="Times New Roman" w:cs="Times New Roman"/>
          <w:sz w:val="24"/>
          <w:szCs w:val="24"/>
        </w:rPr>
        <w:t xml:space="preserve"> от 13 июля 2015 года </w:t>
      </w:r>
      <w:r w:rsidR="000F7793" w:rsidRPr="00A40078">
        <w:rPr>
          <w:rFonts w:ascii="Times New Roman" w:hAnsi="Times New Roman" w:cs="Times New Roman"/>
          <w:sz w:val="24"/>
          <w:szCs w:val="24"/>
        </w:rPr>
        <w:t>№</w:t>
      </w:r>
      <w:r w:rsidRPr="00A40078">
        <w:rPr>
          <w:rFonts w:ascii="Times New Roman" w:hAnsi="Times New Roman" w:cs="Times New Roman"/>
          <w:sz w:val="24"/>
          <w:szCs w:val="24"/>
        </w:rPr>
        <w:t xml:space="preserve"> 218-ФЗ </w:t>
      </w:r>
      <w:r w:rsidR="000F7793" w:rsidRPr="00A40078">
        <w:rPr>
          <w:rFonts w:ascii="Times New Roman" w:hAnsi="Times New Roman" w:cs="Times New Roman"/>
          <w:sz w:val="24"/>
          <w:szCs w:val="24"/>
        </w:rPr>
        <w:br/>
        <w:t>«</w:t>
      </w:r>
      <w:r w:rsidRPr="00A40078">
        <w:rPr>
          <w:rFonts w:ascii="Times New Roman" w:hAnsi="Times New Roman" w:cs="Times New Roman"/>
          <w:sz w:val="24"/>
          <w:szCs w:val="24"/>
        </w:rPr>
        <w:t>О государственной регистрации недвижимости</w:t>
      </w:r>
      <w:r w:rsidR="000F7793" w:rsidRPr="00A40078">
        <w:rPr>
          <w:rFonts w:ascii="Times New Roman" w:hAnsi="Times New Roman" w:cs="Times New Roman"/>
          <w:sz w:val="24"/>
          <w:szCs w:val="24"/>
        </w:rPr>
        <w:t>»</w:t>
      </w:r>
      <w:r w:rsidRPr="00A40078">
        <w:rPr>
          <w:rFonts w:ascii="Times New Roman" w:hAnsi="Times New Roman" w:cs="Times New Roman"/>
          <w:sz w:val="24"/>
          <w:szCs w:val="24"/>
        </w:rPr>
        <w:t xml:space="preserve">, если указанные обязательства не </w:t>
      </w:r>
      <w:r w:rsidR="000F7793" w:rsidRPr="00A40078">
        <w:rPr>
          <w:rFonts w:ascii="Times New Roman" w:hAnsi="Times New Roman" w:cs="Times New Roman"/>
          <w:sz w:val="24"/>
          <w:szCs w:val="24"/>
        </w:rPr>
        <w:t>п</w:t>
      </w:r>
      <w:r w:rsidRPr="00A40078">
        <w:rPr>
          <w:rFonts w:ascii="Times New Roman" w:hAnsi="Times New Roman" w:cs="Times New Roman"/>
          <w:sz w:val="24"/>
          <w:szCs w:val="24"/>
        </w:rPr>
        <w:t>редусмот</w:t>
      </w:r>
      <w:r w:rsidR="000F7793" w:rsidRPr="00A40078">
        <w:rPr>
          <w:rFonts w:ascii="Times New Roman" w:hAnsi="Times New Roman" w:cs="Times New Roman"/>
          <w:sz w:val="24"/>
          <w:szCs w:val="24"/>
        </w:rPr>
        <w:t>рены п. 7.6 настоящего Договора.</w:t>
      </w:r>
    </w:p>
    <w:p w14:paraId="65D05CFE"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При необходимости, содействовать Подрядчику в получении предусмотренных действующим законодательством Российской Федерации документов, разрешающих вырубку леса под строительство.</w:t>
      </w:r>
    </w:p>
    <w:p w14:paraId="058C5FDB" w14:textId="6E1E69FC"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i/>
          <w:iCs/>
          <w:sz w:val="24"/>
          <w:szCs w:val="24"/>
        </w:rPr>
      </w:pPr>
      <w:r w:rsidRPr="00A40078">
        <w:rPr>
          <w:rFonts w:ascii="Times New Roman" w:hAnsi="Times New Roman" w:cs="Times New Roman"/>
          <w:sz w:val="24"/>
          <w:szCs w:val="24"/>
        </w:rPr>
        <w:t>8.12. Не позднее 10 (десяти) дней с</w:t>
      </w:r>
      <w:r w:rsidR="00CA6FDC" w:rsidRPr="00A40078">
        <w:rPr>
          <w:rFonts w:ascii="Times New Roman" w:hAnsi="Times New Roman" w:cs="Times New Roman"/>
          <w:sz w:val="24"/>
          <w:szCs w:val="24"/>
        </w:rPr>
        <w:t xml:space="preserve"> даты</w:t>
      </w:r>
      <w:r w:rsidRPr="00A40078">
        <w:rPr>
          <w:rFonts w:ascii="Times New Roman" w:hAnsi="Times New Roman" w:cs="Times New Roman"/>
          <w:sz w:val="24"/>
          <w:szCs w:val="24"/>
        </w:rPr>
        <w:t xml:space="preserve"> подписания акта приема-передачи временных титульных зданий и сооружений Заказчику заключить с Подрядчиком договор аренды принятых временных титульных зданий и сооружений. </w:t>
      </w:r>
    </w:p>
    <w:p w14:paraId="75461764"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8.13. Выполнить в полном объеме все свои обязательства, предусмотренные в других разделах настоящего Договора.</w:t>
      </w:r>
    </w:p>
    <w:p w14:paraId="1CFC586F" w14:textId="77777777" w:rsidR="000B6964" w:rsidRPr="00A40078" w:rsidRDefault="000B6964" w:rsidP="000B6964">
      <w:pPr>
        <w:widowControl w:val="0"/>
        <w:spacing w:after="0" w:line="240" w:lineRule="auto"/>
        <w:jc w:val="both"/>
        <w:rPr>
          <w:rFonts w:ascii="Times New Roman" w:hAnsi="Times New Roman" w:cs="Times New Roman"/>
          <w:sz w:val="24"/>
          <w:szCs w:val="24"/>
        </w:rPr>
      </w:pPr>
    </w:p>
    <w:p w14:paraId="17D94C9B" w14:textId="77777777" w:rsidR="000B6964" w:rsidRPr="00A40078" w:rsidRDefault="000B6964" w:rsidP="000B6964">
      <w:pPr>
        <w:widowControl w:val="0"/>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РАЗДЕЛ I</w:t>
      </w:r>
      <w:r w:rsidRPr="00A40078">
        <w:rPr>
          <w:rFonts w:ascii="Times New Roman" w:hAnsi="Times New Roman" w:cs="Times New Roman"/>
          <w:b/>
          <w:bCs/>
          <w:sz w:val="24"/>
          <w:szCs w:val="24"/>
          <w:lang w:val="en-US"/>
        </w:rPr>
        <w:t>II</w:t>
      </w:r>
      <w:r w:rsidRPr="00A40078">
        <w:rPr>
          <w:rFonts w:ascii="Times New Roman" w:hAnsi="Times New Roman" w:cs="Times New Roman"/>
          <w:b/>
          <w:bCs/>
          <w:sz w:val="24"/>
          <w:szCs w:val="24"/>
        </w:rPr>
        <w:t>. ОРГАНИЗАЦИЯ РАБОТ</w:t>
      </w:r>
    </w:p>
    <w:p w14:paraId="065C8538" w14:textId="77777777" w:rsidR="000B6964" w:rsidRPr="00A40078"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Статья 9. Порядок осуществления строительных работ</w:t>
      </w:r>
    </w:p>
    <w:p w14:paraId="266F5D95" w14:textId="77777777" w:rsidR="000B6964" w:rsidRPr="00A40078"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9.1. До начала производства работ Подрядчик в обязательном порядке предоставляет Заказчику заверенные копии приказов о назначении своих ответственных представителей на объекте:</w:t>
      </w:r>
    </w:p>
    <w:p w14:paraId="1965E55D" w14:textId="77777777" w:rsidR="000B6964" w:rsidRPr="00A40078"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специалиста, осуществляющего строительный контроль со стороны подрядчика;</w:t>
      </w:r>
    </w:p>
    <w:p w14:paraId="751CD827" w14:textId="77777777" w:rsidR="000B6964" w:rsidRPr="00A40078"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ответственного лица за производство работ, подписку ответственного за производство работ для предоставления в Госстройнадзор и оформляет требуемые законодательством Российской Федерации разрешения и согласования на производство работ от соответствующих органов;</w:t>
      </w:r>
    </w:p>
    <w:p w14:paraId="6E9D5949" w14:textId="0F5FB4FB" w:rsidR="000B6964" w:rsidRPr="00A40078"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руководителя проекта (при стоимости работ по договору свыше 50 млн. руб. с НДС);</w:t>
      </w:r>
    </w:p>
    <w:p w14:paraId="25772EF2" w14:textId="50090260" w:rsidR="000B6964" w:rsidRPr="00A40078"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lastRenderedPageBreak/>
        <w:t>– письмо о допуске персонала для выполнения подрядных работ с указанием сведений о содержании, объеме, сроках выполнения работ, списка работников, которые имеют право выдачи нарядов, руководителей работ, членов бригады, их должности и группы по электробезопасности, с предоставлением копий квалификационных удостоверений;</w:t>
      </w:r>
    </w:p>
    <w:p w14:paraId="6850C344" w14:textId="2BA05889" w:rsidR="000B6964" w:rsidRPr="00A40078"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проект производства работ с содержанием конкретных мероприятий по защите работающих;</w:t>
      </w:r>
    </w:p>
    <w:p w14:paraId="7D60013C" w14:textId="2F326B16" w:rsidR="000B6964" w:rsidRPr="00A40078"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  Акт-допуск на производство работ, список работников для оформления пропуска на территорию предприятия и т.д.</w:t>
      </w:r>
    </w:p>
    <w:p w14:paraId="671C4C76" w14:textId="0B23300D" w:rsidR="000B6964" w:rsidRPr="00A40078"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Подрядчик выполняет геодезическую разбивку осей объекта по отношению к первичным точкам, линиям и уровням. Допущенные ошибки в производстве этих работ Подрядчик исправляет за свой счет. По окончании выполнения работ, в сроки, указанные в п.12.2 настоящего Договора, Подрядчик передает в составе исполнительной документации Заказчику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 а также исполнительные схемы зданий и сооружений, возведенных при строительстве (реконструкции) объекта.</w:t>
      </w:r>
    </w:p>
    <w:p w14:paraId="43AE39D6" w14:textId="77777777" w:rsidR="000B6964" w:rsidRPr="00A40078"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Подрядчик ведет общий журнал работ, специальные журналы работ, журнал учета выполненных строительно-монтажных работ в которых отражается весь ход производства работ, а также все факты и обстоятельства, связанные с производством работ, имеющие значение для взаимоотношений Заказчика и Подрядчика.</w:t>
      </w:r>
    </w:p>
    <w:p w14:paraId="0DEDA0F6" w14:textId="77777777" w:rsidR="000B6964" w:rsidRPr="00A40078"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Заказчик проверяет и своей подписью подтверждает записи в общем журнале работ. Если Заказчик не удовлетворен ходом и качеством работ или записями Подрядчика, то он излагает свое мнение в общем журнале работ.</w:t>
      </w:r>
    </w:p>
    <w:p w14:paraId="7044A527"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Форма общего журнала работ и порядок ведения общего и специальных журналов работ должны, соответствовать требованиям, указанным в приказе Федеральной службы по экологическому, технологическому и атомному надзору от 12.01.2007 № 7 «Об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и должна быть согласована Заказчиком и Подрядчиком в части, учитывающей особенности производства работ по Договору. </w:t>
      </w:r>
    </w:p>
    <w:p w14:paraId="1480B452"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Форма журнала учета выполненных работ должна соответствовать форме КС-6а, утвержденной постановлением Госкомстата от 11.11.1999 № 100. </w:t>
      </w:r>
    </w:p>
    <w:p w14:paraId="289257AD" w14:textId="77777777" w:rsidR="000B6964" w:rsidRPr="00A40078"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Каждая запись в журналах подписывается Подрядчиком и представителем Заказчика/уполномоченного представителя исполнителя по строительному контролю.</w:t>
      </w:r>
    </w:p>
    <w:p w14:paraId="113A4FEF" w14:textId="77777777" w:rsidR="000B6964" w:rsidRPr="00A40078"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Подрядчик одновременно с Актом приемки выполненных работ предоставляет Заказчику должным образом заверенную копию журнала КС6-а, заполненного на отчетную дату.</w:t>
      </w:r>
    </w:p>
    <w:p w14:paraId="05192D43" w14:textId="77777777" w:rsidR="000B6964" w:rsidRPr="00A40078"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9.2. В случае если представителем Заказчика внесены в общий журнал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31EA27FA" w14:textId="017E389A" w:rsidR="000B6964" w:rsidRPr="00A40078"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9.3. Заказчик в течение 10 (десяти) дней с</w:t>
      </w:r>
      <w:r w:rsidR="000C7717" w:rsidRPr="00A40078">
        <w:rPr>
          <w:rFonts w:ascii="Times New Roman" w:hAnsi="Times New Roman" w:cs="Times New Roman"/>
          <w:sz w:val="24"/>
          <w:szCs w:val="24"/>
        </w:rPr>
        <w:t xml:space="preserve"> даты</w:t>
      </w:r>
      <w:r w:rsidRPr="00A40078">
        <w:rPr>
          <w:rFonts w:ascii="Times New Roman" w:hAnsi="Times New Roman" w:cs="Times New Roman"/>
          <w:sz w:val="24"/>
          <w:szCs w:val="24"/>
        </w:rPr>
        <w:t xml:space="preserve"> подписания настоящего Договора назначает своих представителей на объекте, которые от его имени совместно с Подрядчиком будут осуществлять приемку работ, строительный контроль за их выполнением и качеством,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w:t>
      </w:r>
    </w:p>
    <w:p w14:paraId="7F0C63FA" w14:textId="77777777" w:rsidR="000B6964" w:rsidRPr="00A40078"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14:paraId="19647CF0" w14:textId="77777777" w:rsidR="000B6964" w:rsidRPr="00A40078" w:rsidRDefault="000B6964" w:rsidP="000B6964">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9.4. Использование Подрядчиком ненадлежащим образом оформленной документации не допускается. Все затраты, связанные с исправлением выполненных работ </w:t>
      </w:r>
      <w:r w:rsidRPr="00A40078">
        <w:rPr>
          <w:rFonts w:ascii="Times New Roman" w:hAnsi="Times New Roman" w:cs="Times New Roman"/>
          <w:sz w:val="24"/>
          <w:szCs w:val="24"/>
        </w:rPr>
        <w:lastRenderedPageBreak/>
        <w:t>при использовании Подрядчиком неоформленной документации, компенсируются за счет Подрядчика.</w:t>
      </w:r>
    </w:p>
    <w:p w14:paraId="3F19B444" w14:textId="77777777" w:rsidR="000B6964" w:rsidRPr="00A40078" w:rsidRDefault="000B6964" w:rsidP="000B6964">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9.5.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соосности. Допущенные ошибки в производстве этих работ Подрядчик исправляет за свой счет.</w:t>
      </w:r>
    </w:p>
    <w:p w14:paraId="58256D91" w14:textId="77777777" w:rsidR="000B6964" w:rsidRPr="00A40078"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14:paraId="2EE93DDA" w14:textId="77777777" w:rsidR="000B6964" w:rsidRPr="00A40078" w:rsidRDefault="000B6964" w:rsidP="000B6964">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9.6.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w:t>
      </w:r>
    </w:p>
    <w:p w14:paraId="44F6966F" w14:textId="77777777" w:rsidR="000B6964" w:rsidRPr="00A40078" w:rsidRDefault="000B6964" w:rsidP="000B6964">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9.7. Подрядчик обеспечивает осуществление работ в соответствии с требованиями нормативных технических документов авторского надзора за выполнением работ по настоящему Договору.</w:t>
      </w:r>
    </w:p>
    <w:p w14:paraId="42F5E9AE" w14:textId="77777777" w:rsidR="000B6964" w:rsidRPr="00A40078" w:rsidRDefault="000B6964" w:rsidP="000B6964">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Запрещается выполнение Подрядчиком последующего этапа работ при отсутствии оформленной исполнительной документации по выполненному предшествующему этапу работ. Исполнитель по строительному контролю осуществляет контроль соблюдения данного запрета.</w:t>
      </w:r>
    </w:p>
    <w:p w14:paraId="6F128B61" w14:textId="77777777" w:rsidR="000B6964" w:rsidRPr="00A40078" w:rsidRDefault="000B6964" w:rsidP="000B6964">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9.8. При выявлении Заказчиком нарушений или отклонений в работах по настоящему Договору от Проектной документации, Рабочей документации, норм законодательства Российской Федерации, документов, предусмотренных настоящим Договором, Заказчик вправе приостановить такие работы до устранения выявленных нарушений и/или отклонений. При этом Подрядчик не вправе требовать увеличения сроков выполнения работ по Договору. Выявленные нарушения и/или отклонения фиксируются актом, подписанным уполномоченными представителями Заказчика и Подрядчика.</w:t>
      </w:r>
    </w:p>
    <w:p w14:paraId="3579F9E8" w14:textId="77777777" w:rsidR="000B6964" w:rsidRPr="00A40078" w:rsidRDefault="000B6964" w:rsidP="000B6964">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b/>
          <w:bCs/>
          <w:sz w:val="24"/>
          <w:szCs w:val="24"/>
          <w:lang w:eastAsia="ru-RU"/>
        </w:rPr>
        <w:t>Статья 10. Изменение объема работ по Договору</w:t>
      </w:r>
    </w:p>
    <w:p w14:paraId="237501E4" w14:textId="386049A4" w:rsidR="000B6964" w:rsidRPr="00A40078" w:rsidRDefault="000B6964" w:rsidP="000B696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10.1. </w:t>
      </w:r>
      <w:bookmarkStart w:id="2" w:name="Par0"/>
      <w:bookmarkEnd w:id="2"/>
      <w:r w:rsidRPr="00A40078">
        <w:rPr>
          <w:rFonts w:ascii="Times New Roman" w:hAnsi="Times New Roman" w:cs="Times New Roman"/>
          <w:sz w:val="24"/>
          <w:szCs w:val="24"/>
        </w:rPr>
        <w:t>Подрядчик, обнаруживший в ходе строительства работы</w:t>
      </w:r>
      <w:r w:rsidR="00941C62" w:rsidRPr="00A40078">
        <w:rPr>
          <w:rFonts w:ascii="Times New Roman" w:hAnsi="Times New Roman" w:cs="Times New Roman"/>
          <w:sz w:val="24"/>
          <w:szCs w:val="24"/>
        </w:rPr>
        <w:t>,</w:t>
      </w:r>
      <w:r w:rsidRPr="00A40078">
        <w:rPr>
          <w:rFonts w:ascii="Times New Roman" w:hAnsi="Times New Roman" w:cs="Times New Roman"/>
          <w:sz w:val="24"/>
          <w:szCs w:val="24"/>
        </w:rPr>
        <w:t xml:space="preserve"> не учтенные в Проектной документации и требующие выполнения, обязан до начала выполнения таких работ письменно сообщить об этом Заказчику в течение 10 (десяти) дней с момента выявления такой необходимости. При этом к извещению должны быть приложены документы, обосновывающие необходимость корректировки Проектной документации и выполнения дополнительных работ, а также превышения цены, с этим связанной. Заказчик в течение 20 (двадцати)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на выполнение дополнительных работ и увеличение цены Договора. </w:t>
      </w:r>
    </w:p>
    <w:p w14:paraId="5AD63BAD" w14:textId="77777777" w:rsidR="000B6964" w:rsidRPr="00A40078" w:rsidRDefault="000B6964" w:rsidP="000B6964">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10.2. Подрядчик, своевременно не предупредивший Заказчика о необходимости корректировки Проектной документации, превышения сметной стоимости строительства в связи с необходимостью выполнения дополнительных работ, обязан выполнить Договор, сохраняя право на оплату работ по цене, определенной в настоящем Договоре, обеспечивая при этом сроки выполнения работ по настоящему Договору. </w:t>
      </w:r>
    </w:p>
    <w:p w14:paraId="67BC505C" w14:textId="77777777" w:rsidR="000B6964" w:rsidRPr="00A40078" w:rsidRDefault="000B6964" w:rsidP="000B6964">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В случае согласия Заказчика на превышение сметной стоимости строительства в связи с необходимостью выполнения дополнительных работ Сторонами составляется об этом дополнительное соглашение к настоящему Договору. </w:t>
      </w:r>
    </w:p>
    <w:p w14:paraId="3E63C492" w14:textId="77777777"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u w:color="000000"/>
          <w:bdr w:val="nil"/>
          <w:lang w:eastAsia="ru-RU"/>
        </w:rPr>
      </w:pPr>
      <w:r w:rsidRPr="00A40078">
        <w:rPr>
          <w:rFonts w:ascii="Times New Roman" w:eastAsia="Arial" w:hAnsi="Times New Roman" w:cs="Times New Roman"/>
          <w:sz w:val="24"/>
          <w:szCs w:val="24"/>
          <w:u w:color="000000"/>
          <w:bdr w:val="nil"/>
          <w:lang w:eastAsia="ru-RU"/>
        </w:rPr>
        <w:t>10.3. Превышение Подрядчиком объемов работ и, как следствие – увеличение их стоимости, не подтвержденных соответствующим дополнительным соглашением Сторон, выполняется (оплачивается) Подрядчиком за свой счет.</w:t>
      </w:r>
    </w:p>
    <w:p w14:paraId="1478E524" w14:textId="77777777" w:rsidR="000B6964" w:rsidRPr="00A40078" w:rsidRDefault="000B6964" w:rsidP="000B6964">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10.4. Заказчик вправе вносить изменения в объем работ, которые, по его мнению, необходимы для улучшения технических и эксплуатационных характеристик Объекта в рамках (в части, не противоречащей требованиям) утвержденной Проектной документации, если данные работы еще не выполнены Подрядчиком. Он может дать письменное распоряжение, обязательное для Подрядчика, с указанием:</w:t>
      </w:r>
    </w:p>
    <w:p w14:paraId="7CFB5038" w14:textId="77777777" w:rsidR="000B6964" w:rsidRPr="00A40078" w:rsidRDefault="000B6964" w:rsidP="000B6964">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A40078">
        <w:rPr>
          <w:rFonts w:ascii="Times New Roman" w:hAnsi="Times New Roman" w:cs="Times New Roman"/>
          <w:sz w:val="24"/>
          <w:szCs w:val="24"/>
        </w:rPr>
        <w:lastRenderedPageBreak/>
        <w:t xml:space="preserve">увеличить или сократить объем любой работы, включенной в Договор; </w:t>
      </w:r>
    </w:p>
    <w:p w14:paraId="504172BF" w14:textId="77777777" w:rsidR="000B6964" w:rsidRPr="00A40078" w:rsidRDefault="000B6964" w:rsidP="000B6964">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A40078">
        <w:rPr>
          <w:rFonts w:ascii="Times New Roman" w:hAnsi="Times New Roman" w:cs="Times New Roman"/>
          <w:sz w:val="24"/>
          <w:szCs w:val="24"/>
        </w:rPr>
        <w:t>исключить любую работу;</w:t>
      </w:r>
    </w:p>
    <w:p w14:paraId="79DBF3B5" w14:textId="77777777" w:rsidR="000B6964" w:rsidRPr="00A40078" w:rsidRDefault="000B6964" w:rsidP="000B6964">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A40078">
        <w:rPr>
          <w:rFonts w:ascii="Times New Roman" w:hAnsi="Times New Roman" w:cs="Times New Roman"/>
          <w:sz w:val="24"/>
          <w:szCs w:val="24"/>
        </w:rPr>
        <w:t>изменить характер, качество или вид любой части работы;</w:t>
      </w:r>
    </w:p>
    <w:p w14:paraId="06215D4B" w14:textId="77777777" w:rsidR="000B6964" w:rsidRPr="00A40078" w:rsidRDefault="000B6964" w:rsidP="000B6964">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A40078">
        <w:rPr>
          <w:rFonts w:ascii="Times New Roman" w:hAnsi="Times New Roman" w:cs="Times New Roman"/>
          <w:sz w:val="24"/>
          <w:szCs w:val="24"/>
        </w:rPr>
        <w:t>выполнить дополнительную работу любого характера, необходимую для завершения работ по Договору.</w:t>
      </w:r>
    </w:p>
    <w:p w14:paraId="4904C782" w14:textId="77777777" w:rsidR="000B6964" w:rsidRPr="00A40078" w:rsidRDefault="000B6964" w:rsidP="000B6964">
      <w:pPr>
        <w:widowControl w:val="0"/>
        <w:shd w:val="clear" w:color="auto" w:fill="FFFFFF"/>
        <w:tabs>
          <w:tab w:val="left" w:pos="198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Если такие изменения повлияют на сметную стоимость строительства или срок окончания выполнения работ, то Подрядчик приступает к их выполнению только после подписания Сторонами соответствующего дополнительного соглашения к настоящему Договору в порядке, определенном пунктами 22.2, 22.3 настоящего Договора.</w:t>
      </w:r>
    </w:p>
    <w:p w14:paraId="5766A815" w14:textId="77777777" w:rsidR="000B6964" w:rsidRPr="00A40078" w:rsidRDefault="000B6964" w:rsidP="000B6964">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10.5. Во всех случаях изменений проектных решений в ходе осуществления строительных работ Подрядчик собственными силами и средствами обеспечивает:</w:t>
      </w:r>
    </w:p>
    <w:p w14:paraId="184B1003" w14:textId="77777777" w:rsidR="000B6964" w:rsidRPr="00A40078" w:rsidRDefault="000B6964" w:rsidP="000B6964">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w:t>
      </w:r>
      <w:r w:rsidRPr="00A40078">
        <w:rPr>
          <w:rFonts w:ascii="Times New Roman" w:hAnsi="Times New Roman" w:cs="Times New Roman"/>
          <w:sz w:val="24"/>
          <w:szCs w:val="24"/>
        </w:rPr>
        <w:tab/>
        <w:t>заключение договоров на проведение государственной экологической экспертизы и государственной экспертизы проектной документации;</w:t>
      </w:r>
    </w:p>
    <w:p w14:paraId="12B20987" w14:textId="77777777" w:rsidR="000B6964" w:rsidRPr="00A40078" w:rsidRDefault="000B6964" w:rsidP="000B6964">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w:t>
      </w:r>
      <w:r w:rsidRPr="00A40078">
        <w:rPr>
          <w:rFonts w:ascii="Times New Roman" w:hAnsi="Times New Roman" w:cs="Times New Roman"/>
          <w:sz w:val="24"/>
          <w:szCs w:val="24"/>
        </w:rPr>
        <w:tab/>
        <w:t>получение положительных заключений экспертиз по проектной документации;</w:t>
      </w:r>
    </w:p>
    <w:p w14:paraId="532429A1" w14:textId="77777777" w:rsidR="000B6964" w:rsidRPr="00A40078" w:rsidRDefault="000B6964" w:rsidP="000B6964">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w:t>
      </w:r>
      <w:r w:rsidRPr="00A40078">
        <w:rPr>
          <w:rFonts w:ascii="Times New Roman" w:hAnsi="Times New Roman" w:cs="Times New Roman"/>
          <w:sz w:val="24"/>
          <w:szCs w:val="24"/>
        </w:rPr>
        <w:tab/>
        <w:t>сопровождение документации в процессе прохождения Государственной экспертизы и государственной экологической экспертизы проектной документации;</w:t>
      </w:r>
    </w:p>
    <w:p w14:paraId="2D5DD810" w14:textId="77777777" w:rsidR="000B6964" w:rsidRPr="00A40078" w:rsidRDefault="000B6964" w:rsidP="000B6964">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w:t>
      </w:r>
      <w:r w:rsidRPr="00A40078">
        <w:rPr>
          <w:rFonts w:ascii="Times New Roman" w:hAnsi="Times New Roman" w:cs="Times New Roman"/>
          <w:sz w:val="24"/>
          <w:szCs w:val="24"/>
        </w:rPr>
        <w:tab/>
        <w:t>предварительное согласование с Заказчиком результатов устраненных замечаний к проектной документации.</w:t>
      </w:r>
    </w:p>
    <w:p w14:paraId="043697BC" w14:textId="77777777" w:rsidR="000B6964" w:rsidRPr="00A40078" w:rsidRDefault="000B6964" w:rsidP="000B6964">
      <w:pPr>
        <w:widowControl w:val="0"/>
        <w:tabs>
          <w:tab w:val="left" w:pos="-4860"/>
          <w:tab w:val="left" w:pos="-4680"/>
          <w:tab w:val="left" w:pos="1080"/>
          <w:tab w:val="left" w:pos="1701"/>
        </w:tabs>
        <w:spacing w:after="0" w:line="240" w:lineRule="auto"/>
        <w:ind w:firstLine="709"/>
        <w:jc w:val="both"/>
        <w:rPr>
          <w:rFonts w:ascii="Times New Roman" w:hAnsi="Times New Roman" w:cs="Times New Roman"/>
          <w:b/>
          <w:bCs/>
          <w:sz w:val="24"/>
          <w:szCs w:val="24"/>
        </w:rPr>
      </w:pPr>
    </w:p>
    <w:p w14:paraId="3D67CA6F" w14:textId="77777777" w:rsidR="000B6964" w:rsidRPr="00A40078" w:rsidRDefault="000B6964" w:rsidP="000B6964">
      <w:pPr>
        <w:widowControl w:val="0"/>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Статья 11. Обеспечение временной подводки сетей электроснабжения</w:t>
      </w:r>
    </w:p>
    <w:p w14:paraId="51CDD492" w14:textId="77777777" w:rsidR="000B6964" w:rsidRPr="00A40078"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11.1.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самостоятельно в счет цены Договора.</w:t>
      </w:r>
    </w:p>
    <w:p w14:paraId="6060D37B"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11.2. Временное устройство системы электроснабжения Подрядчика осуществляется от внешних электрических сетей (ТСО).</w:t>
      </w:r>
    </w:p>
    <w:p w14:paraId="7D9E0BD8"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Оформление договорных отношений при подключении от внешних электрических сетей (ТСО) в целях электроснабжения осуществляется Подрядчиком самостоятельно.</w:t>
      </w:r>
    </w:p>
    <w:p w14:paraId="33394878"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11.3. При отсутствии у Подрядчика возможности подключения от внешних электрических сетей (ТСО) Подрядчик самостоятельно обеспечивает энергоснабжение строительной площадки от автономных источников электроснабжения в соответствии с ПОС при условии соблюдения всех технических требований с согласия Заказчика.</w:t>
      </w:r>
    </w:p>
    <w:p w14:paraId="379DE5C2" w14:textId="77777777" w:rsidR="000B6964" w:rsidRPr="00A40078" w:rsidRDefault="000B6964" w:rsidP="000B6964">
      <w:pPr>
        <w:widowControl w:val="0"/>
        <w:spacing w:after="0" w:line="240" w:lineRule="auto"/>
        <w:ind w:firstLine="709"/>
        <w:jc w:val="both"/>
        <w:rPr>
          <w:rFonts w:ascii="Times New Roman" w:hAnsi="Times New Roman" w:cs="Times New Roman"/>
          <w:i/>
          <w:iCs/>
          <w:sz w:val="24"/>
          <w:szCs w:val="24"/>
        </w:rPr>
      </w:pPr>
      <w:r w:rsidRPr="00A40078">
        <w:rPr>
          <w:rFonts w:ascii="Times New Roman" w:hAnsi="Times New Roman" w:cs="Times New Roman"/>
          <w:i/>
          <w:iCs/>
          <w:sz w:val="24"/>
          <w:szCs w:val="24"/>
        </w:rPr>
        <w:t>*11.4. В случае если на момент заключения Договора у Подрядчика отсутствует возможность электроснабжения от внешних электрических сетей (ТСО) или автономных источников электроснабжения согласно пунктам 11.2, 11.3 настоящего Договора (что должно быть документально подтверждено), Заказчик обязуется, в соответствии с пунктом 2 статьи 747 Гражданского кодекса Российской Федерации, обеспечить</w:t>
      </w:r>
      <w:r w:rsidRPr="00A40078">
        <w:rPr>
          <w:rFonts w:ascii="Times New Roman" w:hAnsi="Times New Roman" w:cs="Times New Roman"/>
          <w:b/>
          <w:bCs/>
          <w:i/>
          <w:iCs/>
          <w:sz w:val="24"/>
          <w:szCs w:val="24"/>
        </w:rPr>
        <w:t xml:space="preserve"> </w:t>
      </w:r>
      <w:r w:rsidRPr="00A40078">
        <w:rPr>
          <w:rFonts w:ascii="Times New Roman" w:hAnsi="Times New Roman" w:cs="Times New Roman"/>
          <w:i/>
          <w:iCs/>
          <w:sz w:val="24"/>
          <w:szCs w:val="24"/>
        </w:rPr>
        <w:t xml:space="preserve">временную подводку сетей электроснабжения и предоставить Подрядчику точки подключения к сетям электроснабжения на строительной площадке на период действия Договора. </w:t>
      </w:r>
    </w:p>
    <w:p w14:paraId="3F8405DD" w14:textId="77777777" w:rsidR="000B6964" w:rsidRPr="00A40078" w:rsidRDefault="000B6964" w:rsidP="000B6964">
      <w:pPr>
        <w:widowControl w:val="0"/>
        <w:spacing w:after="0" w:line="240" w:lineRule="auto"/>
        <w:ind w:firstLine="709"/>
        <w:jc w:val="both"/>
        <w:rPr>
          <w:rFonts w:ascii="Times New Roman" w:hAnsi="Times New Roman" w:cs="Times New Roman"/>
          <w:i/>
          <w:iCs/>
          <w:sz w:val="24"/>
          <w:szCs w:val="24"/>
        </w:rPr>
      </w:pPr>
      <w:r w:rsidRPr="00A40078">
        <w:rPr>
          <w:rFonts w:ascii="Times New Roman" w:hAnsi="Times New Roman" w:cs="Times New Roman"/>
          <w:i/>
          <w:iCs/>
          <w:sz w:val="24"/>
          <w:szCs w:val="24"/>
        </w:rPr>
        <w:t>11.4.1. Электроснабжение электроустановок Подрядчика осуществляется от электрооборудования Заказчика с выполнением требований Заказчика.</w:t>
      </w:r>
    </w:p>
    <w:p w14:paraId="46E1C694" w14:textId="77777777" w:rsidR="000B6964" w:rsidRPr="00A40078" w:rsidRDefault="000B6964" w:rsidP="000B6964">
      <w:pPr>
        <w:widowControl w:val="0"/>
        <w:spacing w:after="0" w:line="240" w:lineRule="auto"/>
        <w:ind w:firstLine="709"/>
        <w:jc w:val="both"/>
        <w:rPr>
          <w:rFonts w:ascii="Times New Roman" w:hAnsi="Times New Roman" w:cs="Times New Roman"/>
          <w:i/>
          <w:iCs/>
          <w:sz w:val="24"/>
          <w:szCs w:val="24"/>
        </w:rPr>
      </w:pPr>
      <w:r w:rsidRPr="00A40078">
        <w:rPr>
          <w:rFonts w:ascii="Times New Roman" w:hAnsi="Times New Roman" w:cs="Times New Roman"/>
          <w:i/>
          <w:iCs/>
          <w:sz w:val="24"/>
          <w:szCs w:val="24"/>
        </w:rPr>
        <w:t xml:space="preserve">11.4.2. Предоставление Подрядчику точки подключения к сетям электроснабжения оформляется Актом о выполнении технических требований и АРБП, которыми подтверждается факт предоставления точки подключения Заказчиком Подрядчику. </w:t>
      </w:r>
    </w:p>
    <w:p w14:paraId="5E8BE6B1" w14:textId="77777777" w:rsidR="000B6964" w:rsidRPr="00A40078" w:rsidRDefault="000B6964" w:rsidP="000B6964">
      <w:pPr>
        <w:widowControl w:val="0"/>
        <w:spacing w:after="0" w:line="240" w:lineRule="auto"/>
        <w:ind w:firstLine="709"/>
        <w:jc w:val="both"/>
        <w:rPr>
          <w:rFonts w:ascii="Times New Roman" w:hAnsi="Times New Roman" w:cs="Times New Roman"/>
          <w:i/>
          <w:iCs/>
          <w:sz w:val="24"/>
          <w:szCs w:val="24"/>
        </w:rPr>
      </w:pPr>
      <w:r w:rsidRPr="00A40078">
        <w:rPr>
          <w:rFonts w:ascii="Times New Roman" w:hAnsi="Times New Roman" w:cs="Times New Roman"/>
          <w:i/>
          <w:iCs/>
          <w:sz w:val="24"/>
          <w:szCs w:val="24"/>
        </w:rPr>
        <w:t>11.4.3. Подрядчик в соответствии с законодательством Российской Федерации об электроэнергетике обязуется заключить договор купли-продажи электрической энергии (мощности) с энергосбытовой организацией и договор оказания услуг по передаче электрической энергии с Заказчиком, либо заключить договор энергоснабжения с энергосбытовой организацией и, соответственно, обеспечить заключение данной энергосбытовой организацией договора оказания услуг по передаче электрической энергии с Заказчиком.</w:t>
      </w:r>
    </w:p>
    <w:p w14:paraId="381E06B8" w14:textId="77777777" w:rsidR="000B6964" w:rsidRPr="00A40078" w:rsidRDefault="000B6964" w:rsidP="000B6964">
      <w:pPr>
        <w:widowControl w:val="0"/>
        <w:spacing w:after="0" w:line="240" w:lineRule="auto"/>
        <w:ind w:firstLine="709"/>
        <w:jc w:val="both"/>
        <w:rPr>
          <w:rFonts w:ascii="Times New Roman" w:hAnsi="Times New Roman" w:cs="Times New Roman"/>
          <w:i/>
          <w:iCs/>
          <w:sz w:val="24"/>
          <w:szCs w:val="24"/>
        </w:rPr>
      </w:pPr>
      <w:r w:rsidRPr="00A40078">
        <w:rPr>
          <w:rFonts w:ascii="Times New Roman" w:hAnsi="Times New Roman" w:cs="Times New Roman"/>
          <w:i/>
          <w:iCs/>
          <w:sz w:val="24"/>
          <w:szCs w:val="24"/>
        </w:rPr>
        <w:t xml:space="preserve">Подача электрической энергии Заказчиком осуществляется не ранее момента начала исполнения обязательств Заказчика по передаче электрической энергии, определенного в договоре оказания услуг по передаче электрической энергии, заключенном </w:t>
      </w:r>
      <w:r w:rsidRPr="00A40078">
        <w:rPr>
          <w:rFonts w:ascii="Times New Roman" w:hAnsi="Times New Roman" w:cs="Times New Roman"/>
          <w:i/>
          <w:iCs/>
          <w:sz w:val="24"/>
          <w:szCs w:val="24"/>
        </w:rPr>
        <w:lastRenderedPageBreak/>
        <w:t>Заказчиком с Подрядчиком или с энергосбытовой организацией в интересах Подрядчика.</w:t>
      </w:r>
    </w:p>
    <w:p w14:paraId="72F48254" w14:textId="77777777" w:rsidR="000B6964" w:rsidRPr="00A40078" w:rsidRDefault="000B6964" w:rsidP="000B6964">
      <w:pPr>
        <w:widowControl w:val="0"/>
        <w:spacing w:after="0" w:line="240" w:lineRule="auto"/>
        <w:ind w:firstLine="709"/>
        <w:jc w:val="both"/>
        <w:rPr>
          <w:rFonts w:ascii="Times New Roman" w:hAnsi="Times New Roman" w:cs="Times New Roman"/>
          <w:i/>
          <w:iCs/>
          <w:sz w:val="24"/>
          <w:szCs w:val="24"/>
        </w:rPr>
      </w:pPr>
      <w:r w:rsidRPr="00A40078">
        <w:rPr>
          <w:rFonts w:ascii="Times New Roman" w:hAnsi="Times New Roman" w:cs="Times New Roman"/>
          <w:i/>
          <w:iCs/>
          <w:sz w:val="24"/>
          <w:szCs w:val="24"/>
        </w:rPr>
        <w:t>11.4.4. Учет электрической энергии, расчеты за оказанные услуги по передаче электрической энергии, расчеты за потребленную электроэнергию осуществляются в соответствии с условиями договора оказания услуг по передаче электрической энергии, заключенного Заказчиком с Подрядчиком или с энергосбытовой организацией в интересах Подрядчика и договора купли-продажи электрической энергии (мощности), заключенного с энергосбытовой организацией.</w:t>
      </w:r>
    </w:p>
    <w:p w14:paraId="2938C747" w14:textId="77777777" w:rsidR="000B6964" w:rsidRPr="00A40078" w:rsidRDefault="000B6964" w:rsidP="000B6964">
      <w:pPr>
        <w:widowControl w:val="0"/>
        <w:spacing w:after="0" w:line="240" w:lineRule="auto"/>
        <w:ind w:firstLine="709"/>
        <w:jc w:val="both"/>
        <w:rPr>
          <w:rFonts w:ascii="Times New Roman" w:hAnsi="Times New Roman" w:cs="Times New Roman"/>
          <w:i/>
          <w:iCs/>
          <w:sz w:val="24"/>
          <w:szCs w:val="24"/>
        </w:rPr>
      </w:pPr>
      <w:r w:rsidRPr="00A40078">
        <w:rPr>
          <w:rFonts w:ascii="Times New Roman" w:hAnsi="Times New Roman" w:cs="Times New Roman"/>
          <w:i/>
          <w:iCs/>
          <w:sz w:val="24"/>
          <w:szCs w:val="24"/>
        </w:rPr>
        <w:t>11.4.5. В случае если договор оказания услуг по передаче электрической энергии, заключенный Заказчиком с Подрядчиком или с энергосбытовой организацией в интересах Подрядчика и договор купли-продажи электрической энергии (мощности) с энергосбытовой организацией, не вступил(и) в силу в связи с невыполненными отлагательными условиями данного(ых) договора(ов), то стоимость фактически потребленной электроэнергии Подрядчика и стоимость услуг инфраструктурных организаций определяется в соответствии с действующим законодательством.</w:t>
      </w:r>
    </w:p>
    <w:p w14:paraId="0241C4E4" w14:textId="77777777" w:rsidR="000B6964" w:rsidRPr="00A40078" w:rsidRDefault="000B6964" w:rsidP="000B6964">
      <w:pPr>
        <w:widowControl w:val="0"/>
        <w:spacing w:after="0" w:line="240" w:lineRule="auto"/>
        <w:ind w:firstLine="709"/>
        <w:jc w:val="both"/>
        <w:rPr>
          <w:rFonts w:ascii="Times New Roman" w:hAnsi="Times New Roman" w:cs="Times New Roman"/>
          <w:i/>
          <w:iCs/>
          <w:sz w:val="24"/>
          <w:szCs w:val="24"/>
        </w:rPr>
      </w:pPr>
      <w:r w:rsidRPr="00A40078">
        <w:rPr>
          <w:rFonts w:ascii="Times New Roman" w:hAnsi="Times New Roman" w:cs="Times New Roman"/>
          <w:i/>
          <w:iCs/>
          <w:sz w:val="24"/>
          <w:szCs w:val="24"/>
        </w:rPr>
        <w:t xml:space="preserve">11.4.6. Заказчик оформляет и подписывает с Подрядчиком акты о неучтенном потреблении электрической энергии и акт фиксации величины максимальной мощности за расчетный месяц, на основании которых Заказчик, с учетом цены на покупку электроэнергии и тарифов на услуги инфраструктурных организаций, оформляет счет для оплаты стоимости электрической энергии в объеме бездоговорного потребления и направляет Подрядчику, вместе </w:t>
      </w:r>
      <w:r w:rsidRPr="00A40078">
        <w:rPr>
          <w:rFonts w:ascii="Times New Roman" w:hAnsi="Times New Roman" w:cs="Times New Roman"/>
          <w:i/>
          <w:iCs/>
          <w:sz w:val="24"/>
          <w:szCs w:val="24"/>
          <w:lang w:val="en-US"/>
        </w:rPr>
        <w:t>c</w:t>
      </w:r>
      <w:r w:rsidRPr="00A40078">
        <w:rPr>
          <w:rFonts w:ascii="Times New Roman" w:hAnsi="Times New Roman" w:cs="Times New Roman"/>
          <w:i/>
          <w:iCs/>
          <w:sz w:val="24"/>
          <w:szCs w:val="24"/>
        </w:rPr>
        <w:t xml:space="preserve"> актом о неучтенном потреблении электрической энергии.</w:t>
      </w:r>
    </w:p>
    <w:p w14:paraId="302B06FE" w14:textId="3A84D76C" w:rsidR="000B6964" w:rsidRPr="00A40078" w:rsidRDefault="000B6964" w:rsidP="000B6964">
      <w:pPr>
        <w:widowControl w:val="0"/>
        <w:spacing w:after="0" w:line="240" w:lineRule="auto"/>
        <w:ind w:firstLine="709"/>
        <w:jc w:val="both"/>
        <w:rPr>
          <w:rFonts w:ascii="Times New Roman" w:hAnsi="Times New Roman" w:cs="Times New Roman"/>
          <w:i/>
          <w:iCs/>
          <w:sz w:val="24"/>
          <w:szCs w:val="24"/>
        </w:rPr>
      </w:pPr>
      <w:r w:rsidRPr="00A40078">
        <w:rPr>
          <w:rFonts w:ascii="Times New Roman" w:hAnsi="Times New Roman" w:cs="Times New Roman"/>
          <w:i/>
          <w:iCs/>
          <w:sz w:val="24"/>
          <w:szCs w:val="24"/>
        </w:rPr>
        <w:t>11.4.7. Подрядчик, осуществивший бездоговорное потребление, оплачивает полученный счет для оплаты стоимости электрической энергии в объеме бездоговорного потребления в течение 10(десяти) дней с</w:t>
      </w:r>
      <w:r w:rsidR="000C7717" w:rsidRPr="00A40078">
        <w:rPr>
          <w:rFonts w:ascii="Times New Roman" w:hAnsi="Times New Roman" w:cs="Times New Roman"/>
          <w:i/>
          <w:iCs/>
          <w:sz w:val="24"/>
          <w:szCs w:val="24"/>
        </w:rPr>
        <w:t xml:space="preserve"> даты</w:t>
      </w:r>
      <w:r w:rsidRPr="00A40078">
        <w:rPr>
          <w:rFonts w:ascii="Times New Roman" w:hAnsi="Times New Roman" w:cs="Times New Roman"/>
          <w:i/>
          <w:iCs/>
          <w:sz w:val="24"/>
          <w:szCs w:val="24"/>
        </w:rPr>
        <w:t xml:space="preserve"> получения счета.</w:t>
      </w:r>
    </w:p>
    <w:p w14:paraId="7DB7FF89" w14:textId="77777777" w:rsidR="000B6964" w:rsidRPr="00A40078" w:rsidRDefault="000B6964" w:rsidP="000B6964">
      <w:pPr>
        <w:widowControl w:val="0"/>
        <w:tabs>
          <w:tab w:val="left" w:pos="1440"/>
          <w:tab w:val="left" w:pos="1620"/>
        </w:tabs>
        <w:spacing w:after="0" w:line="240" w:lineRule="auto"/>
        <w:ind w:firstLine="709"/>
        <w:jc w:val="both"/>
        <w:rPr>
          <w:rFonts w:ascii="Times New Roman" w:hAnsi="Times New Roman" w:cs="Times New Roman"/>
          <w:i/>
          <w:iCs/>
          <w:sz w:val="24"/>
          <w:szCs w:val="24"/>
        </w:rPr>
      </w:pPr>
      <w:r w:rsidRPr="00A40078">
        <w:rPr>
          <w:rFonts w:ascii="Times New Roman" w:hAnsi="Times New Roman" w:cs="Times New Roman"/>
          <w:b/>
          <w:bCs/>
          <w:i/>
          <w:iCs/>
          <w:sz w:val="24"/>
          <w:szCs w:val="24"/>
        </w:rPr>
        <w:t>*Примечание:</w:t>
      </w:r>
      <w:r w:rsidRPr="00A40078">
        <w:rPr>
          <w:rFonts w:ascii="Times New Roman" w:hAnsi="Times New Roman" w:cs="Times New Roman"/>
          <w:i/>
          <w:iCs/>
          <w:sz w:val="24"/>
          <w:szCs w:val="24"/>
        </w:rPr>
        <w:t xml:space="preserve"> </w:t>
      </w:r>
      <w:r w:rsidRPr="00A40078">
        <w:rPr>
          <w:rFonts w:ascii="Times New Roman" w:hAnsi="Times New Roman" w:cs="Times New Roman"/>
          <w:b/>
          <w:bCs/>
          <w:i/>
          <w:iCs/>
          <w:sz w:val="24"/>
          <w:szCs w:val="24"/>
        </w:rPr>
        <w:t>в случае если у Заказчика отсутствует возможность обеспечения подключения к сетям электроснабжения на строительной площадке на период выполнения работ, то пункт 11.4 (в том числе подпункты 11.4.1-11.4.7) настоящего Договора подлежит исключению</w:t>
      </w:r>
      <w:r w:rsidRPr="00A40078">
        <w:rPr>
          <w:rFonts w:ascii="Times New Roman" w:hAnsi="Times New Roman" w:cs="Times New Roman"/>
          <w:i/>
          <w:iCs/>
          <w:sz w:val="24"/>
          <w:szCs w:val="24"/>
        </w:rPr>
        <w:t>.</w:t>
      </w:r>
    </w:p>
    <w:p w14:paraId="16D323A2" w14:textId="77777777" w:rsidR="000B6964" w:rsidRPr="00A40078" w:rsidRDefault="000B6964" w:rsidP="000B6964">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0"/>
          <w:szCs w:val="20"/>
          <w:lang w:eastAsia="ru-RU"/>
        </w:rPr>
      </w:pPr>
    </w:p>
    <w:p w14:paraId="3D0AB0E1" w14:textId="77777777" w:rsidR="000B6964" w:rsidRPr="00A40078" w:rsidRDefault="000B6964" w:rsidP="000B6964">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b/>
          <w:bCs/>
          <w:sz w:val="24"/>
          <w:szCs w:val="24"/>
          <w:lang w:eastAsia="ru-RU"/>
        </w:rPr>
        <w:t>Статья 12. Приемка выполненных строительных работ</w:t>
      </w:r>
    </w:p>
    <w:p w14:paraId="5E3075F6" w14:textId="77777777" w:rsidR="000B6964" w:rsidRPr="00A40078"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12.1. Выполнение Подрядчиком строительно-монтажных работ оформляется «Актами о приемке выполненных работ» и «Справками о стоимости выполненных работ и затрат» в порядке, установленном в настоящем пункте Договора.</w:t>
      </w:r>
    </w:p>
    <w:p w14:paraId="042A507D" w14:textId="77777777" w:rsidR="000B6964" w:rsidRPr="00A40078"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Подрядчик дважды в месяц - до 10 числа и до 25 числа текущего месяца - направляет Заказчику «Акт о приемке выполненных работ», завизированный уполномоченным представителем Исполнителя по строительному контролю и «Справку о стоимости выполненных работ и затрат» (с предъявлением копий исполнительной документации на объемы работ, указанные в «Актах о приемке выполненных работ») за периоды с 26 числа предыдущего месяца по 10 число текущего месяца и с 11 числа по 25 число текущего месяца соответственно. </w:t>
      </w:r>
    </w:p>
    <w:p w14:paraId="665E7106" w14:textId="77777777" w:rsidR="000B6964" w:rsidRPr="00A40078"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Заказчик принимает только завизированные уполномоченным Исполнителем по строительному контролю Акты о приемке выполненных работ (Акт должен содержать фразу: «Объем и качество работ подтверждаю» и визу уполномоченного представителя Исполнителя по строительному контролю). </w:t>
      </w:r>
    </w:p>
    <w:p w14:paraId="5022D410" w14:textId="77777777" w:rsidR="000B6964" w:rsidRPr="00A40078"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Период, за который предъявляются «Акты о приемке выполненных работ» и «Справки о стоимости выполненных работ и затрат», должен соответствовать периоду выполнения работ, отраженному в общем журнале работ.</w:t>
      </w:r>
    </w:p>
    <w:p w14:paraId="632E3E54" w14:textId="77777777" w:rsidR="000B6964" w:rsidRPr="00A40078"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Подписание Заказчиком «Актов о приемке выполненных работ» и «Справок о стоимости выполненных работ и затрат» не лишает Заказчика права ссылаться на любые недостатки выполненных работ (как скрытые, так и явные).</w:t>
      </w:r>
    </w:p>
    <w:p w14:paraId="001A1887" w14:textId="77777777" w:rsidR="000B6964" w:rsidRPr="00A40078"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12.2.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14:paraId="042B97C3" w14:textId="77777777" w:rsidR="000B6964" w:rsidRPr="00A40078"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sz w:val="24"/>
          <w:szCs w:val="24"/>
        </w:rPr>
        <w:t xml:space="preserve">Подрядчик письменно не позднее, чем за 5 (пять) дней до начала приемки извещает </w:t>
      </w:r>
      <w:r w:rsidRPr="00A40078">
        <w:rPr>
          <w:rFonts w:ascii="Times New Roman" w:hAnsi="Times New Roman" w:cs="Times New Roman"/>
          <w:sz w:val="24"/>
          <w:szCs w:val="24"/>
        </w:rPr>
        <w:lastRenderedPageBreak/>
        <w:t>Заказчика о готовности отдельных ответственных конструкций и скрытых работ.</w:t>
      </w:r>
    </w:p>
    <w:p w14:paraId="1769C778" w14:textId="77777777" w:rsidR="000B6964" w:rsidRPr="00A40078"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Подрядчик приступает к выполнению последующих работ только после письменного разрешения Заказчика, внесенного в журнал производства работ.</w:t>
      </w:r>
    </w:p>
    <w:p w14:paraId="50160E36"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 е. менее чем за 5 (пять) дней до начала приемки), то Подрядчик не имеет права на соответствующую пролонгацию сроков выполнения работ.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792C0970"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Если представитель Подрядчика не явится в назначенное место и время для осуществления приемки, работы считаются невыполненными в срок, и Заказчик вправе применить штрафные санкции.</w:t>
      </w:r>
    </w:p>
    <w:p w14:paraId="297311B6"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12.3. Приемка отдельных ответственных конструкций и скрытых работ не является приемкой работ по Договору и не приравнивается к ней, соответственно не влечет перехода рисков их случайной гибели Заказчику.</w:t>
      </w:r>
    </w:p>
    <w:p w14:paraId="3E7B4F0E"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12.4. Подрядчик в течение 2 (двух) дней письменно извещает Заказчика о готовности объекта или оборудования к сдаче. Отсутствие уведомления в указанный срок свидетельствует о просрочке Подрядчика в окончании работ и влечет ответственность, указанную в п. 20.2 настоящего Договора (за окончание всех работ после установленного срока работ по Договору).</w:t>
      </w:r>
    </w:p>
    <w:p w14:paraId="1B94A10F"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Заказчик в течение 5 (пяти) рабочих дней с даты получения письменного извещения Подрядчика утверждает состав Рабочей комиссии для проведения всех этапов испытаний и приемки работоспособности систем, связанных с исполнением Договора. </w:t>
      </w:r>
    </w:p>
    <w:p w14:paraId="2FF36F2D"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Рабочая комиссия с участием уполномоченных представителей Подрядчика приступает к приемке результата выполненных работ в сроки, установленные организационно-распорядительным документом Заказчика о ее создании. </w:t>
      </w:r>
    </w:p>
    <w:p w14:paraId="28FCEA11"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12.5. Предпусковые и пусковые приемо-сдаточные испытания проводятся в соответствии с разработанной Подрядчиком и утвержденной Заказчиком программой и методикой испытаний согласно техническим требованиям Закупочной документации.</w:t>
      </w:r>
    </w:p>
    <w:p w14:paraId="09AC440E"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Приемо-сдаточные испытания включают:</w:t>
      </w:r>
    </w:p>
    <w:p w14:paraId="30BB7134"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проведение индивидуальных приемо-сдаточных испытаний оборудования и подсистем объекта;</w:t>
      </w:r>
    </w:p>
    <w:p w14:paraId="21F2A080"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проведение приемо-сдаточных испытаний всего комплекса оборудования, поставляемого по настоящему Договору в целом (комплексное опробование).</w:t>
      </w:r>
    </w:p>
    <w:p w14:paraId="74040259"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по Акту о приёмке оборудования после индивидуального испытания и по Акту о приёмке оборудования после комплексного опробования, составляемым по формам, утвержденным СНиП 3.01.04 -87 (приложения 27 и 28 к настоящему Договору, соответственно).</w:t>
      </w:r>
    </w:p>
    <w:p w14:paraId="58DB04D8"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До начала комплексного опробования должна быть завершена «Приемка из наладки» устройств РЗА, ПА, АСУ ТП, АИИС КУЭ, ССПИ, ССПТИ, систем противопожарной защиты и завершена проверка работоспособности (в объеме технического освидетельствования) и настройка всех средств измерений.</w:t>
      </w:r>
    </w:p>
    <w:p w14:paraId="6555BDB0"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Для всех вводимых автоматизированных систем, используемых в различных видах деятельности (АСУТП, АИИС КУЭ АСДТУ, АСТУ, ССПИ, ССПТИ, ПТК ЦУС) организовывается проведение опытной эксплуатации, по результатам которой выдается заключение (акт) о завершении опытной эксплуатации и допуске АС к приемочным испытаниям. Проведение опытной эксплуатации для всех вводимых комплексов по сбору, обработке и передаче оперативной и неоперативной технологической информации организовывается в течение не менее 30 суток.</w:t>
      </w:r>
    </w:p>
    <w:p w14:paraId="255B065F"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По результатам проверки рабочая комиссия оформляет:</w:t>
      </w:r>
    </w:p>
    <w:p w14:paraId="30102089" w14:textId="77777777" w:rsidR="000B6964" w:rsidRPr="00A40078" w:rsidRDefault="000B6964" w:rsidP="000B6964">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A40078">
        <w:rPr>
          <w:rFonts w:ascii="Times New Roman" w:hAnsi="Times New Roman" w:cs="Times New Roman"/>
          <w:sz w:val="24"/>
          <w:szCs w:val="24"/>
        </w:rPr>
        <w:lastRenderedPageBreak/>
        <w:t>Акт (акты) по приемке оборудования после индивидуальных испытаний (по форме приложения 27 к настоящему Договору). Обязательными приложениями являются:</w:t>
      </w:r>
    </w:p>
    <w:p w14:paraId="75BD002F"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а) ведомость оборудования с указанием типа, количества и заводских номеров;</w:t>
      </w:r>
    </w:p>
    <w:p w14:paraId="6EBCF1CC"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w:t>
      </w:r>
    </w:p>
    <w:p w14:paraId="61952082"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в) ведомость замечаний, дефектов и недоделок (при их наличии) по форме Приложения 25 к настоящему Договору.</w:t>
      </w:r>
    </w:p>
    <w:p w14:paraId="310D0FBE"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Наличие подписанного акта индивидуальных испытаний является обязательным условием при готовности оборудования к опробованию рабочим напряжением.</w:t>
      </w:r>
    </w:p>
    <w:p w14:paraId="5D21B0CE" w14:textId="77777777" w:rsidR="000B6964" w:rsidRPr="00A40078" w:rsidRDefault="000B6964" w:rsidP="000B6964">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A40078">
        <w:rPr>
          <w:rFonts w:ascii="Times New Roman" w:hAnsi="Times New Roman" w:cs="Times New Roman"/>
          <w:sz w:val="24"/>
          <w:szCs w:val="24"/>
        </w:rPr>
        <w:t>Акт (акты) по приемке оборудования после комплексного опробования (по форме приложения 28 к настоящему Договору). Обязательными приложениями являются:</w:t>
      </w:r>
    </w:p>
    <w:p w14:paraId="7088C54C"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а) ведомость оборудования с указанием типа, количества и заводских номеров;</w:t>
      </w:r>
    </w:p>
    <w:p w14:paraId="4A05D51E"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 протоколы наладки);</w:t>
      </w:r>
    </w:p>
    <w:p w14:paraId="5CCDB7F0"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в) ведомость замечаний, дефектов и недоделок (при их наличии) по форме Приложения 25 к настоящему Договору.</w:t>
      </w:r>
    </w:p>
    <w:p w14:paraId="5B165C6F"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Обязательным условием подписания акта комплексного опробования является эксплуатация оборудования более 72 часов (24 часа для ВЛ).</w:t>
      </w:r>
    </w:p>
    <w:p w14:paraId="03E4FDE5" w14:textId="77777777" w:rsidR="000B6964" w:rsidRPr="00A40078" w:rsidRDefault="000B6964" w:rsidP="000B6964">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Акт (акты) рабочей комиссии о готовности оборудования / зданий (сооружений) / Объекта в целом для предъявления приемочной комиссии по форме согласно Приложению 24 </w:t>
      </w:r>
      <w:hyperlink w:anchor="Приложение_6_1" w:history="1"/>
      <w:r w:rsidRPr="00A40078">
        <w:rPr>
          <w:rFonts w:ascii="Times New Roman" w:hAnsi="Times New Roman" w:cs="Times New Roman"/>
          <w:sz w:val="24"/>
          <w:szCs w:val="24"/>
        </w:rPr>
        <w:t>к настоящему Договору. Обязательными приложениями к акту являются:</w:t>
      </w:r>
    </w:p>
    <w:p w14:paraId="02ECFF6E"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а) ведомость актов индивидуальных испытаний и комплексного опробования;</w:t>
      </w:r>
    </w:p>
    <w:p w14:paraId="590FCC24"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б) сводная ведомость замечаний, дефектов и недоделок (при их наличии) по форме приложения 25 к настоящему Договору;</w:t>
      </w:r>
    </w:p>
    <w:p w14:paraId="4E176F39"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в) акт устранения замечаний, дефектов и недоделок, оформленный по форме </w:t>
      </w:r>
      <w:hyperlink w:anchor="Приложение_6б" w:history="1">
        <w:r w:rsidRPr="00A40078">
          <w:rPr>
            <w:rFonts w:ascii="Times New Roman" w:hAnsi="Times New Roman" w:cs="Times New Roman"/>
            <w:sz w:val="24"/>
            <w:szCs w:val="24"/>
            <w:u w:val="single"/>
          </w:rPr>
          <w:t>приложения 26 к настоящему Договору.</w:t>
        </w:r>
      </w:hyperlink>
    </w:p>
    <w:p w14:paraId="7412CEFF" w14:textId="77777777" w:rsidR="000B6964" w:rsidRPr="00A40078" w:rsidRDefault="000B6964" w:rsidP="000B6964">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A40078">
        <w:rPr>
          <w:rFonts w:ascii="Times New Roman" w:hAnsi="Times New Roman" w:cs="Times New Roman"/>
          <w:sz w:val="24"/>
          <w:szCs w:val="24"/>
        </w:rPr>
        <w:t>Акт (акты) приемки законченного строительством Объекта рабочей комиссией по типовой межотраслевой форме № КС-11 (с указанием № и даты), а также акты пробного пуска отдельных единиц оборудования (систем) и акты о завершении опытной эксплуатации и готовности к приемочным испытаниям.</w:t>
      </w:r>
    </w:p>
    <w:p w14:paraId="109BFF0E"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Ведомости замечаний, дефектов и недоделок (при их наличии) со сроками их устранения подписываются всеми членами рабочей комиссии, принимавшими участие в формировании списка замечаний, а также подрядными организациями, ответственными за устранение замечаний.</w:t>
      </w:r>
    </w:p>
    <w:p w14:paraId="4B947DA6" w14:textId="3457C577" w:rsidR="000B6964" w:rsidRPr="00A40078"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sz w:val="24"/>
          <w:szCs w:val="24"/>
        </w:rPr>
        <w:t>12.6. Приемка Объекта осуществляется Приемочной комиссией. Состав комиссии утверждается Заказчиком в соответствии распоряжением ПАО «Россети» от 20.02.2015 № 87р (</w:t>
      </w:r>
      <w:r w:rsidRPr="00A40078">
        <w:rPr>
          <w:rFonts w:ascii="Times New Roman" w:hAnsi="Times New Roman" w:cs="Times New Roman"/>
          <w:i/>
          <w:sz w:val="24"/>
          <w:szCs w:val="24"/>
        </w:rPr>
        <w:t>указывается соответствующ</w:t>
      </w:r>
      <w:r w:rsidR="000C7717" w:rsidRPr="00A40078">
        <w:rPr>
          <w:rFonts w:ascii="Times New Roman" w:hAnsi="Times New Roman" w:cs="Times New Roman"/>
          <w:i/>
          <w:sz w:val="24"/>
          <w:szCs w:val="24"/>
        </w:rPr>
        <w:t>ий</w:t>
      </w:r>
      <w:r w:rsidRPr="00A40078">
        <w:rPr>
          <w:rFonts w:ascii="Times New Roman" w:hAnsi="Times New Roman" w:cs="Times New Roman"/>
          <w:i/>
          <w:sz w:val="24"/>
          <w:szCs w:val="24"/>
        </w:rPr>
        <w:t xml:space="preserve"> ОРД ДЗО ПАО «Россети»).</w:t>
      </w:r>
    </w:p>
    <w:p w14:paraId="1AA520AC"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Результаты работы Приемочной комиссии оформляются Актом приемки законченного строительством объекта приемочной комиссией в установленном Заказчиком порядке.</w:t>
      </w:r>
    </w:p>
    <w:p w14:paraId="4BE33861"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Приемка в эксплуатацию законченных строительством объектов может производиться исходя из:</w:t>
      </w:r>
    </w:p>
    <w:p w14:paraId="66F6CF88"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всего титула в целом;</w:t>
      </w:r>
    </w:p>
    <w:p w14:paraId="25847CA2"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этапов строительства (в объеме, предусмотренном проектной документацией);</w:t>
      </w:r>
    </w:p>
    <w:p w14:paraId="66AE1FBA"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пускового этапа (в объеме, предусмотренном проектной документацией); </w:t>
      </w:r>
    </w:p>
    <w:p w14:paraId="41040A59"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титульных временных зданий и сооружений (в объеме, предусмотренном проектной документацией);</w:t>
      </w:r>
    </w:p>
    <w:p w14:paraId="530DC1C3"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отдельных зданий и сооружений (в объеме, предусмотренном проектной документацией);</w:t>
      </w:r>
    </w:p>
    <w:p w14:paraId="51CF2FFA"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отдельных единиц или систем оборудования (в объеме, предусмотренном проектной документацией).</w:t>
      </w:r>
    </w:p>
    <w:p w14:paraId="1470775E"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12.7. В случае если Заказчиком при приемке работ (Объекта) будут обнаружены недостатки, они фиксируются в письменной форме. </w:t>
      </w:r>
    </w:p>
    <w:p w14:paraId="39A01A0E"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Подрядчик за свой счет, своими силами и без увеличения цены Договора обязан в </w:t>
      </w:r>
      <w:r w:rsidRPr="00A40078">
        <w:rPr>
          <w:rFonts w:ascii="Times New Roman" w:hAnsi="Times New Roman" w:cs="Times New Roman"/>
          <w:sz w:val="24"/>
          <w:szCs w:val="24"/>
        </w:rPr>
        <w:lastRenderedPageBreak/>
        <w:t xml:space="preserve">течение 14 (четырнадцати) рабочих дней, если иные сроки не указаны Заказчиком в мотивированном отказе от приемки работ, предпринять все необходимые меры к устранению выявленных недостатков, замечаний Заказчика. В случае невозможности устранить недостатки выполненных работ в указанный срок, стороны должны согласовать иной разумный срок. </w:t>
      </w:r>
    </w:p>
    <w:p w14:paraId="4E145ACF" w14:textId="77777777" w:rsidR="000B6964" w:rsidRPr="00A40078"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14:paraId="7DEC9B3A"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При этом на период устранения замечаний Заказчика Подрядчик не освобождается от уплаты штрафных санкций в соответствии с п. 20.2 настоящего Договора. </w:t>
      </w:r>
    </w:p>
    <w:p w14:paraId="790BECB7"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цену Договора</w:t>
      </w:r>
      <w:r w:rsidRPr="00A40078">
        <w:rPr>
          <w:rFonts w:ascii="Times New Roman" w:hAnsi="Times New Roman" w:cs="Times New Roman"/>
          <w:i/>
          <w:iCs/>
          <w:sz w:val="24"/>
          <w:szCs w:val="24"/>
        </w:rPr>
        <w:t xml:space="preserve"> </w:t>
      </w:r>
      <w:r w:rsidRPr="00A40078">
        <w:rPr>
          <w:rFonts w:ascii="Times New Roman" w:hAnsi="Times New Roman" w:cs="Times New Roman"/>
          <w:sz w:val="24"/>
          <w:szCs w:val="24"/>
        </w:rPr>
        <w:t xml:space="preserve">на стоимость устранения выявленных недостатков. </w:t>
      </w:r>
    </w:p>
    <w:p w14:paraId="59851101"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p>
    <w:p w14:paraId="60EA3C30" w14:textId="77777777" w:rsidR="000B6964" w:rsidRPr="00A40078" w:rsidRDefault="000B6964" w:rsidP="000B6964">
      <w:pPr>
        <w:widowControl w:val="0"/>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Статья 13. Обеспечение материалами и оборудованием</w:t>
      </w:r>
    </w:p>
    <w:p w14:paraId="1513DBB3" w14:textId="77777777" w:rsidR="000B6964" w:rsidRPr="00A40078" w:rsidRDefault="000B6964" w:rsidP="000B6964">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13.1. Работы по Договору выполняются иждивением Подрядчика, то есть с использованием материалов и оборудования, комплектацию которых обеспечивает Подрядчик. Часть оборудования и материалов, номенклатура и количество которых определяются Рабочей документацией, может быть передана Подрядчику Заказчиком (давальческие материалы) в порядке, установленном Приложением 15 к Договору.</w:t>
      </w:r>
    </w:p>
    <w:p w14:paraId="35E028D6" w14:textId="77777777" w:rsidR="000B6964" w:rsidRPr="00A40078" w:rsidRDefault="000B6964" w:rsidP="000B6964">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При комплектации Объекта оборудованием и материалами Подрядчик должен обеспечить наличие программного обеспечения, технической документации, комплектов запасных частей к оборудованию, расходных материалов и принадлежностей (ЗИП), проверочных устройств, монтажного оборудования и инструмента, необходимых для монтажа, наладки, пуска, нормального функционирования, а также технического обслуживания и ремонта оборудования и систем.</w:t>
      </w:r>
    </w:p>
    <w:p w14:paraId="738B662B" w14:textId="77777777" w:rsidR="000B6964" w:rsidRPr="00A40078" w:rsidRDefault="000B6964" w:rsidP="000B6964">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Кроме того, Подрядчик обязан в течение 5 (пяти) дней после получения соответствующего требования Заказчика обеспечить прием на заводах-изготовителях оборудования и материалов представителей Заказчика и/или грузополучателя и условия для их работы по проверке производственного процесса и/или качества оборудования и материалов при их производстве и/или отгрузке на заводах-изготовителях.</w:t>
      </w:r>
    </w:p>
    <w:p w14:paraId="45DB63F3" w14:textId="77777777" w:rsidR="000B6964" w:rsidRPr="00A40078" w:rsidRDefault="000B6964" w:rsidP="000B696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Все поставляемые материалы, оборудование и запасные части к нему должны быть ранее не использованными и обеспечивать выполнение требований, указанных в настоящей статье Договора.</w:t>
      </w:r>
    </w:p>
    <w:p w14:paraId="0C964383" w14:textId="77777777" w:rsidR="000B6964" w:rsidRPr="00A40078" w:rsidRDefault="000B6964" w:rsidP="000B6964">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color w:val="000000"/>
          <w:sz w:val="24"/>
          <w:szCs w:val="24"/>
          <w:lang w:eastAsia="ru-RU"/>
        </w:rPr>
        <w:t xml:space="preserve">13.2. </w:t>
      </w:r>
      <w:r w:rsidRPr="00A40078">
        <w:rPr>
          <w:rFonts w:ascii="Times New Roman" w:eastAsia="Times New Roman" w:hAnsi="Times New Roman" w:cs="Times New Roman"/>
          <w:sz w:val="24"/>
          <w:szCs w:val="24"/>
          <w:lang w:eastAsia="ru-RU"/>
        </w:rPr>
        <w:t xml:space="preserve">Комплектация Объекта материалами, оборудованием и запасными частями к оборудованию осуществляется в соответствии с Проектной и Рабочей документацией в сроки, установленные Графиком выполнения Работ (приложение 2 к Договору), а также Спецификацией оборудования, </w:t>
      </w:r>
      <w:r w:rsidRPr="00A40078">
        <w:rPr>
          <w:rFonts w:ascii="Times New Roman" w:eastAsia="Times New Roman" w:hAnsi="Times New Roman" w:cs="Times New Roman"/>
          <w:i/>
          <w:sz w:val="24"/>
          <w:szCs w:val="24"/>
          <w:lang w:eastAsia="ru-RU"/>
        </w:rPr>
        <w:t>материалов, запасных частей к оборудованию*</w:t>
      </w:r>
      <w:r w:rsidRPr="00A40078">
        <w:rPr>
          <w:rFonts w:ascii="Times New Roman" w:eastAsia="Times New Roman" w:hAnsi="Times New Roman" w:cs="Times New Roman"/>
          <w:sz w:val="24"/>
          <w:szCs w:val="24"/>
          <w:lang w:eastAsia="ru-RU"/>
        </w:rPr>
        <w:t>, приобретаемого(ых) и поставляемого(ых) для выполнения работ (приложение 34 к Договору).</w:t>
      </w:r>
    </w:p>
    <w:p w14:paraId="7BA8B115" w14:textId="77777777" w:rsidR="000B6964" w:rsidRPr="00A40078" w:rsidRDefault="000B6964" w:rsidP="000B6964">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Объем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срока эксплуатации Объекта.</w:t>
      </w:r>
    </w:p>
    <w:p w14:paraId="119E7130" w14:textId="77777777" w:rsidR="000B6964" w:rsidRPr="00A40078" w:rsidRDefault="000B6964" w:rsidP="000B6964">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 </w:t>
      </w:r>
    </w:p>
    <w:p w14:paraId="0668E9FA" w14:textId="77777777" w:rsidR="000B6964" w:rsidRPr="00A40078" w:rsidRDefault="000B6964" w:rsidP="000B6964">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13.3. Транспортировка, доставка на строительную площадку материалов, оборудования и запасных частей к оборудованию, их выгрузка, складирование, хранение обеспечивается Подрядчиком в счет цены Договора.</w:t>
      </w:r>
    </w:p>
    <w:p w14:paraId="01E4BD64" w14:textId="77777777" w:rsidR="000B6964" w:rsidRPr="00A40078" w:rsidRDefault="000B6964" w:rsidP="000B6964">
      <w:pPr>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color w:val="000000"/>
          <w:sz w:val="24"/>
          <w:szCs w:val="24"/>
          <w:lang w:eastAsia="ru-RU"/>
        </w:rPr>
        <w:t xml:space="preserve">13.4. Подрядчик сообщает Заказчику о доставке на строительную площадку материалов, оборудования и запасных частей к нему. При этом до начала поставки </w:t>
      </w:r>
      <w:r w:rsidRPr="00A40078">
        <w:rPr>
          <w:rFonts w:ascii="Times New Roman" w:eastAsia="Times New Roman" w:hAnsi="Times New Roman" w:cs="Times New Roman"/>
          <w:color w:val="000000"/>
          <w:sz w:val="24"/>
          <w:szCs w:val="24"/>
          <w:lang w:eastAsia="ru-RU"/>
        </w:rPr>
        <w:lastRenderedPageBreak/>
        <w:t xml:space="preserve">оборудования Подрядчик обязан получить решение </w:t>
      </w:r>
      <w:r w:rsidRPr="00A40078">
        <w:rPr>
          <w:rFonts w:ascii="Times New Roman" w:eastAsia="Times New Roman" w:hAnsi="Times New Roman" w:cs="Times New Roman"/>
          <w:sz w:val="24"/>
          <w:szCs w:val="24"/>
          <w:lang w:eastAsia="ru-RU"/>
        </w:rPr>
        <w:t>об отгрузке оборудования, принятое Заказчиком.</w:t>
      </w:r>
    </w:p>
    <w:p w14:paraId="3F426731" w14:textId="77777777" w:rsidR="000B6964" w:rsidRPr="00A40078" w:rsidRDefault="000B6964" w:rsidP="000B6964">
      <w:pPr>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13.5. Для осуществления осмотра доставленного оборудования Заказчик назначает своих ответственных представителей и сообщает в письменной форме Подрядчику о своих представителях (инспекторах), назначенных для этих целей.</w:t>
      </w:r>
    </w:p>
    <w:p w14:paraId="717D8FAD" w14:textId="77777777" w:rsidR="000B6964" w:rsidRPr="00A40078" w:rsidRDefault="000B6964" w:rsidP="000B6964">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Уполномоченные представители (инспекторы) Заказчика проводят осмотр оборудования в целях подтверждения его соответствия требованиям, указанным в пп. 13.6-13.8 Договора.</w:t>
      </w:r>
    </w:p>
    <w:p w14:paraId="78FDDEA0" w14:textId="77777777" w:rsidR="000B6964" w:rsidRPr="00A40078" w:rsidRDefault="000B6964" w:rsidP="000B6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xml:space="preserve">13.6. Все используемые для выполнения работ по Договору материалы и оборудование должны соответствовать нормативно-техническим документам и стандартам,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должны быть в наличии у Подрядчика до начала производства работ с использованием этих материалов и оборудования. </w:t>
      </w:r>
    </w:p>
    <w:p w14:paraId="3E5286DA" w14:textId="77777777" w:rsidR="000B6964" w:rsidRPr="00A40078" w:rsidRDefault="000B6964" w:rsidP="000B6964">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частности, Подрядчик обязан за свой счет обеспечить на дату поставки (в любом случае - до подписания «Актов осмотра оборудования») предоставление Заказчику копий разрешения Ростехнадзора на применение оборудования и технических устройств, приборов и средств автоматизации, устанавливаемых на опасных производственных объектах ПАО «____________». Перечень оборудования и технических устройств, приборов и средств автоматизации указан в приложении 2 к «Административному регламенту Федеральной службы по экологическому, технологическому и атомному надзору по исполнению государственной функции по выдаче разрешений на применение конкретных видов (типов) технических устройств на опасных производственных объектах», утвержденному приказом Федеральной службы по экологическому, технологическому и атомному надзору от 29 февраля 2008 г. № 112.</w:t>
      </w:r>
    </w:p>
    <w:p w14:paraId="7F0C343B" w14:textId="77777777" w:rsidR="000B6964" w:rsidRPr="00A40078" w:rsidRDefault="000B6964" w:rsidP="000B696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указанном разрешении должен быть указан срок действия применения конкретного типа технического устройства, единичного технического устройства или партии.</w:t>
      </w:r>
    </w:p>
    <w:p w14:paraId="123CAFE0" w14:textId="77777777" w:rsidR="000B6964" w:rsidRPr="00A40078" w:rsidRDefault="000B6964" w:rsidP="000B6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xml:space="preserve">В случае отсутствия вышеуказанных документов, Заказчик вправе отказаться </w:t>
      </w:r>
      <w:r w:rsidRPr="00A40078">
        <w:rPr>
          <w:rFonts w:ascii="Times New Roman" w:eastAsia="Times New Roman" w:hAnsi="Times New Roman" w:cs="Times New Roman"/>
          <w:sz w:val="24"/>
          <w:szCs w:val="24"/>
          <w:lang w:eastAsia="ru-RU"/>
        </w:rPr>
        <w:t xml:space="preserve">от подписания «Акта осмотра оборудования», а также </w:t>
      </w:r>
      <w:r w:rsidRPr="00A40078">
        <w:rPr>
          <w:rFonts w:ascii="Times New Roman" w:eastAsia="Times New Roman" w:hAnsi="Times New Roman" w:cs="Times New Roman"/>
          <w:color w:val="000000"/>
          <w:sz w:val="24"/>
          <w:szCs w:val="24"/>
          <w:lang w:eastAsia="ru-RU"/>
        </w:rPr>
        <w:t xml:space="preserve">от приемки работ, выполняемых с применением таких материалов и оборудования. </w:t>
      </w:r>
    </w:p>
    <w:p w14:paraId="3D33E257" w14:textId="77777777" w:rsidR="000B6964" w:rsidRPr="00A40078" w:rsidRDefault="000B6964" w:rsidP="000B6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xml:space="preserve">13.7. </w:t>
      </w:r>
      <w:r w:rsidRPr="00A40078">
        <w:rPr>
          <w:rFonts w:ascii="Times New Roman" w:eastAsia="Times New Roman" w:hAnsi="Times New Roman" w:cs="Times New Roman"/>
          <w:sz w:val="24"/>
          <w:szCs w:val="24"/>
          <w:lang w:eastAsia="ru-RU"/>
        </w:rPr>
        <w:t>В случае использования Подрядчиком, Субподрядчиками или иными привлеченными для выполнения Работ по Договору лицами импортных материалов и оборудования, Подрядчик обязан по письменному требованию Заказчика предоставить Заказчику документы, подтверждающие факт завершения прохождения процедуры таможенного оформления материалов и оборудования. В случае отказа от предоставления или непредставления вышеуказанных документов, Заказчик вправе отказаться от приемки Работ, выполняемых с применением таких материалов и оборудования</w:t>
      </w:r>
      <w:r w:rsidRPr="00A40078">
        <w:rPr>
          <w:rFonts w:ascii="Times New Roman" w:eastAsia="Times New Roman" w:hAnsi="Times New Roman" w:cs="Times New Roman"/>
          <w:color w:val="000000"/>
          <w:sz w:val="24"/>
          <w:szCs w:val="24"/>
          <w:lang w:eastAsia="ru-RU"/>
        </w:rPr>
        <w:t xml:space="preserve">. </w:t>
      </w:r>
    </w:p>
    <w:p w14:paraId="0A7F05C4" w14:textId="77777777" w:rsidR="000B6964" w:rsidRPr="00A40078" w:rsidRDefault="000B6964" w:rsidP="000B696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color w:val="000000"/>
          <w:sz w:val="24"/>
          <w:szCs w:val="24"/>
          <w:lang w:eastAsia="ru-RU"/>
        </w:rPr>
        <w:t xml:space="preserve">13.8. </w:t>
      </w:r>
      <w:r w:rsidRPr="00A40078">
        <w:rPr>
          <w:rFonts w:ascii="Times New Roman" w:eastAsia="Times New Roman" w:hAnsi="Times New Roman" w:cs="Times New Roman"/>
          <w:sz w:val="24"/>
          <w:szCs w:val="24"/>
          <w:lang w:eastAsia="ru-RU"/>
        </w:rPr>
        <w:t>По результатам проведения осмотра оборудования Подрядчик составляет «Акт осмотра оборудования» и направляет Заказчику согласованный ответственным представителем Заказчика экземпляр «Акта осмотра оборудования».</w:t>
      </w:r>
    </w:p>
    <w:p w14:paraId="460CE1BB" w14:textId="77777777" w:rsidR="000B6964" w:rsidRPr="00A40078" w:rsidRDefault="000B6964" w:rsidP="000B6964">
      <w:pPr>
        <w:widowControl w:val="0"/>
        <w:tabs>
          <w:tab w:val="left" w:pos="993"/>
          <w:tab w:val="left" w:pos="1620"/>
        </w:tabs>
        <w:autoSpaceDE w:val="0"/>
        <w:autoSpaceDN w:val="0"/>
        <w:adjustRightInd w:val="0"/>
        <w:spacing w:after="0" w:line="240" w:lineRule="auto"/>
        <w:ind w:firstLine="737"/>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xml:space="preserve">В течение 5 (пяти) рабочих дней Заказчик обязан рассмотреть и, при отсутствии замечаний, подписать «Акт осмотра оборудования». </w:t>
      </w:r>
    </w:p>
    <w:p w14:paraId="773C9F3E" w14:textId="77777777" w:rsidR="000B6964" w:rsidRPr="00A40078" w:rsidRDefault="000B6964" w:rsidP="000B6964">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Arial"/>
          <w:color w:val="000000"/>
          <w:sz w:val="24"/>
          <w:szCs w:val="24"/>
          <w:lang w:eastAsia="ru-RU"/>
        </w:rPr>
        <w:t xml:space="preserve">13.9. </w:t>
      </w:r>
      <w:r w:rsidRPr="00A40078">
        <w:rPr>
          <w:rFonts w:ascii="Times New Roman" w:eastAsia="Times New Roman" w:hAnsi="Times New Roman" w:cs="Times New Roman"/>
          <w:color w:val="000000"/>
          <w:sz w:val="24"/>
          <w:szCs w:val="24"/>
          <w:lang w:eastAsia="ru-RU"/>
        </w:rPr>
        <w:t>В случае выявления недостатков оборудования при осмотре, такие недостатки оборудования фиксируются Заказчиком в «Акте осмотра оборудования».</w:t>
      </w:r>
    </w:p>
    <w:p w14:paraId="6BB60555" w14:textId="77777777" w:rsidR="000B6964" w:rsidRPr="00A40078" w:rsidRDefault="000B6964" w:rsidP="000B6964">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Подрядчик обязан устранить выявленные недостатки оборудования и устранить их за свой счет без изменения сроков выполнения соответствующих работ, указанных в Графике выполнения Работ (Приложение 2 к Договору), общего срока окончания работ по Договору.</w:t>
      </w:r>
    </w:p>
    <w:p w14:paraId="40F778CD" w14:textId="77777777" w:rsidR="000B6964" w:rsidRPr="00A40078" w:rsidRDefault="000B6964" w:rsidP="000B6964">
      <w:pPr>
        <w:widowControl w:val="0"/>
        <w:tabs>
          <w:tab w:val="left" w:pos="993"/>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xml:space="preserve">Выявление недостатков поставленного оборудования, а также нарушение требований пп. 13.6. - 13.7. Договора, не освобождает Подрядчика от ответственности за нарушение сроков выполнения соответствующих работ, указанных в Графике выполнения Работ (Приложение 2 к Договору) и за окончание работ по Договору в целом.  </w:t>
      </w:r>
    </w:p>
    <w:p w14:paraId="70E2321A" w14:textId="77777777" w:rsidR="000B6964" w:rsidRPr="00A40078" w:rsidRDefault="000B6964" w:rsidP="000B6964">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sidRPr="00A40078">
        <w:rPr>
          <w:rFonts w:ascii="Times New Roman" w:eastAsia="Times New Roman" w:hAnsi="Times New Roman" w:cs="Times New Roman"/>
          <w:color w:val="000000"/>
          <w:sz w:val="24"/>
          <w:szCs w:val="24"/>
          <w:lang w:eastAsia="ru-RU"/>
        </w:rPr>
        <w:lastRenderedPageBreak/>
        <w:t xml:space="preserve">13.10. Риск случайной гибели или повреждения материалов и оборудования, доставленных на приобъектный склад, </w:t>
      </w:r>
      <w:r w:rsidRPr="00A40078">
        <w:rPr>
          <w:rFonts w:ascii="Times New Roman" w:eastAsia="Times New Roman" w:hAnsi="Times New Roman" w:cs="Times New Roman"/>
          <w:iCs/>
          <w:color w:val="000000"/>
          <w:sz w:val="24"/>
          <w:szCs w:val="24"/>
          <w:lang w:eastAsia="ru-RU"/>
        </w:rPr>
        <w:t>расположенный на территории Объекта,</w:t>
      </w:r>
      <w:r w:rsidRPr="00A40078">
        <w:rPr>
          <w:rFonts w:ascii="Times New Roman" w:eastAsia="Times New Roman" w:hAnsi="Times New Roman" w:cs="Times New Roman"/>
          <w:color w:val="000000"/>
          <w:sz w:val="24"/>
          <w:szCs w:val="24"/>
          <w:lang w:eastAsia="ru-RU"/>
        </w:rPr>
        <w:t xml:space="preserve"> несет Подрядчик до утверждения «</w:t>
      </w:r>
      <w:r w:rsidRPr="00A40078">
        <w:rPr>
          <w:rFonts w:ascii="Times New Roman" w:eastAsia="Times New Roman" w:hAnsi="Times New Roman" w:cs="Times New Roman"/>
          <w:bCs/>
          <w:color w:val="000000"/>
          <w:sz w:val="24"/>
          <w:szCs w:val="24"/>
          <w:lang w:eastAsia="ru-RU"/>
        </w:rPr>
        <w:t>Акта приемки законченного строительством объекта приемочной комиссией</w:t>
      </w:r>
      <w:r w:rsidRPr="00A40078">
        <w:rPr>
          <w:rFonts w:ascii="Times New Roman" w:eastAsia="Times New Roman" w:hAnsi="Times New Roman" w:cs="Times New Roman"/>
          <w:color w:val="000000"/>
          <w:sz w:val="24"/>
          <w:szCs w:val="24"/>
          <w:lang w:eastAsia="ru-RU"/>
        </w:rPr>
        <w:t>», независимо от момента перехода права собственности на материалы и оборудование.</w:t>
      </w:r>
    </w:p>
    <w:p w14:paraId="30A90349" w14:textId="77777777" w:rsidR="000B6964" w:rsidRPr="00A40078" w:rsidRDefault="000B6964" w:rsidP="000B6964">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13.11. Запасные части, не входящие в комплект оборудования, доставленные на строительную площадку, передаются Подрядчиком в собственность Заказчику по товарной накладной, форма которой утверждена Учетной политикой Общества.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 указанных в пп. 13.6 и 13.7 Договора.</w:t>
      </w:r>
    </w:p>
    <w:p w14:paraId="5EEFDA77" w14:textId="77777777" w:rsidR="000B6964" w:rsidRPr="00A40078" w:rsidRDefault="000B6964" w:rsidP="000B6964">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13.12. </w:t>
      </w:r>
      <w:r w:rsidRPr="00A40078">
        <w:rPr>
          <w:rFonts w:ascii="Times New Roman" w:eastAsia="Times New Roman" w:hAnsi="Times New Roman" w:cs="Times New Roman"/>
          <w:color w:val="000000"/>
          <w:sz w:val="24"/>
          <w:szCs w:val="24"/>
          <w:lang w:eastAsia="ru-RU"/>
        </w:rPr>
        <w:t xml:space="preserve">Материалы, поставку которых в соответствии с условиями Договора и Рабочей документацией обеспечивает Подрядчик, принимаются Заказчиком в составе выполненных строительно-монтажных работ по «Актам о приемке выполненных работ» и «Справкам о стоимости выполненных работ и затрат», при условии предоставления Подрядчиком документов, подтверждающих их фактическую стоимость (счет с платежным поручением, счет-фактура от поставщика, а также товарно-транспортная накладная) при необходимости. </w:t>
      </w:r>
    </w:p>
    <w:p w14:paraId="329CE3FE" w14:textId="77777777" w:rsidR="000B6964" w:rsidRPr="00A40078" w:rsidRDefault="000B6964" w:rsidP="000B6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13.13. Подрядчик несет ответственность за ненадлежащее качество предоставленных им материалов, оборудования и запасных частей к нему, а также за предоставление материалов, оборудования и запасных частей к нему, обремененных правами третьих лиц.</w:t>
      </w:r>
    </w:p>
    <w:p w14:paraId="47E35C2B" w14:textId="77777777" w:rsidR="000B6964" w:rsidRPr="00A40078" w:rsidRDefault="000B6964" w:rsidP="000B6964">
      <w:pPr>
        <w:widowControl w:val="0"/>
        <w:shd w:val="clear" w:color="auto" w:fill="FFFFFF"/>
        <w:tabs>
          <w:tab w:val="left" w:pos="709"/>
          <w:tab w:val="left" w:pos="258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13.14. Транспортировка, доставка на строительную площадку и/или приобъектный склад </w:t>
      </w:r>
      <w:r w:rsidRPr="00A40078">
        <w:rPr>
          <w:rFonts w:ascii="Times New Roman" w:hAnsi="Times New Roman" w:cs="Times New Roman"/>
          <w:i/>
          <w:iCs/>
          <w:sz w:val="24"/>
          <w:szCs w:val="24"/>
        </w:rPr>
        <w:t>(склад, расположенный на территории Объекта)</w:t>
      </w:r>
      <w:r w:rsidRPr="00A40078">
        <w:rPr>
          <w:rFonts w:ascii="Times New Roman" w:hAnsi="Times New Roman" w:cs="Times New Roman"/>
          <w:sz w:val="24"/>
          <w:szCs w:val="24"/>
        </w:rPr>
        <w:t xml:space="preserve"> давальческого материалов, предусмотренных Рабочей документацией, их приемка, выгрузка, складирование, хранение осуществляется силами Подрядчика и за его счет.</w:t>
      </w:r>
    </w:p>
    <w:p w14:paraId="7853AFBD" w14:textId="77777777" w:rsidR="000B6964" w:rsidRPr="00A40078" w:rsidRDefault="000B6964" w:rsidP="000B6964">
      <w:pPr>
        <w:widowControl w:val="0"/>
        <w:shd w:val="clear" w:color="auto" w:fill="FFFFFF"/>
        <w:tabs>
          <w:tab w:val="left" w:pos="709"/>
          <w:tab w:val="left" w:pos="258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13.15. Порядок передачи Подрядчику давальческих материалов, предусмотрен в Приложении 15 к настоящему Договору.</w:t>
      </w:r>
    </w:p>
    <w:p w14:paraId="3D89E8DC" w14:textId="77777777" w:rsidR="000B6964" w:rsidRPr="00A40078" w:rsidRDefault="000B6964" w:rsidP="000B6964">
      <w:pPr>
        <w:widowControl w:val="0"/>
        <w:shd w:val="clear" w:color="auto" w:fill="FFFFFF"/>
        <w:tabs>
          <w:tab w:val="left" w:pos="709"/>
          <w:tab w:val="left" w:pos="2580"/>
        </w:tabs>
        <w:spacing w:after="0" w:line="240" w:lineRule="auto"/>
        <w:ind w:firstLine="709"/>
        <w:jc w:val="both"/>
        <w:rPr>
          <w:rFonts w:ascii="Times New Roman" w:hAnsi="Times New Roman" w:cs="Times New Roman"/>
          <w:iCs/>
          <w:sz w:val="24"/>
          <w:szCs w:val="24"/>
        </w:rPr>
      </w:pPr>
      <w:r w:rsidRPr="00A40078">
        <w:rPr>
          <w:rFonts w:ascii="Times New Roman" w:hAnsi="Times New Roman" w:cs="Times New Roman"/>
          <w:iCs/>
          <w:sz w:val="24"/>
          <w:szCs w:val="24"/>
        </w:rPr>
        <w:t>13.16. Подрядчик не имеет права на удержание оборудования, находящегося в собственности Заказчика и переданного Заказчиком Подрядчику в монтаж.</w:t>
      </w:r>
    </w:p>
    <w:p w14:paraId="6EB71BDB" w14:textId="77777777" w:rsidR="000B6964" w:rsidRPr="00A40078" w:rsidRDefault="000B6964" w:rsidP="000B6964">
      <w:pPr>
        <w:widowControl w:val="0"/>
        <w:shd w:val="clear" w:color="auto" w:fill="FFFFFF"/>
        <w:tabs>
          <w:tab w:val="left" w:pos="709"/>
          <w:tab w:val="left" w:pos="2580"/>
        </w:tabs>
        <w:spacing w:after="0" w:line="240" w:lineRule="auto"/>
        <w:ind w:firstLine="709"/>
        <w:jc w:val="both"/>
        <w:rPr>
          <w:rFonts w:ascii="Times New Roman" w:hAnsi="Times New Roman" w:cs="Times New Roman"/>
          <w:iCs/>
          <w:sz w:val="24"/>
          <w:szCs w:val="24"/>
        </w:rPr>
      </w:pPr>
      <w:r w:rsidRPr="00A40078">
        <w:rPr>
          <w:rFonts w:ascii="Times New Roman" w:hAnsi="Times New Roman" w:cs="Times New Roman"/>
          <w:iCs/>
          <w:sz w:val="24"/>
          <w:szCs w:val="24"/>
        </w:rPr>
        <w:t xml:space="preserve">13.17.  Подрядчик обязан предоставлять на каждую отчетную дату информацию о монтаже и остатках оборудования и материалов, переданных Заказчиком, с указанием, в том числе, их местонахождения.  </w:t>
      </w:r>
    </w:p>
    <w:p w14:paraId="01B49BE5" w14:textId="77777777" w:rsidR="000B6964" w:rsidRPr="00A40078" w:rsidRDefault="000B6964" w:rsidP="000B6964">
      <w:pPr>
        <w:widowControl w:val="0"/>
        <w:shd w:val="clear" w:color="auto" w:fill="FFFFFF"/>
        <w:tabs>
          <w:tab w:val="left" w:pos="709"/>
          <w:tab w:val="left" w:pos="2580"/>
        </w:tabs>
        <w:spacing w:after="0" w:line="240" w:lineRule="auto"/>
        <w:ind w:firstLine="709"/>
        <w:jc w:val="both"/>
        <w:rPr>
          <w:rFonts w:ascii="Times New Roman" w:hAnsi="Times New Roman" w:cs="Times New Roman"/>
          <w:iCs/>
          <w:sz w:val="24"/>
          <w:szCs w:val="24"/>
        </w:rPr>
      </w:pPr>
      <w:r w:rsidRPr="00A40078">
        <w:rPr>
          <w:rFonts w:ascii="Times New Roman" w:hAnsi="Times New Roman" w:cs="Times New Roman"/>
          <w:iCs/>
          <w:sz w:val="24"/>
          <w:szCs w:val="24"/>
        </w:rPr>
        <w:t>13.17. Приобретаемые МТР и оборудование не должны быть бывшими в употреблении, восстановленным и собранным из восстановленных компонентов, комплектным и соответствовать заявленным по проекту техническим характеристикам, срок их изготовления должен быть не ранее 20____ года.</w:t>
      </w:r>
    </w:p>
    <w:p w14:paraId="08CD5312"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bCs/>
          <w:sz w:val="24"/>
          <w:szCs w:val="24"/>
        </w:rPr>
      </w:pPr>
    </w:p>
    <w:p w14:paraId="47F899D4"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Статья 14. Заводские приемо-сдаточные испытания (ПСИ) оборудования. Предпусковые и пусковые приемо-сдаточные испытания</w:t>
      </w:r>
    </w:p>
    <w:p w14:paraId="27324501" w14:textId="77777777" w:rsidR="000B6964" w:rsidRPr="00A40078" w:rsidRDefault="000B6964" w:rsidP="000B6964">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spacing w:val="-3"/>
          <w:sz w:val="24"/>
          <w:szCs w:val="24"/>
          <w:lang w:eastAsia="ar-SA"/>
        </w:rPr>
        <w:t>14.1. Для подтверждения соответствия оборудования техническим требованиям Заказчика Подрядчик должен в счет цены Договора обеспечить ПСИ оборудования в указанном ниже порядке.</w:t>
      </w:r>
    </w:p>
    <w:p w14:paraId="4E8E109A" w14:textId="77777777" w:rsidR="000B6964" w:rsidRPr="00A40078" w:rsidRDefault="000B6964" w:rsidP="000B6964">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spacing w:val="-3"/>
          <w:sz w:val="24"/>
          <w:szCs w:val="24"/>
          <w:lang w:eastAsia="ar-SA"/>
        </w:rPr>
        <w:t xml:space="preserve">14.2. </w:t>
      </w:r>
      <w:r w:rsidRPr="00A40078">
        <w:rPr>
          <w:rFonts w:ascii="Times New Roman" w:eastAsia="Times New Roman" w:hAnsi="Times New Roman" w:cs="Times New Roman"/>
          <w:color w:val="000000"/>
          <w:sz w:val="24"/>
          <w:szCs w:val="24"/>
          <w:lang w:eastAsia="ru-RU"/>
        </w:rPr>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35 (тридцать пять) дней до начала ПСИ, а также техническую документацию на соответствующее оборудование. </w:t>
      </w:r>
      <w:r w:rsidRPr="00A40078">
        <w:rPr>
          <w:rFonts w:ascii="Times New Roman" w:eastAsia="Times New Roman" w:hAnsi="Times New Roman" w:cs="Times New Roman"/>
          <w:spacing w:val="-3"/>
          <w:sz w:val="24"/>
          <w:szCs w:val="24"/>
          <w:lang w:eastAsia="ar-SA"/>
        </w:rPr>
        <w:t>Проект программы и методики ПСИ и техническая документация должны представляться Заказчику на бумажных и электронных носителях.</w:t>
      </w:r>
    </w:p>
    <w:p w14:paraId="3B1FCA99" w14:textId="77777777" w:rsidR="000B6964" w:rsidRPr="00A40078" w:rsidRDefault="000B6964" w:rsidP="000B6964">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14:paraId="4DAC2393" w14:textId="77777777" w:rsidR="000B6964" w:rsidRPr="00A40078" w:rsidRDefault="000B6964" w:rsidP="000B6964">
      <w:pPr>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spacing w:val="-3"/>
          <w:sz w:val="24"/>
          <w:szCs w:val="24"/>
          <w:lang w:eastAsia="ar-SA"/>
        </w:rPr>
        <w:t xml:space="preserve">14.3. Подрядчик обеспечивает проведение заводских ПСИ оборудования по согласованной с Заказчиком </w:t>
      </w:r>
      <w:r w:rsidRPr="00A40078">
        <w:rPr>
          <w:rFonts w:ascii="Times New Roman" w:eastAsia="Times New Roman" w:hAnsi="Times New Roman" w:cs="Times New Roman"/>
          <w:color w:val="000000"/>
          <w:sz w:val="24"/>
          <w:szCs w:val="24"/>
          <w:lang w:eastAsia="ru-RU"/>
        </w:rPr>
        <w:t>программе и методике ПСИ.</w:t>
      </w:r>
    </w:p>
    <w:p w14:paraId="5FDDAFFE" w14:textId="77777777" w:rsidR="000B6964" w:rsidRPr="00A40078"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color w:val="000000"/>
          <w:sz w:val="24"/>
          <w:szCs w:val="24"/>
          <w:lang w:eastAsia="ru-RU"/>
        </w:rPr>
        <w:lastRenderedPageBreak/>
        <w:t xml:space="preserve">14.4. По окончании заводских ПСИ </w:t>
      </w:r>
      <w:r w:rsidRPr="00A40078">
        <w:rPr>
          <w:rFonts w:ascii="Times New Roman" w:eastAsia="Times New Roman" w:hAnsi="Times New Roman" w:cs="Times New Roman"/>
          <w:spacing w:val="-3"/>
          <w:sz w:val="24"/>
          <w:szCs w:val="24"/>
          <w:lang w:eastAsia="ar-SA"/>
        </w:rPr>
        <w:t>Подрядчик предоставляет Заказчику все протоколы испытаний, в т.ч. осуществленных при изготовлении и настройке оборудования, протоколы его сертификационных испытаний.</w:t>
      </w:r>
    </w:p>
    <w:p w14:paraId="56B58B33" w14:textId="77777777" w:rsidR="000B6964" w:rsidRPr="00A40078"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spacing w:val="-3"/>
          <w:sz w:val="24"/>
          <w:szCs w:val="24"/>
          <w:lang w:eastAsia="ar-SA"/>
        </w:rPr>
        <w:t>14.5. 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p>
    <w:p w14:paraId="0DA9FAE6" w14:textId="31E75AD5" w:rsidR="000B6964" w:rsidRPr="00A40078" w:rsidRDefault="000B6964" w:rsidP="000B6964">
      <w:pPr>
        <w:spacing w:after="0" w:line="240" w:lineRule="auto"/>
        <w:ind w:firstLine="709"/>
        <w:jc w:val="both"/>
        <w:rPr>
          <w:rFonts w:ascii="Times New Roman" w:eastAsia="Times New Roman" w:hAnsi="Times New Roman" w:cs="Times New Roman"/>
          <w:color w:val="000000"/>
          <w:spacing w:val="-4"/>
          <w:sz w:val="24"/>
          <w:szCs w:val="24"/>
          <w:lang w:eastAsia="ru-RU"/>
        </w:rPr>
      </w:pPr>
      <w:r w:rsidRPr="00A40078">
        <w:rPr>
          <w:rFonts w:ascii="Times New Roman" w:eastAsia="Times New Roman" w:hAnsi="Times New Roman" w:cs="Times New Roman"/>
          <w:spacing w:val="-3"/>
          <w:sz w:val="24"/>
          <w:szCs w:val="24"/>
          <w:lang w:eastAsia="ar-SA"/>
        </w:rPr>
        <w:t>В случае принятия такого решения Заказчик в течение 10 (десяти) рабочих дней после получения от Подрядчика протоколов проведенных испытаний (п. 14.4 Договора) сообщает данные своих представителей, которые будут принимать участие в ПСИ. Количество представителей в любом случае должно быть не менее 5 (пяти) человек.</w:t>
      </w:r>
      <w:r w:rsidR="00941C62" w:rsidRPr="00A40078">
        <w:rPr>
          <w:rFonts w:ascii="Times New Roman" w:eastAsia="Times New Roman" w:hAnsi="Times New Roman" w:cs="Times New Roman"/>
          <w:spacing w:val="-3"/>
          <w:sz w:val="24"/>
          <w:szCs w:val="24"/>
          <w:lang w:eastAsia="ar-SA"/>
        </w:rPr>
        <w:t xml:space="preserve"> </w:t>
      </w:r>
      <w:r w:rsidRPr="00A40078">
        <w:rPr>
          <w:rFonts w:ascii="Times New Roman" w:eastAsia="Times New Roman" w:hAnsi="Times New Roman" w:cs="Times New Roman"/>
          <w:spacing w:val="-3"/>
          <w:sz w:val="24"/>
          <w:szCs w:val="24"/>
          <w:lang w:eastAsia="ar-SA"/>
        </w:rPr>
        <w:t xml:space="preserve">При этом объем испытаний, которые должны быть проведены в присутствии представителей Заказчика, определяется Заказчиком. </w:t>
      </w:r>
    </w:p>
    <w:p w14:paraId="4D0AF516" w14:textId="77777777" w:rsidR="000B6964" w:rsidRPr="00A40078"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spacing w:val="-3"/>
          <w:sz w:val="24"/>
          <w:szCs w:val="24"/>
          <w:lang w:eastAsia="ar-SA"/>
        </w:rPr>
        <w:t xml:space="preserve">14.6. Подрядчик должен обеспечить устранение заводом-изготовителем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 </w:t>
      </w:r>
    </w:p>
    <w:p w14:paraId="38693B4A" w14:textId="77777777" w:rsidR="000B6964" w:rsidRPr="00A40078"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spacing w:val="-3"/>
          <w:sz w:val="24"/>
          <w:szCs w:val="24"/>
          <w:lang w:eastAsia="ar-SA"/>
        </w:rPr>
        <w:t>14.7. Трансфер, проживание в гостинице, медицинская страховка, оформление виз  и оплата суточных представителям Заказчика производится Подрядчиком в счет цены Договора.</w:t>
      </w:r>
    </w:p>
    <w:p w14:paraId="381447BF" w14:textId="77777777" w:rsidR="000B6964" w:rsidRPr="00A40078"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spacing w:val="-3"/>
          <w:sz w:val="24"/>
          <w:szCs w:val="24"/>
          <w:lang w:eastAsia="ar-SA"/>
        </w:rPr>
        <w:t>14.8. Результаты ПСИ с участием представителей Заказчика оформляются соответствующими протоколами.</w:t>
      </w:r>
    </w:p>
    <w:p w14:paraId="7D113742"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i/>
          <w:iCs/>
          <w:sz w:val="24"/>
          <w:szCs w:val="24"/>
        </w:rPr>
      </w:pPr>
      <w:r w:rsidRPr="00A40078">
        <w:rPr>
          <w:rFonts w:ascii="Times New Roman" w:hAnsi="Times New Roman" w:cs="Times New Roman"/>
          <w:sz w:val="24"/>
          <w:szCs w:val="24"/>
        </w:rPr>
        <w:t xml:space="preserve">14.9. Предпусковые и пусковые испытания проводятся в соответствии с разработанной Подрядчиком и утвержденной Заказчиком программой и методикой испытаний </w:t>
      </w:r>
      <w:r w:rsidRPr="00A40078">
        <w:rPr>
          <w:rFonts w:ascii="Times New Roman" w:hAnsi="Times New Roman" w:cs="Times New Roman"/>
          <w:i/>
          <w:iCs/>
          <w:sz w:val="24"/>
          <w:szCs w:val="24"/>
        </w:rPr>
        <w:t>в соответствии с техническими требованиями Закупочной (конкурсной) документации.</w:t>
      </w:r>
    </w:p>
    <w:p w14:paraId="1881ED1E"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sz w:val="24"/>
          <w:szCs w:val="24"/>
        </w:rPr>
      </w:pPr>
      <w:r w:rsidRPr="00A40078">
        <w:rPr>
          <w:rFonts w:ascii="Times New Roman" w:hAnsi="Times New Roman" w:cs="Times New Roman"/>
          <w:b/>
          <w:bCs/>
          <w:i/>
          <w:iCs/>
          <w:sz w:val="24"/>
          <w:szCs w:val="24"/>
        </w:rPr>
        <w:t xml:space="preserve">Пояснения: </w:t>
      </w:r>
      <w:r w:rsidRPr="00A40078">
        <w:rPr>
          <w:rFonts w:ascii="Times New Roman" w:hAnsi="Times New Roman" w:cs="Times New Roman"/>
          <w:b/>
          <w:i/>
          <w:iCs/>
          <w:sz w:val="24"/>
          <w:szCs w:val="24"/>
        </w:rPr>
        <w:t>обозначенные курсивом слова включаются, если Договор заключается по результатам закупочной процедуры (конкурса)</w:t>
      </w:r>
      <w:r w:rsidRPr="00A40078">
        <w:rPr>
          <w:rFonts w:ascii="Times New Roman" w:hAnsi="Times New Roman" w:cs="Times New Roman"/>
          <w:b/>
          <w:sz w:val="24"/>
          <w:szCs w:val="24"/>
        </w:rPr>
        <w:t>.</w:t>
      </w:r>
    </w:p>
    <w:p w14:paraId="4B726167"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14.10. 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рабочей комиссии.</w:t>
      </w:r>
    </w:p>
    <w:p w14:paraId="7E0F8D86" w14:textId="77777777" w:rsidR="000B6964" w:rsidRPr="00A40078" w:rsidRDefault="000B6964" w:rsidP="000B6964">
      <w:pPr>
        <w:widowControl w:val="0"/>
        <w:shd w:val="clear" w:color="auto" w:fill="FFFFFF"/>
        <w:tabs>
          <w:tab w:val="left" w:pos="1080"/>
          <w:tab w:val="left" w:pos="1440"/>
        </w:tabs>
        <w:spacing w:after="0" w:line="240" w:lineRule="auto"/>
        <w:ind w:firstLine="709"/>
        <w:jc w:val="both"/>
        <w:rPr>
          <w:rFonts w:ascii="Times New Roman" w:hAnsi="Times New Roman" w:cs="Times New Roman"/>
          <w:sz w:val="24"/>
          <w:szCs w:val="24"/>
        </w:rPr>
      </w:pPr>
    </w:p>
    <w:p w14:paraId="35B5371B"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Статья 15. Гарантии качества по сданным работам</w:t>
      </w:r>
    </w:p>
    <w:p w14:paraId="040FD02B"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15.1. Гарантии качества распространяются на все материалы, оборудование, запасные части к оборудованию, конструктивные элементы, работы, выполненные Подрядчиком по Договору.</w:t>
      </w:r>
    </w:p>
    <w:p w14:paraId="6DB1AE6D"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В случае выявления несоответствий (дефектов) оборудования и запасных частей к нему, указанных в Свидетельстве-подтверждении производителя, Заказчик вправе потребовать исполнения гарантийных обязательств по своему усмотрению: от Производителя, в соответствии с условиями Свидетельства-подтверждения, либо от Подрядчика, в порядке, предусмотренном статьей 15 настоящего Договора.</w:t>
      </w:r>
    </w:p>
    <w:p w14:paraId="547D7D43"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15.2. Гарантийный срок на выполненные работы (в том числе на материалы и оборудование, использованные при выполнении работ) составляет не менее 36 (тридцати шести) месяцев с даты подписания «Акта приемки законченного строительством объекта приемочной комиссией». </w:t>
      </w:r>
    </w:p>
    <w:p w14:paraId="6D3B624E"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В случае если в соответствии с нормативными актами в области проектирования и строительства в отношении отдельных видов оборудования, кабельно-проводниковой продукции, материалов предусмотрен Гарантийный срок, превышающий срок, установленный первым абзацем настоящего пункта, Подрядчик несет все обязательства, связанные с гарантийным обслуживанием упомянутых оборудования, материалов, продукции в течение Гарантийного срока, установленного нормативными актами в области проектирования и строительства.</w:t>
      </w:r>
    </w:p>
    <w:p w14:paraId="1A374AEA"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В течение гарантийного срока Подрядчик обеспечивает собственными и/или привлеченными силами и за свой счет устранение несоответствий в результате работ (отдельных видах выполненных строительных, монтажных работ), которые являются </w:t>
      </w:r>
      <w:r w:rsidRPr="00A40078">
        <w:rPr>
          <w:rFonts w:ascii="Times New Roman" w:hAnsi="Times New Roman" w:cs="Times New Roman"/>
          <w:sz w:val="24"/>
          <w:szCs w:val="24"/>
        </w:rPr>
        <w:lastRenderedPageBreak/>
        <w:t>следствием неисполнения и/или ненадлежащего исполнения Подрядчиком обязательств по Договору. Гарантийный срок продлевается, соответственно, на период устранения несоответствий.</w:t>
      </w:r>
    </w:p>
    <w:p w14:paraId="5641C128"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В течение гарантийного срока Подрядчиком должна быть обеспечена круглосуточная (7 дней в неделю) эксплуатационная поддержка Заказчика по телефону и электронной почте квалифицированными специалистами для проведения консультаций на русском языке по поводу работы оборудования и программного обеспечения Объекта. </w:t>
      </w:r>
    </w:p>
    <w:p w14:paraId="339C06AE" w14:textId="77777777" w:rsidR="000B6964" w:rsidRPr="00A40078" w:rsidRDefault="000B6964" w:rsidP="000B6964">
      <w:pPr>
        <w:widowControl w:val="0"/>
        <w:pBdr>
          <w:top w:val="nil"/>
          <w:left w:val="nil"/>
          <w:bottom w:val="nil"/>
          <w:right w:val="nil"/>
          <w:between w:val="nil"/>
          <w:bar w:val="nil"/>
        </w:pBdr>
        <w:tabs>
          <w:tab w:val="left" w:pos="9840"/>
        </w:tabs>
        <w:spacing w:after="0" w:line="240" w:lineRule="auto"/>
        <w:ind w:firstLine="709"/>
        <w:jc w:val="both"/>
        <w:rPr>
          <w:rFonts w:ascii="Times New Roman" w:eastAsia="Times New Roman" w:hAnsi="Times New Roman" w:cs="Times New Roman"/>
          <w:sz w:val="24"/>
          <w:szCs w:val="24"/>
          <w:u w:color="000000"/>
          <w:bdr w:val="nil"/>
          <w:lang w:eastAsia="ru-RU"/>
        </w:rPr>
      </w:pPr>
      <w:r w:rsidRPr="00A40078">
        <w:rPr>
          <w:rFonts w:ascii="Times New Roman" w:eastAsia="Arial Unicode MS" w:hAnsi="Times New Roman" w:cs="Times New Roman"/>
          <w:sz w:val="24"/>
          <w:szCs w:val="24"/>
          <w:u w:color="000000"/>
          <w:bdr w:val="nil"/>
          <w:lang w:eastAsia="ru-RU"/>
        </w:rPr>
        <w:t>15.3. При обнаружении дефектов в течение Гарантийного срока Заказчик назначает комиссию для расследования причин случившегося, включая в нее представителя Подрядчика, письменно извещает Подрядчика об обнаружении дефектов с указанием сроков прибытия представителей Подрядчика на Объект для осмотра выявленных дефектов и подписания акта о выявленных дефектах.</w:t>
      </w:r>
    </w:p>
    <w:p w14:paraId="03B91150" w14:textId="77777777" w:rsidR="000B6964" w:rsidRPr="00A40078" w:rsidRDefault="000B6964" w:rsidP="000B6964">
      <w:pPr>
        <w:widowControl w:val="0"/>
        <w:pBdr>
          <w:top w:val="nil"/>
          <w:left w:val="nil"/>
          <w:bottom w:val="nil"/>
          <w:right w:val="nil"/>
          <w:between w:val="nil"/>
          <w:bar w:val="nil"/>
        </w:pBdr>
        <w:tabs>
          <w:tab w:val="left" w:pos="9840"/>
        </w:tabs>
        <w:spacing w:after="0" w:line="240" w:lineRule="auto"/>
        <w:ind w:firstLine="709"/>
        <w:jc w:val="both"/>
        <w:rPr>
          <w:rFonts w:ascii="Times New Roman" w:eastAsia="Times New Roman" w:hAnsi="Times New Roman" w:cs="Times New Roman"/>
          <w:sz w:val="24"/>
          <w:szCs w:val="24"/>
          <w:u w:color="000000"/>
          <w:bdr w:val="nil"/>
          <w:lang w:eastAsia="ru-RU"/>
        </w:rPr>
      </w:pPr>
      <w:r w:rsidRPr="00A40078">
        <w:rPr>
          <w:rFonts w:ascii="Times New Roman" w:eastAsia="Arial Unicode MS" w:hAnsi="Times New Roman" w:cs="Times New Roman"/>
          <w:sz w:val="24"/>
          <w:szCs w:val="24"/>
          <w:u w:color="000000"/>
          <w:bdr w:val="nil"/>
          <w:lang w:eastAsia="ru-RU"/>
        </w:rPr>
        <w:t xml:space="preserve">В случае неприбытия представителей Подрядчика либо их отказа от подписания акта, действительным считается акт о выявленных дефектах, подписанный Заказчиком в одностороннем порядке. </w:t>
      </w:r>
    </w:p>
    <w:p w14:paraId="6DD9E434"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Гарантийный срок в этом случае продлевается соответственно на период устранения дефектов.</w:t>
      </w:r>
    </w:p>
    <w:p w14:paraId="5B149D4B"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15.4. При отказе Подрядчика от составления или подписания акта обнаруженных дефектов Заказчик вправе составить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последний компенсирует стоимость экспертизы Заказчику.</w:t>
      </w:r>
    </w:p>
    <w:p w14:paraId="40E33092"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15.5. Подрядчик обязан устранить за свой счет выявленные в период гарантийного срока несоответствия, в сроки, не превышающие:</w:t>
      </w:r>
    </w:p>
    <w:p w14:paraId="66CB2136"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- 5 (пяти) рабочих дней с момента выявления дефекта устройств релейной защиты, противоаварийной автоматики, АСУ ТП, коммерческого учета, связи для РЗ и ПА;</w:t>
      </w:r>
    </w:p>
    <w:p w14:paraId="19C5FC19"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- 2 (двух) месяцев с момента выявления дефекта электрических аппаратов (35 кВ-750 кВ);</w:t>
      </w:r>
    </w:p>
    <w:p w14:paraId="5B64F8A3"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- 5 (пяти) месяцев с момента выявления дефекта для силового оборудования 35 кВ-750 кВ.</w:t>
      </w:r>
    </w:p>
    <w:p w14:paraId="4BA36FD6"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При выявлении иных дефектов Подрядчик обязан их устранить за свой счет в течение 14 (четырнадцати) рабочих дней с момента их обнаружения. В случае обоснованной невозможности устранить недостатки, дефекты выполненных работ в указанный срок, Стороны могут согласовать иной разумный срок. </w:t>
      </w:r>
    </w:p>
    <w:p w14:paraId="580650CA"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При выявлении дефекта Подрядчик должен: </w:t>
      </w:r>
    </w:p>
    <w:p w14:paraId="05562C61"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обеспечить Заказчика необходимыми техническими консультациями не позднее 1 (одного) рабочего дня с даты обращения последнего с использованием любых доступных видов связи; </w:t>
      </w:r>
    </w:p>
    <w:p w14:paraId="55F1344B"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выполнить все необходимые мероприятия по определению причины возникшего дефекта и представить Заказчику соответствующее заключение в течение ___________ с даты подписания акта о выявленных дефектах.</w:t>
      </w:r>
    </w:p>
    <w:p w14:paraId="216FFDC9"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15.6. Подрядчик несет ответственность непосредственно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эксплуатации Объекта или неправильности инструкций по его эксплуатации, разработанных самим Заказчиком или привлеченными Заказчиком третьими лицами, ненадлежащего ремонта Объекта, произведенного самим Заказчиком или привлеченными Заказчиком третьими лицами, а также преднамеренного повреждения Объекта Заказчиком или третьими лицами.</w:t>
      </w:r>
    </w:p>
    <w:p w14:paraId="6067C802"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15.7. По истечении гарантийного срока на выполненные работы по настоящему Договору с учетом всех его продлений, Подрядчик обязан составить протокол об отсутствии взаимных претензий по отношению друг к другу и направить его для подписания Заказчику в течение трех рабочих дней с даты окончания гарантийного срока.</w:t>
      </w:r>
    </w:p>
    <w:p w14:paraId="0870D337"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15.8 При расторжении договора ранее установленного срока, гарантийные обязательства Подрядчика сохраняются на ту часть работ, которая зафиксирована в Акте </w:t>
      </w:r>
      <w:r w:rsidRPr="00A40078">
        <w:rPr>
          <w:rFonts w:ascii="Times New Roman" w:hAnsi="Times New Roman" w:cs="Times New Roman"/>
          <w:sz w:val="24"/>
          <w:szCs w:val="24"/>
        </w:rPr>
        <w:lastRenderedPageBreak/>
        <w:t xml:space="preserve">сдачи-приемки результатов незавершенных работ. Течение гарантийного срока начинается с момента подписания Акта сдачи-приемки результатов незавершенных работ.  </w:t>
      </w:r>
    </w:p>
    <w:p w14:paraId="6B639A54"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bCs/>
          <w:sz w:val="24"/>
          <w:szCs w:val="24"/>
        </w:rPr>
      </w:pPr>
    </w:p>
    <w:p w14:paraId="67246EF1" w14:textId="77777777"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Статья 16. Подготовка персонала Заказчика*</w:t>
      </w:r>
    </w:p>
    <w:p w14:paraId="7BC0F913" w14:textId="77777777" w:rsidR="000B6964" w:rsidRPr="00A40078"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spacing w:val="-3"/>
          <w:sz w:val="24"/>
          <w:szCs w:val="24"/>
          <w:lang w:eastAsia="ar-SA"/>
        </w:rPr>
        <w:t>16.1. Подрядчик до начала проведения ПСИ оборудования (статья 14 Договора) в сроки, установленные Приложением 22 к Договору, обеспечивает подготовку эксплуатационного персонала Заказчика работе с оборудованием Объекта с выдачей сертификатов, лицензий изготовителя на техническое обслуживание оборудования и программно-технические средства (ПТС).</w:t>
      </w:r>
    </w:p>
    <w:p w14:paraId="352052D3" w14:textId="77777777" w:rsidR="000B6964" w:rsidRPr="00A40078"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spacing w:val="-3"/>
          <w:sz w:val="24"/>
          <w:szCs w:val="24"/>
          <w:lang w:eastAsia="ar-SA"/>
        </w:rPr>
        <w:t xml:space="preserve">16.2. Курсы подготовки эксплуатационного персонала Заказчика должны проводиться на русском языке в учебных центрах Поставщика оборудования. </w:t>
      </w:r>
    </w:p>
    <w:p w14:paraId="34164B7C" w14:textId="77777777" w:rsidR="000B6964" w:rsidRPr="00A40078"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spacing w:val="-3"/>
          <w:sz w:val="24"/>
          <w:szCs w:val="24"/>
          <w:lang w:eastAsia="ar-SA"/>
        </w:rPr>
        <w:t xml:space="preserve">16.3. Подрядчик должен представить Заказчику подробные программы курсов подготовки эксплуатационного персонала Заказчика и согласовать их с Заказчиком не менее чем за два месяца до начала подготовки. </w:t>
      </w:r>
    </w:p>
    <w:p w14:paraId="565A9DED" w14:textId="77777777" w:rsidR="000B6964" w:rsidRPr="00A40078"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spacing w:val="-3"/>
          <w:sz w:val="24"/>
          <w:szCs w:val="24"/>
          <w:lang w:eastAsia="ar-SA"/>
        </w:rPr>
        <w:t>Программа курсов подготовки эксплуатационного персонала Заказчика должна содержать указание на продолжительность курсов, а также иметь следующее содержание:</w:t>
      </w:r>
    </w:p>
    <w:p w14:paraId="6D696AAE" w14:textId="77777777" w:rsidR="000B6964" w:rsidRPr="00A40078"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spacing w:val="-3"/>
          <w:sz w:val="24"/>
          <w:szCs w:val="24"/>
          <w:lang w:eastAsia="ar-SA"/>
        </w:rPr>
        <w:t>- техническое описание оборудования и систем;</w:t>
      </w:r>
    </w:p>
    <w:p w14:paraId="002E9066" w14:textId="77777777" w:rsidR="000B6964" w:rsidRPr="00A40078"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spacing w:val="-3"/>
          <w:sz w:val="24"/>
          <w:szCs w:val="24"/>
          <w:lang w:eastAsia="ar-SA"/>
        </w:rPr>
        <w:t>- эксплуатация оборудования и систем;</w:t>
      </w:r>
    </w:p>
    <w:p w14:paraId="15663DD9" w14:textId="77777777" w:rsidR="000B6964" w:rsidRPr="00A40078"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spacing w:val="-3"/>
          <w:sz w:val="24"/>
          <w:szCs w:val="24"/>
          <w:lang w:eastAsia="ar-SA"/>
        </w:rPr>
        <w:t>- порядок работы;</w:t>
      </w:r>
    </w:p>
    <w:p w14:paraId="0E5F686E" w14:textId="77777777" w:rsidR="000B6964" w:rsidRPr="00A40078"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spacing w:val="-3"/>
          <w:sz w:val="24"/>
          <w:szCs w:val="24"/>
          <w:lang w:eastAsia="ar-SA"/>
        </w:rPr>
        <w:t>- измерение параметров, регулирование и настройка;</w:t>
      </w:r>
    </w:p>
    <w:p w14:paraId="7D360773" w14:textId="77777777" w:rsidR="000B6964" w:rsidRPr="00A40078"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spacing w:val="-3"/>
          <w:sz w:val="24"/>
          <w:szCs w:val="24"/>
          <w:lang w:eastAsia="ar-SA"/>
        </w:rPr>
        <w:t>- проверка технического состояния;</w:t>
      </w:r>
    </w:p>
    <w:p w14:paraId="1CC8C1B8" w14:textId="77777777" w:rsidR="000B6964" w:rsidRPr="00A40078"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spacing w:val="-3"/>
          <w:sz w:val="24"/>
          <w:szCs w:val="24"/>
          <w:lang w:eastAsia="ar-SA"/>
        </w:rPr>
        <w:t>- возможные неисправности и методы их устранения;</w:t>
      </w:r>
    </w:p>
    <w:p w14:paraId="5CBC6DF5" w14:textId="77777777" w:rsidR="000B6964" w:rsidRPr="00A40078"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spacing w:val="-3"/>
          <w:sz w:val="24"/>
          <w:szCs w:val="24"/>
          <w:lang w:eastAsia="ar-SA"/>
        </w:rPr>
        <w:t>- техническое обслуживание;</w:t>
      </w:r>
    </w:p>
    <w:p w14:paraId="43D34019" w14:textId="77777777" w:rsidR="000B6964" w:rsidRPr="00A40078"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spacing w:val="-3"/>
          <w:sz w:val="24"/>
          <w:szCs w:val="24"/>
          <w:lang w:eastAsia="ar-SA"/>
        </w:rPr>
        <w:t>- условия проведения ремонта.</w:t>
      </w:r>
    </w:p>
    <w:p w14:paraId="1A4ECEBC" w14:textId="77777777" w:rsidR="000B6964" w:rsidRPr="00A40078"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spacing w:val="-3"/>
          <w:sz w:val="24"/>
          <w:szCs w:val="24"/>
          <w:lang w:eastAsia="ar-SA"/>
        </w:rPr>
        <w:t>16.4. Подготовку должны пройти не менее ___ специалистов Заказчика.</w:t>
      </w:r>
    </w:p>
    <w:p w14:paraId="5C5DB8FE" w14:textId="77777777" w:rsidR="000B6964" w:rsidRPr="00A40078"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spacing w:val="-3"/>
          <w:sz w:val="24"/>
          <w:szCs w:val="24"/>
          <w:lang w:eastAsia="ar-SA"/>
        </w:rPr>
        <w:t>16.5. Трансферт, проживание в гостинице, медицинская страховка и оплата суточных эксплуатационному персоналу Заказчика производится Подрядчиком в счет цены Договора.</w:t>
      </w:r>
    </w:p>
    <w:p w14:paraId="128ED90B" w14:textId="77777777" w:rsidR="000B6964" w:rsidRPr="00A40078"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spacing w:val="-3"/>
          <w:sz w:val="24"/>
          <w:szCs w:val="24"/>
          <w:lang w:eastAsia="ar-SA"/>
        </w:rPr>
        <w:t>16.6. Подрядчик должен обеспечить каждого специалиста Заказчика, направленного на курсы подготовки, комплектом необходимой учебной документации на бумажных и магнитных (или оптических) носителях на русском языке. Состав комплекта учебных материалов за месяц до начала курсов должен быть согласован с Заказчиком.</w:t>
      </w:r>
    </w:p>
    <w:p w14:paraId="0D293CA3" w14:textId="77777777" w:rsidR="000B6964" w:rsidRPr="00A40078" w:rsidRDefault="000B6964" w:rsidP="000B6964">
      <w:pPr>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spacing w:val="-3"/>
          <w:sz w:val="24"/>
          <w:szCs w:val="24"/>
          <w:lang w:eastAsia="ar-SA"/>
        </w:rPr>
        <w:t xml:space="preserve">16.7. </w:t>
      </w:r>
      <w:r w:rsidRPr="00A40078">
        <w:rPr>
          <w:rFonts w:ascii="Times New Roman" w:eastAsia="Times New Roman" w:hAnsi="Times New Roman" w:cs="Times New Roman"/>
          <w:color w:val="000000"/>
          <w:sz w:val="24"/>
          <w:szCs w:val="24"/>
          <w:lang w:eastAsia="ru-RU"/>
        </w:rPr>
        <w:t>Подрядчик обязан представить Заказчику документы, подтверждающие расходы Подрядчика, связанные с организацией подготовки персонала Заказчика. Расходы по подготовке персонала Заказчика включены в цену Договора.</w:t>
      </w:r>
    </w:p>
    <w:p w14:paraId="0207F131" w14:textId="79682428" w:rsidR="000B6964" w:rsidRPr="00A40078" w:rsidRDefault="000B6964" w:rsidP="000B6964">
      <w:pPr>
        <w:spacing w:after="0" w:line="240" w:lineRule="auto"/>
        <w:ind w:firstLine="709"/>
        <w:jc w:val="both"/>
        <w:rPr>
          <w:rFonts w:ascii="Times New Roman" w:eastAsia="Times New Roman" w:hAnsi="Times New Roman" w:cs="Times New Roman"/>
          <w:b/>
          <w:i/>
          <w:color w:val="000000"/>
          <w:sz w:val="24"/>
          <w:szCs w:val="24"/>
          <w:lang w:eastAsia="ru-RU"/>
        </w:rPr>
      </w:pPr>
      <w:r w:rsidRPr="00A40078">
        <w:rPr>
          <w:rFonts w:ascii="Times New Roman" w:eastAsia="Times New Roman" w:hAnsi="Times New Roman" w:cs="Times New Roman"/>
          <w:b/>
          <w:i/>
          <w:color w:val="000000"/>
          <w:sz w:val="24"/>
          <w:szCs w:val="24"/>
          <w:lang w:eastAsia="ru-RU"/>
        </w:rPr>
        <w:t>*Примечание: данная статья включается в договор при необходимости подготовки персонала</w:t>
      </w:r>
      <w:r w:rsidR="002721B3" w:rsidRPr="00A40078">
        <w:rPr>
          <w:rFonts w:ascii="Times New Roman" w:eastAsia="Times New Roman" w:hAnsi="Times New Roman" w:cs="Times New Roman"/>
          <w:b/>
          <w:i/>
          <w:color w:val="000000"/>
          <w:sz w:val="24"/>
          <w:szCs w:val="24"/>
          <w:lang w:eastAsia="ru-RU"/>
        </w:rPr>
        <w:t>.</w:t>
      </w:r>
    </w:p>
    <w:p w14:paraId="05BC8C38" w14:textId="77777777" w:rsidR="000B6964" w:rsidRPr="00A40078" w:rsidRDefault="000B6964" w:rsidP="000B6964">
      <w:pPr>
        <w:widowControl w:val="0"/>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2D5BE24A" w14:textId="77777777" w:rsidR="000B6964" w:rsidRPr="00A40078" w:rsidRDefault="000B6964" w:rsidP="000B6964">
      <w:pPr>
        <w:widowControl w:val="0"/>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 xml:space="preserve">РАЗДЕЛ </w:t>
      </w:r>
      <w:r w:rsidRPr="00A40078">
        <w:rPr>
          <w:rFonts w:ascii="Times New Roman" w:hAnsi="Times New Roman" w:cs="Times New Roman"/>
          <w:b/>
          <w:bCs/>
          <w:sz w:val="24"/>
          <w:szCs w:val="24"/>
          <w:lang w:val="en-US"/>
        </w:rPr>
        <w:t>IV</w:t>
      </w:r>
      <w:r w:rsidRPr="00A40078">
        <w:rPr>
          <w:rFonts w:ascii="Times New Roman" w:hAnsi="Times New Roman" w:cs="Times New Roman"/>
          <w:b/>
          <w:bCs/>
          <w:sz w:val="24"/>
          <w:szCs w:val="24"/>
        </w:rPr>
        <w:t xml:space="preserve">. ПРАВА НА РЕЗУЛЬТАТЫ РАБОТ ПО ДОГОВОРУ, ИМУЩЕСТВЕННОЕ СТРАХОВАНИЕ </w:t>
      </w:r>
    </w:p>
    <w:p w14:paraId="39050638" w14:textId="77777777" w:rsidR="000B6964" w:rsidRPr="00A40078"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Статья 17. Риски случайной гибели или случайного повреждения Объекта и право собственности</w:t>
      </w:r>
    </w:p>
    <w:p w14:paraId="10CC58AB"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17.1. Риски случайной гибели или случайного повреждения Объекта (части Объекта) несет Подрядчик до подписания Заказчиком Акта приемки законченного строительством объекта приемочной комиссией.</w:t>
      </w:r>
    </w:p>
    <w:p w14:paraId="0A724A7A"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17.2. Переход права собственности на вновь создаваемый в рамках настоящего Договора Объект (или его часть) от Подрядчика к Заказчику осуществляется после подписания Акта приемки законченного строительством объекта приемочной комиссией (Акта сдачи-приемки результатов незавершенных работ, Акта о приостановлении строительства) независимо от осуществления оплаты. </w:t>
      </w:r>
    </w:p>
    <w:p w14:paraId="5D9FE031" w14:textId="77777777" w:rsidR="000B6964" w:rsidRPr="00A40078"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17.3.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w:t>
      </w:r>
      <w:r w:rsidRPr="00A40078">
        <w:rPr>
          <w:rFonts w:ascii="Times New Roman" w:hAnsi="Times New Roman" w:cs="Times New Roman"/>
          <w:sz w:val="24"/>
          <w:szCs w:val="24"/>
        </w:rPr>
        <w:lastRenderedPageBreak/>
        <w:t>к настоящему Договору.</w:t>
      </w:r>
    </w:p>
    <w:p w14:paraId="5968A8A4" w14:textId="77777777" w:rsidR="000B6964" w:rsidRPr="00A40078"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17.4 Риск случайной гибели или повреждения Объекта, а также переданных Подрядчику давальческих материалов</w:t>
      </w:r>
      <w:r w:rsidRPr="00A40078">
        <w:rPr>
          <w:rFonts w:ascii="Times New Roman" w:hAnsi="Times New Roman" w:cs="Times New Roman"/>
          <w:i/>
          <w:iCs/>
          <w:sz w:val="24"/>
          <w:szCs w:val="24"/>
        </w:rPr>
        <w:t>,</w:t>
      </w:r>
      <w:r w:rsidRPr="00A40078">
        <w:rPr>
          <w:rFonts w:ascii="Times New Roman" w:hAnsi="Times New Roman" w:cs="Times New Roman"/>
          <w:sz w:val="24"/>
          <w:szCs w:val="24"/>
        </w:rPr>
        <w:t xml:space="preserve"> несет Подрядчик до утверждения Акта приемки законченного строительством объекта приемочной комиссией.</w:t>
      </w:r>
    </w:p>
    <w:p w14:paraId="1F1A8A8D" w14:textId="77777777" w:rsidR="000B6964" w:rsidRPr="00A40078"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p>
    <w:p w14:paraId="5841F712"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Статья 18. Распределение прав на результаты интеллектуальной деятельности</w:t>
      </w:r>
    </w:p>
    <w:p w14:paraId="75B0620D"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18.1. Право на получение патента и исключительные права на все результаты интеллектуальной деятельности, включая программы для ЭВМ и (или) базы данных и секреты производства (ноу-хау), созданные при выполнении работ по настоящему Договору, в том числе на те результаты, созданные при выполнении работ по настоящему Договору, создание которых по нему прямо не предусматривалось, принадлежат Заказчику. </w:t>
      </w:r>
    </w:p>
    <w:p w14:paraId="0AAE77E0"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18.2. Подрядчик обязуется предусмотреть в договорах с третьими лицами права Заказчика на создаваемые результаты интеллектуальной деятельности с учетом положений п. 18.1 настоящего Договора.</w:t>
      </w:r>
    </w:p>
    <w:p w14:paraId="62397642"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18.3. Подрядчик обязуется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517AB06C"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bCs/>
          <w:sz w:val="24"/>
          <w:szCs w:val="24"/>
        </w:rPr>
      </w:pPr>
    </w:p>
    <w:p w14:paraId="6ACEEF08"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Статья 19. Страхование</w:t>
      </w:r>
    </w:p>
    <w:p w14:paraId="1FB4F0E8" w14:textId="77777777"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19.1. Подрядчик обязуется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и оказании услуг, ответственности за причинение вреда третьим лицам при проведении строительно-монтажных работ на объекте (далее - Договор страхования) в полном соответствии с проектом договора страхования (Приложение 17 к настоящему Договору). Допускается только техническая правка текста проекта Договора страхования.</w:t>
      </w:r>
    </w:p>
    <w:p w14:paraId="7B8AB671" w14:textId="77777777"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В качестве выгодоприобретателя в Договоре страхования должен быть указан также Заказчик в отношении рисков утраты (гибели), недостачи (ст. 929 ГК РФ) или повреждения оборудования или материалов, результатов выполненных работ в случае и с момента перехода рисков их утраты (гибели), недостачи повреждения на Заказчика.</w:t>
      </w:r>
    </w:p>
    <w:p w14:paraId="1385F5CE" w14:textId="77777777"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Подрядчик обязан согласовать проект Договора страхования с Заказчиком до его подписания.</w:t>
      </w:r>
    </w:p>
    <w:p w14:paraId="153390EB" w14:textId="77777777"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Подрядчик обязан в течение 10 (десяти) рабочих дней с момента подписания и/или начала настоящего Договора предоставить Заказчику Договор страхования, подписанный Подрядчиком и страховой компанией в 3 (трех) подлинных экземплярах, по одному для каждой из сторон и один - для Заказчика, а также заверенные копии платежных поручений об оплате страховой премии по договору страхования с отметкой банка об их исполнении.</w:t>
      </w:r>
    </w:p>
    <w:p w14:paraId="764B39DF" w14:textId="77777777"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Затраты на страхование осуществляются за счет средств Подрядчика. Заказчик не включает данные затраты в состав сводного сметного расчета и не компенсирует их.</w:t>
      </w:r>
    </w:p>
    <w:p w14:paraId="3EF80A2F" w14:textId="77777777"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19.2. Страховая компания Подрядчика должна быть надежной и отвечать следующим требованиям:</w:t>
      </w:r>
    </w:p>
    <w:p w14:paraId="4CAB95C0" w14:textId="77777777"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19.2.1. Зарегистрирована на территории Российской Федерации.</w:t>
      </w:r>
    </w:p>
    <w:p w14:paraId="6D9CB712" w14:textId="77777777"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19.2.2. Иметь действующую лицензию на право страхования строительно-монтажных рисков;</w:t>
      </w:r>
    </w:p>
    <w:p w14:paraId="302822F4" w14:textId="77777777"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19.2.3.</w:t>
      </w:r>
      <w:r w:rsidRPr="00A40078">
        <w:rPr>
          <w:rFonts w:ascii="Times New Roman" w:hAnsi="Times New Roman" w:cs="Times New Roman"/>
          <w:sz w:val="24"/>
          <w:szCs w:val="24"/>
        </w:rPr>
        <w:tab/>
        <w:t>Иметь действующую лицензию на осуществление работ, связанных с использованием сведений, составляющих государственную тайну (если сведения, составляющие государственную тайну используются при реализации Договора подряда);</w:t>
      </w:r>
    </w:p>
    <w:p w14:paraId="0ED1B665" w14:textId="77777777"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19.2.4.</w:t>
      </w:r>
      <w:r w:rsidRPr="00A40078">
        <w:rPr>
          <w:rFonts w:ascii="Times New Roman" w:hAnsi="Times New Roman" w:cs="Times New Roman"/>
          <w:sz w:val="24"/>
          <w:szCs w:val="24"/>
        </w:rPr>
        <w:tab/>
        <w:t>Опыт работы на страховом рынке должен составлять не менее 10 лет;</w:t>
      </w:r>
    </w:p>
    <w:p w14:paraId="1E4F0CAC" w14:textId="77777777"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19.2.5.</w:t>
      </w:r>
      <w:r w:rsidRPr="00A40078">
        <w:rPr>
          <w:rFonts w:ascii="Times New Roman" w:hAnsi="Times New Roman" w:cs="Times New Roman"/>
          <w:sz w:val="24"/>
          <w:szCs w:val="24"/>
        </w:rPr>
        <w:tab/>
        <w:t>Иметь опыт участия в страховании электросетевых объектов;</w:t>
      </w:r>
    </w:p>
    <w:p w14:paraId="59A5DD01" w14:textId="77777777"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19.2.6.</w:t>
      </w:r>
      <w:r w:rsidRPr="00A40078">
        <w:rPr>
          <w:rFonts w:ascii="Times New Roman" w:hAnsi="Times New Roman" w:cs="Times New Roman"/>
          <w:sz w:val="24"/>
          <w:szCs w:val="24"/>
        </w:rPr>
        <w:tab/>
        <w:t>Не должна находиться в процессе ликвидации, банкротства или реорганизации, на его имущество не должен быть наложен арест;</w:t>
      </w:r>
    </w:p>
    <w:p w14:paraId="4B1C43E2" w14:textId="77777777"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19.2.7.</w:t>
      </w:r>
      <w:r w:rsidRPr="00A40078">
        <w:rPr>
          <w:rFonts w:ascii="Times New Roman" w:hAnsi="Times New Roman" w:cs="Times New Roman"/>
          <w:sz w:val="24"/>
          <w:szCs w:val="24"/>
        </w:rPr>
        <w:tab/>
        <w:t>Не должна быть включенной в Реестр недобросовестных поставщиков, который ведется в соответствии с законодательством Российской Федерации;</w:t>
      </w:r>
    </w:p>
    <w:p w14:paraId="16650ABF" w14:textId="77777777"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lastRenderedPageBreak/>
        <w:t>19.2.8.</w:t>
      </w:r>
      <w:r w:rsidRPr="00A40078">
        <w:rPr>
          <w:rFonts w:ascii="Times New Roman" w:hAnsi="Times New Roman" w:cs="Times New Roman"/>
          <w:sz w:val="24"/>
          <w:szCs w:val="24"/>
        </w:rPr>
        <w:tab/>
        <w:t>Иметь положительный финансовый результат по итогам работы за последние два отчетных года и последний отчетный период;</w:t>
      </w:r>
    </w:p>
    <w:p w14:paraId="3D5A0C77" w14:textId="77777777"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19.2.9.</w:t>
      </w:r>
      <w:r w:rsidRPr="00A40078">
        <w:rPr>
          <w:rFonts w:ascii="Times New Roman" w:hAnsi="Times New Roman" w:cs="Times New Roman"/>
          <w:sz w:val="24"/>
          <w:szCs w:val="24"/>
        </w:rPr>
        <w:tab/>
        <w:t>Размер собственных средств должен составлять не менее 3 млрд. рублей;</w:t>
      </w:r>
    </w:p>
    <w:p w14:paraId="429D0B38" w14:textId="77777777" w:rsidR="000B6964" w:rsidRPr="00A40078" w:rsidRDefault="000B6964" w:rsidP="000B6964">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19.2.10.</w:t>
      </w:r>
      <w:r w:rsidRPr="00A40078">
        <w:rPr>
          <w:rFonts w:ascii="Times New Roman" w:hAnsi="Times New Roman" w:cs="Times New Roman"/>
          <w:sz w:val="24"/>
          <w:szCs w:val="24"/>
        </w:rPr>
        <w:tab/>
        <w:t>Наличие рейтинга надежности, присвоенного российским рейтинговым агентством «Эксперт РА» (RAEX), на уровне не ниже «ruAA-»;</w:t>
      </w:r>
    </w:p>
    <w:p w14:paraId="1DC442F4" w14:textId="77777777" w:rsidR="000B6964" w:rsidRPr="00A40078" w:rsidRDefault="000B6964" w:rsidP="000B6964">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19.2.11.</w:t>
      </w:r>
      <w:r w:rsidRPr="00A40078">
        <w:rPr>
          <w:rFonts w:ascii="Times New Roman" w:hAnsi="Times New Roman" w:cs="Times New Roman"/>
          <w:sz w:val="24"/>
          <w:szCs w:val="24"/>
        </w:rPr>
        <w:tab/>
        <w:t>Наличие международного рейтинга финансовой надежности по шкале S&amp;P (не ниже «В»), Moody’s (не ниже «В1») или Fitch (не ниже «В»). При отсутствии рейтинга или несоответствия уровня рейтинга вышеуказанным требованиям размер оплаченного уставного капитала Страховщика должен составлять не менее 6 млрд руб.;</w:t>
      </w:r>
    </w:p>
    <w:p w14:paraId="0D495BCB" w14:textId="77777777" w:rsidR="000B6964" w:rsidRPr="00A40078" w:rsidRDefault="000B6964" w:rsidP="000B6964">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19.2.12.</w:t>
      </w:r>
      <w:r w:rsidRPr="00A40078">
        <w:rPr>
          <w:rFonts w:ascii="Times New Roman" w:hAnsi="Times New Roman" w:cs="Times New Roman"/>
          <w:sz w:val="24"/>
          <w:szCs w:val="24"/>
        </w:rPr>
        <w:tab/>
        <w:t>Наличие облигаторной перестраховочной защиты огневых и технических рисков с емкостью не менее 2 млрд руб., а также подтверждение возможности ее использования для покрытия конкретного проекта с учетом условий договора страхования.</w:t>
      </w:r>
    </w:p>
    <w:p w14:paraId="5253235B" w14:textId="77777777"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19.3. Страхование должно покрывать все риски случайной гибели или повреждения имущества, как это указано в проекте Договора страхования. Введение дополнительных исключений или ограничений покрытия не допускается.</w:t>
      </w:r>
    </w:p>
    <w:p w14:paraId="5A804521" w14:textId="77777777"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19.4. В дополнение к базовому страховому покрытию Подрядчик может застраховать убытки и расходы, которые Подрядчик может понести в связи с причинением материального ущерба Подрядчику по застрахованным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w:t>
      </w:r>
    </w:p>
    <w:p w14:paraId="05E8F27C" w14:textId="77777777"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19.5. Страховые суммы по договору страхования должны устанавливаться с учетом следующих требований: </w:t>
      </w:r>
    </w:p>
    <w:p w14:paraId="54AB3D50" w14:textId="77777777"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а) Страховая сумма по страхованию строительно-монтажных рисков (далее - Секция 1) в соответствии с проектом договора страхования устанавливается в размере итоговой стоимости строительных и монтажных работ, стоимости оборудования, прочих работ, материалов и имущества, составляющих стоимость Объекта и указанной в п. настоящего Договора, с учетом НДС;</w:t>
      </w:r>
    </w:p>
    <w:p w14:paraId="485BFDBA" w14:textId="77777777"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При изменении стоимости строительно-монтажных работ, стоимости оборудования (в том числе монтируемого оборудования Заказчика), прочих работ, материалов и имущества, составляющих стоимость объекта, и заключении соответствующего дополнительного соглашения к Договору подряда, Подрядчик обязан заключить дополнительное соглашение к Договору страхования об соответствующем изменении страховой суммы по Секции 1.</w:t>
      </w:r>
    </w:p>
    <w:p w14:paraId="0C21B658" w14:textId="77777777"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б) Страховая сумма по страхованию гражданской ответственности за причинение вреда имуществу и/или жизни и здоровью третьих лиц (далее - Секция 2) назначается по соглашению сторон Договора, но не менее 15% (пятнадцати процентов) от полной стоимости Работ, определённой Договором подряда.</w:t>
      </w:r>
    </w:p>
    <w:p w14:paraId="045D056B" w14:textId="77777777"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19.6. Период страхования строительно-монтажных работ устанавливается равным периоду от момента начала производства работ до момента ввода Объекта в эксплуатацию (согласно п. 3.3 настоящего Договора). Период страхования послепусковых гарантийных обязательств устанавливается равным периоду гарантийного обслуживания (в соответствии с п. 15.2 настоящего Договора). При увеличении срока проведения строительно-монтажных работ, если это влечет изменение срока ввода Объекта в эксплуатацию и, соответственно, срока гарантийного обслуживания Объекта, Подрядчик обязан заключить дополнительное соглашение к Договору страхования о продлении сроков страхования, в порядке, установленном Договором страхования, но не позднее, чем за 2 (два) месяца до окончания срока страхования строительно-монтажных работ по действующей редакции Договора страхования (независимо от того, изменялись ли сроки по взаимному согласию Сторон или имело место неисполнение обязательств одной из Сторон). </w:t>
      </w:r>
    </w:p>
    <w:p w14:paraId="7FA59D3A" w14:textId="77777777"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В случае изменения стоимости строительных и монтажных работ, стоимости оборудования, прочих работ, материалов и имущества, Подрядчик обязан заключить дополнительное соглашение к Договору страхования о корректировке страховой суммы по страхованию строительно-монтажных работ.</w:t>
      </w:r>
    </w:p>
    <w:p w14:paraId="0F8DC597" w14:textId="77777777"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Любые вносимые в Договор страхования изменения Подрядчик обязан </w:t>
      </w:r>
      <w:r w:rsidRPr="00A40078">
        <w:rPr>
          <w:rFonts w:ascii="Times New Roman" w:hAnsi="Times New Roman" w:cs="Times New Roman"/>
          <w:sz w:val="24"/>
          <w:szCs w:val="24"/>
        </w:rPr>
        <w:lastRenderedPageBreak/>
        <w:t>предварительно согласовать с Заказчиком.</w:t>
      </w:r>
    </w:p>
    <w:p w14:paraId="4CE1EDB9" w14:textId="77777777"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Подрядчик обязан в течение 3 (трех) дней после заключения дополнительного соглашения к Договору страхования представить Заказчику экземпляр такого дополнительно соглашения, а также заверенную копию платежного поручения об оплате страховой премии по дополнительному соглашению к Договору страхования с отметкой банка об их исполнении (если по дополнительному соглашению предусмотрена оплата). </w:t>
      </w:r>
    </w:p>
    <w:p w14:paraId="1269B112" w14:textId="77777777"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19.7. Подрядчик обязан уведомлять страховую компанию о потенциальных страховых случаях, об изменении степени риска в срок, установленный Договором страхования. </w:t>
      </w:r>
    </w:p>
    <w:p w14:paraId="7BBAB15D"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19.8. При нарушении Подрядчиком требований, указанных в настоящей статье, Заказчик имеет право отсрочить оплату по Договору подряда до момента исполнения Подрядчиком данных требований и предоставления соответствующих подтверждающих документов.</w:t>
      </w:r>
    </w:p>
    <w:p w14:paraId="443334F8" w14:textId="77777777" w:rsidR="000B6964" w:rsidRPr="00A40078" w:rsidRDefault="000B6964" w:rsidP="000B6964">
      <w:pPr>
        <w:widowControl w:val="0"/>
        <w:spacing w:after="0" w:line="240" w:lineRule="auto"/>
        <w:ind w:firstLine="709"/>
        <w:jc w:val="both"/>
        <w:rPr>
          <w:rFonts w:ascii="Times New Roman" w:hAnsi="Times New Roman" w:cs="Times New Roman"/>
        </w:rPr>
      </w:pPr>
    </w:p>
    <w:p w14:paraId="7B83F56B" w14:textId="77777777" w:rsidR="000B6964" w:rsidRPr="00A40078" w:rsidRDefault="000B6964" w:rsidP="000B6964">
      <w:pPr>
        <w:widowControl w:val="0"/>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 xml:space="preserve">РАЗДЕЛ </w:t>
      </w:r>
      <w:r w:rsidRPr="00A40078">
        <w:rPr>
          <w:rFonts w:ascii="Times New Roman" w:hAnsi="Times New Roman" w:cs="Times New Roman"/>
          <w:b/>
          <w:bCs/>
          <w:sz w:val="24"/>
          <w:szCs w:val="24"/>
          <w:lang w:val="en-US"/>
        </w:rPr>
        <w:t>V</w:t>
      </w:r>
      <w:r w:rsidRPr="00A40078">
        <w:rPr>
          <w:rFonts w:ascii="Times New Roman" w:hAnsi="Times New Roman" w:cs="Times New Roman"/>
          <w:b/>
          <w:bCs/>
          <w:sz w:val="24"/>
          <w:szCs w:val="24"/>
        </w:rPr>
        <w:t>. ОТВЕТСТВЕННОСТЬ СТОРОН, РАЗРЕШЕНИЕ СПОРОВ</w:t>
      </w:r>
    </w:p>
    <w:p w14:paraId="106AF638" w14:textId="77777777" w:rsidR="000B6964" w:rsidRPr="00A40078" w:rsidRDefault="000B6964" w:rsidP="000B6964">
      <w:pPr>
        <w:widowControl w:val="0"/>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Статья 20. Ответственность Сторон</w:t>
      </w:r>
    </w:p>
    <w:p w14:paraId="72748EFE" w14:textId="77777777" w:rsidR="000B6964" w:rsidRPr="00A40078" w:rsidRDefault="000B6964" w:rsidP="000B6964">
      <w:pPr>
        <w:widowControl w:val="0"/>
        <w:pBdr>
          <w:top w:val="nil"/>
          <w:left w:val="nil"/>
          <w:bottom w:val="nil"/>
          <w:right w:val="nil"/>
          <w:between w:val="nil"/>
          <w:bar w:val="nil"/>
        </w:pBdr>
        <w:tabs>
          <w:tab w:val="left" w:pos="993"/>
          <w:tab w:val="right" w:pos="9360"/>
        </w:tabs>
        <w:spacing w:after="0" w:line="240" w:lineRule="auto"/>
        <w:ind w:firstLine="709"/>
        <w:jc w:val="both"/>
        <w:rPr>
          <w:rFonts w:ascii="Times New Roman" w:eastAsia="Times New Roman" w:hAnsi="Times New Roman" w:cs="Times New Roman"/>
          <w:sz w:val="24"/>
          <w:szCs w:val="24"/>
          <w:u w:color="000000"/>
          <w:bdr w:val="nil"/>
          <w:lang w:eastAsia="ru-RU"/>
        </w:rPr>
      </w:pPr>
      <w:r w:rsidRPr="00A40078">
        <w:rPr>
          <w:rFonts w:ascii="Times New Roman" w:eastAsia="Arial Unicode MS" w:hAnsi="Times New Roman" w:cs="Times New Roman"/>
          <w:sz w:val="24"/>
          <w:szCs w:val="24"/>
          <w:u w:color="000000"/>
          <w:bdr w:val="nil"/>
          <w:lang w:eastAsia="ru-RU"/>
        </w:rPr>
        <w:t>20.1. Заказчик за нарушение договорных обязательств уплачивает Подрядчику:</w:t>
      </w:r>
    </w:p>
    <w:p w14:paraId="7C9E9F81" w14:textId="77777777" w:rsidR="000B6964" w:rsidRPr="00A40078" w:rsidRDefault="000B6964" w:rsidP="000B6964">
      <w:pPr>
        <w:widowControl w:val="0"/>
        <w:pBdr>
          <w:top w:val="nil"/>
          <w:left w:val="nil"/>
          <w:bottom w:val="nil"/>
          <w:right w:val="nil"/>
          <w:between w:val="nil"/>
          <w:bar w:val="nil"/>
        </w:pBdr>
        <w:tabs>
          <w:tab w:val="left" w:pos="993"/>
          <w:tab w:val="right" w:pos="9360"/>
        </w:tabs>
        <w:spacing w:after="0" w:line="240" w:lineRule="auto"/>
        <w:ind w:firstLine="709"/>
        <w:jc w:val="both"/>
        <w:rPr>
          <w:rFonts w:ascii="Times New Roman" w:eastAsia="Times New Roman" w:hAnsi="Times New Roman" w:cs="Times New Roman"/>
          <w:sz w:val="24"/>
          <w:szCs w:val="24"/>
          <w:u w:color="000000"/>
          <w:bdr w:val="nil"/>
          <w:lang w:eastAsia="ru-RU"/>
        </w:rPr>
      </w:pPr>
      <w:r w:rsidRPr="00A40078">
        <w:rPr>
          <w:rFonts w:ascii="Times New Roman" w:eastAsia="Arial Unicode MS" w:hAnsi="Times New Roman" w:cs="Times New Roman"/>
          <w:sz w:val="24"/>
          <w:szCs w:val="24"/>
          <w:u w:color="000000"/>
          <w:bdr w:val="nil"/>
          <w:lang w:eastAsia="ru-RU"/>
        </w:rPr>
        <w:t>20.1.1. За нарушение сроков расчетов за строительно-монтажные работы, в отношении которых оформлены Акты о приемке выполненных работ и Справки о стоимости выполненных работ и затрат - пени в размере 0,1% (ноль целых одна десятая процента) от стоимости просроченного денежного обязательства, но не более 10% (десяти процентов) от суммы задержанного платежа, за каждый день просрочки, начиная с 31 (тридцать первого) дня с момента, когда у Заказчика возникло обязательство по оплате, после подписания Заказчиком соответствующих Актах о приемке выполненных работ и Справки о стоимости выполненных работ и затрат.</w:t>
      </w:r>
    </w:p>
    <w:p w14:paraId="6C5A142B" w14:textId="77777777" w:rsidR="000B6964" w:rsidRPr="00A40078" w:rsidRDefault="000B6964" w:rsidP="000B6964">
      <w:pPr>
        <w:widowControl w:val="0"/>
        <w:pBdr>
          <w:top w:val="nil"/>
          <w:left w:val="nil"/>
          <w:bottom w:val="nil"/>
          <w:right w:val="nil"/>
          <w:between w:val="nil"/>
          <w:bar w:val="nil"/>
        </w:pBdr>
        <w:tabs>
          <w:tab w:val="left" w:pos="993"/>
          <w:tab w:val="right" w:pos="9360"/>
        </w:tabs>
        <w:spacing w:after="0" w:line="240" w:lineRule="auto"/>
        <w:ind w:firstLine="709"/>
        <w:jc w:val="both"/>
        <w:rPr>
          <w:rFonts w:ascii="Times New Roman" w:eastAsia="Times New Roman" w:hAnsi="Times New Roman" w:cs="Times New Roman"/>
          <w:sz w:val="24"/>
          <w:szCs w:val="24"/>
          <w:u w:color="000000"/>
          <w:bdr w:val="nil"/>
          <w:lang w:eastAsia="ru-RU"/>
        </w:rPr>
      </w:pPr>
      <w:r w:rsidRPr="00A40078">
        <w:rPr>
          <w:rFonts w:ascii="Times New Roman" w:eastAsia="Arial Unicode MS" w:hAnsi="Times New Roman" w:cs="Times New Roman"/>
          <w:sz w:val="24"/>
          <w:szCs w:val="24"/>
          <w:u w:color="000000"/>
          <w:bdr w:val="nil"/>
          <w:lang w:eastAsia="ru-RU"/>
        </w:rPr>
        <w:t>Стороны договорились не применять иных санкций к Заказчику, помимо обусловленных Договором.</w:t>
      </w:r>
    </w:p>
    <w:p w14:paraId="56C49CA5" w14:textId="77777777" w:rsidR="000B6964" w:rsidRPr="00A40078" w:rsidRDefault="000B6964" w:rsidP="000B6964">
      <w:pPr>
        <w:widowControl w:val="0"/>
        <w:pBdr>
          <w:top w:val="nil"/>
          <w:left w:val="nil"/>
          <w:bottom w:val="nil"/>
          <w:right w:val="nil"/>
          <w:between w:val="nil"/>
          <w:bar w:val="nil"/>
        </w:pBdr>
        <w:tabs>
          <w:tab w:val="left" w:pos="993"/>
          <w:tab w:val="right" w:pos="9360"/>
        </w:tabs>
        <w:spacing w:after="0" w:line="240" w:lineRule="auto"/>
        <w:ind w:firstLine="709"/>
        <w:jc w:val="both"/>
        <w:rPr>
          <w:rFonts w:ascii="Times New Roman" w:eastAsia="Arial Unicode MS" w:hAnsi="Times New Roman" w:cs="Times New Roman"/>
          <w:sz w:val="24"/>
          <w:szCs w:val="24"/>
          <w:u w:color="000000"/>
          <w:bdr w:val="nil"/>
          <w:lang w:eastAsia="ru-RU"/>
        </w:rPr>
      </w:pPr>
      <w:r w:rsidRPr="00A40078">
        <w:rPr>
          <w:rFonts w:ascii="Times New Roman" w:eastAsia="Arial Unicode MS" w:hAnsi="Times New Roman" w:cs="Times New Roman"/>
          <w:sz w:val="24"/>
          <w:szCs w:val="24"/>
          <w:u w:color="000000"/>
          <w:bdr w:val="nil"/>
          <w:lang w:eastAsia="ru-RU"/>
        </w:rPr>
        <w:t>20.2. Подрядчик при нарушении договорных обязательств уплачивает Заказчику:</w:t>
      </w:r>
    </w:p>
    <w:p w14:paraId="4FBA5CDA" w14:textId="77777777" w:rsidR="000B6964" w:rsidRPr="00A40078"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20.2.1.</w:t>
      </w:r>
      <w:r w:rsidRPr="00A40078">
        <w:rPr>
          <w:rFonts w:ascii="Times New Roman" w:hAnsi="Times New Roman" w:cs="Times New Roman"/>
          <w:sz w:val="24"/>
          <w:szCs w:val="24"/>
        </w:rPr>
        <w:tab/>
        <w:t>За нарушение срока выполнения Работ по Договору (в целом) - пени в размере 0,1% (ноль целых одна десятая процента) от цены Договора за каждый день просрочки.</w:t>
      </w:r>
    </w:p>
    <w:p w14:paraId="3B88FB26" w14:textId="7769F72B" w:rsidR="000B6964" w:rsidRPr="00A40078"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20.2.2. За нарушение сроков начала и/или завершения выполнения отдельных видов работ, указанных в Графике выполнения Работ (</w:t>
      </w:r>
      <w:r w:rsidR="00941C62" w:rsidRPr="00A40078">
        <w:rPr>
          <w:rFonts w:ascii="Times New Roman" w:hAnsi="Times New Roman" w:cs="Times New Roman"/>
          <w:sz w:val="24"/>
          <w:szCs w:val="24"/>
        </w:rPr>
        <w:t>п</w:t>
      </w:r>
      <w:r w:rsidRPr="00A40078">
        <w:rPr>
          <w:rFonts w:ascii="Times New Roman" w:hAnsi="Times New Roman" w:cs="Times New Roman"/>
          <w:sz w:val="24"/>
          <w:szCs w:val="24"/>
        </w:rPr>
        <w:t>риложение 2 к Договору), - пени в размере 0,1% (ноль целых одна десятая процента) от стоимости данных работ за каждый день просрочки выполнения обязательств до фактического исполнения обязательств.</w:t>
      </w:r>
    </w:p>
    <w:p w14:paraId="1117C67C" w14:textId="466E67F7" w:rsidR="000B6964" w:rsidRPr="00A40078"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20.2.3. В случае выполнения работ с отступлением от объемов и стоимости, предусмотренных Графиком выполнения Работ (</w:t>
      </w:r>
      <w:r w:rsidR="00941C62" w:rsidRPr="00A40078">
        <w:rPr>
          <w:rFonts w:ascii="Times New Roman" w:hAnsi="Times New Roman" w:cs="Times New Roman"/>
          <w:sz w:val="24"/>
          <w:szCs w:val="24"/>
        </w:rPr>
        <w:t>п</w:t>
      </w:r>
      <w:r w:rsidRPr="00A40078">
        <w:rPr>
          <w:rFonts w:ascii="Times New Roman" w:hAnsi="Times New Roman" w:cs="Times New Roman"/>
          <w:sz w:val="24"/>
          <w:szCs w:val="24"/>
        </w:rPr>
        <w:t>риложение 2 к Договору), - пени в размере 0,1% (ноль целых одна десятая процента) от стоимости работ, подлежащих выполнению в период времени, в котором произошло отступление от согласованного Сторонами Графика выполнения Работ (</w:t>
      </w:r>
      <w:r w:rsidR="00941C62" w:rsidRPr="00A40078">
        <w:rPr>
          <w:rFonts w:ascii="Times New Roman" w:hAnsi="Times New Roman" w:cs="Times New Roman"/>
          <w:sz w:val="24"/>
          <w:szCs w:val="24"/>
        </w:rPr>
        <w:t>п</w:t>
      </w:r>
      <w:r w:rsidRPr="00A40078">
        <w:rPr>
          <w:rFonts w:ascii="Times New Roman" w:hAnsi="Times New Roman" w:cs="Times New Roman"/>
          <w:sz w:val="24"/>
          <w:szCs w:val="24"/>
        </w:rPr>
        <w:t>риложение 2 к Договору).</w:t>
      </w:r>
    </w:p>
    <w:p w14:paraId="5826492E" w14:textId="77777777" w:rsidR="000B6964" w:rsidRPr="00A40078"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20.2.4. За непредоставление либо несвоевременное предоставление/переоформление Подрядчиком обеспечения, предусмотренного Договором и/или непредоставление либо несвоевременное предоставление/переоформление Договоров страхования - пени в размере 0,01% (ноль целых одна сотая процента) от цены Договора за каждый день просрочки. </w:t>
      </w:r>
    </w:p>
    <w:p w14:paraId="4FD24426" w14:textId="77777777" w:rsidR="000B6964" w:rsidRPr="00A40078"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20.2.5. В случае непредставления или несвоевременного предоставления Заказчику ППР - пени в размере 0,05% (ноль целых пять сотых процента) от цены Договора за каждый день просрочки предоставления ППР до фактического исполнения обязательства надлежащим образом.</w:t>
      </w:r>
    </w:p>
    <w:p w14:paraId="508D48DC" w14:textId="77777777" w:rsidR="000B6964" w:rsidRPr="00A40078"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20.2.6. В случае нарушения Подрядчиком обязательств, предусмотренных п. 6.2 Договора - пени в размере 0,01% (ноль целых одна сотая процента) от цены Договора за каждый день просрочки.</w:t>
      </w:r>
    </w:p>
    <w:p w14:paraId="5730FEB4" w14:textId="77777777" w:rsidR="000B6964" w:rsidRPr="00A40078"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20.2.7. В случае несвоевременного получения в уполномоченных органах государственной власти разрешения на ввод Объекта в эксплуатацию в порядке, предусмотренном законодательством Российской Федерации, - пени в размере 0,01% (ноль </w:t>
      </w:r>
      <w:r w:rsidRPr="00A40078">
        <w:rPr>
          <w:rFonts w:ascii="Times New Roman" w:hAnsi="Times New Roman" w:cs="Times New Roman"/>
          <w:sz w:val="24"/>
          <w:szCs w:val="24"/>
        </w:rPr>
        <w:lastRenderedPageBreak/>
        <w:t>целых одна сотая процента) от цены Договора за каждый день просрочки.</w:t>
      </w:r>
    </w:p>
    <w:p w14:paraId="0DA836FB" w14:textId="77777777" w:rsidR="000B6964" w:rsidRPr="00A40078"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b/>
          <w:i/>
          <w:sz w:val="24"/>
          <w:szCs w:val="24"/>
        </w:rPr>
        <w:t xml:space="preserve">Примечание: допускается дополнять данный пункт ответственностью за несвоевременное получение и других документов, получение которых условиями договора закреплено за Подрядчиком (например, Разрешение на строительство, ЗОС). При этом в договоре должен быть указан срок получения таких документов.    </w:t>
      </w:r>
    </w:p>
    <w:p w14:paraId="0951EAC4" w14:textId="2A354048" w:rsidR="000B6964" w:rsidRPr="00A40078"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20.2.8. За неисполнение/ненадлежащее исполнение, нарушение Требований к организации охраны (</w:t>
      </w:r>
      <w:r w:rsidR="00941C62" w:rsidRPr="00A40078">
        <w:rPr>
          <w:rFonts w:ascii="Times New Roman" w:hAnsi="Times New Roman" w:cs="Times New Roman"/>
          <w:sz w:val="24"/>
          <w:szCs w:val="24"/>
        </w:rPr>
        <w:t>п</w:t>
      </w:r>
      <w:r w:rsidRPr="00A40078">
        <w:rPr>
          <w:rFonts w:ascii="Times New Roman" w:hAnsi="Times New Roman" w:cs="Times New Roman"/>
          <w:sz w:val="24"/>
          <w:szCs w:val="24"/>
        </w:rPr>
        <w:t>риложение 16 к Договору) - штраф в размере 0,01% (ноль целых одна сотая процента) рублей от цены Договора за каждое зафиксированное в «Акте о нарушении Требований к организации охраны» (</w:t>
      </w:r>
      <w:r w:rsidR="00941C62" w:rsidRPr="00A40078">
        <w:rPr>
          <w:rFonts w:ascii="Times New Roman" w:hAnsi="Times New Roman" w:cs="Times New Roman"/>
          <w:sz w:val="24"/>
          <w:szCs w:val="24"/>
        </w:rPr>
        <w:t>п</w:t>
      </w:r>
      <w:r w:rsidRPr="00A40078">
        <w:rPr>
          <w:rFonts w:ascii="Times New Roman" w:hAnsi="Times New Roman" w:cs="Times New Roman"/>
          <w:sz w:val="24"/>
          <w:szCs w:val="24"/>
        </w:rPr>
        <w:t>риложение к Требованиям) нарушение.</w:t>
      </w:r>
    </w:p>
    <w:p w14:paraId="26A821CB" w14:textId="77777777" w:rsidR="000B6964" w:rsidRPr="00A40078" w:rsidRDefault="000B6964" w:rsidP="000B6964">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В случае неустранения/несвоевременного устранения нарушений Требований к организации охраны, (Приложение 16 к Договору), зафиксированных Заказчиком в Акте о нарушении Требований к организации охраны - пени в размере 0,01% (ноль целых одна сотая процента) от цены Договора за каждый день просрочки до устранения нарушения.</w:t>
      </w:r>
    </w:p>
    <w:p w14:paraId="1B253241" w14:textId="77777777" w:rsidR="000B6964" w:rsidRPr="00A40078"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20.2.9. В случае нарушения Подрядчиком и (или) третьими лицами, привлекаемыми как непосредственно Подрядчиком (Субподрядчики) так и любыми иными привлеченными третьими лицами «нормативных актов в области проектирования и строительства», а также нарушения технологии выполнения работ, определенной «нормативными актами в области проектирования и строительства», Проектной и Рабочей документации - штраф в размере 0,01% (ноль целых одна сотая процента) от цены Договора за каждый случай нарушения</w:t>
      </w:r>
      <w:r w:rsidRPr="00A40078">
        <w:rPr>
          <w:rFonts w:ascii="Times New Roman" w:hAnsi="Times New Roman" w:cs="Times New Roman"/>
          <w:sz w:val="24"/>
          <w:szCs w:val="24"/>
          <w:u w:val="single"/>
        </w:rPr>
        <w:t>.</w:t>
      </w:r>
      <w:r w:rsidRPr="00A40078">
        <w:rPr>
          <w:rFonts w:ascii="Times New Roman" w:hAnsi="Times New Roman" w:cs="Times New Roman"/>
          <w:sz w:val="24"/>
          <w:szCs w:val="24"/>
        </w:rPr>
        <w:t xml:space="preserve"> Подрядчик уплачивает Заказчику штраф, установленный в настоящем пункте Договора, в течение 5 (пяти) дней с даты получения соответствующего требования Заказчика.</w:t>
      </w:r>
    </w:p>
    <w:p w14:paraId="7D05A25B" w14:textId="77777777" w:rsidR="000B6964" w:rsidRPr="00A40078"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20.2.10. За совершение действий или бездействие, в результате которых нарушен график отключений электросетевого оборудования, - штраф в размере 0,01% (ноль целых одна сотая процента) от цены Договора за каждый зафиксированный Заказчиком случай либо в размере штрафных санкций, предъявленных Заказчику организатором торговли на оптовом рынке электрической энергии и мощности по расчетам системного оператора;</w:t>
      </w:r>
    </w:p>
    <w:p w14:paraId="5C32667B" w14:textId="77777777" w:rsidR="000B6964" w:rsidRPr="00A40078" w:rsidRDefault="000B6964" w:rsidP="000B6964">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20.2.11. За несоблюдение обязательств по соблюдению требований в области охраны окружающей среды, предусмотренных п. 7.14 настоящего Договора, - штраф в размере 0,01% (ноль целых одна сотая процента) от цены Договора за каждое зафиксированное нарушение.</w:t>
      </w:r>
    </w:p>
    <w:p w14:paraId="14926C68" w14:textId="03243CC7" w:rsidR="000B6964" w:rsidRPr="00A40078"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20.2.12. В случае привлечения Подрядчиком для выполнения Работ по настоящему Договору Субподрядчиков без проведения процедуры проверки Заказчиком готовности Субподрядной организации к выполнению строительно-монтажных работ на объектах Заказчика (</w:t>
      </w:r>
      <w:r w:rsidR="00941C62" w:rsidRPr="00A40078">
        <w:rPr>
          <w:rFonts w:ascii="Times New Roman" w:hAnsi="Times New Roman" w:cs="Times New Roman"/>
          <w:sz w:val="24"/>
          <w:szCs w:val="24"/>
        </w:rPr>
        <w:t>п</w:t>
      </w:r>
      <w:r w:rsidRPr="00A40078">
        <w:rPr>
          <w:rFonts w:ascii="Times New Roman" w:hAnsi="Times New Roman" w:cs="Times New Roman"/>
          <w:sz w:val="24"/>
          <w:szCs w:val="24"/>
        </w:rPr>
        <w:t xml:space="preserve">риложение 6 к Договору) - штраф в размере 0,1% (ноль целых одна десятая процента) от цены Договора за каждый зафиксированный случай. </w:t>
      </w:r>
    </w:p>
    <w:p w14:paraId="50557E96" w14:textId="77777777" w:rsidR="000B6964" w:rsidRPr="00A40078"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20.2.13. В случае выявления фактов выполнения Работ, предусмотренных настоящим Договором, лицами с которыми у Подрядчика, Субподрядчика отсутствуют заключенные договоры, - штраф в размере 0,1% (ноль целых одна десятая процента) от цены Договора за каждый зафиксированный случай.</w:t>
      </w:r>
    </w:p>
    <w:p w14:paraId="7AE63228" w14:textId="77777777" w:rsidR="000B6964" w:rsidRPr="00A40078"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20.2.14. В случае если Подрядчик без предварительного письменного согласия Заказчика переуступил третьим лицам права по настоящему Договору - штраф в размере 0,01% (ноль целых одна сотая процента) от цены Договора.</w:t>
      </w:r>
    </w:p>
    <w:p w14:paraId="6C1F176C" w14:textId="77777777" w:rsidR="000B6964" w:rsidRPr="00A40078"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20.2.15. За непредставление или несвоевременное предоставление отчетности, предусмотренной Договором</w:t>
      </w:r>
      <w:r w:rsidRPr="00A40078">
        <w:rPr>
          <w:rFonts w:ascii="Times New Roman" w:hAnsi="Times New Roman" w:cs="Times New Roman"/>
          <w:i/>
          <w:iCs/>
          <w:sz w:val="24"/>
          <w:szCs w:val="24"/>
        </w:rPr>
        <w:t xml:space="preserve">, </w:t>
      </w:r>
      <w:r w:rsidRPr="00A40078">
        <w:rPr>
          <w:rFonts w:ascii="Times New Roman" w:hAnsi="Times New Roman" w:cs="Times New Roman"/>
          <w:sz w:val="24"/>
          <w:szCs w:val="24"/>
        </w:rPr>
        <w:t>в установленные Договором сроки и/или не представление Заказчику месячно-суточных графиков выполнения работ, составленных по форме Приложения 5 к Договору, на следующий месяц и/или ежесуточную информацию о ходе выполнения работ - штраф в размере 0,01% (ноль целых одна сотая процента) от цены Договора за каждый зафиксированный случай.</w:t>
      </w:r>
    </w:p>
    <w:p w14:paraId="7FD283D7" w14:textId="77777777" w:rsidR="000B6964" w:rsidRPr="00A40078"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20.2.16. В случае непредставления Подрядчиком, предоставления не в полном объеме либо отказе в предоставлении сведений, указанных в п. 7.17.4 Договора, а также сведений об отклонениях от закрепленных в организационно-распорядительном документе Заказчика критериев показателей устойчивости деятельности Подрядчика - штраф в размере 0,01% (ноль целых одна сотая процента) от цены Договора за каждый такой случай неисполнения/несвоевременного исполнения/отказа в исполнении Подрядчиком </w:t>
      </w:r>
      <w:r w:rsidRPr="00A40078">
        <w:rPr>
          <w:rFonts w:ascii="Times New Roman" w:hAnsi="Times New Roman" w:cs="Times New Roman"/>
          <w:sz w:val="24"/>
          <w:szCs w:val="24"/>
        </w:rPr>
        <w:lastRenderedPageBreak/>
        <w:t>обязанности по предоставлению указанных документов.</w:t>
      </w:r>
    </w:p>
    <w:p w14:paraId="4A18C7D1" w14:textId="77777777" w:rsidR="000B6964" w:rsidRPr="00A40078"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20.2.17. За нарушение сроков устранения несоответствий, указанных в письмах Заказчика или Актах-предписаниях уполномоченного представителя Исполнителя по строительному контролю, - пени в размере 0,1% (ноль целых одна десятая процента) от стоимости некачественно выполненных работ (поставленного оборудования) за каждый день просрочки выполнения обязательств до фактического исполнения обязательства.</w:t>
      </w:r>
    </w:p>
    <w:p w14:paraId="33B66861" w14:textId="77777777" w:rsidR="000B6964" w:rsidRPr="00A40078"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20.2.18. За несвоевременное освобождение строительной площадки от принадлежащего ему имущества - пени в размере 0,1% (ноль целых одна десятая процента) от цены Договора за каждые 10 (десять) дней до фактического исполнения обязательства.</w:t>
      </w:r>
    </w:p>
    <w:p w14:paraId="77CF27B4" w14:textId="77777777" w:rsidR="000B6964" w:rsidRPr="00A40078"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20.2.19. За ненадлежащее и/или несвоевременное предоставление Заказчику Акта о приемке выполненных работ и/или Справки о стоимости выполненных работ и затрат в соответствии с п. 12.1. Договора, - штраф в размере 0,01% (ноль целых одна сотая процента) от цены Договора за каждый зафиксированный случай.</w:t>
      </w:r>
    </w:p>
    <w:p w14:paraId="613315C1" w14:textId="77777777" w:rsidR="000B6964" w:rsidRPr="00A40078"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iCs/>
          <w:sz w:val="24"/>
          <w:szCs w:val="24"/>
        </w:rPr>
        <w:t>20.2.20. За непредставление или несвоевременное представление счета-фактуры на авансовые платежи в сроки, установленные действующим налоговым законодательством, - штраф в размере 0,01% (ноль целых одна сотая процента) за каждый зафиксированный случай.</w:t>
      </w:r>
      <w:r w:rsidRPr="00A40078">
        <w:rPr>
          <w:rFonts w:ascii="Times New Roman" w:hAnsi="Times New Roman" w:cs="Times New Roman"/>
          <w:b/>
          <w:bCs/>
          <w:iCs/>
          <w:sz w:val="24"/>
          <w:szCs w:val="24"/>
        </w:rPr>
        <w:t xml:space="preserve"> </w:t>
      </w:r>
    </w:p>
    <w:p w14:paraId="7FD68692"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20.2.21. Подрядчик несет ответственность перед Заказчиком за ненадлежащее оформление и несвоевременное предоставление в соответствии с условиями Договора счетов-фактур в размере не принятых к вычету сумм налога на добавленную стоимость по соответствующему счету-фактуре, а также примененных налоговых санкций к Заказчику за отсутствие указанных документов.</w:t>
      </w:r>
    </w:p>
    <w:p w14:paraId="63F579BC" w14:textId="77777777" w:rsidR="000B6964" w:rsidRPr="00A40078" w:rsidRDefault="000B6964" w:rsidP="000B696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20.2.22. В случае привлечения Субподрядчиков из числа субъектов малого и среднего предпринимательства для выполнения Работ по настоящему Договору в меньшем объеме, чем 10 процентов</w:t>
      </w:r>
      <w:r w:rsidRPr="00A40078">
        <w:rPr>
          <w:rFonts w:ascii="Times New Roman" w:hAnsi="Times New Roman" w:cs="Times New Roman"/>
          <w:b/>
          <w:sz w:val="24"/>
          <w:szCs w:val="24"/>
        </w:rPr>
        <w:t>*</w:t>
      </w:r>
      <w:r w:rsidRPr="00A40078">
        <w:rPr>
          <w:rFonts w:ascii="Times New Roman" w:hAnsi="Times New Roman" w:cs="Times New Roman"/>
          <w:sz w:val="24"/>
          <w:szCs w:val="24"/>
        </w:rPr>
        <w:t xml:space="preserve"> от объема договоров, заключенных с Субподрядными организациями или отсутствия в договорах с Субподрядчиками из числа субъектов малого и среднего предпринимательства условий, обязывающих Подрядчика производить оплаты Субподрядчику не позднее 30 календарных дней с момента подписания Заказчиком соответствующего Акта о приемке выполненных работ/услуг - штраф в размере 0,01% (ноль целых одна сотая процента) за каждый зафиксированный случай.</w:t>
      </w:r>
    </w:p>
    <w:p w14:paraId="5B4C144F" w14:textId="533A07B0" w:rsidR="000B6964" w:rsidRPr="00A40078" w:rsidRDefault="000B6964" w:rsidP="000B6964">
      <w:pPr>
        <w:widowControl w:val="0"/>
        <w:autoSpaceDE w:val="0"/>
        <w:autoSpaceDN w:val="0"/>
        <w:adjustRightInd w:val="0"/>
        <w:spacing w:after="0" w:line="240" w:lineRule="auto"/>
        <w:ind w:firstLine="709"/>
        <w:jc w:val="both"/>
        <w:rPr>
          <w:rFonts w:ascii="Times New Roman" w:hAnsi="Times New Roman" w:cs="Times New Roman"/>
          <w:b/>
          <w:i/>
          <w:sz w:val="24"/>
          <w:szCs w:val="24"/>
        </w:rPr>
      </w:pPr>
      <w:r w:rsidRPr="00A40078">
        <w:rPr>
          <w:rFonts w:ascii="Times New Roman" w:hAnsi="Times New Roman" w:cs="Times New Roman"/>
          <w:b/>
          <w:i/>
          <w:sz w:val="24"/>
          <w:szCs w:val="24"/>
        </w:rPr>
        <w:t>*Примечание</w:t>
      </w:r>
      <w:r w:rsidR="00941C62" w:rsidRPr="00A40078">
        <w:rPr>
          <w:rFonts w:ascii="Times New Roman" w:hAnsi="Times New Roman" w:cs="Times New Roman"/>
          <w:b/>
          <w:i/>
          <w:sz w:val="24"/>
          <w:szCs w:val="24"/>
        </w:rPr>
        <w:t>: о</w:t>
      </w:r>
      <w:r w:rsidRPr="00A40078">
        <w:rPr>
          <w:rFonts w:ascii="Times New Roman" w:hAnsi="Times New Roman" w:cs="Times New Roman"/>
          <w:b/>
          <w:i/>
          <w:sz w:val="24"/>
          <w:szCs w:val="24"/>
        </w:rPr>
        <w:t>бъем может быть изменен в конкурсной документации.</w:t>
      </w:r>
    </w:p>
    <w:p w14:paraId="10B413F0" w14:textId="77777777" w:rsidR="000B6964" w:rsidRPr="00A40078" w:rsidRDefault="000B6964" w:rsidP="000B696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20.2.23. В случае нарушения условия, указанного в пункте 26.1, штраф за каждое нарушение в размере 1% от стоимости заключенного договора.</w:t>
      </w:r>
    </w:p>
    <w:p w14:paraId="676D8D9D" w14:textId="77777777" w:rsidR="000B6964" w:rsidRPr="00A40078" w:rsidRDefault="000B6964" w:rsidP="000B696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20.2.24. В случае несоблюдения Подрядчиком обязанности, указанной в п. 7.17.2.1 настоящего Договора, – штраф в размере 0,1% от цены Договора за каждый случай нарушения.</w:t>
      </w:r>
    </w:p>
    <w:p w14:paraId="70DEBF69" w14:textId="77777777" w:rsidR="000B6964" w:rsidRPr="00A40078" w:rsidRDefault="000B6964" w:rsidP="000B696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20.2.25. В случае несоблюдения Подрядчиком обязанности, указанной в п. 7.17.2.2 настоящего Договора, – штраф в размере 0,01% от цены Договора за каждый случай нарушения.</w:t>
      </w:r>
    </w:p>
    <w:p w14:paraId="2C621742"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20.3. Выявление в процессе приемки или выполнения работ по настоящему Договору недостатков/дефектов оборудования, предоставленного Подрядчиком в рамках выполнения настоящего Договора, не является основанием для продления срока выполнения работ Подрядчиком в одностороннем порядке, а также освобождения от уплаты штрафных санкций по Договору за нарушение сроков начала и окончания выполнения каких-либо работ, указанных в Графике выполнения Работ (Приложение 2 к настоящему Договору), или по Договору в целом или уменьшения их размера.</w:t>
      </w:r>
    </w:p>
    <w:p w14:paraId="4A22F90C"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20.4. Срок уплаты неустойки за неисполнение обязательств по настоящему Договору - в течение 20 (двадцати) рабочих дней со дня получения претензии.</w:t>
      </w:r>
    </w:p>
    <w:p w14:paraId="3AB9126F"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20.5. Уплата неустойки не освобождает Стороны от исполнения своих обязательств по настоящему Договору. </w:t>
      </w:r>
    </w:p>
    <w:p w14:paraId="6904F454"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Уплаченная Подрядчиком неустойка не освобождает его от обязанности компенсации в полном объеме убытков, причиненных Заказчику нарушением договорных обязательств, в том числе убытков, связанных с нарушениями передачи электроэнергии.</w:t>
      </w:r>
    </w:p>
    <w:p w14:paraId="7E1E29B5"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20.6. Подрядчик обязан возместить Заказчику убытки, причиненные в результате </w:t>
      </w:r>
      <w:r w:rsidRPr="00A40078">
        <w:rPr>
          <w:rFonts w:ascii="Times New Roman" w:hAnsi="Times New Roman" w:cs="Times New Roman"/>
          <w:sz w:val="24"/>
          <w:szCs w:val="24"/>
        </w:rPr>
        <w:lastRenderedPageBreak/>
        <w:t>несохранности предоставленных Заказчиком материалов, оборудования, переданной для переработки (обработки) вещи или иного имущества, оказавшегося во владении Подрядчика в связи с исполнением настоящего договора.</w:t>
      </w:r>
    </w:p>
    <w:p w14:paraId="6632F3DF" w14:textId="1362CE82"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20.7. В случае нарушения Подрядчиком и/или Заказчиком обязательств воздерживаться от запрещенных в настоящем Договоре действий, поименованных в пункте </w:t>
      </w:r>
      <w:r w:rsidR="004D6DEF" w:rsidRPr="00A40078">
        <w:rPr>
          <w:rFonts w:ascii="Times New Roman" w:hAnsi="Times New Roman" w:cs="Times New Roman"/>
          <w:sz w:val="24"/>
          <w:szCs w:val="24"/>
        </w:rPr>
        <w:t>25.3</w:t>
      </w:r>
      <w:r w:rsidRPr="00A40078">
        <w:rPr>
          <w:rFonts w:ascii="Times New Roman" w:hAnsi="Times New Roman" w:cs="Times New Roman"/>
          <w:sz w:val="24"/>
          <w:szCs w:val="24"/>
        </w:rPr>
        <w:t xml:space="preserve"> Договора и/или неполучения другой Стороной в установленный законодательством срок подтверждения, что нарушения не произошло или не произойдет, Подрядчик или Заказчик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4BC29A3D"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20.8. Во время проведения Работ на Объекте, а также в течение Гарантийного срока Подрядчик за свой счет возмещает штрафы, наложенные соответствующими инспектирующими организациями, а также возмещает убытки, возникшие вследствие ненадлежащего исполнения Подрядчиком обязательств по настоящему Договору, а также ненадлежащего исполнения Подрядчиком требований технических регламентов, строительных норм и правил, документов, предусмотренных в п. 7.10 настоящего Договора. Подрядчик обязан компенсировать убытки Заказчика, связанные с нарушениями передачи электроэнергии в полном объеме и возникшие по вине Подрядчика.</w:t>
      </w:r>
    </w:p>
    <w:p w14:paraId="03A3E30A" w14:textId="77777777" w:rsidR="001D48B9" w:rsidRPr="00A40078" w:rsidRDefault="001D48B9" w:rsidP="00941C62">
      <w:pPr>
        <w:widowControl w:val="0"/>
        <w:tabs>
          <w:tab w:val="left" w:pos="1276"/>
          <w:tab w:val="left" w:pos="1418"/>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20.9. Если </w:t>
      </w:r>
      <w:r w:rsidRPr="00A40078">
        <w:rPr>
          <w:rFonts w:ascii="Times New Roman" w:hAnsi="Times New Roman" w:cs="Times New Roman"/>
          <w:i/>
          <w:spacing w:val="-2"/>
          <w:sz w:val="24"/>
          <w:szCs w:val="24"/>
        </w:rPr>
        <w:t>Подрядчик</w:t>
      </w:r>
      <w:r w:rsidRPr="00A40078">
        <w:rPr>
          <w:rFonts w:ascii="Times New Roman" w:eastAsia="Times New Roman" w:hAnsi="Times New Roman" w:cs="Times New Roman"/>
          <w:sz w:val="24"/>
          <w:szCs w:val="24"/>
          <w:lang w:eastAsia="ru-RU"/>
        </w:rPr>
        <w:t xml:space="preserve"> нарушит гарантии (любую одну, несколько или все вместе), указанные в </w:t>
      </w:r>
      <w:r w:rsidRPr="00A40078">
        <w:rPr>
          <w:rFonts w:ascii="Times New Roman" w:hAnsi="Times New Roman" w:cs="Times New Roman"/>
          <w:sz w:val="24"/>
          <w:szCs w:val="24"/>
        </w:rPr>
        <w:t>п. 7.36. настоящего Договора</w:t>
      </w:r>
      <w:r w:rsidRPr="00A40078">
        <w:rPr>
          <w:rFonts w:ascii="Times New Roman" w:eastAsia="Times New Roman" w:hAnsi="Times New Roman" w:cs="Times New Roman"/>
          <w:sz w:val="24"/>
          <w:szCs w:val="24"/>
          <w:lang w:eastAsia="ru-RU"/>
        </w:rPr>
        <w:t>, и это повлечет:</w:t>
      </w:r>
    </w:p>
    <w:p w14:paraId="4149B80C" w14:textId="77777777" w:rsidR="001D48B9" w:rsidRPr="00A40078" w:rsidRDefault="001D48B9" w:rsidP="00941C62">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 предъявление налоговыми органами требований к </w:t>
      </w:r>
      <w:r w:rsidRPr="00A40078">
        <w:rPr>
          <w:rFonts w:ascii="Times New Roman" w:hAnsi="Times New Roman" w:cs="Times New Roman"/>
          <w:i/>
          <w:spacing w:val="-2"/>
          <w:sz w:val="24"/>
          <w:szCs w:val="24"/>
        </w:rPr>
        <w:t>ПАО «______»</w:t>
      </w:r>
      <w:r w:rsidRPr="00A40078">
        <w:rPr>
          <w:rFonts w:ascii="Times New Roman" w:eastAsia="Times New Roman" w:hAnsi="Times New Roman" w:cs="Times New Roman"/>
          <w:sz w:val="24"/>
          <w:szCs w:val="24"/>
          <w:lang w:eastAsia="ru-RU"/>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14:paraId="44266DCA" w14:textId="77777777" w:rsidR="001D48B9" w:rsidRPr="00A40078" w:rsidRDefault="001D48B9" w:rsidP="00941C62">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 предъявление третьими лицами, купившими у </w:t>
      </w:r>
      <w:r w:rsidRPr="00A40078">
        <w:rPr>
          <w:rFonts w:ascii="Times New Roman" w:hAnsi="Times New Roman" w:cs="Times New Roman"/>
          <w:i/>
          <w:spacing w:val="-2"/>
          <w:sz w:val="24"/>
          <w:szCs w:val="24"/>
        </w:rPr>
        <w:t>ПАО «______»</w:t>
      </w:r>
      <w:r w:rsidRPr="00A40078">
        <w:rPr>
          <w:rFonts w:ascii="Times New Roman" w:eastAsia="Times New Roman" w:hAnsi="Times New Roman" w:cs="Times New Roman"/>
          <w:sz w:val="24"/>
          <w:szCs w:val="24"/>
          <w:lang w:eastAsia="ru-RU"/>
        </w:rPr>
        <w:t xml:space="preserve"> товары (работы, услуги), имущественные права, являющиеся предметом настоящего Договора, требований к </w:t>
      </w:r>
      <w:r w:rsidRPr="00A40078">
        <w:rPr>
          <w:rFonts w:ascii="Times New Roman" w:hAnsi="Times New Roman" w:cs="Times New Roman"/>
          <w:i/>
          <w:spacing w:val="-2"/>
          <w:sz w:val="24"/>
          <w:szCs w:val="24"/>
        </w:rPr>
        <w:t>ПАО «______»</w:t>
      </w:r>
      <w:r w:rsidRPr="00A40078">
        <w:rPr>
          <w:rFonts w:ascii="Times New Roman" w:eastAsia="Times New Roman" w:hAnsi="Times New Roman" w:cs="Times New Roman"/>
          <w:sz w:val="24"/>
          <w:szCs w:val="24"/>
          <w:lang w:eastAsia="ru-RU"/>
        </w:rPr>
        <w:t xml:space="preserve">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p>
    <w:p w14:paraId="114EB886" w14:textId="77777777" w:rsidR="001D48B9" w:rsidRPr="00A40078" w:rsidRDefault="001D48B9" w:rsidP="00941C62">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то </w:t>
      </w:r>
      <w:r w:rsidRPr="00A40078">
        <w:rPr>
          <w:rFonts w:ascii="Times New Roman" w:hAnsi="Times New Roman" w:cs="Times New Roman"/>
          <w:i/>
          <w:spacing w:val="-2"/>
          <w:sz w:val="24"/>
          <w:szCs w:val="24"/>
        </w:rPr>
        <w:t>Подрядчик</w:t>
      </w:r>
      <w:r w:rsidRPr="00A40078">
        <w:rPr>
          <w:rFonts w:ascii="Times New Roman" w:eastAsia="Times New Roman" w:hAnsi="Times New Roman" w:cs="Times New Roman"/>
          <w:sz w:val="24"/>
          <w:szCs w:val="24"/>
          <w:lang w:eastAsia="ru-RU"/>
        </w:rPr>
        <w:t xml:space="preserve"> обязуется возместить </w:t>
      </w:r>
      <w:r w:rsidRPr="00A40078">
        <w:rPr>
          <w:rFonts w:ascii="Times New Roman" w:hAnsi="Times New Roman" w:cs="Times New Roman"/>
          <w:i/>
          <w:spacing w:val="-2"/>
          <w:sz w:val="24"/>
          <w:szCs w:val="24"/>
        </w:rPr>
        <w:t>ПАО «______»</w:t>
      </w:r>
      <w:r w:rsidRPr="00A40078">
        <w:rPr>
          <w:rFonts w:ascii="Times New Roman" w:eastAsia="Times New Roman" w:hAnsi="Times New Roman" w:cs="Times New Roman"/>
          <w:sz w:val="24"/>
          <w:szCs w:val="24"/>
          <w:lang w:eastAsia="ru-RU"/>
        </w:rPr>
        <w:t xml:space="preserve"> убытки, который последний понес вследствие таких нарушений. </w:t>
      </w:r>
    </w:p>
    <w:p w14:paraId="1409B3DD" w14:textId="2ACAF8FB" w:rsidR="001D48B9" w:rsidRDefault="001D48B9" w:rsidP="00941C6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hAnsi="Times New Roman" w:cs="Times New Roman"/>
          <w:sz w:val="24"/>
          <w:szCs w:val="24"/>
        </w:rPr>
        <w:t xml:space="preserve">20.10. </w:t>
      </w:r>
      <w:r w:rsidRPr="00A40078">
        <w:rPr>
          <w:rFonts w:ascii="Times New Roman" w:hAnsi="Times New Roman" w:cs="Times New Roman"/>
          <w:i/>
          <w:spacing w:val="-2"/>
          <w:sz w:val="24"/>
          <w:szCs w:val="24"/>
        </w:rPr>
        <w:t>Подрядчик</w:t>
      </w:r>
      <w:r w:rsidRPr="00A40078">
        <w:rPr>
          <w:rFonts w:ascii="Times New Roman" w:eastAsia="Times New Roman" w:hAnsi="Times New Roman" w:cs="Times New Roman"/>
          <w:sz w:val="24"/>
          <w:szCs w:val="24"/>
          <w:lang w:eastAsia="ru-RU"/>
        </w:rPr>
        <w:t xml:space="preserve"> в соответствии со ст. 406.1 Гражданского кодекса Российской Федерации возмещает </w:t>
      </w:r>
      <w:r w:rsidRPr="00A40078">
        <w:rPr>
          <w:rFonts w:ascii="Times New Roman" w:hAnsi="Times New Roman" w:cs="Times New Roman"/>
          <w:i/>
          <w:spacing w:val="-2"/>
          <w:sz w:val="24"/>
          <w:szCs w:val="24"/>
        </w:rPr>
        <w:t xml:space="preserve">ПАО «______» </w:t>
      </w:r>
      <w:r w:rsidRPr="00A40078">
        <w:rPr>
          <w:rFonts w:ascii="Times New Roman" w:eastAsia="Times New Roman" w:hAnsi="Times New Roman" w:cs="Times New Roman"/>
          <w:sz w:val="24"/>
          <w:szCs w:val="24"/>
          <w:lang w:eastAsia="ru-RU"/>
        </w:rPr>
        <w:t xml:space="preserve">все убытки последнего, возникшие в случаях, указанных в </w:t>
      </w:r>
      <w:r w:rsidRPr="00A40078">
        <w:rPr>
          <w:rFonts w:ascii="Times New Roman" w:hAnsi="Times New Roman" w:cs="Times New Roman"/>
          <w:sz w:val="24"/>
          <w:szCs w:val="24"/>
        </w:rPr>
        <w:t>п. 7.36. настоящего Договора</w:t>
      </w:r>
      <w:r w:rsidRPr="00A40078">
        <w:rPr>
          <w:rFonts w:ascii="Times New Roman" w:eastAsia="Times New Roman" w:hAnsi="Times New Roman" w:cs="Times New Roman"/>
          <w:sz w:val="24"/>
          <w:szCs w:val="24"/>
          <w:lang w:eastAsia="ru-RU"/>
        </w:rPr>
        <w:t xml:space="preserve">.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w:t>
      </w:r>
      <w:r w:rsidRPr="00A40078">
        <w:rPr>
          <w:rFonts w:ascii="Times New Roman" w:hAnsi="Times New Roman" w:cs="Times New Roman"/>
          <w:i/>
          <w:spacing w:val="-2"/>
          <w:sz w:val="24"/>
          <w:szCs w:val="24"/>
        </w:rPr>
        <w:t>Подрядчика</w:t>
      </w:r>
      <w:r w:rsidRPr="00A40078">
        <w:rPr>
          <w:rFonts w:ascii="Times New Roman" w:eastAsia="Times New Roman" w:hAnsi="Times New Roman" w:cs="Times New Roman"/>
          <w:sz w:val="24"/>
          <w:szCs w:val="24"/>
          <w:lang w:eastAsia="ru-RU"/>
        </w:rPr>
        <w:t xml:space="preserve"> возместить имущественные потери.</w:t>
      </w:r>
    </w:p>
    <w:p w14:paraId="47BE7685" w14:textId="77777777" w:rsidR="00A303F9" w:rsidRPr="00A40078" w:rsidRDefault="00A303F9" w:rsidP="00941C62">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5345EE31" w14:textId="77777777" w:rsidR="000B6964" w:rsidRPr="00A40078" w:rsidRDefault="000B6964" w:rsidP="00941C62">
      <w:pPr>
        <w:widowControl w:val="0"/>
        <w:shd w:val="clear" w:color="auto" w:fill="FFFFFF"/>
        <w:spacing w:after="0" w:line="240" w:lineRule="auto"/>
        <w:ind w:firstLine="709"/>
        <w:jc w:val="both"/>
        <w:rPr>
          <w:rFonts w:ascii="Times New Roman" w:hAnsi="Times New Roman" w:cs="Times New Roman"/>
          <w:sz w:val="24"/>
          <w:szCs w:val="24"/>
        </w:rPr>
      </w:pPr>
    </w:p>
    <w:p w14:paraId="3CCF9D86" w14:textId="77777777" w:rsidR="000B6964" w:rsidRPr="00A40078" w:rsidRDefault="000B6964" w:rsidP="00941C62">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Статья 21. Разрешение споров</w:t>
      </w:r>
    </w:p>
    <w:p w14:paraId="03DB01B7" w14:textId="77777777" w:rsidR="000B6964" w:rsidRPr="00A40078" w:rsidRDefault="000B6964" w:rsidP="00941C62">
      <w:pPr>
        <w:widowControl w:val="0"/>
        <w:shd w:val="clear" w:color="auto" w:fill="FFFFFF"/>
        <w:tabs>
          <w:tab w:val="left" w:pos="900"/>
          <w:tab w:val="left" w:pos="108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21.1. Спорные вопросы, возникающие в ходе исполнения настоящего Договора, разрешаются Сторонами в приоритетном порядке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14:paraId="03DD6967" w14:textId="77777777" w:rsidR="000B6964" w:rsidRPr="00A40078" w:rsidRDefault="000B6964" w:rsidP="00941C62">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21.2.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14:paraId="6021566E" w14:textId="77777777" w:rsidR="000B6964" w:rsidRPr="00A40078" w:rsidRDefault="000B6964" w:rsidP="00941C62">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lastRenderedPageBreak/>
        <w:t>21.3.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которые не удалось решить путем переговоров, Стороны будут разрешать в претензионном порядке. Срок ответа на претензию - 20 (двадцать) дней со дня ее получения. Ответ на претензию оформляется в письменном виде.</w:t>
      </w:r>
    </w:p>
    <w:p w14:paraId="79FD94C5" w14:textId="77777777" w:rsidR="000B6964" w:rsidRPr="00A40078" w:rsidRDefault="000B6964" w:rsidP="00941C62">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21.4. В случае неудовлетворения претензии Заказчика в части штрафных санкций в течение 20 (двадцати) дней со дня получения Подрядчиком претензии Заказчика, Заказчик вправе в одностороннем порядке провести зачет суммы предъявленных Заказчиком штрафных санкций в счет уменьшения платежей, причитающихся Подрядчику (как авансовых платежей, так и подлежащих перечислению на основании Актов выполненных работ и Справок о стоимости выполненных работ и затрат, а также Акта приемки законченного строительством объекта рабочей комиссией и Акта приемки законченного строительством объекта приемочной комиссией). </w:t>
      </w:r>
    </w:p>
    <w:p w14:paraId="10414F77" w14:textId="77777777" w:rsidR="000B6964" w:rsidRPr="00A40078" w:rsidRDefault="000B6964" w:rsidP="000B6964">
      <w:pPr>
        <w:widowControl w:val="0"/>
        <w:tabs>
          <w:tab w:val="left" w:pos="709"/>
        </w:tabs>
        <w:spacing w:after="0" w:line="240" w:lineRule="auto"/>
        <w:ind w:firstLine="709"/>
        <w:jc w:val="both"/>
        <w:rPr>
          <w:rFonts w:ascii="Times New Roman" w:hAnsi="Times New Roman" w:cs="Times New Roman"/>
          <w:b/>
          <w:bCs/>
          <w:sz w:val="24"/>
          <w:szCs w:val="24"/>
        </w:rPr>
      </w:pPr>
    </w:p>
    <w:p w14:paraId="3492527C" w14:textId="77777777" w:rsidR="00FB42D6" w:rsidRPr="00A40078" w:rsidRDefault="00FB42D6" w:rsidP="00941C62">
      <w:pPr>
        <w:spacing w:after="0" w:line="240" w:lineRule="auto"/>
        <w:ind w:firstLine="709"/>
        <w:rPr>
          <w:rFonts w:ascii="Times New Roman" w:eastAsia="Times New Roman" w:hAnsi="Times New Roman" w:cs="Times New Roman"/>
          <w:sz w:val="24"/>
          <w:szCs w:val="24"/>
          <w:lang w:eastAsia="ru-RU"/>
        </w:rPr>
      </w:pPr>
      <w:r w:rsidRPr="00A40078">
        <w:rPr>
          <w:rFonts w:ascii="Times New Roman" w:hAnsi="Times New Roman" w:cs="Times New Roman"/>
          <w:b/>
          <w:bCs/>
          <w:iCs/>
          <w:sz w:val="24"/>
          <w:szCs w:val="24"/>
        </w:rPr>
        <w:t>При заключении Договора с юридическими лицами:</w:t>
      </w:r>
    </w:p>
    <w:p w14:paraId="6C73391C" w14:textId="77777777" w:rsidR="00FB42D6" w:rsidRPr="00A40078" w:rsidRDefault="00FB42D6" w:rsidP="00941C62">
      <w:pPr>
        <w:spacing w:after="0" w:line="240" w:lineRule="auto"/>
        <w:ind w:firstLine="709"/>
        <w:contextualSpacing/>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sz w:val="24"/>
          <w:szCs w:val="24"/>
          <w:lang w:eastAsia="ru-RU"/>
        </w:rPr>
        <w:t>21.6.</w:t>
      </w:r>
      <w:r w:rsidRPr="00A40078">
        <w:rPr>
          <w:rFonts w:ascii="Times New Roman" w:hAnsi="Times New Roman" w:cs="Times New Roman"/>
          <w:sz w:val="24"/>
          <w:szCs w:val="24"/>
        </w:rPr>
        <w:t> </w:t>
      </w:r>
      <w:r w:rsidRPr="00A40078">
        <w:rPr>
          <w:rFonts w:ascii="Times New Roman" w:eastAsia="Times New Roman" w:hAnsi="Times New Roman" w:cs="Times New Roman"/>
          <w:bCs/>
          <w:sz w:val="24"/>
          <w:szCs w:val="24"/>
          <w:lang w:eastAsia="ru-RU"/>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w:t>
      </w:r>
      <w:r w:rsidRPr="00A40078">
        <w:rPr>
          <w:rFonts w:ascii="Times New Roman" w:eastAsia="Times New Roman" w:hAnsi="Times New Roman" w:cs="Times New Roman"/>
          <w:bCs/>
          <w:sz w:val="24"/>
          <w:szCs w:val="24"/>
          <w:lang w:eastAsia="ru-RU"/>
        </w:rPr>
        <w:br/>
        <w:t>в Арбитражном суде (указать соответствующий субъект Российской Федерации)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14:paraId="1B62CDC0" w14:textId="77777777" w:rsidR="00FB42D6" w:rsidRPr="00A40078" w:rsidRDefault="00FB42D6" w:rsidP="00941C62">
      <w:pPr>
        <w:spacing w:after="0" w:line="240" w:lineRule="auto"/>
        <w:ind w:firstLine="709"/>
        <w:contextualSpacing/>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14:paraId="387C0BDA" w14:textId="77777777" w:rsidR="00FB42D6" w:rsidRPr="00A40078" w:rsidRDefault="00FB42D6" w:rsidP="00941C62">
      <w:pPr>
        <w:spacing w:after="0" w:line="240" w:lineRule="auto"/>
        <w:ind w:firstLine="709"/>
        <w:contextualSpacing/>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Стороны договорились, что исполнительный лист получается по месту (указать: истца, третейского судопроизводства).</w:t>
      </w:r>
    </w:p>
    <w:p w14:paraId="09DF8084" w14:textId="77777777" w:rsidR="00FB42D6" w:rsidRPr="00A40078" w:rsidRDefault="00FB42D6" w:rsidP="00941C62">
      <w:pPr>
        <w:spacing w:after="0" w:line="240" w:lineRule="auto"/>
        <w:ind w:firstLine="709"/>
        <w:contextualSpacing/>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Стороны соглашаются, что документы и иные материалы в рамках арбитража могут направляться по следующим адресам электронной почты:</w:t>
      </w:r>
    </w:p>
    <w:p w14:paraId="5E520505" w14:textId="77777777" w:rsidR="00FB42D6" w:rsidRPr="00A40078" w:rsidRDefault="00FB42D6" w:rsidP="00941C62">
      <w:pPr>
        <w:spacing w:after="0" w:line="240" w:lineRule="auto"/>
        <w:ind w:firstLine="709"/>
        <w:contextualSpacing/>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(наименование Стороны): (адрес электронной почты);</w:t>
      </w:r>
    </w:p>
    <w:p w14:paraId="0B976C15" w14:textId="77777777" w:rsidR="00FB42D6" w:rsidRPr="00A40078" w:rsidRDefault="00FB42D6" w:rsidP="00941C62">
      <w:pPr>
        <w:spacing w:after="0" w:line="240" w:lineRule="auto"/>
        <w:ind w:firstLine="709"/>
        <w:contextualSpacing/>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(наименование Стороны): (адрес электронной почты).</w:t>
      </w:r>
    </w:p>
    <w:p w14:paraId="4B1A1E3F" w14:textId="77777777" w:rsidR="00FB42D6" w:rsidRPr="00A40078" w:rsidRDefault="00FB42D6" w:rsidP="00941C62">
      <w:pPr>
        <w:spacing w:after="0" w:line="240" w:lineRule="auto"/>
        <w:ind w:firstLine="709"/>
        <w:contextualSpacing/>
        <w:jc w:val="both"/>
        <w:rPr>
          <w:rFonts w:ascii="Times New Roman" w:eastAsia="Times New Roman" w:hAnsi="Times New Roman" w:cs="Times New Roman"/>
          <w:bCs/>
          <w:sz w:val="24"/>
          <w:szCs w:val="24"/>
          <w:lang w:eastAsia="ru-RU"/>
        </w:rPr>
      </w:pPr>
    </w:p>
    <w:p w14:paraId="44072EB4" w14:textId="77777777" w:rsidR="00FB42D6" w:rsidRPr="00A40078" w:rsidRDefault="00FB42D6" w:rsidP="00941C62">
      <w:pPr>
        <w:spacing w:after="0" w:line="240" w:lineRule="auto"/>
        <w:ind w:firstLine="709"/>
        <w:jc w:val="both"/>
        <w:rPr>
          <w:rFonts w:ascii="Times New Roman" w:eastAsia="Calibri" w:hAnsi="Times New Roman" w:cs="Times New Roman"/>
          <w:sz w:val="24"/>
          <w:szCs w:val="24"/>
        </w:rPr>
      </w:pPr>
      <w:r w:rsidRPr="00A40078">
        <w:rPr>
          <w:rFonts w:ascii="Times New Roman" w:eastAsia="Times New Roman" w:hAnsi="Times New Roman" w:cs="Times New Roman"/>
          <w:sz w:val="24"/>
          <w:szCs w:val="24"/>
          <w:lang w:eastAsia="ru-RU"/>
        </w:rPr>
        <w:t>21.7.</w:t>
      </w:r>
      <w:r w:rsidRPr="00A40078">
        <w:rPr>
          <w:rFonts w:ascii="Times New Roman" w:hAnsi="Times New Roman" w:cs="Times New Roman"/>
          <w:sz w:val="24"/>
          <w:szCs w:val="24"/>
        </w:rPr>
        <w:t> Досудебный порядок урегулирования спора является обязательным. Срок ответа на претензию - ________ календарных дней* со дня ее получения.</w:t>
      </w:r>
      <w:r w:rsidRPr="00A40078">
        <w:rPr>
          <w:rFonts w:ascii="Times New Roman" w:eastAsia="Calibri" w:hAnsi="Times New Roman" w:cs="Times New Roman"/>
          <w:i/>
          <w:sz w:val="24"/>
          <w:szCs w:val="24"/>
        </w:rPr>
        <w:t xml:space="preserve"> </w:t>
      </w:r>
      <w:r w:rsidRPr="00A40078">
        <w:rPr>
          <w:rFonts w:ascii="Times New Roman" w:eastAsia="Calibri" w:hAnsi="Times New Roman" w:cs="Times New Roman"/>
          <w:sz w:val="24"/>
          <w:szCs w:val="24"/>
        </w:rPr>
        <w:t>Спор по имущественным требованиям</w:t>
      </w:r>
      <w:r w:rsidRPr="00A40078">
        <w:rPr>
          <w:rFonts w:ascii="Times New Roman" w:eastAsia="Calibri" w:hAnsi="Times New Roman" w:cs="Times New Roman"/>
          <w:i/>
          <w:sz w:val="24"/>
          <w:szCs w:val="24"/>
        </w:rPr>
        <w:t xml:space="preserve"> </w:t>
      </w:r>
      <w:r w:rsidRPr="00A40078">
        <w:rPr>
          <w:rFonts w:ascii="Times New Roman" w:hAnsi="Times New Roman" w:cs="Times New Roman"/>
          <w:i/>
          <w:spacing w:val="-2"/>
          <w:sz w:val="24"/>
          <w:szCs w:val="24"/>
        </w:rPr>
        <w:t xml:space="preserve">ПАО «______»** </w:t>
      </w:r>
      <w:r w:rsidRPr="00A40078">
        <w:rPr>
          <w:rFonts w:ascii="Times New Roman" w:eastAsia="Calibri" w:hAnsi="Times New Roman" w:cs="Times New Roman"/>
          <w:sz w:val="24"/>
          <w:szCs w:val="24"/>
        </w:rPr>
        <w:t xml:space="preserve">может быть передан на разрешение суда по истечении________ календарных дней* с момента направления </w:t>
      </w:r>
      <w:r w:rsidRPr="00A40078">
        <w:rPr>
          <w:rFonts w:ascii="Times New Roman" w:hAnsi="Times New Roman" w:cs="Times New Roman"/>
          <w:i/>
          <w:spacing w:val="-2"/>
          <w:sz w:val="24"/>
          <w:szCs w:val="24"/>
        </w:rPr>
        <w:t xml:space="preserve">ПАО «______» </w:t>
      </w:r>
      <w:r w:rsidRPr="00A40078">
        <w:rPr>
          <w:rFonts w:ascii="Times New Roman" w:eastAsia="Calibri" w:hAnsi="Times New Roman" w:cs="Times New Roman"/>
          <w:sz w:val="24"/>
          <w:szCs w:val="24"/>
        </w:rPr>
        <w:t xml:space="preserve"> претензии (требования) </w:t>
      </w:r>
      <w:r w:rsidR="00DE0F34" w:rsidRPr="00A40078">
        <w:rPr>
          <w:rFonts w:ascii="Times New Roman" w:eastAsia="Calibri" w:hAnsi="Times New Roman" w:cs="Times New Roman"/>
          <w:i/>
          <w:sz w:val="24"/>
          <w:szCs w:val="24"/>
        </w:rPr>
        <w:t>Подрядчику</w:t>
      </w:r>
      <w:r w:rsidRPr="00A40078">
        <w:rPr>
          <w:rFonts w:ascii="Times New Roman" w:eastAsia="Calibri" w:hAnsi="Times New Roman" w:cs="Times New Roman"/>
          <w:i/>
          <w:sz w:val="24"/>
          <w:szCs w:val="24"/>
        </w:rPr>
        <w:t>**.</w:t>
      </w:r>
    </w:p>
    <w:p w14:paraId="629784BB" w14:textId="77777777" w:rsidR="00FB42D6" w:rsidRPr="00A40078" w:rsidRDefault="00FB42D6" w:rsidP="00941C62">
      <w:pPr>
        <w:spacing w:after="0" w:line="240" w:lineRule="auto"/>
        <w:ind w:firstLine="709"/>
        <w:rPr>
          <w:rFonts w:ascii="Times New Roman" w:eastAsia="Times New Roman" w:hAnsi="Times New Roman" w:cs="Times New Roman"/>
          <w:sz w:val="24"/>
          <w:szCs w:val="24"/>
          <w:lang w:eastAsia="ru-RU"/>
        </w:rPr>
      </w:pPr>
      <w:r w:rsidRPr="00A40078">
        <w:rPr>
          <w:rFonts w:ascii="Times New Roman" w:hAnsi="Times New Roman" w:cs="Times New Roman"/>
          <w:b/>
          <w:bCs/>
          <w:iCs/>
          <w:sz w:val="24"/>
          <w:szCs w:val="24"/>
        </w:rPr>
        <w:t>При заключении Договора между ДЗО ПАО «Россети»:</w:t>
      </w:r>
    </w:p>
    <w:p w14:paraId="69CBF5DD" w14:textId="77777777" w:rsidR="00FB42D6" w:rsidRPr="00A40078" w:rsidRDefault="00FB42D6" w:rsidP="00941C62">
      <w:pPr>
        <w:pStyle w:val="affb"/>
        <w:tabs>
          <w:tab w:val="left" w:pos="993"/>
        </w:tabs>
        <w:ind w:firstLine="709"/>
        <w:jc w:val="both"/>
        <w:rPr>
          <w:rFonts w:ascii="Times New Roman" w:eastAsia="Times New Roman" w:hAnsi="Times New Roman"/>
          <w:sz w:val="24"/>
          <w:szCs w:val="24"/>
        </w:rPr>
      </w:pPr>
      <w:r w:rsidRPr="00A40078">
        <w:rPr>
          <w:rFonts w:ascii="Times New Roman" w:hAnsi="Times New Roman"/>
          <w:sz w:val="24"/>
          <w:szCs w:val="24"/>
        </w:rPr>
        <w:t>21.6. Все споры, разногласия и требования, возникающие из настоящего Договора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путём переговоров.</w:t>
      </w:r>
    </w:p>
    <w:p w14:paraId="50A409C2" w14:textId="095CF988" w:rsidR="00FB42D6" w:rsidRPr="00A40078" w:rsidRDefault="00FB42D6" w:rsidP="00941C62">
      <w:pPr>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21.7. В случае невозможности урегулировать возникший спор путем переговоров,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w:t>
      </w:r>
      <w:r w:rsidRPr="00A40078">
        <w:rPr>
          <w:rFonts w:ascii="Times New Roman" w:eastAsia="Times New Roman" w:hAnsi="Times New Roman" w:cs="Times New Roman"/>
          <w:sz w:val="24"/>
          <w:szCs w:val="24"/>
        </w:rPr>
        <w:t xml:space="preserve">рассмотрения и урегулирования споров и конфликтов интересов в группе компаний «Россети», </w:t>
      </w:r>
      <w:r w:rsidRPr="00A40078">
        <w:rPr>
          <w:rFonts w:ascii="Times New Roman" w:hAnsi="Times New Roman" w:cs="Times New Roman"/>
          <w:sz w:val="24"/>
          <w:szCs w:val="24"/>
        </w:rPr>
        <w:t>утвержденным решением Совета директоров _____________ от _____ № _____.</w:t>
      </w:r>
    </w:p>
    <w:p w14:paraId="40173596" w14:textId="77777777" w:rsidR="00FB42D6" w:rsidRPr="00A40078" w:rsidRDefault="00FB42D6" w:rsidP="00941C62">
      <w:pPr>
        <w:spacing w:after="0" w:line="240" w:lineRule="auto"/>
        <w:ind w:firstLine="709"/>
        <w:contextualSpacing/>
        <w:jc w:val="both"/>
        <w:rPr>
          <w:rFonts w:ascii="Times New Roman" w:eastAsia="Times New Roman" w:hAnsi="Times New Roman" w:cs="Times New Roman"/>
          <w:bCs/>
          <w:sz w:val="24"/>
          <w:szCs w:val="24"/>
          <w:lang w:eastAsia="ru-RU"/>
        </w:rPr>
      </w:pPr>
      <w:r w:rsidRPr="00A40078">
        <w:rPr>
          <w:rFonts w:ascii="Times New Roman" w:hAnsi="Times New Roman"/>
          <w:sz w:val="24"/>
          <w:szCs w:val="24"/>
        </w:rPr>
        <w:t>21.8.</w:t>
      </w:r>
      <w:r w:rsidRPr="00A40078">
        <w:rPr>
          <w:rFonts w:ascii="Times New Roman" w:hAnsi="Times New Roman"/>
          <w:sz w:val="24"/>
          <w:szCs w:val="24"/>
          <w:lang w:val="en-US"/>
        </w:rPr>
        <w:t> </w:t>
      </w:r>
      <w:r w:rsidRPr="00A40078">
        <w:rPr>
          <w:rFonts w:ascii="Times New Roman" w:hAnsi="Times New Roman"/>
          <w:sz w:val="24"/>
          <w:szCs w:val="24"/>
        </w:rPr>
        <w:t xml:space="preserve">При недостижении сторонами соглашения об урегулировании спора путем медиации, он подлежит разрешению </w:t>
      </w:r>
      <w:r w:rsidRPr="00A40078">
        <w:rPr>
          <w:rFonts w:ascii="Times New Roman" w:eastAsia="Times New Roman" w:hAnsi="Times New Roman" w:cs="Times New Roman"/>
          <w:bCs/>
          <w:sz w:val="24"/>
          <w:szCs w:val="24"/>
          <w:lang w:eastAsia="ru-RU"/>
        </w:rPr>
        <w:t xml:space="preserve">в порядке арбитража (третейского разбирательства), администрируемого Арбитражным центром при Российском союзе промышленников и </w:t>
      </w:r>
      <w:r w:rsidRPr="00A40078">
        <w:rPr>
          <w:rFonts w:ascii="Times New Roman" w:eastAsia="Times New Roman" w:hAnsi="Times New Roman" w:cs="Times New Roman"/>
          <w:bCs/>
          <w:sz w:val="24"/>
          <w:szCs w:val="24"/>
          <w:lang w:eastAsia="ru-RU"/>
        </w:rPr>
        <w:lastRenderedPageBreak/>
        <w:t>предпринимателей (РСПП) в соответствии с его правилами, действующими на дату подачи искового заявления.</w:t>
      </w:r>
    </w:p>
    <w:p w14:paraId="556F9ABA" w14:textId="77777777" w:rsidR="00FB42D6" w:rsidRPr="00A40078" w:rsidRDefault="00FB42D6" w:rsidP="00941C62">
      <w:pPr>
        <w:spacing w:after="0" w:line="240" w:lineRule="auto"/>
        <w:ind w:firstLine="709"/>
        <w:contextualSpacing/>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14:paraId="358FA63E" w14:textId="77777777" w:rsidR="00FB42D6" w:rsidRPr="00A40078" w:rsidRDefault="00FB42D6" w:rsidP="00941C62">
      <w:pPr>
        <w:spacing w:after="0" w:line="240" w:lineRule="auto"/>
        <w:ind w:firstLine="709"/>
        <w:contextualSpacing/>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Стороны договорились, что исполнительный лист получается по месту (указать: истца, третейского судопроизводства).</w:t>
      </w:r>
    </w:p>
    <w:p w14:paraId="62E955BD" w14:textId="77777777" w:rsidR="00FB42D6" w:rsidRPr="00A40078" w:rsidRDefault="00FB42D6" w:rsidP="00941C62">
      <w:pPr>
        <w:spacing w:after="0" w:line="240" w:lineRule="auto"/>
        <w:ind w:firstLine="709"/>
        <w:contextualSpacing/>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Стороны соглашаются, что документы и иные материалы в рамках арбитража могут направляться по следующим адресам электронной почты:</w:t>
      </w:r>
    </w:p>
    <w:p w14:paraId="2C8B1CDC" w14:textId="77777777" w:rsidR="00FB42D6" w:rsidRPr="00A40078" w:rsidRDefault="00FB42D6" w:rsidP="00941C62">
      <w:pPr>
        <w:spacing w:after="0" w:line="240" w:lineRule="auto"/>
        <w:ind w:firstLine="709"/>
        <w:contextualSpacing/>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(наименование Стороны): (адрес электронной почты);</w:t>
      </w:r>
    </w:p>
    <w:p w14:paraId="6FDEFEA8" w14:textId="77777777" w:rsidR="00FB42D6" w:rsidRPr="00A40078" w:rsidRDefault="00FB42D6" w:rsidP="00941C62">
      <w:pPr>
        <w:spacing w:after="0" w:line="240" w:lineRule="auto"/>
        <w:ind w:firstLine="709"/>
        <w:contextualSpacing/>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(наименование Стороны): (адрес электронной почты).</w:t>
      </w:r>
    </w:p>
    <w:p w14:paraId="58DC71F5" w14:textId="77777777" w:rsidR="00FB42D6" w:rsidRPr="00A40078" w:rsidRDefault="00FB42D6" w:rsidP="00941C62">
      <w:pPr>
        <w:tabs>
          <w:tab w:val="left" w:pos="993"/>
        </w:tabs>
        <w:spacing w:after="0" w:line="240" w:lineRule="auto"/>
        <w:ind w:firstLine="709"/>
        <w:rPr>
          <w:rFonts w:ascii="Times New Roman" w:hAnsi="Times New Roman" w:cs="Times New Roman"/>
          <w:b/>
          <w:bCs/>
          <w:iCs/>
          <w:sz w:val="24"/>
          <w:szCs w:val="24"/>
        </w:rPr>
      </w:pPr>
      <w:r w:rsidRPr="00A40078">
        <w:rPr>
          <w:rFonts w:ascii="Times New Roman" w:hAnsi="Times New Roman" w:cs="Times New Roman"/>
          <w:b/>
          <w:bCs/>
          <w:iCs/>
          <w:sz w:val="24"/>
          <w:szCs w:val="24"/>
        </w:rPr>
        <w:t>При заключении Договора с физическими лицами:</w:t>
      </w:r>
    </w:p>
    <w:p w14:paraId="1C0CB8D2" w14:textId="77777777" w:rsidR="00FB42D6" w:rsidRPr="00A40078" w:rsidRDefault="00FB42D6" w:rsidP="00941C62">
      <w:pPr>
        <w:spacing w:after="0" w:line="240" w:lineRule="auto"/>
        <w:ind w:firstLine="709"/>
        <w:jc w:val="both"/>
        <w:rPr>
          <w:rFonts w:ascii="Times New Roman" w:hAnsi="Times New Roman" w:cs="Times New Roman"/>
          <w:sz w:val="24"/>
          <w:szCs w:val="24"/>
        </w:rPr>
      </w:pPr>
      <w:r w:rsidRPr="00A40078">
        <w:rPr>
          <w:rFonts w:ascii="Times New Roman" w:eastAsia="Times New Roman" w:hAnsi="Times New Roman" w:cs="Times New Roman"/>
          <w:sz w:val="24"/>
          <w:szCs w:val="24"/>
          <w:lang w:eastAsia="ru-RU"/>
        </w:rPr>
        <w:t>21.6.</w:t>
      </w:r>
      <w:r w:rsidRPr="00A40078">
        <w:rPr>
          <w:rFonts w:ascii="Times New Roman" w:hAnsi="Times New Roman" w:cs="Times New Roman"/>
          <w:sz w:val="24"/>
          <w:szCs w:val="24"/>
          <w:lang w:val="en-US"/>
        </w:rPr>
        <w:t> </w:t>
      </w:r>
      <w:r w:rsidRPr="00A40078">
        <w:rPr>
          <w:rFonts w:ascii="Times New Roman" w:hAnsi="Times New Roman" w:cs="Times New Roman"/>
          <w:sz w:val="24"/>
          <w:szCs w:val="24"/>
        </w:rPr>
        <w:t>Все споры, разногласия и требования, возникающие из настоящего Договора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путём переговоров</w:t>
      </w:r>
      <w:r w:rsidRPr="00A40078">
        <w:rPr>
          <w:rFonts w:ascii="Times New Roman" w:hAnsi="Times New Roman" w:cs="Times New Roman"/>
          <w:spacing w:val="-4"/>
          <w:sz w:val="24"/>
          <w:szCs w:val="24"/>
        </w:rPr>
        <w:t>.</w:t>
      </w:r>
    </w:p>
    <w:p w14:paraId="2F1B0A96" w14:textId="77777777" w:rsidR="00FB42D6" w:rsidRPr="00A40078" w:rsidRDefault="00FB42D6" w:rsidP="00941C62">
      <w:pPr>
        <w:tabs>
          <w:tab w:val="left" w:pos="993"/>
        </w:tabs>
        <w:spacing w:after="0" w:line="240" w:lineRule="auto"/>
        <w:ind w:firstLine="709"/>
        <w:jc w:val="both"/>
        <w:rPr>
          <w:rFonts w:ascii="Times New Roman" w:hAnsi="Times New Roman" w:cs="Times New Roman"/>
          <w:iCs/>
          <w:sz w:val="24"/>
          <w:szCs w:val="24"/>
        </w:rPr>
      </w:pPr>
      <w:r w:rsidRPr="00A40078">
        <w:rPr>
          <w:rFonts w:ascii="Times New Roman" w:hAnsi="Times New Roman" w:cs="Times New Roman"/>
          <w:sz w:val="24"/>
          <w:szCs w:val="24"/>
        </w:rPr>
        <w:t>21.7.</w:t>
      </w:r>
      <w:r w:rsidRPr="00A40078">
        <w:rPr>
          <w:rFonts w:ascii="Times New Roman" w:hAnsi="Times New Roman" w:cs="Times New Roman"/>
          <w:sz w:val="24"/>
          <w:szCs w:val="24"/>
          <w:lang w:val="en-US"/>
        </w:rPr>
        <w:t> </w:t>
      </w:r>
      <w:r w:rsidRPr="00A40078">
        <w:rPr>
          <w:rFonts w:ascii="Times New Roman" w:hAnsi="Times New Roman" w:cs="Times New Roman"/>
          <w:spacing w:val="-4"/>
          <w:sz w:val="24"/>
          <w:szCs w:val="24"/>
        </w:rPr>
        <w:t>В случае невозможности урегулировать спор путем переговоров, в</w:t>
      </w:r>
      <w:r w:rsidRPr="00A40078">
        <w:rPr>
          <w:rFonts w:ascii="Times New Roman" w:hAnsi="Times New Roman" w:cs="Times New Roman"/>
          <w:iCs/>
          <w:sz w:val="24"/>
          <w:szCs w:val="24"/>
        </w:rPr>
        <w:t xml:space="preserve">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суде общей юрисдикции по месту нахождения ПАО «____» (филиала </w:t>
      </w:r>
      <w:r w:rsidRPr="00A40078">
        <w:rPr>
          <w:rFonts w:ascii="Times New Roman" w:hAnsi="Times New Roman" w:cs="Times New Roman"/>
          <w:i/>
          <w:iCs/>
          <w:sz w:val="24"/>
          <w:szCs w:val="24"/>
        </w:rPr>
        <w:t>ПАО «______»)</w:t>
      </w:r>
      <w:r w:rsidRPr="00A40078">
        <w:rPr>
          <w:rFonts w:ascii="Times New Roman" w:hAnsi="Times New Roman" w:cs="Times New Roman"/>
          <w:iCs/>
          <w:sz w:val="24"/>
          <w:szCs w:val="24"/>
        </w:rPr>
        <w:t>.</w:t>
      </w:r>
    </w:p>
    <w:p w14:paraId="3B71DC1B" w14:textId="77777777" w:rsidR="00FB42D6" w:rsidRPr="00A40078" w:rsidRDefault="00FB42D6" w:rsidP="00941C62">
      <w:pPr>
        <w:tabs>
          <w:tab w:val="left" w:pos="993"/>
        </w:tabs>
        <w:spacing w:after="0" w:line="240" w:lineRule="auto"/>
        <w:ind w:firstLine="709"/>
        <w:jc w:val="both"/>
        <w:rPr>
          <w:rFonts w:ascii="Times New Roman" w:hAnsi="Times New Roman" w:cs="Times New Roman"/>
          <w:iCs/>
          <w:sz w:val="24"/>
          <w:szCs w:val="24"/>
        </w:rPr>
      </w:pPr>
      <w:r w:rsidRPr="00A40078">
        <w:rPr>
          <w:rFonts w:ascii="Times New Roman" w:eastAsia="Calibri" w:hAnsi="Times New Roman" w:cs="Times New Roman"/>
          <w:iCs/>
          <w:sz w:val="24"/>
          <w:szCs w:val="24"/>
          <w:lang w:eastAsia="ru-RU"/>
        </w:rPr>
        <w:t>21.8.</w:t>
      </w:r>
      <w:r w:rsidRPr="00A40078">
        <w:rPr>
          <w:rFonts w:ascii="Times New Roman" w:eastAsia="Calibri" w:hAnsi="Times New Roman" w:cs="Times New Roman"/>
          <w:iCs/>
          <w:sz w:val="24"/>
          <w:szCs w:val="24"/>
          <w:lang w:val="en-US" w:eastAsia="ru-RU"/>
        </w:rPr>
        <w:t> </w:t>
      </w:r>
      <w:r w:rsidRPr="00A40078">
        <w:rPr>
          <w:rFonts w:ascii="Times New Roman" w:eastAsia="Calibri" w:hAnsi="Times New Roman" w:cs="Times New Roman"/>
          <w:iCs/>
          <w:sz w:val="24"/>
          <w:szCs w:val="24"/>
          <w:lang w:eastAsia="ru-RU"/>
        </w:rPr>
        <w:t>До обращения в суд за разрешением спора Стороны обязуются соблюсти претензионный порядок урегулирования споров. Срок рассмотрения претензий __________ календарных дней* со дня предъявления претензии.</w:t>
      </w:r>
    </w:p>
    <w:p w14:paraId="1A15D9D1" w14:textId="77777777" w:rsidR="00FB42D6" w:rsidRPr="00A40078" w:rsidRDefault="00FB42D6" w:rsidP="000B6964">
      <w:pPr>
        <w:widowControl w:val="0"/>
        <w:tabs>
          <w:tab w:val="left" w:pos="709"/>
        </w:tabs>
        <w:spacing w:after="0" w:line="240" w:lineRule="auto"/>
        <w:ind w:firstLine="709"/>
        <w:jc w:val="both"/>
        <w:rPr>
          <w:rFonts w:ascii="Times New Roman" w:hAnsi="Times New Roman" w:cs="Times New Roman"/>
          <w:b/>
          <w:bCs/>
          <w:sz w:val="24"/>
          <w:szCs w:val="24"/>
        </w:rPr>
      </w:pPr>
    </w:p>
    <w:p w14:paraId="5351F0E1"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 xml:space="preserve">РАЗДЕЛ </w:t>
      </w:r>
      <w:r w:rsidRPr="00A40078">
        <w:rPr>
          <w:rFonts w:ascii="Times New Roman" w:hAnsi="Times New Roman" w:cs="Times New Roman"/>
          <w:b/>
          <w:bCs/>
          <w:sz w:val="24"/>
          <w:szCs w:val="24"/>
          <w:lang w:val="en-US"/>
        </w:rPr>
        <w:t>VI</w:t>
      </w:r>
      <w:r w:rsidRPr="00A40078">
        <w:rPr>
          <w:rFonts w:ascii="Times New Roman" w:hAnsi="Times New Roman" w:cs="Times New Roman"/>
          <w:b/>
          <w:bCs/>
          <w:sz w:val="24"/>
          <w:szCs w:val="24"/>
        </w:rPr>
        <w:t>. ОСОБЫЕ УСЛОВИЯ</w:t>
      </w:r>
    </w:p>
    <w:p w14:paraId="0992CC4C"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Статья 22. Изменение, прекращение и расторжение Договора</w:t>
      </w:r>
    </w:p>
    <w:p w14:paraId="5FB429F1"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22.1. Любые изменения и дополнения в настоящий Договор (за исключением случаев, 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неотъемлемой частью настоящего Договора. </w:t>
      </w:r>
    </w:p>
    <w:p w14:paraId="1DB9F472"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В случае изменения реквизитов, указанных в статье 28 Договора,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(при ее наличии) соответствующей Стороны. </w:t>
      </w:r>
    </w:p>
    <w:p w14:paraId="01E3707E"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Подрядчик обязуется сообщать Заказчику об изменении своих реквизитов не позднее 10 (десяти) дней с даты соответствующего изменения. </w:t>
      </w:r>
    </w:p>
    <w:p w14:paraId="0D5F324C"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22.2.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Договор.</w:t>
      </w:r>
    </w:p>
    <w:p w14:paraId="18193AA5"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22.3. Подрядчик, прежде чем продолжить выполнение работ, на которые влияют указанные в п. 22.2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14:paraId="1AEB9CCB" w14:textId="61A67BEE"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В течение 10 (десяти) дней с</w:t>
      </w:r>
      <w:r w:rsidR="00941C62" w:rsidRPr="00A40078">
        <w:rPr>
          <w:rFonts w:ascii="Times New Roman" w:hAnsi="Times New Roman" w:cs="Times New Roman"/>
          <w:sz w:val="24"/>
          <w:szCs w:val="24"/>
        </w:rPr>
        <w:t xml:space="preserve"> даты</w:t>
      </w:r>
      <w:r w:rsidRPr="00A40078">
        <w:rPr>
          <w:rFonts w:ascii="Times New Roman" w:hAnsi="Times New Roman" w:cs="Times New Roman"/>
          <w:sz w:val="24"/>
          <w:szCs w:val="24"/>
        </w:rPr>
        <w:t xml:space="preserve">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настоящего Договора (если таковое имеется).</w:t>
      </w:r>
    </w:p>
    <w:p w14:paraId="5BEACAD9" w14:textId="688F1D89"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Не позднее 20 (двадцати) дней с</w:t>
      </w:r>
      <w:r w:rsidR="00941C62" w:rsidRPr="00A40078">
        <w:rPr>
          <w:rFonts w:ascii="Times New Roman" w:hAnsi="Times New Roman" w:cs="Times New Roman"/>
          <w:sz w:val="24"/>
          <w:szCs w:val="24"/>
        </w:rPr>
        <w:t xml:space="preserve"> даты</w:t>
      </w:r>
      <w:r w:rsidRPr="00A40078">
        <w:rPr>
          <w:rFonts w:ascii="Times New Roman" w:hAnsi="Times New Roman" w:cs="Times New Roman"/>
          <w:sz w:val="24"/>
          <w:szCs w:val="24"/>
        </w:rPr>
        <w:t xml:space="preserve">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14:paraId="5974BC06" w14:textId="77777777" w:rsidR="000B6964" w:rsidRPr="00A40078" w:rsidRDefault="000B6964" w:rsidP="000B6964">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lastRenderedPageBreak/>
        <w:t>Подрядчик не производит никаких изменений в работах до подписания соответствующего дополнительного соглашения к настоящему Договору.</w:t>
      </w:r>
    </w:p>
    <w:p w14:paraId="6E5E202C" w14:textId="77777777" w:rsidR="000B6964" w:rsidRPr="00A40078" w:rsidRDefault="000B6964" w:rsidP="000B6964">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22.4. При изменениях нормативных правовых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нормативных правовых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14:paraId="2C052AB3"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22.5. В случае если Заказчик не выполняет или задерживает выполнение своих обязательств по настоящему Договору, и, по мнению Подрядчика, это может привести к задержке выполнения Подрядчиком каких-либо работ, указанных в Графике выполнения Работ (Приложение 2 к настоящему Договору), или работ по Объекту в полном объеме, то Подрядчик обязан в течение 10 (десяти) дней с момента просрочки Заказчиком исполнения своего обязательства письменно обратиться к Заказчику с предложением о корректировке сроков выполнения каких-либо работ, указанных в Графике выполнения Работ (Приложение 2 к настоящему Договору) или работ по Объекту в полном объеме по настоящему Договору с обоснованием целесообразности и необходимости такой корректировки. Заказчик в течение 15 (пятнадцати) рабочих дней обязан рассмотреть поступившее предложение и дать ответ. </w:t>
      </w:r>
    </w:p>
    <w:p w14:paraId="5D43F276"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В случае отсутствия такого обращения Подрядчика, Подрядчик не вправе ссылаться на просрочку или невыполнение обязательств Заказчиком как на основании продления срока выполнения работ в одностороннем порядке, освобождения от уплаты штрафных санкций по Договору или уменьшения их размера. </w:t>
      </w:r>
    </w:p>
    <w:p w14:paraId="12B9861E" w14:textId="77777777" w:rsidR="000B6964" w:rsidRPr="00A40078" w:rsidRDefault="000B6964" w:rsidP="000B6964">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22.6. Исполнение настоящего Договора может быть приостановлено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момента приостановления работы в течение 10 (десяти) дней с даты их приостановления. Работы по консервации Объекта могут быть выполнены Подрядчиком при его согласии на выполнение этих работ. </w:t>
      </w:r>
    </w:p>
    <w:p w14:paraId="725AD9ED" w14:textId="77777777" w:rsidR="000B6964" w:rsidRPr="00A40078" w:rsidRDefault="000B6964" w:rsidP="000B6964">
      <w:pPr>
        <w:widowControl w:val="0"/>
        <w:shd w:val="clear" w:color="auto" w:fill="FFFFFF"/>
        <w:tabs>
          <w:tab w:val="left" w:pos="709"/>
          <w:tab w:val="left" w:pos="162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14:paraId="22675FAC" w14:textId="77777777" w:rsidR="000B6964" w:rsidRPr="00A40078" w:rsidRDefault="000B6964" w:rsidP="000B6964">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22.7. Заказчик вправе в одностороннем порядке отказаться от исполнения Договора путем направления соответствующего уведомления Подрядчику, с указанием даты предполагаемого отказа в случаях (включая, но не ограничиваясь):</w:t>
      </w:r>
    </w:p>
    <w:p w14:paraId="72CE05A6" w14:textId="77777777" w:rsidR="000B6964" w:rsidRPr="00A40078"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pacing w:val="-2"/>
          <w:sz w:val="24"/>
          <w:szCs w:val="24"/>
        </w:rPr>
        <w:t>- просрочки выполнения работ Подрядчиком по этапу в сумме более чем на 30 (тридцати) календарных дней;</w:t>
      </w:r>
    </w:p>
    <w:p w14:paraId="64BBAC09" w14:textId="77777777" w:rsidR="000B6964" w:rsidRPr="00A40078"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pacing w:val="-2"/>
          <w:sz w:val="24"/>
          <w:szCs w:val="24"/>
        </w:rPr>
        <w:t>- задержки Подрядчиком начала выполнения работ по этапу более чем на 15 (пятнадцать) календарных дней по причинам, не зависящим от Заказчика;</w:t>
      </w:r>
    </w:p>
    <w:p w14:paraId="0EC3C37E" w14:textId="77777777" w:rsidR="000B6964" w:rsidRPr="00A40078"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pacing w:val="-2"/>
          <w:sz w:val="24"/>
          <w:szCs w:val="24"/>
        </w:rPr>
        <w:t>- задержки Подрядчиком начала или окончания работ более чем на 15 (пятнадцать) дней по причинам, не зависящим от Заказчика;</w:t>
      </w:r>
    </w:p>
    <w:p w14:paraId="072F73AC" w14:textId="77777777" w:rsidR="000B6964" w:rsidRPr="00A40078"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pacing w:val="-2"/>
          <w:sz w:val="24"/>
          <w:szCs w:val="24"/>
        </w:rPr>
        <w:t>- неоднократного нарушения Подрядчиком сроков выполнения работ, указанных в Графике выполнения работ, услуг, влекущего увеличение срока окончания работ более чем на 15 (пятнадцать) дней;</w:t>
      </w:r>
    </w:p>
    <w:p w14:paraId="4275381E" w14:textId="77777777" w:rsidR="000B6964" w:rsidRPr="00A40078"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pacing w:val="-2"/>
          <w:sz w:val="24"/>
          <w:szCs w:val="24"/>
        </w:rPr>
        <w:t>- 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15 (пятнадцать) дней;</w:t>
      </w:r>
    </w:p>
    <w:p w14:paraId="25F6BE4D" w14:textId="77777777" w:rsidR="000B6964" w:rsidRPr="00A40078"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pacing w:val="-2"/>
          <w:sz w:val="24"/>
          <w:szCs w:val="24"/>
        </w:rPr>
        <w:t>- прекращения действия права на выполнение работ, полученного Подрядчиком в саморегулируемой организации (СРО) и прекращения членства в саморегулируемой организации (СРО);</w:t>
      </w:r>
    </w:p>
    <w:p w14:paraId="05EF5CEE" w14:textId="77777777" w:rsidR="000B6964" w:rsidRPr="00A40078"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pacing w:val="-2"/>
          <w:sz w:val="24"/>
          <w:szCs w:val="24"/>
        </w:rPr>
        <w:lastRenderedPageBreak/>
        <w:t>- аннулирования или прекращения действий лицензий на подлежащую лицензированию деятельность, прекращения членства Подрядчика  в саморегулируемой организации в области ____________(выбрать необходимое: инженерных изысканий, архитектурно-строительного проектирования, строительства, реконструкции объектов капитального строительства), а также аннулирования или прекращения действия других актов государственных органов или организаций, выдающих сертификаты и аттестаты, в рамках законодательства, лишающих Подрядчика права на производство работ;</w:t>
      </w:r>
    </w:p>
    <w:p w14:paraId="4ACCB87A" w14:textId="77777777" w:rsidR="000B6964" w:rsidRPr="00A40078"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pacing w:val="-2"/>
          <w:sz w:val="24"/>
          <w:szCs w:val="24"/>
        </w:rPr>
        <w:t xml:space="preserve">- непредставления, нарушения сроков представления Подрядчиком документов, подтверждающих обеспечение исполнения обязательств Подрядчика в соответствии со ст. 6 настоящего Договора; </w:t>
      </w:r>
    </w:p>
    <w:p w14:paraId="2ACE0BFE" w14:textId="77777777" w:rsidR="000B6964" w:rsidRPr="00A40078"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pacing w:val="-2"/>
          <w:sz w:val="24"/>
          <w:szCs w:val="24"/>
        </w:rPr>
        <w:t>- непредставления, нарушения сроков представления Договора страхования в соответствии со ст. 19 настоящего Договора;</w:t>
      </w:r>
    </w:p>
    <w:p w14:paraId="3DAEE9CA" w14:textId="77777777" w:rsidR="000B6964" w:rsidRPr="00A40078"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pacing w:val="-2"/>
          <w:sz w:val="24"/>
          <w:szCs w:val="24"/>
        </w:rPr>
        <w:t>- начала строительно-монтажных работ без разрешения на строительство или иных согласований и разрешений, необходимых для создания Объекта, если обязанность по получению таких согласований и разрешений по Договору возложена на Подрядчика;</w:t>
      </w:r>
    </w:p>
    <w:p w14:paraId="7A4BAE0A" w14:textId="77777777" w:rsidR="000B6964" w:rsidRPr="00A40078"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pacing w:val="-2"/>
          <w:sz w:val="24"/>
          <w:szCs w:val="24"/>
        </w:rPr>
        <w:t>- заключения без согласования с Заказчиком договоров с Субподрядчиками на выполнение Работ по настоящему Договору;</w:t>
      </w:r>
    </w:p>
    <w:p w14:paraId="4460B6A9" w14:textId="77777777" w:rsidR="000B6964" w:rsidRPr="00A40078"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pacing w:val="-2"/>
          <w:sz w:val="24"/>
          <w:szCs w:val="24"/>
        </w:rPr>
        <w:t>- неустранения Подрядчиком в срок, указанный в соответствующем уведомлении и/или Акта-предписании Заказчика, уполномоченного представителя Исполнителя по строительному контролю и/или соответствующих инспектирующих организаций, нарушений и отклонений в работах по Договору от проектной и рабочей документации, норм законодательства Российской Федерации, технических регламентов, документов, поименованных в пункте 7.10 Договора.</w:t>
      </w:r>
    </w:p>
    <w:p w14:paraId="4D4C4324" w14:textId="77777777" w:rsidR="000B6964" w:rsidRPr="00A40078"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pacing w:val="-2"/>
          <w:sz w:val="24"/>
          <w:szCs w:val="24"/>
        </w:rPr>
        <w:t>- непредставления ежемесячного отчета о целевом использовании авансовых платежей, составленного по форме Приложения 3 к настоящему Договору, и иной информации, запрашиваемой Заказчиком в целях подтверждения целевого использования авансового платежа;</w:t>
      </w:r>
    </w:p>
    <w:p w14:paraId="01B89C71" w14:textId="77777777" w:rsidR="000B6964" w:rsidRPr="00A40078"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pacing w:val="-2"/>
          <w:sz w:val="24"/>
          <w:szCs w:val="24"/>
        </w:rPr>
        <w:t>- непредставления/представления не в полном объеме либо отказе в представлении Подрядчиком/Субподрядчиком Информации о собственниках Подрядчика/Субподрядчика, указанной в пп. 7.16.1, 7.17.4 настоящего Договора, по форме Приложения 19 к настоящему Договору;</w:t>
      </w:r>
    </w:p>
    <w:p w14:paraId="22563ECB" w14:textId="77777777" w:rsidR="000B6964" w:rsidRPr="00A40078"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pacing w:val="-2"/>
          <w:sz w:val="24"/>
          <w:szCs w:val="24"/>
        </w:rPr>
        <w:t xml:space="preserve">- ненадлежащего выполнения/невыполнения иных обязательств Подрядчика по Договору; </w:t>
      </w:r>
    </w:p>
    <w:p w14:paraId="61B3BDE0" w14:textId="77777777" w:rsidR="000B6964" w:rsidRPr="00A40078"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pacing w:val="-2"/>
          <w:sz w:val="24"/>
          <w:szCs w:val="24"/>
        </w:rPr>
        <w:t>- в случае введения процедуры несостоятельности (банкротства) в отношении Подрядчика;</w:t>
      </w:r>
    </w:p>
    <w:p w14:paraId="478819D5" w14:textId="77777777" w:rsidR="000B6964" w:rsidRPr="00A40078"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pacing w:val="-2"/>
          <w:sz w:val="24"/>
          <w:szCs w:val="24"/>
        </w:rPr>
        <w:t>-  в случае не предоставления Подрядчиком одного из видов обеспечения выполнения своих обязательств по Договору;</w:t>
      </w:r>
    </w:p>
    <w:p w14:paraId="4B53E9F4" w14:textId="77777777" w:rsidR="000B6964" w:rsidRPr="00A40078"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pacing w:val="-2"/>
          <w:sz w:val="24"/>
          <w:szCs w:val="24"/>
        </w:rPr>
        <w:t>- непредставления информации или (неполное предоставление), либо предоставление недостоверной информации о собственниках, включая бенефициаров (в том числе конечных) учредителях и акционерах с указанием размера их долей;</w:t>
      </w:r>
    </w:p>
    <w:p w14:paraId="6D430CDB" w14:textId="77777777" w:rsidR="000B6964" w:rsidRPr="00A40078"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pacing w:val="-2"/>
          <w:sz w:val="24"/>
          <w:szCs w:val="24"/>
        </w:rPr>
        <w:t>- по иным основаниям, предусмотренным действующим законодательством Российской Федерации.</w:t>
      </w:r>
    </w:p>
    <w:p w14:paraId="405117E2"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p>
    <w:p w14:paraId="020E095B"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22.8. В случае неисполнения Подрядчиком п. 7.24 настоящего Договора Заказчик вправе в одностороннем порядке отказаться от исполнения настоящего Договора путем направления Подрядчику соответствующего уведомления. При этом Заказчик вправе требовать возмещения части аванса, непогашенной в соответствии с п. 5.4 настоящего Договора. Договор считается расторгнутым с даты получения Подрядчиком от Заказчика уведомления об отказе от исполнения настоящего Договора по соответствующим основаниям, непогашенная часть аванса должна быть возвращена Заказчику в течение 5 (пяти) банковских дней с даты расторжения настоящего Договора.</w:t>
      </w:r>
    </w:p>
    <w:p w14:paraId="6F8989C6"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22.9. В случае расторжения настоящего Договора по указанным в пп. 22.7, 22.8, настоящего Договора основаниям, Подрядчик не вправе требовать возмещения ему </w:t>
      </w:r>
      <w:r w:rsidRPr="00A40078">
        <w:rPr>
          <w:rFonts w:ascii="Times New Roman" w:hAnsi="Times New Roman" w:cs="Times New Roman"/>
          <w:sz w:val="24"/>
          <w:szCs w:val="24"/>
        </w:rPr>
        <w:lastRenderedPageBreak/>
        <w:t>убытков, связанных с расторжением настоящего Договора, в том числе, разницы между ценой Договора и ценой фактически оплаченных работ, включая погашенную часть аванса.</w:t>
      </w:r>
    </w:p>
    <w:p w14:paraId="0A776719"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sz w:val="24"/>
          <w:szCs w:val="24"/>
        </w:rPr>
        <w:t>22.10.</w:t>
      </w:r>
      <w:r w:rsidRPr="00A40078">
        <w:rPr>
          <w:rFonts w:ascii="Times New Roman" w:hAnsi="Times New Roman" w:cs="Times New Roman"/>
          <w:sz w:val="24"/>
          <w:szCs w:val="24"/>
        </w:rPr>
        <w:tab/>
        <w:t>Заказчик вправе в одностороннем порядке отказаться от исполнения настоящего Договора в случае возбуждения арбитражным судом процедуры банкротства в отношении Подрядчика,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r w:rsidRPr="00A40078">
        <w:rPr>
          <w:rFonts w:ascii="Times New Roman" w:hAnsi="Times New Roman" w:cs="Times New Roman"/>
          <w:b/>
          <w:bCs/>
          <w:sz w:val="24"/>
          <w:szCs w:val="24"/>
        </w:rPr>
        <w:t xml:space="preserve"> </w:t>
      </w:r>
    </w:p>
    <w:p w14:paraId="21BADF5C" w14:textId="77777777" w:rsidR="000B6964" w:rsidRPr="00A40078" w:rsidRDefault="000B6964" w:rsidP="000B6964">
      <w:pPr>
        <w:widowControl w:val="0"/>
        <w:shd w:val="clear" w:color="auto" w:fill="FFFFFF"/>
        <w:tabs>
          <w:tab w:val="left" w:pos="851"/>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22.11. В случае одностороннего отказа одной из Сторон от исполнения Договора по основаниям, указанным в пп. 22.7, 22.8 настоящего Договора, Заказчик не позднее 10 (десяти) дней с даты направления/получения уведомления об одностороннем отказе от исполнения настоящего Договора вправе создать комиссию по приемке выполненных, но не принятых Заказчиком на дату расторжения Договора работ. </w:t>
      </w:r>
    </w:p>
    <w:p w14:paraId="19178585" w14:textId="77777777" w:rsidR="000B6964" w:rsidRPr="00A40078" w:rsidRDefault="000B6964" w:rsidP="000B6964">
      <w:pPr>
        <w:widowControl w:val="0"/>
        <w:tabs>
          <w:tab w:val="left" w:pos="851"/>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Состав Комиссии утверждается Заказчиком. Комиссия в присутствии уполномоченных представителей Подрядчика проводит осмотр и приемку фактически выполненных работ, услуг, доставленных материалов, оборудования Подрядчиком для осуществления окончательных расчетов и приемки результатов выполненных работ, услуг. По итогам работы Комиссии уполномоченными представителями Сторон подписывается Акт сдачи-приемки результатов незавершенных работ и Акт сверки для проведения расчетов за фактически выполненные работы. </w:t>
      </w:r>
    </w:p>
    <w:p w14:paraId="366A0287"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При расторжении договора по основаниям, ука</w:t>
      </w:r>
      <w:r w:rsidR="003D2F59" w:rsidRPr="00A40078">
        <w:rPr>
          <w:rFonts w:ascii="Times New Roman" w:hAnsi="Times New Roman" w:cs="Times New Roman"/>
          <w:sz w:val="24"/>
          <w:szCs w:val="24"/>
        </w:rPr>
        <w:t>занным в пп. 22.7, 22.8, 22.10,</w:t>
      </w:r>
      <w:r w:rsidRPr="00A40078">
        <w:rPr>
          <w:rFonts w:ascii="Times New Roman" w:hAnsi="Times New Roman" w:cs="Times New Roman"/>
          <w:sz w:val="24"/>
          <w:szCs w:val="24"/>
        </w:rPr>
        <w:t xml:space="preserve"> 22.13</w:t>
      </w:r>
      <w:r w:rsidR="003D2F59" w:rsidRPr="00A40078">
        <w:rPr>
          <w:rFonts w:ascii="Times New Roman" w:hAnsi="Times New Roman" w:cs="Times New Roman"/>
          <w:sz w:val="24"/>
          <w:szCs w:val="24"/>
        </w:rPr>
        <w:t>, 22.15</w:t>
      </w:r>
      <w:r w:rsidRPr="00A40078">
        <w:rPr>
          <w:rFonts w:ascii="Times New Roman" w:hAnsi="Times New Roman" w:cs="Times New Roman"/>
          <w:sz w:val="24"/>
          <w:szCs w:val="24"/>
        </w:rPr>
        <w:t xml:space="preserve"> настоящего Договора, обязательства Сторон считаются прекращенными, за исключением гарантийных обязательств относительно выполненных и принятых Заказчиком работ, а также уплате соответствующих штрафных санкций.</w:t>
      </w:r>
    </w:p>
    <w:p w14:paraId="1BEFCC43"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22.12. Стороны договорились, что Заказчик вправе, письменно уведомив Подрядчика, выдать распоряжение о приостановке работ на Объекте строительства Подрядчиком на определенный в уведомлении срок, но не более 6 (шести) месяцев, без консервации Объекта. После получения уведомления Подрядчик обязан приостановить выполнение работ и поставку материалов, оборудования по настоящему Договору.</w:t>
      </w:r>
    </w:p>
    <w:p w14:paraId="597BEA4C"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В случае если по истечении указанного в уведомлении Заказчика срока приостановления работ от Заказчика не поступило письменного указания Подрядчику продолжать работы на Объекте, Договор считается расторгнутым, а правоотношения Сторон прекратившимися, за исключением гарантийных обязательств относительно выполненных и принятых Заказчиком работ. </w:t>
      </w:r>
    </w:p>
    <w:p w14:paraId="01D85C26"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При этом в течение 30 (тридцати) дней с даты получения Подрядчиком уведомления о приостановке работ Стороны обязуются подписать Акт о приостановлении строительства по форме КС-17, утвержденной учетной политикой </w:t>
      </w:r>
      <w:r w:rsidRPr="00A40078">
        <w:rPr>
          <w:rFonts w:ascii="Times New Roman" w:hAnsi="Times New Roman" w:cs="Times New Roman"/>
          <w:i/>
          <w:sz w:val="24"/>
          <w:szCs w:val="24"/>
        </w:rPr>
        <w:t>(наименование ДЗО ПАО «Россети»)</w:t>
      </w:r>
      <w:r w:rsidRPr="00A40078">
        <w:rPr>
          <w:rFonts w:ascii="Times New Roman" w:hAnsi="Times New Roman" w:cs="Times New Roman"/>
          <w:sz w:val="24"/>
          <w:szCs w:val="24"/>
        </w:rPr>
        <w:t xml:space="preserve"> и Акт сверки для проведения расчетов за фактически выполненные работы. </w:t>
      </w:r>
    </w:p>
    <w:p w14:paraId="6453DEEA"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При отказе Подрядчика от подписания Акта о приостановлении строительства, в нем делается отметка об этом, после чего, подписывается Заказчиком. </w:t>
      </w:r>
    </w:p>
    <w:p w14:paraId="009BB14C"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Заказчик в течение года обязан оплатить выполненные работы, а также возместить Подрядчику понесенные расходы до момента приостановления исполнения обязательств по Договору, при условии получения документов, подтверждающих понесенные расходы и счета Подрядчика.</w:t>
      </w:r>
    </w:p>
    <w:p w14:paraId="6FED6582" w14:textId="77777777"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22.13. Заказчик может в любое время до сдачи ему результата работ отказаться от исполнения Договора,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Подрядчик, с даты получения уведомления Заказчика обязан прекратить выполнение работ на Объекте. </w:t>
      </w:r>
    </w:p>
    <w:p w14:paraId="015C0F36"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Заказчик обязан уплатить Подрядчику часть установленной цены пропорционально части работ</w:t>
      </w:r>
      <w:r w:rsidR="003A4B97" w:rsidRPr="00A40078">
        <w:rPr>
          <w:rFonts w:ascii="Times New Roman" w:hAnsi="Times New Roman" w:cs="Times New Roman"/>
          <w:sz w:val="24"/>
          <w:szCs w:val="24"/>
        </w:rPr>
        <w:t>,</w:t>
      </w:r>
      <w:r w:rsidR="003A4B97" w:rsidRPr="00A40078">
        <w:t xml:space="preserve"> </w:t>
      </w:r>
      <w:r w:rsidR="003A4B97" w:rsidRPr="00A40078">
        <w:rPr>
          <w:rFonts w:ascii="Times New Roman" w:hAnsi="Times New Roman" w:cs="Times New Roman"/>
          <w:sz w:val="24"/>
          <w:szCs w:val="24"/>
        </w:rPr>
        <w:t xml:space="preserve">выполненных и принятых по </w:t>
      </w:r>
      <w:r w:rsidR="003A4B97" w:rsidRPr="00A40078">
        <w:rPr>
          <w:rFonts w:ascii="Times New Roman" w:eastAsia="Times New Roman" w:hAnsi="Times New Roman" w:cs="Times New Roman"/>
          <w:sz w:val="24"/>
          <w:szCs w:val="24"/>
          <w:lang w:eastAsia="ru-RU"/>
        </w:rPr>
        <w:t>Актам о приемке выполненных работ</w:t>
      </w:r>
      <w:r w:rsidRPr="00A40078">
        <w:rPr>
          <w:rFonts w:ascii="Times New Roman" w:hAnsi="Times New Roman" w:cs="Times New Roman"/>
          <w:sz w:val="24"/>
          <w:szCs w:val="24"/>
        </w:rPr>
        <w:t xml:space="preserve">, до получения уведомления об отказе Заказчика от исполнения Договора, а также возместить Подрядчику понесенные до момента отказа от исполнения по Договору расходы, связанные </w:t>
      </w:r>
      <w:r w:rsidRPr="00A40078">
        <w:rPr>
          <w:rFonts w:ascii="Times New Roman" w:hAnsi="Times New Roman" w:cs="Times New Roman"/>
          <w:sz w:val="24"/>
          <w:szCs w:val="24"/>
        </w:rPr>
        <w:lastRenderedPageBreak/>
        <w:t>с его исполнением.</w:t>
      </w:r>
    </w:p>
    <w:p w14:paraId="43C047AF"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22.14. В случае расторжения настоящего Договора Заказчик вправе завершить строительство объекта самостоятельно и/или с привлечением любых других лиц. Заказчик вправе использовать материалы и оборудование, принадлежащие Заказчику и находящиеся у Подрядчика, а также документацию, имеющуюся у Подрядчика и по условиям настоящего Договора подлежащую передаче Заказчику.</w:t>
      </w:r>
    </w:p>
    <w:p w14:paraId="428ADFD7" w14:textId="77777777" w:rsidR="003D2F59" w:rsidRPr="00B666FE" w:rsidRDefault="003D2F59" w:rsidP="003D2F59">
      <w:pPr>
        <w:pStyle w:val="afffd"/>
        <w:ind w:firstLine="709"/>
        <w:rPr>
          <w:rFonts w:ascii="Times New Roman" w:hAnsi="Times New Roman" w:cs="Times New Roman"/>
          <w:b w:val="0"/>
          <w:spacing w:val="-4"/>
          <w:sz w:val="24"/>
          <w:szCs w:val="24"/>
          <w:lang w:val="ru-RU" w:eastAsia="en-US"/>
        </w:rPr>
      </w:pPr>
      <w:r w:rsidRPr="00A40078">
        <w:rPr>
          <w:rFonts w:ascii="Times New Roman" w:eastAsiaTheme="minorHAnsi" w:hAnsi="Times New Roman" w:cs="Times New Roman"/>
          <w:b w:val="0"/>
          <w:sz w:val="24"/>
          <w:szCs w:val="24"/>
          <w:lang w:val="ru-RU" w:eastAsia="en-US"/>
        </w:rPr>
        <w:t xml:space="preserve">22.15. </w:t>
      </w:r>
      <w:r w:rsidRPr="00A40078">
        <w:rPr>
          <w:rFonts w:ascii="Times New Roman" w:hAnsi="Times New Roman" w:cs="Times New Roman"/>
          <w:b w:val="0"/>
          <w:spacing w:val="-4"/>
          <w:sz w:val="24"/>
          <w:szCs w:val="24"/>
          <w:lang w:eastAsia="en-US"/>
        </w:rPr>
        <w:t xml:space="preserve">В случае неисполнения </w:t>
      </w:r>
      <w:r w:rsidRPr="00A40078">
        <w:rPr>
          <w:rFonts w:ascii="Times New Roman" w:hAnsi="Times New Roman" w:cs="Times New Roman"/>
          <w:b w:val="0"/>
          <w:i/>
          <w:spacing w:val="-4"/>
          <w:sz w:val="24"/>
          <w:szCs w:val="24"/>
          <w:lang w:val="ru-RU" w:eastAsia="en-US"/>
        </w:rPr>
        <w:t>Подрядчиком</w:t>
      </w:r>
      <w:r w:rsidRPr="00A40078">
        <w:rPr>
          <w:rFonts w:ascii="Times New Roman" w:hAnsi="Times New Roman" w:cs="Times New Roman"/>
          <w:b w:val="0"/>
          <w:spacing w:val="-4"/>
          <w:sz w:val="24"/>
          <w:szCs w:val="24"/>
          <w:lang w:eastAsia="en-US"/>
        </w:rPr>
        <w:t xml:space="preserve"> обязанност</w:t>
      </w:r>
      <w:r w:rsidRPr="00A40078">
        <w:rPr>
          <w:rFonts w:ascii="Times New Roman" w:hAnsi="Times New Roman" w:cs="Times New Roman"/>
          <w:b w:val="0"/>
          <w:spacing w:val="-4"/>
          <w:sz w:val="24"/>
          <w:szCs w:val="24"/>
          <w:lang w:val="ru-RU" w:eastAsia="en-US"/>
        </w:rPr>
        <w:t>ей</w:t>
      </w:r>
      <w:r w:rsidRPr="00A40078">
        <w:rPr>
          <w:rFonts w:ascii="Times New Roman" w:hAnsi="Times New Roman" w:cs="Times New Roman"/>
          <w:b w:val="0"/>
          <w:spacing w:val="-4"/>
          <w:sz w:val="24"/>
          <w:szCs w:val="24"/>
          <w:lang w:eastAsia="en-US"/>
        </w:rPr>
        <w:t>, установленн</w:t>
      </w:r>
      <w:r w:rsidRPr="00A40078">
        <w:rPr>
          <w:rFonts w:ascii="Times New Roman" w:hAnsi="Times New Roman" w:cs="Times New Roman"/>
          <w:b w:val="0"/>
          <w:spacing w:val="-4"/>
          <w:sz w:val="24"/>
          <w:szCs w:val="24"/>
          <w:lang w:val="ru-RU" w:eastAsia="en-US"/>
        </w:rPr>
        <w:t>ых</w:t>
      </w:r>
      <w:r w:rsidRPr="00A40078">
        <w:rPr>
          <w:rFonts w:ascii="Times New Roman" w:hAnsi="Times New Roman" w:cs="Times New Roman"/>
          <w:b w:val="0"/>
          <w:spacing w:val="-4"/>
          <w:sz w:val="24"/>
          <w:szCs w:val="24"/>
          <w:lang w:eastAsia="en-US"/>
        </w:rPr>
        <w:t xml:space="preserve"> п. </w:t>
      </w:r>
      <w:r w:rsidRPr="00A40078">
        <w:rPr>
          <w:rFonts w:ascii="Times New Roman" w:hAnsi="Times New Roman" w:cs="Times New Roman"/>
          <w:b w:val="0"/>
          <w:spacing w:val="-4"/>
          <w:sz w:val="24"/>
          <w:szCs w:val="24"/>
          <w:lang w:val="ru-RU" w:eastAsia="en-US"/>
        </w:rPr>
        <w:t>7.17.7</w:t>
      </w:r>
      <w:r w:rsidRPr="00A40078">
        <w:rPr>
          <w:rFonts w:ascii="Times New Roman" w:hAnsi="Times New Roman" w:cs="Times New Roman"/>
          <w:b w:val="0"/>
          <w:spacing w:val="-4"/>
          <w:sz w:val="24"/>
          <w:szCs w:val="24"/>
          <w:lang w:eastAsia="en-US"/>
        </w:rPr>
        <w:t xml:space="preserve"> настоящего </w:t>
      </w:r>
      <w:r w:rsidRPr="00A40078">
        <w:rPr>
          <w:rFonts w:ascii="Times New Roman" w:hAnsi="Times New Roman" w:cs="Times New Roman"/>
          <w:b w:val="0"/>
          <w:spacing w:val="-4"/>
          <w:sz w:val="24"/>
          <w:szCs w:val="24"/>
          <w:lang w:val="ru-RU" w:eastAsia="en-US"/>
        </w:rPr>
        <w:t>Д</w:t>
      </w:r>
      <w:r w:rsidRPr="00A40078">
        <w:rPr>
          <w:rFonts w:ascii="Times New Roman" w:hAnsi="Times New Roman" w:cs="Times New Roman"/>
          <w:b w:val="0"/>
          <w:spacing w:val="-4"/>
          <w:sz w:val="24"/>
          <w:szCs w:val="24"/>
          <w:lang w:eastAsia="en-US"/>
        </w:rPr>
        <w:t xml:space="preserve">оговора, </w:t>
      </w:r>
      <w:r w:rsidRPr="00A40078">
        <w:rPr>
          <w:rFonts w:ascii="Times New Roman" w:hAnsi="Times New Roman" w:cs="Times New Roman"/>
          <w:b w:val="0"/>
          <w:i/>
          <w:spacing w:val="-4"/>
          <w:sz w:val="24"/>
          <w:szCs w:val="24"/>
          <w:lang w:val="ru-RU" w:eastAsia="en-US"/>
        </w:rPr>
        <w:t>П</w:t>
      </w:r>
      <w:r w:rsidRPr="00A40078">
        <w:rPr>
          <w:rFonts w:ascii="Times New Roman" w:hAnsi="Times New Roman" w:cs="Times New Roman"/>
          <w:b w:val="0"/>
          <w:i/>
          <w:spacing w:val="-4"/>
          <w:sz w:val="24"/>
          <w:szCs w:val="24"/>
          <w:lang w:eastAsia="en-US"/>
        </w:rPr>
        <w:t>АО «</w:t>
      </w:r>
      <w:r w:rsidRPr="00A40078">
        <w:rPr>
          <w:rFonts w:ascii="Times New Roman" w:hAnsi="Times New Roman" w:cs="Times New Roman"/>
          <w:b w:val="0"/>
          <w:i/>
          <w:spacing w:val="-4"/>
          <w:sz w:val="24"/>
          <w:szCs w:val="24"/>
          <w:lang w:val="ru-RU" w:eastAsia="en-US"/>
        </w:rPr>
        <w:t>_________</w:t>
      </w:r>
      <w:r w:rsidRPr="00A40078">
        <w:rPr>
          <w:rFonts w:ascii="Times New Roman" w:hAnsi="Times New Roman" w:cs="Times New Roman"/>
          <w:b w:val="0"/>
          <w:i/>
          <w:spacing w:val="-4"/>
          <w:sz w:val="24"/>
          <w:szCs w:val="24"/>
          <w:lang w:eastAsia="en-US"/>
        </w:rPr>
        <w:t>»</w:t>
      </w:r>
      <w:r w:rsidRPr="00A40078">
        <w:rPr>
          <w:rFonts w:ascii="Times New Roman" w:hAnsi="Times New Roman" w:cs="Times New Roman"/>
          <w:b w:val="0"/>
          <w:spacing w:val="-4"/>
          <w:sz w:val="24"/>
          <w:szCs w:val="24"/>
          <w:lang w:eastAsia="en-US"/>
        </w:rPr>
        <w:t xml:space="preserve"> </w:t>
      </w:r>
      <w:r w:rsidRPr="00A40078">
        <w:rPr>
          <w:rFonts w:ascii="Times New Roman" w:hAnsi="Times New Roman" w:cs="Times New Roman"/>
          <w:b w:val="0"/>
          <w:i/>
          <w:spacing w:val="-4"/>
          <w:sz w:val="24"/>
          <w:szCs w:val="24"/>
        </w:rPr>
        <w:t xml:space="preserve">(ДЗО ПАО «Россети») </w:t>
      </w:r>
      <w:r w:rsidRPr="00A40078">
        <w:rPr>
          <w:rFonts w:ascii="Times New Roman" w:hAnsi="Times New Roman" w:cs="Times New Roman"/>
          <w:b w:val="0"/>
          <w:spacing w:val="-4"/>
          <w:sz w:val="24"/>
          <w:szCs w:val="24"/>
          <w:lang w:eastAsia="en-US"/>
        </w:rPr>
        <w:t xml:space="preserve">вправе в одностороннем </w:t>
      </w:r>
      <w:r w:rsidRPr="00A40078">
        <w:rPr>
          <w:rFonts w:ascii="Times New Roman" w:hAnsi="Times New Roman" w:cs="Times New Roman"/>
          <w:b w:val="0"/>
          <w:spacing w:val="-4"/>
          <w:sz w:val="24"/>
          <w:szCs w:val="24"/>
          <w:lang w:val="ru-RU" w:eastAsia="en-US"/>
        </w:rPr>
        <w:t xml:space="preserve">внесудебном </w:t>
      </w:r>
      <w:r w:rsidRPr="00A40078">
        <w:rPr>
          <w:rFonts w:ascii="Times New Roman" w:hAnsi="Times New Roman" w:cs="Times New Roman"/>
          <w:b w:val="0"/>
          <w:spacing w:val="-4"/>
          <w:sz w:val="24"/>
          <w:szCs w:val="24"/>
          <w:lang w:eastAsia="en-US"/>
        </w:rPr>
        <w:t>порядке отказаться</w:t>
      </w:r>
      <w:r w:rsidRPr="00A40078">
        <w:rPr>
          <w:rFonts w:ascii="Times New Roman" w:hAnsi="Times New Roman" w:cs="Times New Roman"/>
          <w:b w:val="0"/>
          <w:spacing w:val="-4"/>
          <w:sz w:val="24"/>
          <w:szCs w:val="24"/>
          <w:lang w:val="ru-RU" w:eastAsia="en-US"/>
        </w:rPr>
        <w:t xml:space="preserve"> </w:t>
      </w:r>
      <w:r w:rsidRPr="00A40078">
        <w:rPr>
          <w:rFonts w:ascii="Times New Roman" w:hAnsi="Times New Roman" w:cs="Times New Roman"/>
          <w:b w:val="0"/>
          <w:spacing w:val="-4"/>
          <w:sz w:val="24"/>
          <w:szCs w:val="24"/>
          <w:lang w:eastAsia="en-US"/>
        </w:rPr>
        <w:t xml:space="preserve">от исполнения настоящего </w:t>
      </w:r>
      <w:r w:rsidRPr="00A40078">
        <w:rPr>
          <w:rFonts w:ascii="Times New Roman" w:hAnsi="Times New Roman" w:cs="Times New Roman"/>
          <w:b w:val="0"/>
          <w:spacing w:val="-4"/>
          <w:sz w:val="24"/>
          <w:szCs w:val="24"/>
          <w:lang w:val="ru-RU" w:eastAsia="en-US"/>
        </w:rPr>
        <w:t>Д</w:t>
      </w:r>
      <w:r w:rsidRPr="00A40078">
        <w:rPr>
          <w:rFonts w:ascii="Times New Roman" w:hAnsi="Times New Roman" w:cs="Times New Roman"/>
          <w:b w:val="0"/>
          <w:spacing w:val="-4"/>
          <w:sz w:val="24"/>
          <w:szCs w:val="24"/>
          <w:lang w:eastAsia="en-US"/>
        </w:rPr>
        <w:t>оговора</w:t>
      </w:r>
      <w:r w:rsidRPr="00A40078">
        <w:rPr>
          <w:rFonts w:ascii="Times New Roman" w:hAnsi="Times New Roman" w:cs="Times New Roman"/>
          <w:b w:val="0"/>
          <w:spacing w:val="-4"/>
          <w:sz w:val="24"/>
          <w:szCs w:val="24"/>
          <w:lang w:val="ru-RU" w:eastAsia="en-US"/>
        </w:rPr>
        <w:t xml:space="preserve">, письменно уведомив об этом </w:t>
      </w:r>
      <w:r w:rsidRPr="00A40078">
        <w:rPr>
          <w:rFonts w:ascii="Times New Roman" w:hAnsi="Times New Roman" w:cs="Times New Roman"/>
          <w:b w:val="0"/>
          <w:i/>
          <w:spacing w:val="-4"/>
          <w:sz w:val="24"/>
          <w:szCs w:val="24"/>
          <w:lang w:val="ru-RU" w:eastAsia="en-US"/>
        </w:rPr>
        <w:t>Подрядчика</w:t>
      </w:r>
      <w:r w:rsidRPr="00A40078">
        <w:rPr>
          <w:rFonts w:ascii="Times New Roman" w:hAnsi="Times New Roman" w:cs="Times New Roman"/>
          <w:b w:val="0"/>
          <w:spacing w:val="-4"/>
          <w:sz w:val="24"/>
          <w:szCs w:val="24"/>
          <w:lang w:eastAsia="en-US"/>
        </w:rPr>
        <w:t>.</w:t>
      </w:r>
      <w:r w:rsidRPr="00A40078">
        <w:rPr>
          <w:rFonts w:ascii="Times New Roman" w:hAnsi="Times New Roman" w:cs="Times New Roman"/>
          <w:b w:val="0"/>
          <w:spacing w:val="-4"/>
          <w:sz w:val="24"/>
          <w:szCs w:val="24"/>
          <w:lang w:val="ru-RU" w:eastAsia="en-US"/>
        </w:rPr>
        <w:t xml:space="preserve"> Договор считается расторгнутым по истечении 5 (пяти) календарных дней с момента получения </w:t>
      </w:r>
      <w:r w:rsidRPr="00A40078">
        <w:rPr>
          <w:rFonts w:ascii="Times New Roman" w:hAnsi="Times New Roman" w:cs="Times New Roman"/>
          <w:b w:val="0"/>
          <w:i/>
          <w:spacing w:val="-4"/>
          <w:sz w:val="24"/>
          <w:szCs w:val="24"/>
          <w:lang w:val="ru-RU" w:eastAsia="en-US"/>
        </w:rPr>
        <w:t>Подрядчиком</w:t>
      </w:r>
      <w:r w:rsidRPr="00A40078">
        <w:rPr>
          <w:rFonts w:ascii="Times New Roman" w:hAnsi="Times New Roman" w:cs="Times New Roman"/>
          <w:b w:val="0"/>
          <w:spacing w:val="-4"/>
          <w:sz w:val="24"/>
          <w:szCs w:val="24"/>
          <w:lang w:val="ru-RU" w:eastAsia="en-US"/>
        </w:rPr>
        <w:t xml:space="preserve"> указанного письменного уведомления </w:t>
      </w:r>
      <w:r w:rsidRPr="00A40078">
        <w:rPr>
          <w:rFonts w:ascii="Times New Roman" w:hAnsi="Times New Roman" w:cs="Times New Roman"/>
          <w:b w:val="0"/>
          <w:i/>
          <w:spacing w:val="-4"/>
          <w:sz w:val="24"/>
          <w:szCs w:val="24"/>
          <w:lang w:val="ru-RU" w:eastAsia="en-US"/>
        </w:rPr>
        <w:t>П</w:t>
      </w:r>
      <w:r w:rsidRPr="00A40078">
        <w:rPr>
          <w:rFonts w:ascii="Times New Roman" w:hAnsi="Times New Roman" w:cs="Times New Roman"/>
          <w:b w:val="0"/>
          <w:i/>
          <w:spacing w:val="-4"/>
          <w:sz w:val="24"/>
          <w:szCs w:val="24"/>
          <w:lang w:eastAsia="en-US"/>
        </w:rPr>
        <w:t>АО «</w:t>
      </w:r>
      <w:r w:rsidRPr="00A40078">
        <w:rPr>
          <w:rFonts w:ascii="Times New Roman" w:hAnsi="Times New Roman" w:cs="Times New Roman"/>
          <w:b w:val="0"/>
          <w:i/>
          <w:spacing w:val="-4"/>
          <w:sz w:val="24"/>
          <w:szCs w:val="24"/>
          <w:lang w:val="ru-RU" w:eastAsia="en-US"/>
        </w:rPr>
        <w:t>_________</w:t>
      </w:r>
      <w:r w:rsidRPr="00A40078">
        <w:rPr>
          <w:rFonts w:ascii="Times New Roman" w:hAnsi="Times New Roman" w:cs="Times New Roman"/>
          <w:b w:val="0"/>
          <w:i/>
          <w:spacing w:val="-4"/>
          <w:sz w:val="24"/>
          <w:szCs w:val="24"/>
          <w:lang w:eastAsia="en-US"/>
        </w:rPr>
        <w:t>»</w:t>
      </w:r>
      <w:r w:rsidRPr="00A40078">
        <w:rPr>
          <w:rFonts w:ascii="Times New Roman" w:hAnsi="Times New Roman" w:cs="Times New Roman"/>
          <w:b w:val="0"/>
          <w:i/>
          <w:spacing w:val="-4"/>
          <w:sz w:val="24"/>
          <w:szCs w:val="24"/>
          <w:lang w:val="ru-RU" w:eastAsia="en-US"/>
        </w:rPr>
        <w:t xml:space="preserve"> </w:t>
      </w:r>
      <w:r w:rsidRPr="00A40078">
        <w:rPr>
          <w:rFonts w:ascii="Times New Roman" w:hAnsi="Times New Roman" w:cs="Times New Roman"/>
          <w:b w:val="0"/>
          <w:i/>
          <w:spacing w:val="-4"/>
          <w:sz w:val="24"/>
          <w:szCs w:val="24"/>
        </w:rPr>
        <w:t>(</w:t>
      </w:r>
      <w:r w:rsidRPr="00B666FE">
        <w:rPr>
          <w:rFonts w:ascii="Times New Roman" w:hAnsi="Times New Roman" w:cs="Times New Roman"/>
          <w:b w:val="0"/>
          <w:i/>
          <w:spacing w:val="-4"/>
          <w:sz w:val="24"/>
          <w:szCs w:val="24"/>
        </w:rPr>
        <w:t>ДЗО ПАО «Россети»)</w:t>
      </w:r>
      <w:r w:rsidRPr="00B666FE">
        <w:rPr>
          <w:rFonts w:ascii="Times New Roman" w:hAnsi="Times New Roman" w:cs="Times New Roman"/>
          <w:b w:val="0"/>
          <w:spacing w:val="-4"/>
          <w:sz w:val="24"/>
          <w:szCs w:val="24"/>
          <w:lang w:val="ru-RU" w:eastAsia="en-US"/>
        </w:rPr>
        <w:t>.</w:t>
      </w:r>
    </w:p>
    <w:p w14:paraId="66782E23" w14:textId="2883F7AF" w:rsidR="00B666FE" w:rsidRPr="00B666FE" w:rsidRDefault="00B666FE" w:rsidP="003D2F59">
      <w:pPr>
        <w:pStyle w:val="afffd"/>
        <w:ind w:firstLine="709"/>
        <w:rPr>
          <w:rFonts w:ascii="Times New Roman" w:hAnsi="Times New Roman" w:cs="Times New Roman"/>
          <w:b w:val="0"/>
          <w:spacing w:val="-4"/>
          <w:sz w:val="24"/>
          <w:szCs w:val="24"/>
          <w:lang w:val="ru-RU" w:eastAsia="en-US"/>
        </w:rPr>
      </w:pPr>
      <w:r w:rsidRPr="00E84DD9">
        <w:rPr>
          <w:rFonts w:ascii="Times New Roman" w:hAnsi="Times New Roman" w:cs="Times New Roman"/>
          <w:b w:val="0"/>
          <w:spacing w:val="-4"/>
          <w:sz w:val="24"/>
          <w:szCs w:val="24"/>
          <w:lang w:val="ru-RU" w:eastAsia="en-US"/>
        </w:rPr>
        <w:t>22.16.</w:t>
      </w:r>
      <w:r w:rsidRPr="00E84DD9">
        <w:rPr>
          <w:rFonts w:ascii="Times New Roman" w:hAnsi="Times New Roman" w:cs="Times New Roman"/>
          <w:b w:val="0"/>
          <w:spacing w:val="-4"/>
          <w:sz w:val="24"/>
          <w:szCs w:val="24"/>
          <w:lang w:val="ru-RU" w:eastAsia="en-US"/>
        </w:rPr>
        <w:tab/>
        <w:t>Заказчик вправе отказаться от исполнения настоящего Договора в одностороннем внесудебном порядке в случае неоднократного нарушения подрядчиком требований к квалификации привлекаемы</w:t>
      </w:r>
      <w:r w:rsidRPr="00B666FE">
        <w:rPr>
          <w:rFonts w:ascii="Times New Roman" w:hAnsi="Times New Roman" w:cs="Times New Roman"/>
          <w:b w:val="0"/>
          <w:spacing w:val="-4"/>
          <w:sz w:val="24"/>
          <w:szCs w:val="24"/>
          <w:lang w:val="ru-RU" w:eastAsia="en-US"/>
        </w:rPr>
        <w:t>х работников субподрядной организации.</w:t>
      </w:r>
    </w:p>
    <w:p w14:paraId="4D90AE00" w14:textId="427009D8" w:rsidR="00B666FE" w:rsidRPr="004A60F1" w:rsidRDefault="00B666FE" w:rsidP="00B666FE">
      <w:pPr>
        <w:tabs>
          <w:tab w:val="left" w:pos="993"/>
        </w:tabs>
        <w:spacing w:after="160" w:line="256" w:lineRule="auto"/>
        <w:jc w:val="both"/>
        <w:rPr>
          <w:rFonts w:ascii="Times New Roman" w:eastAsia="Times New Roman" w:hAnsi="Times New Roman" w:cs="Times New Roman"/>
          <w:sz w:val="24"/>
          <w:szCs w:val="24"/>
          <w:lang w:eastAsia="ru-RU"/>
        </w:rPr>
      </w:pPr>
      <w:r w:rsidRPr="00B666FE">
        <w:rPr>
          <w:rFonts w:ascii="Times New Roman" w:eastAsia="Times New Roman" w:hAnsi="Times New Roman" w:cs="Times New Roman"/>
          <w:color w:val="FF0000"/>
          <w:sz w:val="24"/>
          <w:szCs w:val="24"/>
          <w:lang w:eastAsia="ru-RU"/>
        </w:rPr>
        <w:t xml:space="preserve">          </w:t>
      </w:r>
      <w:r w:rsidRPr="004A60F1">
        <w:rPr>
          <w:rFonts w:ascii="Times New Roman" w:eastAsia="Times New Roman" w:hAnsi="Times New Roman" w:cs="Times New Roman"/>
          <w:sz w:val="24"/>
          <w:szCs w:val="24"/>
          <w:lang w:eastAsia="ru-RU"/>
        </w:rPr>
        <w:t>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w:t>
      </w:r>
    </w:p>
    <w:p w14:paraId="4F19183C" w14:textId="77777777" w:rsidR="000B6964" w:rsidRPr="00A40078" w:rsidRDefault="000B6964" w:rsidP="003B73FE">
      <w:pPr>
        <w:widowControl w:val="0"/>
        <w:shd w:val="clear" w:color="auto" w:fill="FFFFFF"/>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Статья 23. Обстоятельства непреодолимой силы</w:t>
      </w:r>
    </w:p>
    <w:p w14:paraId="10C3A0CC" w14:textId="77777777" w:rsidR="00956869" w:rsidRPr="00A40078" w:rsidRDefault="00956869" w:rsidP="003B73FE">
      <w:pPr>
        <w:spacing w:after="0" w:line="240" w:lineRule="auto"/>
        <w:ind w:firstLine="709"/>
        <w:jc w:val="both"/>
        <w:rPr>
          <w:rFonts w:ascii="Times New Roman" w:eastAsia="Calibri" w:hAnsi="Times New Roman" w:cs="Times New Roman"/>
          <w:spacing w:val="-4"/>
          <w:sz w:val="24"/>
          <w:szCs w:val="24"/>
        </w:rPr>
      </w:pPr>
      <w:r w:rsidRPr="00A40078">
        <w:rPr>
          <w:rFonts w:ascii="Times New Roman" w:eastAsia="Calibri" w:hAnsi="Times New Roman" w:cs="Times New Roman"/>
          <w:spacing w:val="-4"/>
          <w:sz w:val="24"/>
          <w:szCs w:val="24"/>
        </w:rPr>
        <w:t>23.1. </w:t>
      </w:r>
      <w:r w:rsidRPr="00A40078">
        <w:rPr>
          <w:rFonts w:ascii="Times New Roman" w:eastAsia="Times New Roman" w:hAnsi="Times New Roman" w:cs="Times New Roman"/>
          <w:sz w:val="24"/>
          <w:szCs w:val="24"/>
          <w:lang w:eastAsia="ru-RU"/>
        </w:rPr>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14:paraId="3BFC7446" w14:textId="77777777" w:rsidR="00956869" w:rsidRPr="00A40078" w:rsidRDefault="00956869" w:rsidP="003B73F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w:t>
      </w:r>
      <w:r w:rsidRPr="00A40078">
        <w:rPr>
          <w:rFonts w:ascii="Times New Roman" w:eastAsia="Calibri" w:hAnsi="Times New Roman" w:cs="Times New Roman"/>
          <w:spacing w:val="-4"/>
          <w:sz w:val="24"/>
          <w:szCs w:val="24"/>
        </w:rPr>
        <w:t>Извещение должно содержать данные о наступлении и о характере (виде) обстоятельств непреодолимой силы</w:t>
      </w:r>
      <w:r w:rsidRPr="00A40078">
        <w:rPr>
          <w:rFonts w:ascii="Times New Roman" w:eastAsia="Times New Roman" w:hAnsi="Times New Roman" w:cs="Times New Roman"/>
          <w:sz w:val="24"/>
          <w:szCs w:val="24"/>
          <w:lang w:eastAsia="ru-RU"/>
        </w:rPr>
        <w:t>, а также, по возможности, оценку их влияния на исполнение Стороной своих обязательств по Договору и на срок исполнения обязательств.</w:t>
      </w:r>
    </w:p>
    <w:p w14:paraId="5F0563D1" w14:textId="77777777" w:rsidR="00956869" w:rsidRPr="00A40078" w:rsidRDefault="00956869" w:rsidP="003B73F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14:paraId="6CD32037" w14:textId="4330018C" w:rsidR="00956869" w:rsidRPr="00A40078" w:rsidRDefault="00956869" w:rsidP="003B73FE">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23.2. В случаях, предусмотренных в пункте 23.1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14:paraId="7A87CF45" w14:textId="77777777" w:rsidR="00956869" w:rsidRPr="00A40078" w:rsidRDefault="00956869" w:rsidP="003B73FE">
      <w:pPr>
        <w:spacing w:after="0" w:line="240" w:lineRule="auto"/>
        <w:ind w:firstLine="709"/>
        <w:jc w:val="both"/>
        <w:rPr>
          <w:rFonts w:ascii="Times New Roman" w:eastAsia="Calibri" w:hAnsi="Times New Roman" w:cs="Times New Roman"/>
          <w:spacing w:val="-4"/>
          <w:sz w:val="24"/>
          <w:szCs w:val="24"/>
        </w:rPr>
      </w:pPr>
      <w:r w:rsidRPr="00A40078">
        <w:rPr>
          <w:rFonts w:ascii="Times New Roman" w:eastAsia="Times New Roman" w:hAnsi="Times New Roman" w:cs="Times New Roman"/>
          <w:sz w:val="24"/>
          <w:szCs w:val="24"/>
          <w:lang w:eastAsia="ru-RU"/>
        </w:rPr>
        <w:t>23.3. </w:t>
      </w:r>
      <w:r w:rsidRPr="00A40078">
        <w:rPr>
          <w:rFonts w:ascii="Times New Roman" w:eastAsia="Calibri" w:hAnsi="Times New Roman" w:cs="Times New Roman"/>
          <w:spacing w:val="-4"/>
          <w:sz w:val="24"/>
          <w:szCs w:val="24"/>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14:paraId="47277C7B" w14:textId="77777777" w:rsidR="00956869" w:rsidRPr="00A40078" w:rsidRDefault="00956869" w:rsidP="003B73FE">
      <w:pPr>
        <w:spacing w:after="0" w:line="240" w:lineRule="auto"/>
        <w:ind w:firstLine="709"/>
        <w:jc w:val="both"/>
        <w:rPr>
          <w:rFonts w:ascii="Times New Roman" w:eastAsia="Calibri" w:hAnsi="Times New Roman" w:cs="Times New Roman"/>
          <w:spacing w:val="-4"/>
          <w:sz w:val="24"/>
          <w:szCs w:val="24"/>
        </w:rPr>
      </w:pPr>
      <w:r w:rsidRPr="00A40078">
        <w:rPr>
          <w:rFonts w:ascii="Times New Roman" w:eastAsia="Calibri" w:hAnsi="Times New Roman" w:cs="Times New Roman"/>
          <w:spacing w:val="-4"/>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14:paraId="50DF629C" w14:textId="77777777" w:rsidR="000B6964" w:rsidRPr="00A40078" w:rsidRDefault="000B6964" w:rsidP="003B73FE">
      <w:pPr>
        <w:widowControl w:val="0"/>
        <w:shd w:val="clear" w:color="auto" w:fill="FFFFFF"/>
        <w:tabs>
          <w:tab w:val="left" w:pos="1620"/>
        </w:tabs>
        <w:spacing w:after="0" w:line="240" w:lineRule="auto"/>
        <w:ind w:firstLine="709"/>
        <w:jc w:val="both"/>
        <w:rPr>
          <w:rFonts w:ascii="Times New Roman" w:hAnsi="Times New Roman" w:cs="Times New Roman"/>
          <w:b/>
          <w:bCs/>
          <w:sz w:val="24"/>
          <w:szCs w:val="24"/>
        </w:rPr>
      </w:pPr>
    </w:p>
    <w:p w14:paraId="60449B87" w14:textId="77777777" w:rsidR="001D48B9" w:rsidRDefault="001D48B9" w:rsidP="003B73FE">
      <w:pPr>
        <w:widowControl w:val="0"/>
        <w:shd w:val="clear" w:color="auto" w:fill="FFFFFF"/>
        <w:tabs>
          <w:tab w:val="left" w:pos="1620"/>
        </w:tabs>
        <w:spacing w:after="0" w:line="240" w:lineRule="auto"/>
        <w:ind w:firstLine="709"/>
        <w:jc w:val="both"/>
        <w:rPr>
          <w:rFonts w:ascii="Times New Roman" w:hAnsi="Times New Roman" w:cs="Times New Roman"/>
          <w:b/>
          <w:bCs/>
          <w:sz w:val="24"/>
          <w:szCs w:val="24"/>
        </w:rPr>
      </w:pPr>
    </w:p>
    <w:p w14:paraId="49197294" w14:textId="77777777" w:rsidR="00B666FE" w:rsidRDefault="00B666FE" w:rsidP="003B73FE">
      <w:pPr>
        <w:widowControl w:val="0"/>
        <w:shd w:val="clear" w:color="auto" w:fill="FFFFFF"/>
        <w:tabs>
          <w:tab w:val="left" w:pos="1620"/>
        </w:tabs>
        <w:spacing w:after="0" w:line="240" w:lineRule="auto"/>
        <w:ind w:firstLine="709"/>
        <w:jc w:val="both"/>
        <w:rPr>
          <w:rFonts w:ascii="Times New Roman" w:hAnsi="Times New Roman" w:cs="Times New Roman"/>
          <w:b/>
          <w:bCs/>
          <w:sz w:val="24"/>
          <w:szCs w:val="24"/>
        </w:rPr>
      </w:pPr>
    </w:p>
    <w:p w14:paraId="704D70B4" w14:textId="77777777" w:rsidR="00B666FE" w:rsidRPr="00A40078" w:rsidRDefault="00B666FE" w:rsidP="003B73FE">
      <w:pPr>
        <w:widowControl w:val="0"/>
        <w:shd w:val="clear" w:color="auto" w:fill="FFFFFF"/>
        <w:tabs>
          <w:tab w:val="left" w:pos="1620"/>
        </w:tabs>
        <w:spacing w:after="0" w:line="240" w:lineRule="auto"/>
        <w:ind w:firstLine="709"/>
        <w:jc w:val="both"/>
        <w:rPr>
          <w:rFonts w:ascii="Times New Roman" w:hAnsi="Times New Roman" w:cs="Times New Roman"/>
          <w:b/>
          <w:bCs/>
          <w:sz w:val="24"/>
          <w:szCs w:val="24"/>
        </w:rPr>
      </w:pPr>
    </w:p>
    <w:p w14:paraId="430F7856" w14:textId="77777777" w:rsidR="000B6964" w:rsidRPr="00A40078" w:rsidRDefault="000B6964" w:rsidP="003B73FE">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b/>
          <w:bCs/>
          <w:sz w:val="24"/>
          <w:szCs w:val="24"/>
          <w:lang w:val="en-US" w:eastAsia="ru-RU"/>
        </w:rPr>
        <w:t>VII</w:t>
      </w:r>
      <w:r w:rsidRPr="00A40078">
        <w:rPr>
          <w:rFonts w:ascii="Times New Roman" w:eastAsia="Times New Roman" w:hAnsi="Times New Roman" w:cs="Times New Roman"/>
          <w:b/>
          <w:bCs/>
          <w:sz w:val="24"/>
          <w:szCs w:val="24"/>
          <w:lang w:eastAsia="ru-RU"/>
        </w:rPr>
        <w:t>. ПРОЧИЕ УСЛОВИЯ</w:t>
      </w:r>
    </w:p>
    <w:p w14:paraId="43886378" w14:textId="77777777" w:rsidR="000B6964" w:rsidRPr="00A40078" w:rsidRDefault="000B6964" w:rsidP="003B73FE">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p>
    <w:p w14:paraId="1B2A465F" w14:textId="77777777" w:rsidR="000B6964" w:rsidRPr="00A40078" w:rsidRDefault="000B6964" w:rsidP="003B73FE">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b/>
          <w:bCs/>
          <w:sz w:val="24"/>
          <w:szCs w:val="24"/>
          <w:lang w:eastAsia="ru-RU"/>
        </w:rPr>
        <w:t>Статья 2</w:t>
      </w:r>
      <w:r w:rsidR="001D48B9" w:rsidRPr="00A40078">
        <w:rPr>
          <w:rFonts w:ascii="Times New Roman" w:eastAsia="Times New Roman" w:hAnsi="Times New Roman" w:cs="Times New Roman"/>
          <w:b/>
          <w:bCs/>
          <w:sz w:val="24"/>
          <w:szCs w:val="24"/>
          <w:lang w:eastAsia="ru-RU"/>
        </w:rPr>
        <w:t>4</w:t>
      </w:r>
      <w:r w:rsidRPr="00A40078">
        <w:rPr>
          <w:rFonts w:ascii="Times New Roman" w:eastAsia="Times New Roman" w:hAnsi="Times New Roman" w:cs="Times New Roman"/>
          <w:b/>
          <w:bCs/>
          <w:sz w:val="24"/>
          <w:szCs w:val="24"/>
          <w:lang w:eastAsia="ru-RU"/>
        </w:rPr>
        <w:t>. Конфиденциальность</w:t>
      </w:r>
    </w:p>
    <w:p w14:paraId="3FDA73F1" w14:textId="77777777" w:rsidR="001D48B9" w:rsidRPr="00A40078" w:rsidRDefault="001D48B9" w:rsidP="003B73FE">
      <w:pPr>
        <w:spacing w:after="0" w:line="240" w:lineRule="auto"/>
        <w:ind w:firstLine="709"/>
        <w:jc w:val="both"/>
        <w:rPr>
          <w:rFonts w:ascii="Times New Roman" w:eastAsia="Calibri" w:hAnsi="Times New Roman" w:cs="Times New Roman"/>
          <w:spacing w:val="-4"/>
          <w:sz w:val="24"/>
          <w:szCs w:val="24"/>
        </w:rPr>
      </w:pPr>
      <w:r w:rsidRPr="00A40078">
        <w:rPr>
          <w:rFonts w:ascii="Times New Roman" w:eastAsia="Calibri" w:hAnsi="Times New Roman" w:cs="Times New Roman"/>
          <w:spacing w:val="-4"/>
          <w:sz w:val="24"/>
          <w:szCs w:val="24"/>
        </w:rPr>
        <w:lastRenderedPageBreak/>
        <w:t xml:space="preserve">24.1.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в </w:t>
      </w:r>
      <w:r w:rsidRPr="00A40078">
        <w:rPr>
          <w:rFonts w:ascii="Times New Roman" w:eastAsia="Calibri" w:hAnsi="Times New Roman" w:cs="Times New Roman"/>
          <w:spacing w:val="-4"/>
          <w:sz w:val="24"/>
          <w:szCs w:val="24"/>
        </w:rPr>
        <w:br/>
      </w:r>
      <w:r w:rsidRPr="00A40078">
        <w:rPr>
          <w:rFonts w:ascii="Times New Roman" w:eastAsia="Calibri" w:hAnsi="Times New Roman" w:cs="Times New Roman"/>
          <w:i/>
          <w:spacing w:val="-4"/>
          <w:sz w:val="24"/>
          <w:szCs w:val="24"/>
        </w:rPr>
        <w:t>ПАО «_________»*</w:t>
      </w:r>
      <w:r w:rsidRPr="00A40078">
        <w:rPr>
          <w:rFonts w:ascii="Times New Roman" w:eastAsia="Calibri" w:hAnsi="Times New Roman" w:cs="Times New Roman"/>
          <w:spacing w:val="-4"/>
          <w:sz w:val="24"/>
          <w:szCs w:val="24"/>
        </w:rPr>
        <w:t>.</w:t>
      </w:r>
    </w:p>
    <w:p w14:paraId="3A9EBEB1" w14:textId="77777777" w:rsidR="001D48B9" w:rsidRPr="00A40078" w:rsidRDefault="001D48B9" w:rsidP="003B73FE">
      <w:pPr>
        <w:spacing w:after="0" w:line="240" w:lineRule="auto"/>
        <w:ind w:firstLine="709"/>
        <w:rPr>
          <w:rFonts w:ascii="Times New Roman" w:eastAsia="Calibri" w:hAnsi="Times New Roman" w:cs="Times New Roman"/>
          <w:i/>
          <w:spacing w:val="-4"/>
          <w:sz w:val="24"/>
          <w:szCs w:val="24"/>
        </w:rPr>
      </w:pPr>
      <w:r w:rsidRPr="00A40078">
        <w:rPr>
          <w:rFonts w:ascii="Times New Roman" w:eastAsia="Calibri" w:hAnsi="Times New Roman" w:cs="Times New Roman"/>
          <w:i/>
          <w:spacing w:val="-4"/>
          <w:sz w:val="24"/>
          <w:szCs w:val="24"/>
        </w:rPr>
        <w:t>* </w:t>
      </w:r>
      <w:r w:rsidRPr="00A40078">
        <w:rPr>
          <w:rFonts w:ascii="Times New Roman" w:eastAsia="Calibri" w:hAnsi="Times New Roman" w:cs="Times New Roman"/>
          <w:bCs/>
          <w:i/>
          <w:spacing w:val="-4"/>
          <w:sz w:val="24"/>
          <w:szCs w:val="24"/>
        </w:rPr>
        <w:t>У</w:t>
      </w:r>
      <w:r w:rsidRPr="00A40078">
        <w:rPr>
          <w:rFonts w:ascii="Times New Roman" w:eastAsia="Calibri" w:hAnsi="Times New Roman" w:cs="Times New Roman"/>
          <w:i/>
          <w:spacing w:val="-4"/>
          <w:sz w:val="24"/>
          <w:szCs w:val="24"/>
        </w:rPr>
        <w:t xml:space="preserve">казывается ДЗО ПАО «Россети». </w:t>
      </w:r>
    </w:p>
    <w:p w14:paraId="7706537B" w14:textId="77777777" w:rsidR="000B6964" w:rsidRPr="00A40078" w:rsidRDefault="000B6964" w:rsidP="003B73FE">
      <w:pPr>
        <w:widowControl w:val="0"/>
        <w:pBdr>
          <w:top w:val="nil"/>
          <w:left w:val="nil"/>
          <w:bottom w:val="nil"/>
          <w:right w:val="nil"/>
          <w:between w:val="nil"/>
          <w:bar w:val="nil"/>
        </w:pBdr>
        <w:tabs>
          <w:tab w:val="left" w:pos="1080"/>
        </w:tabs>
        <w:spacing w:after="0" w:line="240" w:lineRule="auto"/>
        <w:ind w:firstLine="709"/>
        <w:jc w:val="both"/>
        <w:rPr>
          <w:rFonts w:ascii="Times New Roman" w:eastAsia="Times New Roman" w:hAnsi="Times New Roman" w:cs="Times New Roman"/>
          <w:sz w:val="24"/>
          <w:szCs w:val="24"/>
          <w:u w:color="000000"/>
          <w:bdr w:val="nil"/>
          <w:lang w:eastAsia="ru-RU"/>
        </w:rPr>
      </w:pPr>
    </w:p>
    <w:p w14:paraId="7FB5C2A8" w14:textId="73CB9D53" w:rsidR="00742E1E" w:rsidRPr="00742E1E" w:rsidRDefault="000B6964" w:rsidP="00742E1E">
      <w:pPr>
        <w:rPr>
          <w:rFonts w:ascii="Times New Roman" w:eastAsia="Calibri" w:hAnsi="Times New Roman" w:cs="Times New Roman"/>
          <w:b/>
          <w:bCs/>
          <w:sz w:val="26"/>
          <w:szCs w:val="26"/>
        </w:rPr>
      </w:pPr>
      <w:r w:rsidRPr="00A40078">
        <w:rPr>
          <w:rFonts w:ascii="Times New Roman" w:eastAsia="Times New Roman" w:hAnsi="Times New Roman" w:cs="Times New Roman"/>
          <w:b/>
          <w:sz w:val="24"/>
          <w:szCs w:val="24"/>
          <w:u w:color="000000"/>
          <w:bdr w:val="nil"/>
          <w:lang w:eastAsia="ru-RU"/>
        </w:rPr>
        <w:t>Статья 2</w:t>
      </w:r>
      <w:r w:rsidR="00DE0F34" w:rsidRPr="00A40078">
        <w:rPr>
          <w:rFonts w:ascii="Times New Roman" w:eastAsia="Times New Roman" w:hAnsi="Times New Roman" w:cs="Times New Roman"/>
          <w:b/>
          <w:sz w:val="24"/>
          <w:szCs w:val="24"/>
          <w:u w:color="000000"/>
          <w:bdr w:val="nil"/>
          <w:lang w:eastAsia="ru-RU"/>
        </w:rPr>
        <w:t>5</w:t>
      </w:r>
      <w:r w:rsidRPr="00A40078">
        <w:rPr>
          <w:rFonts w:ascii="Times New Roman" w:eastAsia="Times New Roman" w:hAnsi="Times New Roman" w:cs="Times New Roman"/>
          <w:b/>
          <w:sz w:val="24"/>
          <w:szCs w:val="24"/>
          <w:u w:color="000000"/>
          <w:bdr w:val="nil"/>
          <w:lang w:eastAsia="ru-RU"/>
        </w:rPr>
        <w:t>. Антикоррупционная оговорка</w:t>
      </w:r>
      <w:r w:rsidR="00742E1E" w:rsidRPr="00742E1E">
        <w:rPr>
          <w:rFonts w:ascii="Times New Roman" w:eastAsia="Calibri" w:hAnsi="Times New Roman" w:cs="Times New Roman"/>
          <w:b/>
          <w:bCs/>
          <w:sz w:val="26"/>
          <w:szCs w:val="26"/>
          <w:vertAlign w:val="superscript"/>
        </w:rPr>
        <w:footnoteReference w:id="5"/>
      </w:r>
      <w:r w:rsidR="00742E1E" w:rsidRPr="00742E1E">
        <w:rPr>
          <w:rFonts w:ascii="Times New Roman" w:eastAsia="Calibri" w:hAnsi="Times New Roman" w:cs="Times New Roman"/>
          <w:bCs/>
          <w:sz w:val="26"/>
          <w:szCs w:val="26"/>
        </w:rPr>
        <w:t>:</w:t>
      </w:r>
    </w:p>
    <w:p w14:paraId="14846A1F" w14:textId="655F699E" w:rsidR="003B73FE" w:rsidRPr="00742E1E" w:rsidRDefault="00742E1E" w:rsidP="00742E1E">
      <w:pPr>
        <w:ind w:firstLine="708"/>
        <w:rPr>
          <w:rFonts w:ascii="Times New Roman" w:eastAsia="Calibri" w:hAnsi="Times New Roman" w:cs="Times New Roman"/>
          <w:b/>
          <w:bCs/>
          <w:sz w:val="26"/>
          <w:szCs w:val="26"/>
        </w:rPr>
      </w:pPr>
      <w:r w:rsidRPr="00742E1E">
        <w:rPr>
          <w:rFonts w:ascii="Times New Roman" w:eastAsia="Calibri" w:hAnsi="Times New Roman" w:cs="Times New Roman"/>
          <w:b/>
          <w:bCs/>
          <w:i/>
          <w:sz w:val="26"/>
          <w:szCs w:val="26"/>
        </w:rPr>
        <w:t>Излагается в соответствии с требованиями приказа ПАО «МРСК Центра» от 14.04.2020 № 182-ЦА «О включении в договоры ПАО «МРСК Центра» и ПАО «МРСК Центра и Приволжья» антикоррупционной оговорки»</w:t>
      </w:r>
      <w:bookmarkStart w:id="3" w:name="_GoBack"/>
      <w:bookmarkEnd w:id="3"/>
    </w:p>
    <w:p w14:paraId="3FBC1E3E" w14:textId="1EA0A91C" w:rsidR="000B6964" w:rsidRPr="00A40078" w:rsidRDefault="000B6964" w:rsidP="003B73FE">
      <w:pPr>
        <w:widowControl w:val="0"/>
        <w:shd w:val="clear" w:color="auto" w:fill="FFFFFF"/>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Статья 2</w:t>
      </w:r>
      <w:r w:rsidR="00DE0F34" w:rsidRPr="00A40078">
        <w:rPr>
          <w:rFonts w:ascii="Times New Roman" w:hAnsi="Times New Roman" w:cs="Times New Roman"/>
          <w:b/>
          <w:bCs/>
          <w:sz w:val="24"/>
          <w:szCs w:val="24"/>
        </w:rPr>
        <w:t>6</w:t>
      </w:r>
      <w:r w:rsidRPr="00A40078">
        <w:rPr>
          <w:rFonts w:ascii="Times New Roman" w:hAnsi="Times New Roman" w:cs="Times New Roman"/>
          <w:b/>
          <w:bCs/>
          <w:sz w:val="24"/>
          <w:szCs w:val="24"/>
        </w:rPr>
        <w:t>. Толкование</w:t>
      </w:r>
    </w:p>
    <w:p w14:paraId="079A0304" w14:textId="77777777" w:rsidR="001D48B9" w:rsidRPr="00A40078" w:rsidRDefault="001D48B9" w:rsidP="003B73FE">
      <w:pPr>
        <w:widowControl w:val="0"/>
        <w:tabs>
          <w:tab w:val="left" w:pos="900"/>
          <w:tab w:val="left" w:pos="1080"/>
        </w:tabs>
        <w:spacing w:after="0" w:line="240" w:lineRule="auto"/>
        <w:ind w:firstLine="709"/>
        <w:jc w:val="both"/>
        <w:rPr>
          <w:rFonts w:ascii="Times New Roman" w:eastAsia="Calibri" w:hAnsi="Times New Roman" w:cs="Times New Roman"/>
          <w:sz w:val="24"/>
          <w:szCs w:val="24"/>
        </w:rPr>
      </w:pPr>
      <w:r w:rsidRPr="00A40078">
        <w:rPr>
          <w:rFonts w:ascii="Times New Roman" w:eastAsia="Times New Roman" w:hAnsi="Times New Roman" w:cs="Times New Roman"/>
          <w:sz w:val="24"/>
          <w:szCs w:val="24"/>
          <w:lang w:eastAsia="ru-RU"/>
        </w:rPr>
        <w:t>2</w:t>
      </w:r>
      <w:r w:rsidR="00DE0F34" w:rsidRPr="00A40078">
        <w:rPr>
          <w:rFonts w:ascii="Times New Roman" w:eastAsia="Times New Roman" w:hAnsi="Times New Roman" w:cs="Times New Roman"/>
          <w:sz w:val="24"/>
          <w:szCs w:val="24"/>
          <w:lang w:eastAsia="ru-RU"/>
        </w:rPr>
        <w:t>6</w:t>
      </w:r>
      <w:r w:rsidRPr="00A40078">
        <w:rPr>
          <w:rFonts w:ascii="Times New Roman" w:eastAsia="Times New Roman" w:hAnsi="Times New Roman" w:cs="Times New Roman"/>
          <w:sz w:val="24"/>
          <w:szCs w:val="24"/>
          <w:lang w:eastAsia="ru-RU"/>
        </w:rPr>
        <w:t>.1.</w:t>
      </w:r>
      <w:r w:rsidRPr="00A40078">
        <w:rPr>
          <w:rFonts w:ascii="Times New Roman" w:eastAsia="Calibri" w:hAnsi="Times New Roman" w:cs="Times New Roman"/>
          <w:sz w:val="24"/>
          <w:szCs w:val="24"/>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14:paraId="3A726B92" w14:textId="77777777" w:rsidR="000B6964" w:rsidRPr="00A40078" w:rsidRDefault="001D48B9" w:rsidP="003B73FE">
      <w:pPr>
        <w:widowControl w:val="0"/>
        <w:tabs>
          <w:tab w:val="left" w:pos="900"/>
          <w:tab w:val="left" w:pos="1080"/>
        </w:tabs>
        <w:spacing w:after="0" w:line="240" w:lineRule="auto"/>
        <w:ind w:firstLine="709"/>
        <w:jc w:val="both"/>
        <w:rPr>
          <w:rFonts w:ascii="Times New Roman" w:hAnsi="Times New Roman" w:cs="Times New Roman"/>
          <w:b/>
          <w:bCs/>
          <w:iCs/>
          <w:sz w:val="24"/>
          <w:szCs w:val="24"/>
        </w:rPr>
      </w:pPr>
      <w:r w:rsidRPr="00A40078">
        <w:rPr>
          <w:rFonts w:ascii="Times New Roman" w:eastAsia="Times New Roman" w:hAnsi="Times New Roman" w:cs="Times New Roman"/>
          <w:sz w:val="24"/>
          <w:szCs w:val="24"/>
          <w:lang w:eastAsia="ru-RU"/>
        </w:rPr>
        <w:t>2</w:t>
      </w:r>
      <w:r w:rsidR="00DE0F34" w:rsidRPr="00A40078">
        <w:rPr>
          <w:rFonts w:ascii="Times New Roman" w:eastAsia="Times New Roman" w:hAnsi="Times New Roman" w:cs="Times New Roman"/>
          <w:sz w:val="24"/>
          <w:szCs w:val="24"/>
          <w:lang w:eastAsia="ru-RU"/>
        </w:rPr>
        <w:t>6</w:t>
      </w:r>
      <w:r w:rsidRPr="00A40078">
        <w:rPr>
          <w:rFonts w:ascii="Times New Roman" w:eastAsia="Times New Roman" w:hAnsi="Times New Roman" w:cs="Times New Roman"/>
          <w:sz w:val="24"/>
          <w:szCs w:val="24"/>
          <w:lang w:eastAsia="ru-RU"/>
        </w:rPr>
        <w:t>.2.</w:t>
      </w:r>
      <w:r w:rsidRPr="00A40078">
        <w:rPr>
          <w:rFonts w:ascii="Times New Roman" w:eastAsia="Calibri" w:hAnsi="Times New Roman" w:cs="Times New Roman"/>
          <w:sz w:val="24"/>
          <w:szCs w:val="24"/>
        </w:rPr>
        <w:t> Настоящий Договор в соответствии со ст. 431 ГК РФ подлежит толкованию с учетом буквального значения содержащихся в нем слов и выражений.</w:t>
      </w:r>
    </w:p>
    <w:p w14:paraId="12AA215A" w14:textId="77777777" w:rsidR="003B73FE" w:rsidRPr="00A40078" w:rsidRDefault="003B73FE" w:rsidP="003B73FE">
      <w:pPr>
        <w:widowControl w:val="0"/>
        <w:shd w:val="clear" w:color="auto" w:fill="FFFFFF"/>
        <w:spacing w:after="0" w:line="240" w:lineRule="auto"/>
        <w:ind w:firstLine="709"/>
        <w:jc w:val="both"/>
        <w:rPr>
          <w:rFonts w:ascii="Times New Roman" w:hAnsi="Times New Roman" w:cs="Times New Roman"/>
          <w:b/>
          <w:bCs/>
          <w:sz w:val="24"/>
          <w:szCs w:val="24"/>
        </w:rPr>
      </w:pPr>
    </w:p>
    <w:p w14:paraId="5295A5F1" w14:textId="10AE8828" w:rsidR="000B6964" w:rsidRPr="00A40078" w:rsidRDefault="000B6964" w:rsidP="003B73FE">
      <w:pPr>
        <w:widowControl w:val="0"/>
        <w:shd w:val="clear" w:color="auto" w:fill="FFFFFF"/>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Статья 2</w:t>
      </w:r>
      <w:r w:rsidR="00DE0F34" w:rsidRPr="00A40078">
        <w:rPr>
          <w:rFonts w:ascii="Times New Roman" w:hAnsi="Times New Roman" w:cs="Times New Roman"/>
          <w:b/>
          <w:bCs/>
          <w:sz w:val="24"/>
          <w:szCs w:val="24"/>
        </w:rPr>
        <w:t>7</w:t>
      </w:r>
      <w:r w:rsidRPr="00A40078">
        <w:rPr>
          <w:rFonts w:ascii="Times New Roman" w:hAnsi="Times New Roman" w:cs="Times New Roman"/>
          <w:b/>
          <w:bCs/>
          <w:sz w:val="24"/>
          <w:szCs w:val="24"/>
        </w:rPr>
        <w:t>. Заключительные положения</w:t>
      </w:r>
    </w:p>
    <w:p w14:paraId="2E0D13EF" w14:textId="77777777" w:rsidR="000B6964" w:rsidRPr="00A40078" w:rsidRDefault="000B6964" w:rsidP="003B73FE">
      <w:pPr>
        <w:spacing w:after="0" w:line="240" w:lineRule="auto"/>
        <w:ind w:firstLine="709"/>
        <w:rPr>
          <w:rFonts w:ascii="Times New Roman" w:eastAsia="Calibri" w:hAnsi="Times New Roman" w:cs="Times New Roman"/>
          <w:color w:val="000000"/>
          <w:sz w:val="24"/>
          <w:szCs w:val="24"/>
        </w:rPr>
      </w:pPr>
      <w:r w:rsidRPr="00A40078">
        <w:rPr>
          <w:rFonts w:ascii="Times New Roman" w:eastAsia="Times New Roman" w:hAnsi="Times New Roman" w:cs="Times New Roman"/>
          <w:sz w:val="24"/>
          <w:szCs w:val="24"/>
          <w:lang w:eastAsia="ru-RU"/>
        </w:rPr>
        <w:t>2</w:t>
      </w:r>
      <w:r w:rsidR="00DE0F34" w:rsidRPr="00A40078">
        <w:rPr>
          <w:rFonts w:ascii="Times New Roman" w:eastAsia="Times New Roman" w:hAnsi="Times New Roman" w:cs="Times New Roman"/>
          <w:sz w:val="24"/>
          <w:szCs w:val="24"/>
          <w:lang w:eastAsia="ru-RU"/>
        </w:rPr>
        <w:t>7</w:t>
      </w:r>
      <w:r w:rsidRPr="00A40078">
        <w:rPr>
          <w:rFonts w:ascii="Times New Roman" w:eastAsia="Times New Roman" w:hAnsi="Times New Roman" w:cs="Times New Roman"/>
          <w:sz w:val="24"/>
          <w:szCs w:val="24"/>
          <w:lang w:eastAsia="ru-RU"/>
        </w:rPr>
        <w:t>.1.</w:t>
      </w:r>
      <w:r w:rsidRPr="00A40078">
        <w:rPr>
          <w:rFonts w:ascii="Times New Roman" w:eastAsia="Calibri" w:hAnsi="Times New Roman" w:cs="Times New Roman"/>
          <w:color w:val="000000"/>
          <w:sz w:val="24"/>
          <w:szCs w:val="24"/>
        </w:rPr>
        <w:t xml:space="preserve"> </w:t>
      </w:r>
      <w:r w:rsidRPr="00A40078">
        <w:rPr>
          <w:rFonts w:ascii="Times New Roman" w:eastAsia="Calibri" w:hAnsi="Times New Roman" w:cs="Times New Roman"/>
          <w:color w:val="000000"/>
          <w:sz w:val="24"/>
          <w:szCs w:val="24"/>
          <w:lang w:val="en-US"/>
        </w:rPr>
        <w:t> </w:t>
      </w:r>
      <w:r w:rsidRPr="00A40078">
        <w:rPr>
          <w:rFonts w:ascii="Times New Roman" w:eastAsia="Calibri" w:hAnsi="Times New Roman" w:cs="Times New Roman"/>
          <w:color w:val="000000"/>
          <w:sz w:val="24"/>
          <w:szCs w:val="24"/>
        </w:rPr>
        <w:t xml:space="preserve">Настоящий Договор вступает в силу с даты его подписания и действует до полного исполнения Сторонами всех обязательств по нему. </w:t>
      </w:r>
    </w:p>
    <w:p w14:paraId="46C275A4" w14:textId="77777777" w:rsidR="000B6964" w:rsidRPr="00A40078" w:rsidRDefault="000B6964" w:rsidP="003B73FE">
      <w:pPr>
        <w:spacing w:after="0" w:line="240" w:lineRule="auto"/>
        <w:ind w:firstLine="709"/>
        <w:jc w:val="both"/>
        <w:rPr>
          <w:rFonts w:ascii="Times New Roman" w:eastAsia="Times New Roman" w:hAnsi="Times New Roman" w:cs="Times New Roman"/>
          <w:bCs/>
          <w:sz w:val="24"/>
          <w:szCs w:val="24"/>
        </w:rPr>
      </w:pPr>
      <w:r w:rsidRPr="00A40078">
        <w:rPr>
          <w:rFonts w:ascii="Times New Roman" w:eastAsia="Times New Roman" w:hAnsi="Times New Roman" w:cs="Times New Roman"/>
          <w:sz w:val="24"/>
          <w:szCs w:val="24"/>
          <w:lang w:eastAsia="ru-RU"/>
        </w:rPr>
        <w:t>2</w:t>
      </w:r>
      <w:r w:rsidR="00DE0F34" w:rsidRPr="00A40078">
        <w:rPr>
          <w:rFonts w:ascii="Times New Roman" w:eastAsia="Times New Roman" w:hAnsi="Times New Roman" w:cs="Times New Roman"/>
          <w:sz w:val="24"/>
          <w:szCs w:val="24"/>
          <w:lang w:eastAsia="ru-RU"/>
        </w:rPr>
        <w:t>7</w:t>
      </w:r>
      <w:r w:rsidRPr="00A40078">
        <w:rPr>
          <w:rFonts w:ascii="Times New Roman" w:eastAsia="Times New Roman" w:hAnsi="Times New Roman" w:cs="Times New Roman"/>
          <w:sz w:val="24"/>
          <w:szCs w:val="24"/>
          <w:lang w:eastAsia="ru-RU"/>
        </w:rPr>
        <w:t>.2. </w:t>
      </w:r>
      <w:r w:rsidRPr="00A40078">
        <w:rPr>
          <w:rFonts w:ascii="Times New Roman" w:eastAsia="Times New Roman" w:hAnsi="Times New Roman" w:cs="Times New Roman"/>
          <w:bCs/>
          <w:sz w:val="24"/>
          <w:szCs w:val="24"/>
        </w:rPr>
        <w:t xml:space="preserve">Настоящий Договор со всеми его дополнительными соглашениями и приложениями представляет собой единое соглашение между </w:t>
      </w:r>
      <w:r w:rsidR="00DE0F34" w:rsidRPr="00A40078">
        <w:rPr>
          <w:rFonts w:ascii="Times New Roman" w:eastAsia="Times New Roman" w:hAnsi="Times New Roman" w:cs="Times New Roman"/>
          <w:bCs/>
          <w:i/>
          <w:sz w:val="24"/>
          <w:szCs w:val="24"/>
        </w:rPr>
        <w:t>Подрядчиком</w:t>
      </w:r>
      <w:r w:rsidRPr="00A40078">
        <w:rPr>
          <w:rFonts w:ascii="Times New Roman" w:eastAsia="Times New Roman" w:hAnsi="Times New Roman" w:cs="Times New Roman"/>
          <w:bCs/>
          <w:sz w:val="24"/>
          <w:szCs w:val="24"/>
        </w:rPr>
        <w:t xml:space="preserve"> и </w:t>
      </w:r>
      <w:r w:rsidR="00DE0F34" w:rsidRPr="00A40078">
        <w:rPr>
          <w:rFonts w:ascii="Times New Roman" w:eastAsia="Times New Roman" w:hAnsi="Times New Roman" w:cs="Times New Roman"/>
          <w:bCs/>
          <w:sz w:val="24"/>
          <w:szCs w:val="24"/>
        </w:rPr>
        <w:br/>
      </w:r>
      <w:r w:rsidRPr="00A40078">
        <w:rPr>
          <w:rFonts w:ascii="Times New Roman" w:hAnsi="Times New Roman" w:cs="Times New Roman"/>
          <w:i/>
          <w:spacing w:val="-2"/>
          <w:sz w:val="24"/>
          <w:szCs w:val="24"/>
        </w:rPr>
        <w:t>ПАО «______»*</w:t>
      </w:r>
      <w:r w:rsidRPr="00A40078">
        <w:rPr>
          <w:rFonts w:ascii="Times New Roman" w:eastAsia="Times New Roman" w:hAnsi="Times New Roman" w:cs="Times New Roman"/>
          <w:bCs/>
          <w:sz w:val="24"/>
          <w:szCs w:val="24"/>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14:paraId="2D27E8CD" w14:textId="77777777" w:rsidR="000B6964" w:rsidRPr="00A40078" w:rsidRDefault="000B6964" w:rsidP="003B73FE">
      <w:pPr>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w:t>
      </w:r>
      <w:r w:rsidR="00DE0F34" w:rsidRPr="00A40078">
        <w:rPr>
          <w:rFonts w:ascii="Times New Roman" w:hAnsi="Times New Roman" w:cs="Times New Roman"/>
          <w:sz w:val="24"/>
          <w:szCs w:val="24"/>
        </w:rPr>
        <w:t>7</w:t>
      </w:r>
      <w:r w:rsidRPr="00A40078">
        <w:rPr>
          <w:rFonts w:ascii="Times New Roman" w:hAnsi="Times New Roman" w:cs="Times New Roman"/>
          <w:sz w:val="24"/>
          <w:szCs w:val="24"/>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14:paraId="6F1ABA3D" w14:textId="77777777" w:rsidR="000B6964" w:rsidRPr="00A40078" w:rsidRDefault="000B6964" w:rsidP="003B73FE">
      <w:pPr>
        <w:spacing w:after="0" w:line="240" w:lineRule="auto"/>
        <w:ind w:firstLine="709"/>
        <w:jc w:val="both"/>
        <w:rPr>
          <w:rFonts w:ascii="Times New Roman" w:hAnsi="Times New Roman" w:cs="Times New Roman"/>
          <w:sz w:val="24"/>
          <w:szCs w:val="24"/>
        </w:rPr>
      </w:pPr>
      <w:r w:rsidRPr="00A40078">
        <w:rPr>
          <w:rFonts w:ascii="Times New Roman" w:eastAsia="Times New Roman" w:hAnsi="Times New Roman" w:cs="Times New Roman"/>
          <w:sz w:val="24"/>
          <w:szCs w:val="24"/>
          <w:lang w:eastAsia="ru-RU"/>
        </w:rPr>
        <w:t>2</w:t>
      </w:r>
      <w:r w:rsidR="00DE0F34" w:rsidRPr="00A40078">
        <w:rPr>
          <w:rFonts w:ascii="Times New Roman" w:eastAsia="Times New Roman" w:hAnsi="Times New Roman" w:cs="Times New Roman"/>
          <w:sz w:val="24"/>
          <w:szCs w:val="24"/>
          <w:lang w:eastAsia="ru-RU"/>
        </w:rPr>
        <w:t>7</w:t>
      </w:r>
      <w:r w:rsidRPr="00A40078">
        <w:rPr>
          <w:rFonts w:ascii="Times New Roman" w:eastAsia="Times New Roman" w:hAnsi="Times New Roman" w:cs="Times New Roman"/>
          <w:sz w:val="24"/>
          <w:szCs w:val="24"/>
          <w:lang w:eastAsia="ru-RU"/>
        </w:rPr>
        <w:t>.4.</w:t>
      </w:r>
      <w:r w:rsidRPr="00A40078">
        <w:rPr>
          <w:rFonts w:ascii="Times New Roman" w:hAnsi="Times New Roman" w:cs="Times New Roman"/>
          <w:sz w:val="24"/>
          <w:szCs w:val="24"/>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14:paraId="6F67B815" w14:textId="77777777" w:rsidR="000B6964" w:rsidRPr="00A40078" w:rsidRDefault="000B6964" w:rsidP="003B73F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2</w:t>
      </w:r>
      <w:r w:rsidR="00DE0F34" w:rsidRPr="00A40078">
        <w:rPr>
          <w:rFonts w:ascii="Times New Roman" w:eastAsia="Times New Roman" w:hAnsi="Times New Roman" w:cs="Times New Roman"/>
          <w:sz w:val="24"/>
          <w:szCs w:val="24"/>
          <w:lang w:eastAsia="ru-RU"/>
        </w:rPr>
        <w:t>7</w:t>
      </w:r>
      <w:r w:rsidRPr="00A40078">
        <w:rPr>
          <w:rFonts w:ascii="Times New Roman" w:eastAsia="Times New Roman" w:hAnsi="Times New Roman" w:cs="Times New Roman"/>
          <w:sz w:val="24"/>
          <w:szCs w:val="24"/>
          <w:lang w:eastAsia="ru-RU"/>
        </w:rPr>
        <w:t>.5.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14:paraId="790DFCA1" w14:textId="77777777" w:rsidR="000B6964" w:rsidRPr="00A40078" w:rsidRDefault="000B6964" w:rsidP="003B73F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2</w:t>
      </w:r>
      <w:r w:rsidR="00DE0F34" w:rsidRPr="00A40078">
        <w:rPr>
          <w:rFonts w:ascii="Times New Roman" w:eastAsia="Times New Roman" w:hAnsi="Times New Roman" w:cs="Times New Roman"/>
          <w:sz w:val="24"/>
          <w:szCs w:val="24"/>
          <w:lang w:eastAsia="ru-RU"/>
        </w:rPr>
        <w:t>7</w:t>
      </w:r>
      <w:r w:rsidRPr="00A40078">
        <w:rPr>
          <w:rFonts w:ascii="Times New Roman" w:eastAsia="Times New Roman" w:hAnsi="Times New Roman" w:cs="Times New Roman"/>
          <w:sz w:val="24"/>
          <w:szCs w:val="24"/>
          <w:lang w:eastAsia="ru-RU"/>
        </w:rPr>
        <w:t>.</w:t>
      </w:r>
      <w:r w:rsidR="00DE0F34" w:rsidRPr="00A40078">
        <w:rPr>
          <w:rFonts w:ascii="Times New Roman" w:eastAsia="Times New Roman" w:hAnsi="Times New Roman" w:cs="Times New Roman"/>
          <w:sz w:val="24"/>
          <w:szCs w:val="24"/>
          <w:lang w:eastAsia="ru-RU"/>
        </w:rPr>
        <w:t>6</w:t>
      </w:r>
      <w:r w:rsidRPr="00A40078">
        <w:rPr>
          <w:rFonts w:ascii="Times New Roman" w:eastAsia="Times New Roman" w:hAnsi="Times New Roman" w:cs="Times New Roman"/>
          <w:sz w:val="24"/>
          <w:szCs w:val="24"/>
          <w:lang w:eastAsia="ru-RU"/>
        </w:rPr>
        <w:t>. Подрядчик не вправе без предварительного письменного согласия Заказчика переуступать третьим лицам права по настоящему Договору.</w:t>
      </w:r>
    </w:p>
    <w:p w14:paraId="28A1A832" w14:textId="77777777" w:rsidR="000B6964" w:rsidRPr="00A40078" w:rsidRDefault="000B6964" w:rsidP="003B73F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Заказчик вправе без предварительного письменного согласия Подрядчика переуступать третьим лицам права по настоящему Договору.</w:t>
      </w:r>
    </w:p>
    <w:p w14:paraId="5CBE5BCE" w14:textId="77777777" w:rsidR="000B6964" w:rsidRPr="00A40078" w:rsidRDefault="000B6964" w:rsidP="003B73F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При этом Подрядчик при получении письменного согласия обязан предоставить Заказчику оригинал письменного уведомления об уступке денежного требования в течение 2 (двух) рабочих дней с даты осуществления уступки.</w:t>
      </w:r>
    </w:p>
    <w:p w14:paraId="0DD4DF48" w14:textId="77777777" w:rsidR="000B6964" w:rsidRPr="00A40078" w:rsidRDefault="000B6964" w:rsidP="003B73F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2</w:t>
      </w:r>
      <w:r w:rsidR="00DE0F34" w:rsidRPr="00A40078">
        <w:rPr>
          <w:rFonts w:ascii="Times New Roman" w:eastAsia="Times New Roman" w:hAnsi="Times New Roman" w:cs="Times New Roman"/>
          <w:sz w:val="24"/>
          <w:szCs w:val="24"/>
          <w:lang w:eastAsia="ru-RU"/>
        </w:rPr>
        <w:t>7</w:t>
      </w:r>
      <w:r w:rsidRPr="00A40078">
        <w:rPr>
          <w:rFonts w:ascii="Times New Roman" w:eastAsia="Times New Roman" w:hAnsi="Times New Roman" w:cs="Times New Roman"/>
          <w:sz w:val="24"/>
          <w:szCs w:val="24"/>
          <w:lang w:eastAsia="ru-RU"/>
        </w:rPr>
        <w:t>.</w:t>
      </w:r>
      <w:r w:rsidR="00DE0F34" w:rsidRPr="00A40078">
        <w:rPr>
          <w:rFonts w:ascii="Times New Roman" w:eastAsia="Times New Roman" w:hAnsi="Times New Roman" w:cs="Times New Roman"/>
          <w:sz w:val="24"/>
          <w:szCs w:val="24"/>
          <w:lang w:eastAsia="ru-RU"/>
        </w:rPr>
        <w:t>7</w:t>
      </w:r>
      <w:r w:rsidRPr="00A40078">
        <w:rPr>
          <w:rFonts w:ascii="Times New Roman" w:eastAsia="Times New Roman" w:hAnsi="Times New Roman" w:cs="Times New Roman"/>
          <w:sz w:val="24"/>
          <w:szCs w:val="24"/>
          <w:lang w:eastAsia="ru-RU"/>
        </w:rPr>
        <w:t xml:space="preserve">. Любое уведомление по настоящему Договору осуществляется в письменной форме, может быть направлено в виде заказного письма с уведомлением, телекса, телеграммы, факсимильного сообщения, и иными способами, в том числе электронными документами (письма по электронной почте), передаваемыми по каналам связи, позволяющими достоверно установить, что документ исходит от Стороны по договору и </w:t>
      </w:r>
      <w:r w:rsidRPr="00A40078">
        <w:rPr>
          <w:rFonts w:ascii="Times New Roman" w:eastAsia="Times New Roman" w:hAnsi="Times New Roman" w:cs="Times New Roman"/>
          <w:sz w:val="24"/>
          <w:szCs w:val="24"/>
          <w:lang w:eastAsia="ru-RU"/>
        </w:rPr>
        <w:lastRenderedPageBreak/>
        <w:t>получен Стороной по договору.</w:t>
      </w:r>
    </w:p>
    <w:p w14:paraId="3A8680C8" w14:textId="77777777" w:rsidR="000B6964" w:rsidRPr="00A40078" w:rsidRDefault="000B6964" w:rsidP="003B73F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Электронные документы, подписанные простой электронной подписью, признаются равнозначными документам на бумажных носителях, подписанным собственноручной подписью. При этом, под электронным документом стороны понимают сообщение в формате электронной почты, содержащее непосредственно в этом сообщении или в качестве приложения к нему электронный (созданный в результате сканирования или сохранения документа в формате PDF) образ оригинального документа, содержащего подпись уполномоченного представителя Стороны и печать Стороны.</w:t>
      </w:r>
    </w:p>
    <w:p w14:paraId="55075844" w14:textId="77777777" w:rsidR="000B6964" w:rsidRPr="00A40078" w:rsidRDefault="000B6964" w:rsidP="003B73FE">
      <w:pPr>
        <w:widowControl w:val="0"/>
        <w:autoSpaceDE w:val="0"/>
        <w:autoSpaceDN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Электронный документ Заказчика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Подрядчика ______________________________.</w:t>
      </w:r>
    </w:p>
    <w:p w14:paraId="15D1F9DA" w14:textId="77777777" w:rsidR="000B6964" w:rsidRPr="00A40078" w:rsidRDefault="000B6964" w:rsidP="003B73FE">
      <w:pPr>
        <w:widowControl w:val="0"/>
        <w:autoSpaceDE w:val="0"/>
        <w:autoSpaceDN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Электронный документ Подрядчика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Заказчика ______________________________.</w:t>
      </w:r>
    </w:p>
    <w:p w14:paraId="336AEF2C" w14:textId="77777777" w:rsidR="000B6964" w:rsidRPr="00A40078" w:rsidRDefault="000B6964" w:rsidP="003B7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Каждая Сторона обязуется обеспечить доступ лиц, уполномоченных на подписание электронных документов от ее имени и конфиденциальность электронного документооборота. </w:t>
      </w:r>
    </w:p>
    <w:p w14:paraId="28662FB2" w14:textId="77777777" w:rsidR="000B6964" w:rsidRPr="00A40078" w:rsidRDefault="000B6964" w:rsidP="003B7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w:t>
      </w:r>
      <w:r w:rsidR="00DE0F34" w:rsidRPr="00A40078">
        <w:rPr>
          <w:rFonts w:ascii="Times New Roman" w:hAnsi="Times New Roman" w:cs="Times New Roman"/>
          <w:sz w:val="24"/>
          <w:szCs w:val="24"/>
        </w:rPr>
        <w:t>7</w:t>
      </w:r>
      <w:r w:rsidRPr="00A40078">
        <w:rPr>
          <w:rFonts w:ascii="Times New Roman" w:hAnsi="Times New Roman" w:cs="Times New Roman"/>
          <w:sz w:val="24"/>
          <w:szCs w:val="24"/>
        </w:rPr>
        <w:t>.</w:t>
      </w:r>
      <w:r w:rsidR="00DE0F34" w:rsidRPr="00A40078">
        <w:rPr>
          <w:rFonts w:ascii="Times New Roman" w:hAnsi="Times New Roman" w:cs="Times New Roman"/>
          <w:sz w:val="24"/>
          <w:szCs w:val="24"/>
        </w:rPr>
        <w:t>8</w:t>
      </w:r>
      <w:r w:rsidRPr="00A40078">
        <w:rPr>
          <w:rFonts w:ascii="Times New Roman" w:hAnsi="Times New Roman" w:cs="Times New Roman"/>
          <w:sz w:val="24"/>
          <w:szCs w:val="24"/>
        </w:rPr>
        <w:t xml:space="preserve">. Полномочия представителя Подрядчика, должны быть подтверждены доверенностью, совершенной в нотариальной форме. Подлинник или нотариально заверенная копия доверенности должна быть передана Заказчику.  </w:t>
      </w:r>
    </w:p>
    <w:p w14:paraId="734088CB" w14:textId="77777777" w:rsidR="000B6964" w:rsidRPr="00A40078" w:rsidRDefault="000B6964" w:rsidP="003B73FE">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w:t>
      </w:r>
      <w:r w:rsidR="00DE0F34" w:rsidRPr="00A40078">
        <w:rPr>
          <w:rFonts w:ascii="Times New Roman" w:hAnsi="Times New Roman" w:cs="Times New Roman"/>
          <w:sz w:val="24"/>
          <w:szCs w:val="24"/>
        </w:rPr>
        <w:t>7</w:t>
      </w:r>
      <w:r w:rsidRPr="00A40078">
        <w:rPr>
          <w:rFonts w:ascii="Times New Roman" w:hAnsi="Times New Roman" w:cs="Times New Roman"/>
          <w:sz w:val="24"/>
          <w:szCs w:val="24"/>
        </w:rPr>
        <w:t>.</w:t>
      </w:r>
      <w:r w:rsidR="00DE0F34" w:rsidRPr="00A40078">
        <w:rPr>
          <w:rFonts w:ascii="Times New Roman" w:hAnsi="Times New Roman" w:cs="Times New Roman"/>
          <w:sz w:val="24"/>
          <w:szCs w:val="24"/>
        </w:rPr>
        <w:t>9</w:t>
      </w:r>
      <w:r w:rsidRPr="00A40078">
        <w:rPr>
          <w:rFonts w:ascii="Times New Roman" w:hAnsi="Times New Roman" w:cs="Times New Roman"/>
          <w:sz w:val="24"/>
          <w:szCs w:val="24"/>
        </w:rPr>
        <w:t>. При выполнении настоящего Договора Стороны руководствуются нормами законодательства Российской Федерации.</w:t>
      </w:r>
    </w:p>
    <w:p w14:paraId="0DCCB861" w14:textId="77777777" w:rsidR="000B6964" w:rsidRPr="00A40078" w:rsidRDefault="000B6964" w:rsidP="003B73FE">
      <w:pPr>
        <w:widowControl w:val="0"/>
        <w:shd w:val="clear" w:color="auto" w:fill="FFFFFF"/>
        <w:tabs>
          <w:tab w:val="left" w:pos="108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2</w:t>
      </w:r>
      <w:r w:rsidR="00DE0F34" w:rsidRPr="00A40078">
        <w:rPr>
          <w:rFonts w:ascii="Times New Roman" w:eastAsia="Times New Roman" w:hAnsi="Times New Roman" w:cs="Times New Roman"/>
          <w:sz w:val="24"/>
          <w:szCs w:val="24"/>
          <w:lang w:eastAsia="ru-RU"/>
        </w:rPr>
        <w:t>7</w:t>
      </w:r>
      <w:r w:rsidRPr="00A40078">
        <w:rPr>
          <w:rFonts w:ascii="Times New Roman" w:eastAsia="Times New Roman" w:hAnsi="Times New Roman" w:cs="Times New Roman"/>
          <w:sz w:val="24"/>
          <w:szCs w:val="24"/>
          <w:lang w:eastAsia="ru-RU"/>
        </w:rPr>
        <w:t>.</w:t>
      </w:r>
      <w:r w:rsidR="00DE0F34" w:rsidRPr="00A40078">
        <w:rPr>
          <w:rFonts w:ascii="Times New Roman" w:eastAsia="Times New Roman" w:hAnsi="Times New Roman" w:cs="Times New Roman"/>
          <w:sz w:val="24"/>
          <w:szCs w:val="24"/>
          <w:lang w:eastAsia="ru-RU"/>
        </w:rPr>
        <w:t>10</w:t>
      </w:r>
      <w:r w:rsidRPr="00A40078">
        <w:rPr>
          <w:rFonts w:ascii="Times New Roman" w:eastAsia="Times New Roman" w:hAnsi="Times New Roman" w:cs="Times New Roman"/>
          <w:sz w:val="24"/>
          <w:szCs w:val="24"/>
          <w:lang w:eastAsia="ru-RU"/>
        </w:rPr>
        <w:t> Вопросы, не урегулированные настоящим Договором, регламентируются нормами законодательства Российской Федерации.</w:t>
      </w:r>
    </w:p>
    <w:p w14:paraId="01CA129F" w14:textId="77777777" w:rsidR="000B6964" w:rsidRPr="00A40078" w:rsidRDefault="000B6964" w:rsidP="003B73FE">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2</w:t>
      </w:r>
      <w:r w:rsidR="00DE0F34" w:rsidRPr="00A40078">
        <w:rPr>
          <w:rFonts w:ascii="Times New Roman" w:hAnsi="Times New Roman" w:cs="Times New Roman"/>
          <w:sz w:val="24"/>
          <w:szCs w:val="24"/>
        </w:rPr>
        <w:t>7</w:t>
      </w:r>
      <w:r w:rsidRPr="00A40078">
        <w:rPr>
          <w:rFonts w:ascii="Times New Roman" w:hAnsi="Times New Roman" w:cs="Times New Roman"/>
          <w:sz w:val="24"/>
          <w:szCs w:val="24"/>
        </w:rPr>
        <w:t>.</w:t>
      </w:r>
      <w:r w:rsidR="00DE0F34" w:rsidRPr="00A40078">
        <w:rPr>
          <w:rFonts w:ascii="Times New Roman" w:hAnsi="Times New Roman" w:cs="Times New Roman"/>
          <w:sz w:val="24"/>
          <w:szCs w:val="24"/>
        </w:rPr>
        <w:t>11</w:t>
      </w:r>
      <w:r w:rsidRPr="00A40078">
        <w:rPr>
          <w:rFonts w:ascii="Times New Roman" w:hAnsi="Times New Roman" w:cs="Times New Roman"/>
          <w:sz w:val="24"/>
          <w:szCs w:val="24"/>
        </w:rPr>
        <w:t>. Настоящий Договор вступает в силу с момента его подписания и действует до полного исполнения Сторонами взятых на себя обязательств. Датой подписания считается дата, указанная на титульном листе настоящего договора.</w:t>
      </w:r>
      <w:r w:rsidRPr="00A40078">
        <w:rPr>
          <w:rFonts w:ascii="Times New Roman" w:hAnsi="Times New Roman" w:cs="Times New Roman"/>
          <w:sz w:val="24"/>
          <w:szCs w:val="24"/>
          <w:vertAlign w:val="superscript"/>
        </w:rPr>
        <w:footnoteReference w:id="6"/>
      </w:r>
      <w:r w:rsidRPr="00A40078">
        <w:rPr>
          <w:rFonts w:ascii="Times New Roman" w:hAnsi="Times New Roman" w:cs="Times New Roman"/>
          <w:sz w:val="24"/>
          <w:szCs w:val="24"/>
        </w:rPr>
        <w:t xml:space="preserve"> </w:t>
      </w:r>
    </w:p>
    <w:p w14:paraId="403905C6" w14:textId="77777777" w:rsidR="000B6964" w:rsidRPr="00A40078" w:rsidRDefault="000B6964" w:rsidP="003B73F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2</w:t>
      </w:r>
      <w:r w:rsidR="00DE0F34" w:rsidRPr="00A40078">
        <w:rPr>
          <w:rFonts w:ascii="Times New Roman" w:eastAsia="Times New Roman" w:hAnsi="Times New Roman" w:cs="Times New Roman"/>
          <w:sz w:val="24"/>
          <w:szCs w:val="24"/>
          <w:lang w:eastAsia="ru-RU"/>
        </w:rPr>
        <w:t>7</w:t>
      </w:r>
      <w:r w:rsidRPr="00A40078">
        <w:rPr>
          <w:rFonts w:ascii="Times New Roman" w:eastAsia="Times New Roman" w:hAnsi="Times New Roman" w:cs="Times New Roman"/>
          <w:sz w:val="24"/>
          <w:szCs w:val="24"/>
          <w:lang w:eastAsia="ru-RU"/>
        </w:rPr>
        <w:t>.1</w:t>
      </w:r>
      <w:r w:rsidR="00DE0F34" w:rsidRPr="00A40078">
        <w:rPr>
          <w:rFonts w:ascii="Times New Roman" w:eastAsia="Times New Roman" w:hAnsi="Times New Roman" w:cs="Times New Roman"/>
          <w:sz w:val="24"/>
          <w:szCs w:val="24"/>
          <w:lang w:eastAsia="ru-RU"/>
        </w:rPr>
        <w:t>2</w:t>
      </w:r>
      <w:r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val="en-US" w:eastAsia="ru-RU"/>
        </w:rPr>
        <w:t> </w:t>
      </w:r>
      <w:r w:rsidRPr="00A40078">
        <w:rPr>
          <w:rFonts w:ascii="Times New Roman" w:eastAsia="Times New Roman" w:hAnsi="Times New Roman" w:cs="Times New Roman"/>
          <w:sz w:val="24"/>
          <w:szCs w:val="24"/>
          <w:lang w:eastAsia="ru-RU"/>
        </w:rPr>
        <w:t>Все указанные в настоящем Договоре приложения являются его неотъемлемой частью.</w:t>
      </w:r>
    </w:p>
    <w:p w14:paraId="669F569F" w14:textId="77777777" w:rsidR="000B6964" w:rsidRPr="00A40078" w:rsidRDefault="000B6964" w:rsidP="003B73F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2</w:t>
      </w:r>
      <w:r w:rsidR="00DE0F34" w:rsidRPr="00A40078">
        <w:rPr>
          <w:rFonts w:ascii="Times New Roman" w:eastAsia="Times New Roman" w:hAnsi="Times New Roman" w:cs="Times New Roman"/>
          <w:sz w:val="24"/>
          <w:szCs w:val="24"/>
          <w:lang w:eastAsia="ru-RU"/>
        </w:rPr>
        <w:t>7</w:t>
      </w:r>
      <w:r w:rsidRPr="00A40078">
        <w:rPr>
          <w:rFonts w:ascii="Times New Roman" w:eastAsia="Times New Roman" w:hAnsi="Times New Roman" w:cs="Times New Roman"/>
          <w:sz w:val="24"/>
          <w:szCs w:val="24"/>
          <w:lang w:eastAsia="ru-RU"/>
        </w:rPr>
        <w:t>.1</w:t>
      </w:r>
      <w:r w:rsidR="00DE0F34" w:rsidRPr="00A40078">
        <w:rPr>
          <w:rFonts w:ascii="Times New Roman" w:eastAsia="Times New Roman" w:hAnsi="Times New Roman" w:cs="Times New Roman"/>
          <w:sz w:val="24"/>
          <w:szCs w:val="24"/>
          <w:lang w:eastAsia="ru-RU"/>
        </w:rPr>
        <w:t>3</w:t>
      </w:r>
      <w:r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val="en-US" w:eastAsia="ru-RU"/>
        </w:rPr>
        <w:t> </w:t>
      </w:r>
      <w:r w:rsidRPr="00A40078">
        <w:rPr>
          <w:rFonts w:ascii="Times New Roman" w:eastAsia="Times New Roman" w:hAnsi="Times New Roman" w:cs="Times New Roman"/>
          <w:sz w:val="24"/>
          <w:szCs w:val="24"/>
          <w:lang w:eastAsia="ru-RU"/>
        </w:rPr>
        <w:t>Договор составлен на русском языке в 2 (двух) экземплярах, имеющих равную юридическую силу, по одному для каждой из Сторон.</w:t>
      </w:r>
    </w:p>
    <w:p w14:paraId="09CAEC81" w14:textId="77777777" w:rsidR="000B6964" w:rsidRPr="00A40078" w:rsidRDefault="000B6964" w:rsidP="003B73F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Приложения к настоящему Договору:</w:t>
      </w:r>
    </w:p>
    <w:p w14:paraId="48DFC311" w14:textId="77777777" w:rsidR="000B6964" w:rsidRPr="00A40078" w:rsidRDefault="000B6964" w:rsidP="003B73FE">
      <w:pPr>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Приложение № 1 - (наименование приложения) на ___стр. составляет неотъемлемую часть настоящего Договора.</w:t>
      </w:r>
    </w:p>
    <w:p w14:paraId="4B4B317A"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p>
    <w:p w14:paraId="1EB5E80B"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pacing w:val="-2"/>
          <w:sz w:val="24"/>
          <w:szCs w:val="24"/>
        </w:rPr>
      </w:pPr>
    </w:p>
    <w:p w14:paraId="4393B5DA" w14:textId="77777777" w:rsidR="000B6964" w:rsidRPr="00A40078" w:rsidRDefault="000B6964" w:rsidP="000B6964">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b/>
          <w:bCs/>
          <w:sz w:val="24"/>
          <w:szCs w:val="24"/>
          <w:lang w:eastAsia="ru-RU"/>
        </w:rPr>
        <w:t>Статья 2</w:t>
      </w:r>
      <w:r w:rsidR="00DE0F34" w:rsidRPr="00A40078">
        <w:rPr>
          <w:rFonts w:ascii="Times New Roman" w:eastAsia="Times New Roman" w:hAnsi="Times New Roman" w:cs="Times New Roman"/>
          <w:b/>
          <w:bCs/>
          <w:sz w:val="24"/>
          <w:szCs w:val="24"/>
          <w:lang w:eastAsia="ru-RU"/>
        </w:rPr>
        <w:t>8</w:t>
      </w:r>
      <w:r w:rsidRPr="00A40078">
        <w:rPr>
          <w:rFonts w:ascii="Times New Roman" w:eastAsia="Times New Roman" w:hAnsi="Times New Roman" w:cs="Times New Roman"/>
          <w:b/>
          <w:bCs/>
          <w:sz w:val="24"/>
          <w:szCs w:val="24"/>
          <w:lang w:eastAsia="ru-RU"/>
        </w:rPr>
        <w:t>. Перечень документов, прилагаемых к Договору</w:t>
      </w:r>
    </w:p>
    <w:p w14:paraId="14B44D75" w14:textId="77777777" w:rsidR="000B6964" w:rsidRPr="00A40078" w:rsidRDefault="000B6964" w:rsidP="000B6964">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Все указанные ниже приложения являются неотъемлемой частью Договора.</w:t>
      </w:r>
    </w:p>
    <w:tbl>
      <w:tblPr>
        <w:tblStyle w:val="TableNormal1"/>
        <w:tblW w:w="9497" w:type="dxa"/>
        <w:tblInd w:w="22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CED7E7"/>
        <w:tblLayout w:type="fixed"/>
        <w:tblLook w:val="04A0" w:firstRow="1" w:lastRow="0" w:firstColumn="1" w:lastColumn="0" w:noHBand="0" w:noVBand="1"/>
      </w:tblPr>
      <w:tblGrid>
        <w:gridCol w:w="504"/>
        <w:gridCol w:w="8993"/>
      </w:tblGrid>
      <w:tr w:rsidR="000B6964" w:rsidRPr="00A40078" w14:paraId="3D826494" w14:textId="77777777" w:rsidTr="000B6964">
        <w:trPr>
          <w:cantSplit/>
          <w:trHeight w:val="26"/>
        </w:trPr>
        <w:tc>
          <w:tcPr>
            <w:tcW w:w="504" w:type="dxa"/>
            <w:shd w:val="clear" w:color="auto" w:fill="auto"/>
            <w:tcMar>
              <w:top w:w="0" w:type="dxa"/>
              <w:left w:w="28" w:type="dxa"/>
              <w:bottom w:w="0" w:type="dxa"/>
              <w:right w:w="28" w:type="dxa"/>
            </w:tcMar>
          </w:tcPr>
          <w:p w14:paraId="640C2C23" w14:textId="77777777" w:rsidR="000B6964" w:rsidRPr="00A40078" w:rsidRDefault="000B6964" w:rsidP="000B6964">
            <w:pPr>
              <w:widowControl w:val="0"/>
              <w:jc w:val="center"/>
              <w:rPr>
                <w:b/>
                <w:bCs/>
                <w:szCs w:val="24"/>
              </w:rPr>
            </w:pPr>
            <w:r w:rsidRPr="00A40078">
              <w:rPr>
                <w:b/>
                <w:bCs/>
                <w:szCs w:val="24"/>
              </w:rPr>
              <w:t xml:space="preserve">№ </w:t>
            </w:r>
          </w:p>
          <w:p w14:paraId="4206221E" w14:textId="77777777" w:rsidR="000B6964" w:rsidRPr="00A40078" w:rsidRDefault="000B6964" w:rsidP="000B6964">
            <w:pPr>
              <w:widowControl w:val="0"/>
              <w:jc w:val="center"/>
            </w:pPr>
            <w:r w:rsidRPr="00A40078">
              <w:rPr>
                <w:b/>
                <w:bCs/>
                <w:szCs w:val="24"/>
              </w:rPr>
              <w:t>п/п</w:t>
            </w:r>
          </w:p>
        </w:tc>
        <w:tc>
          <w:tcPr>
            <w:tcW w:w="8993" w:type="dxa"/>
            <w:shd w:val="clear" w:color="auto" w:fill="auto"/>
            <w:tcMar>
              <w:top w:w="0" w:type="dxa"/>
              <w:left w:w="28" w:type="dxa"/>
              <w:bottom w:w="0" w:type="dxa"/>
              <w:right w:w="28" w:type="dxa"/>
            </w:tcMar>
          </w:tcPr>
          <w:p w14:paraId="0057A5DB" w14:textId="77777777" w:rsidR="000B6964" w:rsidRPr="00A40078" w:rsidRDefault="000B6964" w:rsidP="000B6964">
            <w:pPr>
              <w:widowControl w:val="0"/>
              <w:ind w:right="619" w:firstLine="720"/>
              <w:jc w:val="center"/>
            </w:pPr>
            <w:r w:rsidRPr="00A40078">
              <w:rPr>
                <w:b/>
                <w:bCs/>
                <w:szCs w:val="24"/>
              </w:rPr>
              <w:t>Наименование приложения</w:t>
            </w:r>
          </w:p>
        </w:tc>
      </w:tr>
      <w:tr w:rsidR="000B6964" w:rsidRPr="00A40078" w14:paraId="2D0E79B4" w14:textId="77777777" w:rsidTr="000B6964">
        <w:trPr>
          <w:cantSplit/>
          <w:trHeight w:val="21"/>
        </w:trPr>
        <w:tc>
          <w:tcPr>
            <w:tcW w:w="504" w:type="dxa"/>
            <w:shd w:val="clear" w:color="auto" w:fill="auto"/>
            <w:tcMar>
              <w:top w:w="0" w:type="dxa"/>
              <w:left w:w="28" w:type="dxa"/>
              <w:bottom w:w="0" w:type="dxa"/>
              <w:right w:w="28" w:type="dxa"/>
            </w:tcMar>
          </w:tcPr>
          <w:p w14:paraId="4E594713" w14:textId="77777777" w:rsidR="000B6964" w:rsidRPr="00A40078" w:rsidRDefault="000B6964" w:rsidP="000B6964">
            <w:pPr>
              <w:widowControl w:val="0"/>
              <w:rPr>
                <w:sz w:val="24"/>
                <w:szCs w:val="24"/>
              </w:rPr>
            </w:pPr>
            <w:r w:rsidRPr="00A40078">
              <w:rPr>
                <w:sz w:val="24"/>
                <w:szCs w:val="24"/>
              </w:rPr>
              <w:t>1.</w:t>
            </w:r>
          </w:p>
        </w:tc>
        <w:tc>
          <w:tcPr>
            <w:tcW w:w="8993" w:type="dxa"/>
            <w:shd w:val="clear" w:color="auto" w:fill="auto"/>
            <w:tcMar>
              <w:top w:w="0" w:type="dxa"/>
              <w:left w:w="28" w:type="dxa"/>
              <w:bottom w:w="0" w:type="dxa"/>
              <w:right w:w="28" w:type="dxa"/>
            </w:tcMar>
          </w:tcPr>
          <w:p w14:paraId="52088CCD" w14:textId="77777777" w:rsidR="000B6964" w:rsidRPr="00A40078" w:rsidRDefault="000B6964" w:rsidP="000B6964">
            <w:pPr>
              <w:widowControl w:val="0"/>
              <w:ind w:right="619"/>
              <w:rPr>
                <w:sz w:val="24"/>
                <w:szCs w:val="24"/>
              </w:rPr>
            </w:pPr>
            <w:r w:rsidRPr="00A40078">
              <w:rPr>
                <w:sz w:val="24"/>
                <w:szCs w:val="24"/>
              </w:rPr>
              <w:t xml:space="preserve">Сводная таблица стоимости Работ </w:t>
            </w:r>
          </w:p>
        </w:tc>
      </w:tr>
      <w:tr w:rsidR="000B6964" w:rsidRPr="00A40078" w14:paraId="1EE381FC" w14:textId="77777777" w:rsidTr="000B6964">
        <w:trPr>
          <w:cantSplit/>
          <w:trHeight w:val="290"/>
        </w:trPr>
        <w:tc>
          <w:tcPr>
            <w:tcW w:w="504" w:type="dxa"/>
            <w:shd w:val="clear" w:color="auto" w:fill="auto"/>
            <w:tcMar>
              <w:top w:w="0" w:type="dxa"/>
              <w:left w:w="28" w:type="dxa"/>
              <w:bottom w:w="0" w:type="dxa"/>
              <w:right w:w="28" w:type="dxa"/>
            </w:tcMar>
          </w:tcPr>
          <w:p w14:paraId="1F5FB114" w14:textId="77777777" w:rsidR="000B6964" w:rsidRPr="00A40078" w:rsidRDefault="000B6964" w:rsidP="000B6964">
            <w:pPr>
              <w:widowControl w:val="0"/>
              <w:rPr>
                <w:sz w:val="24"/>
                <w:szCs w:val="24"/>
              </w:rPr>
            </w:pPr>
            <w:r w:rsidRPr="00A40078">
              <w:rPr>
                <w:sz w:val="24"/>
                <w:szCs w:val="24"/>
              </w:rPr>
              <w:t>2.</w:t>
            </w:r>
          </w:p>
        </w:tc>
        <w:tc>
          <w:tcPr>
            <w:tcW w:w="8993" w:type="dxa"/>
            <w:shd w:val="clear" w:color="auto" w:fill="auto"/>
            <w:tcMar>
              <w:top w:w="0" w:type="dxa"/>
              <w:left w:w="28" w:type="dxa"/>
              <w:bottom w:w="0" w:type="dxa"/>
              <w:right w:w="28" w:type="dxa"/>
            </w:tcMar>
          </w:tcPr>
          <w:p w14:paraId="35191911" w14:textId="77777777" w:rsidR="000B6964" w:rsidRPr="00A40078" w:rsidRDefault="000B6964" w:rsidP="000B6964">
            <w:pPr>
              <w:widowControl w:val="0"/>
              <w:ind w:right="619"/>
              <w:rPr>
                <w:sz w:val="24"/>
                <w:szCs w:val="24"/>
              </w:rPr>
            </w:pPr>
            <w:r w:rsidRPr="00A40078">
              <w:rPr>
                <w:sz w:val="24"/>
                <w:szCs w:val="24"/>
              </w:rPr>
              <w:t xml:space="preserve">График выполнения Работ </w:t>
            </w:r>
          </w:p>
        </w:tc>
      </w:tr>
      <w:tr w:rsidR="000B6964" w:rsidRPr="00A40078" w14:paraId="6FBEE588" w14:textId="77777777" w:rsidTr="000B6964">
        <w:trPr>
          <w:cantSplit/>
          <w:trHeight w:val="290"/>
        </w:trPr>
        <w:tc>
          <w:tcPr>
            <w:tcW w:w="504" w:type="dxa"/>
            <w:shd w:val="clear" w:color="auto" w:fill="auto"/>
            <w:tcMar>
              <w:top w:w="0" w:type="dxa"/>
              <w:left w:w="28" w:type="dxa"/>
              <w:bottom w:w="0" w:type="dxa"/>
              <w:right w:w="28" w:type="dxa"/>
            </w:tcMar>
          </w:tcPr>
          <w:p w14:paraId="18FE6E1A" w14:textId="77777777" w:rsidR="000B6964" w:rsidRPr="00A40078" w:rsidRDefault="000B6964" w:rsidP="000B6964">
            <w:pPr>
              <w:widowControl w:val="0"/>
              <w:rPr>
                <w:sz w:val="24"/>
                <w:szCs w:val="24"/>
              </w:rPr>
            </w:pPr>
            <w:r w:rsidRPr="00A40078">
              <w:rPr>
                <w:sz w:val="24"/>
                <w:szCs w:val="24"/>
                <w:lang w:val="en-US"/>
              </w:rPr>
              <w:t>3</w:t>
            </w:r>
            <w:r w:rsidRPr="00A40078">
              <w:rPr>
                <w:sz w:val="24"/>
                <w:szCs w:val="24"/>
              </w:rPr>
              <w:t>.</w:t>
            </w:r>
          </w:p>
        </w:tc>
        <w:tc>
          <w:tcPr>
            <w:tcW w:w="8993" w:type="dxa"/>
            <w:shd w:val="clear" w:color="auto" w:fill="auto"/>
            <w:tcMar>
              <w:top w:w="0" w:type="dxa"/>
              <w:left w:w="28" w:type="dxa"/>
              <w:bottom w:w="0" w:type="dxa"/>
              <w:right w:w="28" w:type="dxa"/>
            </w:tcMar>
          </w:tcPr>
          <w:p w14:paraId="73D28ED8" w14:textId="77777777" w:rsidR="000B6964" w:rsidRPr="00A40078" w:rsidRDefault="000B6964" w:rsidP="000B6964">
            <w:pPr>
              <w:widowControl w:val="0"/>
              <w:ind w:right="619"/>
              <w:rPr>
                <w:sz w:val="24"/>
                <w:szCs w:val="24"/>
              </w:rPr>
            </w:pPr>
            <w:r w:rsidRPr="00A40078">
              <w:rPr>
                <w:sz w:val="24"/>
                <w:szCs w:val="24"/>
              </w:rPr>
              <w:t>Форма Отчета об использовании авансовых платежей</w:t>
            </w:r>
          </w:p>
        </w:tc>
      </w:tr>
      <w:tr w:rsidR="000B6964" w:rsidRPr="00A40078" w14:paraId="41E463C3" w14:textId="77777777" w:rsidTr="000B6964">
        <w:trPr>
          <w:cantSplit/>
          <w:trHeight w:val="340"/>
        </w:trPr>
        <w:tc>
          <w:tcPr>
            <w:tcW w:w="504" w:type="dxa"/>
            <w:shd w:val="clear" w:color="auto" w:fill="auto"/>
            <w:tcMar>
              <w:top w:w="0" w:type="dxa"/>
              <w:left w:w="28" w:type="dxa"/>
              <w:bottom w:w="0" w:type="dxa"/>
              <w:right w:w="28" w:type="dxa"/>
            </w:tcMar>
          </w:tcPr>
          <w:p w14:paraId="0978965C" w14:textId="77777777" w:rsidR="000B6964" w:rsidRPr="00A40078" w:rsidRDefault="000B6964" w:rsidP="000B6964">
            <w:pPr>
              <w:widowControl w:val="0"/>
              <w:rPr>
                <w:sz w:val="24"/>
                <w:szCs w:val="24"/>
              </w:rPr>
            </w:pPr>
            <w:r w:rsidRPr="00A40078">
              <w:rPr>
                <w:sz w:val="24"/>
                <w:szCs w:val="24"/>
                <w:lang w:val="en-US"/>
              </w:rPr>
              <w:lastRenderedPageBreak/>
              <w:t>4</w:t>
            </w:r>
            <w:r w:rsidRPr="00A40078">
              <w:rPr>
                <w:sz w:val="24"/>
                <w:szCs w:val="24"/>
              </w:rPr>
              <w:t>.</w:t>
            </w:r>
          </w:p>
        </w:tc>
        <w:tc>
          <w:tcPr>
            <w:tcW w:w="8993" w:type="dxa"/>
            <w:shd w:val="clear" w:color="auto" w:fill="auto"/>
            <w:tcMar>
              <w:top w:w="0" w:type="dxa"/>
              <w:left w:w="28" w:type="dxa"/>
              <w:bottom w:w="0" w:type="dxa"/>
              <w:right w:w="28" w:type="dxa"/>
            </w:tcMar>
          </w:tcPr>
          <w:p w14:paraId="722CF5F3" w14:textId="77777777" w:rsidR="000B6964" w:rsidRPr="00A40078" w:rsidRDefault="000B6964" w:rsidP="000B6964">
            <w:pPr>
              <w:widowControl w:val="0"/>
              <w:ind w:right="619"/>
              <w:rPr>
                <w:sz w:val="24"/>
                <w:szCs w:val="24"/>
              </w:rPr>
            </w:pPr>
            <w:r w:rsidRPr="00A40078">
              <w:rPr>
                <w:sz w:val="24"/>
                <w:szCs w:val="24"/>
              </w:rPr>
              <w:t>Форма Справки о движении денежных средств по заключенным договорам субподряда/третьими лицами</w:t>
            </w:r>
          </w:p>
        </w:tc>
      </w:tr>
      <w:tr w:rsidR="000B6964" w:rsidRPr="00A40078" w14:paraId="1A482845" w14:textId="77777777" w:rsidTr="000B6964">
        <w:trPr>
          <w:cantSplit/>
          <w:trHeight w:val="290"/>
        </w:trPr>
        <w:tc>
          <w:tcPr>
            <w:tcW w:w="504" w:type="dxa"/>
            <w:shd w:val="clear" w:color="auto" w:fill="auto"/>
            <w:tcMar>
              <w:top w:w="0" w:type="dxa"/>
              <w:left w:w="28" w:type="dxa"/>
              <w:bottom w:w="0" w:type="dxa"/>
              <w:right w:w="28" w:type="dxa"/>
            </w:tcMar>
          </w:tcPr>
          <w:p w14:paraId="71D40CAC" w14:textId="77777777" w:rsidR="000B6964" w:rsidRPr="00A40078" w:rsidRDefault="000B6964" w:rsidP="000B6964">
            <w:pPr>
              <w:widowControl w:val="0"/>
              <w:rPr>
                <w:sz w:val="24"/>
                <w:szCs w:val="24"/>
              </w:rPr>
            </w:pPr>
            <w:r w:rsidRPr="00A40078">
              <w:rPr>
                <w:sz w:val="24"/>
                <w:szCs w:val="24"/>
                <w:lang w:val="en-US"/>
              </w:rPr>
              <w:t>5</w:t>
            </w:r>
            <w:r w:rsidRPr="00A40078">
              <w:rPr>
                <w:sz w:val="24"/>
                <w:szCs w:val="24"/>
              </w:rPr>
              <w:t>.</w:t>
            </w:r>
          </w:p>
        </w:tc>
        <w:tc>
          <w:tcPr>
            <w:tcW w:w="8993" w:type="dxa"/>
            <w:shd w:val="clear" w:color="auto" w:fill="auto"/>
            <w:tcMar>
              <w:top w:w="0" w:type="dxa"/>
              <w:left w:w="28" w:type="dxa"/>
              <w:bottom w:w="0" w:type="dxa"/>
              <w:right w:w="28" w:type="dxa"/>
            </w:tcMar>
          </w:tcPr>
          <w:p w14:paraId="6EF724B5" w14:textId="77777777" w:rsidR="000B6964" w:rsidRPr="00A40078" w:rsidRDefault="000B6964" w:rsidP="000B6964">
            <w:pPr>
              <w:widowControl w:val="0"/>
              <w:ind w:right="619"/>
              <w:rPr>
                <w:sz w:val="24"/>
                <w:szCs w:val="24"/>
              </w:rPr>
            </w:pPr>
            <w:r w:rsidRPr="00A40078">
              <w:rPr>
                <w:sz w:val="24"/>
                <w:szCs w:val="24"/>
              </w:rPr>
              <w:t>Форма Месячно-суточного графика выполнения Работ</w:t>
            </w:r>
          </w:p>
        </w:tc>
      </w:tr>
      <w:tr w:rsidR="000B6964" w:rsidRPr="00A40078" w14:paraId="7CE231A4" w14:textId="77777777" w:rsidTr="000B6964">
        <w:trPr>
          <w:cantSplit/>
          <w:trHeight w:val="290"/>
        </w:trPr>
        <w:tc>
          <w:tcPr>
            <w:tcW w:w="504" w:type="dxa"/>
            <w:shd w:val="clear" w:color="auto" w:fill="auto"/>
            <w:tcMar>
              <w:top w:w="0" w:type="dxa"/>
              <w:left w:w="28" w:type="dxa"/>
              <w:bottom w:w="0" w:type="dxa"/>
              <w:right w:w="28" w:type="dxa"/>
            </w:tcMar>
          </w:tcPr>
          <w:p w14:paraId="5D3DA3ED" w14:textId="77777777" w:rsidR="000B6964" w:rsidRPr="00A40078" w:rsidRDefault="000B6964" w:rsidP="000B6964">
            <w:pPr>
              <w:widowControl w:val="0"/>
              <w:rPr>
                <w:sz w:val="24"/>
                <w:szCs w:val="24"/>
              </w:rPr>
            </w:pPr>
            <w:r w:rsidRPr="00A40078">
              <w:rPr>
                <w:sz w:val="24"/>
                <w:szCs w:val="24"/>
              </w:rPr>
              <w:t>6</w:t>
            </w:r>
          </w:p>
        </w:tc>
        <w:tc>
          <w:tcPr>
            <w:tcW w:w="8993" w:type="dxa"/>
            <w:shd w:val="clear" w:color="auto" w:fill="auto"/>
            <w:tcMar>
              <w:top w:w="0" w:type="dxa"/>
              <w:left w:w="28" w:type="dxa"/>
              <w:bottom w:w="0" w:type="dxa"/>
              <w:right w:w="28" w:type="dxa"/>
            </w:tcMar>
          </w:tcPr>
          <w:p w14:paraId="20C6922B" w14:textId="77777777" w:rsidR="000B6964" w:rsidRPr="00A40078" w:rsidRDefault="000B6964" w:rsidP="000B6964">
            <w:pPr>
              <w:widowControl w:val="0"/>
              <w:ind w:right="619"/>
              <w:rPr>
                <w:sz w:val="24"/>
                <w:szCs w:val="24"/>
              </w:rPr>
            </w:pPr>
            <w:r w:rsidRPr="00A40078">
              <w:rPr>
                <w:sz w:val="24"/>
                <w:szCs w:val="24"/>
              </w:rPr>
              <w:t>Порядок проверки готовности подрядных организаций к выполнению строительно-монтажных работ на объектах Заказчика</w:t>
            </w:r>
          </w:p>
        </w:tc>
      </w:tr>
      <w:tr w:rsidR="000B6964" w:rsidRPr="00A40078" w14:paraId="692155FB" w14:textId="77777777" w:rsidTr="000B6964">
        <w:trPr>
          <w:cantSplit/>
          <w:trHeight w:val="290"/>
        </w:trPr>
        <w:tc>
          <w:tcPr>
            <w:tcW w:w="504" w:type="dxa"/>
            <w:shd w:val="clear" w:color="auto" w:fill="auto"/>
            <w:tcMar>
              <w:top w:w="0" w:type="dxa"/>
              <w:left w:w="28" w:type="dxa"/>
              <w:bottom w:w="0" w:type="dxa"/>
              <w:right w:w="28" w:type="dxa"/>
            </w:tcMar>
          </w:tcPr>
          <w:p w14:paraId="0C975F5C" w14:textId="77777777" w:rsidR="000B6964" w:rsidRPr="00A40078" w:rsidRDefault="000B6964" w:rsidP="000B6964">
            <w:pPr>
              <w:widowControl w:val="0"/>
              <w:rPr>
                <w:sz w:val="24"/>
                <w:szCs w:val="24"/>
              </w:rPr>
            </w:pPr>
            <w:r w:rsidRPr="00A40078">
              <w:rPr>
                <w:sz w:val="24"/>
                <w:szCs w:val="24"/>
                <w:lang w:val="en-US"/>
              </w:rPr>
              <w:t>7</w:t>
            </w:r>
            <w:r w:rsidRPr="00A40078">
              <w:rPr>
                <w:sz w:val="24"/>
                <w:szCs w:val="24"/>
              </w:rPr>
              <w:t>.</w:t>
            </w:r>
          </w:p>
        </w:tc>
        <w:tc>
          <w:tcPr>
            <w:tcW w:w="8993" w:type="dxa"/>
            <w:shd w:val="clear" w:color="auto" w:fill="auto"/>
            <w:tcMar>
              <w:top w:w="0" w:type="dxa"/>
              <w:left w:w="28" w:type="dxa"/>
              <w:bottom w:w="0" w:type="dxa"/>
              <w:right w:w="28" w:type="dxa"/>
            </w:tcMar>
          </w:tcPr>
          <w:p w14:paraId="26320CCA" w14:textId="77777777" w:rsidR="000B6964" w:rsidRPr="00A40078" w:rsidRDefault="000B6964" w:rsidP="000B6964">
            <w:pPr>
              <w:widowControl w:val="0"/>
              <w:ind w:right="619"/>
              <w:rPr>
                <w:sz w:val="24"/>
                <w:szCs w:val="24"/>
              </w:rPr>
            </w:pPr>
            <w:r w:rsidRPr="00A40078">
              <w:rPr>
                <w:sz w:val="24"/>
                <w:szCs w:val="24"/>
              </w:rPr>
              <w:t>Форма Банковской гарантии на возврат авансовых платежей</w:t>
            </w:r>
          </w:p>
        </w:tc>
      </w:tr>
      <w:tr w:rsidR="000B6964" w:rsidRPr="00A40078" w14:paraId="60EC76F0" w14:textId="77777777" w:rsidTr="000B6964">
        <w:trPr>
          <w:cantSplit/>
          <w:trHeight w:val="290"/>
        </w:trPr>
        <w:tc>
          <w:tcPr>
            <w:tcW w:w="504" w:type="dxa"/>
            <w:shd w:val="clear" w:color="auto" w:fill="auto"/>
            <w:tcMar>
              <w:top w:w="0" w:type="dxa"/>
              <w:left w:w="28" w:type="dxa"/>
              <w:bottom w:w="0" w:type="dxa"/>
              <w:right w:w="28" w:type="dxa"/>
            </w:tcMar>
          </w:tcPr>
          <w:p w14:paraId="3EEC6BA7" w14:textId="77777777" w:rsidR="000B6964" w:rsidRPr="00A40078" w:rsidRDefault="000B6964" w:rsidP="000B6964">
            <w:pPr>
              <w:widowControl w:val="0"/>
              <w:rPr>
                <w:sz w:val="24"/>
                <w:szCs w:val="24"/>
              </w:rPr>
            </w:pPr>
            <w:r w:rsidRPr="00A40078">
              <w:rPr>
                <w:sz w:val="24"/>
                <w:szCs w:val="24"/>
                <w:lang w:val="en-US"/>
              </w:rPr>
              <w:t>8</w:t>
            </w:r>
            <w:r w:rsidRPr="00A40078">
              <w:rPr>
                <w:sz w:val="24"/>
                <w:szCs w:val="24"/>
              </w:rPr>
              <w:t>.</w:t>
            </w:r>
          </w:p>
        </w:tc>
        <w:tc>
          <w:tcPr>
            <w:tcW w:w="8993" w:type="dxa"/>
            <w:shd w:val="clear" w:color="auto" w:fill="auto"/>
            <w:tcMar>
              <w:top w:w="0" w:type="dxa"/>
              <w:left w:w="28" w:type="dxa"/>
              <w:bottom w:w="0" w:type="dxa"/>
              <w:right w:w="28" w:type="dxa"/>
            </w:tcMar>
          </w:tcPr>
          <w:p w14:paraId="0EEACDF9" w14:textId="77777777" w:rsidR="000B6964" w:rsidRPr="00A40078" w:rsidRDefault="000B6964" w:rsidP="000B6964">
            <w:pPr>
              <w:widowControl w:val="0"/>
              <w:ind w:right="619"/>
              <w:rPr>
                <w:sz w:val="24"/>
                <w:szCs w:val="24"/>
              </w:rPr>
            </w:pPr>
            <w:r w:rsidRPr="00A40078">
              <w:rPr>
                <w:sz w:val="24"/>
                <w:szCs w:val="24"/>
              </w:rPr>
              <w:t>Форма Банковской гарантии на исполнение Подрядчиком обязательств по Договору</w:t>
            </w:r>
          </w:p>
        </w:tc>
      </w:tr>
      <w:tr w:rsidR="000B6964" w:rsidRPr="00A40078" w14:paraId="218A540D" w14:textId="77777777" w:rsidTr="000B6964">
        <w:trPr>
          <w:cantSplit/>
          <w:trHeight w:val="53"/>
        </w:trPr>
        <w:tc>
          <w:tcPr>
            <w:tcW w:w="504" w:type="dxa"/>
            <w:shd w:val="clear" w:color="auto" w:fill="auto"/>
            <w:tcMar>
              <w:top w:w="0" w:type="dxa"/>
              <w:left w:w="28" w:type="dxa"/>
              <w:bottom w:w="0" w:type="dxa"/>
              <w:right w:w="28" w:type="dxa"/>
            </w:tcMar>
          </w:tcPr>
          <w:p w14:paraId="6A9BB8D7" w14:textId="77777777" w:rsidR="000B6964" w:rsidRPr="00A40078" w:rsidRDefault="000B6964" w:rsidP="000B6964">
            <w:pPr>
              <w:widowControl w:val="0"/>
              <w:rPr>
                <w:sz w:val="24"/>
                <w:szCs w:val="24"/>
              </w:rPr>
            </w:pPr>
            <w:r w:rsidRPr="00A40078">
              <w:rPr>
                <w:sz w:val="24"/>
                <w:szCs w:val="24"/>
                <w:lang w:val="en-US"/>
              </w:rPr>
              <w:t>9</w:t>
            </w:r>
            <w:r w:rsidRPr="00A40078">
              <w:rPr>
                <w:sz w:val="24"/>
                <w:szCs w:val="24"/>
              </w:rPr>
              <w:t>.</w:t>
            </w:r>
          </w:p>
        </w:tc>
        <w:tc>
          <w:tcPr>
            <w:tcW w:w="8993" w:type="dxa"/>
            <w:shd w:val="clear" w:color="auto" w:fill="auto"/>
            <w:tcMar>
              <w:top w:w="0" w:type="dxa"/>
              <w:left w:w="28" w:type="dxa"/>
              <w:bottom w:w="0" w:type="dxa"/>
              <w:right w:w="28" w:type="dxa"/>
            </w:tcMar>
          </w:tcPr>
          <w:p w14:paraId="730F0045" w14:textId="77777777" w:rsidR="000B6964" w:rsidRPr="00A40078" w:rsidRDefault="000B6964" w:rsidP="000B6964">
            <w:pPr>
              <w:widowControl w:val="0"/>
              <w:ind w:right="619"/>
              <w:rPr>
                <w:sz w:val="24"/>
                <w:szCs w:val="24"/>
              </w:rPr>
            </w:pPr>
            <w:r w:rsidRPr="00A40078">
              <w:rPr>
                <w:sz w:val="24"/>
                <w:szCs w:val="24"/>
              </w:rPr>
              <w:t xml:space="preserve">Форма изменения к Банковской гарантии. </w:t>
            </w:r>
          </w:p>
        </w:tc>
      </w:tr>
      <w:tr w:rsidR="000B6964" w:rsidRPr="00A40078" w14:paraId="2E1C5F3B" w14:textId="77777777" w:rsidTr="000B6964">
        <w:trPr>
          <w:cantSplit/>
          <w:trHeight w:val="53"/>
        </w:trPr>
        <w:tc>
          <w:tcPr>
            <w:tcW w:w="504" w:type="dxa"/>
            <w:shd w:val="clear" w:color="auto" w:fill="auto"/>
            <w:tcMar>
              <w:top w:w="0" w:type="dxa"/>
              <w:left w:w="28" w:type="dxa"/>
              <w:bottom w:w="0" w:type="dxa"/>
              <w:right w:w="28" w:type="dxa"/>
            </w:tcMar>
          </w:tcPr>
          <w:p w14:paraId="52C7294C" w14:textId="77777777" w:rsidR="000B6964" w:rsidRPr="00A40078" w:rsidRDefault="000B6964" w:rsidP="000B6964">
            <w:pPr>
              <w:widowControl w:val="0"/>
              <w:rPr>
                <w:sz w:val="24"/>
                <w:szCs w:val="24"/>
              </w:rPr>
            </w:pPr>
            <w:r w:rsidRPr="00A40078">
              <w:rPr>
                <w:sz w:val="24"/>
                <w:szCs w:val="24"/>
              </w:rPr>
              <w:t>10.</w:t>
            </w:r>
          </w:p>
        </w:tc>
        <w:tc>
          <w:tcPr>
            <w:tcW w:w="8993" w:type="dxa"/>
            <w:shd w:val="clear" w:color="auto" w:fill="auto"/>
            <w:tcMar>
              <w:top w:w="0" w:type="dxa"/>
              <w:left w:w="28" w:type="dxa"/>
              <w:bottom w:w="0" w:type="dxa"/>
              <w:right w:w="28" w:type="dxa"/>
            </w:tcMar>
          </w:tcPr>
          <w:p w14:paraId="3D8839C0" w14:textId="77777777" w:rsidR="000B6964" w:rsidRPr="00A40078" w:rsidRDefault="000B6964" w:rsidP="000B6964">
            <w:pPr>
              <w:widowControl w:val="0"/>
              <w:ind w:right="619"/>
              <w:rPr>
                <w:sz w:val="24"/>
                <w:szCs w:val="24"/>
              </w:rPr>
            </w:pPr>
            <w:r w:rsidRPr="00A40078">
              <w:rPr>
                <w:sz w:val="24"/>
                <w:szCs w:val="24"/>
              </w:rPr>
              <w:t>Форма единой банковской гарантии</w:t>
            </w:r>
          </w:p>
        </w:tc>
      </w:tr>
      <w:tr w:rsidR="000B6964" w:rsidRPr="00A40078" w14:paraId="7F9A5757" w14:textId="77777777" w:rsidTr="000B6964">
        <w:trPr>
          <w:cantSplit/>
          <w:trHeight w:val="53"/>
        </w:trPr>
        <w:tc>
          <w:tcPr>
            <w:tcW w:w="504" w:type="dxa"/>
            <w:shd w:val="clear" w:color="auto" w:fill="auto"/>
            <w:tcMar>
              <w:top w:w="0" w:type="dxa"/>
              <w:left w:w="28" w:type="dxa"/>
              <w:bottom w:w="0" w:type="dxa"/>
              <w:right w:w="28" w:type="dxa"/>
            </w:tcMar>
          </w:tcPr>
          <w:p w14:paraId="117E242B" w14:textId="77777777" w:rsidR="000B6964" w:rsidRPr="00A40078" w:rsidRDefault="000B6964" w:rsidP="000B6964">
            <w:pPr>
              <w:widowControl w:val="0"/>
              <w:rPr>
                <w:sz w:val="24"/>
                <w:szCs w:val="24"/>
              </w:rPr>
            </w:pPr>
            <w:r w:rsidRPr="00A40078">
              <w:rPr>
                <w:sz w:val="24"/>
                <w:szCs w:val="24"/>
              </w:rPr>
              <w:t>11.</w:t>
            </w:r>
          </w:p>
        </w:tc>
        <w:tc>
          <w:tcPr>
            <w:tcW w:w="8993" w:type="dxa"/>
            <w:shd w:val="clear" w:color="auto" w:fill="auto"/>
            <w:tcMar>
              <w:top w:w="0" w:type="dxa"/>
              <w:left w:w="28" w:type="dxa"/>
              <w:bottom w:w="0" w:type="dxa"/>
              <w:right w:w="28" w:type="dxa"/>
            </w:tcMar>
          </w:tcPr>
          <w:p w14:paraId="2F3E2EE8" w14:textId="77777777" w:rsidR="000B6964" w:rsidRPr="00A40078" w:rsidRDefault="000B6964" w:rsidP="000B6964">
            <w:pPr>
              <w:widowControl w:val="0"/>
              <w:ind w:right="619"/>
              <w:rPr>
                <w:sz w:val="24"/>
                <w:szCs w:val="24"/>
              </w:rPr>
            </w:pPr>
            <w:r w:rsidRPr="00A40078">
              <w:rPr>
                <w:sz w:val="24"/>
                <w:szCs w:val="24"/>
              </w:rPr>
              <w:t>Форма банковской гарантии на обеспечение гарантийных обязательств</w:t>
            </w:r>
          </w:p>
        </w:tc>
      </w:tr>
      <w:tr w:rsidR="000B6964" w:rsidRPr="00A40078" w14:paraId="3D4A70CC" w14:textId="77777777" w:rsidTr="000B6964">
        <w:trPr>
          <w:cantSplit/>
          <w:trHeight w:val="290"/>
        </w:trPr>
        <w:tc>
          <w:tcPr>
            <w:tcW w:w="504" w:type="dxa"/>
            <w:shd w:val="clear" w:color="auto" w:fill="auto"/>
            <w:tcMar>
              <w:top w:w="0" w:type="dxa"/>
              <w:left w:w="28" w:type="dxa"/>
              <w:bottom w:w="0" w:type="dxa"/>
              <w:right w:w="28" w:type="dxa"/>
            </w:tcMar>
          </w:tcPr>
          <w:p w14:paraId="5F15955F" w14:textId="77777777" w:rsidR="000B6964" w:rsidRPr="00A40078" w:rsidRDefault="000B6964" w:rsidP="000B6964">
            <w:pPr>
              <w:widowControl w:val="0"/>
              <w:rPr>
                <w:sz w:val="24"/>
                <w:szCs w:val="24"/>
              </w:rPr>
            </w:pPr>
            <w:r w:rsidRPr="00A40078">
              <w:rPr>
                <w:sz w:val="24"/>
                <w:szCs w:val="24"/>
              </w:rPr>
              <w:t>12.</w:t>
            </w:r>
          </w:p>
        </w:tc>
        <w:tc>
          <w:tcPr>
            <w:tcW w:w="8993" w:type="dxa"/>
            <w:shd w:val="clear" w:color="auto" w:fill="auto"/>
            <w:tcMar>
              <w:top w:w="0" w:type="dxa"/>
              <w:left w:w="28" w:type="dxa"/>
              <w:bottom w:w="0" w:type="dxa"/>
              <w:right w:w="28" w:type="dxa"/>
            </w:tcMar>
          </w:tcPr>
          <w:p w14:paraId="5A104596" w14:textId="77777777" w:rsidR="000B6964" w:rsidRPr="00A40078" w:rsidRDefault="000B6964" w:rsidP="000B6964">
            <w:pPr>
              <w:widowControl w:val="0"/>
              <w:ind w:right="619"/>
              <w:rPr>
                <w:sz w:val="24"/>
                <w:szCs w:val="24"/>
              </w:rPr>
            </w:pPr>
            <w:r w:rsidRPr="00A40078">
              <w:rPr>
                <w:sz w:val="24"/>
                <w:szCs w:val="24"/>
              </w:rPr>
              <w:t>Соглашение о резервировании на счете Заказчика денежных средств</w:t>
            </w:r>
          </w:p>
        </w:tc>
      </w:tr>
      <w:tr w:rsidR="000B6964" w:rsidRPr="00A40078" w14:paraId="21768D70" w14:textId="77777777" w:rsidTr="000B6964">
        <w:trPr>
          <w:cantSplit/>
          <w:trHeight w:val="53"/>
        </w:trPr>
        <w:tc>
          <w:tcPr>
            <w:tcW w:w="504" w:type="dxa"/>
            <w:shd w:val="clear" w:color="auto" w:fill="auto"/>
            <w:tcMar>
              <w:top w:w="0" w:type="dxa"/>
              <w:left w:w="28" w:type="dxa"/>
              <w:bottom w:w="0" w:type="dxa"/>
              <w:right w:w="28" w:type="dxa"/>
            </w:tcMar>
          </w:tcPr>
          <w:p w14:paraId="6BD60BC3" w14:textId="77777777" w:rsidR="000B6964" w:rsidRPr="00A40078" w:rsidRDefault="000B6964" w:rsidP="000B6964">
            <w:pPr>
              <w:widowControl w:val="0"/>
              <w:rPr>
                <w:sz w:val="24"/>
                <w:szCs w:val="24"/>
              </w:rPr>
            </w:pPr>
            <w:r w:rsidRPr="00A40078">
              <w:rPr>
                <w:sz w:val="24"/>
                <w:szCs w:val="24"/>
                <w:lang w:val="en-US"/>
              </w:rPr>
              <w:t>13</w:t>
            </w:r>
            <w:r w:rsidRPr="00A40078">
              <w:rPr>
                <w:sz w:val="24"/>
                <w:szCs w:val="24"/>
              </w:rPr>
              <w:t>.</w:t>
            </w:r>
          </w:p>
        </w:tc>
        <w:tc>
          <w:tcPr>
            <w:tcW w:w="8993" w:type="dxa"/>
            <w:shd w:val="clear" w:color="auto" w:fill="auto"/>
            <w:tcMar>
              <w:top w:w="0" w:type="dxa"/>
              <w:left w:w="28" w:type="dxa"/>
              <w:bottom w:w="0" w:type="dxa"/>
              <w:right w:w="28" w:type="dxa"/>
            </w:tcMar>
          </w:tcPr>
          <w:p w14:paraId="0D8E26E3" w14:textId="77777777" w:rsidR="000B6964" w:rsidRPr="00A40078" w:rsidRDefault="000B6964" w:rsidP="000B6964">
            <w:pPr>
              <w:widowControl w:val="0"/>
              <w:ind w:right="619"/>
              <w:rPr>
                <w:sz w:val="24"/>
                <w:szCs w:val="24"/>
              </w:rPr>
            </w:pPr>
            <w:r w:rsidRPr="00A40078">
              <w:rPr>
                <w:sz w:val="24"/>
                <w:szCs w:val="24"/>
              </w:rPr>
              <w:t>Отчет об исполнении договорных обязательств</w:t>
            </w:r>
          </w:p>
        </w:tc>
      </w:tr>
      <w:tr w:rsidR="000B6964" w:rsidRPr="00A40078" w14:paraId="11947596" w14:textId="77777777" w:rsidTr="000B6964">
        <w:trPr>
          <w:cantSplit/>
          <w:trHeight w:val="53"/>
        </w:trPr>
        <w:tc>
          <w:tcPr>
            <w:tcW w:w="504" w:type="dxa"/>
            <w:shd w:val="clear" w:color="auto" w:fill="auto"/>
            <w:tcMar>
              <w:top w:w="0" w:type="dxa"/>
              <w:left w:w="28" w:type="dxa"/>
              <w:bottom w:w="0" w:type="dxa"/>
              <w:right w:w="28" w:type="dxa"/>
            </w:tcMar>
          </w:tcPr>
          <w:p w14:paraId="5C1CB34A" w14:textId="77777777" w:rsidR="000B6964" w:rsidRPr="00A40078" w:rsidRDefault="000B6964" w:rsidP="000B6964">
            <w:pPr>
              <w:widowControl w:val="0"/>
              <w:rPr>
                <w:sz w:val="24"/>
                <w:szCs w:val="24"/>
              </w:rPr>
            </w:pPr>
            <w:r w:rsidRPr="00A40078">
              <w:rPr>
                <w:sz w:val="24"/>
                <w:szCs w:val="24"/>
              </w:rPr>
              <w:t>1</w:t>
            </w:r>
            <w:r w:rsidRPr="00A40078">
              <w:rPr>
                <w:sz w:val="24"/>
                <w:szCs w:val="24"/>
                <w:lang w:val="en-US"/>
              </w:rPr>
              <w:t>4</w:t>
            </w:r>
            <w:r w:rsidRPr="00A40078">
              <w:rPr>
                <w:sz w:val="24"/>
                <w:szCs w:val="24"/>
              </w:rPr>
              <w:t>.</w:t>
            </w:r>
          </w:p>
        </w:tc>
        <w:tc>
          <w:tcPr>
            <w:tcW w:w="8993" w:type="dxa"/>
            <w:shd w:val="clear" w:color="auto" w:fill="auto"/>
            <w:tcMar>
              <w:top w:w="0" w:type="dxa"/>
              <w:left w:w="28" w:type="dxa"/>
              <w:bottom w:w="0" w:type="dxa"/>
              <w:right w:w="28" w:type="dxa"/>
            </w:tcMar>
          </w:tcPr>
          <w:p w14:paraId="54170129" w14:textId="77777777" w:rsidR="000B6964" w:rsidRPr="00A40078" w:rsidRDefault="000B6964" w:rsidP="000B6964">
            <w:pPr>
              <w:widowControl w:val="0"/>
              <w:ind w:right="619"/>
              <w:rPr>
                <w:sz w:val="24"/>
                <w:szCs w:val="24"/>
              </w:rPr>
            </w:pPr>
            <w:r w:rsidRPr="00A40078">
              <w:rPr>
                <w:sz w:val="24"/>
                <w:szCs w:val="24"/>
              </w:rPr>
              <w:t>Форма Схемы договорных отношений</w:t>
            </w:r>
          </w:p>
        </w:tc>
      </w:tr>
      <w:tr w:rsidR="000B6964" w:rsidRPr="00A40078" w14:paraId="7389FC39" w14:textId="77777777" w:rsidTr="000B6964">
        <w:trPr>
          <w:cantSplit/>
          <w:trHeight w:val="290"/>
        </w:trPr>
        <w:tc>
          <w:tcPr>
            <w:tcW w:w="504" w:type="dxa"/>
            <w:shd w:val="clear" w:color="auto" w:fill="auto"/>
            <w:tcMar>
              <w:top w:w="0" w:type="dxa"/>
              <w:left w:w="28" w:type="dxa"/>
              <w:bottom w:w="0" w:type="dxa"/>
              <w:right w:w="28" w:type="dxa"/>
            </w:tcMar>
          </w:tcPr>
          <w:p w14:paraId="076FC05B" w14:textId="77777777" w:rsidR="000B6964" w:rsidRPr="00A40078" w:rsidRDefault="000B6964" w:rsidP="000B6964">
            <w:pPr>
              <w:widowControl w:val="0"/>
              <w:rPr>
                <w:sz w:val="24"/>
                <w:szCs w:val="24"/>
              </w:rPr>
            </w:pPr>
            <w:r w:rsidRPr="00A40078">
              <w:rPr>
                <w:sz w:val="24"/>
                <w:szCs w:val="24"/>
              </w:rPr>
              <w:t>15.</w:t>
            </w:r>
          </w:p>
        </w:tc>
        <w:tc>
          <w:tcPr>
            <w:tcW w:w="8993" w:type="dxa"/>
            <w:shd w:val="clear" w:color="auto" w:fill="auto"/>
            <w:tcMar>
              <w:top w:w="0" w:type="dxa"/>
              <w:left w:w="28" w:type="dxa"/>
              <w:bottom w:w="0" w:type="dxa"/>
              <w:right w:w="28" w:type="dxa"/>
            </w:tcMar>
          </w:tcPr>
          <w:p w14:paraId="653313C3" w14:textId="77777777" w:rsidR="000B6964" w:rsidRPr="00A40078" w:rsidRDefault="000B6964" w:rsidP="000B6964">
            <w:pPr>
              <w:widowControl w:val="0"/>
              <w:ind w:right="619"/>
              <w:rPr>
                <w:sz w:val="24"/>
                <w:szCs w:val="24"/>
              </w:rPr>
            </w:pPr>
            <w:r w:rsidRPr="00A40078">
              <w:rPr>
                <w:sz w:val="24"/>
                <w:szCs w:val="24"/>
              </w:rPr>
              <w:t>Порядок передачи Подрядчику давальческих материалов</w:t>
            </w:r>
          </w:p>
        </w:tc>
      </w:tr>
      <w:tr w:rsidR="000B6964" w:rsidRPr="00A40078" w14:paraId="457BB2E5" w14:textId="77777777" w:rsidTr="000B6964">
        <w:trPr>
          <w:cantSplit/>
          <w:trHeight w:val="290"/>
        </w:trPr>
        <w:tc>
          <w:tcPr>
            <w:tcW w:w="504" w:type="dxa"/>
            <w:shd w:val="clear" w:color="auto" w:fill="auto"/>
            <w:tcMar>
              <w:top w:w="0" w:type="dxa"/>
              <w:left w:w="28" w:type="dxa"/>
              <w:bottom w:w="0" w:type="dxa"/>
              <w:right w:w="28" w:type="dxa"/>
            </w:tcMar>
          </w:tcPr>
          <w:p w14:paraId="0F9E157D" w14:textId="77777777" w:rsidR="000B6964" w:rsidRPr="00A40078" w:rsidRDefault="000B6964" w:rsidP="000B6964">
            <w:pPr>
              <w:widowControl w:val="0"/>
              <w:rPr>
                <w:sz w:val="24"/>
                <w:szCs w:val="24"/>
              </w:rPr>
            </w:pPr>
            <w:r w:rsidRPr="00A40078">
              <w:rPr>
                <w:sz w:val="24"/>
                <w:szCs w:val="24"/>
              </w:rPr>
              <w:t>16.</w:t>
            </w:r>
          </w:p>
        </w:tc>
        <w:tc>
          <w:tcPr>
            <w:tcW w:w="8993" w:type="dxa"/>
            <w:shd w:val="clear" w:color="auto" w:fill="auto"/>
            <w:tcMar>
              <w:top w:w="0" w:type="dxa"/>
              <w:left w:w="28" w:type="dxa"/>
              <w:bottom w:w="0" w:type="dxa"/>
              <w:right w:w="28" w:type="dxa"/>
            </w:tcMar>
          </w:tcPr>
          <w:p w14:paraId="3EAB1CC6" w14:textId="77777777" w:rsidR="000B6964" w:rsidRPr="00A40078" w:rsidRDefault="000B6964" w:rsidP="000B6964">
            <w:pPr>
              <w:widowControl w:val="0"/>
              <w:ind w:right="619"/>
              <w:rPr>
                <w:sz w:val="24"/>
                <w:szCs w:val="24"/>
              </w:rPr>
            </w:pPr>
            <w:r w:rsidRPr="00A40078">
              <w:rPr>
                <w:sz w:val="24"/>
                <w:szCs w:val="24"/>
              </w:rPr>
              <w:t>Требования к организации охраны, пропускного и внутриобъектового режима на строящихся (реконструируемых) объектах Заказчика</w:t>
            </w:r>
          </w:p>
        </w:tc>
      </w:tr>
      <w:tr w:rsidR="000B6964" w:rsidRPr="00A40078" w14:paraId="47514F7D" w14:textId="77777777" w:rsidTr="000B6964">
        <w:trPr>
          <w:cantSplit/>
          <w:trHeight w:val="53"/>
        </w:trPr>
        <w:tc>
          <w:tcPr>
            <w:tcW w:w="504" w:type="dxa"/>
            <w:shd w:val="clear" w:color="auto" w:fill="auto"/>
            <w:tcMar>
              <w:top w:w="0" w:type="dxa"/>
              <w:left w:w="28" w:type="dxa"/>
              <w:bottom w:w="0" w:type="dxa"/>
              <w:right w:w="28" w:type="dxa"/>
            </w:tcMar>
          </w:tcPr>
          <w:p w14:paraId="358AC24D" w14:textId="77777777" w:rsidR="000B6964" w:rsidRPr="00A40078" w:rsidRDefault="000B6964" w:rsidP="000B6964">
            <w:pPr>
              <w:widowControl w:val="0"/>
              <w:rPr>
                <w:sz w:val="24"/>
                <w:szCs w:val="24"/>
              </w:rPr>
            </w:pPr>
            <w:r w:rsidRPr="00A40078">
              <w:rPr>
                <w:sz w:val="24"/>
                <w:szCs w:val="24"/>
              </w:rPr>
              <w:t>17.</w:t>
            </w:r>
          </w:p>
        </w:tc>
        <w:tc>
          <w:tcPr>
            <w:tcW w:w="8993" w:type="dxa"/>
            <w:shd w:val="clear" w:color="auto" w:fill="auto"/>
            <w:tcMar>
              <w:top w:w="0" w:type="dxa"/>
              <w:left w:w="28" w:type="dxa"/>
              <w:bottom w:w="0" w:type="dxa"/>
              <w:right w:w="28" w:type="dxa"/>
            </w:tcMar>
          </w:tcPr>
          <w:p w14:paraId="274CC5E9" w14:textId="77777777" w:rsidR="000B6964" w:rsidRPr="00A40078" w:rsidRDefault="000B6964" w:rsidP="000B6964">
            <w:pPr>
              <w:widowControl w:val="0"/>
              <w:ind w:right="619"/>
              <w:rPr>
                <w:sz w:val="24"/>
                <w:szCs w:val="24"/>
              </w:rPr>
            </w:pPr>
            <w:r w:rsidRPr="00A40078">
              <w:rPr>
                <w:sz w:val="24"/>
                <w:szCs w:val="24"/>
              </w:rPr>
              <w:t xml:space="preserve">Типовая форма договора комбинированного страхования строительно-монтажных рисков </w:t>
            </w:r>
          </w:p>
        </w:tc>
      </w:tr>
      <w:tr w:rsidR="000B6964" w:rsidRPr="00A40078" w14:paraId="02E7B6CE" w14:textId="77777777" w:rsidTr="000B6964">
        <w:trPr>
          <w:cantSplit/>
          <w:trHeight w:val="290"/>
        </w:trPr>
        <w:tc>
          <w:tcPr>
            <w:tcW w:w="504" w:type="dxa"/>
            <w:shd w:val="clear" w:color="auto" w:fill="auto"/>
            <w:tcMar>
              <w:top w:w="0" w:type="dxa"/>
              <w:left w:w="28" w:type="dxa"/>
              <w:bottom w:w="0" w:type="dxa"/>
              <w:right w:w="28" w:type="dxa"/>
            </w:tcMar>
          </w:tcPr>
          <w:p w14:paraId="15635211" w14:textId="77777777" w:rsidR="000B6964" w:rsidRPr="00A40078" w:rsidRDefault="000B6964" w:rsidP="000B6964">
            <w:pPr>
              <w:widowControl w:val="0"/>
              <w:rPr>
                <w:sz w:val="24"/>
                <w:szCs w:val="24"/>
              </w:rPr>
            </w:pPr>
            <w:r w:rsidRPr="00A40078">
              <w:rPr>
                <w:sz w:val="24"/>
                <w:szCs w:val="24"/>
              </w:rPr>
              <w:t>18.</w:t>
            </w:r>
          </w:p>
        </w:tc>
        <w:tc>
          <w:tcPr>
            <w:tcW w:w="8993" w:type="dxa"/>
            <w:shd w:val="clear" w:color="auto" w:fill="auto"/>
            <w:tcMar>
              <w:top w:w="0" w:type="dxa"/>
              <w:left w:w="28" w:type="dxa"/>
              <w:bottom w:w="0" w:type="dxa"/>
              <w:right w:w="28" w:type="dxa"/>
            </w:tcMar>
          </w:tcPr>
          <w:p w14:paraId="1E501FFC" w14:textId="77777777" w:rsidR="000B6964" w:rsidRPr="00A40078" w:rsidRDefault="000B6964" w:rsidP="000B6964">
            <w:pPr>
              <w:widowControl w:val="0"/>
              <w:ind w:right="619"/>
              <w:rPr>
                <w:sz w:val="24"/>
                <w:szCs w:val="24"/>
              </w:rPr>
            </w:pPr>
            <w:r w:rsidRPr="00A40078">
              <w:rPr>
                <w:sz w:val="24"/>
                <w:szCs w:val="24"/>
              </w:rPr>
              <w:t>Форма Соглашения о раскрытии информации</w:t>
            </w:r>
          </w:p>
        </w:tc>
      </w:tr>
      <w:tr w:rsidR="000B6964" w:rsidRPr="00A40078" w14:paraId="7B292C00" w14:textId="77777777" w:rsidTr="000B6964">
        <w:trPr>
          <w:cantSplit/>
          <w:trHeight w:val="53"/>
        </w:trPr>
        <w:tc>
          <w:tcPr>
            <w:tcW w:w="504" w:type="dxa"/>
            <w:shd w:val="clear" w:color="auto" w:fill="auto"/>
            <w:tcMar>
              <w:top w:w="0" w:type="dxa"/>
              <w:left w:w="28" w:type="dxa"/>
              <w:bottom w:w="0" w:type="dxa"/>
              <w:right w:w="28" w:type="dxa"/>
            </w:tcMar>
          </w:tcPr>
          <w:p w14:paraId="0E5CAF6A" w14:textId="77777777" w:rsidR="000B6964" w:rsidRPr="00A40078" w:rsidRDefault="000B6964" w:rsidP="000B6964">
            <w:pPr>
              <w:widowControl w:val="0"/>
              <w:rPr>
                <w:sz w:val="24"/>
                <w:szCs w:val="24"/>
              </w:rPr>
            </w:pPr>
            <w:r w:rsidRPr="00A40078">
              <w:rPr>
                <w:sz w:val="24"/>
                <w:szCs w:val="24"/>
              </w:rPr>
              <w:t>19.</w:t>
            </w:r>
          </w:p>
        </w:tc>
        <w:tc>
          <w:tcPr>
            <w:tcW w:w="8993" w:type="dxa"/>
            <w:shd w:val="clear" w:color="auto" w:fill="auto"/>
            <w:tcMar>
              <w:top w:w="0" w:type="dxa"/>
              <w:left w:w="28" w:type="dxa"/>
              <w:bottom w:w="0" w:type="dxa"/>
              <w:right w:w="28" w:type="dxa"/>
            </w:tcMar>
          </w:tcPr>
          <w:p w14:paraId="14C2404B" w14:textId="77777777" w:rsidR="000B6964" w:rsidRPr="00A40078" w:rsidRDefault="000B6964" w:rsidP="000B6964">
            <w:pPr>
              <w:widowControl w:val="0"/>
              <w:ind w:right="619"/>
              <w:rPr>
                <w:sz w:val="24"/>
                <w:szCs w:val="24"/>
              </w:rPr>
            </w:pPr>
            <w:r w:rsidRPr="00A40078">
              <w:rPr>
                <w:sz w:val="24"/>
                <w:szCs w:val="24"/>
              </w:rPr>
              <w:t>Информация о собственниках Подрядчика/Субподрядчика</w:t>
            </w:r>
          </w:p>
        </w:tc>
      </w:tr>
      <w:tr w:rsidR="000B6964" w:rsidRPr="00A40078" w14:paraId="70C1DA62" w14:textId="77777777" w:rsidTr="000B6964">
        <w:trPr>
          <w:cantSplit/>
          <w:trHeight w:val="53"/>
        </w:trPr>
        <w:tc>
          <w:tcPr>
            <w:tcW w:w="504" w:type="dxa"/>
            <w:shd w:val="clear" w:color="auto" w:fill="auto"/>
            <w:tcMar>
              <w:top w:w="0" w:type="dxa"/>
              <w:left w:w="28" w:type="dxa"/>
              <w:bottom w:w="0" w:type="dxa"/>
              <w:right w:w="28" w:type="dxa"/>
            </w:tcMar>
          </w:tcPr>
          <w:p w14:paraId="7589E306" w14:textId="77777777" w:rsidR="000B6964" w:rsidRPr="00A40078" w:rsidRDefault="000B6964" w:rsidP="000B6964">
            <w:pPr>
              <w:widowControl w:val="0"/>
              <w:rPr>
                <w:sz w:val="24"/>
                <w:szCs w:val="24"/>
              </w:rPr>
            </w:pPr>
            <w:r w:rsidRPr="00A40078">
              <w:rPr>
                <w:sz w:val="24"/>
                <w:szCs w:val="24"/>
              </w:rPr>
              <w:t xml:space="preserve">20. </w:t>
            </w:r>
          </w:p>
        </w:tc>
        <w:tc>
          <w:tcPr>
            <w:tcW w:w="8993" w:type="dxa"/>
            <w:shd w:val="clear" w:color="auto" w:fill="auto"/>
            <w:tcMar>
              <w:top w:w="0" w:type="dxa"/>
              <w:left w:w="28" w:type="dxa"/>
              <w:bottom w:w="0" w:type="dxa"/>
              <w:right w:w="28" w:type="dxa"/>
            </w:tcMar>
          </w:tcPr>
          <w:p w14:paraId="45D75417" w14:textId="77777777" w:rsidR="000B6964" w:rsidRPr="00A40078" w:rsidRDefault="000B6964" w:rsidP="000B6964">
            <w:pPr>
              <w:widowControl w:val="0"/>
              <w:ind w:right="619"/>
              <w:rPr>
                <w:sz w:val="24"/>
                <w:szCs w:val="24"/>
              </w:rPr>
            </w:pPr>
            <w:r w:rsidRPr="00A40078">
              <w:rPr>
                <w:sz w:val="24"/>
                <w:szCs w:val="24"/>
              </w:rPr>
              <w:t xml:space="preserve">Форма акта сдачи-приемки прочих работ </w:t>
            </w:r>
          </w:p>
        </w:tc>
      </w:tr>
      <w:tr w:rsidR="000B6964" w:rsidRPr="00A40078" w14:paraId="2663B7E5" w14:textId="77777777" w:rsidTr="000B6964">
        <w:trPr>
          <w:cantSplit/>
          <w:trHeight w:val="53"/>
        </w:trPr>
        <w:tc>
          <w:tcPr>
            <w:tcW w:w="504" w:type="dxa"/>
            <w:shd w:val="clear" w:color="auto" w:fill="auto"/>
            <w:tcMar>
              <w:top w:w="0" w:type="dxa"/>
              <w:left w:w="28" w:type="dxa"/>
              <w:bottom w:w="0" w:type="dxa"/>
              <w:right w:w="28" w:type="dxa"/>
            </w:tcMar>
          </w:tcPr>
          <w:p w14:paraId="57E3CE3F" w14:textId="77777777" w:rsidR="000B6964" w:rsidRPr="00A40078" w:rsidRDefault="000B6964" w:rsidP="000B6964">
            <w:pPr>
              <w:widowControl w:val="0"/>
              <w:rPr>
                <w:sz w:val="24"/>
                <w:szCs w:val="24"/>
              </w:rPr>
            </w:pPr>
            <w:r w:rsidRPr="00A40078">
              <w:rPr>
                <w:sz w:val="24"/>
                <w:szCs w:val="24"/>
              </w:rPr>
              <w:t>21.</w:t>
            </w:r>
          </w:p>
        </w:tc>
        <w:tc>
          <w:tcPr>
            <w:tcW w:w="8993" w:type="dxa"/>
            <w:shd w:val="clear" w:color="auto" w:fill="auto"/>
            <w:tcMar>
              <w:top w:w="0" w:type="dxa"/>
              <w:left w:w="28" w:type="dxa"/>
              <w:bottom w:w="0" w:type="dxa"/>
              <w:right w:w="28" w:type="dxa"/>
            </w:tcMar>
          </w:tcPr>
          <w:p w14:paraId="596C2F69" w14:textId="77777777" w:rsidR="000B6964" w:rsidRPr="00A40078" w:rsidRDefault="000B6964" w:rsidP="000B6964">
            <w:pPr>
              <w:widowControl w:val="0"/>
              <w:ind w:right="619"/>
              <w:rPr>
                <w:sz w:val="24"/>
                <w:szCs w:val="24"/>
              </w:rPr>
            </w:pPr>
            <w:r w:rsidRPr="00A40078">
              <w:rPr>
                <w:sz w:val="24"/>
                <w:szCs w:val="24"/>
              </w:rPr>
              <w:t>Форма акта сверки расчетов</w:t>
            </w:r>
          </w:p>
        </w:tc>
      </w:tr>
      <w:tr w:rsidR="000B6964" w:rsidRPr="00A40078" w14:paraId="1A2AC0E0" w14:textId="77777777" w:rsidTr="000B6964">
        <w:trPr>
          <w:cantSplit/>
          <w:trHeight w:val="53"/>
        </w:trPr>
        <w:tc>
          <w:tcPr>
            <w:tcW w:w="504" w:type="dxa"/>
            <w:shd w:val="clear" w:color="auto" w:fill="auto"/>
            <w:tcMar>
              <w:top w:w="0" w:type="dxa"/>
              <w:left w:w="28" w:type="dxa"/>
              <w:bottom w:w="0" w:type="dxa"/>
              <w:right w:w="28" w:type="dxa"/>
            </w:tcMar>
          </w:tcPr>
          <w:p w14:paraId="5A92A37B" w14:textId="77777777" w:rsidR="000B6964" w:rsidRPr="00A40078" w:rsidRDefault="000B6964" w:rsidP="000B6964">
            <w:pPr>
              <w:widowControl w:val="0"/>
              <w:rPr>
                <w:sz w:val="24"/>
                <w:szCs w:val="24"/>
              </w:rPr>
            </w:pPr>
            <w:r w:rsidRPr="00A40078">
              <w:rPr>
                <w:sz w:val="24"/>
                <w:szCs w:val="24"/>
              </w:rPr>
              <w:t>22.</w:t>
            </w:r>
          </w:p>
        </w:tc>
        <w:tc>
          <w:tcPr>
            <w:tcW w:w="8993" w:type="dxa"/>
            <w:shd w:val="clear" w:color="auto" w:fill="auto"/>
            <w:tcMar>
              <w:top w:w="0" w:type="dxa"/>
              <w:left w:w="28" w:type="dxa"/>
              <w:bottom w:w="0" w:type="dxa"/>
              <w:right w:w="28" w:type="dxa"/>
            </w:tcMar>
          </w:tcPr>
          <w:p w14:paraId="469696FA" w14:textId="77777777" w:rsidR="000B6964" w:rsidRPr="00A40078" w:rsidRDefault="000B6964" w:rsidP="000B6964">
            <w:pPr>
              <w:widowControl w:val="0"/>
              <w:rPr>
                <w:sz w:val="24"/>
                <w:szCs w:val="24"/>
              </w:rPr>
            </w:pPr>
            <w:r w:rsidRPr="00A40078">
              <w:rPr>
                <w:sz w:val="24"/>
                <w:szCs w:val="24"/>
              </w:rPr>
              <w:t>График обучения персонала</w:t>
            </w:r>
          </w:p>
        </w:tc>
      </w:tr>
      <w:tr w:rsidR="000B6964" w:rsidRPr="00A40078" w14:paraId="2CE8A7AB" w14:textId="77777777" w:rsidTr="000B6964">
        <w:trPr>
          <w:cantSplit/>
          <w:trHeight w:val="53"/>
        </w:trPr>
        <w:tc>
          <w:tcPr>
            <w:tcW w:w="504" w:type="dxa"/>
            <w:shd w:val="clear" w:color="auto" w:fill="auto"/>
            <w:tcMar>
              <w:top w:w="0" w:type="dxa"/>
              <w:left w:w="28" w:type="dxa"/>
              <w:bottom w:w="0" w:type="dxa"/>
              <w:right w:w="28" w:type="dxa"/>
            </w:tcMar>
          </w:tcPr>
          <w:p w14:paraId="753612DC" w14:textId="77777777" w:rsidR="000B6964" w:rsidRPr="00A40078" w:rsidRDefault="000B6964" w:rsidP="000B6964">
            <w:pPr>
              <w:widowControl w:val="0"/>
              <w:rPr>
                <w:sz w:val="24"/>
                <w:szCs w:val="24"/>
              </w:rPr>
            </w:pPr>
            <w:r w:rsidRPr="00A40078">
              <w:rPr>
                <w:sz w:val="24"/>
                <w:szCs w:val="24"/>
              </w:rPr>
              <w:t>23.</w:t>
            </w:r>
          </w:p>
        </w:tc>
        <w:tc>
          <w:tcPr>
            <w:tcW w:w="8993" w:type="dxa"/>
            <w:shd w:val="clear" w:color="auto" w:fill="auto"/>
            <w:tcMar>
              <w:top w:w="0" w:type="dxa"/>
              <w:left w:w="28" w:type="dxa"/>
              <w:bottom w:w="0" w:type="dxa"/>
              <w:right w:w="28" w:type="dxa"/>
            </w:tcMar>
          </w:tcPr>
          <w:p w14:paraId="367E78AF" w14:textId="77777777" w:rsidR="000B6964" w:rsidRPr="00A40078" w:rsidRDefault="000B6964" w:rsidP="000B6964">
            <w:pPr>
              <w:widowControl w:val="0"/>
              <w:rPr>
                <w:sz w:val="24"/>
                <w:szCs w:val="24"/>
              </w:rPr>
            </w:pPr>
            <w:r w:rsidRPr="00A40078">
              <w:rPr>
                <w:bCs/>
                <w:sz w:val="24"/>
                <w:szCs w:val="24"/>
              </w:rPr>
              <w:t xml:space="preserve">Требования к обеспечительному платежу </w:t>
            </w:r>
          </w:p>
        </w:tc>
      </w:tr>
      <w:tr w:rsidR="000B6964" w:rsidRPr="00A40078" w14:paraId="1819BA9C" w14:textId="77777777" w:rsidTr="000B6964">
        <w:trPr>
          <w:cantSplit/>
          <w:trHeight w:val="340"/>
        </w:trPr>
        <w:tc>
          <w:tcPr>
            <w:tcW w:w="504" w:type="dxa"/>
            <w:shd w:val="clear" w:color="auto" w:fill="auto"/>
            <w:tcMar>
              <w:top w:w="0" w:type="dxa"/>
              <w:left w:w="28" w:type="dxa"/>
              <w:bottom w:w="0" w:type="dxa"/>
              <w:right w:w="28" w:type="dxa"/>
            </w:tcMar>
          </w:tcPr>
          <w:p w14:paraId="747519A5" w14:textId="77777777" w:rsidR="000B6964" w:rsidRPr="00A40078" w:rsidRDefault="000B6964" w:rsidP="000B6964">
            <w:pPr>
              <w:widowControl w:val="0"/>
              <w:rPr>
                <w:sz w:val="24"/>
                <w:szCs w:val="24"/>
              </w:rPr>
            </w:pPr>
            <w:r w:rsidRPr="00A40078">
              <w:rPr>
                <w:sz w:val="24"/>
                <w:szCs w:val="24"/>
              </w:rPr>
              <w:t>24</w:t>
            </w:r>
          </w:p>
        </w:tc>
        <w:tc>
          <w:tcPr>
            <w:tcW w:w="8993" w:type="dxa"/>
            <w:shd w:val="clear" w:color="auto" w:fill="auto"/>
            <w:tcMar>
              <w:top w:w="0" w:type="dxa"/>
              <w:left w:w="28" w:type="dxa"/>
              <w:bottom w:w="0" w:type="dxa"/>
              <w:right w:w="28" w:type="dxa"/>
            </w:tcMar>
          </w:tcPr>
          <w:p w14:paraId="4B65B691" w14:textId="77777777" w:rsidR="000B6964" w:rsidRPr="00A40078" w:rsidRDefault="000B6964" w:rsidP="000B6964">
            <w:pPr>
              <w:widowControl w:val="0"/>
              <w:rPr>
                <w:bCs/>
                <w:sz w:val="24"/>
                <w:szCs w:val="24"/>
              </w:rPr>
            </w:pPr>
            <w:r w:rsidRPr="00A40078">
              <w:rPr>
                <w:bCs/>
                <w:sz w:val="24"/>
                <w:szCs w:val="24"/>
              </w:rPr>
              <w:t>Акт рабочей комиссии о готовности оборудования/зданий (сооружений) для предъявления приемочной комиссией</w:t>
            </w:r>
          </w:p>
        </w:tc>
      </w:tr>
      <w:tr w:rsidR="000B6964" w:rsidRPr="00A40078" w14:paraId="1922AE14" w14:textId="77777777" w:rsidTr="000B6964">
        <w:trPr>
          <w:cantSplit/>
          <w:trHeight w:val="53"/>
        </w:trPr>
        <w:tc>
          <w:tcPr>
            <w:tcW w:w="504" w:type="dxa"/>
            <w:shd w:val="clear" w:color="auto" w:fill="auto"/>
            <w:tcMar>
              <w:top w:w="0" w:type="dxa"/>
              <w:left w:w="28" w:type="dxa"/>
              <w:bottom w:w="0" w:type="dxa"/>
              <w:right w:w="28" w:type="dxa"/>
            </w:tcMar>
          </w:tcPr>
          <w:p w14:paraId="2E18B5A9" w14:textId="77777777" w:rsidR="000B6964" w:rsidRPr="00A40078" w:rsidRDefault="000B6964" w:rsidP="000B6964">
            <w:pPr>
              <w:widowControl w:val="0"/>
              <w:rPr>
                <w:sz w:val="24"/>
                <w:szCs w:val="24"/>
              </w:rPr>
            </w:pPr>
            <w:r w:rsidRPr="00A40078">
              <w:rPr>
                <w:sz w:val="24"/>
                <w:szCs w:val="24"/>
              </w:rPr>
              <w:t>25</w:t>
            </w:r>
          </w:p>
        </w:tc>
        <w:tc>
          <w:tcPr>
            <w:tcW w:w="8993" w:type="dxa"/>
            <w:shd w:val="clear" w:color="auto" w:fill="auto"/>
            <w:tcMar>
              <w:top w:w="0" w:type="dxa"/>
              <w:left w:w="28" w:type="dxa"/>
              <w:bottom w:w="0" w:type="dxa"/>
              <w:right w:w="28" w:type="dxa"/>
            </w:tcMar>
          </w:tcPr>
          <w:p w14:paraId="04FDD6B6" w14:textId="77777777" w:rsidR="000B6964" w:rsidRPr="00A40078" w:rsidRDefault="000B6964" w:rsidP="000B6964">
            <w:pPr>
              <w:widowControl w:val="0"/>
              <w:spacing w:after="0" w:line="240" w:lineRule="auto"/>
              <w:rPr>
                <w:rFonts w:eastAsia="Times New Roman"/>
                <w:sz w:val="24"/>
                <w:szCs w:val="24"/>
                <w:lang w:eastAsia="en-US"/>
              </w:rPr>
            </w:pPr>
            <w:r w:rsidRPr="00A40078">
              <w:rPr>
                <w:rFonts w:eastAsia="Times New Roman"/>
                <w:sz w:val="24"/>
                <w:szCs w:val="24"/>
                <w:lang w:eastAsia="en-US"/>
              </w:rPr>
              <w:t>Ведомость замечаний, дефектов и недоделок</w:t>
            </w:r>
          </w:p>
        </w:tc>
      </w:tr>
      <w:tr w:rsidR="000B6964" w:rsidRPr="00A40078" w14:paraId="42B5C7D1" w14:textId="77777777" w:rsidTr="000B6964">
        <w:trPr>
          <w:cantSplit/>
          <w:trHeight w:val="53"/>
        </w:trPr>
        <w:tc>
          <w:tcPr>
            <w:tcW w:w="504" w:type="dxa"/>
            <w:shd w:val="clear" w:color="auto" w:fill="auto"/>
            <w:tcMar>
              <w:top w:w="0" w:type="dxa"/>
              <w:left w:w="28" w:type="dxa"/>
              <w:bottom w:w="0" w:type="dxa"/>
              <w:right w:w="28" w:type="dxa"/>
            </w:tcMar>
          </w:tcPr>
          <w:p w14:paraId="627D0450" w14:textId="77777777" w:rsidR="000B6964" w:rsidRPr="00A40078" w:rsidRDefault="000B6964" w:rsidP="000B6964">
            <w:pPr>
              <w:widowControl w:val="0"/>
              <w:rPr>
                <w:sz w:val="24"/>
                <w:szCs w:val="24"/>
              </w:rPr>
            </w:pPr>
            <w:r w:rsidRPr="00A40078">
              <w:rPr>
                <w:sz w:val="24"/>
                <w:szCs w:val="24"/>
              </w:rPr>
              <w:t>26</w:t>
            </w:r>
          </w:p>
        </w:tc>
        <w:tc>
          <w:tcPr>
            <w:tcW w:w="8993" w:type="dxa"/>
            <w:shd w:val="clear" w:color="auto" w:fill="auto"/>
            <w:tcMar>
              <w:top w:w="0" w:type="dxa"/>
              <w:left w:w="28" w:type="dxa"/>
              <w:bottom w:w="0" w:type="dxa"/>
              <w:right w:w="28" w:type="dxa"/>
            </w:tcMar>
          </w:tcPr>
          <w:p w14:paraId="711B631A" w14:textId="77777777" w:rsidR="000B6964" w:rsidRPr="00A40078" w:rsidRDefault="000B6964" w:rsidP="000B6964">
            <w:pPr>
              <w:widowControl w:val="0"/>
              <w:spacing w:after="0" w:line="240" w:lineRule="auto"/>
              <w:rPr>
                <w:rFonts w:eastAsia="Times New Roman"/>
                <w:sz w:val="24"/>
                <w:szCs w:val="24"/>
                <w:lang w:eastAsia="en-US"/>
              </w:rPr>
            </w:pPr>
            <w:r w:rsidRPr="00A40078">
              <w:rPr>
                <w:rFonts w:eastAsia="Times New Roman"/>
                <w:sz w:val="24"/>
                <w:szCs w:val="24"/>
                <w:lang w:eastAsia="en-US"/>
              </w:rPr>
              <w:t>Акт устранения замечаний, дефектов и недоделок</w:t>
            </w:r>
          </w:p>
        </w:tc>
      </w:tr>
      <w:tr w:rsidR="000B6964" w:rsidRPr="00A40078" w14:paraId="36558C5D" w14:textId="77777777" w:rsidTr="000B6964">
        <w:trPr>
          <w:cantSplit/>
          <w:trHeight w:val="53"/>
        </w:trPr>
        <w:tc>
          <w:tcPr>
            <w:tcW w:w="504" w:type="dxa"/>
            <w:shd w:val="clear" w:color="auto" w:fill="auto"/>
            <w:tcMar>
              <w:top w:w="0" w:type="dxa"/>
              <w:left w:w="28" w:type="dxa"/>
              <w:bottom w:w="0" w:type="dxa"/>
              <w:right w:w="28" w:type="dxa"/>
            </w:tcMar>
          </w:tcPr>
          <w:p w14:paraId="52BF8201" w14:textId="77777777" w:rsidR="000B6964" w:rsidRPr="00A40078" w:rsidRDefault="000B6964" w:rsidP="000B6964">
            <w:pPr>
              <w:widowControl w:val="0"/>
              <w:rPr>
                <w:sz w:val="24"/>
                <w:szCs w:val="24"/>
                <w:lang w:val="en-US"/>
              </w:rPr>
            </w:pPr>
            <w:r w:rsidRPr="00A40078">
              <w:rPr>
                <w:sz w:val="24"/>
                <w:szCs w:val="24"/>
                <w:lang w:val="en-US"/>
              </w:rPr>
              <w:t>27</w:t>
            </w:r>
          </w:p>
        </w:tc>
        <w:tc>
          <w:tcPr>
            <w:tcW w:w="8993" w:type="dxa"/>
            <w:shd w:val="clear" w:color="auto" w:fill="auto"/>
            <w:tcMar>
              <w:top w:w="0" w:type="dxa"/>
              <w:left w:w="28" w:type="dxa"/>
              <w:bottom w:w="0" w:type="dxa"/>
              <w:right w:w="28" w:type="dxa"/>
            </w:tcMar>
          </w:tcPr>
          <w:p w14:paraId="17EB3B7B" w14:textId="77777777" w:rsidR="000B6964" w:rsidRPr="00A40078" w:rsidRDefault="000B6964" w:rsidP="000B6964">
            <w:pPr>
              <w:widowControl w:val="0"/>
              <w:spacing w:after="0" w:line="240" w:lineRule="auto"/>
              <w:rPr>
                <w:rFonts w:eastAsia="Times New Roman"/>
                <w:sz w:val="24"/>
                <w:szCs w:val="24"/>
                <w:lang w:eastAsia="en-US"/>
              </w:rPr>
            </w:pPr>
            <w:r w:rsidRPr="00A40078">
              <w:rPr>
                <w:bCs/>
                <w:sz w:val="24"/>
                <w:szCs w:val="24"/>
              </w:rPr>
              <w:t>Акт рабочей комиссии о приёмке оборудования после индивидуального испытания</w:t>
            </w:r>
          </w:p>
        </w:tc>
      </w:tr>
      <w:tr w:rsidR="000B6964" w:rsidRPr="00A40078" w14:paraId="7CF80C6C" w14:textId="77777777" w:rsidTr="000B6964">
        <w:trPr>
          <w:cantSplit/>
          <w:trHeight w:val="53"/>
        </w:trPr>
        <w:tc>
          <w:tcPr>
            <w:tcW w:w="504" w:type="dxa"/>
            <w:shd w:val="clear" w:color="auto" w:fill="auto"/>
            <w:tcMar>
              <w:top w:w="0" w:type="dxa"/>
              <w:left w:w="28" w:type="dxa"/>
              <w:bottom w:w="0" w:type="dxa"/>
              <w:right w:w="28" w:type="dxa"/>
            </w:tcMar>
          </w:tcPr>
          <w:p w14:paraId="0AF6ABD9" w14:textId="77777777" w:rsidR="000B6964" w:rsidRPr="00A40078" w:rsidRDefault="000B6964" w:rsidP="000B6964">
            <w:pPr>
              <w:widowControl w:val="0"/>
              <w:rPr>
                <w:sz w:val="24"/>
                <w:szCs w:val="24"/>
                <w:lang w:val="en-US"/>
              </w:rPr>
            </w:pPr>
            <w:r w:rsidRPr="00A40078">
              <w:rPr>
                <w:sz w:val="24"/>
                <w:szCs w:val="24"/>
                <w:lang w:val="en-US"/>
              </w:rPr>
              <w:lastRenderedPageBreak/>
              <w:t>28</w:t>
            </w:r>
          </w:p>
        </w:tc>
        <w:tc>
          <w:tcPr>
            <w:tcW w:w="8993" w:type="dxa"/>
            <w:shd w:val="clear" w:color="auto" w:fill="auto"/>
            <w:tcMar>
              <w:top w:w="0" w:type="dxa"/>
              <w:left w:w="28" w:type="dxa"/>
              <w:bottom w:w="0" w:type="dxa"/>
              <w:right w:w="28" w:type="dxa"/>
            </w:tcMar>
          </w:tcPr>
          <w:p w14:paraId="342B5210" w14:textId="77777777" w:rsidR="000B6964" w:rsidRPr="00A40078" w:rsidRDefault="000B6964" w:rsidP="000B6964">
            <w:pPr>
              <w:widowControl w:val="0"/>
              <w:spacing w:after="0" w:line="240" w:lineRule="auto"/>
              <w:rPr>
                <w:bCs/>
                <w:sz w:val="24"/>
                <w:szCs w:val="24"/>
              </w:rPr>
            </w:pPr>
            <w:r w:rsidRPr="00A40078">
              <w:rPr>
                <w:bCs/>
                <w:sz w:val="24"/>
                <w:szCs w:val="24"/>
              </w:rPr>
              <w:t>Акт рабочей комиссии о приёмке оборудования после комплексного испытания</w:t>
            </w:r>
          </w:p>
        </w:tc>
      </w:tr>
      <w:tr w:rsidR="000B6964" w:rsidRPr="00A40078" w14:paraId="513F5B3C" w14:textId="77777777" w:rsidTr="000B6964">
        <w:trPr>
          <w:cantSplit/>
          <w:trHeight w:val="340"/>
        </w:trPr>
        <w:tc>
          <w:tcPr>
            <w:tcW w:w="504" w:type="dxa"/>
            <w:shd w:val="clear" w:color="auto" w:fill="auto"/>
            <w:tcMar>
              <w:top w:w="0" w:type="dxa"/>
              <w:left w:w="28" w:type="dxa"/>
              <w:bottom w:w="0" w:type="dxa"/>
              <w:right w:w="28" w:type="dxa"/>
            </w:tcMar>
          </w:tcPr>
          <w:p w14:paraId="5301788E" w14:textId="77777777" w:rsidR="000B6964" w:rsidRPr="00A40078" w:rsidRDefault="000B6964" w:rsidP="000B6964">
            <w:pPr>
              <w:widowControl w:val="0"/>
              <w:rPr>
                <w:sz w:val="24"/>
                <w:szCs w:val="24"/>
                <w:lang w:val="en-US"/>
              </w:rPr>
            </w:pPr>
            <w:r w:rsidRPr="00A40078">
              <w:rPr>
                <w:sz w:val="24"/>
                <w:szCs w:val="24"/>
                <w:lang w:val="en-US"/>
              </w:rPr>
              <w:t>29</w:t>
            </w:r>
          </w:p>
        </w:tc>
        <w:tc>
          <w:tcPr>
            <w:tcW w:w="8993" w:type="dxa"/>
            <w:shd w:val="clear" w:color="auto" w:fill="auto"/>
            <w:tcMar>
              <w:top w:w="0" w:type="dxa"/>
              <w:left w:w="28" w:type="dxa"/>
              <w:bottom w:w="0" w:type="dxa"/>
              <w:right w:w="28" w:type="dxa"/>
            </w:tcMar>
          </w:tcPr>
          <w:p w14:paraId="7A7ABA05" w14:textId="77777777" w:rsidR="000B6964" w:rsidRPr="00A40078" w:rsidRDefault="000B6964" w:rsidP="000B6964">
            <w:pPr>
              <w:widowControl w:val="0"/>
              <w:spacing w:after="0" w:line="240" w:lineRule="auto"/>
              <w:rPr>
                <w:bCs/>
                <w:sz w:val="24"/>
                <w:szCs w:val="24"/>
              </w:rPr>
            </w:pPr>
            <w:r w:rsidRPr="00A40078">
              <w:rPr>
                <w:bCs/>
                <w:sz w:val="24"/>
                <w:szCs w:val="24"/>
              </w:rPr>
              <w:t>Акт об оприходовании материальных ценностей, полученных при разборке и демонтаже зданий и сооружений</w:t>
            </w:r>
          </w:p>
        </w:tc>
      </w:tr>
      <w:tr w:rsidR="000B6964" w:rsidRPr="00A40078" w14:paraId="2CD41A6C" w14:textId="77777777" w:rsidTr="000B6964">
        <w:trPr>
          <w:cantSplit/>
          <w:trHeight w:val="340"/>
        </w:trPr>
        <w:tc>
          <w:tcPr>
            <w:tcW w:w="504" w:type="dxa"/>
            <w:shd w:val="clear" w:color="auto" w:fill="auto"/>
            <w:tcMar>
              <w:top w:w="0" w:type="dxa"/>
              <w:left w:w="28" w:type="dxa"/>
              <w:bottom w:w="0" w:type="dxa"/>
              <w:right w:w="28" w:type="dxa"/>
            </w:tcMar>
          </w:tcPr>
          <w:p w14:paraId="069BEBBC" w14:textId="77777777" w:rsidR="000B6964" w:rsidRPr="00A40078" w:rsidRDefault="000B6964" w:rsidP="000B6964">
            <w:pPr>
              <w:rPr>
                <w:sz w:val="24"/>
                <w:szCs w:val="24"/>
              </w:rPr>
            </w:pPr>
            <w:r w:rsidRPr="00A40078">
              <w:rPr>
                <w:sz w:val="24"/>
                <w:szCs w:val="24"/>
              </w:rPr>
              <w:t>30</w:t>
            </w:r>
          </w:p>
        </w:tc>
        <w:tc>
          <w:tcPr>
            <w:tcW w:w="8993" w:type="dxa"/>
            <w:shd w:val="clear" w:color="auto" w:fill="auto"/>
            <w:tcMar>
              <w:top w:w="0" w:type="dxa"/>
              <w:left w:w="28" w:type="dxa"/>
              <w:bottom w:w="0" w:type="dxa"/>
              <w:right w:w="28" w:type="dxa"/>
            </w:tcMar>
          </w:tcPr>
          <w:p w14:paraId="26AF4418" w14:textId="77777777" w:rsidR="000B6964" w:rsidRPr="00A40078" w:rsidRDefault="000B6964" w:rsidP="000B6964">
            <w:pPr>
              <w:rPr>
                <w:sz w:val="24"/>
                <w:szCs w:val="24"/>
              </w:rPr>
            </w:pPr>
            <w:r w:rsidRPr="00A40078">
              <w:rPr>
                <w:sz w:val="24"/>
                <w:szCs w:val="24"/>
              </w:rPr>
              <w:t>Форма отчета о поставке материалов и оборудования</w:t>
            </w:r>
          </w:p>
        </w:tc>
      </w:tr>
      <w:tr w:rsidR="000B6964" w:rsidRPr="00A40078" w14:paraId="5A03F38B" w14:textId="77777777" w:rsidTr="000B6964">
        <w:trPr>
          <w:cantSplit/>
          <w:trHeight w:val="340"/>
        </w:trPr>
        <w:tc>
          <w:tcPr>
            <w:tcW w:w="504" w:type="dxa"/>
            <w:shd w:val="clear" w:color="auto" w:fill="auto"/>
            <w:tcMar>
              <w:top w:w="0" w:type="dxa"/>
              <w:left w:w="28" w:type="dxa"/>
              <w:bottom w:w="0" w:type="dxa"/>
              <w:right w:w="28" w:type="dxa"/>
            </w:tcMar>
          </w:tcPr>
          <w:p w14:paraId="60066292" w14:textId="77777777" w:rsidR="000B6964" w:rsidRPr="00A40078" w:rsidRDefault="000B6964" w:rsidP="000B6964">
            <w:pPr>
              <w:rPr>
                <w:sz w:val="24"/>
                <w:szCs w:val="24"/>
              </w:rPr>
            </w:pPr>
            <w:r w:rsidRPr="00A40078">
              <w:rPr>
                <w:sz w:val="24"/>
                <w:szCs w:val="24"/>
              </w:rPr>
              <w:t>31</w:t>
            </w:r>
          </w:p>
        </w:tc>
        <w:tc>
          <w:tcPr>
            <w:tcW w:w="8993" w:type="dxa"/>
            <w:shd w:val="clear" w:color="auto" w:fill="auto"/>
            <w:tcMar>
              <w:top w:w="0" w:type="dxa"/>
              <w:left w:w="28" w:type="dxa"/>
              <w:bottom w:w="0" w:type="dxa"/>
              <w:right w:w="28" w:type="dxa"/>
            </w:tcMar>
          </w:tcPr>
          <w:p w14:paraId="700063DC" w14:textId="77777777" w:rsidR="000B6964" w:rsidRPr="00A40078" w:rsidRDefault="000B6964" w:rsidP="000B6964">
            <w:pPr>
              <w:rPr>
                <w:sz w:val="24"/>
                <w:szCs w:val="24"/>
              </w:rPr>
            </w:pPr>
            <w:r w:rsidRPr="00A40078">
              <w:rPr>
                <w:sz w:val="24"/>
                <w:szCs w:val="24"/>
              </w:rPr>
              <w:t>Инструкция по заполнению отчёта о поставке материалов и оборудования.</w:t>
            </w:r>
          </w:p>
        </w:tc>
      </w:tr>
      <w:tr w:rsidR="000B6964" w:rsidRPr="00A40078" w14:paraId="619536F8" w14:textId="77777777" w:rsidTr="000B6964">
        <w:trPr>
          <w:cantSplit/>
          <w:trHeight w:val="53"/>
        </w:trPr>
        <w:tc>
          <w:tcPr>
            <w:tcW w:w="504" w:type="dxa"/>
            <w:shd w:val="clear" w:color="auto" w:fill="auto"/>
            <w:tcMar>
              <w:top w:w="0" w:type="dxa"/>
              <w:left w:w="28" w:type="dxa"/>
              <w:bottom w:w="0" w:type="dxa"/>
              <w:right w:w="28" w:type="dxa"/>
            </w:tcMar>
          </w:tcPr>
          <w:p w14:paraId="64A308D1" w14:textId="77777777" w:rsidR="000B6964" w:rsidRPr="00A40078" w:rsidRDefault="000B6964" w:rsidP="000B6964">
            <w:pPr>
              <w:widowControl w:val="0"/>
              <w:rPr>
                <w:sz w:val="24"/>
                <w:szCs w:val="24"/>
              </w:rPr>
            </w:pPr>
            <w:r w:rsidRPr="00A40078">
              <w:rPr>
                <w:sz w:val="24"/>
                <w:szCs w:val="24"/>
              </w:rPr>
              <w:t>32</w:t>
            </w:r>
          </w:p>
        </w:tc>
        <w:tc>
          <w:tcPr>
            <w:tcW w:w="8993" w:type="dxa"/>
            <w:shd w:val="clear" w:color="auto" w:fill="auto"/>
            <w:tcMar>
              <w:top w:w="0" w:type="dxa"/>
              <w:left w:w="28" w:type="dxa"/>
              <w:bottom w:w="0" w:type="dxa"/>
              <w:right w:w="28" w:type="dxa"/>
            </w:tcMar>
          </w:tcPr>
          <w:p w14:paraId="5D96144A" w14:textId="77777777" w:rsidR="000B6964" w:rsidRPr="00A40078" w:rsidRDefault="000B6964" w:rsidP="000B6964">
            <w:pPr>
              <w:widowControl w:val="0"/>
              <w:spacing w:after="0" w:line="240" w:lineRule="auto"/>
              <w:rPr>
                <w:bCs/>
                <w:sz w:val="24"/>
                <w:szCs w:val="24"/>
              </w:rPr>
            </w:pPr>
            <w:r w:rsidRPr="00A40078">
              <w:rPr>
                <w:bCs/>
                <w:sz w:val="24"/>
                <w:szCs w:val="24"/>
              </w:rPr>
              <w:t>Акт приемки законченного строительством объекта рабочей комиссией</w:t>
            </w:r>
          </w:p>
        </w:tc>
      </w:tr>
      <w:tr w:rsidR="000B6964" w:rsidRPr="00A40078" w14:paraId="52B4314C" w14:textId="77777777" w:rsidTr="000B6964">
        <w:trPr>
          <w:cantSplit/>
          <w:trHeight w:val="53"/>
        </w:trPr>
        <w:tc>
          <w:tcPr>
            <w:tcW w:w="504" w:type="dxa"/>
            <w:shd w:val="clear" w:color="auto" w:fill="auto"/>
            <w:tcMar>
              <w:top w:w="0" w:type="dxa"/>
              <w:left w:w="28" w:type="dxa"/>
              <w:bottom w:w="0" w:type="dxa"/>
              <w:right w:w="28" w:type="dxa"/>
            </w:tcMar>
          </w:tcPr>
          <w:p w14:paraId="346AAB00" w14:textId="77777777" w:rsidR="000B6964" w:rsidRPr="00A40078" w:rsidRDefault="000B6964" w:rsidP="000B6964">
            <w:pPr>
              <w:widowControl w:val="0"/>
              <w:rPr>
                <w:sz w:val="24"/>
                <w:szCs w:val="24"/>
              </w:rPr>
            </w:pPr>
            <w:r w:rsidRPr="00A40078">
              <w:rPr>
                <w:sz w:val="24"/>
                <w:szCs w:val="24"/>
              </w:rPr>
              <w:t>33</w:t>
            </w:r>
          </w:p>
        </w:tc>
        <w:tc>
          <w:tcPr>
            <w:tcW w:w="8993" w:type="dxa"/>
            <w:shd w:val="clear" w:color="auto" w:fill="auto"/>
            <w:tcMar>
              <w:top w:w="0" w:type="dxa"/>
              <w:left w:w="28" w:type="dxa"/>
              <w:bottom w:w="0" w:type="dxa"/>
              <w:right w:w="28" w:type="dxa"/>
            </w:tcMar>
          </w:tcPr>
          <w:p w14:paraId="7B2EEFD8" w14:textId="77777777" w:rsidR="000B6964" w:rsidRPr="00A40078" w:rsidRDefault="000B6964" w:rsidP="000B6964">
            <w:pPr>
              <w:widowControl w:val="0"/>
              <w:spacing w:after="0" w:line="240" w:lineRule="auto"/>
              <w:rPr>
                <w:bCs/>
                <w:sz w:val="24"/>
                <w:szCs w:val="24"/>
              </w:rPr>
            </w:pPr>
            <w:r w:rsidRPr="00A40078">
              <w:rPr>
                <w:bCs/>
                <w:sz w:val="24"/>
                <w:szCs w:val="24"/>
              </w:rPr>
              <w:t>Акт приемки законченного строительством объекта приемочной комиссией</w:t>
            </w:r>
          </w:p>
        </w:tc>
      </w:tr>
      <w:tr w:rsidR="000B6964" w:rsidRPr="00A40078" w14:paraId="0753D6BB" w14:textId="77777777" w:rsidTr="000B6964">
        <w:trPr>
          <w:cantSplit/>
          <w:trHeight w:val="53"/>
        </w:trPr>
        <w:tc>
          <w:tcPr>
            <w:tcW w:w="504" w:type="dxa"/>
            <w:shd w:val="clear" w:color="auto" w:fill="auto"/>
            <w:tcMar>
              <w:top w:w="0" w:type="dxa"/>
              <w:left w:w="28" w:type="dxa"/>
              <w:bottom w:w="0" w:type="dxa"/>
              <w:right w:w="28" w:type="dxa"/>
            </w:tcMar>
          </w:tcPr>
          <w:p w14:paraId="65D405F3" w14:textId="77777777" w:rsidR="000B6964" w:rsidRPr="00A40078" w:rsidRDefault="000B6964" w:rsidP="000B6964">
            <w:pPr>
              <w:rPr>
                <w:sz w:val="24"/>
                <w:szCs w:val="24"/>
              </w:rPr>
            </w:pPr>
            <w:r w:rsidRPr="00A40078">
              <w:rPr>
                <w:sz w:val="24"/>
                <w:szCs w:val="24"/>
              </w:rPr>
              <w:t>34</w:t>
            </w:r>
          </w:p>
        </w:tc>
        <w:tc>
          <w:tcPr>
            <w:tcW w:w="8993" w:type="dxa"/>
            <w:shd w:val="clear" w:color="auto" w:fill="auto"/>
            <w:tcMar>
              <w:top w:w="0" w:type="dxa"/>
              <w:left w:w="28" w:type="dxa"/>
              <w:bottom w:w="0" w:type="dxa"/>
              <w:right w:w="28" w:type="dxa"/>
            </w:tcMar>
          </w:tcPr>
          <w:p w14:paraId="11F53736" w14:textId="77777777" w:rsidR="000B6964" w:rsidRPr="00A40078" w:rsidRDefault="000B6964" w:rsidP="000B6964">
            <w:pPr>
              <w:rPr>
                <w:sz w:val="24"/>
                <w:szCs w:val="24"/>
              </w:rPr>
            </w:pPr>
            <w:r w:rsidRPr="00A40078">
              <w:rPr>
                <w:sz w:val="24"/>
                <w:szCs w:val="24"/>
              </w:rPr>
              <w:t>Спецификация оборудования, материалов, запасных частей к оборудованию приобретаемого(ых) и поставляемого(ых) для выполнения работ</w:t>
            </w:r>
          </w:p>
        </w:tc>
      </w:tr>
      <w:tr w:rsidR="000B6964" w:rsidRPr="00A40078" w14:paraId="2F886716" w14:textId="77777777" w:rsidTr="000B6964">
        <w:trPr>
          <w:cantSplit/>
          <w:trHeight w:val="53"/>
        </w:trPr>
        <w:tc>
          <w:tcPr>
            <w:tcW w:w="504" w:type="dxa"/>
            <w:shd w:val="clear" w:color="auto" w:fill="auto"/>
            <w:tcMar>
              <w:top w:w="0" w:type="dxa"/>
              <w:left w:w="28" w:type="dxa"/>
              <w:bottom w:w="0" w:type="dxa"/>
              <w:right w:w="28" w:type="dxa"/>
            </w:tcMar>
          </w:tcPr>
          <w:p w14:paraId="36617BAE" w14:textId="77777777" w:rsidR="000B6964" w:rsidRPr="00A40078" w:rsidRDefault="000B6964" w:rsidP="000B6964">
            <w:pPr>
              <w:rPr>
                <w:sz w:val="24"/>
                <w:szCs w:val="24"/>
              </w:rPr>
            </w:pPr>
            <w:r w:rsidRPr="00A40078">
              <w:rPr>
                <w:sz w:val="24"/>
                <w:szCs w:val="24"/>
              </w:rPr>
              <w:t>35</w:t>
            </w:r>
          </w:p>
        </w:tc>
        <w:tc>
          <w:tcPr>
            <w:tcW w:w="8993" w:type="dxa"/>
            <w:shd w:val="clear" w:color="auto" w:fill="auto"/>
            <w:tcMar>
              <w:top w:w="0" w:type="dxa"/>
              <w:left w:w="28" w:type="dxa"/>
              <w:bottom w:w="0" w:type="dxa"/>
              <w:right w:w="28" w:type="dxa"/>
            </w:tcMar>
          </w:tcPr>
          <w:p w14:paraId="54D2A172" w14:textId="77777777" w:rsidR="000B6964" w:rsidRPr="00A40078" w:rsidRDefault="000B6964" w:rsidP="000B6964">
            <w:pPr>
              <w:rPr>
                <w:sz w:val="24"/>
                <w:szCs w:val="24"/>
              </w:rPr>
            </w:pPr>
            <w:r w:rsidRPr="00A40078">
              <w:rPr>
                <w:sz w:val="24"/>
                <w:szCs w:val="24"/>
              </w:rPr>
              <w:t>Накопительная ведомость строительства Объекта</w:t>
            </w:r>
          </w:p>
        </w:tc>
      </w:tr>
      <w:tr w:rsidR="000B6964" w:rsidRPr="00A40078" w14:paraId="3A6B82E1" w14:textId="77777777" w:rsidTr="000B6964">
        <w:trPr>
          <w:cantSplit/>
          <w:trHeight w:val="53"/>
        </w:trPr>
        <w:tc>
          <w:tcPr>
            <w:tcW w:w="504" w:type="dxa"/>
            <w:shd w:val="clear" w:color="auto" w:fill="auto"/>
            <w:tcMar>
              <w:top w:w="0" w:type="dxa"/>
              <w:left w:w="28" w:type="dxa"/>
              <w:bottom w:w="0" w:type="dxa"/>
              <w:right w:w="28" w:type="dxa"/>
            </w:tcMar>
          </w:tcPr>
          <w:p w14:paraId="1EE77436" w14:textId="77777777" w:rsidR="000B6964" w:rsidRPr="00A40078" w:rsidRDefault="000B6964" w:rsidP="000B6964">
            <w:pPr>
              <w:rPr>
                <w:sz w:val="24"/>
                <w:szCs w:val="24"/>
              </w:rPr>
            </w:pPr>
            <w:r w:rsidRPr="00A40078">
              <w:rPr>
                <w:sz w:val="24"/>
                <w:szCs w:val="24"/>
              </w:rPr>
              <w:t>36</w:t>
            </w:r>
          </w:p>
        </w:tc>
        <w:tc>
          <w:tcPr>
            <w:tcW w:w="8993" w:type="dxa"/>
            <w:shd w:val="clear" w:color="auto" w:fill="auto"/>
            <w:tcMar>
              <w:top w:w="0" w:type="dxa"/>
              <w:left w:w="28" w:type="dxa"/>
              <w:bottom w:w="0" w:type="dxa"/>
              <w:right w:w="28" w:type="dxa"/>
            </w:tcMar>
          </w:tcPr>
          <w:p w14:paraId="3061FE74" w14:textId="77777777" w:rsidR="000B6964" w:rsidRPr="00A40078" w:rsidRDefault="000B6964" w:rsidP="000B6964">
            <w:pPr>
              <w:rPr>
                <w:sz w:val="24"/>
                <w:szCs w:val="24"/>
              </w:rPr>
            </w:pPr>
            <w:r w:rsidRPr="00A40078">
              <w:rPr>
                <w:sz w:val="24"/>
                <w:szCs w:val="24"/>
              </w:rPr>
              <w:t>Соглашение о передаче и охране информации, составляющей коммерческую тайну</w:t>
            </w:r>
          </w:p>
        </w:tc>
      </w:tr>
    </w:tbl>
    <w:p w14:paraId="4988CA4E" w14:textId="77777777" w:rsidR="000B6964" w:rsidRPr="00A40078" w:rsidRDefault="000B6964" w:rsidP="000B6964">
      <w:pPr>
        <w:widowControl w:val="0"/>
        <w:shd w:val="clear" w:color="auto" w:fill="FFFFFF"/>
        <w:spacing w:after="0" w:line="240" w:lineRule="auto"/>
        <w:rPr>
          <w:rFonts w:ascii="Times New Roman" w:hAnsi="Times New Roman" w:cs="Times New Roman"/>
          <w:b/>
          <w:bCs/>
          <w:sz w:val="24"/>
          <w:szCs w:val="24"/>
        </w:rPr>
      </w:pPr>
    </w:p>
    <w:p w14:paraId="1FC5E0A3" w14:textId="77777777"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Статья 30. Реквизиты и подписи Сторон</w:t>
      </w:r>
    </w:p>
    <w:p w14:paraId="05479FF1" w14:textId="77777777" w:rsidR="000B6964" w:rsidRPr="00A40078" w:rsidRDefault="000B6964" w:rsidP="000B6964">
      <w:pPr>
        <w:widowControl w:val="0"/>
        <w:shd w:val="clear" w:color="auto" w:fill="FFFFFF"/>
        <w:spacing w:after="0" w:line="240" w:lineRule="auto"/>
        <w:jc w:val="center"/>
        <w:rPr>
          <w:rFonts w:ascii="Times New Roman" w:hAnsi="Times New Roman" w:cs="Times New Roman"/>
          <w:b/>
          <w:bCs/>
          <w:sz w:val="24"/>
          <w:szCs w:val="24"/>
        </w:rPr>
      </w:pPr>
    </w:p>
    <w:p w14:paraId="27CF820C" w14:textId="77777777" w:rsidR="000B6964" w:rsidRPr="00A40078" w:rsidRDefault="000B6964" w:rsidP="000B6964">
      <w:pPr>
        <w:widowControl w:val="0"/>
        <w:spacing w:after="0" w:line="240" w:lineRule="auto"/>
        <w:rPr>
          <w:rFonts w:ascii="Times New Roman" w:hAnsi="Times New Roman" w:cs="Times New Roman"/>
          <w:sz w:val="24"/>
          <w:szCs w:val="24"/>
        </w:rPr>
      </w:pPr>
      <w:r w:rsidRPr="00A40078">
        <w:rPr>
          <w:rFonts w:ascii="Times New Roman" w:hAnsi="Times New Roman" w:cs="Times New Roman"/>
          <w:b/>
          <w:bCs/>
          <w:sz w:val="24"/>
          <w:szCs w:val="24"/>
        </w:rPr>
        <w:t>ЗАКАЗЧИК</w:t>
      </w:r>
      <w:r w:rsidRPr="00A40078">
        <w:rPr>
          <w:rFonts w:ascii="Times New Roman" w:hAnsi="Times New Roman" w:cs="Times New Roman"/>
          <w:b/>
          <w:bCs/>
          <w:sz w:val="24"/>
          <w:szCs w:val="24"/>
        </w:rPr>
        <w:tab/>
      </w:r>
      <w:r w:rsidRPr="00A40078">
        <w:rPr>
          <w:rFonts w:ascii="Times New Roman" w:hAnsi="Times New Roman" w:cs="Times New Roman"/>
          <w:b/>
          <w:bCs/>
          <w:sz w:val="24"/>
          <w:szCs w:val="24"/>
        </w:rPr>
        <w:tab/>
      </w:r>
      <w:r w:rsidRPr="00A40078">
        <w:rPr>
          <w:rFonts w:ascii="Times New Roman" w:hAnsi="Times New Roman" w:cs="Times New Roman"/>
          <w:b/>
          <w:bCs/>
          <w:sz w:val="24"/>
          <w:szCs w:val="24"/>
        </w:rPr>
        <w:tab/>
      </w:r>
      <w:r w:rsidRPr="00A40078">
        <w:rPr>
          <w:rFonts w:ascii="Times New Roman" w:hAnsi="Times New Roman" w:cs="Times New Roman"/>
          <w:b/>
          <w:bCs/>
          <w:sz w:val="24"/>
          <w:szCs w:val="24"/>
        </w:rPr>
        <w:tab/>
      </w:r>
      <w:r w:rsidRPr="00A40078">
        <w:rPr>
          <w:rFonts w:ascii="Times New Roman" w:hAnsi="Times New Roman" w:cs="Times New Roman"/>
          <w:b/>
          <w:bCs/>
          <w:sz w:val="24"/>
          <w:szCs w:val="24"/>
        </w:rPr>
        <w:tab/>
      </w:r>
      <w:r w:rsidRPr="00A40078">
        <w:rPr>
          <w:rFonts w:ascii="Times New Roman" w:hAnsi="Times New Roman" w:cs="Times New Roman"/>
          <w:b/>
          <w:bCs/>
          <w:sz w:val="24"/>
          <w:szCs w:val="24"/>
        </w:rPr>
        <w:tab/>
      </w:r>
      <w:r w:rsidRPr="00A40078">
        <w:rPr>
          <w:rFonts w:ascii="Times New Roman" w:hAnsi="Times New Roman" w:cs="Times New Roman"/>
          <w:b/>
          <w:bCs/>
          <w:sz w:val="24"/>
          <w:szCs w:val="24"/>
        </w:rPr>
        <w:tab/>
      </w:r>
      <w:r w:rsidRPr="00A40078">
        <w:rPr>
          <w:rFonts w:ascii="Times New Roman" w:hAnsi="Times New Roman" w:cs="Times New Roman"/>
          <w:b/>
          <w:bCs/>
          <w:sz w:val="24"/>
          <w:szCs w:val="24"/>
        </w:rPr>
        <w:tab/>
        <w:t>ПОДРЯДЧИК</w:t>
      </w:r>
    </w:p>
    <w:p w14:paraId="5EBCC140" w14:textId="77777777" w:rsidR="0042613D" w:rsidRPr="00A40078" w:rsidRDefault="0042613D" w:rsidP="0042613D">
      <w:pPr>
        <w:widowControl w:val="0"/>
        <w:tabs>
          <w:tab w:val="left" w:pos="9840"/>
        </w:tabs>
        <w:spacing w:after="0" w:line="240" w:lineRule="auto"/>
        <w:rPr>
          <w:rFonts w:ascii="Times New Roman" w:hAnsi="Times New Roman" w:cs="Times New Roman"/>
        </w:rPr>
      </w:pPr>
    </w:p>
    <w:tbl>
      <w:tblPr>
        <w:tblStyle w:val="aff"/>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06"/>
      </w:tblGrid>
      <w:tr w:rsidR="00CB480D" w:rsidRPr="00A40078" w14:paraId="2927FE5A" w14:textId="77777777" w:rsidTr="00CB480D">
        <w:tc>
          <w:tcPr>
            <w:tcW w:w="11733" w:type="dxa"/>
            <w:hideMark/>
          </w:tcPr>
          <w:p w14:paraId="0A4EAB9D" w14:textId="77777777" w:rsidR="00CB480D" w:rsidRPr="00A40078" w:rsidRDefault="00CB480D" w:rsidP="00B7123E">
            <w:pPr>
              <w:ind w:firstLine="788"/>
              <w:rPr>
                <w:b/>
                <w:sz w:val="24"/>
                <w:szCs w:val="24"/>
              </w:rPr>
            </w:pPr>
            <w:r w:rsidRPr="00A40078">
              <w:rPr>
                <w:b/>
                <w:sz w:val="24"/>
                <w:szCs w:val="24"/>
              </w:rPr>
              <w:t>Раздел «Адреса и реквизиты Сторон»</w:t>
            </w:r>
          </w:p>
          <w:tbl>
            <w:tblPr>
              <w:tblW w:w="10281" w:type="dxa"/>
              <w:tblLook w:val="01E0" w:firstRow="1" w:lastRow="1" w:firstColumn="1" w:lastColumn="1" w:noHBand="0" w:noVBand="0"/>
            </w:tblPr>
            <w:tblGrid>
              <w:gridCol w:w="5255"/>
              <w:gridCol w:w="5026"/>
            </w:tblGrid>
            <w:tr w:rsidR="00CB480D" w:rsidRPr="00A40078" w14:paraId="4F8D07DC" w14:textId="77777777" w:rsidTr="00B7123E">
              <w:trPr>
                <w:trHeight w:val="288"/>
              </w:trPr>
              <w:tc>
                <w:tcPr>
                  <w:tcW w:w="5255" w:type="dxa"/>
                  <w:vAlign w:val="center"/>
                </w:tcPr>
                <w:p w14:paraId="071A6714" w14:textId="77777777" w:rsidR="00CB480D" w:rsidRPr="00A40078" w:rsidRDefault="00CB480D" w:rsidP="00B7123E">
                  <w:pPr>
                    <w:autoSpaceDE w:val="0"/>
                    <w:autoSpaceDN w:val="0"/>
                    <w:adjustRightInd w:val="0"/>
                    <w:spacing w:line="256" w:lineRule="auto"/>
                    <w:jc w:val="center"/>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_____________________________:</w:t>
                  </w:r>
                </w:p>
                <w:p w14:paraId="1AF110DB" w14:textId="77777777" w:rsidR="00CB480D" w:rsidRPr="00A40078" w:rsidRDefault="00CB480D" w:rsidP="00B7123E">
                  <w:pPr>
                    <w:autoSpaceDE w:val="0"/>
                    <w:autoSpaceDN w:val="0"/>
                    <w:adjustRightInd w:val="0"/>
                    <w:spacing w:line="256" w:lineRule="auto"/>
                    <w:rPr>
                      <w:rFonts w:ascii="Times New Roman" w:eastAsia="Times New Roman" w:hAnsi="Times New Roman" w:cs="Times New Roman"/>
                      <w:b/>
                      <w:sz w:val="24"/>
                      <w:szCs w:val="24"/>
                      <w:lang w:eastAsia="ru-RU"/>
                    </w:rPr>
                  </w:pPr>
                </w:p>
              </w:tc>
              <w:tc>
                <w:tcPr>
                  <w:tcW w:w="5026" w:type="dxa"/>
                  <w:vAlign w:val="center"/>
                  <w:hideMark/>
                </w:tcPr>
                <w:p w14:paraId="2D2069F1" w14:textId="77777777" w:rsidR="00CB480D" w:rsidRPr="00A40078" w:rsidRDefault="00CB480D" w:rsidP="00B7123E">
                  <w:pPr>
                    <w:autoSpaceDE w:val="0"/>
                    <w:autoSpaceDN w:val="0"/>
                    <w:adjustRightInd w:val="0"/>
                    <w:spacing w:line="256" w:lineRule="auto"/>
                    <w:jc w:val="center"/>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______________________________:</w:t>
                  </w:r>
                </w:p>
              </w:tc>
            </w:tr>
            <w:tr w:rsidR="00CB480D" w:rsidRPr="00A40078" w14:paraId="5F51151A" w14:textId="77777777" w:rsidTr="00B7123E">
              <w:trPr>
                <w:trHeight w:val="576"/>
              </w:trPr>
              <w:tc>
                <w:tcPr>
                  <w:tcW w:w="5255" w:type="dxa"/>
                  <w:hideMark/>
                </w:tcPr>
                <w:p w14:paraId="70735D6F" w14:textId="77777777" w:rsidR="00CB480D" w:rsidRPr="00A40078" w:rsidRDefault="00CB480D" w:rsidP="00B7123E">
                  <w:pPr>
                    <w:spacing w:line="256" w:lineRule="auto"/>
                    <w:jc w:val="center"/>
                    <w:rPr>
                      <w:rFonts w:ascii="Times New Roman" w:eastAsia="Times New Roman" w:hAnsi="Times New Roman" w:cs="Times New Roman"/>
                      <w:b/>
                      <w:bCs/>
                      <w:color w:val="000000"/>
                      <w:spacing w:val="-2"/>
                      <w:sz w:val="24"/>
                      <w:szCs w:val="24"/>
                      <w:lang w:eastAsia="ru-RU"/>
                    </w:rPr>
                  </w:pPr>
                  <w:r w:rsidRPr="00A40078">
                    <w:rPr>
                      <w:rFonts w:ascii="Times New Roman" w:eastAsia="Times New Roman" w:hAnsi="Times New Roman" w:cs="Times New Roman"/>
                      <w:sz w:val="24"/>
                      <w:szCs w:val="24"/>
                      <w:lang w:eastAsia="ru-RU"/>
                    </w:rPr>
                    <w:t xml:space="preserve">ПАО «МРСК _________________» </w:t>
                  </w:r>
                  <w:r w:rsidRPr="00A40078">
                    <w:rPr>
                      <w:rFonts w:ascii="Times New Roman" w:eastAsia="Times New Roman" w:hAnsi="Times New Roman" w:cs="Times New Roman"/>
                      <w:b/>
                      <w:sz w:val="24"/>
                      <w:szCs w:val="24"/>
                      <w:vertAlign w:val="superscript"/>
                      <w:lang w:eastAsia="ru-RU"/>
                    </w:rPr>
                    <w:footnoteReference w:id="7"/>
                  </w:r>
                </w:p>
              </w:tc>
              <w:tc>
                <w:tcPr>
                  <w:tcW w:w="5026" w:type="dxa"/>
                  <w:hideMark/>
                </w:tcPr>
                <w:p w14:paraId="14D4555A" w14:textId="77777777" w:rsidR="00CB480D" w:rsidRPr="00A40078" w:rsidRDefault="00CB480D" w:rsidP="00B7123E">
                  <w:pPr>
                    <w:spacing w:line="256" w:lineRule="auto"/>
                    <w:jc w:val="center"/>
                    <w:rPr>
                      <w:rFonts w:ascii="Times New Roman" w:eastAsia="Times New Roman" w:hAnsi="Times New Roman" w:cs="Times New Roman"/>
                      <w:b/>
                      <w:bCs/>
                      <w:color w:val="000000"/>
                      <w:spacing w:val="-2"/>
                      <w:sz w:val="24"/>
                      <w:szCs w:val="24"/>
                      <w:lang w:eastAsia="ru-RU"/>
                    </w:rPr>
                  </w:pPr>
                  <w:r w:rsidRPr="00A40078">
                    <w:rPr>
                      <w:rFonts w:ascii="Times New Roman" w:eastAsia="Times New Roman" w:hAnsi="Times New Roman" w:cs="Times New Roman"/>
                      <w:b/>
                      <w:bCs/>
                      <w:color w:val="000000"/>
                      <w:spacing w:val="-2"/>
                      <w:sz w:val="24"/>
                      <w:szCs w:val="24"/>
                      <w:lang w:eastAsia="ru-RU"/>
                    </w:rPr>
                    <w:t>_____________________________</w:t>
                  </w:r>
                </w:p>
                <w:p w14:paraId="30DB1212" w14:textId="77777777" w:rsidR="00CB480D" w:rsidRPr="00A40078" w:rsidRDefault="00CB480D" w:rsidP="00B7123E">
                  <w:pPr>
                    <w:spacing w:line="256" w:lineRule="auto"/>
                    <w:jc w:val="center"/>
                    <w:rPr>
                      <w:rFonts w:ascii="Times New Roman" w:eastAsia="Times New Roman" w:hAnsi="Times New Roman" w:cs="Times New Roman"/>
                      <w:b/>
                      <w:bCs/>
                      <w:i/>
                      <w:color w:val="000000"/>
                      <w:spacing w:val="-2"/>
                      <w:sz w:val="24"/>
                      <w:szCs w:val="24"/>
                      <w:lang w:eastAsia="ru-RU"/>
                    </w:rPr>
                  </w:pPr>
                  <w:r w:rsidRPr="00A40078">
                    <w:rPr>
                      <w:rFonts w:ascii="Times New Roman" w:eastAsia="Times New Roman" w:hAnsi="Times New Roman" w:cs="Times New Roman"/>
                      <w:i/>
                      <w:sz w:val="24"/>
                      <w:szCs w:val="24"/>
                      <w:lang w:eastAsia="ru-RU"/>
                    </w:rPr>
                    <w:t>(наименование)</w:t>
                  </w:r>
                </w:p>
              </w:tc>
            </w:tr>
            <w:tr w:rsidR="00CB480D" w:rsidRPr="00A40078" w14:paraId="6EF476AB" w14:textId="77777777" w:rsidTr="00B7123E">
              <w:trPr>
                <w:trHeight w:val="592"/>
              </w:trPr>
              <w:tc>
                <w:tcPr>
                  <w:tcW w:w="5255" w:type="dxa"/>
                </w:tcPr>
                <w:p w14:paraId="44A37B1C" w14:textId="77777777" w:rsidR="00CB480D" w:rsidRPr="00A40078" w:rsidRDefault="00CB480D" w:rsidP="00B7123E">
                  <w:pPr>
                    <w:widowControl w:val="0"/>
                    <w:autoSpaceDE w:val="0"/>
                    <w:autoSpaceDN w:val="0"/>
                    <w:adjustRightInd w:val="0"/>
                    <w:spacing w:line="256" w:lineRule="auto"/>
                    <w:ind w:firstLine="6"/>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Место нахождения юридического лица:</w:t>
                  </w:r>
                </w:p>
                <w:p w14:paraId="4EB6B3E4" w14:textId="77777777" w:rsidR="00CB480D" w:rsidRPr="00A40078" w:rsidRDefault="00CB480D" w:rsidP="00B7123E">
                  <w:pPr>
                    <w:widowControl w:val="0"/>
                    <w:autoSpaceDE w:val="0"/>
                    <w:autoSpaceDN w:val="0"/>
                    <w:adjustRightInd w:val="0"/>
                    <w:spacing w:line="256" w:lineRule="auto"/>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_____________________________________</w:t>
                  </w:r>
                </w:p>
                <w:p w14:paraId="5220200C" w14:textId="77777777" w:rsidR="00CB480D" w:rsidRPr="00A40078" w:rsidRDefault="00CB480D" w:rsidP="00B7123E">
                  <w:pPr>
                    <w:spacing w:line="256" w:lineRule="auto"/>
                    <w:ind w:firstLine="6"/>
                    <w:rPr>
                      <w:rFonts w:ascii="Times New Roman" w:eastAsia="Times New Roman" w:hAnsi="Times New Roman" w:cs="Times New Roman"/>
                      <w:sz w:val="24"/>
                      <w:szCs w:val="24"/>
                      <w:lang w:eastAsia="ru-RU"/>
                    </w:rPr>
                  </w:pPr>
                </w:p>
              </w:tc>
              <w:tc>
                <w:tcPr>
                  <w:tcW w:w="5026" w:type="dxa"/>
                </w:tcPr>
                <w:p w14:paraId="357A4D9E" w14:textId="77777777" w:rsidR="00CB480D" w:rsidRPr="00A40078" w:rsidRDefault="00CB480D" w:rsidP="00B7123E">
                  <w:pPr>
                    <w:widowControl w:val="0"/>
                    <w:autoSpaceDE w:val="0"/>
                    <w:autoSpaceDN w:val="0"/>
                    <w:adjustRightInd w:val="0"/>
                    <w:spacing w:line="256" w:lineRule="auto"/>
                    <w:ind w:firstLine="6"/>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Место нахождения юридического лица:</w:t>
                  </w:r>
                </w:p>
                <w:p w14:paraId="30007766" w14:textId="77777777" w:rsidR="00CB480D" w:rsidRPr="00A40078" w:rsidRDefault="00CB480D" w:rsidP="00B7123E">
                  <w:pPr>
                    <w:widowControl w:val="0"/>
                    <w:autoSpaceDE w:val="0"/>
                    <w:autoSpaceDN w:val="0"/>
                    <w:adjustRightInd w:val="0"/>
                    <w:spacing w:line="256" w:lineRule="auto"/>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_____________________________________</w:t>
                  </w:r>
                </w:p>
                <w:p w14:paraId="1CF14518" w14:textId="77777777" w:rsidR="00CB480D" w:rsidRPr="00A40078" w:rsidRDefault="00CB480D" w:rsidP="00B7123E">
                  <w:pPr>
                    <w:spacing w:line="256" w:lineRule="auto"/>
                    <w:ind w:firstLine="6"/>
                    <w:rPr>
                      <w:rFonts w:ascii="Times New Roman" w:eastAsia="Times New Roman" w:hAnsi="Times New Roman" w:cs="Times New Roman"/>
                      <w:sz w:val="24"/>
                      <w:szCs w:val="24"/>
                      <w:lang w:eastAsia="ru-RU"/>
                    </w:rPr>
                  </w:pPr>
                </w:p>
              </w:tc>
            </w:tr>
            <w:tr w:rsidR="00CB480D" w:rsidRPr="00A40078" w14:paraId="58082A6F" w14:textId="77777777" w:rsidTr="00B7123E">
              <w:trPr>
                <w:trHeight w:val="641"/>
              </w:trPr>
              <w:tc>
                <w:tcPr>
                  <w:tcW w:w="5255" w:type="dxa"/>
                  <w:hideMark/>
                </w:tcPr>
                <w:p w14:paraId="33796CDE" w14:textId="77777777" w:rsidR="00CB480D" w:rsidRPr="00A40078" w:rsidRDefault="00CB480D" w:rsidP="00B7123E">
                  <w:pPr>
                    <w:spacing w:line="256" w:lineRule="auto"/>
                    <w:ind w:firstLine="6"/>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_____________________________________</w:t>
                  </w:r>
                  <w:r w:rsidRPr="00A40078">
                    <w:rPr>
                      <w:rFonts w:ascii="Times New Roman" w:eastAsia="Times New Roman" w:hAnsi="Times New Roman" w:cs="Times New Roman"/>
                      <w:sz w:val="24"/>
                      <w:szCs w:val="24"/>
                      <w:vertAlign w:val="superscript"/>
                      <w:lang w:eastAsia="ru-RU"/>
                    </w:rPr>
                    <w:footnoteReference w:id="8"/>
                  </w:r>
                </w:p>
                <w:p w14:paraId="5452461B" w14:textId="77777777" w:rsidR="00CB480D" w:rsidRPr="00A40078" w:rsidRDefault="00CB480D" w:rsidP="00B7123E">
                  <w:pPr>
                    <w:spacing w:line="256" w:lineRule="auto"/>
                    <w:ind w:firstLine="6"/>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ИНН/КПП: ______________/______________</w:t>
                  </w:r>
                </w:p>
                <w:p w14:paraId="73586241" w14:textId="77777777" w:rsidR="00CB480D" w:rsidRPr="00A40078" w:rsidRDefault="00CB480D" w:rsidP="00B7123E">
                  <w:pPr>
                    <w:spacing w:line="256" w:lineRule="auto"/>
                    <w:ind w:firstLine="6"/>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р/с:  ________ в  ________________________</w:t>
                  </w:r>
                </w:p>
                <w:p w14:paraId="20BE5FC3" w14:textId="77777777" w:rsidR="00CB480D" w:rsidRPr="00A40078" w:rsidRDefault="00CB480D" w:rsidP="00B7123E">
                  <w:pPr>
                    <w:spacing w:line="256" w:lineRule="auto"/>
                    <w:ind w:firstLine="6"/>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БИК:   ________________________________</w:t>
                  </w:r>
                </w:p>
                <w:p w14:paraId="426C70F7" w14:textId="77777777" w:rsidR="00CB480D" w:rsidRPr="00A40078" w:rsidRDefault="00CB480D" w:rsidP="00B7123E">
                  <w:pPr>
                    <w:spacing w:line="256" w:lineRule="auto"/>
                    <w:ind w:firstLine="6"/>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к/с:  __________________________________</w:t>
                  </w:r>
                </w:p>
                <w:p w14:paraId="55368540" w14:textId="77777777" w:rsidR="00CB480D" w:rsidRPr="00A40078" w:rsidRDefault="00CB480D" w:rsidP="00B7123E">
                  <w:pPr>
                    <w:spacing w:line="256" w:lineRule="auto"/>
                    <w:ind w:firstLine="6"/>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ОКПО/ОГРН/ОКТМО:___________________ </w:t>
                  </w:r>
                </w:p>
              </w:tc>
              <w:tc>
                <w:tcPr>
                  <w:tcW w:w="5026" w:type="dxa"/>
                  <w:hideMark/>
                </w:tcPr>
                <w:p w14:paraId="27A2DA11" w14:textId="77777777" w:rsidR="00CB480D" w:rsidRPr="00A40078" w:rsidRDefault="00CB480D" w:rsidP="00B7123E">
                  <w:pPr>
                    <w:spacing w:line="256" w:lineRule="auto"/>
                    <w:ind w:firstLine="6"/>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ИНН/КПП: ______________/______________</w:t>
                  </w:r>
                </w:p>
                <w:p w14:paraId="2D9494A5" w14:textId="77777777" w:rsidR="00CB480D" w:rsidRPr="00A40078" w:rsidRDefault="00CB480D" w:rsidP="00B7123E">
                  <w:pPr>
                    <w:spacing w:line="256" w:lineRule="auto"/>
                    <w:ind w:firstLine="6"/>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р/с:  ____________ в  ____________________</w:t>
                  </w:r>
                </w:p>
                <w:p w14:paraId="381748F2" w14:textId="77777777" w:rsidR="00CB480D" w:rsidRPr="00A40078" w:rsidRDefault="00CB480D" w:rsidP="00B7123E">
                  <w:pPr>
                    <w:spacing w:line="256" w:lineRule="auto"/>
                    <w:ind w:firstLine="6"/>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БИК:   _________________________________</w:t>
                  </w:r>
                </w:p>
                <w:p w14:paraId="70563EEF" w14:textId="77777777" w:rsidR="00CB480D" w:rsidRPr="00A40078" w:rsidRDefault="00CB480D" w:rsidP="00B7123E">
                  <w:pPr>
                    <w:spacing w:line="256" w:lineRule="auto"/>
                    <w:ind w:firstLine="6"/>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к/с:  ___________________________________</w:t>
                  </w:r>
                </w:p>
                <w:p w14:paraId="37B93A8E" w14:textId="77777777" w:rsidR="00CB480D" w:rsidRPr="00A40078" w:rsidRDefault="00CB480D" w:rsidP="00B7123E">
                  <w:pPr>
                    <w:spacing w:line="256" w:lineRule="auto"/>
                    <w:ind w:firstLine="6"/>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ОКПО/ОГРН/ОКТМО: ___________________ </w:t>
                  </w:r>
                </w:p>
              </w:tc>
            </w:tr>
            <w:tr w:rsidR="00CB480D" w:rsidRPr="00A40078" w14:paraId="3E70D63B" w14:textId="77777777" w:rsidTr="00B7123E">
              <w:trPr>
                <w:trHeight w:val="641"/>
              </w:trPr>
              <w:tc>
                <w:tcPr>
                  <w:tcW w:w="5255" w:type="dxa"/>
                </w:tcPr>
                <w:p w14:paraId="4C50BDCA" w14:textId="77777777" w:rsidR="00CB480D" w:rsidRPr="00A40078" w:rsidRDefault="00CB480D" w:rsidP="00B7123E">
                  <w:pPr>
                    <w:spacing w:line="256" w:lineRule="auto"/>
                    <w:rPr>
                      <w:rFonts w:ascii="Times New Roman" w:eastAsia="Times New Roman" w:hAnsi="Times New Roman" w:cs="Times New Roman"/>
                      <w:sz w:val="24"/>
                      <w:szCs w:val="24"/>
                      <w:lang w:eastAsia="ru-RU"/>
                    </w:rPr>
                  </w:pPr>
                </w:p>
                <w:p w14:paraId="508DC393" w14:textId="77777777" w:rsidR="00CB480D" w:rsidRPr="00A40078" w:rsidRDefault="00CB480D" w:rsidP="00B7123E">
                  <w:pPr>
                    <w:spacing w:line="256" w:lineRule="auto"/>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___________________________</w:t>
                  </w:r>
                </w:p>
                <w:p w14:paraId="6994CC65" w14:textId="77777777" w:rsidR="00CB480D" w:rsidRPr="00A40078" w:rsidRDefault="00CB480D" w:rsidP="00B7123E">
                  <w:pPr>
                    <w:spacing w:line="256" w:lineRule="auto"/>
                    <w:ind w:firstLine="6"/>
                    <w:jc w:val="center"/>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(должность)</w:t>
                  </w:r>
                </w:p>
                <w:p w14:paraId="0C723169" w14:textId="77777777" w:rsidR="00CB480D" w:rsidRPr="00A40078" w:rsidRDefault="00CB480D" w:rsidP="00B7123E">
                  <w:pPr>
                    <w:spacing w:line="256" w:lineRule="auto"/>
                    <w:ind w:firstLine="6"/>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___________________________________</w:t>
                  </w:r>
                </w:p>
                <w:p w14:paraId="13DE4025" w14:textId="77777777" w:rsidR="00CB480D" w:rsidRPr="00A40078" w:rsidRDefault="00CB480D" w:rsidP="00B7123E">
                  <w:pPr>
                    <w:spacing w:line="256" w:lineRule="auto"/>
                    <w:ind w:firstLine="6"/>
                    <w:jc w:val="center"/>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 xml:space="preserve">(Ф.И.О.)                      </w:t>
                  </w:r>
                </w:p>
                <w:p w14:paraId="504F8B5B" w14:textId="77777777" w:rsidR="00CB480D" w:rsidRPr="00A40078" w:rsidRDefault="00CB480D" w:rsidP="00B7123E">
                  <w:pPr>
                    <w:spacing w:line="256" w:lineRule="auto"/>
                    <w:ind w:firstLine="6"/>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М.П.  </w:t>
                  </w:r>
                </w:p>
                <w:p w14:paraId="16A1F994" w14:textId="77777777" w:rsidR="00CB480D" w:rsidRPr="00A40078" w:rsidRDefault="00CB480D" w:rsidP="00B7123E">
                  <w:pPr>
                    <w:spacing w:line="256" w:lineRule="auto"/>
                    <w:ind w:firstLine="6"/>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 «_____» _____________20___г.                     </w:t>
                  </w:r>
                </w:p>
              </w:tc>
              <w:tc>
                <w:tcPr>
                  <w:tcW w:w="5026" w:type="dxa"/>
                </w:tcPr>
                <w:p w14:paraId="5EF05C3C" w14:textId="77777777" w:rsidR="00CB480D" w:rsidRPr="00A40078" w:rsidRDefault="00CB480D" w:rsidP="00B7123E">
                  <w:pPr>
                    <w:spacing w:line="256" w:lineRule="auto"/>
                    <w:rPr>
                      <w:rFonts w:ascii="Times New Roman" w:eastAsia="Times New Roman" w:hAnsi="Times New Roman" w:cs="Times New Roman"/>
                      <w:sz w:val="24"/>
                      <w:szCs w:val="24"/>
                      <w:lang w:eastAsia="ru-RU"/>
                    </w:rPr>
                  </w:pPr>
                </w:p>
                <w:p w14:paraId="460F4FD9" w14:textId="77777777" w:rsidR="00CB480D" w:rsidRPr="00A40078" w:rsidRDefault="00CB480D" w:rsidP="00B7123E">
                  <w:pPr>
                    <w:spacing w:line="256" w:lineRule="auto"/>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___________________________</w:t>
                  </w:r>
                </w:p>
                <w:p w14:paraId="547720CE" w14:textId="77777777" w:rsidR="00CB480D" w:rsidRPr="00A40078" w:rsidRDefault="00CB480D" w:rsidP="00B7123E">
                  <w:pPr>
                    <w:spacing w:line="256" w:lineRule="auto"/>
                    <w:ind w:firstLine="6"/>
                    <w:jc w:val="center"/>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(должность)</w:t>
                  </w:r>
                </w:p>
                <w:p w14:paraId="79326B07" w14:textId="77777777" w:rsidR="00CB480D" w:rsidRPr="00A40078" w:rsidRDefault="00CB480D" w:rsidP="00B7123E">
                  <w:pPr>
                    <w:spacing w:line="256" w:lineRule="auto"/>
                    <w:ind w:firstLine="6"/>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___________________________________</w:t>
                  </w:r>
                </w:p>
                <w:p w14:paraId="1E40F6D6" w14:textId="77777777" w:rsidR="00CB480D" w:rsidRPr="00A40078" w:rsidRDefault="00CB480D" w:rsidP="00B7123E">
                  <w:pPr>
                    <w:spacing w:line="256" w:lineRule="auto"/>
                    <w:ind w:firstLine="6"/>
                    <w:jc w:val="center"/>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 xml:space="preserve">(Ф.И.О.)          </w:t>
                  </w:r>
                </w:p>
                <w:p w14:paraId="3D4A3CFE" w14:textId="77777777" w:rsidR="00CB480D" w:rsidRPr="00A40078" w:rsidRDefault="00CB480D" w:rsidP="00B7123E">
                  <w:pPr>
                    <w:spacing w:line="256" w:lineRule="auto"/>
                    <w:ind w:firstLine="6"/>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М.П.   </w:t>
                  </w:r>
                </w:p>
                <w:p w14:paraId="6412C087" w14:textId="77777777" w:rsidR="00CB480D" w:rsidRPr="00A40078" w:rsidRDefault="00CB480D" w:rsidP="00B7123E">
                  <w:pPr>
                    <w:spacing w:line="256" w:lineRule="auto"/>
                    <w:ind w:firstLine="6"/>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«_____» _____________20___г.         </w:t>
                  </w:r>
                </w:p>
              </w:tc>
            </w:tr>
          </w:tbl>
          <w:p w14:paraId="09D77173" w14:textId="77777777" w:rsidR="00CB480D" w:rsidRPr="00A40078" w:rsidRDefault="00CB480D" w:rsidP="00B7123E">
            <w:pPr>
              <w:rPr>
                <w:sz w:val="24"/>
                <w:szCs w:val="24"/>
              </w:rPr>
            </w:pPr>
          </w:p>
        </w:tc>
      </w:tr>
    </w:tbl>
    <w:p w14:paraId="7E5597A9" w14:textId="77777777" w:rsidR="0042613D" w:rsidRPr="00A40078" w:rsidRDefault="0042613D" w:rsidP="0042613D">
      <w:r w:rsidRPr="00A40078">
        <w:lastRenderedPageBreak/>
        <w:br w:type="page"/>
      </w:r>
    </w:p>
    <w:tbl>
      <w:tblPr>
        <w:tblW w:w="10281"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281"/>
      </w:tblGrid>
      <w:tr w:rsidR="0042613D" w:rsidRPr="00A40078" w14:paraId="20996C49" w14:textId="77777777" w:rsidTr="0042613D">
        <w:trPr>
          <w:trHeight w:val="1787"/>
        </w:trPr>
        <w:tc>
          <w:tcPr>
            <w:tcW w:w="9464" w:type="dxa"/>
            <w:tcBorders>
              <w:top w:val="single" w:sz="4" w:space="0" w:color="FFFFFF"/>
              <w:left w:val="single" w:sz="4" w:space="0" w:color="FFFFFF"/>
              <w:bottom w:val="single" w:sz="4" w:space="0" w:color="FFFFFF"/>
              <w:right w:val="single" w:sz="4" w:space="0" w:color="FFFFFF"/>
            </w:tcBorders>
          </w:tcPr>
          <w:p w14:paraId="34A82DD9" w14:textId="77777777" w:rsidR="0042613D" w:rsidRPr="00A40078" w:rsidRDefault="0042613D" w:rsidP="0042613D">
            <w:pPr>
              <w:widowControl w:val="0"/>
              <w:spacing w:after="0" w:line="240" w:lineRule="auto"/>
              <w:ind w:firstLine="6237"/>
              <w:rPr>
                <w:rFonts w:ascii="Times New Roman" w:hAnsi="Times New Roman" w:cs="Times New Roman"/>
                <w:color w:val="000000"/>
                <w:sz w:val="24"/>
                <w:szCs w:val="24"/>
              </w:rPr>
            </w:pPr>
            <w:r w:rsidRPr="00A40078">
              <w:rPr>
                <w:rFonts w:ascii="Times New Roman" w:hAnsi="Times New Roman" w:cs="Times New Roman"/>
                <w:color w:val="000000"/>
                <w:sz w:val="24"/>
                <w:szCs w:val="24"/>
              </w:rPr>
              <w:lastRenderedPageBreak/>
              <w:t>Приложение 1 к Договору</w:t>
            </w:r>
          </w:p>
          <w:p w14:paraId="32F3B6A0" w14:textId="77777777" w:rsidR="0042613D" w:rsidRPr="00A40078" w:rsidRDefault="0042613D" w:rsidP="0042613D">
            <w:pPr>
              <w:widowControl w:val="0"/>
              <w:spacing w:after="0" w:line="240" w:lineRule="auto"/>
              <w:ind w:firstLine="6237"/>
              <w:rPr>
                <w:rFonts w:ascii="Times New Roman" w:hAnsi="Times New Roman" w:cs="Times New Roman"/>
                <w:color w:val="000000"/>
                <w:sz w:val="24"/>
                <w:szCs w:val="24"/>
              </w:rPr>
            </w:pPr>
            <w:r w:rsidRPr="00A40078">
              <w:rPr>
                <w:rFonts w:ascii="Times New Roman" w:hAnsi="Times New Roman" w:cs="Times New Roman"/>
                <w:color w:val="000000"/>
                <w:sz w:val="24"/>
                <w:szCs w:val="24"/>
              </w:rPr>
              <w:t>от __________ № ______</w:t>
            </w:r>
          </w:p>
          <w:p w14:paraId="4AB1D4F7" w14:textId="77777777" w:rsidR="0042613D" w:rsidRPr="00A40078" w:rsidRDefault="0042613D" w:rsidP="0042613D">
            <w:pPr>
              <w:widowControl w:val="0"/>
              <w:spacing w:after="0" w:line="240" w:lineRule="auto"/>
              <w:rPr>
                <w:rFonts w:ascii="Times New Roman" w:hAnsi="Times New Roman" w:cs="Times New Roman"/>
                <w:color w:val="000000"/>
                <w:sz w:val="24"/>
                <w:szCs w:val="24"/>
              </w:rPr>
            </w:pPr>
          </w:p>
          <w:p w14:paraId="2343F474" w14:textId="77777777" w:rsidR="0042613D" w:rsidRPr="00A40078" w:rsidRDefault="0042613D" w:rsidP="0042613D">
            <w:pPr>
              <w:widowControl w:val="0"/>
              <w:spacing w:after="0" w:line="240" w:lineRule="auto"/>
              <w:ind w:firstLine="6237"/>
              <w:rPr>
                <w:rFonts w:ascii="Times New Roman" w:hAnsi="Times New Roman" w:cs="Times New Roman"/>
                <w:color w:val="000000"/>
                <w:sz w:val="24"/>
                <w:szCs w:val="24"/>
              </w:rPr>
            </w:pPr>
            <w:r w:rsidRPr="00A40078">
              <w:rPr>
                <w:rFonts w:ascii="Times New Roman" w:hAnsi="Times New Roman" w:cs="Times New Roman"/>
                <w:color w:val="000000"/>
                <w:sz w:val="24"/>
                <w:szCs w:val="24"/>
              </w:rPr>
              <w:t xml:space="preserve"> </w:t>
            </w:r>
          </w:p>
          <w:tbl>
            <w:tblPr>
              <w:tblpPr w:leftFromText="180" w:rightFromText="180" w:vertAnchor="page" w:horzAnchor="margin" w:tblpX="-284" w:tblpY="1501"/>
              <w:tblOverlap w:val="never"/>
              <w:tblW w:w="9412" w:type="dxa"/>
              <w:tblLook w:val="0000" w:firstRow="0" w:lastRow="0" w:firstColumn="0" w:lastColumn="0" w:noHBand="0" w:noVBand="0"/>
            </w:tblPr>
            <w:tblGrid>
              <w:gridCol w:w="531"/>
              <w:gridCol w:w="1689"/>
              <w:gridCol w:w="652"/>
              <w:gridCol w:w="789"/>
              <w:gridCol w:w="1230"/>
              <w:gridCol w:w="771"/>
              <w:gridCol w:w="1704"/>
              <w:gridCol w:w="1037"/>
              <w:gridCol w:w="1049"/>
            </w:tblGrid>
            <w:tr w:rsidR="0042613D" w:rsidRPr="00A40078" w14:paraId="56E7AEF4" w14:textId="77777777" w:rsidTr="0042613D">
              <w:trPr>
                <w:trHeight w:val="491"/>
              </w:trPr>
              <w:tc>
                <w:tcPr>
                  <w:tcW w:w="9412" w:type="dxa"/>
                  <w:gridSpan w:val="9"/>
                  <w:vMerge w:val="restart"/>
                  <w:tcBorders>
                    <w:top w:val="nil"/>
                    <w:left w:val="nil"/>
                    <w:bottom w:val="nil"/>
                    <w:right w:val="nil"/>
                  </w:tcBorders>
                  <w:vAlign w:val="center"/>
                </w:tcPr>
                <w:p w14:paraId="0105CF20"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r w:rsidRPr="00A40078">
                    <w:rPr>
                      <w:rFonts w:ascii="Times New Roman" w:hAnsi="Times New Roman" w:cs="Times New Roman"/>
                      <w:b/>
                      <w:bCs/>
                      <w:color w:val="000000"/>
                    </w:rPr>
                    <w:t xml:space="preserve">Сводная таблица стоимости Работ </w:t>
                  </w:r>
                </w:p>
              </w:tc>
            </w:tr>
            <w:tr w:rsidR="0042613D" w:rsidRPr="00A40078" w14:paraId="6C154157" w14:textId="77777777" w:rsidTr="0042613D">
              <w:trPr>
                <w:trHeight w:val="517"/>
              </w:trPr>
              <w:tc>
                <w:tcPr>
                  <w:tcW w:w="9412" w:type="dxa"/>
                  <w:gridSpan w:val="9"/>
                  <w:vMerge/>
                  <w:tcBorders>
                    <w:top w:val="nil"/>
                    <w:left w:val="nil"/>
                    <w:bottom w:val="nil"/>
                    <w:right w:val="nil"/>
                  </w:tcBorders>
                  <w:vAlign w:val="center"/>
                </w:tcPr>
                <w:p w14:paraId="112FA68E" w14:textId="77777777" w:rsidR="0042613D" w:rsidRPr="00A40078" w:rsidRDefault="0042613D" w:rsidP="0042613D">
                  <w:pPr>
                    <w:widowControl w:val="0"/>
                    <w:spacing w:after="0" w:line="240" w:lineRule="auto"/>
                    <w:rPr>
                      <w:rFonts w:ascii="Times New Roman" w:hAnsi="Times New Roman" w:cs="Times New Roman"/>
                      <w:b/>
                      <w:bCs/>
                      <w:color w:val="000000"/>
                      <w:sz w:val="24"/>
                      <w:szCs w:val="24"/>
                    </w:rPr>
                  </w:pPr>
                </w:p>
              </w:tc>
            </w:tr>
            <w:tr w:rsidR="0042613D" w:rsidRPr="00A40078" w14:paraId="09EF6870" w14:textId="77777777" w:rsidTr="0042613D">
              <w:trPr>
                <w:trHeight w:val="137"/>
              </w:trPr>
              <w:tc>
                <w:tcPr>
                  <w:tcW w:w="738" w:type="dxa"/>
                  <w:tcBorders>
                    <w:top w:val="nil"/>
                    <w:left w:val="nil"/>
                    <w:bottom w:val="nil"/>
                    <w:right w:val="nil"/>
                  </w:tcBorders>
                  <w:vAlign w:val="center"/>
                </w:tcPr>
                <w:p w14:paraId="0678A9CF" w14:textId="77777777" w:rsidR="0042613D" w:rsidRPr="00A40078" w:rsidRDefault="0042613D" w:rsidP="0042613D">
                  <w:pPr>
                    <w:widowControl w:val="0"/>
                    <w:spacing w:after="0" w:line="240" w:lineRule="auto"/>
                    <w:jc w:val="center"/>
                    <w:rPr>
                      <w:rFonts w:ascii="Times New Roman" w:hAnsi="Times New Roman" w:cs="Times New Roman"/>
                      <w:color w:val="000000"/>
                      <w:sz w:val="24"/>
                      <w:szCs w:val="24"/>
                    </w:rPr>
                  </w:pPr>
                </w:p>
              </w:tc>
              <w:tc>
                <w:tcPr>
                  <w:tcW w:w="2055" w:type="dxa"/>
                  <w:tcBorders>
                    <w:top w:val="nil"/>
                    <w:left w:val="nil"/>
                    <w:bottom w:val="nil"/>
                    <w:right w:val="nil"/>
                  </w:tcBorders>
                  <w:vAlign w:val="center"/>
                </w:tcPr>
                <w:p w14:paraId="5E171FC5" w14:textId="77777777" w:rsidR="0042613D" w:rsidRPr="00A40078"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nil"/>
                    <w:right w:val="nil"/>
                  </w:tcBorders>
                  <w:vAlign w:val="center"/>
                </w:tcPr>
                <w:p w14:paraId="382AC3E6" w14:textId="77777777" w:rsidR="0042613D" w:rsidRPr="00A40078" w:rsidRDefault="0042613D" w:rsidP="0042613D">
                  <w:pPr>
                    <w:widowControl w:val="0"/>
                    <w:spacing w:after="0" w:line="240" w:lineRule="auto"/>
                    <w:jc w:val="center"/>
                    <w:rPr>
                      <w:rFonts w:ascii="Times New Roman" w:hAnsi="Times New Roman" w:cs="Times New Roman"/>
                      <w:color w:val="000000"/>
                      <w:sz w:val="24"/>
                      <w:szCs w:val="24"/>
                    </w:rPr>
                  </w:pPr>
                </w:p>
              </w:tc>
              <w:tc>
                <w:tcPr>
                  <w:tcW w:w="841" w:type="dxa"/>
                  <w:tcBorders>
                    <w:top w:val="nil"/>
                    <w:left w:val="nil"/>
                    <w:bottom w:val="nil"/>
                    <w:right w:val="nil"/>
                  </w:tcBorders>
                  <w:vAlign w:val="center"/>
                </w:tcPr>
                <w:p w14:paraId="5BAA27A5" w14:textId="77777777" w:rsidR="0042613D" w:rsidRPr="00A40078" w:rsidRDefault="0042613D" w:rsidP="0042613D">
                  <w:pPr>
                    <w:widowControl w:val="0"/>
                    <w:spacing w:after="0" w:line="240" w:lineRule="auto"/>
                    <w:jc w:val="center"/>
                    <w:rPr>
                      <w:rFonts w:ascii="Times New Roman" w:hAnsi="Times New Roman" w:cs="Times New Roman"/>
                      <w:color w:val="000000"/>
                    </w:rPr>
                  </w:pPr>
                </w:p>
              </w:tc>
              <w:tc>
                <w:tcPr>
                  <w:tcW w:w="1242" w:type="dxa"/>
                  <w:tcBorders>
                    <w:top w:val="nil"/>
                    <w:left w:val="nil"/>
                    <w:bottom w:val="nil"/>
                    <w:right w:val="nil"/>
                  </w:tcBorders>
                  <w:vAlign w:val="center"/>
                </w:tcPr>
                <w:p w14:paraId="29BFBDA8" w14:textId="77777777" w:rsidR="0042613D" w:rsidRPr="00A40078" w:rsidRDefault="0042613D" w:rsidP="0042613D">
                  <w:pPr>
                    <w:widowControl w:val="0"/>
                    <w:spacing w:after="0" w:line="240" w:lineRule="auto"/>
                    <w:jc w:val="center"/>
                    <w:rPr>
                      <w:rFonts w:ascii="Times New Roman" w:hAnsi="Times New Roman" w:cs="Times New Roman"/>
                      <w:color w:val="000000"/>
                    </w:rPr>
                  </w:pPr>
                </w:p>
              </w:tc>
              <w:tc>
                <w:tcPr>
                  <w:tcW w:w="720" w:type="dxa"/>
                  <w:tcBorders>
                    <w:top w:val="nil"/>
                    <w:left w:val="nil"/>
                    <w:bottom w:val="nil"/>
                    <w:right w:val="nil"/>
                  </w:tcBorders>
                  <w:vAlign w:val="center"/>
                </w:tcPr>
                <w:p w14:paraId="3BDBB245" w14:textId="77777777" w:rsidR="0042613D" w:rsidRPr="00A40078" w:rsidRDefault="0042613D" w:rsidP="0042613D">
                  <w:pPr>
                    <w:widowControl w:val="0"/>
                    <w:spacing w:after="0" w:line="240" w:lineRule="auto"/>
                    <w:jc w:val="center"/>
                    <w:rPr>
                      <w:rFonts w:ascii="Times New Roman" w:hAnsi="Times New Roman" w:cs="Times New Roman"/>
                      <w:color w:val="000000"/>
                    </w:rPr>
                  </w:pPr>
                </w:p>
              </w:tc>
              <w:tc>
                <w:tcPr>
                  <w:tcW w:w="1075" w:type="dxa"/>
                  <w:tcBorders>
                    <w:top w:val="nil"/>
                    <w:left w:val="nil"/>
                    <w:bottom w:val="nil"/>
                    <w:right w:val="nil"/>
                  </w:tcBorders>
                  <w:vAlign w:val="center"/>
                </w:tcPr>
                <w:p w14:paraId="7652CB8B" w14:textId="77777777" w:rsidR="0042613D" w:rsidRPr="00A40078" w:rsidRDefault="0042613D" w:rsidP="0042613D">
                  <w:pPr>
                    <w:widowControl w:val="0"/>
                    <w:spacing w:after="0" w:line="240" w:lineRule="auto"/>
                    <w:jc w:val="center"/>
                    <w:rPr>
                      <w:rFonts w:ascii="Times New Roman" w:hAnsi="Times New Roman" w:cs="Times New Roman"/>
                      <w:color w:val="000000"/>
                    </w:rPr>
                  </w:pPr>
                </w:p>
              </w:tc>
              <w:tc>
                <w:tcPr>
                  <w:tcW w:w="1037" w:type="dxa"/>
                  <w:tcBorders>
                    <w:top w:val="nil"/>
                    <w:left w:val="nil"/>
                    <w:bottom w:val="nil"/>
                    <w:right w:val="nil"/>
                  </w:tcBorders>
                  <w:vAlign w:val="center"/>
                </w:tcPr>
                <w:p w14:paraId="61578277" w14:textId="77777777" w:rsidR="0042613D" w:rsidRPr="00A40078"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nil"/>
                    <w:right w:val="nil"/>
                  </w:tcBorders>
                  <w:vAlign w:val="center"/>
                </w:tcPr>
                <w:p w14:paraId="7534E984" w14:textId="77777777" w:rsidR="0042613D" w:rsidRPr="00A40078" w:rsidRDefault="0042613D" w:rsidP="0042613D">
                  <w:pPr>
                    <w:widowControl w:val="0"/>
                    <w:spacing w:after="0" w:line="240" w:lineRule="auto"/>
                    <w:jc w:val="center"/>
                    <w:rPr>
                      <w:rFonts w:ascii="Times New Roman" w:hAnsi="Times New Roman" w:cs="Times New Roman"/>
                      <w:color w:val="000000"/>
                    </w:rPr>
                  </w:pPr>
                </w:p>
              </w:tc>
            </w:tr>
            <w:tr w:rsidR="0042613D" w:rsidRPr="00A40078" w14:paraId="6922842E" w14:textId="77777777" w:rsidTr="0042613D">
              <w:trPr>
                <w:trHeight w:val="137"/>
              </w:trPr>
              <w:tc>
                <w:tcPr>
                  <w:tcW w:w="738" w:type="dxa"/>
                  <w:vMerge w:val="restart"/>
                  <w:tcBorders>
                    <w:top w:val="single" w:sz="4" w:space="0" w:color="auto"/>
                    <w:left w:val="single" w:sz="4" w:space="0" w:color="auto"/>
                    <w:bottom w:val="single" w:sz="4" w:space="0" w:color="auto"/>
                    <w:right w:val="single" w:sz="4" w:space="0" w:color="auto"/>
                  </w:tcBorders>
                  <w:vAlign w:val="center"/>
                </w:tcPr>
                <w:p w14:paraId="4086515A"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r w:rsidRPr="00A40078">
                    <w:rPr>
                      <w:rFonts w:ascii="Times New Roman" w:hAnsi="Times New Roman" w:cs="Times New Roman"/>
                      <w:b/>
                      <w:bCs/>
                      <w:color w:val="000000"/>
                    </w:rPr>
                    <w:t>№ п/п</w:t>
                  </w:r>
                </w:p>
              </w:tc>
              <w:tc>
                <w:tcPr>
                  <w:tcW w:w="2055" w:type="dxa"/>
                  <w:vMerge w:val="restart"/>
                  <w:tcBorders>
                    <w:top w:val="single" w:sz="4" w:space="0" w:color="auto"/>
                    <w:left w:val="single" w:sz="4" w:space="0" w:color="auto"/>
                    <w:bottom w:val="single" w:sz="4" w:space="0" w:color="auto"/>
                    <w:right w:val="single" w:sz="4" w:space="0" w:color="auto"/>
                  </w:tcBorders>
                  <w:vAlign w:val="center"/>
                </w:tcPr>
                <w:p w14:paraId="7BEBBA2A"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r w:rsidRPr="00A40078">
                    <w:rPr>
                      <w:rFonts w:ascii="Times New Roman" w:hAnsi="Times New Roman" w:cs="Times New Roman"/>
                      <w:b/>
                      <w:bCs/>
                      <w:color w:val="000000"/>
                    </w:rPr>
                    <w:t>Наименование работ</w:t>
                  </w:r>
                </w:p>
              </w:tc>
              <w:tc>
                <w:tcPr>
                  <w:tcW w:w="6619" w:type="dxa"/>
                  <w:gridSpan w:val="7"/>
                  <w:tcBorders>
                    <w:top w:val="single" w:sz="4" w:space="0" w:color="auto"/>
                    <w:left w:val="nil"/>
                    <w:bottom w:val="single" w:sz="4" w:space="0" w:color="auto"/>
                    <w:right w:val="single" w:sz="4" w:space="0" w:color="auto"/>
                  </w:tcBorders>
                  <w:vAlign w:val="center"/>
                </w:tcPr>
                <w:p w14:paraId="1D51E09C"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r w:rsidRPr="00A40078">
                    <w:rPr>
                      <w:rFonts w:ascii="Times New Roman" w:hAnsi="Times New Roman" w:cs="Times New Roman"/>
                      <w:b/>
                      <w:bCs/>
                      <w:color w:val="000000"/>
                    </w:rPr>
                    <w:t xml:space="preserve">Стоимость, руб. </w:t>
                  </w:r>
                </w:p>
              </w:tc>
            </w:tr>
            <w:tr w:rsidR="0042613D" w:rsidRPr="00A40078" w14:paraId="0A56D371" w14:textId="77777777" w:rsidTr="0042613D">
              <w:trPr>
                <w:trHeight w:val="137"/>
              </w:trPr>
              <w:tc>
                <w:tcPr>
                  <w:tcW w:w="738" w:type="dxa"/>
                  <w:vMerge/>
                  <w:tcBorders>
                    <w:top w:val="single" w:sz="4" w:space="0" w:color="auto"/>
                    <w:left w:val="single" w:sz="4" w:space="0" w:color="auto"/>
                    <w:bottom w:val="single" w:sz="4" w:space="0" w:color="auto"/>
                    <w:right w:val="single" w:sz="4" w:space="0" w:color="auto"/>
                  </w:tcBorders>
                  <w:vAlign w:val="center"/>
                </w:tcPr>
                <w:p w14:paraId="6C35CBCC" w14:textId="77777777" w:rsidR="0042613D" w:rsidRPr="00A40078" w:rsidRDefault="0042613D" w:rsidP="0042613D">
                  <w:pPr>
                    <w:widowControl w:val="0"/>
                    <w:spacing w:after="0" w:line="240" w:lineRule="auto"/>
                    <w:rPr>
                      <w:rFonts w:ascii="Times New Roman" w:hAnsi="Times New Roman" w:cs="Times New Roman"/>
                      <w:b/>
                      <w:bCs/>
                      <w:color w:val="000000"/>
                      <w:sz w:val="24"/>
                      <w:szCs w:val="24"/>
                    </w:rPr>
                  </w:pPr>
                </w:p>
              </w:tc>
              <w:tc>
                <w:tcPr>
                  <w:tcW w:w="2055" w:type="dxa"/>
                  <w:vMerge/>
                  <w:tcBorders>
                    <w:top w:val="single" w:sz="4" w:space="0" w:color="auto"/>
                    <w:left w:val="single" w:sz="4" w:space="0" w:color="auto"/>
                    <w:bottom w:val="single" w:sz="4" w:space="0" w:color="auto"/>
                    <w:right w:val="single" w:sz="4" w:space="0" w:color="auto"/>
                  </w:tcBorders>
                  <w:vAlign w:val="center"/>
                </w:tcPr>
                <w:p w14:paraId="66D8514F" w14:textId="77777777" w:rsidR="0042613D" w:rsidRPr="00A40078" w:rsidRDefault="0042613D" w:rsidP="0042613D">
                  <w:pPr>
                    <w:widowControl w:val="0"/>
                    <w:spacing w:after="0" w:line="240" w:lineRule="auto"/>
                    <w:rPr>
                      <w:rFonts w:ascii="Times New Roman" w:hAnsi="Times New Roman" w:cs="Times New Roman"/>
                      <w:b/>
                      <w:bCs/>
                      <w:color w:val="000000"/>
                      <w:sz w:val="24"/>
                      <w:szCs w:val="24"/>
                    </w:rPr>
                  </w:pPr>
                </w:p>
              </w:tc>
              <w:tc>
                <w:tcPr>
                  <w:tcW w:w="3456" w:type="dxa"/>
                  <w:gridSpan w:val="4"/>
                  <w:tcBorders>
                    <w:top w:val="single" w:sz="4" w:space="0" w:color="auto"/>
                    <w:left w:val="nil"/>
                    <w:bottom w:val="single" w:sz="4" w:space="0" w:color="auto"/>
                    <w:right w:val="single" w:sz="4" w:space="0" w:color="auto"/>
                  </w:tcBorders>
                  <w:vAlign w:val="center"/>
                </w:tcPr>
                <w:p w14:paraId="13B43BD0" w14:textId="77777777" w:rsidR="0042613D" w:rsidRPr="00A40078" w:rsidRDefault="0042613D" w:rsidP="0042613D">
                  <w:pPr>
                    <w:widowControl w:val="0"/>
                    <w:spacing w:after="0" w:line="240" w:lineRule="auto"/>
                    <w:jc w:val="center"/>
                    <w:rPr>
                      <w:rFonts w:ascii="Times New Roman" w:hAnsi="Times New Roman" w:cs="Times New Roman"/>
                      <w:b/>
                      <w:bCs/>
                      <w:color w:val="000000"/>
                      <w:sz w:val="24"/>
                      <w:szCs w:val="24"/>
                    </w:rPr>
                  </w:pPr>
                  <w:r w:rsidRPr="00A40078">
                    <w:rPr>
                      <w:rFonts w:ascii="Times New Roman" w:hAnsi="Times New Roman" w:cs="Times New Roman"/>
                      <w:b/>
                      <w:bCs/>
                      <w:color w:val="000000"/>
                      <w:sz w:val="24"/>
                      <w:szCs w:val="24"/>
                    </w:rPr>
                    <w:t>СМР (в том числе материалы)</w:t>
                  </w:r>
                </w:p>
              </w:tc>
              <w:tc>
                <w:tcPr>
                  <w:tcW w:w="1075" w:type="dxa"/>
                  <w:vMerge w:val="restart"/>
                  <w:tcBorders>
                    <w:top w:val="nil"/>
                    <w:left w:val="single" w:sz="4" w:space="0" w:color="auto"/>
                    <w:bottom w:val="single" w:sz="4" w:space="0" w:color="auto"/>
                    <w:right w:val="single" w:sz="4" w:space="0" w:color="auto"/>
                  </w:tcBorders>
                  <w:vAlign w:val="center"/>
                </w:tcPr>
                <w:p w14:paraId="04675490" w14:textId="77777777" w:rsidR="0042613D" w:rsidRPr="00A40078" w:rsidRDefault="0042613D" w:rsidP="0042613D">
                  <w:pPr>
                    <w:widowControl w:val="0"/>
                    <w:spacing w:after="0" w:line="240" w:lineRule="auto"/>
                    <w:jc w:val="center"/>
                    <w:rPr>
                      <w:rFonts w:ascii="Times New Roman" w:hAnsi="Times New Roman" w:cs="Times New Roman"/>
                      <w:b/>
                      <w:bCs/>
                      <w:color w:val="000000"/>
                      <w:sz w:val="24"/>
                      <w:szCs w:val="24"/>
                    </w:rPr>
                  </w:pPr>
                  <w:r w:rsidRPr="00A40078">
                    <w:rPr>
                      <w:rFonts w:ascii="Times New Roman" w:hAnsi="Times New Roman" w:cs="Times New Roman"/>
                      <w:b/>
                      <w:bCs/>
                      <w:color w:val="000000"/>
                      <w:sz w:val="24"/>
                      <w:szCs w:val="24"/>
                    </w:rPr>
                    <w:t>оборудование</w:t>
                  </w:r>
                </w:p>
              </w:tc>
              <w:tc>
                <w:tcPr>
                  <w:tcW w:w="1037" w:type="dxa"/>
                  <w:vMerge w:val="restart"/>
                  <w:tcBorders>
                    <w:top w:val="nil"/>
                    <w:left w:val="single" w:sz="4" w:space="0" w:color="auto"/>
                    <w:bottom w:val="single" w:sz="4" w:space="0" w:color="auto"/>
                    <w:right w:val="single" w:sz="4" w:space="0" w:color="auto"/>
                  </w:tcBorders>
                  <w:vAlign w:val="center"/>
                </w:tcPr>
                <w:p w14:paraId="0B23BC0F" w14:textId="77777777" w:rsidR="0042613D" w:rsidRPr="00A40078" w:rsidRDefault="0042613D" w:rsidP="0042613D">
                  <w:pPr>
                    <w:widowControl w:val="0"/>
                    <w:spacing w:after="0" w:line="240" w:lineRule="auto"/>
                    <w:jc w:val="center"/>
                    <w:rPr>
                      <w:rFonts w:ascii="Times New Roman" w:hAnsi="Times New Roman" w:cs="Times New Roman"/>
                      <w:b/>
                      <w:bCs/>
                      <w:color w:val="000000"/>
                      <w:sz w:val="24"/>
                      <w:szCs w:val="24"/>
                    </w:rPr>
                  </w:pPr>
                  <w:r w:rsidRPr="00A40078">
                    <w:rPr>
                      <w:rFonts w:ascii="Times New Roman" w:hAnsi="Times New Roman" w:cs="Times New Roman"/>
                      <w:b/>
                      <w:bCs/>
                      <w:color w:val="000000"/>
                      <w:sz w:val="24"/>
                      <w:szCs w:val="24"/>
                    </w:rPr>
                    <w:t>Прочие</w:t>
                  </w:r>
                </w:p>
              </w:tc>
              <w:tc>
                <w:tcPr>
                  <w:tcW w:w="1051" w:type="dxa"/>
                  <w:vMerge w:val="restart"/>
                  <w:tcBorders>
                    <w:top w:val="nil"/>
                    <w:left w:val="single" w:sz="4" w:space="0" w:color="auto"/>
                    <w:bottom w:val="single" w:sz="4" w:space="0" w:color="auto"/>
                    <w:right w:val="single" w:sz="4" w:space="0" w:color="auto"/>
                  </w:tcBorders>
                  <w:vAlign w:val="center"/>
                </w:tcPr>
                <w:p w14:paraId="74F23136" w14:textId="77777777" w:rsidR="0042613D" w:rsidRPr="00A40078" w:rsidRDefault="0042613D" w:rsidP="0042613D">
                  <w:pPr>
                    <w:widowControl w:val="0"/>
                    <w:spacing w:after="0" w:line="240" w:lineRule="auto"/>
                    <w:jc w:val="center"/>
                    <w:rPr>
                      <w:rFonts w:ascii="Times New Roman" w:hAnsi="Times New Roman" w:cs="Times New Roman"/>
                      <w:b/>
                      <w:bCs/>
                      <w:color w:val="000000"/>
                      <w:sz w:val="24"/>
                      <w:szCs w:val="24"/>
                    </w:rPr>
                  </w:pPr>
                  <w:r w:rsidRPr="00A40078">
                    <w:rPr>
                      <w:rFonts w:ascii="Times New Roman" w:hAnsi="Times New Roman" w:cs="Times New Roman"/>
                      <w:b/>
                      <w:bCs/>
                      <w:color w:val="000000"/>
                      <w:sz w:val="24"/>
                      <w:szCs w:val="24"/>
                    </w:rPr>
                    <w:t>ВСЕГО</w:t>
                  </w:r>
                </w:p>
              </w:tc>
            </w:tr>
            <w:tr w:rsidR="0042613D" w:rsidRPr="00A40078" w14:paraId="67035AAE" w14:textId="77777777" w:rsidTr="0042613D">
              <w:trPr>
                <w:trHeight w:val="311"/>
              </w:trPr>
              <w:tc>
                <w:tcPr>
                  <w:tcW w:w="738" w:type="dxa"/>
                  <w:tcBorders>
                    <w:top w:val="nil"/>
                    <w:left w:val="single" w:sz="4" w:space="0" w:color="auto"/>
                    <w:bottom w:val="single" w:sz="4" w:space="0" w:color="auto"/>
                    <w:right w:val="single" w:sz="4" w:space="0" w:color="auto"/>
                  </w:tcBorders>
                  <w:vAlign w:val="center"/>
                </w:tcPr>
                <w:p w14:paraId="3FFA3C0A" w14:textId="77777777" w:rsidR="0042613D" w:rsidRPr="00A40078" w:rsidRDefault="0042613D" w:rsidP="0042613D">
                  <w:pPr>
                    <w:widowControl w:val="0"/>
                    <w:spacing w:after="0" w:line="240" w:lineRule="auto"/>
                    <w:jc w:val="center"/>
                    <w:rPr>
                      <w:rFonts w:ascii="Times New Roman" w:hAnsi="Times New Roman" w:cs="Times New Roman"/>
                      <w:color w:val="000000"/>
                      <w:sz w:val="24"/>
                      <w:szCs w:val="24"/>
                    </w:rPr>
                  </w:pPr>
                  <w:r w:rsidRPr="00A40078">
                    <w:rPr>
                      <w:rFonts w:ascii="Times New Roman" w:hAnsi="Times New Roman" w:cs="Times New Roman"/>
                      <w:color w:val="000000"/>
                      <w:sz w:val="24"/>
                      <w:szCs w:val="24"/>
                    </w:rPr>
                    <w:t> </w:t>
                  </w:r>
                </w:p>
              </w:tc>
              <w:tc>
                <w:tcPr>
                  <w:tcW w:w="2055" w:type="dxa"/>
                  <w:tcBorders>
                    <w:top w:val="nil"/>
                    <w:left w:val="nil"/>
                    <w:bottom w:val="single" w:sz="4" w:space="0" w:color="auto"/>
                    <w:right w:val="single" w:sz="4" w:space="0" w:color="auto"/>
                  </w:tcBorders>
                  <w:vAlign w:val="center"/>
                </w:tcPr>
                <w:p w14:paraId="7DDE28FD" w14:textId="77777777" w:rsidR="0042613D" w:rsidRPr="00A40078" w:rsidRDefault="0042613D" w:rsidP="0042613D">
                  <w:pPr>
                    <w:widowControl w:val="0"/>
                    <w:spacing w:after="0" w:line="240" w:lineRule="auto"/>
                    <w:jc w:val="center"/>
                    <w:rPr>
                      <w:rFonts w:ascii="Times New Roman" w:hAnsi="Times New Roman" w:cs="Times New Roman"/>
                      <w:color w:val="000000"/>
                      <w:sz w:val="24"/>
                      <w:szCs w:val="24"/>
                    </w:rPr>
                  </w:pPr>
                  <w:r w:rsidRPr="00A40078">
                    <w:rPr>
                      <w:rFonts w:ascii="Times New Roman" w:hAnsi="Times New Roman" w:cs="Times New Roman"/>
                      <w:color w:val="000000"/>
                      <w:sz w:val="24"/>
                      <w:szCs w:val="24"/>
                    </w:rPr>
                    <w:t> </w:t>
                  </w:r>
                </w:p>
              </w:tc>
              <w:tc>
                <w:tcPr>
                  <w:tcW w:w="653" w:type="dxa"/>
                  <w:tcBorders>
                    <w:top w:val="nil"/>
                    <w:left w:val="nil"/>
                    <w:bottom w:val="single" w:sz="4" w:space="0" w:color="auto"/>
                    <w:right w:val="single" w:sz="4" w:space="0" w:color="auto"/>
                  </w:tcBorders>
                  <w:vAlign w:val="center"/>
                </w:tcPr>
                <w:p w14:paraId="4ED77E8D" w14:textId="77777777" w:rsidR="0042613D" w:rsidRPr="00A40078" w:rsidRDefault="0042613D" w:rsidP="0042613D">
                  <w:pPr>
                    <w:widowControl w:val="0"/>
                    <w:spacing w:after="0" w:line="240" w:lineRule="auto"/>
                    <w:jc w:val="center"/>
                    <w:rPr>
                      <w:rFonts w:ascii="Times New Roman" w:hAnsi="Times New Roman" w:cs="Times New Roman"/>
                      <w:color w:val="000000"/>
                      <w:sz w:val="24"/>
                      <w:szCs w:val="24"/>
                    </w:rPr>
                  </w:pPr>
                  <w:r w:rsidRPr="00A40078">
                    <w:rPr>
                      <w:rFonts w:ascii="Times New Roman" w:hAnsi="Times New Roman" w:cs="Times New Roman"/>
                      <w:color w:val="000000"/>
                      <w:sz w:val="24"/>
                      <w:szCs w:val="24"/>
                    </w:rPr>
                    <w:t>Ед. изм.</w:t>
                  </w:r>
                </w:p>
              </w:tc>
              <w:tc>
                <w:tcPr>
                  <w:tcW w:w="841" w:type="dxa"/>
                  <w:tcBorders>
                    <w:top w:val="nil"/>
                    <w:left w:val="nil"/>
                    <w:bottom w:val="single" w:sz="4" w:space="0" w:color="auto"/>
                    <w:right w:val="single" w:sz="4" w:space="0" w:color="auto"/>
                  </w:tcBorders>
                  <w:vAlign w:val="center"/>
                </w:tcPr>
                <w:p w14:paraId="3C1EBED0" w14:textId="77777777" w:rsidR="0042613D" w:rsidRPr="00A40078" w:rsidRDefault="0042613D" w:rsidP="0042613D">
                  <w:pPr>
                    <w:widowControl w:val="0"/>
                    <w:spacing w:after="0" w:line="240" w:lineRule="auto"/>
                    <w:jc w:val="center"/>
                    <w:rPr>
                      <w:rFonts w:ascii="Times New Roman" w:hAnsi="Times New Roman" w:cs="Times New Roman"/>
                      <w:color w:val="000000"/>
                    </w:rPr>
                  </w:pPr>
                  <w:r w:rsidRPr="00A40078">
                    <w:rPr>
                      <w:rFonts w:ascii="Times New Roman" w:hAnsi="Times New Roman" w:cs="Times New Roman"/>
                      <w:color w:val="000000"/>
                    </w:rPr>
                    <w:t>объём</w:t>
                  </w:r>
                </w:p>
              </w:tc>
              <w:tc>
                <w:tcPr>
                  <w:tcW w:w="1242" w:type="dxa"/>
                  <w:tcBorders>
                    <w:top w:val="nil"/>
                    <w:left w:val="nil"/>
                    <w:bottom w:val="single" w:sz="4" w:space="0" w:color="auto"/>
                    <w:right w:val="single" w:sz="4" w:space="0" w:color="auto"/>
                  </w:tcBorders>
                  <w:vAlign w:val="center"/>
                </w:tcPr>
                <w:p w14:paraId="028B185E" w14:textId="77777777" w:rsidR="0042613D" w:rsidRPr="00A40078" w:rsidRDefault="0042613D" w:rsidP="0042613D">
                  <w:pPr>
                    <w:widowControl w:val="0"/>
                    <w:spacing w:after="0" w:line="240" w:lineRule="auto"/>
                    <w:jc w:val="center"/>
                    <w:rPr>
                      <w:rFonts w:ascii="Times New Roman" w:hAnsi="Times New Roman" w:cs="Times New Roman"/>
                      <w:color w:val="000000"/>
                    </w:rPr>
                  </w:pPr>
                  <w:r w:rsidRPr="00A40078">
                    <w:rPr>
                      <w:rFonts w:ascii="Times New Roman" w:hAnsi="Times New Roman" w:cs="Times New Roman"/>
                      <w:color w:val="000000"/>
                    </w:rPr>
                    <w:t>Стоимость ед., руб.</w:t>
                  </w:r>
                </w:p>
              </w:tc>
              <w:tc>
                <w:tcPr>
                  <w:tcW w:w="720" w:type="dxa"/>
                  <w:tcBorders>
                    <w:top w:val="nil"/>
                    <w:left w:val="nil"/>
                    <w:bottom w:val="single" w:sz="4" w:space="0" w:color="auto"/>
                    <w:right w:val="single" w:sz="4" w:space="0" w:color="auto"/>
                  </w:tcBorders>
                  <w:vAlign w:val="center"/>
                </w:tcPr>
                <w:p w14:paraId="2D3289B8" w14:textId="77777777" w:rsidR="0042613D" w:rsidRPr="00A40078" w:rsidRDefault="0042613D" w:rsidP="0042613D">
                  <w:pPr>
                    <w:widowControl w:val="0"/>
                    <w:spacing w:after="0" w:line="240" w:lineRule="auto"/>
                    <w:jc w:val="center"/>
                    <w:rPr>
                      <w:rFonts w:ascii="Times New Roman" w:hAnsi="Times New Roman" w:cs="Times New Roman"/>
                      <w:color w:val="000000"/>
                    </w:rPr>
                  </w:pPr>
                  <w:r w:rsidRPr="00A40078">
                    <w:rPr>
                      <w:rFonts w:ascii="Times New Roman" w:hAnsi="Times New Roman" w:cs="Times New Roman"/>
                      <w:color w:val="000000"/>
                    </w:rPr>
                    <w:t>всего,    руб.</w:t>
                  </w:r>
                </w:p>
              </w:tc>
              <w:tc>
                <w:tcPr>
                  <w:tcW w:w="1075" w:type="dxa"/>
                  <w:vMerge/>
                  <w:tcBorders>
                    <w:top w:val="nil"/>
                    <w:left w:val="single" w:sz="4" w:space="0" w:color="auto"/>
                    <w:bottom w:val="single" w:sz="4" w:space="0" w:color="auto"/>
                    <w:right w:val="single" w:sz="4" w:space="0" w:color="auto"/>
                  </w:tcBorders>
                  <w:vAlign w:val="center"/>
                </w:tcPr>
                <w:p w14:paraId="06DA1AD6" w14:textId="77777777" w:rsidR="0042613D" w:rsidRPr="00A40078" w:rsidRDefault="0042613D" w:rsidP="0042613D">
                  <w:pPr>
                    <w:widowControl w:val="0"/>
                    <w:spacing w:after="0" w:line="240" w:lineRule="auto"/>
                    <w:rPr>
                      <w:rFonts w:ascii="Times New Roman" w:hAnsi="Times New Roman" w:cs="Times New Roman"/>
                      <w:b/>
                      <w:bCs/>
                      <w:color w:val="000000"/>
                    </w:rPr>
                  </w:pPr>
                </w:p>
              </w:tc>
              <w:tc>
                <w:tcPr>
                  <w:tcW w:w="1037" w:type="dxa"/>
                  <w:vMerge/>
                  <w:tcBorders>
                    <w:top w:val="nil"/>
                    <w:left w:val="single" w:sz="4" w:space="0" w:color="auto"/>
                    <w:bottom w:val="single" w:sz="4" w:space="0" w:color="auto"/>
                    <w:right w:val="single" w:sz="4" w:space="0" w:color="auto"/>
                  </w:tcBorders>
                  <w:vAlign w:val="center"/>
                </w:tcPr>
                <w:p w14:paraId="784436B1" w14:textId="77777777" w:rsidR="0042613D" w:rsidRPr="00A40078" w:rsidRDefault="0042613D" w:rsidP="0042613D">
                  <w:pPr>
                    <w:widowControl w:val="0"/>
                    <w:spacing w:after="0" w:line="240" w:lineRule="auto"/>
                    <w:rPr>
                      <w:rFonts w:ascii="Times New Roman" w:hAnsi="Times New Roman" w:cs="Times New Roman"/>
                      <w:b/>
                      <w:bCs/>
                      <w:color w:val="000000"/>
                    </w:rPr>
                  </w:pPr>
                </w:p>
              </w:tc>
              <w:tc>
                <w:tcPr>
                  <w:tcW w:w="1051" w:type="dxa"/>
                  <w:vMerge/>
                  <w:tcBorders>
                    <w:top w:val="nil"/>
                    <w:left w:val="single" w:sz="4" w:space="0" w:color="auto"/>
                    <w:bottom w:val="single" w:sz="4" w:space="0" w:color="auto"/>
                    <w:right w:val="single" w:sz="4" w:space="0" w:color="auto"/>
                  </w:tcBorders>
                  <w:vAlign w:val="center"/>
                </w:tcPr>
                <w:p w14:paraId="6BF311EB" w14:textId="77777777" w:rsidR="0042613D" w:rsidRPr="00A40078" w:rsidRDefault="0042613D" w:rsidP="0042613D">
                  <w:pPr>
                    <w:widowControl w:val="0"/>
                    <w:spacing w:after="0" w:line="240" w:lineRule="auto"/>
                    <w:rPr>
                      <w:rFonts w:ascii="Times New Roman" w:hAnsi="Times New Roman" w:cs="Times New Roman"/>
                      <w:b/>
                      <w:bCs/>
                      <w:color w:val="000000"/>
                      <w:sz w:val="24"/>
                      <w:szCs w:val="24"/>
                    </w:rPr>
                  </w:pPr>
                </w:p>
              </w:tc>
            </w:tr>
            <w:tr w:rsidR="0042613D" w:rsidRPr="00A40078" w14:paraId="53CDD334" w14:textId="77777777" w:rsidTr="0042613D">
              <w:trPr>
                <w:trHeight w:val="439"/>
              </w:trPr>
              <w:tc>
                <w:tcPr>
                  <w:tcW w:w="9412" w:type="dxa"/>
                  <w:gridSpan w:val="9"/>
                  <w:tcBorders>
                    <w:top w:val="nil"/>
                    <w:left w:val="single" w:sz="4" w:space="0" w:color="auto"/>
                    <w:bottom w:val="single" w:sz="4" w:space="0" w:color="auto"/>
                    <w:right w:val="single" w:sz="4" w:space="0" w:color="auto"/>
                  </w:tcBorders>
                  <w:vAlign w:val="center"/>
                </w:tcPr>
                <w:tbl>
                  <w:tblPr>
                    <w:tblpPr w:leftFromText="180" w:rightFromText="180" w:vertAnchor="page" w:horzAnchor="margin" w:tblpY="1"/>
                    <w:tblOverlap w:val="never"/>
                    <w:tblW w:w="9128" w:type="dxa"/>
                    <w:tblLook w:val="0000" w:firstRow="0" w:lastRow="0" w:firstColumn="0" w:lastColumn="0" w:noHBand="0" w:noVBand="0"/>
                  </w:tblPr>
                  <w:tblGrid>
                    <w:gridCol w:w="9128"/>
                  </w:tblGrid>
                  <w:tr w:rsidR="0042613D" w:rsidRPr="00A40078" w14:paraId="45205198" w14:textId="77777777" w:rsidTr="0042613D">
                    <w:trPr>
                      <w:trHeight w:val="302"/>
                    </w:trPr>
                    <w:tc>
                      <w:tcPr>
                        <w:tcW w:w="9128" w:type="dxa"/>
                        <w:tcBorders>
                          <w:top w:val="nil"/>
                          <w:left w:val="single" w:sz="4" w:space="0" w:color="auto"/>
                          <w:bottom w:val="single" w:sz="4" w:space="0" w:color="auto"/>
                          <w:right w:val="single" w:sz="4" w:space="0" w:color="auto"/>
                        </w:tcBorders>
                        <w:vAlign w:val="center"/>
                      </w:tcPr>
                      <w:p w14:paraId="06BABE39" w14:textId="77777777" w:rsidR="0042613D" w:rsidRPr="00A40078" w:rsidRDefault="0042613D" w:rsidP="0042613D">
                        <w:pPr>
                          <w:widowControl w:val="0"/>
                          <w:spacing w:after="0" w:line="240" w:lineRule="auto"/>
                          <w:jc w:val="center"/>
                          <w:rPr>
                            <w:rFonts w:ascii="Times New Roman" w:hAnsi="Times New Roman" w:cs="Times New Roman"/>
                            <w:b/>
                            <w:bCs/>
                            <w:color w:val="FF0000"/>
                          </w:rPr>
                        </w:pPr>
                        <w:r w:rsidRPr="00A40078">
                          <w:rPr>
                            <w:rFonts w:ascii="Times New Roman" w:hAnsi="Times New Roman" w:cs="Times New Roman"/>
                            <w:b/>
                            <w:bCs/>
                            <w:color w:val="000000"/>
                          </w:rPr>
                          <w:t>Оформление прав на земельные участки</w:t>
                        </w:r>
                      </w:p>
                    </w:tc>
                  </w:tr>
                </w:tbl>
                <w:p w14:paraId="03E7199A" w14:textId="77777777" w:rsidR="0042613D" w:rsidRPr="00A40078" w:rsidRDefault="0042613D" w:rsidP="0042613D">
                  <w:pPr>
                    <w:widowControl w:val="0"/>
                    <w:spacing w:after="0" w:line="240" w:lineRule="auto"/>
                    <w:rPr>
                      <w:rFonts w:ascii="Times New Roman" w:hAnsi="Times New Roman" w:cs="Times New Roman"/>
                      <w:b/>
                      <w:bCs/>
                      <w:color w:val="000000"/>
                    </w:rPr>
                  </w:pPr>
                </w:p>
              </w:tc>
            </w:tr>
            <w:tr w:rsidR="0042613D" w:rsidRPr="00A40078" w14:paraId="32F1791F" w14:textId="77777777" w:rsidTr="0042613D">
              <w:trPr>
                <w:trHeight w:val="302"/>
              </w:trPr>
              <w:tc>
                <w:tcPr>
                  <w:tcW w:w="9412" w:type="dxa"/>
                  <w:gridSpan w:val="9"/>
                  <w:tcBorders>
                    <w:top w:val="nil"/>
                    <w:left w:val="single" w:sz="4" w:space="0" w:color="auto"/>
                    <w:bottom w:val="single" w:sz="4" w:space="0" w:color="auto"/>
                    <w:right w:val="single" w:sz="4" w:space="0" w:color="auto"/>
                  </w:tcBorders>
                  <w:vAlign w:val="center"/>
                </w:tcPr>
                <w:p w14:paraId="1A2C5CD1"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r w:rsidRPr="00A40078">
                    <w:rPr>
                      <w:rFonts w:ascii="Times New Roman" w:hAnsi="Times New Roman" w:cs="Times New Roman"/>
                      <w:b/>
                      <w:bCs/>
                      <w:color w:val="000000"/>
                    </w:rPr>
                    <w:t>Глава 1. Подготовка территории строительства</w:t>
                  </w:r>
                </w:p>
              </w:tc>
            </w:tr>
            <w:tr w:rsidR="0042613D" w:rsidRPr="00A40078" w14:paraId="2C262275" w14:textId="77777777" w:rsidTr="0042613D">
              <w:trPr>
                <w:trHeight w:val="302"/>
              </w:trPr>
              <w:tc>
                <w:tcPr>
                  <w:tcW w:w="738" w:type="dxa"/>
                  <w:tcBorders>
                    <w:top w:val="nil"/>
                    <w:left w:val="single" w:sz="4" w:space="0" w:color="auto"/>
                    <w:bottom w:val="single" w:sz="4" w:space="0" w:color="auto"/>
                    <w:right w:val="single" w:sz="4" w:space="0" w:color="auto"/>
                  </w:tcBorders>
                  <w:vAlign w:val="center"/>
                </w:tcPr>
                <w:p w14:paraId="74C060C4" w14:textId="77777777" w:rsidR="0042613D" w:rsidRPr="00A40078"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34D3C7C" w14:textId="77777777" w:rsidR="0042613D" w:rsidRPr="00A40078"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15162F80" w14:textId="77777777" w:rsidR="0042613D" w:rsidRPr="00A40078"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F28FBCC"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25080BA"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5671B36"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6F8BD6EF"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2C17360" w14:textId="77777777" w:rsidR="0042613D" w:rsidRPr="00A40078"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2742116"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r>
            <w:tr w:rsidR="0042613D" w:rsidRPr="00A40078" w14:paraId="260815A9" w14:textId="77777777" w:rsidTr="0042613D">
              <w:trPr>
                <w:trHeight w:val="302"/>
              </w:trPr>
              <w:tc>
                <w:tcPr>
                  <w:tcW w:w="9412" w:type="dxa"/>
                  <w:gridSpan w:val="9"/>
                  <w:tcBorders>
                    <w:top w:val="nil"/>
                    <w:left w:val="single" w:sz="4" w:space="0" w:color="auto"/>
                    <w:bottom w:val="single" w:sz="4" w:space="0" w:color="auto"/>
                    <w:right w:val="single" w:sz="4" w:space="0" w:color="auto"/>
                  </w:tcBorders>
                  <w:vAlign w:val="center"/>
                </w:tcPr>
                <w:p w14:paraId="4E04B7B2"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r w:rsidRPr="00A40078">
                    <w:rPr>
                      <w:rFonts w:ascii="Times New Roman" w:hAnsi="Times New Roman" w:cs="Times New Roman"/>
                      <w:b/>
                      <w:bCs/>
                      <w:color w:val="000000"/>
                    </w:rPr>
                    <w:t>Глава 2. Основные объекты строительства</w:t>
                  </w:r>
                </w:p>
              </w:tc>
            </w:tr>
            <w:tr w:rsidR="0042613D" w:rsidRPr="00A40078" w14:paraId="5BE5E266" w14:textId="77777777" w:rsidTr="0042613D">
              <w:trPr>
                <w:trHeight w:val="302"/>
              </w:trPr>
              <w:tc>
                <w:tcPr>
                  <w:tcW w:w="738" w:type="dxa"/>
                  <w:tcBorders>
                    <w:top w:val="nil"/>
                    <w:left w:val="single" w:sz="4" w:space="0" w:color="auto"/>
                    <w:bottom w:val="single" w:sz="4" w:space="0" w:color="auto"/>
                    <w:right w:val="single" w:sz="4" w:space="0" w:color="auto"/>
                  </w:tcBorders>
                  <w:vAlign w:val="center"/>
                </w:tcPr>
                <w:p w14:paraId="1F33C0C0" w14:textId="77777777" w:rsidR="0042613D" w:rsidRPr="00A40078"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F763CC0" w14:textId="77777777" w:rsidR="0042613D" w:rsidRPr="00A40078"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160551AB" w14:textId="77777777" w:rsidR="0042613D" w:rsidRPr="00A40078"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51ABE46"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E026343"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4CA6E764"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A07D04E"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8CF062B" w14:textId="77777777" w:rsidR="0042613D" w:rsidRPr="00A40078"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192C848D"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r>
            <w:tr w:rsidR="0042613D" w:rsidRPr="00A40078" w14:paraId="1F5028EB" w14:textId="77777777" w:rsidTr="0042613D">
              <w:trPr>
                <w:trHeight w:val="302"/>
              </w:trPr>
              <w:tc>
                <w:tcPr>
                  <w:tcW w:w="9412" w:type="dxa"/>
                  <w:gridSpan w:val="9"/>
                  <w:tcBorders>
                    <w:top w:val="nil"/>
                    <w:left w:val="single" w:sz="4" w:space="0" w:color="auto"/>
                    <w:bottom w:val="single" w:sz="4" w:space="0" w:color="auto"/>
                    <w:right w:val="single" w:sz="4" w:space="0" w:color="auto"/>
                  </w:tcBorders>
                  <w:vAlign w:val="center"/>
                </w:tcPr>
                <w:p w14:paraId="1D2B4058"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r w:rsidRPr="00A40078">
                    <w:rPr>
                      <w:rFonts w:ascii="Times New Roman" w:hAnsi="Times New Roman" w:cs="Times New Roman"/>
                      <w:b/>
                      <w:bCs/>
                      <w:color w:val="000000"/>
                    </w:rPr>
                    <w:t>Глава 3. Объекты подсобного и обслуживающего назначения</w:t>
                  </w:r>
                </w:p>
              </w:tc>
            </w:tr>
            <w:tr w:rsidR="0042613D" w:rsidRPr="00A40078" w14:paraId="7D7B6C0A" w14:textId="77777777" w:rsidTr="0042613D">
              <w:trPr>
                <w:trHeight w:val="302"/>
              </w:trPr>
              <w:tc>
                <w:tcPr>
                  <w:tcW w:w="738" w:type="dxa"/>
                  <w:tcBorders>
                    <w:top w:val="nil"/>
                    <w:left w:val="single" w:sz="4" w:space="0" w:color="auto"/>
                    <w:bottom w:val="single" w:sz="4" w:space="0" w:color="auto"/>
                    <w:right w:val="single" w:sz="4" w:space="0" w:color="auto"/>
                  </w:tcBorders>
                  <w:vAlign w:val="center"/>
                </w:tcPr>
                <w:p w14:paraId="613E74A5" w14:textId="77777777" w:rsidR="0042613D" w:rsidRPr="00A40078"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40DBD67" w14:textId="77777777" w:rsidR="0042613D" w:rsidRPr="00A40078"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0E27DBA2" w14:textId="77777777" w:rsidR="0042613D" w:rsidRPr="00A40078"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A2186B5"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633991B6"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297E9A8"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08EB9326"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078C65C" w14:textId="77777777" w:rsidR="0042613D" w:rsidRPr="00A40078"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45EA20B"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r>
            <w:tr w:rsidR="0042613D" w:rsidRPr="00A40078" w14:paraId="4E819767" w14:textId="77777777" w:rsidTr="0042613D">
              <w:trPr>
                <w:trHeight w:val="302"/>
              </w:trPr>
              <w:tc>
                <w:tcPr>
                  <w:tcW w:w="9412" w:type="dxa"/>
                  <w:gridSpan w:val="9"/>
                  <w:tcBorders>
                    <w:top w:val="nil"/>
                    <w:left w:val="single" w:sz="4" w:space="0" w:color="auto"/>
                    <w:bottom w:val="single" w:sz="4" w:space="0" w:color="auto"/>
                    <w:right w:val="single" w:sz="4" w:space="0" w:color="auto"/>
                  </w:tcBorders>
                  <w:vAlign w:val="center"/>
                </w:tcPr>
                <w:p w14:paraId="02ECB8FE"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r w:rsidRPr="00A40078">
                    <w:rPr>
                      <w:rFonts w:ascii="Times New Roman" w:hAnsi="Times New Roman" w:cs="Times New Roman"/>
                      <w:b/>
                      <w:bCs/>
                      <w:color w:val="000000"/>
                    </w:rPr>
                    <w:t>Глава 4. Объекты энергетического хозяйства</w:t>
                  </w:r>
                </w:p>
              </w:tc>
            </w:tr>
            <w:tr w:rsidR="0042613D" w:rsidRPr="00A40078" w14:paraId="2D09AD89" w14:textId="77777777" w:rsidTr="0042613D">
              <w:trPr>
                <w:trHeight w:val="302"/>
              </w:trPr>
              <w:tc>
                <w:tcPr>
                  <w:tcW w:w="738" w:type="dxa"/>
                  <w:tcBorders>
                    <w:top w:val="nil"/>
                    <w:left w:val="single" w:sz="4" w:space="0" w:color="auto"/>
                    <w:bottom w:val="single" w:sz="4" w:space="0" w:color="auto"/>
                    <w:right w:val="single" w:sz="4" w:space="0" w:color="auto"/>
                  </w:tcBorders>
                  <w:vAlign w:val="center"/>
                </w:tcPr>
                <w:p w14:paraId="5C9A2DEC" w14:textId="77777777" w:rsidR="0042613D" w:rsidRPr="00A40078"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21E0AFF8" w14:textId="77777777" w:rsidR="0042613D" w:rsidRPr="00A40078"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43CB92E3" w14:textId="77777777" w:rsidR="0042613D" w:rsidRPr="00A40078"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73CEE77A"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63932B6E"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1FF5FB65"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ABA22C4"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1D48136" w14:textId="77777777" w:rsidR="0042613D" w:rsidRPr="00A40078"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206DBD73"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r>
            <w:tr w:rsidR="0042613D" w:rsidRPr="00A40078" w14:paraId="7B618DDB" w14:textId="77777777" w:rsidTr="0042613D">
              <w:trPr>
                <w:trHeight w:val="302"/>
              </w:trPr>
              <w:tc>
                <w:tcPr>
                  <w:tcW w:w="9412" w:type="dxa"/>
                  <w:gridSpan w:val="9"/>
                  <w:tcBorders>
                    <w:top w:val="nil"/>
                    <w:left w:val="single" w:sz="4" w:space="0" w:color="auto"/>
                    <w:bottom w:val="single" w:sz="4" w:space="0" w:color="auto"/>
                    <w:right w:val="single" w:sz="4" w:space="0" w:color="auto"/>
                  </w:tcBorders>
                  <w:vAlign w:val="center"/>
                </w:tcPr>
                <w:p w14:paraId="6753228E"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r w:rsidRPr="00A40078">
                    <w:rPr>
                      <w:rFonts w:ascii="Times New Roman" w:hAnsi="Times New Roman" w:cs="Times New Roman"/>
                      <w:b/>
                      <w:bCs/>
                      <w:color w:val="000000"/>
                    </w:rPr>
                    <w:t>Глава 5. Объекты транспортного хозяйства и связи</w:t>
                  </w:r>
                </w:p>
              </w:tc>
            </w:tr>
            <w:tr w:rsidR="0042613D" w:rsidRPr="00A40078" w14:paraId="5ED6E90E" w14:textId="77777777" w:rsidTr="0042613D">
              <w:trPr>
                <w:trHeight w:val="302"/>
              </w:trPr>
              <w:tc>
                <w:tcPr>
                  <w:tcW w:w="738" w:type="dxa"/>
                  <w:tcBorders>
                    <w:top w:val="nil"/>
                    <w:left w:val="single" w:sz="4" w:space="0" w:color="auto"/>
                    <w:bottom w:val="single" w:sz="4" w:space="0" w:color="auto"/>
                    <w:right w:val="single" w:sz="4" w:space="0" w:color="auto"/>
                  </w:tcBorders>
                  <w:vAlign w:val="center"/>
                </w:tcPr>
                <w:p w14:paraId="688BF674" w14:textId="77777777" w:rsidR="0042613D" w:rsidRPr="00A40078"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5C7AAF8F" w14:textId="77777777" w:rsidR="0042613D" w:rsidRPr="00A40078"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9ADDE9B" w14:textId="77777777" w:rsidR="0042613D" w:rsidRPr="00A40078"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E41E275"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50998FE6"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2E324BE3"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5A961B6E"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4BA72E3E" w14:textId="77777777" w:rsidR="0042613D" w:rsidRPr="00A40078"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67A5CDD9"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r>
            <w:tr w:rsidR="0042613D" w:rsidRPr="00A40078" w14:paraId="1EE1D58F" w14:textId="77777777" w:rsidTr="0042613D">
              <w:trPr>
                <w:trHeight w:val="302"/>
              </w:trPr>
              <w:tc>
                <w:tcPr>
                  <w:tcW w:w="9412" w:type="dxa"/>
                  <w:gridSpan w:val="9"/>
                  <w:tcBorders>
                    <w:top w:val="nil"/>
                    <w:left w:val="single" w:sz="4" w:space="0" w:color="auto"/>
                    <w:bottom w:val="single" w:sz="4" w:space="0" w:color="auto"/>
                    <w:right w:val="single" w:sz="4" w:space="0" w:color="auto"/>
                  </w:tcBorders>
                  <w:vAlign w:val="center"/>
                </w:tcPr>
                <w:p w14:paraId="75B79526"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r w:rsidRPr="00A40078">
                    <w:rPr>
                      <w:rFonts w:ascii="Times New Roman" w:hAnsi="Times New Roman" w:cs="Times New Roman"/>
                      <w:b/>
                      <w:bCs/>
                      <w:color w:val="000000"/>
                    </w:rPr>
                    <w:t>Глава 6. Наружные сети и сооружения водопровода и канализации, маслоотводы и маслосборники</w:t>
                  </w:r>
                </w:p>
              </w:tc>
            </w:tr>
            <w:tr w:rsidR="0042613D" w:rsidRPr="00A40078" w14:paraId="6D801B7E" w14:textId="77777777" w:rsidTr="0042613D">
              <w:trPr>
                <w:trHeight w:val="302"/>
              </w:trPr>
              <w:tc>
                <w:tcPr>
                  <w:tcW w:w="738" w:type="dxa"/>
                  <w:tcBorders>
                    <w:top w:val="nil"/>
                    <w:left w:val="single" w:sz="4" w:space="0" w:color="auto"/>
                    <w:bottom w:val="single" w:sz="4" w:space="0" w:color="auto"/>
                    <w:right w:val="single" w:sz="4" w:space="0" w:color="auto"/>
                  </w:tcBorders>
                  <w:vAlign w:val="center"/>
                </w:tcPr>
                <w:p w14:paraId="58CA8113" w14:textId="77777777" w:rsidR="0042613D" w:rsidRPr="00A40078"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6BC6A398" w14:textId="77777777" w:rsidR="0042613D" w:rsidRPr="00A40078"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E7EFB6D" w14:textId="77777777" w:rsidR="0042613D" w:rsidRPr="00A40078"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8804C28"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5CF65FEA"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2CA757D"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5C0A2250"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0BD3321B" w14:textId="77777777" w:rsidR="0042613D" w:rsidRPr="00A40078"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035DD85"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r>
            <w:tr w:rsidR="0042613D" w:rsidRPr="00A40078" w14:paraId="62D9A231" w14:textId="77777777" w:rsidTr="0042613D">
              <w:trPr>
                <w:trHeight w:val="302"/>
              </w:trPr>
              <w:tc>
                <w:tcPr>
                  <w:tcW w:w="9412" w:type="dxa"/>
                  <w:gridSpan w:val="9"/>
                  <w:tcBorders>
                    <w:top w:val="nil"/>
                    <w:left w:val="single" w:sz="4" w:space="0" w:color="auto"/>
                    <w:bottom w:val="single" w:sz="4" w:space="0" w:color="auto"/>
                    <w:right w:val="single" w:sz="4" w:space="0" w:color="auto"/>
                  </w:tcBorders>
                  <w:vAlign w:val="center"/>
                </w:tcPr>
                <w:p w14:paraId="66ABAB5B"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r w:rsidRPr="00A40078">
                    <w:rPr>
                      <w:rFonts w:ascii="Times New Roman" w:hAnsi="Times New Roman" w:cs="Times New Roman"/>
                      <w:b/>
                      <w:bCs/>
                      <w:color w:val="000000"/>
                    </w:rPr>
                    <w:t>Глава 7. Благоустройство и озеленение территории</w:t>
                  </w:r>
                </w:p>
              </w:tc>
            </w:tr>
            <w:tr w:rsidR="0042613D" w:rsidRPr="00A40078" w14:paraId="4E48C2B0" w14:textId="77777777" w:rsidTr="0042613D">
              <w:trPr>
                <w:trHeight w:val="302"/>
              </w:trPr>
              <w:tc>
                <w:tcPr>
                  <w:tcW w:w="738" w:type="dxa"/>
                  <w:tcBorders>
                    <w:top w:val="nil"/>
                    <w:left w:val="single" w:sz="4" w:space="0" w:color="auto"/>
                    <w:bottom w:val="single" w:sz="4" w:space="0" w:color="auto"/>
                    <w:right w:val="single" w:sz="4" w:space="0" w:color="auto"/>
                  </w:tcBorders>
                  <w:vAlign w:val="center"/>
                </w:tcPr>
                <w:p w14:paraId="52300D5D" w14:textId="77777777" w:rsidR="0042613D" w:rsidRPr="00A40078"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87D8147" w14:textId="77777777" w:rsidR="0042613D" w:rsidRPr="00A40078"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21D54820" w14:textId="77777777" w:rsidR="0042613D" w:rsidRPr="00A40078"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E3CCA78"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D302513"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4B0B2EAE"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070AAED1"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3FE14717" w14:textId="77777777" w:rsidR="0042613D" w:rsidRPr="00A40078"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0711BEA"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r>
            <w:tr w:rsidR="0042613D" w:rsidRPr="00A40078" w14:paraId="387F7C5A" w14:textId="77777777" w:rsidTr="0042613D">
              <w:trPr>
                <w:trHeight w:val="302"/>
              </w:trPr>
              <w:tc>
                <w:tcPr>
                  <w:tcW w:w="9412" w:type="dxa"/>
                  <w:gridSpan w:val="9"/>
                  <w:tcBorders>
                    <w:top w:val="nil"/>
                    <w:left w:val="single" w:sz="4" w:space="0" w:color="auto"/>
                    <w:bottom w:val="single" w:sz="4" w:space="0" w:color="auto"/>
                    <w:right w:val="single" w:sz="4" w:space="0" w:color="auto"/>
                  </w:tcBorders>
                  <w:vAlign w:val="center"/>
                </w:tcPr>
                <w:p w14:paraId="5861BC3E"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r w:rsidRPr="00A40078">
                    <w:rPr>
                      <w:rFonts w:ascii="Times New Roman" w:hAnsi="Times New Roman" w:cs="Times New Roman"/>
                      <w:b/>
                      <w:bCs/>
                      <w:color w:val="000000"/>
                    </w:rPr>
                    <w:t>Глава 8. Временные здания и сооружения</w:t>
                  </w:r>
                </w:p>
              </w:tc>
            </w:tr>
            <w:tr w:rsidR="0042613D" w:rsidRPr="00A40078" w14:paraId="362C992B" w14:textId="77777777" w:rsidTr="0042613D">
              <w:trPr>
                <w:trHeight w:val="302"/>
              </w:trPr>
              <w:tc>
                <w:tcPr>
                  <w:tcW w:w="738" w:type="dxa"/>
                  <w:tcBorders>
                    <w:top w:val="nil"/>
                    <w:left w:val="single" w:sz="4" w:space="0" w:color="auto"/>
                    <w:bottom w:val="single" w:sz="4" w:space="0" w:color="auto"/>
                    <w:right w:val="single" w:sz="4" w:space="0" w:color="auto"/>
                  </w:tcBorders>
                  <w:vAlign w:val="center"/>
                </w:tcPr>
                <w:p w14:paraId="0DD25CC5" w14:textId="77777777" w:rsidR="0042613D" w:rsidRPr="00A40078"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5A3D9D66" w14:textId="77777777" w:rsidR="0042613D" w:rsidRPr="00A40078"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08CC35DD" w14:textId="77777777" w:rsidR="0042613D" w:rsidRPr="00A40078"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1D3B10AA"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7DFB1821"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24D9AA0B"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4D5D2BCE"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0A666670" w14:textId="77777777" w:rsidR="0042613D" w:rsidRPr="00A40078"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1574A00C"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r>
            <w:tr w:rsidR="0042613D" w:rsidRPr="00A40078" w14:paraId="690E39A0" w14:textId="77777777" w:rsidTr="0042613D">
              <w:trPr>
                <w:trHeight w:val="302"/>
              </w:trPr>
              <w:tc>
                <w:tcPr>
                  <w:tcW w:w="9412" w:type="dxa"/>
                  <w:gridSpan w:val="9"/>
                  <w:tcBorders>
                    <w:top w:val="nil"/>
                    <w:left w:val="single" w:sz="4" w:space="0" w:color="auto"/>
                    <w:bottom w:val="single" w:sz="4" w:space="0" w:color="auto"/>
                    <w:right w:val="single" w:sz="4" w:space="0" w:color="auto"/>
                  </w:tcBorders>
                  <w:vAlign w:val="center"/>
                </w:tcPr>
                <w:p w14:paraId="67FCD1EC"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r w:rsidRPr="00A40078">
                    <w:rPr>
                      <w:rFonts w:ascii="Times New Roman" w:hAnsi="Times New Roman" w:cs="Times New Roman"/>
                      <w:b/>
                      <w:bCs/>
                      <w:color w:val="000000"/>
                    </w:rPr>
                    <w:t>Глава 9. Прочие работы и затраты</w:t>
                  </w:r>
                </w:p>
              </w:tc>
            </w:tr>
            <w:tr w:rsidR="0042613D" w:rsidRPr="00A40078" w14:paraId="4F611475" w14:textId="77777777" w:rsidTr="0042613D">
              <w:trPr>
                <w:trHeight w:val="302"/>
              </w:trPr>
              <w:tc>
                <w:tcPr>
                  <w:tcW w:w="738" w:type="dxa"/>
                  <w:tcBorders>
                    <w:top w:val="nil"/>
                    <w:left w:val="single" w:sz="4" w:space="0" w:color="auto"/>
                    <w:bottom w:val="single" w:sz="4" w:space="0" w:color="auto"/>
                    <w:right w:val="single" w:sz="4" w:space="0" w:color="auto"/>
                  </w:tcBorders>
                  <w:vAlign w:val="center"/>
                </w:tcPr>
                <w:p w14:paraId="61C5A8BB" w14:textId="77777777" w:rsidR="0042613D" w:rsidRPr="00A40078"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6E70691" w14:textId="77777777" w:rsidR="0042613D" w:rsidRPr="00A40078"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17F3D374" w14:textId="77777777" w:rsidR="0042613D" w:rsidRPr="00A40078"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003B67A"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297C15AD"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18585FE6"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1163B7E3"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39923993" w14:textId="77777777" w:rsidR="0042613D" w:rsidRPr="00A40078"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9B77DC7"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r>
            <w:tr w:rsidR="0042613D" w:rsidRPr="00A40078" w14:paraId="638C858D" w14:textId="77777777" w:rsidTr="0042613D">
              <w:trPr>
                <w:trHeight w:val="195"/>
              </w:trPr>
              <w:tc>
                <w:tcPr>
                  <w:tcW w:w="9412" w:type="dxa"/>
                  <w:gridSpan w:val="9"/>
                  <w:tcBorders>
                    <w:top w:val="single" w:sz="4" w:space="0" w:color="auto"/>
                    <w:left w:val="single" w:sz="4" w:space="0" w:color="auto"/>
                    <w:bottom w:val="single" w:sz="4" w:space="0" w:color="auto"/>
                    <w:right w:val="single" w:sz="4" w:space="0" w:color="auto"/>
                  </w:tcBorders>
                  <w:vAlign w:val="center"/>
                </w:tcPr>
                <w:p w14:paraId="5A5AAC30"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r w:rsidRPr="00A40078">
                    <w:rPr>
                      <w:rFonts w:ascii="Times New Roman" w:hAnsi="Times New Roman" w:cs="Times New Roman"/>
                      <w:b/>
                      <w:bCs/>
                      <w:color w:val="000000"/>
                    </w:rPr>
                    <w:t>Глава 10. Подготовка эксплуатационных кадров</w:t>
                  </w:r>
                </w:p>
              </w:tc>
            </w:tr>
            <w:tr w:rsidR="0042613D" w:rsidRPr="00A40078" w14:paraId="233A2CD2" w14:textId="77777777" w:rsidTr="0042613D">
              <w:trPr>
                <w:trHeight w:val="302"/>
              </w:trPr>
              <w:tc>
                <w:tcPr>
                  <w:tcW w:w="738" w:type="dxa"/>
                  <w:tcBorders>
                    <w:top w:val="nil"/>
                    <w:left w:val="single" w:sz="4" w:space="0" w:color="auto"/>
                    <w:bottom w:val="single" w:sz="4" w:space="0" w:color="auto"/>
                    <w:right w:val="single" w:sz="4" w:space="0" w:color="auto"/>
                  </w:tcBorders>
                  <w:vAlign w:val="center"/>
                </w:tcPr>
                <w:p w14:paraId="20EC6371" w14:textId="77777777" w:rsidR="0042613D" w:rsidRPr="00A40078"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27AFAB23" w14:textId="77777777" w:rsidR="0042613D" w:rsidRPr="00A40078"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19452353" w14:textId="77777777" w:rsidR="0042613D" w:rsidRPr="00A40078"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C68F72E"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1DF52E3"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F7BAAA0"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264DA600"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0BE61ABB" w14:textId="77777777" w:rsidR="0042613D" w:rsidRPr="00A40078"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159C2B6A"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r>
            <w:tr w:rsidR="0042613D" w:rsidRPr="00A40078" w14:paraId="77AF1CA6" w14:textId="77777777" w:rsidTr="0042613D">
              <w:trPr>
                <w:trHeight w:val="302"/>
              </w:trPr>
              <w:tc>
                <w:tcPr>
                  <w:tcW w:w="9412" w:type="dxa"/>
                  <w:gridSpan w:val="9"/>
                  <w:tcBorders>
                    <w:top w:val="nil"/>
                    <w:left w:val="single" w:sz="4" w:space="0" w:color="auto"/>
                    <w:bottom w:val="single" w:sz="4" w:space="0" w:color="auto"/>
                    <w:right w:val="single" w:sz="4" w:space="0" w:color="auto"/>
                  </w:tcBorders>
                  <w:vAlign w:val="center"/>
                </w:tcPr>
                <w:p w14:paraId="09D62752"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r>
            <w:tr w:rsidR="0042613D" w:rsidRPr="00A40078" w14:paraId="17595C93" w14:textId="77777777" w:rsidTr="0042613D">
              <w:trPr>
                <w:trHeight w:val="302"/>
              </w:trPr>
              <w:tc>
                <w:tcPr>
                  <w:tcW w:w="738" w:type="dxa"/>
                  <w:tcBorders>
                    <w:top w:val="nil"/>
                    <w:left w:val="single" w:sz="4" w:space="0" w:color="auto"/>
                    <w:bottom w:val="single" w:sz="4" w:space="0" w:color="auto"/>
                    <w:right w:val="single" w:sz="4" w:space="0" w:color="auto"/>
                  </w:tcBorders>
                  <w:vAlign w:val="center"/>
                </w:tcPr>
                <w:p w14:paraId="13EAFE6C" w14:textId="77777777" w:rsidR="0042613D" w:rsidRPr="00A40078"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92F414A" w14:textId="77777777" w:rsidR="0042613D" w:rsidRPr="00A40078"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4E8755E" w14:textId="77777777" w:rsidR="0042613D" w:rsidRPr="00A40078"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4EB8DE9" w14:textId="77777777" w:rsidR="0042613D" w:rsidRPr="00A40078" w:rsidRDefault="0042613D" w:rsidP="0042613D">
                  <w:pPr>
                    <w:widowControl w:val="0"/>
                    <w:spacing w:after="0" w:line="240" w:lineRule="auto"/>
                    <w:jc w:val="center"/>
                    <w:rPr>
                      <w:rFonts w:ascii="Times New Roman" w:hAnsi="Times New Roman" w:cs="Times New Roman"/>
                      <w:b/>
                      <w:bCs/>
                      <w:color w:val="000000"/>
                      <w:sz w:val="24"/>
                      <w:szCs w:val="24"/>
                    </w:rPr>
                  </w:pPr>
                </w:p>
              </w:tc>
              <w:tc>
                <w:tcPr>
                  <w:tcW w:w="1242" w:type="dxa"/>
                  <w:tcBorders>
                    <w:top w:val="nil"/>
                    <w:left w:val="nil"/>
                    <w:bottom w:val="single" w:sz="4" w:space="0" w:color="auto"/>
                    <w:right w:val="single" w:sz="4" w:space="0" w:color="auto"/>
                  </w:tcBorders>
                  <w:vAlign w:val="center"/>
                </w:tcPr>
                <w:p w14:paraId="1BAFF9AA" w14:textId="77777777" w:rsidR="0042613D" w:rsidRPr="00A40078" w:rsidRDefault="0042613D" w:rsidP="0042613D">
                  <w:pPr>
                    <w:widowControl w:val="0"/>
                    <w:spacing w:after="0" w:line="240" w:lineRule="auto"/>
                    <w:jc w:val="center"/>
                    <w:rPr>
                      <w:rFonts w:ascii="Times New Roman" w:hAnsi="Times New Roman" w:cs="Times New Roman"/>
                      <w:b/>
                      <w:bCs/>
                      <w:color w:val="000000"/>
                      <w:sz w:val="24"/>
                      <w:szCs w:val="24"/>
                    </w:rPr>
                  </w:pPr>
                </w:p>
              </w:tc>
              <w:tc>
                <w:tcPr>
                  <w:tcW w:w="720" w:type="dxa"/>
                  <w:tcBorders>
                    <w:top w:val="nil"/>
                    <w:left w:val="nil"/>
                    <w:bottom w:val="single" w:sz="4" w:space="0" w:color="auto"/>
                    <w:right w:val="single" w:sz="4" w:space="0" w:color="auto"/>
                  </w:tcBorders>
                  <w:vAlign w:val="center"/>
                </w:tcPr>
                <w:p w14:paraId="4909B650" w14:textId="77777777" w:rsidR="0042613D" w:rsidRPr="00A40078" w:rsidRDefault="0042613D" w:rsidP="0042613D">
                  <w:pPr>
                    <w:widowControl w:val="0"/>
                    <w:spacing w:after="0" w:line="240" w:lineRule="auto"/>
                    <w:jc w:val="center"/>
                    <w:rPr>
                      <w:rFonts w:ascii="Times New Roman" w:hAnsi="Times New Roman" w:cs="Times New Roman"/>
                      <w:b/>
                      <w:bCs/>
                      <w:color w:val="000000"/>
                      <w:sz w:val="24"/>
                      <w:szCs w:val="24"/>
                    </w:rPr>
                  </w:pPr>
                </w:p>
              </w:tc>
              <w:tc>
                <w:tcPr>
                  <w:tcW w:w="1075" w:type="dxa"/>
                  <w:tcBorders>
                    <w:top w:val="nil"/>
                    <w:left w:val="nil"/>
                    <w:bottom w:val="single" w:sz="4" w:space="0" w:color="auto"/>
                    <w:right w:val="single" w:sz="4" w:space="0" w:color="auto"/>
                  </w:tcBorders>
                  <w:vAlign w:val="center"/>
                </w:tcPr>
                <w:p w14:paraId="14A406D0" w14:textId="77777777" w:rsidR="0042613D" w:rsidRPr="00A40078" w:rsidRDefault="0042613D" w:rsidP="0042613D">
                  <w:pPr>
                    <w:widowControl w:val="0"/>
                    <w:spacing w:after="0" w:line="240" w:lineRule="auto"/>
                    <w:jc w:val="center"/>
                    <w:rPr>
                      <w:rFonts w:ascii="Times New Roman" w:hAnsi="Times New Roman" w:cs="Times New Roman"/>
                      <w:b/>
                      <w:bCs/>
                      <w:color w:val="000000"/>
                      <w:sz w:val="24"/>
                      <w:szCs w:val="24"/>
                    </w:rPr>
                  </w:pPr>
                </w:p>
              </w:tc>
              <w:tc>
                <w:tcPr>
                  <w:tcW w:w="1037" w:type="dxa"/>
                  <w:tcBorders>
                    <w:top w:val="nil"/>
                    <w:left w:val="nil"/>
                    <w:bottom w:val="single" w:sz="4" w:space="0" w:color="auto"/>
                    <w:right w:val="single" w:sz="4" w:space="0" w:color="auto"/>
                  </w:tcBorders>
                  <w:vAlign w:val="center"/>
                </w:tcPr>
                <w:p w14:paraId="73A614AE" w14:textId="77777777" w:rsidR="0042613D" w:rsidRPr="00A40078" w:rsidRDefault="0042613D" w:rsidP="0042613D">
                  <w:pPr>
                    <w:widowControl w:val="0"/>
                    <w:spacing w:after="0" w:line="240" w:lineRule="auto"/>
                    <w:jc w:val="center"/>
                    <w:rPr>
                      <w:rFonts w:ascii="Times New Roman" w:hAnsi="Times New Roman" w:cs="Times New Roman"/>
                      <w:color w:val="000000"/>
                      <w:sz w:val="24"/>
                      <w:szCs w:val="24"/>
                    </w:rPr>
                  </w:pPr>
                </w:p>
              </w:tc>
              <w:tc>
                <w:tcPr>
                  <w:tcW w:w="1051" w:type="dxa"/>
                  <w:tcBorders>
                    <w:top w:val="nil"/>
                    <w:left w:val="nil"/>
                    <w:bottom w:val="single" w:sz="4" w:space="0" w:color="auto"/>
                    <w:right w:val="single" w:sz="4" w:space="0" w:color="auto"/>
                  </w:tcBorders>
                  <w:vAlign w:val="center"/>
                </w:tcPr>
                <w:p w14:paraId="45743D1D" w14:textId="77777777" w:rsidR="0042613D" w:rsidRPr="00A40078" w:rsidRDefault="0042613D" w:rsidP="0042613D">
                  <w:pPr>
                    <w:widowControl w:val="0"/>
                    <w:spacing w:after="0" w:line="240" w:lineRule="auto"/>
                    <w:jc w:val="center"/>
                    <w:rPr>
                      <w:rFonts w:ascii="Times New Roman" w:hAnsi="Times New Roman" w:cs="Times New Roman"/>
                      <w:b/>
                      <w:bCs/>
                      <w:color w:val="000000"/>
                      <w:sz w:val="24"/>
                      <w:szCs w:val="24"/>
                    </w:rPr>
                  </w:pPr>
                </w:p>
              </w:tc>
            </w:tr>
            <w:tr w:rsidR="0042613D" w:rsidRPr="00A40078" w14:paraId="163B7576" w14:textId="77777777" w:rsidTr="0042613D">
              <w:trPr>
                <w:trHeight w:val="302"/>
              </w:trPr>
              <w:tc>
                <w:tcPr>
                  <w:tcW w:w="738" w:type="dxa"/>
                  <w:tcBorders>
                    <w:top w:val="nil"/>
                    <w:left w:val="single" w:sz="4" w:space="0" w:color="auto"/>
                    <w:bottom w:val="single" w:sz="4" w:space="0" w:color="auto"/>
                    <w:right w:val="single" w:sz="4" w:space="0" w:color="auto"/>
                  </w:tcBorders>
                  <w:vAlign w:val="center"/>
                </w:tcPr>
                <w:p w14:paraId="5A41417A" w14:textId="77777777" w:rsidR="0042613D" w:rsidRPr="00A40078"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479C981" w14:textId="77777777" w:rsidR="0042613D" w:rsidRPr="00A40078" w:rsidRDefault="0042613D" w:rsidP="0042613D">
                  <w:pPr>
                    <w:widowControl w:val="0"/>
                    <w:spacing w:after="0" w:line="240" w:lineRule="auto"/>
                    <w:rPr>
                      <w:rFonts w:ascii="Times New Roman" w:hAnsi="Times New Roman" w:cs="Times New Roman"/>
                      <w:color w:val="000000"/>
                    </w:rPr>
                  </w:pPr>
                  <w:r w:rsidRPr="00A40078">
                    <w:rPr>
                      <w:rFonts w:ascii="Times New Roman" w:hAnsi="Times New Roman" w:cs="Times New Roman"/>
                      <w:b/>
                      <w:bCs/>
                      <w:color w:val="000000"/>
                    </w:rPr>
                    <w:t>Итого</w:t>
                  </w:r>
                </w:p>
              </w:tc>
              <w:tc>
                <w:tcPr>
                  <w:tcW w:w="653" w:type="dxa"/>
                  <w:tcBorders>
                    <w:top w:val="nil"/>
                    <w:left w:val="nil"/>
                    <w:bottom w:val="single" w:sz="4" w:space="0" w:color="auto"/>
                    <w:right w:val="single" w:sz="4" w:space="0" w:color="auto"/>
                  </w:tcBorders>
                  <w:vAlign w:val="center"/>
                </w:tcPr>
                <w:p w14:paraId="1F3407B9"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841" w:type="dxa"/>
                  <w:tcBorders>
                    <w:top w:val="nil"/>
                    <w:left w:val="nil"/>
                    <w:bottom w:val="single" w:sz="4" w:space="0" w:color="auto"/>
                    <w:right w:val="single" w:sz="4" w:space="0" w:color="auto"/>
                  </w:tcBorders>
                  <w:vAlign w:val="center"/>
                </w:tcPr>
                <w:p w14:paraId="2A18FDFA"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1BD43B63"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7F6F718"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18721B0E"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C849890" w14:textId="77777777" w:rsidR="0042613D" w:rsidRPr="00A40078"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5DDBA29" w14:textId="77777777" w:rsidR="0042613D" w:rsidRPr="00A40078" w:rsidRDefault="0042613D" w:rsidP="0042613D">
                  <w:pPr>
                    <w:widowControl w:val="0"/>
                    <w:spacing w:after="0" w:line="240" w:lineRule="auto"/>
                    <w:jc w:val="center"/>
                    <w:rPr>
                      <w:rFonts w:ascii="Times New Roman" w:hAnsi="Times New Roman" w:cs="Times New Roman"/>
                      <w:b/>
                      <w:bCs/>
                      <w:color w:val="000000"/>
                    </w:rPr>
                  </w:pPr>
                </w:p>
              </w:tc>
            </w:tr>
          </w:tbl>
          <w:p w14:paraId="0215FD0C" w14:textId="77777777" w:rsidR="0042613D" w:rsidRPr="00A40078" w:rsidRDefault="0042613D" w:rsidP="0042613D">
            <w:pPr>
              <w:widowControl w:val="0"/>
              <w:shd w:val="clear" w:color="auto" w:fill="FFFFFF"/>
              <w:spacing w:after="0" w:line="240" w:lineRule="auto"/>
              <w:jc w:val="both"/>
              <w:rPr>
                <w:rFonts w:ascii="Times New Roman" w:hAnsi="Times New Roman" w:cs="Times New Roman"/>
                <w:color w:val="000000"/>
                <w:sz w:val="24"/>
                <w:szCs w:val="24"/>
              </w:rPr>
            </w:pPr>
          </w:p>
        </w:tc>
      </w:tr>
    </w:tbl>
    <w:p w14:paraId="38DBE578" w14:textId="77777777" w:rsidR="0042613D" w:rsidRPr="00A40078" w:rsidRDefault="0042613D" w:rsidP="0042613D">
      <w:pPr>
        <w:widowControl w:val="0"/>
        <w:spacing w:after="0" w:line="240" w:lineRule="auto"/>
        <w:rPr>
          <w:rFonts w:ascii="Times New Roman" w:hAnsi="Times New Roman" w:cs="Times New Roman"/>
        </w:rPr>
      </w:pPr>
    </w:p>
    <w:tbl>
      <w:tblPr>
        <w:tblW w:w="0" w:type="auto"/>
        <w:tblLook w:val="00A0" w:firstRow="1" w:lastRow="0" w:firstColumn="1" w:lastColumn="0" w:noHBand="0" w:noVBand="0"/>
      </w:tblPr>
      <w:tblGrid>
        <w:gridCol w:w="4785"/>
        <w:gridCol w:w="4786"/>
      </w:tblGrid>
      <w:tr w:rsidR="0042613D" w:rsidRPr="00A40078" w14:paraId="7BD8AED0" w14:textId="77777777" w:rsidTr="0042613D">
        <w:tc>
          <w:tcPr>
            <w:tcW w:w="4785" w:type="dxa"/>
          </w:tcPr>
          <w:p w14:paraId="66FEF8DE"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От ЗАКАЗЧИКА:</w:t>
            </w:r>
          </w:p>
        </w:tc>
        <w:tc>
          <w:tcPr>
            <w:tcW w:w="4786" w:type="dxa"/>
          </w:tcPr>
          <w:p w14:paraId="5E9E5967"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От ПОДРЯДЧИКА:</w:t>
            </w:r>
          </w:p>
        </w:tc>
      </w:tr>
      <w:tr w:rsidR="0042613D" w:rsidRPr="00A40078" w14:paraId="5E55FF92" w14:textId="77777777" w:rsidTr="0042613D">
        <w:tc>
          <w:tcPr>
            <w:tcW w:w="4785" w:type="dxa"/>
          </w:tcPr>
          <w:p w14:paraId="42B75F11"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_____________________________________</w:t>
            </w:r>
          </w:p>
        </w:tc>
        <w:tc>
          <w:tcPr>
            <w:tcW w:w="4786" w:type="dxa"/>
          </w:tcPr>
          <w:p w14:paraId="0FC6F29C"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_______________________________________</w:t>
            </w:r>
          </w:p>
        </w:tc>
      </w:tr>
    </w:tbl>
    <w:p w14:paraId="243A6705" w14:textId="77777777" w:rsidR="0042613D" w:rsidRPr="00A40078" w:rsidRDefault="0042613D" w:rsidP="0042613D">
      <w:pPr>
        <w:widowControl w:val="0"/>
        <w:tabs>
          <w:tab w:val="left" w:pos="9840"/>
        </w:tabs>
        <w:spacing w:after="0" w:line="240" w:lineRule="auto"/>
        <w:ind w:left="6372"/>
        <w:rPr>
          <w:rFonts w:ascii="Times New Roman" w:hAnsi="Times New Roman" w:cs="Times New Roman"/>
        </w:rPr>
        <w:sectPr w:rsidR="0042613D" w:rsidRPr="00A40078" w:rsidSect="0079616A">
          <w:headerReference w:type="default" r:id="rId18"/>
          <w:pgSz w:w="11900" w:h="16840"/>
          <w:pgMar w:top="1134" w:right="709" w:bottom="567" w:left="1701" w:header="567" w:footer="709" w:gutter="0"/>
          <w:cols w:space="720"/>
          <w:titlePg/>
        </w:sectPr>
      </w:pPr>
    </w:p>
    <w:p w14:paraId="6F8F02A1" w14:textId="77777777" w:rsidR="0042613D" w:rsidRPr="00A40078" w:rsidRDefault="0042613D" w:rsidP="0042613D">
      <w:pPr>
        <w:widowControl w:val="0"/>
        <w:spacing w:after="0" w:line="240" w:lineRule="auto"/>
        <w:ind w:left="11340"/>
        <w:rPr>
          <w:rFonts w:ascii="Times New Roman" w:hAnsi="Times New Roman" w:cs="Times New Roman"/>
          <w:sz w:val="24"/>
        </w:rPr>
      </w:pPr>
      <w:r w:rsidRPr="00A40078">
        <w:rPr>
          <w:rFonts w:ascii="Times New Roman" w:hAnsi="Times New Roman" w:cs="Times New Roman"/>
          <w:sz w:val="24"/>
        </w:rPr>
        <w:lastRenderedPageBreak/>
        <w:t xml:space="preserve">Приложение 2 Договору </w:t>
      </w:r>
    </w:p>
    <w:p w14:paraId="5C64D632" w14:textId="77777777" w:rsidR="0042613D" w:rsidRPr="00A40078" w:rsidRDefault="0042613D" w:rsidP="0042613D">
      <w:pPr>
        <w:widowControl w:val="0"/>
        <w:spacing w:after="0" w:line="240" w:lineRule="auto"/>
        <w:ind w:left="11340"/>
        <w:rPr>
          <w:rFonts w:ascii="Times New Roman" w:hAnsi="Times New Roman" w:cs="Times New Roman"/>
          <w:sz w:val="24"/>
        </w:rPr>
      </w:pPr>
      <w:r w:rsidRPr="00A40078">
        <w:rPr>
          <w:rFonts w:ascii="Times New Roman" w:hAnsi="Times New Roman" w:cs="Times New Roman"/>
          <w:color w:val="000000"/>
          <w:sz w:val="24"/>
          <w:szCs w:val="24"/>
        </w:rPr>
        <w:t>от __________ № ______</w:t>
      </w:r>
    </w:p>
    <w:p w14:paraId="237A11CF" w14:textId="77777777" w:rsidR="0042613D" w:rsidRPr="00A40078" w:rsidRDefault="0042613D" w:rsidP="0042613D">
      <w:pPr>
        <w:widowControl w:val="0"/>
        <w:spacing w:after="0" w:line="240" w:lineRule="auto"/>
        <w:jc w:val="center"/>
        <w:rPr>
          <w:rFonts w:ascii="Times New Roman" w:hAnsi="Times New Roman" w:cs="Times New Roman"/>
          <w:b/>
          <w:bCs/>
          <w:sz w:val="28"/>
          <w:szCs w:val="28"/>
        </w:rPr>
      </w:pPr>
      <w:r w:rsidRPr="00A40078">
        <w:rPr>
          <w:rFonts w:ascii="Times New Roman" w:hAnsi="Times New Roman" w:cs="Times New Roman"/>
          <w:b/>
          <w:bCs/>
          <w:sz w:val="28"/>
          <w:szCs w:val="28"/>
        </w:rPr>
        <w:t>ФОРМА</w:t>
      </w:r>
    </w:p>
    <w:p w14:paraId="1D09FD48" w14:textId="77777777" w:rsidR="0042613D" w:rsidRPr="00A40078" w:rsidRDefault="0042613D" w:rsidP="0042613D">
      <w:pPr>
        <w:widowControl w:val="0"/>
        <w:spacing w:after="0" w:line="240" w:lineRule="auto"/>
        <w:jc w:val="center"/>
        <w:rPr>
          <w:rFonts w:ascii="Times New Roman" w:hAnsi="Times New Roman" w:cs="Times New Roman"/>
          <w:b/>
          <w:bCs/>
          <w:sz w:val="28"/>
          <w:szCs w:val="28"/>
        </w:rPr>
      </w:pPr>
      <w:r w:rsidRPr="00A40078">
        <w:rPr>
          <w:rFonts w:ascii="Times New Roman" w:hAnsi="Times New Roman" w:cs="Times New Roman"/>
          <w:b/>
          <w:bCs/>
          <w:sz w:val="28"/>
          <w:szCs w:val="28"/>
        </w:rPr>
        <w:t>График выполнения Работ</w:t>
      </w:r>
    </w:p>
    <w:tbl>
      <w:tblPr>
        <w:tblW w:w="17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
        <w:gridCol w:w="685"/>
        <w:gridCol w:w="1013"/>
        <w:gridCol w:w="753"/>
        <w:gridCol w:w="1701"/>
        <w:gridCol w:w="1559"/>
        <w:gridCol w:w="595"/>
        <w:gridCol w:w="872"/>
        <w:gridCol w:w="35"/>
        <w:gridCol w:w="64"/>
        <w:gridCol w:w="702"/>
        <w:gridCol w:w="7"/>
        <w:gridCol w:w="257"/>
        <w:gridCol w:w="587"/>
        <w:gridCol w:w="7"/>
        <w:gridCol w:w="843"/>
        <w:gridCol w:w="7"/>
        <w:gridCol w:w="248"/>
        <w:gridCol w:w="425"/>
        <w:gridCol w:w="171"/>
        <w:gridCol w:w="113"/>
        <w:gridCol w:w="567"/>
        <w:gridCol w:w="174"/>
        <w:gridCol w:w="853"/>
        <w:gridCol w:w="993"/>
        <w:gridCol w:w="244"/>
        <w:gridCol w:w="748"/>
        <w:gridCol w:w="1135"/>
        <w:gridCol w:w="245"/>
        <w:gridCol w:w="2135"/>
      </w:tblGrid>
      <w:tr w:rsidR="0042613D" w:rsidRPr="00A40078" w14:paraId="316A2E60" w14:textId="77777777" w:rsidTr="0042613D">
        <w:trPr>
          <w:gridAfter w:val="2"/>
          <w:wAfter w:w="2380" w:type="dxa"/>
          <w:trHeight w:val="58"/>
          <w:tblHeader/>
        </w:trPr>
        <w:tc>
          <w:tcPr>
            <w:tcW w:w="774" w:type="dxa"/>
            <w:gridSpan w:val="2"/>
            <w:vMerge w:val="restart"/>
          </w:tcPr>
          <w:p w14:paraId="234666C9" w14:textId="77777777" w:rsidR="0042613D" w:rsidRPr="00A40078" w:rsidRDefault="0042613D" w:rsidP="0042613D">
            <w:pPr>
              <w:pStyle w:val="afe"/>
              <w:spacing w:line="240" w:lineRule="auto"/>
              <w:ind w:right="-119"/>
              <w:jc w:val="center"/>
              <w:rPr>
                <w:b/>
                <w:bCs/>
                <w:sz w:val="22"/>
                <w:szCs w:val="22"/>
              </w:rPr>
            </w:pPr>
            <w:r w:rsidRPr="00A40078">
              <w:rPr>
                <w:b/>
                <w:bCs/>
                <w:sz w:val="22"/>
                <w:szCs w:val="22"/>
              </w:rPr>
              <w:t>№</w:t>
            </w:r>
          </w:p>
          <w:p w14:paraId="5EE1E643" w14:textId="77777777" w:rsidR="0042613D" w:rsidRPr="00A40078" w:rsidRDefault="0042613D" w:rsidP="0042613D">
            <w:pPr>
              <w:pStyle w:val="afe"/>
              <w:spacing w:line="240" w:lineRule="auto"/>
              <w:ind w:right="-119"/>
              <w:jc w:val="center"/>
              <w:rPr>
                <w:b/>
                <w:bCs/>
                <w:sz w:val="22"/>
                <w:szCs w:val="22"/>
              </w:rPr>
            </w:pPr>
            <w:r w:rsidRPr="00A40078">
              <w:rPr>
                <w:b/>
                <w:bCs/>
                <w:sz w:val="22"/>
                <w:szCs w:val="22"/>
              </w:rPr>
              <w:t>п/п</w:t>
            </w:r>
          </w:p>
        </w:tc>
        <w:tc>
          <w:tcPr>
            <w:tcW w:w="1766" w:type="dxa"/>
            <w:gridSpan w:val="2"/>
            <w:vMerge w:val="restart"/>
          </w:tcPr>
          <w:p w14:paraId="1B4B8FDA" w14:textId="77777777" w:rsidR="0042613D" w:rsidRPr="00A40078" w:rsidRDefault="0042613D" w:rsidP="0042613D">
            <w:pPr>
              <w:pStyle w:val="afe"/>
              <w:spacing w:line="240" w:lineRule="auto"/>
              <w:jc w:val="center"/>
              <w:rPr>
                <w:i/>
                <w:iCs/>
                <w:sz w:val="22"/>
                <w:szCs w:val="22"/>
              </w:rPr>
            </w:pPr>
            <w:r w:rsidRPr="00A40078">
              <w:rPr>
                <w:b/>
                <w:bCs/>
                <w:sz w:val="22"/>
                <w:szCs w:val="22"/>
              </w:rPr>
              <w:t>Наименование работ</w:t>
            </w:r>
          </w:p>
        </w:tc>
        <w:tc>
          <w:tcPr>
            <w:tcW w:w="1701" w:type="dxa"/>
            <w:vMerge w:val="restart"/>
          </w:tcPr>
          <w:p w14:paraId="3CDA6D2C" w14:textId="77777777" w:rsidR="0042613D" w:rsidRPr="00A40078" w:rsidRDefault="0042613D" w:rsidP="0042613D">
            <w:pPr>
              <w:pStyle w:val="afe"/>
              <w:spacing w:line="240" w:lineRule="auto"/>
              <w:ind w:left="120" w:hanging="120"/>
              <w:jc w:val="center"/>
              <w:rPr>
                <w:b/>
                <w:bCs/>
                <w:sz w:val="22"/>
                <w:szCs w:val="22"/>
              </w:rPr>
            </w:pPr>
            <w:r w:rsidRPr="00A40078">
              <w:rPr>
                <w:b/>
                <w:bCs/>
                <w:sz w:val="22"/>
                <w:szCs w:val="22"/>
              </w:rPr>
              <w:t>Сроки выполнения работ</w:t>
            </w:r>
          </w:p>
        </w:tc>
        <w:tc>
          <w:tcPr>
            <w:tcW w:w="1559" w:type="dxa"/>
            <w:vMerge w:val="restart"/>
          </w:tcPr>
          <w:p w14:paraId="229AF5B2" w14:textId="77777777" w:rsidR="0042613D" w:rsidRPr="00A40078" w:rsidRDefault="0042613D" w:rsidP="0042613D">
            <w:pPr>
              <w:pStyle w:val="afe"/>
              <w:spacing w:line="240" w:lineRule="auto"/>
              <w:ind w:left="120" w:hanging="120"/>
              <w:jc w:val="center"/>
              <w:rPr>
                <w:b/>
                <w:bCs/>
                <w:sz w:val="22"/>
                <w:szCs w:val="22"/>
              </w:rPr>
            </w:pPr>
            <w:r w:rsidRPr="00A40078">
              <w:rPr>
                <w:b/>
                <w:bCs/>
                <w:sz w:val="22"/>
                <w:szCs w:val="22"/>
              </w:rPr>
              <w:t>Сроки финансирования этапов</w:t>
            </w:r>
          </w:p>
        </w:tc>
        <w:tc>
          <w:tcPr>
            <w:tcW w:w="9647" w:type="dxa"/>
            <w:gridSpan w:val="22"/>
          </w:tcPr>
          <w:p w14:paraId="2DD076CC" w14:textId="77777777" w:rsidR="0042613D" w:rsidRPr="00A40078" w:rsidRDefault="0042613D" w:rsidP="0042613D">
            <w:pPr>
              <w:pStyle w:val="afe"/>
              <w:spacing w:line="240" w:lineRule="auto"/>
              <w:ind w:left="120" w:hanging="120"/>
              <w:jc w:val="center"/>
              <w:rPr>
                <w:b/>
                <w:bCs/>
                <w:sz w:val="22"/>
                <w:szCs w:val="22"/>
              </w:rPr>
            </w:pPr>
            <w:r w:rsidRPr="00A40078">
              <w:rPr>
                <w:b/>
                <w:bCs/>
                <w:sz w:val="22"/>
                <w:szCs w:val="22"/>
              </w:rPr>
              <w:t>Объем и стоимость работ, подлежащих выполнению в каждом месяце, объемы финансирования (в %% от стоимости работ)</w:t>
            </w:r>
            <w:r w:rsidRPr="00A40078">
              <w:rPr>
                <w:rStyle w:val="ae"/>
                <w:b/>
                <w:bCs/>
                <w:sz w:val="22"/>
                <w:szCs w:val="22"/>
              </w:rPr>
              <w:footnoteReference w:id="9"/>
            </w:r>
          </w:p>
        </w:tc>
      </w:tr>
      <w:tr w:rsidR="0042613D" w:rsidRPr="00A40078" w14:paraId="7E720416" w14:textId="77777777" w:rsidTr="0042613D">
        <w:trPr>
          <w:gridAfter w:val="2"/>
          <w:wAfter w:w="2380" w:type="dxa"/>
          <w:trHeight w:val="165"/>
          <w:tblHeader/>
        </w:trPr>
        <w:tc>
          <w:tcPr>
            <w:tcW w:w="774" w:type="dxa"/>
            <w:gridSpan w:val="2"/>
            <w:vMerge/>
            <w:tcBorders>
              <w:left w:val="single" w:sz="6" w:space="0" w:color="auto"/>
              <w:bottom w:val="nil"/>
              <w:right w:val="nil"/>
            </w:tcBorders>
            <w:vAlign w:val="center"/>
          </w:tcPr>
          <w:p w14:paraId="5181F08A" w14:textId="77777777" w:rsidR="0042613D" w:rsidRPr="00A40078" w:rsidRDefault="0042613D" w:rsidP="0042613D">
            <w:pPr>
              <w:pStyle w:val="afe"/>
              <w:spacing w:line="240" w:lineRule="auto"/>
              <w:ind w:right="-119"/>
              <w:jc w:val="center"/>
              <w:rPr>
                <w:b/>
                <w:bCs/>
                <w:color w:val="000000"/>
                <w:sz w:val="22"/>
                <w:szCs w:val="22"/>
              </w:rPr>
            </w:pPr>
          </w:p>
        </w:tc>
        <w:tc>
          <w:tcPr>
            <w:tcW w:w="1766" w:type="dxa"/>
            <w:gridSpan w:val="2"/>
            <w:vMerge/>
            <w:tcBorders>
              <w:left w:val="nil"/>
              <w:bottom w:val="nil"/>
            </w:tcBorders>
            <w:vAlign w:val="center"/>
          </w:tcPr>
          <w:p w14:paraId="00F5CBE8" w14:textId="77777777" w:rsidR="0042613D" w:rsidRPr="00A40078" w:rsidRDefault="0042613D" w:rsidP="0042613D">
            <w:pPr>
              <w:pStyle w:val="afe"/>
              <w:spacing w:line="240" w:lineRule="auto"/>
              <w:jc w:val="center"/>
              <w:rPr>
                <w:b/>
                <w:bCs/>
                <w:color w:val="000000"/>
                <w:sz w:val="22"/>
                <w:szCs w:val="22"/>
              </w:rPr>
            </w:pPr>
          </w:p>
        </w:tc>
        <w:tc>
          <w:tcPr>
            <w:tcW w:w="1701" w:type="dxa"/>
            <w:vMerge/>
          </w:tcPr>
          <w:p w14:paraId="709C3ABA" w14:textId="77777777" w:rsidR="0042613D" w:rsidRPr="00A40078" w:rsidRDefault="0042613D" w:rsidP="0042613D">
            <w:pPr>
              <w:pStyle w:val="afe"/>
              <w:spacing w:line="240" w:lineRule="auto"/>
              <w:jc w:val="center"/>
              <w:rPr>
                <w:b/>
                <w:bCs/>
                <w:color w:val="000000"/>
                <w:sz w:val="22"/>
                <w:szCs w:val="22"/>
              </w:rPr>
            </w:pPr>
          </w:p>
        </w:tc>
        <w:tc>
          <w:tcPr>
            <w:tcW w:w="1559" w:type="dxa"/>
            <w:vMerge/>
          </w:tcPr>
          <w:p w14:paraId="3485DB4C" w14:textId="77777777" w:rsidR="0042613D" w:rsidRPr="00A40078" w:rsidRDefault="0042613D" w:rsidP="0042613D">
            <w:pPr>
              <w:pStyle w:val="afe"/>
              <w:spacing w:line="240" w:lineRule="auto"/>
              <w:jc w:val="center"/>
              <w:rPr>
                <w:b/>
                <w:bCs/>
                <w:color w:val="000000"/>
                <w:sz w:val="22"/>
                <w:szCs w:val="22"/>
              </w:rPr>
            </w:pPr>
          </w:p>
        </w:tc>
        <w:tc>
          <w:tcPr>
            <w:tcW w:w="9647" w:type="dxa"/>
            <w:gridSpan w:val="22"/>
            <w:vAlign w:val="center"/>
          </w:tcPr>
          <w:p w14:paraId="0E3ABD04" w14:textId="77777777" w:rsidR="0042613D" w:rsidRPr="00A40078" w:rsidRDefault="0042613D" w:rsidP="0042613D">
            <w:pPr>
              <w:pStyle w:val="afe"/>
              <w:spacing w:line="240" w:lineRule="auto"/>
              <w:jc w:val="center"/>
              <w:rPr>
                <w:b/>
                <w:bCs/>
                <w:color w:val="000000"/>
                <w:sz w:val="22"/>
                <w:szCs w:val="22"/>
              </w:rPr>
            </w:pPr>
            <w:r w:rsidRPr="00A40078">
              <w:rPr>
                <w:b/>
                <w:bCs/>
                <w:color w:val="000000"/>
                <w:sz w:val="22"/>
                <w:szCs w:val="22"/>
              </w:rPr>
              <w:t>год</w:t>
            </w:r>
          </w:p>
        </w:tc>
      </w:tr>
      <w:tr w:rsidR="0042613D" w:rsidRPr="00A40078" w14:paraId="33F1C3AD" w14:textId="77777777" w:rsidTr="0042613D">
        <w:trPr>
          <w:gridAfter w:val="2"/>
          <w:wAfter w:w="2380" w:type="dxa"/>
          <w:trHeight w:val="58"/>
          <w:tblHeader/>
        </w:trPr>
        <w:tc>
          <w:tcPr>
            <w:tcW w:w="774" w:type="dxa"/>
            <w:gridSpan w:val="2"/>
            <w:vMerge/>
            <w:tcBorders>
              <w:top w:val="nil"/>
              <w:left w:val="single" w:sz="6" w:space="0" w:color="auto"/>
              <w:bottom w:val="nil"/>
              <w:right w:val="nil"/>
            </w:tcBorders>
            <w:vAlign w:val="center"/>
          </w:tcPr>
          <w:p w14:paraId="7713C4B0" w14:textId="77777777" w:rsidR="0042613D" w:rsidRPr="00A40078" w:rsidRDefault="0042613D" w:rsidP="0042613D">
            <w:pPr>
              <w:pStyle w:val="afe"/>
              <w:spacing w:line="240" w:lineRule="auto"/>
              <w:ind w:right="-119"/>
              <w:jc w:val="center"/>
              <w:rPr>
                <w:b/>
                <w:bCs/>
                <w:color w:val="000000"/>
                <w:sz w:val="22"/>
                <w:szCs w:val="22"/>
              </w:rPr>
            </w:pPr>
          </w:p>
        </w:tc>
        <w:tc>
          <w:tcPr>
            <w:tcW w:w="1766" w:type="dxa"/>
            <w:gridSpan w:val="2"/>
            <w:vMerge/>
            <w:tcBorders>
              <w:top w:val="nil"/>
              <w:left w:val="nil"/>
              <w:bottom w:val="nil"/>
            </w:tcBorders>
            <w:vAlign w:val="center"/>
          </w:tcPr>
          <w:p w14:paraId="4C6D8827" w14:textId="77777777" w:rsidR="0042613D" w:rsidRPr="00A40078" w:rsidRDefault="0042613D" w:rsidP="0042613D">
            <w:pPr>
              <w:pStyle w:val="afe"/>
              <w:spacing w:line="240" w:lineRule="auto"/>
              <w:jc w:val="center"/>
              <w:rPr>
                <w:b/>
                <w:bCs/>
                <w:color w:val="000000"/>
                <w:sz w:val="22"/>
                <w:szCs w:val="22"/>
              </w:rPr>
            </w:pPr>
          </w:p>
        </w:tc>
        <w:tc>
          <w:tcPr>
            <w:tcW w:w="1701" w:type="dxa"/>
            <w:vMerge/>
          </w:tcPr>
          <w:p w14:paraId="210D0F85" w14:textId="77777777" w:rsidR="0042613D" w:rsidRPr="00A40078" w:rsidRDefault="0042613D" w:rsidP="0042613D">
            <w:pPr>
              <w:pStyle w:val="afe"/>
              <w:spacing w:line="240" w:lineRule="auto"/>
              <w:jc w:val="center"/>
              <w:rPr>
                <w:i/>
                <w:iCs/>
                <w:color w:val="000000"/>
                <w:sz w:val="22"/>
                <w:szCs w:val="22"/>
              </w:rPr>
            </w:pPr>
          </w:p>
        </w:tc>
        <w:tc>
          <w:tcPr>
            <w:tcW w:w="1559" w:type="dxa"/>
            <w:vMerge/>
          </w:tcPr>
          <w:p w14:paraId="0D192282" w14:textId="77777777" w:rsidR="0042613D" w:rsidRPr="00A40078" w:rsidRDefault="0042613D" w:rsidP="0042613D">
            <w:pPr>
              <w:pStyle w:val="afe"/>
              <w:spacing w:line="240" w:lineRule="auto"/>
              <w:jc w:val="center"/>
              <w:rPr>
                <w:i/>
                <w:iCs/>
                <w:color w:val="000000"/>
                <w:sz w:val="22"/>
                <w:szCs w:val="22"/>
              </w:rPr>
            </w:pPr>
          </w:p>
        </w:tc>
        <w:tc>
          <w:tcPr>
            <w:tcW w:w="1502" w:type="dxa"/>
            <w:gridSpan w:val="3"/>
            <w:vAlign w:val="center"/>
          </w:tcPr>
          <w:p w14:paraId="184D89C1" w14:textId="77777777" w:rsidR="0042613D" w:rsidRPr="00A40078" w:rsidRDefault="0042613D" w:rsidP="0042613D">
            <w:pPr>
              <w:pStyle w:val="afe"/>
              <w:spacing w:line="240" w:lineRule="auto"/>
              <w:jc w:val="center"/>
              <w:rPr>
                <w:i/>
                <w:iCs/>
                <w:color w:val="000000"/>
                <w:sz w:val="22"/>
                <w:szCs w:val="22"/>
              </w:rPr>
            </w:pPr>
          </w:p>
        </w:tc>
        <w:tc>
          <w:tcPr>
            <w:tcW w:w="766" w:type="dxa"/>
            <w:gridSpan w:val="2"/>
            <w:vAlign w:val="center"/>
          </w:tcPr>
          <w:p w14:paraId="71AA7140" w14:textId="77777777" w:rsidR="0042613D" w:rsidRPr="00A40078" w:rsidRDefault="0042613D" w:rsidP="0042613D">
            <w:pPr>
              <w:pStyle w:val="afe"/>
              <w:spacing w:line="240" w:lineRule="auto"/>
              <w:jc w:val="center"/>
              <w:rPr>
                <w:i/>
                <w:iCs/>
                <w:color w:val="000000"/>
                <w:sz w:val="22"/>
                <w:szCs w:val="22"/>
              </w:rPr>
            </w:pPr>
            <w:r w:rsidRPr="00A40078">
              <w:rPr>
                <w:i/>
                <w:iCs/>
                <w:color w:val="000000"/>
                <w:sz w:val="22"/>
                <w:szCs w:val="22"/>
              </w:rPr>
              <w:t>месяц</w:t>
            </w:r>
          </w:p>
        </w:tc>
        <w:tc>
          <w:tcPr>
            <w:tcW w:w="851" w:type="dxa"/>
            <w:gridSpan w:val="3"/>
            <w:vAlign w:val="center"/>
          </w:tcPr>
          <w:p w14:paraId="32C790AC" w14:textId="77777777" w:rsidR="0042613D" w:rsidRPr="00A40078" w:rsidRDefault="0042613D" w:rsidP="0042613D">
            <w:pPr>
              <w:pStyle w:val="afe"/>
              <w:spacing w:line="240" w:lineRule="auto"/>
              <w:jc w:val="center"/>
              <w:rPr>
                <w:i/>
                <w:iCs/>
                <w:color w:val="000000"/>
                <w:sz w:val="22"/>
                <w:szCs w:val="22"/>
              </w:rPr>
            </w:pPr>
            <w:r w:rsidRPr="00A40078">
              <w:rPr>
                <w:i/>
                <w:iCs/>
                <w:color w:val="000000"/>
                <w:sz w:val="22"/>
                <w:szCs w:val="22"/>
              </w:rPr>
              <w:t>месяц</w:t>
            </w:r>
          </w:p>
        </w:tc>
        <w:tc>
          <w:tcPr>
            <w:tcW w:w="850" w:type="dxa"/>
            <w:gridSpan w:val="2"/>
            <w:vAlign w:val="center"/>
          </w:tcPr>
          <w:p w14:paraId="2D05EA08" w14:textId="77777777" w:rsidR="0042613D" w:rsidRPr="00A40078" w:rsidRDefault="0042613D" w:rsidP="0042613D">
            <w:pPr>
              <w:pStyle w:val="afe"/>
              <w:spacing w:line="240" w:lineRule="auto"/>
              <w:jc w:val="center"/>
              <w:rPr>
                <w:i/>
                <w:iCs/>
                <w:color w:val="000000"/>
                <w:sz w:val="22"/>
                <w:szCs w:val="22"/>
              </w:rPr>
            </w:pPr>
            <w:r w:rsidRPr="00A40078">
              <w:rPr>
                <w:i/>
                <w:iCs/>
                <w:color w:val="000000"/>
                <w:sz w:val="22"/>
                <w:szCs w:val="22"/>
              </w:rPr>
              <w:t>месяц</w:t>
            </w:r>
          </w:p>
        </w:tc>
        <w:tc>
          <w:tcPr>
            <w:tcW w:w="851" w:type="dxa"/>
            <w:gridSpan w:val="4"/>
            <w:vAlign w:val="center"/>
          </w:tcPr>
          <w:p w14:paraId="56EFFCB0" w14:textId="77777777" w:rsidR="0042613D" w:rsidRPr="00A40078" w:rsidRDefault="0042613D" w:rsidP="0042613D">
            <w:pPr>
              <w:pStyle w:val="afe"/>
              <w:spacing w:line="240" w:lineRule="auto"/>
              <w:jc w:val="center"/>
              <w:rPr>
                <w:i/>
                <w:iCs/>
                <w:color w:val="000000"/>
                <w:sz w:val="22"/>
                <w:szCs w:val="22"/>
              </w:rPr>
            </w:pPr>
            <w:r w:rsidRPr="00A40078">
              <w:rPr>
                <w:i/>
                <w:iCs/>
                <w:color w:val="000000"/>
                <w:sz w:val="22"/>
                <w:szCs w:val="22"/>
              </w:rPr>
              <w:t>месяц</w:t>
            </w:r>
          </w:p>
        </w:tc>
        <w:tc>
          <w:tcPr>
            <w:tcW w:w="854" w:type="dxa"/>
            <w:gridSpan w:val="3"/>
            <w:vAlign w:val="center"/>
          </w:tcPr>
          <w:p w14:paraId="4FBDC63A" w14:textId="77777777" w:rsidR="0042613D" w:rsidRPr="00A40078" w:rsidRDefault="0042613D" w:rsidP="0042613D">
            <w:pPr>
              <w:pStyle w:val="afe"/>
              <w:spacing w:line="240" w:lineRule="auto"/>
              <w:jc w:val="center"/>
              <w:rPr>
                <w:b/>
                <w:bCs/>
                <w:i/>
                <w:iCs/>
                <w:color w:val="000000"/>
                <w:sz w:val="22"/>
                <w:szCs w:val="22"/>
              </w:rPr>
            </w:pPr>
            <w:r w:rsidRPr="00A40078">
              <w:rPr>
                <w:i/>
                <w:iCs/>
                <w:color w:val="000000"/>
                <w:sz w:val="22"/>
                <w:szCs w:val="22"/>
              </w:rPr>
              <w:t>месяц</w:t>
            </w:r>
          </w:p>
        </w:tc>
        <w:tc>
          <w:tcPr>
            <w:tcW w:w="853" w:type="dxa"/>
            <w:vAlign w:val="center"/>
          </w:tcPr>
          <w:p w14:paraId="3E6A7430" w14:textId="77777777" w:rsidR="0042613D" w:rsidRPr="00A40078" w:rsidRDefault="0042613D" w:rsidP="0042613D">
            <w:pPr>
              <w:pStyle w:val="afe"/>
              <w:spacing w:line="240" w:lineRule="auto"/>
              <w:jc w:val="center"/>
              <w:rPr>
                <w:b/>
                <w:bCs/>
                <w:color w:val="000000"/>
                <w:sz w:val="22"/>
                <w:szCs w:val="22"/>
              </w:rPr>
            </w:pPr>
            <w:r w:rsidRPr="00A40078">
              <w:rPr>
                <w:i/>
                <w:iCs/>
                <w:color w:val="000000"/>
                <w:sz w:val="22"/>
                <w:szCs w:val="22"/>
              </w:rPr>
              <w:t>месяц</w:t>
            </w:r>
          </w:p>
        </w:tc>
        <w:tc>
          <w:tcPr>
            <w:tcW w:w="993" w:type="dxa"/>
            <w:vAlign w:val="center"/>
          </w:tcPr>
          <w:p w14:paraId="14F83C78" w14:textId="77777777" w:rsidR="0042613D" w:rsidRPr="00A40078" w:rsidRDefault="0042613D" w:rsidP="0042613D">
            <w:pPr>
              <w:pStyle w:val="afe"/>
              <w:spacing w:line="240" w:lineRule="auto"/>
              <w:jc w:val="center"/>
              <w:rPr>
                <w:b/>
                <w:bCs/>
                <w:color w:val="000000"/>
                <w:sz w:val="22"/>
                <w:szCs w:val="22"/>
              </w:rPr>
            </w:pPr>
            <w:r w:rsidRPr="00A40078">
              <w:rPr>
                <w:i/>
                <w:iCs/>
                <w:color w:val="000000"/>
                <w:sz w:val="22"/>
                <w:szCs w:val="22"/>
              </w:rPr>
              <w:t>месяц</w:t>
            </w:r>
          </w:p>
        </w:tc>
        <w:tc>
          <w:tcPr>
            <w:tcW w:w="992" w:type="dxa"/>
            <w:gridSpan w:val="2"/>
            <w:vAlign w:val="center"/>
          </w:tcPr>
          <w:p w14:paraId="123471B5" w14:textId="77777777" w:rsidR="0042613D" w:rsidRPr="00A40078" w:rsidRDefault="0042613D" w:rsidP="0042613D">
            <w:pPr>
              <w:pStyle w:val="afe"/>
              <w:spacing w:line="240" w:lineRule="auto"/>
              <w:jc w:val="center"/>
              <w:rPr>
                <w:b/>
                <w:bCs/>
                <w:color w:val="000000"/>
                <w:sz w:val="22"/>
                <w:szCs w:val="22"/>
              </w:rPr>
            </w:pPr>
            <w:r w:rsidRPr="00A40078">
              <w:rPr>
                <w:i/>
                <w:iCs/>
                <w:color w:val="000000"/>
                <w:sz w:val="22"/>
                <w:szCs w:val="22"/>
              </w:rPr>
              <w:t>месяц</w:t>
            </w:r>
          </w:p>
        </w:tc>
        <w:tc>
          <w:tcPr>
            <w:tcW w:w="1135" w:type="dxa"/>
            <w:vAlign w:val="center"/>
          </w:tcPr>
          <w:p w14:paraId="00FAE361" w14:textId="77777777" w:rsidR="0042613D" w:rsidRPr="00A40078" w:rsidRDefault="0042613D" w:rsidP="0042613D">
            <w:pPr>
              <w:pStyle w:val="afe"/>
              <w:spacing w:line="240" w:lineRule="auto"/>
              <w:jc w:val="center"/>
              <w:rPr>
                <w:b/>
                <w:bCs/>
                <w:color w:val="000000"/>
                <w:sz w:val="22"/>
                <w:szCs w:val="22"/>
              </w:rPr>
            </w:pPr>
            <w:r w:rsidRPr="00A40078">
              <w:rPr>
                <w:b/>
                <w:bCs/>
                <w:color w:val="000000"/>
                <w:sz w:val="22"/>
                <w:szCs w:val="22"/>
              </w:rPr>
              <w:t xml:space="preserve">Итого </w:t>
            </w:r>
          </w:p>
        </w:tc>
      </w:tr>
      <w:tr w:rsidR="0042613D" w:rsidRPr="00A40078" w14:paraId="646709CC" w14:textId="77777777" w:rsidTr="0042613D">
        <w:trPr>
          <w:gridAfter w:val="2"/>
          <w:wAfter w:w="2380" w:type="dxa"/>
          <w:cantSplit/>
          <w:trHeight w:val="330"/>
        </w:trPr>
        <w:tc>
          <w:tcPr>
            <w:tcW w:w="774" w:type="dxa"/>
            <w:gridSpan w:val="2"/>
            <w:vMerge w:val="restart"/>
            <w:tcBorders>
              <w:top w:val="single" w:sz="6" w:space="0" w:color="auto"/>
              <w:left w:val="single" w:sz="6" w:space="0" w:color="auto"/>
              <w:right w:val="single" w:sz="6" w:space="0" w:color="auto"/>
            </w:tcBorders>
          </w:tcPr>
          <w:p w14:paraId="5CEC899B" w14:textId="77777777" w:rsidR="0042613D" w:rsidRPr="00A40078" w:rsidRDefault="0042613D" w:rsidP="0042613D">
            <w:pPr>
              <w:pStyle w:val="afe"/>
              <w:spacing w:line="240" w:lineRule="auto"/>
              <w:ind w:right="-119"/>
              <w:jc w:val="center"/>
              <w:rPr>
                <w:color w:val="000000"/>
                <w:sz w:val="22"/>
                <w:szCs w:val="22"/>
              </w:rPr>
            </w:pPr>
            <w:r w:rsidRPr="00A40078">
              <w:rPr>
                <w:color w:val="000000"/>
                <w:sz w:val="22"/>
                <w:szCs w:val="22"/>
              </w:rPr>
              <w:t>1</w:t>
            </w:r>
          </w:p>
        </w:tc>
        <w:tc>
          <w:tcPr>
            <w:tcW w:w="1766" w:type="dxa"/>
            <w:gridSpan w:val="2"/>
            <w:vMerge w:val="restart"/>
            <w:tcBorders>
              <w:top w:val="single" w:sz="6" w:space="0" w:color="auto"/>
              <w:left w:val="single" w:sz="6" w:space="0" w:color="auto"/>
              <w:right w:val="single" w:sz="6" w:space="0" w:color="auto"/>
            </w:tcBorders>
          </w:tcPr>
          <w:p w14:paraId="7967E8C4" w14:textId="77777777" w:rsidR="0042613D" w:rsidRPr="00A40078" w:rsidRDefault="0042613D" w:rsidP="0042613D">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2259AD7A"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6560E7FA"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1502" w:type="dxa"/>
            <w:gridSpan w:val="3"/>
            <w:tcBorders>
              <w:left w:val="single" w:sz="6" w:space="0" w:color="auto"/>
              <w:bottom w:val="single" w:sz="6" w:space="0" w:color="auto"/>
              <w:right w:val="single" w:sz="6" w:space="0" w:color="auto"/>
            </w:tcBorders>
          </w:tcPr>
          <w:p w14:paraId="51B046AC"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sz w:val="20"/>
              </w:rPr>
            </w:pPr>
            <w:r w:rsidRPr="00A40078">
              <w:rPr>
                <w:rFonts w:ascii="Times New Roman" w:hAnsi="Times New Roman" w:cs="Times New Roman"/>
                <w:b/>
                <w:bCs/>
                <w:color w:val="000000"/>
                <w:sz w:val="20"/>
              </w:rPr>
              <w:t>Единицы измерения объемов, (указать)</w:t>
            </w:r>
          </w:p>
        </w:tc>
        <w:tc>
          <w:tcPr>
            <w:tcW w:w="766" w:type="dxa"/>
            <w:gridSpan w:val="2"/>
            <w:tcBorders>
              <w:left w:val="single" w:sz="6" w:space="0" w:color="auto"/>
              <w:bottom w:val="single" w:sz="6" w:space="0" w:color="auto"/>
              <w:right w:val="single" w:sz="6" w:space="0" w:color="auto"/>
            </w:tcBorders>
          </w:tcPr>
          <w:p w14:paraId="7294210D"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37C4F77E"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1A577BB6"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4"/>
            <w:tcBorders>
              <w:left w:val="single" w:sz="6" w:space="0" w:color="auto"/>
              <w:bottom w:val="single" w:sz="6" w:space="0" w:color="auto"/>
              <w:right w:val="single" w:sz="6" w:space="0" w:color="auto"/>
            </w:tcBorders>
          </w:tcPr>
          <w:p w14:paraId="2931ADEA"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71E9B7B5"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2E398275"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6F4E84F6"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324FD5FE"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3BD1383B"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r>
      <w:tr w:rsidR="0042613D" w:rsidRPr="00A40078" w14:paraId="2C9D3AD1" w14:textId="77777777" w:rsidTr="0042613D">
        <w:trPr>
          <w:gridAfter w:val="2"/>
          <w:wAfter w:w="2380" w:type="dxa"/>
          <w:cantSplit/>
          <w:trHeight w:val="330"/>
        </w:trPr>
        <w:tc>
          <w:tcPr>
            <w:tcW w:w="774" w:type="dxa"/>
            <w:gridSpan w:val="2"/>
            <w:vMerge/>
            <w:tcBorders>
              <w:top w:val="single" w:sz="6" w:space="0" w:color="auto"/>
              <w:left w:val="single" w:sz="6" w:space="0" w:color="auto"/>
              <w:right w:val="single" w:sz="6" w:space="0" w:color="auto"/>
            </w:tcBorders>
          </w:tcPr>
          <w:p w14:paraId="5FEFB332" w14:textId="77777777" w:rsidR="0042613D" w:rsidRPr="00A40078" w:rsidRDefault="0042613D" w:rsidP="0042613D">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right w:val="single" w:sz="6" w:space="0" w:color="auto"/>
            </w:tcBorders>
          </w:tcPr>
          <w:p w14:paraId="09BA6813" w14:textId="77777777" w:rsidR="0042613D" w:rsidRPr="00A40078" w:rsidRDefault="0042613D" w:rsidP="0042613D">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4F374B63"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1753EE6F"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1566" w:type="dxa"/>
            <w:gridSpan w:val="4"/>
            <w:tcBorders>
              <w:left w:val="single" w:sz="6" w:space="0" w:color="auto"/>
              <w:bottom w:val="single" w:sz="6" w:space="0" w:color="auto"/>
              <w:right w:val="single" w:sz="6" w:space="0" w:color="auto"/>
            </w:tcBorders>
          </w:tcPr>
          <w:p w14:paraId="09EEC728"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r w:rsidRPr="00A40078">
              <w:rPr>
                <w:rFonts w:ascii="Times New Roman" w:hAnsi="Times New Roman" w:cs="Times New Roman"/>
                <w:b/>
                <w:bCs/>
                <w:color w:val="000000"/>
                <w:sz w:val="20"/>
              </w:rPr>
              <w:t>стоимость</w:t>
            </w:r>
          </w:p>
        </w:tc>
        <w:tc>
          <w:tcPr>
            <w:tcW w:w="709" w:type="dxa"/>
            <w:gridSpan w:val="2"/>
            <w:tcBorders>
              <w:left w:val="single" w:sz="6" w:space="0" w:color="auto"/>
              <w:bottom w:val="single" w:sz="6" w:space="0" w:color="auto"/>
              <w:right w:val="single" w:sz="6" w:space="0" w:color="auto"/>
            </w:tcBorders>
          </w:tcPr>
          <w:p w14:paraId="285B112A"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48AE449C"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608AF208"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44" w:type="dxa"/>
            <w:gridSpan w:val="3"/>
            <w:tcBorders>
              <w:left w:val="single" w:sz="6" w:space="0" w:color="auto"/>
              <w:bottom w:val="single" w:sz="6" w:space="0" w:color="auto"/>
              <w:right w:val="single" w:sz="6" w:space="0" w:color="auto"/>
            </w:tcBorders>
          </w:tcPr>
          <w:p w14:paraId="4D74032F"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76AAF996"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1835F5B1"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691F4710"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6FF620C1"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50537430"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r>
      <w:tr w:rsidR="0042613D" w:rsidRPr="00A40078" w14:paraId="22910FB2" w14:textId="77777777" w:rsidTr="0042613D">
        <w:trPr>
          <w:gridAfter w:val="2"/>
          <w:wAfter w:w="2380" w:type="dxa"/>
          <w:cantSplit/>
          <w:trHeight w:val="53"/>
        </w:trPr>
        <w:tc>
          <w:tcPr>
            <w:tcW w:w="774" w:type="dxa"/>
            <w:gridSpan w:val="2"/>
            <w:vMerge/>
            <w:tcBorders>
              <w:left w:val="single" w:sz="6" w:space="0" w:color="auto"/>
              <w:right w:val="single" w:sz="6" w:space="0" w:color="auto"/>
            </w:tcBorders>
          </w:tcPr>
          <w:p w14:paraId="26E6348D" w14:textId="77777777" w:rsidR="0042613D" w:rsidRPr="00A40078" w:rsidRDefault="0042613D" w:rsidP="0042613D">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687AC9C8" w14:textId="77777777" w:rsidR="0042613D" w:rsidRPr="00A40078" w:rsidRDefault="0042613D" w:rsidP="0042613D">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499BDF36"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7BCF077C"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505F1D54"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sz w:val="20"/>
              </w:rPr>
            </w:pPr>
            <w:r w:rsidRPr="00A40078">
              <w:rPr>
                <w:rFonts w:ascii="Times New Roman" w:hAnsi="Times New Roman" w:cs="Times New Roman"/>
                <w:b/>
                <w:bCs/>
                <w:color w:val="000000"/>
                <w:sz w:val="20"/>
                <w:lang w:val="en-US"/>
              </w:rPr>
              <w:t>% выполнения</w:t>
            </w:r>
          </w:p>
        </w:tc>
        <w:tc>
          <w:tcPr>
            <w:tcW w:w="766" w:type="dxa"/>
            <w:gridSpan w:val="2"/>
            <w:tcBorders>
              <w:top w:val="single" w:sz="6" w:space="0" w:color="auto"/>
              <w:left w:val="single" w:sz="6" w:space="0" w:color="auto"/>
              <w:bottom w:val="single" w:sz="6" w:space="0" w:color="auto"/>
              <w:right w:val="single" w:sz="6" w:space="0" w:color="auto"/>
            </w:tcBorders>
          </w:tcPr>
          <w:p w14:paraId="6BF4EDF7"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2E59FD64"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4D5AA517"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297C534D"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219472B0"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570088E0"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A8FE964"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0DF99060"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3A246DB2"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r>
      <w:tr w:rsidR="0042613D" w:rsidRPr="00A40078" w14:paraId="1FADB1CD" w14:textId="77777777" w:rsidTr="0042613D">
        <w:trPr>
          <w:gridAfter w:val="2"/>
          <w:wAfter w:w="2380" w:type="dxa"/>
          <w:cantSplit/>
          <w:trHeight w:val="53"/>
        </w:trPr>
        <w:tc>
          <w:tcPr>
            <w:tcW w:w="774" w:type="dxa"/>
            <w:gridSpan w:val="2"/>
            <w:vMerge/>
            <w:tcBorders>
              <w:left w:val="single" w:sz="6" w:space="0" w:color="auto"/>
              <w:right w:val="single" w:sz="6" w:space="0" w:color="auto"/>
            </w:tcBorders>
          </w:tcPr>
          <w:p w14:paraId="3213E4D3" w14:textId="77777777" w:rsidR="0042613D" w:rsidRPr="00A40078" w:rsidRDefault="0042613D" w:rsidP="0042613D">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403E3F3B" w14:textId="77777777" w:rsidR="0042613D" w:rsidRPr="00A40078" w:rsidRDefault="0042613D" w:rsidP="0042613D">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2F0C8656"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0E8A6B29"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6F3DB62B"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sz w:val="20"/>
              </w:rPr>
            </w:pPr>
            <w:r w:rsidRPr="00A40078">
              <w:rPr>
                <w:rFonts w:ascii="Times New Roman" w:hAnsi="Times New Roman" w:cs="Times New Roman"/>
                <w:b/>
                <w:bCs/>
                <w:color w:val="000000"/>
                <w:sz w:val="20"/>
              </w:rPr>
              <w:t>Авансовые платежи</w:t>
            </w:r>
          </w:p>
        </w:tc>
        <w:tc>
          <w:tcPr>
            <w:tcW w:w="766" w:type="dxa"/>
            <w:gridSpan w:val="2"/>
            <w:tcBorders>
              <w:top w:val="single" w:sz="6" w:space="0" w:color="auto"/>
              <w:left w:val="single" w:sz="6" w:space="0" w:color="auto"/>
              <w:bottom w:val="single" w:sz="6" w:space="0" w:color="auto"/>
              <w:right w:val="single" w:sz="6" w:space="0" w:color="auto"/>
            </w:tcBorders>
          </w:tcPr>
          <w:p w14:paraId="2D828B41"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4250B5E"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1C31C4F5"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3C5D9A22"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6DEEEDDB"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0227CCCB"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BE84051"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27F84297"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7A1F5931"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r>
      <w:tr w:rsidR="0042613D" w:rsidRPr="00A40078" w14:paraId="223A43D9" w14:textId="77777777" w:rsidTr="0042613D">
        <w:trPr>
          <w:gridAfter w:val="2"/>
          <w:wAfter w:w="2380" w:type="dxa"/>
          <w:cantSplit/>
          <w:trHeight w:val="53"/>
        </w:trPr>
        <w:tc>
          <w:tcPr>
            <w:tcW w:w="774" w:type="dxa"/>
            <w:gridSpan w:val="2"/>
            <w:vMerge/>
            <w:tcBorders>
              <w:left w:val="single" w:sz="6" w:space="0" w:color="auto"/>
              <w:bottom w:val="single" w:sz="6" w:space="0" w:color="auto"/>
              <w:right w:val="single" w:sz="6" w:space="0" w:color="auto"/>
            </w:tcBorders>
          </w:tcPr>
          <w:p w14:paraId="658AC8D5" w14:textId="77777777" w:rsidR="0042613D" w:rsidRPr="00A40078" w:rsidRDefault="0042613D" w:rsidP="0042613D">
            <w:pPr>
              <w:pStyle w:val="afe"/>
              <w:spacing w:line="240" w:lineRule="auto"/>
              <w:ind w:right="-119"/>
              <w:jc w:val="center"/>
              <w:rPr>
                <w:color w:val="000000"/>
                <w:sz w:val="22"/>
                <w:szCs w:val="22"/>
              </w:rPr>
            </w:pPr>
          </w:p>
        </w:tc>
        <w:tc>
          <w:tcPr>
            <w:tcW w:w="1766" w:type="dxa"/>
            <w:gridSpan w:val="2"/>
            <w:vMerge/>
            <w:tcBorders>
              <w:left w:val="single" w:sz="6" w:space="0" w:color="auto"/>
              <w:bottom w:val="single" w:sz="6" w:space="0" w:color="auto"/>
              <w:right w:val="single" w:sz="6" w:space="0" w:color="auto"/>
            </w:tcBorders>
          </w:tcPr>
          <w:p w14:paraId="18477889" w14:textId="77777777" w:rsidR="0042613D" w:rsidRPr="00A40078" w:rsidRDefault="0042613D" w:rsidP="0042613D">
            <w:pPr>
              <w:widowControl w:val="0"/>
              <w:spacing w:after="0" w:line="240" w:lineRule="auto"/>
              <w:rPr>
                <w:rFonts w:ascii="Times New Roman" w:hAnsi="Times New Roman" w:cs="Times New Roman"/>
                <w:b/>
                <w:bCs/>
                <w:color w:val="000000"/>
              </w:rPr>
            </w:pPr>
          </w:p>
        </w:tc>
        <w:tc>
          <w:tcPr>
            <w:tcW w:w="1701" w:type="dxa"/>
            <w:tcBorders>
              <w:left w:val="single" w:sz="6" w:space="0" w:color="auto"/>
              <w:bottom w:val="single" w:sz="6" w:space="0" w:color="auto"/>
              <w:right w:val="single" w:sz="6" w:space="0" w:color="auto"/>
            </w:tcBorders>
          </w:tcPr>
          <w:p w14:paraId="08E7DB7E"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bottom w:val="single" w:sz="6" w:space="0" w:color="auto"/>
              <w:right w:val="single" w:sz="6" w:space="0" w:color="auto"/>
            </w:tcBorders>
          </w:tcPr>
          <w:p w14:paraId="41DC1B55"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34116C50"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sz w:val="20"/>
              </w:rPr>
            </w:pPr>
            <w:r w:rsidRPr="00A40078">
              <w:rPr>
                <w:rFonts w:ascii="Times New Roman" w:hAnsi="Times New Roman" w:cs="Times New Roman"/>
                <w:b/>
                <w:bCs/>
                <w:color w:val="000000"/>
                <w:sz w:val="20"/>
              </w:rPr>
              <w:t>Платежи</w:t>
            </w:r>
          </w:p>
        </w:tc>
        <w:tc>
          <w:tcPr>
            <w:tcW w:w="766" w:type="dxa"/>
            <w:gridSpan w:val="2"/>
            <w:tcBorders>
              <w:top w:val="single" w:sz="6" w:space="0" w:color="auto"/>
              <w:left w:val="single" w:sz="6" w:space="0" w:color="auto"/>
              <w:bottom w:val="single" w:sz="6" w:space="0" w:color="auto"/>
              <w:right w:val="single" w:sz="6" w:space="0" w:color="auto"/>
            </w:tcBorders>
          </w:tcPr>
          <w:p w14:paraId="1B750A23"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7412A8B8"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ADF8A0A"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3CBF6A64"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1661401E"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2BE584CF"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1F24BEBC"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5FB5FB5A"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378895B"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r>
      <w:tr w:rsidR="0042613D" w:rsidRPr="00A40078" w14:paraId="2084DCF6" w14:textId="77777777" w:rsidTr="0042613D">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3049A2DE" w14:textId="77777777" w:rsidR="0042613D" w:rsidRPr="00A40078" w:rsidRDefault="0042613D" w:rsidP="0042613D">
            <w:pPr>
              <w:pStyle w:val="afe"/>
              <w:spacing w:line="240" w:lineRule="auto"/>
              <w:ind w:right="-119"/>
              <w:jc w:val="center"/>
              <w:rPr>
                <w:color w:val="000000"/>
                <w:sz w:val="22"/>
                <w:szCs w:val="22"/>
              </w:rPr>
            </w:pPr>
            <w:r w:rsidRPr="00A40078">
              <w:rPr>
                <w:color w:val="000000"/>
                <w:sz w:val="22"/>
                <w:szCs w:val="22"/>
              </w:rPr>
              <w:t>2</w:t>
            </w: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13F9D99F" w14:textId="77777777" w:rsidR="0042613D" w:rsidRPr="00A40078" w:rsidRDefault="0042613D" w:rsidP="0042613D">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731E5A5D"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6E7D8510"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6066AA93"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5DAABBAB"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79EE6908"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4A4056E9"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2152FDFD"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07E6A87B"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6DA3ACB"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6D0E5BDB"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5AE6BFCB"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158A37D"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r>
      <w:tr w:rsidR="0042613D" w:rsidRPr="00A40078" w14:paraId="42E10696" w14:textId="77777777" w:rsidTr="0042613D">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241D8816" w14:textId="77777777" w:rsidR="0042613D" w:rsidRPr="00A40078" w:rsidRDefault="0042613D" w:rsidP="0042613D">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1BFA68BF" w14:textId="77777777" w:rsidR="0042613D" w:rsidRPr="00A40078" w:rsidRDefault="0042613D" w:rsidP="0042613D">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70911610"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09086A3D"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22E0548B"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13181CAF"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1F11244B"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6FAA05FE"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68B4DCAE"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7D82DF57"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20BF0E89"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5C9D500C"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1A14B1A1"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26EF3C17"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r>
      <w:tr w:rsidR="0042613D" w:rsidRPr="00A40078" w14:paraId="6889C9B0" w14:textId="77777777" w:rsidTr="0042613D">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4DC6863A" w14:textId="77777777" w:rsidR="0042613D" w:rsidRPr="00A40078" w:rsidRDefault="0042613D" w:rsidP="0042613D">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541841D3" w14:textId="77777777" w:rsidR="0042613D" w:rsidRPr="00A40078" w:rsidRDefault="0042613D" w:rsidP="0042613D">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41A224ED"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046F79CF"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43A0A848"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0564A0D6"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07ADA95"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4203962"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6346215E"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147B0467"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4E649133"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03232AB2"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7729A7FB"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141E46AB"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r>
      <w:tr w:rsidR="0042613D" w:rsidRPr="00A40078" w14:paraId="354982AD" w14:textId="77777777" w:rsidTr="0042613D">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090B4E4A" w14:textId="77777777" w:rsidR="0042613D" w:rsidRPr="00A40078" w:rsidRDefault="0042613D" w:rsidP="0042613D">
            <w:pPr>
              <w:pStyle w:val="afe"/>
              <w:spacing w:line="240" w:lineRule="auto"/>
              <w:ind w:right="-119"/>
              <w:jc w:val="center"/>
              <w:rPr>
                <w:color w:val="000000"/>
                <w:sz w:val="22"/>
                <w:szCs w:val="22"/>
              </w:rPr>
            </w:pP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11C72F33" w14:textId="77777777" w:rsidR="0042613D" w:rsidRPr="00A40078" w:rsidRDefault="0042613D" w:rsidP="0042613D">
            <w:pPr>
              <w:widowControl w:val="0"/>
              <w:spacing w:after="0" w:line="240" w:lineRule="auto"/>
              <w:rPr>
                <w:rFonts w:ascii="Times New Roman" w:hAnsi="Times New Roman" w:cs="Times New Roman"/>
                <w:b/>
                <w:bCs/>
                <w:color w:val="000000"/>
              </w:rPr>
            </w:pPr>
            <w:r w:rsidRPr="00A40078">
              <w:rPr>
                <w:rFonts w:ascii="Times New Roman" w:hAnsi="Times New Roman" w:cs="Times New Roman"/>
                <w:b/>
                <w:bCs/>
                <w:color w:val="000000"/>
              </w:rPr>
              <w:t>Итого</w:t>
            </w:r>
          </w:p>
        </w:tc>
        <w:tc>
          <w:tcPr>
            <w:tcW w:w="1701" w:type="dxa"/>
            <w:tcBorders>
              <w:top w:val="single" w:sz="6" w:space="0" w:color="auto"/>
              <w:left w:val="single" w:sz="6" w:space="0" w:color="auto"/>
              <w:bottom w:val="single" w:sz="6" w:space="0" w:color="auto"/>
              <w:right w:val="single" w:sz="6" w:space="0" w:color="auto"/>
            </w:tcBorders>
          </w:tcPr>
          <w:p w14:paraId="216A617D"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092AC777"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4932C58B"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3BD150DE"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681839A6"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4688FD1"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3A61F7BA"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5B697A41"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7883E7BA"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775DBBC9"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61F9F98A"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4DE71626"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r>
      <w:tr w:rsidR="0042613D" w:rsidRPr="00A40078" w14:paraId="1B67E4F7" w14:textId="77777777" w:rsidTr="0042613D">
        <w:trPr>
          <w:gridAfter w:val="2"/>
          <w:wAfter w:w="2380" w:type="dxa"/>
          <w:cantSplit/>
          <w:trHeight w:val="360"/>
        </w:trPr>
        <w:tc>
          <w:tcPr>
            <w:tcW w:w="774" w:type="dxa"/>
            <w:gridSpan w:val="2"/>
            <w:vMerge/>
            <w:tcBorders>
              <w:top w:val="single" w:sz="6" w:space="0" w:color="auto"/>
              <w:left w:val="single" w:sz="6" w:space="0" w:color="auto"/>
              <w:bottom w:val="single" w:sz="6" w:space="0" w:color="auto"/>
              <w:right w:val="single" w:sz="6" w:space="0" w:color="auto"/>
            </w:tcBorders>
          </w:tcPr>
          <w:p w14:paraId="6026FCA4" w14:textId="77777777" w:rsidR="0042613D" w:rsidRPr="00A40078" w:rsidRDefault="0042613D" w:rsidP="0042613D">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52B6F898" w14:textId="77777777" w:rsidR="0042613D" w:rsidRPr="00A40078" w:rsidRDefault="0042613D" w:rsidP="0042613D">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06BB0F7"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4E70D416"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59854075"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6806BAFE"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65409117"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790B11FE"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38BE3A08"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74C50903"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45F7BC90"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C09BF8C"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2D063288"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1CD489F" w14:textId="77777777" w:rsidR="0042613D" w:rsidRPr="00A40078" w:rsidRDefault="0042613D" w:rsidP="0042613D">
            <w:pPr>
              <w:pStyle w:val="2e"/>
              <w:widowControl w:val="0"/>
              <w:spacing w:after="0" w:line="240" w:lineRule="auto"/>
              <w:jc w:val="center"/>
              <w:rPr>
                <w:rFonts w:ascii="Times New Roman" w:hAnsi="Times New Roman" w:cs="Times New Roman"/>
                <w:b/>
                <w:bCs/>
                <w:color w:val="000000"/>
              </w:rPr>
            </w:pPr>
          </w:p>
        </w:tc>
      </w:tr>
      <w:tr w:rsidR="0042613D" w:rsidRPr="00A40078" w14:paraId="72464A6F" w14:textId="77777777" w:rsidTr="004261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60"/>
        </w:trPr>
        <w:tc>
          <w:tcPr>
            <w:tcW w:w="1698" w:type="dxa"/>
            <w:gridSpan w:val="2"/>
            <w:tcBorders>
              <w:top w:val="nil"/>
              <w:left w:val="nil"/>
              <w:bottom w:val="nil"/>
              <w:right w:val="nil"/>
            </w:tcBorders>
          </w:tcPr>
          <w:p w14:paraId="7BC78C1A" w14:textId="77777777" w:rsidR="0042613D" w:rsidRPr="00A40078" w:rsidRDefault="0042613D" w:rsidP="0042613D">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center"/>
          </w:tcPr>
          <w:p w14:paraId="3156C060" w14:textId="77777777" w:rsidR="0042613D" w:rsidRPr="00A40078" w:rsidRDefault="0042613D" w:rsidP="0042613D">
            <w:pPr>
              <w:widowControl w:val="0"/>
              <w:spacing w:after="0" w:line="240" w:lineRule="auto"/>
              <w:rPr>
                <w:rFonts w:ascii="Times New Roman" w:hAnsi="Times New Roman" w:cs="Times New Roman"/>
                <w:b/>
                <w:bCs/>
                <w:color w:val="000000"/>
              </w:rPr>
            </w:pPr>
          </w:p>
          <w:p w14:paraId="681EF153" w14:textId="77777777" w:rsidR="0042613D" w:rsidRPr="00A40078" w:rsidRDefault="0042613D" w:rsidP="0042613D">
            <w:pPr>
              <w:widowControl w:val="0"/>
              <w:spacing w:after="0" w:line="240" w:lineRule="auto"/>
              <w:rPr>
                <w:rFonts w:ascii="Times New Roman" w:hAnsi="Times New Roman" w:cs="Times New Roman"/>
                <w:b/>
                <w:bCs/>
                <w:color w:val="000000"/>
              </w:rPr>
            </w:pPr>
          </w:p>
          <w:p w14:paraId="061CDDD0" w14:textId="77777777" w:rsidR="0042613D" w:rsidRPr="00A40078" w:rsidRDefault="0042613D" w:rsidP="0042613D">
            <w:pPr>
              <w:widowControl w:val="0"/>
              <w:spacing w:after="0" w:line="240" w:lineRule="auto"/>
              <w:rPr>
                <w:rFonts w:ascii="Times New Roman" w:hAnsi="Times New Roman" w:cs="Times New Roman"/>
                <w:b/>
                <w:bCs/>
                <w:color w:val="000000"/>
              </w:rPr>
            </w:pPr>
          </w:p>
          <w:p w14:paraId="1C76342E" w14:textId="77777777" w:rsidR="0042613D" w:rsidRPr="00A40078" w:rsidRDefault="0042613D" w:rsidP="0042613D">
            <w:pPr>
              <w:widowControl w:val="0"/>
              <w:spacing w:after="0" w:line="240" w:lineRule="auto"/>
              <w:rPr>
                <w:rFonts w:ascii="Times New Roman" w:hAnsi="Times New Roman" w:cs="Times New Roman"/>
                <w:b/>
                <w:bCs/>
                <w:color w:val="000000"/>
              </w:rPr>
            </w:pPr>
            <w:r w:rsidRPr="00A40078">
              <w:rPr>
                <w:rFonts w:ascii="Times New Roman" w:hAnsi="Times New Roman" w:cs="Times New Roman"/>
                <w:b/>
                <w:bCs/>
                <w:color w:val="000000"/>
              </w:rPr>
              <w:t>ЗАКАЗЧИК:</w:t>
            </w:r>
          </w:p>
        </w:tc>
        <w:tc>
          <w:tcPr>
            <w:tcW w:w="872" w:type="dxa"/>
            <w:tcBorders>
              <w:top w:val="nil"/>
              <w:left w:val="nil"/>
              <w:bottom w:val="nil"/>
              <w:right w:val="nil"/>
            </w:tcBorders>
            <w:noWrap/>
            <w:vAlign w:val="center"/>
          </w:tcPr>
          <w:p w14:paraId="7DBC845A" w14:textId="77777777" w:rsidR="0042613D" w:rsidRPr="00A40078" w:rsidRDefault="0042613D" w:rsidP="0042613D">
            <w:pPr>
              <w:widowControl w:val="0"/>
              <w:spacing w:after="0" w:line="240" w:lineRule="auto"/>
              <w:rPr>
                <w:rFonts w:ascii="Times New Roman" w:hAnsi="Times New Roman" w:cs="Times New Roman"/>
                <w:color w:val="000000"/>
              </w:rPr>
            </w:pPr>
          </w:p>
        </w:tc>
        <w:tc>
          <w:tcPr>
            <w:tcW w:w="1065" w:type="dxa"/>
            <w:gridSpan w:val="5"/>
            <w:tcBorders>
              <w:top w:val="nil"/>
              <w:left w:val="nil"/>
              <w:bottom w:val="nil"/>
              <w:right w:val="nil"/>
            </w:tcBorders>
            <w:noWrap/>
            <w:vAlign w:val="center"/>
          </w:tcPr>
          <w:p w14:paraId="442E6103" w14:textId="77777777" w:rsidR="0042613D" w:rsidRPr="00A40078" w:rsidRDefault="0042613D" w:rsidP="0042613D">
            <w:pPr>
              <w:widowControl w:val="0"/>
              <w:spacing w:after="0" w:line="240" w:lineRule="auto"/>
              <w:rPr>
                <w:rFonts w:ascii="Times New Roman" w:hAnsi="Times New Roman" w:cs="Times New Roman"/>
                <w:color w:val="000000"/>
              </w:rPr>
            </w:pPr>
          </w:p>
        </w:tc>
        <w:tc>
          <w:tcPr>
            <w:tcW w:w="1444" w:type="dxa"/>
            <w:gridSpan w:val="4"/>
            <w:tcBorders>
              <w:top w:val="nil"/>
              <w:left w:val="nil"/>
              <w:bottom w:val="nil"/>
              <w:right w:val="nil"/>
            </w:tcBorders>
            <w:noWrap/>
            <w:vAlign w:val="center"/>
          </w:tcPr>
          <w:p w14:paraId="424C94B8" w14:textId="77777777" w:rsidR="0042613D" w:rsidRPr="00A40078" w:rsidRDefault="0042613D" w:rsidP="0042613D">
            <w:pPr>
              <w:widowControl w:val="0"/>
              <w:spacing w:after="0" w:line="240" w:lineRule="auto"/>
              <w:rPr>
                <w:rFonts w:ascii="Times New Roman" w:hAnsi="Times New Roman" w:cs="Times New Roman"/>
                <w:color w:val="000000"/>
              </w:rPr>
            </w:pPr>
          </w:p>
        </w:tc>
        <w:tc>
          <w:tcPr>
            <w:tcW w:w="248" w:type="dxa"/>
            <w:tcBorders>
              <w:top w:val="nil"/>
              <w:left w:val="nil"/>
              <w:bottom w:val="nil"/>
              <w:right w:val="nil"/>
            </w:tcBorders>
            <w:noWrap/>
            <w:vAlign w:val="center"/>
          </w:tcPr>
          <w:p w14:paraId="0EF22E83" w14:textId="77777777" w:rsidR="0042613D" w:rsidRPr="00A40078" w:rsidRDefault="0042613D" w:rsidP="0042613D">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center"/>
          </w:tcPr>
          <w:p w14:paraId="7BEF1EFE" w14:textId="77777777" w:rsidR="0042613D" w:rsidRPr="00A40078" w:rsidRDefault="0042613D" w:rsidP="0042613D">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center"/>
          </w:tcPr>
          <w:p w14:paraId="1F84FA73" w14:textId="77777777" w:rsidR="0042613D" w:rsidRPr="00A40078" w:rsidRDefault="0042613D" w:rsidP="0042613D">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center"/>
          </w:tcPr>
          <w:p w14:paraId="4B88D123" w14:textId="77777777" w:rsidR="0042613D" w:rsidRPr="00A40078" w:rsidRDefault="0042613D" w:rsidP="0042613D">
            <w:pPr>
              <w:widowControl w:val="0"/>
              <w:spacing w:after="0" w:line="240" w:lineRule="auto"/>
              <w:rPr>
                <w:rFonts w:ascii="Times New Roman" w:hAnsi="Times New Roman" w:cs="Times New Roman"/>
                <w:color w:val="000000"/>
              </w:rPr>
            </w:pPr>
          </w:p>
        </w:tc>
        <w:tc>
          <w:tcPr>
            <w:tcW w:w="2264" w:type="dxa"/>
            <w:gridSpan w:val="4"/>
            <w:tcBorders>
              <w:top w:val="nil"/>
              <w:left w:val="nil"/>
              <w:bottom w:val="nil"/>
              <w:right w:val="nil"/>
            </w:tcBorders>
            <w:noWrap/>
            <w:vAlign w:val="center"/>
          </w:tcPr>
          <w:p w14:paraId="5ACC10DE" w14:textId="77777777" w:rsidR="0042613D" w:rsidRPr="00A40078" w:rsidRDefault="0042613D" w:rsidP="0042613D">
            <w:pPr>
              <w:widowControl w:val="0"/>
              <w:spacing w:after="0" w:line="240" w:lineRule="auto"/>
              <w:rPr>
                <w:rFonts w:ascii="Times New Roman" w:hAnsi="Times New Roman" w:cs="Times New Roman"/>
                <w:b/>
                <w:bCs/>
                <w:color w:val="000000"/>
              </w:rPr>
            </w:pPr>
          </w:p>
          <w:p w14:paraId="61AFF6BA" w14:textId="77777777" w:rsidR="0042613D" w:rsidRPr="00A40078" w:rsidRDefault="0042613D" w:rsidP="0042613D">
            <w:pPr>
              <w:widowControl w:val="0"/>
              <w:spacing w:after="0" w:line="240" w:lineRule="auto"/>
              <w:rPr>
                <w:rFonts w:ascii="Times New Roman" w:hAnsi="Times New Roman" w:cs="Times New Roman"/>
                <w:b/>
                <w:bCs/>
                <w:color w:val="000000"/>
              </w:rPr>
            </w:pPr>
          </w:p>
          <w:p w14:paraId="369934DB" w14:textId="77777777" w:rsidR="0042613D" w:rsidRPr="00A40078" w:rsidRDefault="0042613D" w:rsidP="0042613D">
            <w:pPr>
              <w:widowControl w:val="0"/>
              <w:spacing w:after="0" w:line="240" w:lineRule="auto"/>
              <w:rPr>
                <w:rFonts w:ascii="Times New Roman" w:hAnsi="Times New Roman" w:cs="Times New Roman"/>
                <w:b/>
                <w:bCs/>
                <w:color w:val="000000"/>
              </w:rPr>
            </w:pPr>
          </w:p>
          <w:p w14:paraId="2E8D95FE" w14:textId="77777777" w:rsidR="0042613D" w:rsidRPr="00A40078" w:rsidRDefault="0042613D" w:rsidP="0042613D">
            <w:pPr>
              <w:widowControl w:val="0"/>
              <w:spacing w:after="0" w:line="240" w:lineRule="auto"/>
              <w:rPr>
                <w:rFonts w:ascii="Times New Roman" w:hAnsi="Times New Roman" w:cs="Times New Roman"/>
                <w:b/>
                <w:bCs/>
                <w:color w:val="000000"/>
              </w:rPr>
            </w:pPr>
            <w:r w:rsidRPr="00A40078">
              <w:rPr>
                <w:rFonts w:ascii="Times New Roman" w:hAnsi="Times New Roman" w:cs="Times New Roman"/>
                <w:b/>
                <w:bCs/>
                <w:color w:val="000000"/>
              </w:rPr>
              <w:t>ПОДРЯДЧИК:</w:t>
            </w:r>
          </w:p>
        </w:tc>
        <w:tc>
          <w:tcPr>
            <w:tcW w:w="2128" w:type="dxa"/>
            <w:gridSpan w:val="3"/>
            <w:tcBorders>
              <w:top w:val="nil"/>
              <w:left w:val="nil"/>
              <w:bottom w:val="nil"/>
              <w:right w:val="nil"/>
            </w:tcBorders>
            <w:noWrap/>
            <w:vAlign w:val="center"/>
          </w:tcPr>
          <w:p w14:paraId="08C00259" w14:textId="77777777" w:rsidR="0042613D" w:rsidRPr="00A40078" w:rsidRDefault="0042613D" w:rsidP="0042613D">
            <w:pPr>
              <w:widowControl w:val="0"/>
              <w:spacing w:after="0" w:line="240" w:lineRule="auto"/>
              <w:rPr>
                <w:rFonts w:ascii="Times New Roman" w:hAnsi="Times New Roman" w:cs="Times New Roman"/>
                <w:b/>
                <w:bCs/>
                <w:color w:val="000000"/>
              </w:rPr>
            </w:pPr>
          </w:p>
        </w:tc>
        <w:tc>
          <w:tcPr>
            <w:tcW w:w="2135" w:type="dxa"/>
            <w:tcBorders>
              <w:top w:val="nil"/>
              <w:left w:val="nil"/>
              <w:bottom w:val="nil"/>
              <w:right w:val="nil"/>
            </w:tcBorders>
            <w:noWrap/>
            <w:vAlign w:val="center"/>
          </w:tcPr>
          <w:p w14:paraId="4926D856" w14:textId="77777777" w:rsidR="0042613D" w:rsidRPr="00A40078" w:rsidRDefault="0042613D" w:rsidP="0042613D">
            <w:pPr>
              <w:widowControl w:val="0"/>
              <w:spacing w:after="0" w:line="240" w:lineRule="auto"/>
              <w:rPr>
                <w:rFonts w:ascii="Times New Roman" w:hAnsi="Times New Roman" w:cs="Times New Roman"/>
                <w:b/>
                <w:bCs/>
                <w:color w:val="000000"/>
              </w:rPr>
            </w:pPr>
          </w:p>
        </w:tc>
      </w:tr>
      <w:tr w:rsidR="0042613D" w:rsidRPr="00A40078" w14:paraId="23605249" w14:textId="77777777" w:rsidTr="004261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57"/>
        </w:trPr>
        <w:tc>
          <w:tcPr>
            <w:tcW w:w="1698" w:type="dxa"/>
            <w:gridSpan w:val="2"/>
            <w:tcBorders>
              <w:top w:val="nil"/>
              <w:left w:val="nil"/>
              <w:bottom w:val="nil"/>
              <w:right w:val="nil"/>
            </w:tcBorders>
          </w:tcPr>
          <w:p w14:paraId="0DA27372" w14:textId="77777777" w:rsidR="0042613D" w:rsidRPr="00A40078" w:rsidRDefault="0042613D" w:rsidP="0042613D">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bottom"/>
          </w:tcPr>
          <w:p w14:paraId="2C339E47" w14:textId="77777777" w:rsidR="0042613D" w:rsidRPr="00A40078" w:rsidRDefault="0042613D" w:rsidP="0042613D">
            <w:pPr>
              <w:widowControl w:val="0"/>
              <w:spacing w:after="0" w:line="240" w:lineRule="auto"/>
              <w:rPr>
                <w:rFonts w:ascii="Times New Roman" w:hAnsi="Times New Roman" w:cs="Times New Roman"/>
                <w:b/>
                <w:bCs/>
                <w:color w:val="000000"/>
              </w:rPr>
            </w:pPr>
            <w:r w:rsidRPr="00A40078">
              <w:rPr>
                <w:rFonts w:ascii="Times New Roman" w:hAnsi="Times New Roman" w:cs="Times New Roman"/>
                <w:b/>
                <w:bCs/>
                <w:color w:val="000000"/>
              </w:rPr>
              <w:t>__________________/___________________</w:t>
            </w:r>
          </w:p>
        </w:tc>
        <w:tc>
          <w:tcPr>
            <w:tcW w:w="872" w:type="dxa"/>
            <w:tcBorders>
              <w:top w:val="nil"/>
              <w:left w:val="nil"/>
              <w:bottom w:val="nil"/>
              <w:right w:val="nil"/>
            </w:tcBorders>
            <w:noWrap/>
            <w:vAlign w:val="bottom"/>
          </w:tcPr>
          <w:p w14:paraId="534BD6AB" w14:textId="77777777" w:rsidR="0042613D" w:rsidRPr="00A40078" w:rsidRDefault="0042613D" w:rsidP="0042613D">
            <w:pPr>
              <w:widowControl w:val="0"/>
              <w:spacing w:after="0" w:line="240" w:lineRule="auto"/>
              <w:rPr>
                <w:rFonts w:ascii="Times New Roman" w:hAnsi="Times New Roman" w:cs="Times New Roman"/>
                <w:b/>
                <w:bCs/>
                <w:color w:val="000000"/>
              </w:rPr>
            </w:pPr>
          </w:p>
        </w:tc>
        <w:tc>
          <w:tcPr>
            <w:tcW w:w="1065" w:type="dxa"/>
            <w:gridSpan w:val="5"/>
            <w:tcBorders>
              <w:top w:val="nil"/>
              <w:left w:val="nil"/>
              <w:bottom w:val="nil"/>
              <w:right w:val="nil"/>
            </w:tcBorders>
            <w:noWrap/>
            <w:vAlign w:val="bottom"/>
          </w:tcPr>
          <w:p w14:paraId="1F7745E6" w14:textId="77777777" w:rsidR="0042613D" w:rsidRPr="00A40078" w:rsidRDefault="0042613D" w:rsidP="0042613D">
            <w:pPr>
              <w:widowControl w:val="0"/>
              <w:spacing w:after="0" w:line="240" w:lineRule="auto"/>
              <w:rPr>
                <w:rFonts w:ascii="Times New Roman" w:hAnsi="Times New Roman" w:cs="Times New Roman"/>
                <w:b/>
                <w:bCs/>
                <w:color w:val="000000"/>
              </w:rPr>
            </w:pPr>
          </w:p>
        </w:tc>
        <w:tc>
          <w:tcPr>
            <w:tcW w:w="1444" w:type="dxa"/>
            <w:gridSpan w:val="4"/>
            <w:tcBorders>
              <w:top w:val="nil"/>
              <w:left w:val="nil"/>
              <w:bottom w:val="nil"/>
              <w:right w:val="nil"/>
            </w:tcBorders>
            <w:noWrap/>
            <w:vAlign w:val="bottom"/>
          </w:tcPr>
          <w:p w14:paraId="3DC151FC" w14:textId="77777777" w:rsidR="0042613D" w:rsidRPr="00A40078" w:rsidRDefault="0042613D" w:rsidP="0042613D">
            <w:pPr>
              <w:widowControl w:val="0"/>
              <w:spacing w:after="0" w:line="240" w:lineRule="auto"/>
              <w:rPr>
                <w:rFonts w:ascii="Times New Roman" w:hAnsi="Times New Roman" w:cs="Times New Roman"/>
                <w:b/>
                <w:bCs/>
                <w:color w:val="000000"/>
              </w:rPr>
            </w:pPr>
          </w:p>
        </w:tc>
        <w:tc>
          <w:tcPr>
            <w:tcW w:w="248" w:type="dxa"/>
            <w:tcBorders>
              <w:top w:val="nil"/>
              <w:left w:val="nil"/>
              <w:bottom w:val="nil"/>
              <w:right w:val="nil"/>
            </w:tcBorders>
            <w:noWrap/>
            <w:vAlign w:val="bottom"/>
          </w:tcPr>
          <w:p w14:paraId="3C730AB0" w14:textId="77777777" w:rsidR="0042613D" w:rsidRPr="00A40078" w:rsidRDefault="0042613D" w:rsidP="0042613D">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bottom"/>
          </w:tcPr>
          <w:p w14:paraId="246DC91F" w14:textId="77777777" w:rsidR="0042613D" w:rsidRPr="00A40078" w:rsidRDefault="0042613D" w:rsidP="0042613D">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bottom"/>
          </w:tcPr>
          <w:p w14:paraId="22C9732B" w14:textId="77777777" w:rsidR="0042613D" w:rsidRPr="00A40078" w:rsidRDefault="0042613D" w:rsidP="0042613D">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bottom"/>
          </w:tcPr>
          <w:p w14:paraId="25540859" w14:textId="77777777" w:rsidR="0042613D" w:rsidRPr="00A40078" w:rsidRDefault="0042613D" w:rsidP="0042613D">
            <w:pPr>
              <w:widowControl w:val="0"/>
              <w:spacing w:after="0" w:line="240" w:lineRule="auto"/>
              <w:rPr>
                <w:rFonts w:ascii="Times New Roman" w:hAnsi="Times New Roman" w:cs="Times New Roman"/>
                <w:color w:val="000000"/>
              </w:rPr>
            </w:pPr>
          </w:p>
        </w:tc>
        <w:tc>
          <w:tcPr>
            <w:tcW w:w="6527" w:type="dxa"/>
            <w:gridSpan w:val="8"/>
            <w:tcBorders>
              <w:top w:val="nil"/>
              <w:left w:val="nil"/>
              <w:bottom w:val="nil"/>
              <w:right w:val="nil"/>
            </w:tcBorders>
            <w:noWrap/>
            <w:vAlign w:val="bottom"/>
          </w:tcPr>
          <w:p w14:paraId="23D0FC00" w14:textId="77777777" w:rsidR="0042613D" w:rsidRPr="00A40078" w:rsidRDefault="0042613D" w:rsidP="0042613D">
            <w:pPr>
              <w:widowControl w:val="0"/>
              <w:spacing w:after="0" w:line="240" w:lineRule="auto"/>
              <w:rPr>
                <w:rFonts w:ascii="Times New Roman" w:hAnsi="Times New Roman" w:cs="Times New Roman"/>
                <w:b/>
                <w:bCs/>
                <w:color w:val="000000"/>
              </w:rPr>
            </w:pPr>
            <w:r w:rsidRPr="00A40078">
              <w:rPr>
                <w:rFonts w:ascii="Times New Roman" w:hAnsi="Times New Roman" w:cs="Times New Roman"/>
                <w:b/>
                <w:bCs/>
                <w:color w:val="000000"/>
              </w:rPr>
              <w:t>_______________/__________________</w:t>
            </w:r>
          </w:p>
        </w:tc>
      </w:tr>
    </w:tbl>
    <w:p w14:paraId="41417C88" w14:textId="77777777" w:rsidR="0042613D" w:rsidRPr="00A40078" w:rsidRDefault="0042613D" w:rsidP="0042613D">
      <w:pPr>
        <w:widowControl w:val="0"/>
        <w:tabs>
          <w:tab w:val="left" w:pos="709"/>
          <w:tab w:val="left" w:pos="2856"/>
        </w:tabs>
        <w:spacing w:after="0" w:line="240" w:lineRule="auto"/>
        <w:rPr>
          <w:rFonts w:ascii="Times New Roman" w:hAnsi="Times New Roman" w:cs="Times New Roman"/>
          <w:sz w:val="24"/>
          <w:szCs w:val="24"/>
          <w:lang w:val="en-US"/>
        </w:rPr>
      </w:pPr>
    </w:p>
    <w:p w14:paraId="08534839" w14:textId="77777777" w:rsidR="0042613D" w:rsidRPr="00A40078" w:rsidRDefault="0042613D" w:rsidP="0042613D">
      <w:pPr>
        <w:widowControl w:val="0"/>
        <w:tabs>
          <w:tab w:val="left" w:pos="709"/>
          <w:tab w:val="left" w:pos="2856"/>
        </w:tabs>
        <w:spacing w:after="0" w:line="240" w:lineRule="auto"/>
        <w:ind w:left="5529"/>
        <w:rPr>
          <w:rFonts w:ascii="Times New Roman" w:hAnsi="Times New Roman" w:cs="Times New Roman"/>
          <w:sz w:val="24"/>
          <w:szCs w:val="24"/>
        </w:rPr>
      </w:pPr>
      <w:r w:rsidRPr="00A40078">
        <w:rPr>
          <w:rFonts w:ascii="Times New Roman" w:hAnsi="Times New Roman" w:cs="Times New Roman"/>
          <w:sz w:val="24"/>
          <w:szCs w:val="24"/>
        </w:rPr>
        <w:t xml:space="preserve">               </w:t>
      </w:r>
    </w:p>
    <w:p w14:paraId="7E066BE0" w14:textId="77777777" w:rsidR="0042613D" w:rsidRPr="00A40078" w:rsidRDefault="0042613D" w:rsidP="0042613D">
      <w:pPr>
        <w:widowControl w:val="0"/>
        <w:tabs>
          <w:tab w:val="left" w:pos="709"/>
          <w:tab w:val="left" w:pos="2856"/>
        </w:tabs>
        <w:spacing w:after="0" w:line="240" w:lineRule="auto"/>
        <w:rPr>
          <w:rFonts w:ascii="Times New Roman" w:hAnsi="Times New Roman" w:cs="Times New Roman"/>
          <w:sz w:val="24"/>
          <w:szCs w:val="24"/>
        </w:rPr>
      </w:pPr>
    </w:p>
    <w:p w14:paraId="576560EB" w14:textId="77777777" w:rsidR="0042613D" w:rsidRPr="00A40078" w:rsidRDefault="0042613D" w:rsidP="0042613D">
      <w:pPr>
        <w:tabs>
          <w:tab w:val="left" w:pos="709"/>
          <w:tab w:val="left" w:pos="2856"/>
        </w:tabs>
        <w:rPr>
          <w:rFonts w:ascii="Times New Roman" w:hAnsi="Times New Roman" w:cs="Times New Roman"/>
          <w:sz w:val="24"/>
          <w:szCs w:val="24"/>
        </w:rPr>
      </w:pPr>
      <w:r w:rsidRPr="00A40078">
        <w:rPr>
          <w:rFonts w:ascii="Times New Roman" w:hAnsi="Times New Roman" w:cs="Times New Roman"/>
          <w:sz w:val="24"/>
          <w:szCs w:val="24"/>
        </w:rPr>
        <w:t>*Наименование работ принимается в соответствии с наименованием глав сводной таблицы стоимости работ. При необходимости допускается разделение этапов на подэтапы.</w:t>
      </w:r>
    </w:p>
    <w:p w14:paraId="6743EA9D" w14:textId="77777777" w:rsidR="0042613D" w:rsidRPr="00A40078" w:rsidRDefault="0042613D" w:rsidP="0042613D">
      <w:pPr>
        <w:widowControl w:val="0"/>
        <w:tabs>
          <w:tab w:val="left" w:pos="709"/>
          <w:tab w:val="left" w:pos="2856"/>
        </w:tabs>
        <w:spacing w:after="0" w:line="240" w:lineRule="auto"/>
        <w:ind w:left="11907"/>
        <w:rPr>
          <w:rFonts w:ascii="Times New Roman" w:hAnsi="Times New Roman" w:cs="Times New Roman"/>
          <w:sz w:val="24"/>
          <w:szCs w:val="24"/>
        </w:rPr>
      </w:pPr>
      <w:r w:rsidRPr="00A40078">
        <w:rPr>
          <w:rFonts w:ascii="Times New Roman" w:hAnsi="Times New Roman" w:cs="Times New Roman"/>
          <w:sz w:val="24"/>
          <w:szCs w:val="24"/>
        </w:rPr>
        <w:lastRenderedPageBreak/>
        <w:t>Приложение 3 к Договору</w:t>
      </w:r>
    </w:p>
    <w:p w14:paraId="338C81AC" w14:textId="77777777" w:rsidR="0042613D" w:rsidRPr="00A40078" w:rsidRDefault="0042613D" w:rsidP="0042613D">
      <w:pPr>
        <w:widowControl w:val="0"/>
        <w:tabs>
          <w:tab w:val="left" w:pos="709"/>
          <w:tab w:val="left" w:pos="2856"/>
        </w:tabs>
        <w:spacing w:after="0" w:line="240" w:lineRule="auto"/>
        <w:ind w:left="11907"/>
        <w:rPr>
          <w:rFonts w:ascii="Times New Roman" w:hAnsi="Times New Roman" w:cs="Times New Roman"/>
          <w:sz w:val="24"/>
          <w:szCs w:val="24"/>
        </w:rPr>
      </w:pPr>
      <w:r w:rsidRPr="00A40078">
        <w:rPr>
          <w:rFonts w:ascii="Times New Roman" w:hAnsi="Times New Roman" w:cs="Times New Roman"/>
          <w:color w:val="000000"/>
          <w:sz w:val="24"/>
          <w:szCs w:val="24"/>
        </w:rPr>
        <w:t>от __________ № ______</w:t>
      </w:r>
    </w:p>
    <w:p w14:paraId="305767E5" w14:textId="77777777" w:rsidR="0042613D" w:rsidRPr="00A40078" w:rsidRDefault="0042613D" w:rsidP="0042613D">
      <w:pPr>
        <w:widowControl w:val="0"/>
        <w:tabs>
          <w:tab w:val="left" w:pos="709"/>
          <w:tab w:val="left" w:pos="2856"/>
        </w:tabs>
        <w:spacing w:after="0" w:line="240" w:lineRule="auto"/>
        <w:jc w:val="center"/>
        <w:rPr>
          <w:rFonts w:ascii="Times New Roman" w:hAnsi="Times New Roman" w:cs="Times New Roman"/>
          <w:sz w:val="24"/>
          <w:szCs w:val="24"/>
        </w:rPr>
      </w:pPr>
    </w:p>
    <w:p w14:paraId="24398FD0" w14:textId="77777777" w:rsidR="0042613D" w:rsidRPr="00A40078" w:rsidRDefault="0042613D" w:rsidP="0042613D">
      <w:pPr>
        <w:widowControl w:val="0"/>
        <w:tabs>
          <w:tab w:val="left" w:pos="709"/>
          <w:tab w:val="left" w:pos="2856"/>
        </w:tabs>
        <w:spacing w:after="0" w:line="240" w:lineRule="auto"/>
        <w:jc w:val="center"/>
        <w:rPr>
          <w:rFonts w:ascii="Times New Roman" w:hAnsi="Times New Roman" w:cs="Times New Roman"/>
          <w:sz w:val="26"/>
          <w:szCs w:val="26"/>
        </w:rPr>
      </w:pPr>
      <w:r w:rsidRPr="00A40078">
        <w:rPr>
          <w:rFonts w:ascii="Times New Roman" w:hAnsi="Times New Roman" w:cs="Times New Roman"/>
          <w:sz w:val="26"/>
          <w:szCs w:val="26"/>
        </w:rPr>
        <w:t>ФОРМА</w:t>
      </w:r>
    </w:p>
    <w:p w14:paraId="4F4EED50" w14:textId="77777777" w:rsidR="0042613D" w:rsidRPr="00A40078" w:rsidRDefault="0042613D" w:rsidP="0042613D">
      <w:pPr>
        <w:widowControl w:val="0"/>
        <w:tabs>
          <w:tab w:val="left" w:pos="709"/>
          <w:tab w:val="left" w:pos="2856"/>
        </w:tabs>
        <w:spacing w:after="0" w:line="240" w:lineRule="auto"/>
        <w:jc w:val="center"/>
        <w:rPr>
          <w:rFonts w:ascii="Times New Roman" w:hAnsi="Times New Roman" w:cs="Times New Roman"/>
          <w:b/>
          <w:bCs/>
          <w:sz w:val="26"/>
          <w:szCs w:val="26"/>
        </w:rPr>
      </w:pPr>
      <w:r w:rsidRPr="00A40078">
        <w:rPr>
          <w:rFonts w:ascii="Times New Roman" w:hAnsi="Times New Roman" w:cs="Times New Roman"/>
          <w:b/>
          <w:bCs/>
          <w:sz w:val="26"/>
          <w:szCs w:val="26"/>
        </w:rPr>
        <w:t>Отчет об использовании авансовых платежей на ____________ 20____г.</w:t>
      </w:r>
    </w:p>
    <w:p w14:paraId="21F2EC3B" w14:textId="77777777" w:rsidR="0042613D" w:rsidRPr="00A40078" w:rsidRDefault="0042613D" w:rsidP="0042613D">
      <w:pPr>
        <w:widowControl w:val="0"/>
        <w:tabs>
          <w:tab w:val="left" w:pos="709"/>
          <w:tab w:val="left" w:pos="2856"/>
        </w:tabs>
        <w:spacing w:after="0" w:line="240" w:lineRule="auto"/>
        <w:jc w:val="center"/>
        <w:rPr>
          <w:rFonts w:ascii="Times New Roman" w:hAnsi="Times New Roman" w:cs="Times New Roman"/>
          <w:sz w:val="24"/>
          <w:szCs w:val="24"/>
        </w:rPr>
      </w:pPr>
    </w:p>
    <w:tbl>
      <w:tblPr>
        <w:tblStyle w:val="TableNormal"/>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CED7E7"/>
        <w:tblLayout w:type="fixed"/>
        <w:tblLook w:val="04A0" w:firstRow="1" w:lastRow="0" w:firstColumn="1" w:lastColumn="0" w:noHBand="0" w:noVBand="1"/>
      </w:tblPr>
      <w:tblGrid>
        <w:gridCol w:w="1254"/>
        <w:gridCol w:w="1732"/>
        <w:gridCol w:w="780"/>
        <w:gridCol w:w="710"/>
        <w:gridCol w:w="1055"/>
        <w:gridCol w:w="1416"/>
        <w:gridCol w:w="422"/>
        <w:gridCol w:w="425"/>
        <w:gridCol w:w="860"/>
        <w:gridCol w:w="1068"/>
        <w:gridCol w:w="1416"/>
        <w:gridCol w:w="942"/>
        <w:gridCol w:w="1640"/>
        <w:gridCol w:w="615"/>
        <w:gridCol w:w="961"/>
      </w:tblGrid>
      <w:tr w:rsidR="0042613D" w:rsidRPr="00A40078" w14:paraId="3922092D" w14:textId="77777777" w:rsidTr="0042613D">
        <w:trPr>
          <w:trHeight w:val="16"/>
          <w:jc w:val="center"/>
        </w:trPr>
        <w:tc>
          <w:tcPr>
            <w:tcW w:w="1463" w:type="pct"/>
            <w:gridSpan w:val="4"/>
            <w:shd w:val="clear" w:color="auto" w:fill="auto"/>
            <w:tcMar>
              <w:top w:w="80" w:type="dxa"/>
              <w:left w:w="80" w:type="dxa"/>
              <w:bottom w:w="80" w:type="dxa"/>
              <w:right w:w="80" w:type="dxa"/>
            </w:tcMar>
            <w:vAlign w:val="bottom"/>
          </w:tcPr>
          <w:p w14:paraId="7F5D68EC" w14:textId="77777777" w:rsidR="0042613D" w:rsidRPr="00A40078" w:rsidRDefault="0042613D" w:rsidP="0042613D">
            <w:pPr>
              <w:widowControl w:val="0"/>
            </w:pPr>
            <w:r w:rsidRPr="00A40078">
              <w:t>Титул, предмет договора</w:t>
            </w:r>
          </w:p>
        </w:tc>
        <w:tc>
          <w:tcPr>
            <w:tcW w:w="3537" w:type="pct"/>
            <w:gridSpan w:val="11"/>
            <w:shd w:val="clear" w:color="auto" w:fill="auto"/>
            <w:tcMar>
              <w:top w:w="80" w:type="dxa"/>
              <w:left w:w="80" w:type="dxa"/>
              <w:bottom w:w="80" w:type="dxa"/>
              <w:right w:w="80" w:type="dxa"/>
            </w:tcMar>
            <w:vAlign w:val="center"/>
          </w:tcPr>
          <w:p w14:paraId="3D8F2F9A" w14:textId="77777777" w:rsidR="0042613D" w:rsidRPr="00A40078" w:rsidRDefault="0042613D" w:rsidP="0042613D">
            <w:pPr>
              <w:widowControl w:val="0"/>
            </w:pPr>
            <w:r w:rsidRPr="00A40078">
              <w:t> </w:t>
            </w:r>
          </w:p>
        </w:tc>
      </w:tr>
      <w:tr w:rsidR="0042613D" w:rsidRPr="00A40078" w14:paraId="07825E3D" w14:textId="77777777" w:rsidTr="0042613D">
        <w:trPr>
          <w:trHeight w:val="26"/>
          <w:jc w:val="center"/>
        </w:trPr>
        <w:tc>
          <w:tcPr>
            <w:tcW w:w="1463" w:type="pct"/>
            <w:gridSpan w:val="4"/>
            <w:shd w:val="clear" w:color="auto" w:fill="auto"/>
            <w:tcMar>
              <w:top w:w="80" w:type="dxa"/>
              <w:left w:w="80" w:type="dxa"/>
              <w:bottom w:w="80" w:type="dxa"/>
              <w:right w:w="80" w:type="dxa"/>
            </w:tcMar>
            <w:vAlign w:val="bottom"/>
          </w:tcPr>
          <w:p w14:paraId="69C6E234" w14:textId="77777777" w:rsidR="0042613D" w:rsidRPr="00A40078" w:rsidRDefault="0042613D" w:rsidP="0042613D">
            <w:pPr>
              <w:widowControl w:val="0"/>
            </w:pPr>
            <w:r w:rsidRPr="00A40078">
              <w:t>Подрядная организация, ИНН</w:t>
            </w:r>
          </w:p>
        </w:tc>
        <w:tc>
          <w:tcPr>
            <w:tcW w:w="3537" w:type="pct"/>
            <w:gridSpan w:val="11"/>
            <w:shd w:val="clear" w:color="auto" w:fill="auto"/>
            <w:tcMar>
              <w:top w:w="80" w:type="dxa"/>
              <w:left w:w="80" w:type="dxa"/>
              <w:bottom w:w="80" w:type="dxa"/>
              <w:right w:w="80" w:type="dxa"/>
            </w:tcMar>
            <w:vAlign w:val="bottom"/>
          </w:tcPr>
          <w:p w14:paraId="0DE0E373" w14:textId="77777777" w:rsidR="0042613D" w:rsidRPr="00A40078" w:rsidRDefault="0042613D" w:rsidP="0042613D">
            <w:pPr>
              <w:widowControl w:val="0"/>
            </w:pPr>
            <w:r w:rsidRPr="00A40078">
              <w:t> </w:t>
            </w:r>
          </w:p>
        </w:tc>
      </w:tr>
      <w:tr w:rsidR="0042613D" w:rsidRPr="00A40078" w14:paraId="4E497D2C" w14:textId="77777777" w:rsidTr="0042613D">
        <w:trPr>
          <w:trHeight w:val="26"/>
          <w:jc w:val="center"/>
        </w:trPr>
        <w:tc>
          <w:tcPr>
            <w:tcW w:w="1463" w:type="pct"/>
            <w:gridSpan w:val="4"/>
            <w:shd w:val="clear" w:color="auto" w:fill="auto"/>
            <w:tcMar>
              <w:top w:w="80" w:type="dxa"/>
              <w:left w:w="80" w:type="dxa"/>
              <w:bottom w:w="80" w:type="dxa"/>
              <w:right w:w="80" w:type="dxa"/>
            </w:tcMar>
            <w:vAlign w:val="bottom"/>
          </w:tcPr>
          <w:p w14:paraId="2F660B20" w14:textId="77777777" w:rsidR="0042613D" w:rsidRPr="00A40078" w:rsidRDefault="0042613D" w:rsidP="0042613D">
            <w:pPr>
              <w:widowControl w:val="0"/>
            </w:pPr>
            <w:r w:rsidRPr="00A40078">
              <w:t>Дата и № договора на выполнение работ</w:t>
            </w:r>
          </w:p>
        </w:tc>
        <w:tc>
          <w:tcPr>
            <w:tcW w:w="3537" w:type="pct"/>
            <w:gridSpan w:val="11"/>
            <w:shd w:val="clear" w:color="auto" w:fill="auto"/>
            <w:tcMar>
              <w:top w:w="80" w:type="dxa"/>
              <w:left w:w="80" w:type="dxa"/>
              <w:bottom w:w="80" w:type="dxa"/>
              <w:right w:w="80" w:type="dxa"/>
            </w:tcMar>
            <w:vAlign w:val="bottom"/>
          </w:tcPr>
          <w:p w14:paraId="78C5909B" w14:textId="77777777" w:rsidR="0042613D" w:rsidRPr="00A40078" w:rsidRDefault="0042613D" w:rsidP="0042613D">
            <w:pPr>
              <w:widowControl w:val="0"/>
            </w:pPr>
            <w:r w:rsidRPr="00A40078">
              <w:t> </w:t>
            </w:r>
          </w:p>
        </w:tc>
      </w:tr>
      <w:tr w:rsidR="0042613D" w:rsidRPr="00A40078" w14:paraId="4302EDF5" w14:textId="77777777" w:rsidTr="0042613D">
        <w:trPr>
          <w:trHeight w:val="16"/>
          <w:jc w:val="center"/>
        </w:trPr>
        <w:tc>
          <w:tcPr>
            <w:tcW w:w="1463" w:type="pct"/>
            <w:gridSpan w:val="4"/>
            <w:shd w:val="clear" w:color="auto" w:fill="auto"/>
            <w:tcMar>
              <w:top w:w="80" w:type="dxa"/>
              <w:left w:w="80" w:type="dxa"/>
              <w:bottom w:w="80" w:type="dxa"/>
              <w:right w:w="80" w:type="dxa"/>
            </w:tcMar>
            <w:vAlign w:val="bottom"/>
          </w:tcPr>
          <w:p w14:paraId="7453EC5B" w14:textId="77777777" w:rsidR="0042613D" w:rsidRPr="00A40078" w:rsidRDefault="0042613D" w:rsidP="0042613D">
            <w:pPr>
              <w:widowControl w:val="0"/>
            </w:pPr>
            <w:r w:rsidRPr="00A40078">
              <w:t>Дата начала и окончания работ</w:t>
            </w:r>
          </w:p>
        </w:tc>
        <w:tc>
          <w:tcPr>
            <w:tcW w:w="3537" w:type="pct"/>
            <w:gridSpan w:val="11"/>
            <w:shd w:val="clear" w:color="auto" w:fill="auto"/>
            <w:tcMar>
              <w:top w:w="80" w:type="dxa"/>
              <w:left w:w="80" w:type="dxa"/>
              <w:bottom w:w="80" w:type="dxa"/>
              <w:right w:w="80" w:type="dxa"/>
            </w:tcMar>
            <w:vAlign w:val="bottom"/>
          </w:tcPr>
          <w:p w14:paraId="529F4410" w14:textId="77777777" w:rsidR="0042613D" w:rsidRPr="00A40078" w:rsidRDefault="0042613D" w:rsidP="0042613D">
            <w:pPr>
              <w:widowControl w:val="0"/>
            </w:pPr>
            <w:r w:rsidRPr="00A40078">
              <w:t> </w:t>
            </w:r>
          </w:p>
        </w:tc>
      </w:tr>
      <w:tr w:rsidR="0042613D" w:rsidRPr="00A40078" w14:paraId="1F93A674" w14:textId="77777777" w:rsidTr="0042613D">
        <w:trPr>
          <w:trHeight w:val="26"/>
          <w:jc w:val="center"/>
        </w:trPr>
        <w:tc>
          <w:tcPr>
            <w:tcW w:w="1463" w:type="pct"/>
            <w:gridSpan w:val="4"/>
            <w:shd w:val="clear" w:color="auto" w:fill="auto"/>
            <w:tcMar>
              <w:top w:w="80" w:type="dxa"/>
              <w:left w:w="80" w:type="dxa"/>
              <w:bottom w:w="80" w:type="dxa"/>
              <w:right w:w="80" w:type="dxa"/>
            </w:tcMar>
            <w:vAlign w:val="bottom"/>
          </w:tcPr>
          <w:p w14:paraId="626FA92B" w14:textId="77777777" w:rsidR="0042613D" w:rsidRPr="00A40078" w:rsidRDefault="0042613D" w:rsidP="0042613D">
            <w:pPr>
              <w:widowControl w:val="0"/>
            </w:pPr>
            <w:r w:rsidRPr="00A40078">
              <w:t>Стоимость договора (с учетом всех доп. соглашений), руб.</w:t>
            </w:r>
          </w:p>
        </w:tc>
        <w:tc>
          <w:tcPr>
            <w:tcW w:w="3537" w:type="pct"/>
            <w:gridSpan w:val="11"/>
            <w:shd w:val="clear" w:color="auto" w:fill="auto"/>
            <w:tcMar>
              <w:top w:w="80" w:type="dxa"/>
              <w:left w:w="80" w:type="dxa"/>
              <w:bottom w:w="80" w:type="dxa"/>
              <w:right w:w="80" w:type="dxa"/>
            </w:tcMar>
            <w:vAlign w:val="bottom"/>
          </w:tcPr>
          <w:p w14:paraId="70B9B64D" w14:textId="77777777" w:rsidR="0042613D" w:rsidRPr="00A40078" w:rsidRDefault="0042613D" w:rsidP="0042613D">
            <w:pPr>
              <w:widowControl w:val="0"/>
            </w:pPr>
            <w:r w:rsidRPr="00A40078">
              <w:t> </w:t>
            </w:r>
          </w:p>
        </w:tc>
      </w:tr>
      <w:tr w:rsidR="0042613D" w:rsidRPr="00A40078" w14:paraId="3CAE77F7" w14:textId="77777777" w:rsidTr="0042613D">
        <w:trPr>
          <w:trHeight w:val="26"/>
          <w:jc w:val="center"/>
        </w:trPr>
        <w:tc>
          <w:tcPr>
            <w:tcW w:w="1463" w:type="pct"/>
            <w:gridSpan w:val="4"/>
            <w:shd w:val="clear" w:color="auto" w:fill="auto"/>
            <w:tcMar>
              <w:top w:w="80" w:type="dxa"/>
              <w:left w:w="80" w:type="dxa"/>
              <w:bottom w:w="80" w:type="dxa"/>
              <w:right w:w="80" w:type="dxa"/>
            </w:tcMar>
            <w:vAlign w:val="bottom"/>
          </w:tcPr>
          <w:p w14:paraId="7E657AFE" w14:textId="77777777" w:rsidR="0042613D" w:rsidRPr="00A40078" w:rsidRDefault="0042613D" w:rsidP="0042613D">
            <w:pPr>
              <w:widowControl w:val="0"/>
            </w:pPr>
            <w:r w:rsidRPr="00A40078">
              <w:t>Сумма полученных средств по договорам, руб.</w:t>
            </w:r>
          </w:p>
        </w:tc>
        <w:tc>
          <w:tcPr>
            <w:tcW w:w="3537" w:type="pct"/>
            <w:gridSpan w:val="11"/>
            <w:shd w:val="clear" w:color="auto" w:fill="auto"/>
            <w:tcMar>
              <w:top w:w="80" w:type="dxa"/>
              <w:left w:w="80" w:type="dxa"/>
              <w:bottom w:w="80" w:type="dxa"/>
              <w:right w:w="80" w:type="dxa"/>
            </w:tcMar>
            <w:vAlign w:val="bottom"/>
          </w:tcPr>
          <w:p w14:paraId="162C4DB9" w14:textId="77777777" w:rsidR="0042613D" w:rsidRPr="00A40078" w:rsidRDefault="0042613D" w:rsidP="0042613D">
            <w:pPr>
              <w:widowControl w:val="0"/>
            </w:pPr>
            <w:r w:rsidRPr="00A40078">
              <w:t> </w:t>
            </w:r>
          </w:p>
        </w:tc>
      </w:tr>
      <w:tr w:rsidR="0042613D" w:rsidRPr="00A40078" w14:paraId="6CFF617E" w14:textId="77777777" w:rsidTr="0042613D">
        <w:trPr>
          <w:trHeight w:val="16"/>
          <w:jc w:val="center"/>
        </w:trPr>
        <w:tc>
          <w:tcPr>
            <w:tcW w:w="1463" w:type="pct"/>
            <w:gridSpan w:val="4"/>
            <w:shd w:val="clear" w:color="auto" w:fill="auto"/>
            <w:tcMar>
              <w:top w:w="80" w:type="dxa"/>
              <w:left w:w="80" w:type="dxa"/>
              <w:bottom w:w="80" w:type="dxa"/>
              <w:right w:w="80" w:type="dxa"/>
            </w:tcMar>
            <w:vAlign w:val="bottom"/>
          </w:tcPr>
          <w:p w14:paraId="0C3D1CB2" w14:textId="77777777" w:rsidR="0042613D" w:rsidRPr="00A40078" w:rsidRDefault="0042613D" w:rsidP="0042613D">
            <w:pPr>
              <w:widowControl w:val="0"/>
            </w:pPr>
            <w:r w:rsidRPr="00A40078">
              <w:t>Авансовые платежи, перечисленные Заказчиком, руб.</w:t>
            </w:r>
          </w:p>
        </w:tc>
        <w:tc>
          <w:tcPr>
            <w:tcW w:w="3537" w:type="pct"/>
            <w:gridSpan w:val="11"/>
            <w:shd w:val="clear" w:color="auto" w:fill="auto"/>
            <w:tcMar>
              <w:top w:w="80" w:type="dxa"/>
              <w:left w:w="80" w:type="dxa"/>
              <w:bottom w:w="80" w:type="dxa"/>
              <w:right w:w="80" w:type="dxa"/>
            </w:tcMar>
            <w:vAlign w:val="bottom"/>
          </w:tcPr>
          <w:p w14:paraId="1F82839A" w14:textId="77777777" w:rsidR="0042613D" w:rsidRPr="00A40078" w:rsidRDefault="0042613D" w:rsidP="0042613D">
            <w:pPr>
              <w:widowControl w:val="0"/>
            </w:pPr>
            <w:r w:rsidRPr="00A40078">
              <w:t> </w:t>
            </w:r>
          </w:p>
        </w:tc>
      </w:tr>
      <w:tr w:rsidR="0042613D" w:rsidRPr="00A40078" w14:paraId="632E2BE4" w14:textId="77777777" w:rsidTr="0042613D">
        <w:trPr>
          <w:trHeight w:val="26"/>
          <w:jc w:val="center"/>
        </w:trPr>
        <w:tc>
          <w:tcPr>
            <w:tcW w:w="1463" w:type="pct"/>
            <w:gridSpan w:val="4"/>
            <w:shd w:val="clear" w:color="auto" w:fill="auto"/>
            <w:tcMar>
              <w:top w:w="80" w:type="dxa"/>
              <w:left w:w="80" w:type="dxa"/>
              <w:bottom w:w="80" w:type="dxa"/>
              <w:right w:w="80" w:type="dxa"/>
            </w:tcMar>
            <w:vAlign w:val="bottom"/>
          </w:tcPr>
          <w:p w14:paraId="1C4C019B" w14:textId="77777777" w:rsidR="0042613D" w:rsidRPr="00A40078" w:rsidRDefault="0042613D" w:rsidP="0042613D">
            <w:pPr>
              <w:widowControl w:val="0"/>
            </w:pPr>
            <w:r w:rsidRPr="00A40078">
              <w:t>в том числе:</w:t>
            </w:r>
          </w:p>
        </w:tc>
        <w:tc>
          <w:tcPr>
            <w:tcW w:w="3537" w:type="pct"/>
            <w:gridSpan w:val="11"/>
            <w:shd w:val="clear" w:color="auto" w:fill="auto"/>
            <w:tcMar>
              <w:top w:w="80" w:type="dxa"/>
              <w:left w:w="80" w:type="dxa"/>
              <w:bottom w:w="80" w:type="dxa"/>
              <w:right w:w="80" w:type="dxa"/>
            </w:tcMar>
            <w:vAlign w:val="bottom"/>
          </w:tcPr>
          <w:p w14:paraId="2AE66144" w14:textId="77777777" w:rsidR="0042613D" w:rsidRPr="00A40078" w:rsidRDefault="0042613D" w:rsidP="0042613D">
            <w:pPr>
              <w:widowControl w:val="0"/>
            </w:pPr>
            <w:r w:rsidRPr="00A40078">
              <w:t> </w:t>
            </w:r>
          </w:p>
        </w:tc>
      </w:tr>
      <w:tr w:rsidR="0042613D" w:rsidRPr="00A40078" w14:paraId="288A9E7F" w14:textId="77777777" w:rsidTr="0042613D">
        <w:trPr>
          <w:trHeight w:val="16"/>
          <w:jc w:val="center"/>
        </w:trPr>
        <w:tc>
          <w:tcPr>
            <w:tcW w:w="1463" w:type="pct"/>
            <w:gridSpan w:val="4"/>
            <w:shd w:val="clear" w:color="auto" w:fill="auto"/>
            <w:tcMar>
              <w:top w:w="80" w:type="dxa"/>
              <w:left w:w="80" w:type="dxa"/>
              <w:bottom w:w="80" w:type="dxa"/>
              <w:right w:w="80" w:type="dxa"/>
            </w:tcMar>
            <w:vAlign w:val="bottom"/>
          </w:tcPr>
          <w:p w14:paraId="7D56C0E3" w14:textId="77777777" w:rsidR="0042613D" w:rsidRPr="00A40078" w:rsidRDefault="0042613D" w:rsidP="0042613D">
            <w:pPr>
              <w:widowControl w:val="0"/>
            </w:pPr>
            <w:r w:rsidRPr="00A40078">
              <w:rPr>
                <w:sz w:val="16"/>
                <w:szCs w:val="16"/>
              </w:rPr>
              <w:t>ПОЛУЧЕНО АВАНСОВ ПОДРЯДЧИКОМ</w:t>
            </w:r>
          </w:p>
        </w:tc>
        <w:tc>
          <w:tcPr>
            <w:tcW w:w="3537" w:type="pct"/>
            <w:gridSpan w:val="11"/>
            <w:shd w:val="clear" w:color="auto" w:fill="auto"/>
            <w:tcMar>
              <w:top w:w="80" w:type="dxa"/>
              <w:left w:w="80" w:type="dxa"/>
              <w:bottom w:w="80" w:type="dxa"/>
              <w:right w:w="80" w:type="dxa"/>
            </w:tcMar>
            <w:vAlign w:val="bottom"/>
          </w:tcPr>
          <w:p w14:paraId="0432B65C" w14:textId="77777777" w:rsidR="0042613D" w:rsidRPr="00A40078" w:rsidRDefault="0042613D" w:rsidP="0042613D">
            <w:pPr>
              <w:widowControl w:val="0"/>
            </w:pPr>
            <w:r w:rsidRPr="00A40078">
              <w:rPr>
                <w:sz w:val="16"/>
                <w:szCs w:val="16"/>
              </w:rPr>
              <w:t>ИСПОЛЬЗОВАНИЕ ПОЛУЧЕННЫХ АВАНСОВ ПОДРЯДЧИКОМ</w:t>
            </w:r>
          </w:p>
        </w:tc>
      </w:tr>
      <w:tr w:rsidR="0042613D" w:rsidRPr="00A40078" w14:paraId="3DEB7FF8" w14:textId="77777777" w:rsidTr="0042613D">
        <w:trPr>
          <w:trHeight w:val="26"/>
          <w:jc w:val="center"/>
        </w:trPr>
        <w:tc>
          <w:tcPr>
            <w:tcW w:w="410" w:type="pct"/>
            <w:shd w:val="clear" w:color="auto" w:fill="auto"/>
            <w:tcMar>
              <w:top w:w="80" w:type="dxa"/>
              <w:left w:w="80" w:type="dxa"/>
              <w:bottom w:w="80" w:type="dxa"/>
              <w:right w:w="80" w:type="dxa"/>
            </w:tcMar>
          </w:tcPr>
          <w:p w14:paraId="68EF3504" w14:textId="77777777" w:rsidR="0042613D" w:rsidRPr="00A40078" w:rsidRDefault="0042613D" w:rsidP="0042613D">
            <w:pPr>
              <w:widowControl w:val="0"/>
              <w:jc w:val="center"/>
            </w:pPr>
            <w:r w:rsidRPr="00A40078">
              <w:rPr>
                <w:sz w:val="16"/>
                <w:szCs w:val="16"/>
              </w:rPr>
              <w:t>Предмет авансового платежа</w:t>
            </w:r>
          </w:p>
        </w:tc>
        <w:tc>
          <w:tcPr>
            <w:tcW w:w="566" w:type="pct"/>
            <w:shd w:val="clear" w:color="auto" w:fill="auto"/>
            <w:tcMar>
              <w:top w:w="80" w:type="dxa"/>
              <w:left w:w="80" w:type="dxa"/>
              <w:bottom w:w="80" w:type="dxa"/>
              <w:right w:w="80" w:type="dxa"/>
            </w:tcMar>
          </w:tcPr>
          <w:p w14:paraId="3BD1D436" w14:textId="77777777" w:rsidR="0042613D" w:rsidRPr="00A40078" w:rsidRDefault="0042613D" w:rsidP="0042613D">
            <w:pPr>
              <w:widowControl w:val="0"/>
              <w:jc w:val="center"/>
            </w:pPr>
            <w:r w:rsidRPr="00A40078">
              <w:rPr>
                <w:sz w:val="16"/>
                <w:szCs w:val="16"/>
              </w:rPr>
              <w:t>Назначение авансового платежа (уточняется при необходимости)</w:t>
            </w:r>
          </w:p>
        </w:tc>
        <w:tc>
          <w:tcPr>
            <w:tcW w:w="255" w:type="pct"/>
            <w:shd w:val="clear" w:color="auto" w:fill="auto"/>
            <w:tcMar>
              <w:top w:w="80" w:type="dxa"/>
              <w:left w:w="80" w:type="dxa"/>
              <w:bottom w:w="80" w:type="dxa"/>
              <w:right w:w="80" w:type="dxa"/>
            </w:tcMar>
          </w:tcPr>
          <w:p w14:paraId="7BC6FBD2" w14:textId="77777777" w:rsidR="0042613D" w:rsidRPr="00A40078" w:rsidRDefault="0042613D" w:rsidP="0042613D">
            <w:pPr>
              <w:widowControl w:val="0"/>
              <w:jc w:val="center"/>
            </w:pPr>
            <w:r w:rsidRPr="00A40078">
              <w:rPr>
                <w:sz w:val="16"/>
                <w:szCs w:val="16"/>
              </w:rPr>
              <w:t>Сумма платежа</w:t>
            </w:r>
          </w:p>
        </w:tc>
        <w:tc>
          <w:tcPr>
            <w:tcW w:w="232" w:type="pct"/>
            <w:shd w:val="clear" w:color="auto" w:fill="auto"/>
            <w:tcMar>
              <w:top w:w="80" w:type="dxa"/>
              <w:left w:w="80" w:type="dxa"/>
              <w:bottom w:w="80" w:type="dxa"/>
              <w:right w:w="80" w:type="dxa"/>
            </w:tcMar>
          </w:tcPr>
          <w:p w14:paraId="1BB7B030" w14:textId="77777777" w:rsidR="0042613D" w:rsidRPr="00A40078" w:rsidRDefault="0042613D" w:rsidP="0042613D">
            <w:pPr>
              <w:widowControl w:val="0"/>
              <w:jc w:val="center"/>
            </w:pPr>
            <w:r w:rsidRPr="00A40078">
              <w:rPr>
                <w:sz w:val="16"/>
                <w:szCs w:val="16"/>
              </w:rPr>
              <w:t>Дата и № счета</w:t>
            </w:r>
          </w:p>
        </w:tc>
        <w:tc>
          <w:tcPr>
            <w:tcW w:w="345" w:type="pct"/>
            <w:shd w:val="clear" w:color="auto" w:fill="auto"/>
            <w:tcMar>
              <w:top w:w="80" w:type="dxa"/>
              <w:left w:w="80" w:type="dxa"/>
              <w:bottom w:w="80" w:type="dxa"/>
              <w:right w:w="80" w:type="dxa"/>
            </w:tcMar>
          </w:tcPr>
          <w:p w14:paraId="70EECF84" w14:textId="77777777" w:rsidR="0042613D" w:rsidRPr="00A40078" w:rsidRDefault="0042613D" w:rsidP="0042613D">
            <w:pPr>
              <w:widowControl w:val="0"/>
              <w:jc w:val="center"/>
            </w:pPr>
            <w:r w:rsidRPr="00A40078">
              <w:rPr>
                <w:sz w:val="16"/>
                <w:szCs w:val="16"/>
              </w:rPr>
              <w:t>Дата и № платежного поручения</w:t>
            </w:r>
          </w:p>
        </w:tc>
        <w:tc>
          <w:tcPr>
            <w:tcW w:w="463" w:type="pct"/>
            <w:shd w:val="clear" w:color="auto" w:fill="auto"/>
            <w:tcMar>
              <w:top w:w="80" w:type="dxa"/>
              <w:left w:w="80" w:type="dxa"/>
              <w:bottom w:w="80" w:type="dxa"/>
              <w:right w:w="80" w:type="dxa"/>
            </w:tcMar>
          </w:tcPr>
          <w:p w14:paraId="149BEFFE" w14:textId="77777777" w:rsidR="0042613D" w:rsidRPr="00A40078" w:rsidRDefault="0042613D" w:rsidP="0042613D">
            <w:pPr>
              <w:widowControl w:val="0"/>
              <w:jc w:val="center"/>
            </w:pPr>
            <w:r w:rsidRPr="00A40078">
              <w:rPr>
                <w:sz w:val="16"/>
                <w:szCs w:val="16"/>
              </w:rPr>
              <w:t>Наименование субподрядных организаций/поставщиков/производителей, ИНН</w:t>
            </w:r>
          </w:p>
        </w:tc>
        <w:tc>
          <w:tcPr>
            <w:tcW w:w="277" w:type="pct"/>
            <w:gridSpan w:val="2"/>
            <w:shd w:val="clear" w:color="auto" w:fill="auto"/>
            <w:tcMar>
              <w:top w:w="80" w:type="dxa"/>
              <w:left w:w="80" w:type="dxa"/>
              <w:bottom w:w="80" w:type="dxa"/>
              <w:right w:w="80" w:type="dxa"/>
            </w:tcMar>
          </w:tcPr>
          <w:p w14:paraId="3D52B29F" w14:textId="77777777" w:rsidR="0042613D" w:rsidRPr="00A40078" w:rsidRDefault="0042613D" w:rsidP="0042613D">
            <w:pPr>
              <w:widowControl w:val="0"/>
              <w:jc w:val="center"/>
            </w:pPr>
            <w:r w:rsidRPr="00A40078">
              <w:rPr>
                <w:sz w:val="16"/>
                <w:szCs w:val="16"/>
              </w:rPr>
              <w:t>Предмет договора</w:t>
            </w:r>
          </w:p>
        </w:tc>
        <w:tc>
          <w:tcPr>
            <w:tcW w:w="281" w:type="pct"/>
            <w:shd w:val="clear" w:color="auto" w:fill="auto"/>
            <w:tcMar>
              <w:top w:w="80" w:type="dxa"/>
              <w:left w:w="80" w:type="dxa"/>
              <w:bottom w:w="80" w:type="dxa"/>
              <w:right w:w="80" w:type="dxa"/>
            </w:tcMar>
          </w:tcPr>
          <w:p w14:paraId="289B6550" w14:textId="77777777" w:rsidR="0042613D" w:rsidRPr="00A40078" w:rsidRDefault="0042613D" w:rsidP="0042613D">
            <w:pPr>
              <w:widowControl w:val="0"/>
              <w:jc w:val="center"/>
            </w:pPr>
            <w:r w:rsidRPr="00A40078">
              <w:rPr>
                <w:sz w:val="16"/>
                <w:szCs w:val="16"/>
              </w:rPr>
              <w:t>Дата и № договора</w:t>
            </w:r>
          </w:p>
        </w:tc>
        <w:tc>
          <w:tcPr>
            <w:tcW w:w="349" w:type="pct"/>
            <w:shd w:val="clear" w:color="auto" w:fill="auto"/>
            <w:tcMar>
              <w:top w:w="80" w:type="dxa"/>
              <w:left w:w="80" w:type="dxa"/>
              <w:bottom w:w="80" w:type="dxa"/>
              <w:right w:w="80" w:type="dxa"/>
            </w:tcMar>
          </w:tcPr>
          <w:p w14:paraId="6C8A88F3" w14:textId="77777777" w:rsidR="0042613D" w:rsidRPr="00A40078" w:rsidRDefault="0042613D" w:rsidP="0042613D">
            <w:pPr>
              <w:widowControl w:val="0"/>
              <w:jc w:val="center"/>
            </w:pPr>
            <w:r w:rsidRPr="00A40078">
              <w:rPr>
                <w:sz w:val="16"/>
                <w:szCs w:val="16"/>
              </w:rPr>
              <w:t>Дата начала и окончания работ</w:t>
            </w:r>
          </w:p>
        </w:tc>
        <w:tc>
          <w:tcPr>
            <w:tcW w:w="463" w:type="pct"/>
            <w:shd w:val="clear" w:color="auto" w:fill="auto"/>
            <w:tcMar>
              <w:top w:w="80" w:type="dxa"/>
              <w:left w:w="80" w:type="dxa"/>
              <w:bottom w:w="80" w:type="dxa"/>
              <w:right w:w="80" w:type="dxa"/>
            </w:tcMar>
          </w:tcPr>
          <w:p w14:paraId="19B4B8C8" w14:textId="77777777" w:rsidR="0042613D" w:rsidRPr="00A40078" w:rsidRDefault="0042613D" w:rsidP="0042613D">
            <w:pPr>
              <w:widowControl w:val="0"/>
              <w:jc w:val="center"/>
            </w:pPr>
            <w:r w:rsidRPr="00A40078">
              <w:rPr>
                <w:sz w:val="16"/>
                <w:szCs w:val="16"/>
              </w:rPr>
              <w:t>Стоимость договора (с учетом всех доп. соглашений)</w:t>
            </w:r>
          </w:p>
        </w:tc>
        <w:tc>
          <w:tcPr>
            <w:tcW w:w="308" w:type="pct"/>
            <w:shd w:val="clear" w:color="auto" w:fill="auto"/>
            <w:tcMar>
              <w:top w:w="80" w:type="dxa"/>
              <w:left w:w="80" w:type="dxa"/>
              <w:bottom w:w="80" w:type="dxa"/>
              <w:right w:w="80" w:type="dxa"/>
            </w:tcMar>
          </w:tcPr>
          <w:p w14:paraId="452196B7" w14:textId="77777777" w:rsidR="0042613D" w:rsidRPr="00A40078" w:rsidRDefault="0042613D" w:rsidP="0042613D">
            <w:pPr>
              <w:widowControl w:val="0"/>
              <w:jc w:val="center"/>
            </w:pPr>
            <w:r w:rsidRPr="00A40078">
              <w:rPr>
                <w:sz w:val="16"/>
                <w:szCs w:val="16"/>
              </w:rPr>
              <w:t>Сумма аванса по договору</w:t>
            </w:r>
          </w:p>
        </w:tc>
        <w:tc>
          <w:tcPr>
            <w:tcW w:w="536" w:type="pct"/>
            <w:shd w:val="clear" w:color="auto" w:fill="auto"/>
            <w:tcMar>
              <w:top w:w="80" w:type="dxa"/>
              <w:left w:w="80" w:type="dxa"/>
              <w:bottom w:w="80" w:type="dxa"/>
              <w:right w:w="80" w:type="dxa"/>
            </w:tcMar>
          </w:tcPr>
          <w:p w14:paraId="349FBDF4" w14:textId="77777777" w:rsidR="0042613D" w:rsidRPr="00A40078" w:rsidRDefault="0042613D" w:rsidP="0042613D">
            <w:pPr>
              <w:widowControl w:val="0"/>
              <w:jc w:val="center"/>
            </w:pPr>
            <w:r w:rsidRPr="00A40078">
              <w:rPr>
                <w:sz w:val="16"/>
                <w:szCs w:val="16"/>
              </w:rPr>
              <w:t>Сумма аванса, перечисленного подрядной организацией</w:t>
            </w:r>
          </w:p>
        </w:tc>
        <w:tc>
          <w:tcPr>
            <w:tcW w:w="201" w:type="pct"/>
            <w:shd w:val="clear" w:color="auto" w:fill="auto"/>
            <w:tcMar>
              <w:top w:w="80" w:type="dxa"/>
              <w:left w:w="80" w:type="dxa"/>
              <w:bottom w:w="80" w:type="dxa"/>
              <w:right w:w="80" w:type="dxa"/>
            </w:tcMar>
          </w:tcPr>
          <w:p w14:paraId="6F46FA73" w14:textId="77777777" w:rsidR="0042613D" w:rsidRPr="00A40078" w:rsidRDefault="0042613D" w:rsidP="0042613D">
            <w:pPr>
              <w:widowControl w:val="0"/>
              <w:jc w:val="center"/>
            </w:pPr>
            <w:r w:rsidRPr="00A40078">
              <w:rPr>
                <w:sz w:val="16"/>
                <w:szCs w:val="16"/>
              </w:rPr>
              <w:t>Дата и № счета</w:t>
            </w:r>
          </w:p>
        </w:tc>
        <w:tc>
          <w:tcPr>
            <w:tcW w:w="314" w:type="pct"/>
            <w:shd w:val="clear" w:color="auto" w:fill="auto"/>
            <w:tcMar>
              <w:top w:w="80" w:type="dxa"/>
              <w:left w:w="80" w:type="dxa"/>
              <w:bottom w:w="80" w:type="dxa"/>
              <w:right w:w="80" w:type="dxa"/>
            </w:tcMar>
          </w:tcPr>
          <w:p w14:paraId="1103128E" w14:textId="77777777" w:rsidR="0042613D" w:rsidRPr="00A40078" w:rsidRDefault="0042613D" w:rsidP="0042613D">
            <w:pPr>
              <w:widowControl w:val="0"/>
              <w:jc w:val="center"/>
            </w:pPr>
            <w:r w:rsidRPr="00A40078">
              <w:rPr>
                <w:sz w:val="16"/>
                <w:szCs w:val="16"/>
              </w:rPr>
              <w:t>Дата и № платеж-ного по-ручения</w:t>
            </w:r>
          </w:p>
        </w:tc>
      </w:tr>
      <w:tr w:rsidR="0042613D" w:rsidRPr="00A40078" w14:paraId="6465CB0A" w14:textId="77777777" w:rsidTr="0042613D">
        <w:trPr>
          <w:trHeight w:val="16"/>
          <w:jc w:val="center"/>
        </w:trPr>
        <w:tc>
          <w:tcPr>
            <w:tcW w:w="410" w:type="pct"/>
            <w:shd w:val="clear" w:color="auto" w:fill="auto"/>
            <w:tcMar>
              <w:top w:w="80" w:type="dxa"/>
              <w:left w:w="80" w:type="dxa"/>
              <w:bottom w:w="80" w:type="dxa"/>
              <w:right w:w="80" w:type="dxa"/>
            </w:tcMar>
            <w:vAlign w:val="bottom"/>
          </w:tcPr>
          <w:p w14:paraId="0E991148" w14:textId="77777777" w:rsidR="0042613D" w:rsidRPr="00A40078" w:rsidRDefault="0042613D" w:rsidP="0042613D">
            <w:pPr>
              <w:widowControl w:val="0"/>
              <w:jc w:val="center"/>
            </w:pPr>
            <w:r w:rsidRPr="00A40078">
              <w:rPr>
                <w:sz w:val="16"/>
                <w:szCs w:val="16"/>
              </w:rPr>
              <w:lastRenderedPageBreak/>
              <w:t>1</w:t>
            </w:r>
          </w:p>
        </w:tc>
        <w:tc>
          <w:tcPr>
            <w:tcW w:w="566" w:type="pct"/>
            <w:shd w:val="clear" w:color="auto" w:fill="auto"/>
            <w:tcMar>
              <w:top w:w="80" w:type="dxa"/>
              <w:left w:w="80" w:type="dxa"/>
              <w:bottom w:w="80" w:type="dxa"/>
              <w:right w:w="80" w:type="dxa"/>
            </w:tcMar>
          </w:tcPr>
          <w:p w14:paraId="2138B5E0" w14:textId="77777777" w:rsidR="0042613D" w:rsidRPr="00A40078" w:rsidRDefault="0042613D" w:rsidP="0042613D">
            <w:pPr>
              <w:widowControl w:val="0"/>
              <w:jc w:val="center"/>
            </w:pPr>
            <w:r w:rsidRPr="00A40078">
              <w:rPr>
                <w:sz w:val="16"/>
                <w:szCs w:val="16"/>
              </w:rPr>
              <w:t>2</w:t>
            </w:r>
          </w:p>
        </w:tc>
        <w:tc>
          <w:tcPr>
            <w:tcW w:w="255" w:type="pct"/>
            <w:shd w:val="clear" w:color="auto" w:fill="auto"/>
            <w:tcMar>
              <w:top w:w="80" w:type="dxa"/>
              <w:left w:w="80" w:type="dxa"/>
              <w:bottom w:w="80" w:type="dxa"/>
              <w:right w:w="80" w:type="dxa"/>
            </w:tcMar>
          </w:tcPr>
          <w:p w14:paraId="17A60721" w14:textId="77777777" w:rsidR="0042613D" w:rsidRPr="00A40078" w:rsidRDefault="0042613D" w:rsidP="0042613D">
            <w:pPr>
              <w:widowControl w:val="0"/>
              <w:jc w:val="center"/>
            </w:pPr>
            <w:r w:rsidRPr="00A40078">
              <w:rPr>
                <w:sz w:val="16"/>
                <w:szCs w:val="16"/>
              </w:rPr>
              <w:t>3</w:t>
            </w:r>
          </w:p>
        </w:tc>
        <w:tc>
          <w:tcPr>
            <w:tcW w:w="232" w:type="pct"/>
            <w:shd w:val="clear" w:color="auto" w:fill="auto"/>
            <w:tcMar>
              <w:top w:w="80" w:type="dxa"/>
              <w:left w:w="80" w:type="dxa"/>
              <w:bottom w:w="80" w:type="dxa"/>
              <w:right w:w="80" w:type="dxa"/>
            </w:tcMar>
          </w:tcPr>
          <w:p w14:paraId="576C2BAB" w14:textId="77777777" w:rsidR="0042613D" w:rsidRPr="00A40078" w:rsidRDefault="0042613D" w:rsidP="0042613D">
            <w:pPr>
              <w:widowControl w:val="0"/>
              <w:jc w:val="center"/>
            </w:pPr>
            <w:r w:rsidRPr="00A40078">
              <w:rPr>
                <w:sz w:val="16"/>
                <w:szCs w:val="16"/>
              </w:rPr>
              <w:t>4</w:t>
            </w:r>
          </w:p>
        </w:tc>
        <w:tc>
          <w:tcPr>
            <w:tcW w:w="345" w:type="pct"/>
            <w:shd w:val="clear" w:color="auto" w:fill="auto"/>
            <w:tcMar>
              <w:top w:w="80" w:type="dxa"/>
              <w:left w:w="80" w:type="dxa"/>
              <w:bottom w:w="80" w:type="dxa"/>
              <w:right w:w="80" w:type="dxa"/>
            </w:tcMar>
          </w:tcPr>
          <w:p w14:paraId="6BD41F2D" w14:textId="77777777" w:rsidR="0042613D" w:rsidRPr="00A40078" w:rsidRDefault="0042613D" w:rsidP="0042613D">
            <w:pPr>
              <w:widowControl w:val="0"/>
              <w:jc w:val="center"/>
            </w:pPr>
            <w:r w:rsidRPr="00A40078">
              <w:rPr>
                <w:sz w:val="16"/>
                <w:szCs w:val="16"/>
              </w:rPr>
              <w:t>5</w:t>
            </w:r>
          </w:p>
        </w:tc>
        <w:tc>
          <w:tcPr>
            <w:tcW w:w="463" w:type="pct"/>
            <w:shd w:val="clear" w:color="auto" w:fill="auto"/>
            <w:tcMar>
              <w:top w:w="80" w:type="dxa"/>
              <w:left w:w="80" w:type="dxa"/>
              <w:bottom w:w="80" w:type="dxa"/>
              <w:right w:w="80" w:type="dxa"/>
            </w:tcMar>
          </w:tcPr>
          <w:p w14:paraId="43BCFC4E" w14:textId="77777777" w:rsidR="0042613D" w:rsidRPr="00A40078" w:rsidRDefault="0042613D" w:rsidP="0042613D">
            <w:pPr>
              <w:widowControl w:val="0"/>
              <w:jc w:val="center"/>
            </w:pPr>
            <w:r w:rsidRPr="00A40078">
              <w:rPr>
                <w:sz w:val="16"/>
                <w:szCs w:val="16"/>
              </w:rPr>
              <w:t>6</w:t>
            </w:r>
          </w:p>
        </w:tc>
        <w:tc>
          <w:tcPr>
            <w:tcW w:w="277" w:type="pct"/>
            <w:gridSpan w:val="2"/>
            <w:shd w:val="clear" w:color="auto" w:fill="auto"/>
            <w:tcMar>
              <w:top w:w="80" w:type="dxa"/>
              <w:left w:w="80" w:type="dxa"/>
              <w:bottom w:w="80" w:type="dxa"/>
              <w:right w:w="80" w:type="dxa"/>
            </w:tcMar>
          </w:tcPr>
          <w:p w14:paraId="44281906" w14:textId="77777777" w:rsidR="0042613D" w:rsidRPr="00A40078" w:rsidRDefault="0042613D" w:rsidP="0042613D">
            <w:pPr>
              <w:widowControl w:val="0"/>
              <w:jc w:val="center"/>
            </w:pPr>
            <w:r w:rsidRPr="00A40078">
              <w:rPr>
                <w:sz w:val="16"/>
                <w:szCs w:val="16"/>
              </w:rPr>
              <w:t>7</w:t>
            </w:r>
          </w:p>
        </w:tc>
        <w:tc>
          <w:tcPr>
            <w:tcW w:w="281" w:type="pct"/>
            <w:shd w:val="clear" w:color="auto" w:fill="auto"/>
            <w:tcMar>
              <w:top w:w="80" w:type="dxa"/>
              <w:left w:w="80" w:type="dxa"/>
              <w:bottom w:w="80" w:type="dxa"/>
              <w:right w:w="80" w:type="dxa"/>
            </w:tcMar>
          </w:tcPr>
          <w:p w14:paraId="5154C91B" w14:textId="77777777" w:rsidR="0042613D" w:rsidRPr="00A40078" w:rsidRDefault="0042613D" w:rsidP="0042613D">
            <w:pPr>
              <w:widowControl w:val="0"/>
              <w:jc w:val="center"/>
            </w:pPr>
            <w:r w:rsidRPr="00A40078">
              <w:rPr>
                <w:sz w:val="16"/>
                <w:szCs w:val="16"/>
              </w:rPr>
              <w:t>8</w:t>
            </w:r>
          </w:p>
        </w:tc>
        <w:tc>
          <w:tcPr>
            <w:tcW w:w="349" w:type="pct"/>
            <w:shd w:val="clear" w:color="auto" w:fill="auto"/>
            <w:tcMar>
              <w:top w:w="80" w:type="dxa"/>
              <w:left w:w="80" w:type="dxa"/>
              <w:bottom w:w="80" w:type="dxa"/>
              <w:right w:w="80" w:type="dxa"/>
            </w:tcMar>
          </w:tcPr>
          <w:p w14:paraId="3CB3E70D" w14:textId="77777777" w:rsidR="0042613D" w:rsidRPr="00A40078" w:rsidRDefault="0042613D" w:rsidP="0042613D">
            <w:pPr>
              <w:widowControl w:val="0"/>
              <w:jc w:val="center"/>
            </w:pPr>
            <w:r w:rsidRPr="00A40078">
              <w:rPr>
                <w:sz w:val="16"/>
                <w:szCs w:val="16"/>
              </w:rPr>
              <w:t>9</w:t>
            </w:r>
          </w:p>
        </w:tc>
        <w:tc>
          <w:tcPr>
            <w:tcW w:w="463" w:type="pct"/>
            <w:shd w:val="clear" w:color="auto" w:fill="auto"/>
            <w:tcMar>
              <w:top w:w="80" w:type="dxa"/>
              <w:left w:w="80" w:type="dxa"/>
              <w:bottom w:w="80" w:type="dxa"/>
              <w:right w:w="80" w:type="dxa"/>
            </w:tcMar>
          </w:tcPr>
          <w:p w14:paraId="5CB3BA2F" w14:textId="77777777" w:rsidR="0042613D" w:rsidRPr="00A40078" w:rsidRDefault="0042613D" w:rsidP="0042613D">
            <w:pPr>
              <w:widowControl w:val="0"/>
              <w:jc w:val="center"/>
            </w:pPr>
            <w:r w:rsidRPr="00A40078">
              <w:rPr>
                <w:sz w:val="16"/>
                <w:szCs w:val="16"/>
              </w:rPr>
              <w:t>10</w:t>
            </w:r>
          </w:p>
        </w:tc>
        <w:tc>
          <w:tcPr>
            <w:tcW w:w="308" w:type="pct"/>
            <w:shd w:val="clear" w:color="auto" w:fill="auto"/>
            <w:tcMar>
              <w:top w:w="80" w:type="dxa"/>
              <w:left w:w="80" w:type="dxa"/>
              <w:bottom w:w="80" w:type="dxa"/>
              <w:right w:w="80" w:type="dxa"/>
            </w:tcMar>
          </w:tcPr>
          <w:p w14:paraId="75FA7C74" w14:textId="77777777" w:rsidR="0042613D" w:rsidRPr="00A40078" w:rsidRDefault="0042613D" w:rsidP="0042613D">
            <w:pPr>
              <w:widowControl w:val="0"/>
              <w:jc w:val="center"/>
            </w:pPr>
            <w:r w:rsidRPr="00A40078">
              <w:rPr>
                <w:sz w:val="16"/>
                <w:szCs w:val="16"/>
              </w:rPr>
              <w:t>11</w:t>
            </w:r>
          </w:p>
        </w:tc>
        <w:tc>
          <w:tcPr>
            <w:tcW w:w="536" w:type="pct"/>
            <w:shd w:val="clear" w:color="auto" w:fill="auto"/>
            <w:tcMar>
              <w:top w:w="80" w:type="dxa"/>
              <w:left w:w="80" w:type="dxa"/>
              <w:bottom w:w="80" w:type="dxa"/>
              <w:right w:w="80" w:type="dxa"/>
            </w:tcMar>
          </w:tcPr>
          <w:p w14:paraId="2585771D" w14:textId="77777777" w:rsidR="0042613D" w:rsidRPr="00A40078" w:rsidRDefault="0042613D" w:rsidP="0042613D">
            <w:pPr>
              <w:widowControl w:val="0"/>
              <w:jc w:val="center"/>
            </w:pPr>
            <w:r w:rsidRPr="00A40078">
              <w:rPr>
                <w:sz w:val="16"/>
                <w:szCs w:val="16"/>
              </w:rPr>
              <w:t>12</w:t>
            </w:r>
          </w:p>
        </w:tc>
        <w:tc>
          <w:tcPr>
            <w:tcW w:w="201" w:type="pct"/>
            <w:shd w:val="clear" w:color="auto" w:fill="auto"/>
            <w:tcMar>
              <w:top w:w="80" w:type="dxa"/>
              <w:left w:w="80" w:type="dxa"/>
              <w:bottom w:w="80" w:type="dxa"/>
              <w:right w:w="80" w:type="dxa"/>
            </w:tcMar>
          </w:tcPr>
          <w:p w14:paraId="0C374883" w14:textId="77777777" w:rsidR="0042613D" w:rsidRPr="00A40078" w:rsidRDefault="0042613D" w:rsidP="0042613D">
            <w:pPr>
              <w:widowControl w:val="0"/>
              <w:jc w:val="center"/>
            </w:pPr>
            <w:r w:rsidRPr="00A40078">
              <w:rPr>
                <w:sz w:val="16"/>
                <w:szCs w:val="16"/>
              </w:rPr>
              <w:t>13</w:t>
            </w:r>
          </w:p>
        </w:tc>
        <w:tc>
          <w:tcPr>
            <w:tcW w:w="314" w:type="pct"/>
            <w:shd w:val="clear" w:color="auto" w:fill="auto"/>
            <w:tcMar>
              <w:top w:w="80" w:type="dxa"/>
              <w:left w:w="80" w:type="dxa"/>
              <w:bottom w:w="80" w:type="dxa"/>
              <w:right w:w="80" w:type="dxa"/>
            </w:tcMar>
          </w:tcPr>
          <w:p w14:paraId="3FE58D2D" w14:textId="77777777" w:rsidR="0042613D" w:rsidRPr="00A40078" w:rsidRDefault="0042613D" w:rsidP="0042613D">
            <w:pPr>
              <w:widowControl w:val="0"/>
              <w:jc w:val="center"/>
            </w:pPr>
            <w:r w:rsidRPr="00A40078">
              <w:rPr>
                <w:sz w:val="16"/>
                <w:szCs w:val="16"/>
              </w:rPr>
              <w:t>14</w:t>
            </w:r>
          </w:p>
        </w:tc>
      </w:tr>
      <w:tr w:rsidR="0042613D" w:rsidRPr="00A40078" w14:paraId="03767ACC" w14:textId="77777777" w:rsidTr="0042613D">
        <w:trPr>
          <w:trHeight w:val="26"/>
          <w:jc w:val="center"/>
        </w:trPr>
        <w:tc>
          <w:tcPr>
            <w:tcW w:w="410" w:type="pct"/>
            <w:shd w:val="clear" w:color="auto" w:fill="auto"/>
          </w:tcPr>
          <w:p w14:paraId="302B3AB7" w14:textId="77777777" w:rsidR="0042613D" w:rsidRPr="00A40078" w:rsidRDefault="0042613D" w:rsidP="0042613D">
            <w:pPr>
              <w:widowControl w:val="0"/>
            </w:pPr>
          </w:p>
        </w:tc>
        <w:tc>
          <w:tcPr>
            <w:tcW w:w="566" w:type="pct"/>
            <w:shd w:val="clear" w:color="auto" w:fill="auto"/>
            <w:tcMar>
              <w:top w:w="80" w:type="dxa"/>
              <w:left w:w="80" w:type="dxa"/>
              <w:bottom w:w="80" w:type="dxa"/>
              <w:right w:w="80" w:type="dxa"/>
            </w:tcMar>
            <w:vAlign w:val="bottom"/>
          </w:tcPr>
          <w:p w14:paraId="05785088" w14:textId="77777777" w:rsidR="0042613D" w:rsidRPr="00A40078" w:rsidRDefault="0042613D" w:rsidP="0042613D">
            <w:pPr>
              <w:widowControl w:val="0"/>
            </w:pPr>
          </w:p>
        </w:tc>
        <w:tc>
          <w:tcPr>
            <w:tcW w:w="255" w:type="pct"/>
            <w:shd w:val="clear" w:color="auto" w:fill="auto"/>
            <w:tcMar>
              <w:top w:w="80" w:type="dxa"/>
              <w:left w:w="80" w:type="dxa"/>
              <w:bottom w:w="80" w:type="dxa"/>
              <w:right w:w="80" w:type="dxa"/>
            </w:tcMar>
            <w:vAlign w:val="bottom"/>
          </w:tcPr>
          <w:p w14:paraId="73B620E8" w14:textId="77777777" w:rsidR="0042613D" w:rsidRPr="00A40078" w:rsidRDefault="0042613D" w:rsidP="0042613D">
            <w:pPr>
              <w:widowControl w:val="0"/>
            </w:pPr>
          </w:p>
        </w:tc>
        <w:tc>
          <w:tcPr>
            <w:tcW w:w="232" w:type="pct"/>
            <w:shd w:val="clear" w:color="auto" w:fill="auto"/>
            <w:tcMar>
              <w:top w:w="80" w:type="dxa"/>
              <w:left w:w="80" w:type="dxa"/>
              <w:bottom w:w="80" w:type="dxa"/>
              <w:right w:w="80" w:type="dxa"/>
            </w:tcMar>
            <w:vAlign w:val="bottom"/>
          </w:tcPr>
          <w:p w14:paraId="2D196AA1" w14:textId="77777777" w:rsidR="0042613D" w:rsidRPr="00A40078" w:rsidRDefault="0042613D" w:rsidP="0042613D">
            <w:pPr>
              <w:widowControl w:val="0"/>
            </w:pPr>
          </w:p>
        </w:tc>
        <w:tc>
          <w:tcPr>
            <w:tcW w:w="345" w:type="pct"/>
            <w:shd w:val="clear" w:color="auto" w:fill="auto"/>
            <w:tcMar>
              <w:top w:w="80" w:type="dxa"/>
              <w:left w:w="80" w:type="dxa"/>
              <w:bottom w:w="80" w:type="dxa"/>
              <w:right w:w="80" w:type="dxa"/>
            </w:tcMar>
            <w:vAlign w:val="bottom"/>
          </w:tcPr>
          <w:p w14:paraId="431C7030" w14:textId="77777777" w:rsidR="0042613D" w:rsidRPr="00A40078" w:rsidRDefault="0042613D" w:rsidP="0042613D">
            <w:pPr>
              <w:widowControl w:val="0"/>
            </w:pPr>
          </w:p>
        </w:tc>
        <w:tc>
          <w:tcPr>
            <w:tcW w:w="463" w:type="pct"/>
            <w:shd w:val="clear" w:color="auto" w:fill="auto"/>
            <w:tcMar>
              <w:top w:w="80" w:type="dxa"/>
              <w:left w:w="80" w:type="dxa"/>
              <w:bottom w:w="80" w:type="dxa"/>
              <w:right w:w="80" w:type="dxa"/>
            </w:tcMar>
            <w:vAlign w:val="bottom"/>
          </w:tcPr>
          <w:p w14:paraId="3508C924" w14:textId="77777777" w:rsidR="0042613D" w:rsidRPr="00A40078" w:rsidRDefault="0042613D" w:rsidP="0042613D">
            <w:pPr>
              <w:widowControl w:val="0"/>
            </w:pPr>
          </w:p>
        </w:tc>
        <w:tc>
          <w:tcPr>
            <w:tcW w:w="277" w:type="pct"/>
            <w:gridSpan w:val="2"/>
            <w:shd w:val="clear" w:color="auto" w:fill="auto"/>
            <w:tcMar>
              <w:top w:w="80" w:type="dxa"/>
              <w:left w:w="80" w:type="dxa"/>
              <w:bottom w:w="80" w:type="dxa"/>
              <w:right w:w="80" w:type="dxa"/>
            </w:tcMar>
            <w:vAlign w:val="bottom"/>
          </w:tcPr>
          <w:p w14:paraId="2D192C8A" w14:textId="77777777" w:rsidR="0042613D" w:rsidRPr="00A40078" w:rsidRDefault="0042613D" w:rsidP="0042613D">
            <w:pPr>
              <w:widowControl w:val="0"/>
            </w:pPr>
          </w:p>
        </w:tc>
        <w:tc>
          <w:tcPr>
            <w:tcW w:w="281" w:type="pct"/>
            <w:shd w:val="clear" w:color="auto" w:fill="auto"/>
            <w:tcMar>
              <w:top w:w="80" w:type="dxa"/>
              <w:left w:w="80" w:type="dxa"/>
              <w:bottom w:w="80" w:type="dxa"/>
              <w:right w:w="80" w:type="dxa"/>
            </w:tcMar>
            <w:vAlign w:val="bottom"/>
          </w:tcPr>
          <w:p w14:paraId="39CE8865" w14:textId="77777777" w:rsidR="0042613D" w:rsidRPr="00A40078" w:rsidRDefault="0042613D" w:rsidP="0042613D">
            <w:pPr>
              <w:widowControl w:val="0"/>
            </w:pPr>
          </w:p>
        </w:tc>
        <w:tc>
          <w:tcPr>
            <w:tcW w:w="349" w:type="pct"/>
            <w:shd w:val="clear" w:color="auto" w:fill="auto"/>
            <w:tcMar>
              <w:top w:w="80" w:type="dxa"/>
              <w:left w:w="80" w:type="dxa"/>
              <w:bottom w:w="80" w:type="dxa"/>
              <w:right w:w="80" w:type="dxa"/>
            </w:tcMar>
            <w:vAlign w:val="bottom"/>
          </w:tcPr>
          <w:p w14:paraId="43535180" w14:textId="77777777" w:rsidR="0042613D" w:rsidRPr="00A40078" w:rsidRDefault="0042613D" w:rsidP="0042613D">
            <w:pPr>
              <w:widowControl w:val="0"/>
            </w:pPr>
          </w:p>
        </w:tc>
        <w:tc>
          <w:tcPr>
            <w:tcW w:w="463" w:type="pct"/>
            <w:shd w:val="clear" w:color="auto" w:fill="auto"/>
            <w:tcMar>
              <w:top w:w="80" w:type="dxa"/>
              <w:left w:w="80" w:type="dxa"/>
              <w:bottom w:w="80" w:type="dxa"/>
              <w:right w:w="80" w:type="dxa"/>
            </w:tcMar>
            <w:vAlign w:val="bottom"/>
          </w:tcPr>
          <w:p w14:paraId="6E6A67ED" w14:textId="77777777" w:rsidR="0042613D" w:rsidRPr="00A40078" w:rsidRDefault="0042613D" w:rsidP="0042613D">
            <w:pPr>
              <w:widowControl w:val="0"/>
            </w:pPr>
          </w:p>
        </w:tc>
        <w:tc>
          <w:tcPr>
            <w:tcW w:w="308" w:type="pct"/>
            <w:shd w:val="clear" w:color="auto" w:fill="auto"/>
            <w:tcMar>
              <w:top w:w="80" w:type="dxa"/>
              <w:left w:w="80" w:type="dxa"/>
              <w:bottom w:w="80" w:type="dxa"/>
              <w:right w:w="80" w:type="dxa"/>
            </w:tcMar>
            <w:vAlign w:val="bottom"/>
          </w:tcPr>
          <w:p w14:paraId="0321D36E" w14:textId="77777777" w:rsidR="0042613D" w:rsidRPr="00A40078" w:rsidRDefault="0042613D" w:rsidP="0042613D">
            <w:pPr>
              <w:widowControl w:val="0"/>
            </w:pPr>
          </w:p>
        </w:tc>
        <w:tc>
          <w:tcPr>
            <w:tcW w:w="536" w:type="pct"/>
            <w:shd w:val="clear" w:color="auto" w:fill="auto"/>
            <w:tcMar>
              <w:top w:w="80" w:type="dxa"/>
              <w:left w:w="80" w:type="dxa"/>
              <w:bottom w:w="80" w:type="dxa"/>
              <w:right w:w="80" w:type="dxa"/>
            </w:tcMar>
            <w:vAlign w:val="bottom"/>
          </w:tcPr>
          <w:p w14:paraId="43B8DED4" w14:textId="77777777" w:rsidR="0042613D" w:rsidRPr="00A40078" w:rsidRDefault="0042613D" w:rsidP="0042613D">
            <w:pPr>
              <w:widowControl w:val="0"/>
            </w:pPr>
          </w:p>
        </w:tc>
        <w:tc>
          <w:tcPr>
            <w:tcW w:w="201" w:type="pct"/>
            <w:shd w:val="clear" w:color="auto" w:fill="auto"/>
            <w:tcMar>
              <w:top w:w="80" w:type="dxa"/>
              <w:left w:w="80" w:type="dxa"/>
              <w:bottom w:w="80" w:type="dxa"/>
              <w:right w:w="80" w:type="dxa"/>
            </w:tcMar>
            <w:vAlign w:val="bottom"/>
          </w:tcPr>
          <w:p w14:paraId="264949E1" w14:textId="77777777" w:rsidR="0042613D" w:rsidRPr="00A40078" w:rsidRDefault="0042613D" w:rsidP="0042613D">
            <w:pPr>
              <w:widowControl w:val="0"/>
            </w:pPr>
          </w:p>
        </w:tc>
        <w:tc>
          <w:tcPr>
            <w:tcW w:w="314" w:type="pct"/>
            <w:shd w:val="clear" w:color="auto" w:fill="auto"/>
            <w:tcMar>
              <w:top w:w="80" w:type="dxa"/>
              <w:left w:w="80" w:type="dxa"/>
              <w:bottom w:w="80" w:type="dxa"/>
              <w:right w:w="80" w:type="dxa"/>
            </w:tcMar>
            <w:vAlign w:val="bottom"/>
          </w:tcPr>
          <w:p w14:paraId="64A40591" w14:textId="77777777" w:rsidR="0042613D" w:rsidRPr="00A40078" w:rsidRDefault="0042613D" w:rsidP="0042613D">
            <w:pPr>
              <w:widowControl w:val="0"/>
            </w:pPr>
          </w:p>
        </w:tc>
      </w:tr>
      <w:tr w:rsidR="0042613D" w:rsidRPr="00A40078" w14:paraId="218B34EB" w14:textId="77777777" w:rsidTr="0042613D">
        <w:trPr>
          <w:trHeight w:val="16"/>
          <w:jc w:val="center"/>
        </w:trPr>
        <w:tc>
          <w:tcPr>
            <w:tcW w:w="410" w:type="pct"/>
            <w:tcBorders>
              <w:bottom w:val="single" w:sz="8" w:space="0" w:color="000000"/>
            </w:tcBorders>
            <w:shd w:val="clear" w:color="auto" w:fill="auto"/>
            <w:tcMar>
              <w:top w:w="80" w:type="dxa"/>
              <w:left w:w="80" w:type="dxa"/>
              <w:bottom w:w="80" w:type="dxa"/>
              <w:right w:w="80" w:type="dxa"/>
            </w:tcMar>
            <w:vAlign w:val="bottom"/>
          </w:tcPr>
          <w:p w14:paraId="7351A5E5" w14:textId="77777777" w:rsidR="0042613D" w:rsidRPr="00A40078" w:rsidRDefault="0042613D" w:rsidP="0042613D">
            <w:pPr>
              <w:widowControl w:val="0"/>
            </w:pPr>
            <w:r w:rsidRPr="00A40078">
              <w:rPr>
                <w:sz w:val="16"/>
                <w:szCs w:val="16"/>
              </w:rPr>
              <w:t>ВСЕГО</w:t>
            </w:r>
          </w:p>
        </w:tc>
        <w:tc>
          <w:tcPr>
            <w:tcW w:w="566" w:type="pct"/>
            <w:tcBorders>
              <w:bottom w:val="single" w:sz="8" w:space="0" w:color="000000"/>
            </w:tcBorders>
            <w:shd w:val="clear" w:color="auto" w:fill="auto"/>
            <w:tcMar>
              <w:top w:w="80" w:type="dxa"/>
              <w:left w:w="80" w:type="dxa"/>
              <w:bottom w:w="80" w:type="dxa"/>
              <w:right w:w="80" w:type="dxa"/>
            </w:tcMar>
            <w:vAlign w:val="bottom"/>
          </w:tcPr>
          <w:p w14:paraId="1E562E77" w14:textId="77777777" w:rsidR="0042613D" w:rsidRPr="00A40078" w:rsidRDefault="0042613D" w:rsidP="0042613D">
            <w:pPr>
              <w:widowControl w:val="0"/>
            </w:pPr>
            <w:r w:rsidRPr="00A40078">
              <w:rPr>
                <w:sz w:val="16"/>
                <w:szCs w:val="16"/>
              </w:rPr>
              <w:t> </w:t>
            </w:r>
          </w:p>
        </w:tc>
        <w:tc>
          <w:tcPr>
            <w:tcW w:w="255" w:type="pct"/>
            <w:tcBorders>
              <w:bottom w:val="single" w:sz="8" w:space="0" w:color="000000"/>
            </w:tcBorders>
            <w:shd w:val="clear" w:color="auto" w:fill="auto"/>
            <w:tcMar>
              <w:top w:w="80" w:type="dxa"/>
              <w:left w:w="80" w:type="dxa"/>
              <w:bottom w:w="80" w:type="dxa"/>
              <w:right w:w="80" w:type="dxa"/>
            </w:tcMar>
            <w:vAlign w:val="bottom"/>
          </w:tcPr>
          <w:p w14:paraId="6B4150D6" w14:textId="77777777" w:rsidR="0042613D" w:rsidRPr="00A40078" w:rsidRDefault="0042613D" w:rsidP="0042613D">
            <w:pPr>
              <w:widowControl w:val="0"/>
            </w:pPr>
            <w:r w:rsidRPr="00A40078">
              <w:rPr>
                <w:sz w:val="16"/>
                <w:szCs w:val="16"/>
              </w:rPr>
              <w:t> </w:t>
            </w:r>
          </w:p>
        </w:tc>
        <w:tc>
          <w:tcPr>
            <w:tcW w:w="232" w:type="pct"/>
            <w:tcBorders>
              <w:bottom w:val="single" w:sz="8" w:space="0" w:color="000000"/>
            </w:tcBorders>
            <w:shd w:val="clear" w:color="auto" w:fill="auto"/>
            <w:tcMar>
              <w:top w:w="80" w:type="dxa"/>
              <w:left w:w="80" w:type="dxa"/>
              <w:bottom w:w="80" w:type="dxa"/>
              <w:right w:w="80" w:type="dxa"/>
            </w:tcMar>
            <w:vAlign w:val="bottom"/>
          </w:tcPr>
          <w:p w14:paraId="43C71821" w14:textId="77777777" w:rsidR="0042613D" w:rsidRPr="00A40078" w:rsidRDefault="0042613D" w:rsidP="0042613D">
            <w:pPr>
              <w:widowControl w:val="0"/>
            </w:pPr>
            <w:r w:rsidRPr="00A40078">
              <w:rPr>
                <w:sz w:val="16"/>
                <w:szCs w:val="16"/>
              </w:rPr>
              <w:t> </w:t>
            </w:r>
          </w:p>
        </w:tc>
        <w:tc>
          <w:tcPr>
            <w:tcW w:w="345" w:type="pct"/>
            <w:tcBorders>
              <w:bottom w:val="single" w:sz="8" w:space="0" w:color="000000"/>
            </w:tcBorders>
            <w:shd w:val="clear" w:color="auto" w:fill="auto"/>
            <w:tcMar>
              <w:top w:w="80" w:type="dxa"/>
              <w:left w:w="80" w:type="dxa"/>
              <w:bottom w:w="80" w:type="dxa"/>
              <w:right w:w="80" w:type="dxa"/>
            </w:tcMar>
            <w:vAlign w:val="bottom"/>
          </w:tcPr>
          <w:p w14:paraId="47F58387" w14:textId="77777777" w:rsidR="0042613D" w:rsidRPr="00A40078" w:rsidRDefault="0042613D" w:rsidP="0042613D">
            <w:pPr>
              <w:widowControl w:val="0"/>
            </w:pPr>
            <w:r w:rsidRPr="00A40078">
              <w:rPr>
                <w:sz w:val="16"/>
                <w:szCs w:val="16"/>
              </w:rPr>
              <w:t> </w:t>
            </w:r>
          </w:p>
        </w:tc>
        <w:tc>
          <w:tcPr>
            <w:tcW w:w="463" w:type="pct"/>
            <w:tcBorders>
              <w:bottom w:val="single" w:sz="8" w:space="0" w:color="000000"/>
            </w:tcBorders>
            <w:shd w:val="clear" w:color="auto" w:fill="auto"/>
            <w:tcMar>
              <w:top w:w="80" w:type="dxa"/>
              <w:left w:w="80" w:type="dxa"/>
              <w:bottom w:w="80" w:type="dxa"/>
              <w:right w:w="80" w:type="dxa"/>
            </w:tcMar>
            <w:vAlign w:val="bottom"/>
          </w:tcPr>
          <w:p w14:paraId="30C3AE35" w14:textId="77777777" w:rsidR="0042613D" w:rsidRPr="00A40078" w:rsidRDefault="0042613D" w:rsidP="0042613D">
            <w:pPr>
              <w:widowControl w:val="0"/>
            </w:pPr>
            <w:r w:rsidRPr="00A40078">
              <w:rPr>
                <w:sz w:val="16"/>
                <w:szCs w:val="16"/>
              </w:rPr>
              <w:t> </w:t>
            </w:r>
          </w:p>
        </w:tc>
        <w:tc>
          <w:tcPr>
            <w:tcW w:w="277" w:type="pct"/>
            <w:gridSpan w:val="2"/>
            <w:tcBorders>
              <w:bottom w:val="single" w:sz="8" w:space="0" w:color="000000"/>
            </w:tcBorders>
            <w:shd w:val="clear" w:color="auto" w:fill="auto"/>
            <w:tcMar>
              <w:top w:w="80" w:type="dxa"/>
              <w:left w:w="80" w:type="dxa"/>
              <w:bottom w:w="80" w:type="dxa"/>
              <w:right w:w="80" w:type="dxa"/>
            </w:tcMar>
            <w:vAlign w:val="bottom"/>
          </w:tcPr>
          <w:p w14:paraId="5DFEEAC3" w14:textId="77777777" w:rsidR="0042613D" w:rsidRPr="00A40078" w:rsidRDefault="0042613D" w:rsidP="0042613D">
            <w:pPr>
              <w:widowControl w:val="0"/>
            </w:pPr>
            <w:r w:rsidRPr="00A40078">
              <w:rPr>
                <w:sz w:val="16"/>
                <w:szCs w:val="16"/>
              </w:rPr>
              <w:t> </w:t>
            </w:r>
          </w:p>
        </w:tc>
        <w:tc>
          <w:tcPr>
            <w:tcW w:w="281" w:type="pct"/>
            <w:tcBorders>
              <w:bottom w:val="single" w:sz="8" w:space="0" w:color="000000"/>
            </w:tcBorders>
            <w:shd w:val="clear" w:color="auto" w:fill="auto"/>
            <w:tcMar>
              <w:top w:w="80" w:type="dxa"/>
              <w:left w:w="80" w:type="dxa"/>
              <w:bottom w:w="80" w:type="dxa"/>
              <w:right w:w="80" w:type="dxa"/>
            </w:tcMar>
            <w:vAlign w:val="bottom"/>
          </w:tcPr>
          <w:p w14:paraId="17812DEF" w14:textId="77777777" w:rsidR="0042613D" w:rsidRPr="00A40078" w:rsidRDefault="0042613D" w:rsidP="0042613D">
            <w:pPr>
              <w:widowControl w:val="0"/>
            </w:pPr>
            <w:r w:rsidRPr="00A40078">
              <w:rPr>
                <w:sz w:val="16"/>
                <w:szCs w:val="16"/>
              </w:rPr>
              <w:t> </w:t>
            </w:r>
          </w:p>
        </w:tc>
        <w:tc>
          <w:tcPr>
            <w:tcW w:w="349" w:type="pct"/>
            <w:tcBorders>
              <w:bottom w:val="single" w:sz="8" w:space="0" w:color="000000"/>
            </w:tcBorders>
            <w:shd w:val="clear" w:color="auto" w:fill="auto"/>
            <w:tcMar>
              <w:top w:w="80" w:type="dxa"/>
              <w:left w:w="80" w:type="dxa"/>
              <w:bottom w:w="80" w:type="dxa"/>
              <w:right w:w="80" w:type="dxa"/>
            </w:tcMar>
            <w:vAlign w:val="bottom"/>
          </w:tcPr>
          <w:p w14:paraId="51CBDD4D" w14:textId="77777777" w:rsidR="0042613D" w:rsidRPr="00A40078" w:rsidRDefault="0042613D" w:rsidP="0042613D">
            <w:pPr>
              <w:widowControl w:val="0"/>
            </w:pPr>
            <w:r w:rsidRPr="00A40078">
              <w:rPr>
                <w:sz w:val="16"/>
                <w:szCs w:val="16"/>
              </w:rPr>
              <w:t> </w:t>
            </w:r>
          </w:p>
        </w:tc>
        <w:tc>
          <w:tcPr>
            <w:tcW w:w="463" w:type="pct"/>
            <w:tcBorders>
              <w:bottom w:val="single" w:sz="8" w:space="0" w:color="000000"/>
            </w:tcBorders>
            <w:shd w:val="clear" w:color="auto" w:fill="auto"/>
            <w:tcMar>
              <w:top w:w="80" w:type="dxa"/>
              <w:left w:w="80" w:type="dxa"/>
              <w:bottom w:w="80" w:type="dxa"/>
              <w:right w:w="80" w:type="dxa"/>
            </w:tcMar>
            <w:vAlign w:val="bottom"/>
          </w:tcPr>
          <w:p w14:paraId="14F5A4A6" w14:textId="77777777" w:rsidR="0042613D" w:rsidRPr="00A40078" w:rsidRDefault="0042613D" w:rsidP="0042613D">
            <w:pPr>
              <w:widowControl w:val="0"/>
            </w:pPr>
            <w:r w:rsidRPr="00A40078">
              <w:rPr>
                <w:sz w:val="16"/>
                <w:szCs w:val="16"/>
              </w:rPr>
              <w:t> </w:t>
            </w:r>
          </w:p>
        </w:tc>
        <w:tc>
          <w:tcPr>
            <w:tcW w:w="308" w:type="pct"/>
            <w:tcBorders>
              <w:bottom w:val="single" w:sz="8" w:space="0" w:color="000000"/>
            </w:tcBorders>
            <w:shd w:val="clear" w:color="auto" w:fill="auto"/>
            <w:tcMar>
              <w:top w:w="80" w:type="dxa"/>
              <w:left w:w="80" w:type="dxa"/>
              <w:bottom w:w="80" w:type="dxa"/>
              <w:right w:w="80" w:type="dxa"/>
            </w:tcMar>
            <w:vAlign w:val="bottom"/>
          </w:tcPr>
          <w:p w14:paraId="2EBA2755" w14:textId="77777777" w:rsidR="0042613D" w:rsidRPr="00A40078" w:rsidRDefault="0042613D" w:rsidP="0042613D">
            <w:pPr>
              <w:widowControl w:val="0"/>
            </w:pPr>
            <w:r w:rsidRPr="00A40078">
              <w:rPr>
                <w:sz w:val="16"/>
                <w:szCs w:val="16"/>
              </w:rPr>
              <w:t> </w:t>
            </w:r>
          </w:p>
        </w:tc>
        <w:tc>
          <w:tcPr>
            <w:tcW w:w="536" w:type="pct"/>
            <w:tcBorders>
              <w:bottom w:val="single" w:sz="8" w:space="0" w:color="000000"/>
            </w:tcBorders>
            <w:shd w:val="clear" w:color="auto" w:fill="auto"/>
            <w:tcMar>
              <w:top w:w="80" w:type="dxa"/>
              <w:left w:w="80" w:type="dxa"/>
              <w:bottom w:w="80" w:type="dxa"/>
              <w:right w:w="80" w:type="dxa"/>
            </w:tcMar>
            <w:vAlign w:val="bottom"/>
          </w:tcPr>
          <w:p w14:paraId="3683B61B" w14:textId="77777777" w:rsidR="0042613D" w:rsidRPr="00A40078" w:rsidRDefault="0042613D" w:rsidP="0042613D">
            <w:pPr>
              <w:widowControl w:val="0"/>
            </w:pPr>
            <w:r w:rsidRPr="00A40078">
              <w:rPr>
                <w:sz w:val="16"/>
                <w:szCs w:val="16"/>
              </w:rPr>
              <w:t> </w:t>
            </w:r>
          </w:p>
        </w:tc>
        <w:tc>
          <w:tcPr>
            <w:tcW w:w="201" w:type="pct"/>
            <w:tcBorders>
              <w:bottom w:val="single" w:sz="8" w:space="0" w:color="000000"/>
            </w:tcBorders>
            <w:shd w:val="clear" w:color="auto" w:fill="auto"/>
            <w:tcMar>
              <w:top w:w="80" w:type="dxa"/>
              <w:left w:w="80" w:type="dxa"/>
              <w:bottom w:w="80" w:type="dxa"/>
              <w:right w:w="80" w:type="dxa"/>
            </w:tcMar>
            <w:vAlign w:val="bottom"/>
          </w:tcPr>
          <w:p w14:paraId="75EDF58F" w14:textId="77777777" w:rsidR="0042613D" w:rsidRPr="00A40078" w:rsidRDefault="0042613D" w:rsidP="0042613D">
            <w:pPr>
              <w:widowControl w:val="0"/>
            </w:pPr>
            <w:r w:rsidRPr="00A40078">
              <w:rPr>
                <w:sz w:val="16"/>
                <w:szCs w:val="16"/>
              </w:rPr>
              <w:t> </w:t>
            </w:r>
          </w:p>
        </w:tc>
        <w:tc>
          <w:tcPr>
            <w:tcW w:w="314" w:type="pct"/>
            <w:tcBorders>
              <w:bottom w:val="single" w:sz="8" w:space="0" w:color="000000"/>
            </w:tcBorders>
            <w:shd w:val="clear" w:color="auto" w:fill="auto"/>
            <w:tcMar>
              <w:top w:w="80" w:type="dxa"/>
              <w:left w:w="80" w:type="dxa"/>
              <w:bottom w:w="80" w:type="dxa"/>
              <w:right w:w="80" w:type="dxa"/>
            </w:tcMar>
            <w:vAlign w:val="bottom"/>
          </w:tcPr>
          <w:p w14:paraId="44F2614A" w14:textId="77777777" w:rsidR="0042613D" w:rsidRPr="00A40078" w:rsidRDefault="0042613D" w:rsidP="0042613D">
            <w:pPr>
              <w:widowControl w:val="0"/>
            </w:pPr>
            <w:r w:rsidRPr="00A40078">
              <w:rPr>
                <w:sz w:val="16"/>
                <w:szCs w:val="16"/>
              </w:rPr>
              <w:t> </w:t>
            </w:r>
          </w:p>
        </w:tc>
      </w:tr>
      <w:tr w:rsidR="0042613D" w:rsidRPr="00A40078" w14:paraId="014BBDA3" w14:textId="77777777" w:rsidTr="0042613D">
        <w:trPr>
          <w:trHeight w:val="16"/>
          <w:jc w:val="center"/>
        </w:trPr>
        <w:tc>
          <w:tcPr>
            <w:tcW w:w="5000" w:type="pct"/>
            <w:gridSpan w:val="15"/>
            <w:tcBorders>
              <w:left w:val="nil"/>
              <w:bottom w:val="nil"/>
              <w:right w:val="nil"/>
            </w:tcBorders>
            <w:shd w:val="clear" w:color="auto" w:fill="auto"/>
            <w:tcMar>
              <w:top w:w="80" w:type="dxa"/>
              <w:left w:w="80" w:type="dxa"/>
              <w:bottom w:w="80" w:type="dxa"/>
              <w:right w:w="80" w:type="dxa"/>
            </w:tcMar>
            <w:vAlign w:val="bottom"/>
          </w:tcPr>
          <w:p w14:paraId="7479D776" w14:textId="77777777" w:rsidR="0042613D" w:rsidRPr="00A40078" w:rsidRDefault="0042613D" w:rsidP="0042613D">
            <w:pPr>
              <w:widowControl w:val="0"/>
            </w:pPr>
            <w:r w:rsidRPr="00A40078">
              <w:t>Счета, договоры и платежные поручения по пп. 4, 5, 8, 13, 14 настоящей таблицы прилагаются в подтверждение целевого использования авансовых платежей.</w:t>
            </w:r>
          </w:p>
        </w:tc>
      </w:tr>
      <w:tr w:rsidR="0042613D" w:rsidRPr="00A40078" w14:paraId="759DD5F9" w14:textId="77777777" w:rsidTr="0042613D">
        <w:trPr>
          <w:trHeight w:val="16"/>
          <w:jc w:val="center"/>
        </w:trPr>
        <w:tc>
          <w:tcPr>
            <w:tcW w:w="2409" w:type="pct"/>
            <w:gridSpan w:val="7"/>
            <w:tcBorders>
              <w:top w:val="nil"/>
              <w:left w:val="nil"/>
              <w:bottom w:val="nil"/>
            </w:tcBorders>
            <w:shd w:val="clear" w:color="auto" w:fill="auto"/>
            <w:tcMar>
              <w:top w:w="80" w:type="dxa"/>
              <w:left w:w="80" w:type="dxa"/>
              <w:bottom w:w="80" w:type="dxa"/>
              <w:right w:w="80" w:type="dxa"/>
            </w:tcMar>
            <w:vAlign w:val="bottom"/>
          </w:tcPr>
          <w:p w14:paraId="51B6BBC1" w14:textId="77777777" w:rsidR="0042613D" w:rsidRPr="00A40078" w:rsidRDefault="0042613D" w:rsidP="0042613D">
            <w:pPr>
              <w:widowControl w:val="0"/>
            </w:pPr>
            <w:r w:rsidRPr="00A40078">
              <w:t>Руководитель организации _____________________________________________________</w:t>
            </w:r>
            <w:r w:rsidRPr="00A40078">
              <w:rPr>
                <w:sz w:val="22"/>
                <w:szCs w:val="22"/>
              </w:rPr>
              <w:t xml:space="preserve"> Подпись/расшифровка подписи (подрядной организации)</w:t>
            </w:r>
            <w:r w:rsidRPr="00A40078">
              <w:tab/>
            </w:r>
            <w:r w:rsidRPr="00A40078">
              <w:tab/>
            </w:r>
          </w:p>
        </w:tc>
        <w:tc>
          <w:tcPr>
            <w:tcW w:w="420" w:type="pct"/>
            <w:gridSpan w:val="2"/>
            <w:tcBorders>
              <w:top w:val="nil"/>
              <w:bottom w:val="nil"/>
            </w:tcBorders>
            <w:shd w:val="clear" w:color="auto" w:fill="auto"/>
            <w:tcMar>
              <w:top w:w="80" w:type="dxa"/>
              <w:left w:w="80" w:type="dxa"/>
              <w:bottom w:w="80" w:type="dxa"/>
              <w:right w:w="80" w:type="dxa"/>
            </w:tcMar>
            <w:vAlign w:val="bottom"/>
          </w:tcPr>
          <w:p w14:paraId="6A4DB507" w14:textId="77777777" w:rsidR="0042613D" w:rsidRPr="00A40078" w:rsidRDefault="0042613D" w:rsidP="0042613D">
            <w:pPr>
              <w:widowControl w:val="0"/>
            </w:pPr>
          </w:p>
        </w:tc>
        <w:tc>
          <w:tcPr>
            <w:tcW w:w="349" w:type="pct"/>
            <w:tcBorders>
              <w:top w:val="nil"/>
              <w:bottom w:val="nil"/>
            </w:tcBorders>
            <w:shd w:val="clear" w:color="auto" w:fill="auto"/>
            <w:tcMar>
              <w:top w:w="80" w:type="dxa"/>
              <w:left w:w="80" w:type="dxa"/>
              <w:bottom w:w="80" w:type="dxa"/>
              <w:right w:w="80" w:type="dxa"/>
            </w:tcMar>
            <w:vAlign w:val="bottom"/>
          </w:tcPr>
          <w:p w14:paraId="4226B1A6" w14:textId="77777777" w:rsidR="0042613D" w:rsidRPr="00A40078" w:rsidRDefault="0042613D" w:rsidP="0042613D">
            <w:pPr>
              <w:widowControl w:val="0"/>
            </w:pPr>
          </w:p>
        </w:tc>
        <w:tc>
          <w:tcPr>
            <w:tcW w:w="463" w:type="pct"/>
            <w:tcBorders>
              <w:top w:val="nil"/>
              <w:bottom w:val="nil"/>
            </w:tcBorders>
            <w:shd w:val="clear" w:color="auto" w:fill="auto"/>
            <w:tcMar>
              <w:top w:w="80" w:type="dxa"/>
              <w:left w:w="80" w:type="dxa"/>
              <w:bottom w:w="80" w:type="dxa"/>
              <w:right w:w="80" w:type="dxa"/>
            </w:tcMar>
            <w:vAlign w:val="bottom"/>
          </w:tcPr>
          <w:p w14:paraId="6179FA8E" w14:textId="77777777" w:rsidR="0042613D" w:rsidRPr="00A40078" w:rsidRDefault="0042613D" w:rsidP="0042613D">
            <w:pPr>
              <w:widowControl w:val="0"/>
            </w:pPr>
          </w:p>
        </w:tc>
        <w:tc>
          <w:tcPr>
            <w:tcW w:w="308" w:type="pct"/>
            <w:tcBorders>
              <w:top w:val="nil"/>
              <w:bottom w:val="nil"/>
            </w:tcBorders>
            <w:shd w:val="clear" w:color="auto" w:fill="auto"/>
            <w:tcMar>
              <w:top w:w="80" w:type="dxa"/>
              <w:left w:w="80" w:type="dxa"/>
              <w:bottom w:w="80" w:type="dxa"/>
              <w:right w:w="80" w:type="dxa"/>
            </w:tcMar>
            <w:vAlign w:val="bottom"/>
          </w:tcPr>
          <w:p w14:paraId="1F8DFDD8" w14:textId="77777777" w:rsidR="0042613D" w:rsidRPr="00A40078" w:rsidRDefault="0042613D" w:rsidP="0042613D">
            <w:pPr>
              <w:widowControl w:val="0"/>
            </w:pPr>
          </w:p>
        </w:tc>
        <w:tc>
          <w:tcPr>
            <w:tcW w:w="536" w:type="pct"/>
            <w:tcBorders>
              <w:top w:val="nil"/>
              <w:bottom w:val="nil"/>
            </w:tcBorders>
            <w:shd w:val="clear" w:color="auto" w:fill="auto"/>
            <w:tcMar>
              <w:top w:w="80" w:type="dxa"/>
              <w:left w:w="80" w:type="dxa"/>
              <w:bottom w:w="80" w:type="dxa"/>
              <w:right w:w="80" w:type="dxa"/>
            </w:tcMar>
            <w:vAlign w:val="bottom"/>
          </w:tcPr>
          <w:p w14:paraId="254FFC4C" w14:textId="77777777" w:rsidR="0042613D" w:rsidRPr="00A40078" w:rsidRDefault="0042613D" w:rsidP="0042613D">
            <w:pPr>
              <w:widowControl w:val="0"/>
            </w:pPr>
          </w:p>
        </w:tc>
        <w:tc>
          <w:tcPr>
            <w:tcW w:w="201" w:type="pct"/>
            <w:tcBorders>
              <w:top w:val="nil"/>
              <w:bottom w:val="nil"/>
            </w:tcBorders>
            <w:shd w:val="clear" w:color="auto" w:fill="auto"/>
            <w:tcMar>
              <w:top w:w="80" w:type="dxa"/>
              <w:left w:w="80" w:type="dxa"/>
              <w:bottom w:w="80" w:type="dxa"/>
              <w:right w:w="80" w:type="dxa"/>
            </w:tcMar>
            <w:vAlign w:val="bottom"/>
          </w:tcPr>
          <w:p w14:paraId="088EA543" w14:textId="77777777" w:rsidR="0042613D" w:rsidRPr="00A40078" w:rsidRDefault="0042613D" w:rsidP="0042613D">
            <w:pPr>
              <w:widowControl w:val="0"/>
            </w:pPr>
          </w:p>
        </w:tc>
        <w:tc>
          <w:tcPr>
            <w:tcW w:w="314" w:type="pct"/>
            <w:tcBorders>
              <w:top w:val="nil"/>
              <w:bottom w:val="nil"/>
              <w:right w:val="nil"/>
            </w:tcBorders>
            <w:shd w:val="clear" w:color="auto" w:fill="auto"/>
            <w:tcMar>
              <w:top w:w="80" w:type="dxa"/>
              <w:left w:w="80" w:type="dxa"/>
              <w:bottom w:w="80" w:type="dxa"/>
              <w:right w:w="80" w:type="dxa"/>
            </w:tcMar>
            <w:vAlign w:val="bottom"/>
          </w:tcPr>
          <w:p w14:paraId="6366B0E9" w14:textId="77777777" w:rsidR="0042613D" w:rsidRPr="00A40078" w:rsidRDefault="0042613D" w:rsidP="0042613D">
            <w:pPr>
              <w:widowControl w:val="0"/>
            </w:pPr>
          </w:p>
        </w:tc>
      </w:tr>
    </w:tbl>
    <w:p w14:paraId="4326B0E9" w14:textId="77777777" w:rsidR="0042613D" w:rsidRPr="00A40078" w:rsidRDefault="0042613D" w:rsidP="0042613D">
      <w:pPr>
        <w:widowControl w:val="0"/>
        <w:tabs>
          <w:tab w:val="left" w:pos="709"/>
        </w:tabs>
        <w:spacing w:after="0" w:line="240" w:lineRule="auto"/>
        <w:rPr>
          <w:rFonts w:ascii="Times New Roman" w:hAnsi="Times New Roman" w:cs="Times New Roman"/>
          <w:sz w:val="12"/>
          <w:szCs w:val="12"/>
        </w:rPr>
      </w:pPr>
      <w:r w:rsidRPr="00A40078">
        <w:rPr>
          <w:rFonts w:ascii="Times New Roman" w:hAnsi="Times New Roman" w:cs="Times New Roman"/>
          <w:sz w:val="12"/>
          <w:szCs w:val="12"/>
        </w:rPr>
        <w:t xml:space="preserve">                                            </w:t>
      </w:r>
      <w:r w:rsidRPr="00A40078">
        <w:rPr>
          <w:rFonts w:ascii="Times New Roman" w:hAnsi="Times New Roman" w:cs="Times New Roman"/>
        </w:rPr>
        <w:t>ФОРМУ СОГЛАСОВАЛИ:</w:t>
      </w:r>
    </w:p>
    <w:tbl>
      <w:tblPr>
        <w:tblStyle w:val="TableNormal"/>
        <w:tblW w:w="1270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68"/>
        <w:gridCol w:w="7740"/>
      </w:tblGrid>
      <w:tr w:rsidR="0042613D" w:rsidRPr="00A40078" w14:paraId="085103C5" w14:textId="77777777" w:rsidTr="0042613D">
        <w:trPr>
          <w:trHeight w:val="212"/>
        </w:trPr>
        <w:tc>
          <w:tcPr>
            <w:tcW w:w="4968" w:type="dxa"/>
            <w:tcBorders>
              <w:top w:val="nil"/>
              <w:left w:val="nil"/>
              <w:bottom w:val="nil"/>
              <w:right w:val="nil"/>
            </w:tcBorders>
            <w:shd w:val="clear" w:color="auto" w:fill="auto"/>
            <w:tcMar>
              <w:top w:w="80" w:type="dxa"/>
              <w:left w:w="80" w:type="dxa"/>
              <w:bottom w:w="80" w:type="dxa"/>
              <w:right w:w="80" w:type="dxa"/>
            </w:tcMar>
          </w:tcPr>
          <w:p w14:paraId="3E5DB36F" w14:textId="77777777" w:rsidR="0042613D" w:rsidRPr="00A40078" w:rsidRDefault="0042613D" w:rsidP="0042613D">
            <w:pPr>
              <w:widowControl w:val="0"/>
              <w:tabs>
                <w:tab w:val="left" w:pos="709"/>
              </w:tabs>
            </w:pPr>
            <w:r w:rsidRPr="00A40078">
              <w:t>От ЗАКАЗЧИКА:</w:t>
            </w:r>
          </w:p>
        </w:tc>
        <w:tc>
          <w:tcPr>
            <w:tcW w:w="7740" w:type="dxa"/>
            <w:tcBorders>
              <w:top w:val="nil"/>
              <w:left w:val="nil"/>
              <w:bottom w:val="nil"/>
              <w:right w:val="nil"/>
            </w:tcBorders>
            <w:shd w:val="clear" w:color="auto" w:fill="auto"/>
            <w:tcMar>
              <w:top w:w="80" w:type="dxa"/>
              <w:left w:w="80" w:type="dxa"/>
              <w:bottom w:w="80" w:type="dxa"/>
              <w:right w:w="80" w:type="dxa"/>
            </w:tcMar>
          </w:tcPr>
          <w:p w14:paraId="2BB98C88" w14:textId="77777777" w:rsidR="0042613D" w:rsidRPr="00A40078" w:rsidRDefault="0042613D" w:rsidP="0042613D">
            <w:pPr>
              <w:widowControl w:val="0"/>
              <w:tabs>
                <w:tab w:val="left" w:pos="709"/>
              </w:tabs>
            </w:pPr>
            <w:r w:rsidRPr="00A40078">
              <w:t>От ПОДРЯДЧИКА:</w:t>
            </w:r>
          </w:p>
        </w:tc>
      </w:tr>
    </w:tbl>
    <w:p w14:paraId="270A3F2F" w14:textId="77777777" w:rsidR="0042613D" w:rsidRPr="00A40078" w:rsidRDefault="0042613D" w:rsidP="0042613D">
      <w:pPr>
        <w:widowControl w:val="0"/>
        <w:spacing w:after="0" w:line="240" w:lineRule="auto"/>
        <w:ind w:left="11340"/>
        <w:rPr>
          <w:rFonts w:ascii="Times New Roman" w:hAnsi="Times New Roman" w:cs="Times New Roman"/>
          <w:sz w:val="24"/>
          <w:szCs w:val="24"/>
        </w:rPr>
      </w:pPr>
    </w:p>
    <w:p w14:paraId="4F26C4C4" w14:textId="77777777" w:rsidR="0042613D" w:rsidRPr="00A40078" w:rsidRDefault="0042613D" w:rsidP="0042613D">
      <w:pPr>
        <w:spacing w:after="160" w:line="259" w:lineRule="auto"/>
        <w:rPr>
          <w:rFonts w:ascii="Times New Roman" w:hAnsi="Times New Roman" w:cs="Times New Roman"/>
          <w:sz w:val="24"/>
          <w:szCs w:val="24"/>
        </w:rPr>
      </w:pPr>
      <w:r w:rsidRPr="00A40078">
        <w:rPr>
          <w:rFonts w:ascii="Times New Roman" w:hAnsi="Times New Roman" w:cs="Times New Roman"/>
          <w:sz w:val="24"/>
          <w:szCs w:val="24"/>
        </w:rPr>
        <w:br w:type="page"/>
      </w:r>
    </w:p>
    <w:p w14:paraId="1D57731D" w14:textId="77777777" w:rsidR="0042613D" w:rsidRPr="00A40078" w:rsidRDefault="0042613D" w:rsidP="0042613D">
      <w:pPr>
        <w:widowControl w:val="0"/>
        <w:spacing w:after="0" w:line="240" w:lineRule="auto"/>
        <w:ind w:left="11340"/>
        <w:rPr>
          <w:rFonts w:ascii="Times New Roman" w:hAnsi="Times New Roman" w:cs="Times New Roman"/>
          <w:sz w:val="24"/>
          <w:szCs w:val="24"/>
        </w:rPr>
      </w:pPr>
      <w:r w:rsidRPr="00A40078">
        <w:rPr>
          <w:rFonts w:ascii="Times New Roman" w:hAnsi="Times New Roman" w:cs="Times New Roman"/>
          <w:sz w:val="24"/>
          <w:szCs w:val="24"/>
        </w:rPr>
        <w:lastRenderedPageBreak/>
        <w:t xml:space="preserve">Приложение 4 к Договору </w:t>
      </w:r>
    </w:p>
    <w:p w14:paraId="3EE7E631" w14:textId="77777777" w:rsidR="0042613D" w:rsidRPr="00A40078" w:rsidRDefault="0042613D" w:rsidP="0042613D">
      <w:pPr>
        <w:widowControl w:val="0"/>
        <w:spacing w:after="0" w:line="240" w:lineRule="auto"/>
        <w:ind w:left="11340"/>
        <w:rPr>
          <w:rFonts w:ascii="Times New Roman" w:hAnsi="Times New Roman" w:cs="Times New Roman"/>
          <w:sz w:val="24"/>
          <w:szCs w:val="24"/>
        </w:rPr>
      </w:pPr>
      <w:r w:rsidRPr="00A40078">
        <w:rPr>
          <w:rFonts w:ascii="Times New Roman" w:hAnsi="Times New Roman" w:cs="Times New Roman"/>
          <w:color w:val="000000"/>
          <w:sz w:val="24"/>
          <w:szCs w:val="24"/>
        </w:rPr>
        <w:t>от __________ № ______</w:t>
      </w:r>
    </w:p>
    <w:p w14:paraId="6176CAA7" w14:textId="77777777" w:rsidR="0042613D" w:rsidRPr="00A40078" w:rsidRDefault="0042613D" w:rsidP="0042613D">
      <w:pPr>
        <w:widowControl w:val="0"/>
        <w:spacing w:after="0" w:line="240" w:lineRule="auto"/>
        <w:ind w:left="11340"/>
        <w:rPr>
          <w:rFonts w:ascii="Times New Roman" w:hAnsi="Times New Roman" w:cs="Times New Roman"/>
          <w:sz w:val="24"/>
          <w:szCs w:val="24"/>
        </w:rPr>
      </w:pPr>
    </w:p>
    <w:tbl>
      <w:tblPr>
        <w:tblW w:w="15708" w:type="dxa"/>
        <w:tblInd w:w="-432" w:type="dxa"/>
        <w:tblLayout w:type="fixed"/>
        <w:tblLook w:val="0000" w:firstRow="0" w:lastRow="0" w:firstColumn="0" w:lastColumn="0" w:noHBand="0" w:noVBand="0"/>
      </w:tblPr>
      <w:tblGrid>
        <w:gridCol w:w="709"/>
        <w:gridCol w:w="851"/>
        <w:gridCol w:w="709"/>
        <w:gridCol w:w="710"/>
        <w:gridCol w:w="709"/>
        <w:gridCol w:w="709"/>
        <w:gridCol w:w="709"/>
        <w:gridCol w:w="821"/>
        <w:gridCol w:w="851"/>
        <w:gridCol w:w="850"/>
        <w:gridCol w:w="851"/>
        <w:gridCol w:w="850"/>
        <w:gridCol w:w="851"/>
        <w:gridCol w:w="850"/>
        <w:gridCol w:w="851"/>
        <w:gridCol w:w="471"/>
        <w:gridCol w:w="379"/>
        <w:gridCol w:w="707"/>
        <w:gridCol w:w="708"/>
        <w:gridCol w:w="709"/>
        <w:gridCol w:w="853"/>
      </w:tblGrid>
      <w:tr w:rsidR="0042613D" w:rsidRPr="00A40078" w14:paraId="0C35279D" w14:textId="77777777" w:rsidTr="0042613D">
        <w:trPr>
          <w:trHeight w:val="58"/>
        </w:trPr>
        <w:tc>
          <w:tcPr>
            <w:tcW w:w="12352" w:type="dxa"/>
            <w:gridSpan w:val="16"/>
            <w:vMerge w:val="restart"/>
            <w:tcBorders>
              <w:top w:val="single" w:sz="4" w:space="0" w:color="auto"/>
              <w:left w:val="single" w:sz="4" w:space="0" w:color="auto"/>
              <w:bottom w:val="single" w:sz="4" w:space="0" w:color="auto"/>
              <w:right w:val="single" w:sz="4" w:space="0" w:color="auto"/>
            </w:tcBorders>
            <w:noWrap/>
            <w:vAlign w:val="bottom"/>
          </w:tcPr>
          <w:p w14:paraId="2549553E" w14:textId="77777777" w:rsidR="0042613D" w:rsidRPr="00A40078" w:rsidRDefault="0042613D" w:rsidP="0042613D">
            <w:pPr>
              <w:widowControl w:val="0"/>
              <w:tabs>
                <w:tab w:val="left" w:pos="12642"/>
              </w:tabs>
              <w:spacing w:after="0" w:line="240" w:lineRule="auto"/>
              <w:jc w:val="both"/>
              <w:rPr>
                <w:rFonts w:ascii="Times New Roman" w:hAnsi="Times New Roman" w:cs="Times New Roman"/>
                <w:b/>
                <w:bCs/>
                <w:sz w:val="16"/>
                <w:szCs w:val="16"/>
              </w:rPr>
            </w:pPr>
            <w:r w:rsidRPr="00A40078">
              <w:rPr>
                <w:rFonts w:ascii="Times New Roman" w:hAnsi="Times New Roman" w:cs="Times New Roman"/>
                <w:b/>
                <w:bCs/>
                <w:sz w:val="16"/>
                <w:szCs w:val="16"/>
              </w:rPr>
              <w:t>Форма справки о движении денежных средств по договорам, заключенным во исполнение договора подряда за __________20_ г.</w:t>
            </w: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14:paraId="0957E692" w14:textId="77777777" w:rsidR="0042613D" w:rsidRPr="00A40078" w:rsidRDefault="0042613D" w:rsidP="0042613D">
            <w:pPr>
              <w:widowControl w:val="0"/>
              <w:tabs>
                <w:tab w:val="left" w:pos="12642"/>
              </w:tabs>
              <w:spacing w:after="0" w:line="240" w:lineRule="auto"/>
              <w:ind w:right="262"/>
              <w:jc w:val="both"/>
              <w:rPr>
                <w:rFonts w:ascii="Times New Roman" w:hAnsi="Times New Roman" w:cs="Times New Roman"/>
                <w:sz w:val="24"/>
                <w:szCs w:val="24"/>
              </w:rPr>
            </w:pPr>
          </w:p>
        </w:tc>
      </w:tr>
      <w:tr w:rsidR="0042613D" w:rsidRPr="00A40078" w14:paraId="193F560B" w14:textId="77777777" w:rsidTr="0042613D">
        <w:trPr>
          <w:trHeight w:val="58"/>
        </w:trPr>
        <w:tc>
          <w:tcPr>
            <w:tcW w:w="12352" w:type="dxa"/>
            <w:gridSpan w:val="16"/>
            <w:vMerge/>
            <w:tcBorders>
              <w:top w:val="single" w:sz="4" w:space="0" w:color="auto"/>
              <w:left w:val="single" w:sz="4" w:space="0" w:color="auto"/>
              <w:bottom w:val="single" w:sz="4" w:space="0" w:color="auto"/>
              <w:right w:val="single" w:sz="4" w:space="0" w:color="auto"/>
            </w:tcBorders>
            <w:vAlign w:val="center"/>
          </w:tcPr>
          <w:p w14:paraId="6E3D6AD4" w14:textId="77777777" w:rsidR="0042613D" w:rsidRPr="00A40078" w:rsidRDefault="0042613D" w:rsidP="0042613D">
            <w:pPr>
              <w:widowControl w:val="0"/>
              <w:tabs>
                <w:tab w:val="left" w:pos="12642"/>
              </w:tabs>
              <w:spacing w:after="0" w:line="240" w:lineRule="auto"/>
              <w:jc w:val="both"/>
              <w:rPr>
                <w:rFonts w:ascii="Times New Roman" w:hAnsi="Times New Roman" w:cs="Times New Roman"/>
                <w:sz w:val="16"/>
                <w:szCs w:val="16"/>
              </w:rPr>
            </w:pP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14:paraId="45383B14" w14:textId="77777777" w:rsidR="0042613D" w:rsidRPr="00A40078" w:rsidRDefault="0042613D" w:rsidP="0042613D">
            <w:pPr>
              <w:widowControl w:val="0"/>
              <w:tabs>
                <w:tab w:val="left" w:pos="12642"/>
              </w:tabs>
              <w:spacing w:after="0" w:line="240" w:lineRule="auto"/>
              <w:jc w:val="both"/>
              <w:rPr>
                <w:rFonts w:ascii="Times New Roman" w:hAnsi="Times New Roman" w:cs="Times New Roman"/>
                <w:sz w:val="24"/>
                <w:szCs w:val="24"/>
              </w:rPr>
            </w:pPr>
          </w:p>
        </w:tc>
      </w:tr>
      <w:tr w:rsidR="0042613D" w:rsidRPr="00A40078" w14:paraId="5C7201D7" w14:textId="77777777" w:rsidTr="0042613D">
        <w:trPr>
          <w:trHeight w:val="58"/>
        </w:trPr>
        <w:tc>
          <w:tcPr>
            <w:tcW w:w="5927" w:type="dxa"/>
            <w:gridSpan w:val="8"/>
            <w:tcBorders>
              <w:top w:val="single" w:sz="4" w:space="0" w:color="auto"/>
              <w:left w:val="single" w:sz="4" w:space="0" w:color="auto"/>
              <w:bottom w:val="single" w:sz="4" w:space="0" w:color="auto"/>
              <w:right w:val="single" w:sz="4" w:space="0" w:color="auto"/>
            </w:tcBorders>
            <w:vAlign w:val="center"/>
          </w:tcPr>
          <w:p w14:paraId="2DD4AD6D" w14:textId="77777777" w:rsidR="0042613D" w:rsidRPr="00A40078" w:rsidRDefault="0042613D" w:rsidP="0042613D">
            <w:pPr>
              <w:widowControl w:val="0"/>
              <w:spacing w:after="0" w:line="240" w:lineRule="auto"/>
              <w:jc w:val="both"/>
              <w:rPr>
                <w:rFonts w:ascii="Times New Roman" w:hAnsi="Times New Roman" w:cs="Times New Roman"/>
                <w:b/>
                <w:bCs/>
                <w:sz w:val="16"/>
                <w:szCs w:val="16"/>
              </w:rPr>
            </w:pPr>
            <w:r w:rsidRPr="00A40078">
              <w:rPr>
                <w:rFonts w:ascii="Times New Roman" w:hAnsi="Times New Roman" w:cs="Times New Roman"/>
                <w:b/>
                <w:bCs/>
                <w:sz w:val="16"/>
                <w:szCs w:val="16"/>
              </w:rPr>
              <w:t>Договор подряда</w:t>
            </w:r>
          </w:p>
        </w:tc>
        <w:tc>
          <w:tcPr>
            <w:tcW w:w="9781" w:type="dxa"/>
            <w:gridSpan w:val="13"/>
            <w:tcBorders>
              <w:top w:val="single" w:sz="4" w:space="0" w:color="auto"/>
              <w:left w:val="single" w:sz="4" w:space="0" w:color="auto"/>
              <w:bottom w:val="single" w:sz="4" w:space="0" w:color="auto"/>
              <w:right w:val="single" w:sz="4" w:space="0" w:color="auto"/>
            </w:tcBorders>
            <w:noWrap/>
            <w:vAlign w:val="bottom"/>
          </w:tcPr>
          <w:p w14:paraId="530E08BC" w14:textId="77777777" w:rsidR="0042613D" w:rsidRPr="00A40078" w:rsidRDefault="0042613D" w:rsidP="0042613D">
            <w:pPr>
              <w:widowControl w:val="0"/>
              <w:spacing w:after="0" w:line="240" w:lineRule="auto"/>
              <w:jc w:val="both"/>
              <w:rPr>
                <w:rFonts w:ascii="Times New Roman" w:hAnsi="Times New Roman" w:cs="Times New Roman"/>
                <w:b/>
                <w:bCs/>
                <w:sz w:val="16"/>
                <w:szCs w:val="16"/>
              </w:rPr>
            </w:pPr>
            <w:r w:rsidRPr="00A40078">
              <w:rPr>
                <w:rFonts w:ascii="Times New Roman" w:hAnsi="Times New Roman" w:cs="Times New Roman"/>
                <w:b/>
                <w:bCs/>
                <w:sz w:val="16"/>
                <w:szCs w:val="16"/>
              </w:rPr>
              <w:t>По договорам, заключенным во исполнение договора подряда</w:t>
            </w:r>
          </w:p>
        </w:tc>
      </w:tr>
      <w:tr w:rsidR="0042613D" w:rsidRPr="00A40078" w14:paraId="0CD85486" w14:textId="77777777" w:rsidTr="0042613D">
        <w:trPr>
          <w:trHeight w:val="70"/>
        </w:trPr>
        <w:tc>
          <w:tcPr>
            <w:tcW w:w="709" w:type="dxa"/>
            <w:vMerge w:val="restart"/>
            <w:tcBorders>
              <w:top w:val="single" w:sz="4" w:space="0" w:color="auto"/>
              <w:left w:val="single" w:sz="4" w:space="0" w:color="auto"/>
              <w:bottom w:val="single" w:sz="4" w:space="0" w:color="auto"/>
              <w:right w:val="single" w:sz="4" w:space="0" w:color="auto"/>
            </w:tcBorders>
          </w:tcPr>
          <w:p w14:paraId="1CBD8460" w14:textId="77777777" w:rsidR="0042613D" w:rsidRPr="00A40078" w:rsidRDefault="0042613D" w:rsidP="0042613D">
            <w:pPr>
              <w:widowControl w:val="0"/>
              <w:spacing w:after="0" w:line="240" w:lineRule="auto"/>
              <w:ind w:left="-25" w:right="-36" w:firstLine="25"/>
              <w:jc w:val="center"/>
              <w:rPr>
                <w:rFonts w:ascii="Times New Roman" w:hAnsi="Times New Roman" w:cs="Times New Roman"/>
                <w:sz w:val="14"/>
                <w:szCs w:val="16"/>
              </w:rPr>
            </w:pPr>
            <w:r w:rsidRPr="00A40078">
              <w:rPr>
                <w:rFonts w:ascii="Times New Roman" w:hAnsi="Times New Roman" w:cs="Times New Roman"/>
                <w:sz w:val="14"/>
                <w:szCs w:val="16"/>
              </w:rPr>
              <w:t>Наименование инвес-тицион-ных проектов</w:t>
            </w:r>
          </w:p>
        </w:tc>
        <w:tc>
          <w:tcPr>
            <w:tcW w:w="851" w:type="dxa"/>
            <w:vMerge w:val="restart"/>
            <w:tcBorders>
              <w:top w:val="single" w:sz="4" w:space="0" w:color="auto"/>
              <w:left w:val="single" w:sz="4" w:space="0" w:color="auto"/>
              <w:bottom w:val="single" w:sz="4" w:space="0" w:color="auto"/>
              <w:right w:val="single" w:sz="4" w:space="0" w:color="auto"/>
            </w:tcBorders>
          </w:tcPr>
          <w:p w14:paraId="2D8C269A" w14:textId="77777777" w:rsidR="0042613D" w:rsidRPr="00A40078" w:rsidRDefault="0042613D" w:rsidP="0042613D">
            <w:pPr>
              <w:widowControl w:val="0"/>
              <w:spacing w:after="0" w:line="240" w:lineRule="auto"/>
              <w:ind w:right="-36"/>
              <w:jc w:val="center"/>
              <w:rPr>
                <w:rFonts w:ascii="Times New Roman" w:hAnsi="Times New Roman" w:cs="Times New Roman"/>
                <w:sz w:val="14"/>
                <w:szCs w:val="16"/>
              </w:rPr>
            </w:pPr>
            <w:r w:rsidRPr="00A40078">
              <w:rPr>
                <w:rFonts w:ascii="Times New Roman" w:hAnsi="Times New Roman" w:cs="Times New Roman"/>
                <w:sz w:val="14"/>
                <w:szCs w:val="16"/>
              </w:rPr>
              <w:t>Предмет договора</w:t>
            </w:r>
          </w:p>
        </w:tc>
        <w:tc>
          <w:tcPr>
            <w:tcW w:w="709" w:type="dxa"/>
            <w:vMerge w:val="restart"/>
            <w:tcBorders>
              <w:top w:val="single" w:sz="4" w:space="0" w:color="auto"/>
              <w:left w:val="single" w:sz="4" w:space="0" w:color="auto"/>
              <w:bottom w:val="single" w:sz="4" w:space="0" w:color="auto"/>
              <w:right w:val="single" w:sz="4" w:space="0" w:color="auto"/>
            </w:tcBorders>
          </w:tcPr>
          <w:p w14:paraId="74B19F9C" w14:textId="77777777" w:rsidR="0042613D" w:rsidRPr="00A40078" w:rsidRDefault="0042613D" w:rsidP="0042613D">
            <w:pPr>
              <w:widowControl w:val="0"/>
              <w:spacing w:after="0" w:line="240" w:lineRule="auto"/>
              <w:jc w:val="center"/>
              <w:rPr>
                <w:rFonts w:ascii="Times New Roman" w:hAnsi="Times New Roman" w:cs="Times New Roman"/>
                <w:sz w:val="14"/>
                <w:szCs w:val="16"/>
              </w:rPr>
            </w:pPr>
            <w:r w:rsidRPr="00A40078">
              <w:rPr>
                <w:rFonts w:ascii="Times New Roman" w:hAnsi="Times New Roman" w:cs="Times New Roman"/>
                <w:sz w:val="14"/>
                <w:szCs w:val="16"/>
              </w:rPr>
              <w:t>Наименование Подрядчика</w:t>
            </w:r>
          </w:p>
        </w:tc>
        <w:tc>
          <w:tcPr>
            <w:tcW w:w="710" w:type="dxa"/>
            <w:vMerge w:val="restart"/>
            <w:tcBorders>
              <w:top w:val="single" w:sz="4" w:space="0" w:color="auto"/>
              <w:left w:val="single" w:sz="4" w:space="0" w:color="auto"/>
              <w:bottom w:val="single" w:sz="4" w:space="0" w:color="auto"/>
              <w:right w:val="single" w:sz="4" w:space="0" w:color="auto"/>
            </w:tcBorders>
          </w:tcPr>
          <w:p w14:paraId="5D451051" w14:textId="77777777" w:rsidR="0042613D" w:rsidRPr="00A40078" w:rsidRDefault="0042613D" w:rsidP="0042613D">
            <w:pPr>
              <w:widowControl w:val="0"/>
              <w:spacing w:after="0" w:line="240" w:lineRule="auto"/>
              <w:jc w:val="center"/>
              <w:rPr>
                <w:rFonts w:ascii="Times New Roman" w:hAnsi="Times New Roman" w:cs="Times New Roman"/>
                <w:sz w:val="14"/>
                <w:szCs w:val="16"/>
              </w:rPr>
            </w:pPr>
            <w:r w:rsidRPr="00A40078">
              <w:rPr>
                <w:rFonts w:ascii="Times New Roman" w:hAnsi="Times New Roman" w:cs="Times New Roman"/>
                <w:sz w:val="14"/>
                <w:szCs w:val="16"/>
              </w:rPr>
              <w:t>№ договора и дата его подписания</w:t>
            </w:r>
          </w:p>
        </w:tc>
        <w:tc>
          <w:tcPr>
            <w:tcW w:w="709" w:type="dxa"/>
            <w:vMerge w:val="restart"/>
            <w:tcBorders>
              <w:top w:val="single" w:sz="4" w:space="0" w:color="auto"/>
              <w:left w:val="single" w:sz="4" w:space="0" w:color="auto"/>
              <w:bottom w:val="single" w:sz="4" w:space="0" w:color="auto"/>
              <w:right w:val="single" w:sz="4" w:space="0" w:color="auto"/>
            </w:tcBorders>
          </w:tcPr>
          <w:p w14:paraId="3D8FDBF4" w14:textId="77777777" w:rsidR="0042613D" w:rsidRPr="00A40078" w:rsidRDefault="0042613D" w:rsidP="0042613D">
            <w:pPr>
              <w:widowControl w:val="0"/>
              <w:spacing w:after="0" w:line="240" w:lineRule="auto"/>
              <w:jc w:val="center"/>
              <w:rPr>
                <w:rFonts w:ascii="Times New Roman" w:hAnsi="Times New Roman" w:cs="Times New Roman"/>
                <w:sz w:val="14"/>
                <w:szCs w:val="16"/>
              </w:rPr>
            </w:pPr>
            <w:r w:rsidRPr="00A40078">
              <w:rPr>
                <w:rFonts w:ascii="Times New Roman" w:hAnsi="Times New Roman" w:cs="Times New Roman"/>
                <w:sz w:val="14"/>
                <w:szCs w:val="16"/>
              </w:rPr>
              <w:t>Дата начала подряда</w:t>
            </w:r>
          </w:p>
        </w:tc>
        <w:tc>
          <w:tcPr>
            <w:tcW w:w="709" w:type="dxa"/>
            <w:vMerge w:val="restart"/>
            <w:tcBorders>
              <w:top w:val="single" w:sz="4" w:space="0" w:color="auto"/>
              <w:left w:val="single" w:sz="4" w:space="0" w:color="auto"/>
              <w:bottom w:val="single" w:sz="4" w:space="0" w:color="auto"/>
              <w:right w:val="single" w:sz="4" w:space="0" w:color="auto"/>
            </w:tcBorders>
          </w:tcPr>
          <w:p w14:paraId="52F5E207" w14:textId="77777777" w:rsidR="0042613D" w:rsidRPr="00A40078" w:rsidRDefault="0042613D" w:rsidP="0042613D">
            <w:pPr>
              <w:widowControl w:val="0"/>
              <w:spacing w:after="0" w:line="240" w:lineRule="auto"/>
              <w:jc w:val="center"/>
              <w:rPr>
                <w:rFonts w:ascii="Times New Roman" w:hAnsi="Times New Roman" w:cs="Times New Roman"/>
                <w:sz w:val="14"/>
                <w:szCs w:val="16"/>
              </w:rPr>
            </w:pPr>
            <w:r w:rsidRPr="00A40078">
              <w:rPr>
                <w:rFonts w:ascii="Times New Roman" w:hAnsi="Times New Roman" w:cs="Times New Roman"/>
                <w:sz w:val="14"/>
                <w:szCs w:val="16"/>
              </w:rPr>
              <w:t>Дата окончания подряда</w:t>
            </w:r>
          </w:p>
        </w:tc>
        <w:tc>
          <w:tcPr>
            <w:tcW w:w="709" w:type="dxa"/>
            <w:vMerge w:val="restart"/>
            <w:tcBorders>
              <w:top w:val="single" w:sz="4" w:space="0" w:color="auto"/>
              <w:left w:val="single" w:sz="4" w:space="0" w:color="auto"/>
              <w:bottom w:val="single" w:sz="4" w:space="0" w:color="auto"/>
              <w:right w:val="single" w:sz="4" w:space="0" w:color="auto"/>
            </w:tcBorders>
          </w:tcPr>
          <w:p w14:paraId="3DECFDD6" w14:textId="77777777" w:rsidR="0042613D" w:rsidRPr="00A40078" w:rsidRDefault="0042613D" w:rsidP="0042613D">
            <w:pPr>
              <w:widowControl w:val="0"/>
              <w:spacing w:after="0" w:line="240" w:lineRule="auto"/>
              <w:jc w:val="center"/>
              <w:rPr>
                <w:rFonts w:ascii="Times New Roman" w:hAnsi="Times New Roman" w:cs="Times New Roman"/>
                <w:sz w:val="14"/>
                <w:szCs w:val="16"/>
              </w:rPr>
            </w:pPr>
            <w:r w:rsidRPr="00A40078">
              <w:rPr>
                <w:rFonts w:ascii="Times New Roman" w:hAnsi="Times New Roman" w:cs="Times New Roman"/>
                <w:sz w:val="14"/>
                <w:szCs w:val="16"/>
              </w:rPr>
              <w:t>Стоимость договора (с учетом всех доп. согл)</w:t>
            </w:r>
          </w:p>
        </w:tc>
        <w:tc>
          <w:tcPr>
            <w:tcW w:w="821" w:type="dxa"/>
            <w:vMerge w:val="restart"/>
            <w:tcBorders>
              <w:top w:val="single" w:sz="4" w:space="0" w:color="auto"/>
              <w:left w:val="single" w:sz="4" w:space="0" w:color="auto"/>
              <w:bottom w:val="single" w:sz="4" w:space="0" w:color="auto"/>
              <w:right w:val="single" w:sz="4" w:space="0" w:color="auto"/>
            </w:tcBorders>
          </w:tcPr>
          <w:p w14:paraId="47D2C5AC" w14:textId="77777777" w:rsidR="0042613D" w:rsidRPr="00A40078" w:rsidRDefault="0042613D" w:rsidP="0042613D">
            <w:pPr>
              <w:widowControl w:val="0"/>
              <w:spacing w:after="0" w:line="240" w:lineRule="auto"/>
              <w:jc w:val="center"/>
              <w:rPr>
                <w:rFonts w:ascii="Times New Roman" w:hAnsi="Times New Roman" w:cs="Times New Roman"/>
                <w:sz w:val="14"/>
                <w:szCs w:val="16"/>
              </w:rPr>
            </w:pPr>
            <w:r w:rsidRPr="00A40078">
              <w:rPr>
                <w:rFonts w:ascii="Times New Roman" w:hAnsi="Times New Roman" w:cs="Times New Roman"/>
                <w:sz w:val="14"/>
                <w:szCs w:val="16"/>
              </w:rPr>
              <w:t>Сумма полученных средств по договору</w:t>
            </w:r>
          </w:p>
        </w:tc>
        <w:tc>
          <w:tcPr>
            <w:tcW w:w="851" w:type="dxa"/>
            <w:vMerge w:val="restart"/>
            <w:tcBorders>
              <w:top w:val="single" w:sz="4" w:space="0" w:color="auto"/>
              <w:left w:val="single" w:sz="4" w:space="0" w:color="auto"/>
              <w:bottom w:val="single" w:sz="4" w:space="0" w:color="auto"/>
              <w:right w:val="single" w:sz="4" w:space="0" w:color="auto"/>
            </w:tcBorders>
          </w:tcPr>
          <w:p w14:paraId="7BF62389" w14:textId="77777777" w:rsidR="0042613D" w:rsidRPr="00A40078" w:rsidRDefault="0042613D" w:rsidP="0042613D">
            <w:pPr>
              <w:widowControl w:val="0"/>
              <w:spacing w:after="0" w:line="240" w:lineRule="auto"/>
              <w:jc w:val="center"/>
              <w:rPr>
                <w:rFonts w:ascii="Times New Roman" w:hAnsi="Times New Roman" w:cs="Times New Roman"/>
                <w:sz w:val="14"/>
                <w:szCs w:val="16"/>
              </w:rPr>
            </w:pPr>
            <w:r w:rsidRPr="00A40078">
              <w:rPr>
                <w:rFonts w:ascii="Times New Roman" w:hAnsi="Times New Roman" w:cs="Times New Roman"/>
                <w:sz w:val="14"/>
                <w:szCs w:val="16"/>
              </w:rPr>
              <w:t>Наименование контрагентов Подрядчика</w:t>
            </w:r>
          </w:p>
        </w:tc>
        <w:tc>
          <w:tcPr>
            <w:tcW w:w="850" w:type="dxa"/>
            <w:vMerge w:val="restart"/>
            <w:tcBorders>
              <w:top w:val="single" w:sz="4" w:space="0" w:color="auto"/>
              <w:left w:val="single" w:sz="4" w:space="0" w:color="auto"/>
              <w:bottom w:val="single" w:sz="4" w:space="0" w:color="auto"/>
              <w:right w:val="single" w:sz="4" w:space="0" w:color="auto"/>
            </w:tcBorders>
          </w:tcPr>
          <w:p w14:paraId="2CBE269F" w14:textId="77777777" w:rsidR="0042613D" w:rsidRPr="00A40078" w:rsidRDefault="0042613D" w:rsidP="0042613D">
            <w:pPr>
              <w:widowControl w:val="0"/>
              <w:spacing w:after="0" w:line="240" w:lineRule="auto"/>
              <w:jc w:val="center"/>
              <w:rPr>
                <w:rFonts w:ascii="Times New Roman" w:hAnsi="Times New Roman" w:cs="Times New Roman"/>
                <w:sz w:val="14"/>
                <w:szCs w:val="16"/>
              </w:rPr>
            </w:pPr>
            <w:r w:rsidRPr="00A40078">
              <w:rPr>
                <w:rFonts w:ascii="Times New Roman" w:hAnsi="Times New Roman" w:cs="Times New Roman"/>
                <w:sz w:val="14"/>
                <w:szCs w:val="16"/>
              </w:rPr>
              <w:t>Предмет договора</w:t>
            </w:r>
          </w:p>
        </w:tc>
        <w:tc>
          <w:tcPr>
            <w:tcW w:w="851" w:type="dxa"/>
            <w:vMerge w:val="restart"/>
            <w:tcBorders>
              <w:top w:val="single" w:sz="4" w:space="0" w:color="auto"/>
              <w:left w:val="single" w:sz="4" w:space="0" w:color="auto"/>
              <w:bottom w:val="single" w:sz="4" w:space="0" w:color="auto"/>
              <w:right w:val="single" w:sz="4" w:space="0" w:color="auto"/>
            </w:tcBorders>
          </w:tcPr>
          <w:p w14:paraId="15DC7250" w14:textId="77777777" w:rsidR="0042613D" w:rsidRPr="00A40078" w:rsidRDefault="0042613D" w:rsidP="0042613D">
            <w:pPr>
              <w:widowControl w:val="0"/>
              <w:spacing w:after="0" w:line="240" w:lineRule="auto"/>
              <w:jc w:val="center"/>
              <w:rPr>
                <w:rFonts w:ascii="Times New Roman" w:hAnsi="Times New Roman" w:cs="Times New Roman"/>
                <w:sz w:val="14"/>
                <w:szCs w:val="16"/>
              </w:rPr>
            </w:pPr>
            <w:r w:rsidRPr="00A40078">
              <w:rPr>
                <w:rFonts w:ascii="Times New Roman" w:hAnsi="Times New Roman" w:cs="Times New Roman"/>
                <w:sz w:val="14"/>
                <w:szCs w:val="16"/>
              </w:rPr>
              <w:t>№ и дата заключения договора</w:t>
            </w:r>
          </w:p>
        </w:tc>
        <w:tc>
          <w:tcPr>
            <w:tcW w:w="850" w:type="dxa"/>
            <w:vMerge w:val="restart"/>
            <w:tcBorders>
              <w:top w:val="single" w:sz="4" w:space="0" w:color="auto"/>
              <w:left w:val="single" w:sz="4" w:space="0" w:color="auto"/>
              <w:bottom w:val="single" w:sz="4" w:space="0" w:color="auto"/>
              <w:right w:val="single" w:sz="4" w:space="0" w:color="auto"/>
            </w:tcBorders>
          </w:tcPr>
          <w:p w14:paraId="451A24A7" w14:textId="77777777" w:rsidR="0042613D" w:rsidRPr="00A40078" w:rsidRDefault="0042613D" w:rsidP="0042613D">
            <w:pPr>
              <w:widowControl w:val="0"/>
              <w:spacing w:after="0" w:line="240" w:lineRule="auto"/>
              <w:jc w:val="center"/>
              <w:rPr>
                <w:rFonts w:ascii="Times New Roman" w:hAnsi="Times New Roman" w:cs="Times New Roman"/>
                <w:sz w:val="14"/>
                <w:szCs w:val="16"/>
              </w:rPr>
            </w:pPr>
            <w:r w:rsidRPr="00A40078">
              <w:rPr>
                <w:rFonts w:ascii="Times New Roman" w:hAnsi="Times New Roman" w:cs="Times New Roman"/>
                <w:sz w:val="14"/>
                <w:szCs w:val="16"/>
              </w:rPr>
              <w:t>Дата начала подряда//услуг</w:t>
            </w:r>
          </w:p>
        </w:tc>
        <w:tc>
          <w:tcPr>
            <w:tcW w:w="851" w:type="dxa"/>
            <w:vMerge w:val="restart"/>
            <w:tcBorders>
              <w:top w:val="single" w:sz="4" w:space="0" w:color="auto"/>
              <w:left w:val="single" w:sz="4" w:space="0" w:color="auto"/>
              <w:bottom w:val="single" w:sz="4" w:space="0" w:color="auto"/>
              <w:right w:val="single" w:sz="4" w:space="0" w:color="auto"/>
            </w:tcBorders>
          </w:tcPr>
          <w:p w14:paraId="16FD0059" w14:textId="77777777" w:rsidR="0042613D" w:rsidRPr="00A40078" w:rsidRDefault="0042613D" w:rsidP="0042613D">
            <w:pPr>
              <w:widowControl w:val="0"/>
              <w:spacing w:after="0" w:line="240" w:lineRule="auto"/>
              <w:jc w:val="center"/>
              <w:rPr>
                <w:rFonts w:ascii="Times New Roman" w:hAnsi="Times New Roman" w:cs="Times New Roman"/>
                <w:sz w:val="14"/>
                <w:szCs w:val="16"/>
              </w:rPr>
            </w:pPr>
            <w:r w:rsidRPr="00A40078">
              <w:rPr>
                <w:rFonts w:ascii="Times New Roman" w:hAnsi="Times New Roman" w:cs="Times New Roman"/>
                <w:sz w:val="14"/>
                <w:szCs w:val="16"/>
              </w:rPr>
              <w:t>Дата окончания подряда/услуг</w:t>
            </w:r>
          </w:p>
        </w:tc>
        <w:tc>
          <w:tcPr>
            <w:tcW w:w="850" w:type="dxa"/>
            <w:vMerge w:val="restart"/>
            <w:tcBorders>
              <w:top w:val="single" w:sz="4" w:space="0" w:color="auto"/>
              <w:left w:val="single" w:sz="4" w:space="0" w:color="auto"/>
              <w:bottom w:val="single" w:sz="4" w:space="0" w:color="auto"/>
              <w:right w:val="single" w:sz="4" w:space="0" w:color="auto"/>
            </w:tcBorders>
          </w:tcPr>
          <w:p w14:paraId="03031C78" w14:textId="77777777" w:rsidR="0042613D" w:rsidRPr="00A40078" w:rsidRDefault="0042613D" w:rsidP="0042613D">
            <w:pPr>
              <w:widowControl w:val="0"/>
              <w:spacing w:after="0" w:line="240" w:lineRule="auto"/>
              <w:jc w:val="center"/>
              <w:rPr>
                <w:rFonts w:ascii="Times New Roman" w:hAnsi="Times New Roman" w:cs="Times New Roman"/>
                <w:sz w:val="14"/>
                <w:szCs w:val="16"/>
              </w:rPr>
            </w:pPr>
            <w:r w:rsidRPr="00A40078">
              <w:rPr>
                <w:rFonts w:ascii="Times New Roman" w:hAnsi="Times New Roman" w:cs="Times New Roman"/>
                <w:sz w:val="14"/>
                <w:szCs w:val="16"/>
              </w:rPr>
              <w:t>Стоимость договора (с учетом всех доп. согл.)</w:t>
            </w:r>
          </w:p>
        </w:tc>
        <w:tc>
          <w:tcPr>
            <w:tcW w:w="851" w:type="dxa"/>
            <w:vMerge w:val="restart"/>
            <w:tcBorders>
              <w:top w:val="single" w:sz="4" w:space="0" w:color="auto"/>
              <w:left w:val="single" w:sz="4" w:space="0" w:color="auto"/>
              <w:bottom w:val="single" w:sz="4" w:space="0" w:color="auto"/>
              <w:right w:val="single" w:sz="4" w:space="0" w:color="auto"/>
            </w:tcBorders>
          </w:tcPr>
          <w:p w14:paraId="2967DBAC" w14:textId="77777777" w:rsidR="0042613D" w:rsidRPr="00A40078" w:rsidRDefault="0042613D" w:rsidP="0042613D">
            <w:pPr>
              <w:widowControl w:val="0"/>
              <w:spacing w:after="0" w:line="240" w:lineRule="auto"/>
              <w:jc w:val="center"/>
              <w:rPr>
                <w:rFonts w:ascii="Times New Roman" w:hAnsi="Times New Roman" w:cs="Times New Roman"/>
                <w:sz w:val="14"/>
                <w:szCs w:val="16"/>
              </w:rPr>
            </w:pPr>
            <w:r w:rsidRPr="00A40078">
              <w:rPr>
                <w:rFonts w:ascii="Times New Roman" w:hAnsi="Times New Roman" w:cs="Times New Roman"/>
                <w:sz w:val="14"/>
                <w:szCs w:val="16"/>
              </w:rPr>
              <w:t>Сумма аванса по договору</w:t>
            </w:r>
          </w:p>
        </w:tc>
        <w:tc>
          <w:tcPr>
            <w:tcW w:w="850" w:type="dxa"/>
            <w:gridSpan w:val="2"/>
            <w:tcBorders>
              <w:top w:val="single" w:sz="4" w:space="0" w:color="auto"/>
              <w:left w:val="single" w:sz="4" w:space="0" w:color="auto"/>
              <w:bottom w:val="single" w:sz="4" w:space="0" w:color="auto"/>
              <w:right w:val="single" w:sz="4" w:space="0" w:color="auto"/>
            </w:tcBorders>
          </w:tcPr>
          <w:p w14:paraId="1063122F" w14:textId="77777777" w:rsidR="0042613D" w:rsidRPr="00A40078" w:rsidRDefault="0042613D" w:rsidP="0042613D">
            <w:pPr>
              <w:widowControl w:val="0"/>
              <w:spacing w:after="0" w:line="240" w:lineRule="auto"/>
              <w:jc w:val="center"/>
              <w:rPr>
                <w:rFonts w:ascii="Times New Roman" w:hAnsi="Times New Roman" w:cs="Times New Roman"/>
                <w:sz w:val="14"/>
                <w:szCs w:val="16"/>
              </w:rPr>
            </w:pPr>
          </w:p>
        </w:tc>
        <w:tc>
          <w:tcPr>
            <w:tcW w:w="707" w:type="dxa"/>
            <w:vMerge w:val="restart"/>
            <w:tcBorders>
              <w:top w:val="single" w:sz="4" w:space="0" w:color="auto"/>
              <w:left w:val="single" w:sz="4" w:space="0" w:color="auto"/>
              <w:bottom w:val="single" w:sz="4" w:space="0" w:color="auto"/>
              <w:right w:val="single" w:sz="4" w:space="0" w:color="auto"/>
            </w:tcBorders>
          </w:tcPr>
          <w:p w14:paraId="43BD3E23" w14:textId="77777777" w:rsidR="0042613D" w:rsidRPr="00A40078" w:rsidRDefault="0042613D" w:rsidP="0042613D">
            <w:pPr>
              <w:widowControl w:val="0"/>
              <w:spacing w:after="0" w:line="240" w:lineRule="auto"/>
              <w:jc w:val="center"/>
              <w:rPr>
                <w:rFonts w:ascii="Times New Roman" w:hAnsi="Times New Roman" w:cs="Times New Roman"/>
                <w:sz w:val="14"/>
                <w:szCs w:val="16"/>
              </w:rPr>
            </w:pPr>
            <w:r w:rsidRPr="00A40078">
              <w:rPr>
                <w:rFonts w:ascii="Times New Roman" w:hAnsi="Times New Roman" w:cs="Times New Roman"/>
                <w:sz w:val="14"/>
                <w:szCs w:val="16"/>
              </w:rPr>
              <w:t>Сумма авансов перечисленных Заказчиком</w:t>
            </w:r>
          </w:p>
        </w:tc>
        <w:tc>
          <w:tcPr>
            <w:tcW w:w="708" w:type="dxa"/>
            <w:tcBorders>
              <w:top w:val="single" w:sz="4" w:space="0" w:color="auto"/>
              <w:left w:val="single" w:sz="4" w:space="0" w:color="auto"/>
              <w:bottom w:val="single" w:sz="4" w:space="0" w:color="auto"/>
              <w:right w:val="single" w:sz="4" w:space="0" w:color="auto"/>
            </w:tcBorders>
          </w:tcPr>
          <w:p w14:paraId="4E058CDF" w14:textId="77777777" w:rsidR="0042613D" w:rsidRPr="00A40078" w:rsidRDefault="0042613D" w:rsidP="0042613D">
            <w:pPr>
              <w:widowControl w:val="0"/>
              <w:spacing w:after="0" w:line="240" w:lineRule="auto"/>
              <w:jc w:val="center"/>
              <w:rPr>
                <w:rFonts w:ascii="Times New Roman" w:hAnsi="Times New Roman" w:cs="Times New Roman"/>
                <w:sz w:val="14"/>
                <w:szCs w:val="16"/>
              </w:rPr>
            </w:pPr>
          </w:p>
        </w:tc>
        <w:tc>
          <w:tcPr>
            <w:tcW w:w="709" w:type="dxa"/>
            <w:vMerge w:val="restart"/>
            <w:tcBorders>
              <w:top w:val="single" w:sz="4" w:space="0" w:color="auto"/>
              <w:left w:val="single" w:sz="4" w:space="0" w:color="auto"/>
              <w:bottom w:val="single" w:sz="4" w:space="0" w:color="auto"/>
              <w:right w:val="single" w:sz="4" w:space="0" w:color="auto"/>
            </w:tcBorders>
          </w:tcPr>
          <w:p w14:paraId="45FA1DC7" w14:textId="77777777" w:rsidR="0042613D" w:rsidRPr="00A40078" w:rsidRDefault="0042613D" w:rsidP="0042613D">
            <w:pPr>
              <w:widowControl w:val="0"/>
              <w:spacing w:after="0" w:line="240" w:lineRule="auto"/>
              <w:ind w:left="-56"/>
              <w:jc w:val="center"/>
              <w:rPr>
                <w:rFonts w:ascii="Times New Roman" w:hAnsi="Times New Roman" w:cs="Times New Roman"/>
                <w:sz w:val="14"/>
                <w:szCs w:val="16"/>
              </w:rPr>
            </w:pPr>
            <w:r w:rsidRPr="00A40078">
              <w:rPr>
                <w:rFonts w:ascii="Times New Roman" w:hAnsi="Times New Roman" w:cs="Times New Roman"/>
                <w:sz w:val="14"/>
                <w:szCs w:val="16"/>
              </w:rPr>
              <w:t>Сумма перечислений за работы/услуги</w:t>
            </w:r>
          </w:p>
        </w:tc>
        <w:tc>
          <w:tcPr>
            <w:tcW w:w="853" w:type="dxa"/>
            <w:vMerge w:val="restart"/>
            <w:tcBorders>
              <w:top w:val="single" w:sz="4" w:space="0" w:color="auto"/>
              <w:left w:val="single" w:sz="4" w:space="0" w:color="auto"/>
              <w:bottom w:val="single" w:sz="4" w:space="0" w:color="auto"/>
              <w:right w:val="single" w:sz="4" w:space="0" w:color="auto"/>
            </w:tcBorders>
          </w:tcPr>
          <w:p w14:paraId="2755422C" w14:textId="77777777" w:rsidR="0042613D" w:rsidRPr="00A40078" w:rsidRDefault="0042613D" w:rsidP="0042613D">
            <w:pPr>
              <w:widowControl w:val="0"/>
              <w:spacing w:after="0" w:line="240" w:lineRule="auto"/>
              <w:jc w:val="center"/>
              <w:rPr>
                <w:rFonts w:ascii="Times New Roman" w:hAnsi="Times New Roman" w:cs="Times New Roman"/>
                <w:sz w:val="14"/>
                <w:szCs w:val="16"/>
              </w:rPr>
            </w:pPr>
            <w:r w:rsidRPr="00A40078">
              <w:rPr>
                <w:rFonts w:ascii="Times New Roman" w:hAnsi="Times New Roman" w:cs="Times New Roman"/>
                <w:sz w:val="14"/>
                <w:szCs w:val="16"/>
              </w:rPr>
              <w:t>Всего перечислено (гр.17+гр.19)</w:t>
            </w:r>
          </w:p>
        </w:tc>
      </w:tr>
      <w:tr w:rsidR="0042613D" w:rsidRPr="00A40078" w14:paraId="751658EA" w14:textId="77777777" w:rsidTr="0042613D">
        <w:trPr>
          <w:trHeight w:val="1200"/>
        </w:trPr>
        <w:tc>
          <w:tcPr>
            <w:tcW w:w="709" w:type="dxa"/>
            <w:vMerge/>
            <w:tcBorders>
              <w:top w:val="single" w:sz="4" w:space="0" w:color="auto"/>
              <w:left w:val="single" w:sz="4" w:space="0" w:color="auto"/>
              <w:bottom w:val="single" w:sz="4" w:space="0" w:color="auto"/>
              <w:right w:val="single" w:sz="4" w:space="0" w:color="auto"/>
            </w:tcBorders>
          </w:tcPr>
          <w:p w14:paraId="622F578B" w14:textId="77777777" w:rsidR="0042613D" w:rsidRPr="00A40078" w:rsidRDefault="0042613D" w:rsidP="0042613D">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4D3E588C" w14:textId="77777777" w:rsidR="0042613D" w:rsidRPr="00A40078" w:rsidRDefault="0042613D" w:rsidP="0042613D">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6BD7BFA9" w14:textId="77777777" w:rsidR="0042613D" w:rsidRPr="00A40078" w:rsidRDefault="0042613D" w:rsidP="0042613D">
            <w:pPr>
              <w:widowControl w:val="0"/>
              <w:spacing w:after="0" w:line="240" w:lineRule="auto"/>
              <w:jc w:val="both"/>
              <w:rPr>
                <w:rFonts w:ascii="Times New Roman" w:hAnsi="Times New Roman" w:cs="Times New Roman"/>
                <w:b/>
                <w:bCs/>
                <w:sz w:val="16"/>
                <w:szCs w:val="16"/>
              </w:rPr>
            </w:pPr>
          </w:p>
        </w:tc>
        <w:tc>
          <w:tcPr>
            <w:tcW w:w="710" w:type="dxa"/>
            <w:vMerge/>
            <w:tcBorders>
              <w:top w:val="single" w:sz="4" w:space="0" w:color="auto"/>
              <w:left w:val="single" w:sz="4" w:space="0" w:color="auto"/>
              <w:bottom w:val="single" w:sz="4" w:space="0" w:color="auto"/>
              <w:right w:val="single" w:sz="4" w:space="0" w:color="auto"/>
            </w:tcBorders>
          </w:tcPr>
          <w:p w14:paraId="4EE09734" w14:textId="77777777" w:rsidR="0042613D" w:rsidRPr="00A40078" w:rsidRDefault="0042613D" w:rsidP="0042613D">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19157372" w14:textId="77777777" w:rsidR="0042613D" w:rsidRPr="00A40078" w:rsidRDefault="0042613D" w:rsidP="0042613D">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66FA8FD0" w14:textId="77777777" w:rsidR="0042613D" w:rsidRPr="00A40078" w:rsidRDefault="0042613D" w:rsidP="0042613D">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356C0FA1" w14:textId="77777777" w:rsidR="0042613D" w:rsidRPr="00A40078" w:rsidRDefault="0042613D" w:rsidP="0042613D">
            <w:pPr>
              <w:widowControl w:val="0"/>
              <w:spacing w:after="0" w:line="240" w:lineRule="auto"/>
              <w:jc w:val="both"/>
              <w:rPr>
                <w:rFonts w:ascii="Times New Roman" w:hAnsi="Times New Roman" w:cs="Times New Roman"/>
                <w:b/>
                <w:bCs/>
                <w:sz w:val="16"/>
                <w:szCs w:val="16"/>
              </w:rPr>
            </w:pPr>
          </w:p>
        </w:tc>
        <w:tc>
          <w:tcPr>
            <w:tcW w:w="821" w:type="dxa"/>
            <w:vMerge/>
            <w:tcBorders>
              <w:top w:val="single" w:sz="4" w:space="0" w:color="auto"/>
              <w:left w:val="single" w:sz="4" w:space="0" w:color="auto"/>
              <w:bottom w:val="single" w:sz="4" w:space="0" w:color="auto"/>
              <w:right w:val="single" w:sz="4" w:space="0" w:color="auto"/>
            </w:tcBorders>
          </w:tcPr>
          <w:p w14:paraId="0DA07101" w14:textId="77777777" w:rsidR="0042613D" w:rsidRPr="00A40078" w:rsidRDefault="0042613D" w:rsidP="0042613D">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5F1BDAD9" w14:textId="77777777" w:rsidR="0042613D" w:rsidRPr="00A40078" w:rsidRDefault="0042613D" w:rsidP="0042613D">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4AA7AC78" w14:textId="77777777" w:rsidR="0042613D" w:rsidRPr="00A40078" w:rsidRDefault="0042613D" w:rsidP="0042613D">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1D90582E" w14:textId="77777777" w:rsidR="0042613D" w:rsidRPr="00A40078" w:rsidRDefault="0042613D" w:rsidP="0042613D">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4593955B" w14:textId="77777777" w:rsidR="0042613D" w:rsidRPr="00A40078" w:rsidRDefault="0042613D" w:rsidP="0042613D">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49D5AA30" w14:textId="77777777" w:rsidR="0042613D" w:rsidRPr="00A40078" w:rsidRDefault="0042613D" w:rsidP="0042613D">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24EEBD05" w14:textId="77777777" w:rsidR="0042613D" w:rsidRPr="00A40078" w:rsidRDefault="0042613D" w:rsidP="0042613D">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75D62A87" w14:textId="77777777" w:rsidR="0042613D" w:rsidRPr="00A40078" w:rsidRDefault="0042613D" w:rsidP="0042613D">
            <w:pPr>
              <w:widowControl w:val="0"/>
              <w:spacing w:after="0" w:line="240" w:lineRule="auto"/>
              <w:jc w:val="both"/>
              <w:rPr>
                <w:rFonts w:ascii="Times New Roman" w:hAnsi="Times New Roman" w:cs="Times New Roman"/>
                <w:b/>
                <w:bCs/>
                <w:sz w:val="16"/>
                <w:szCs w:val="16"/>
              </w:rPr>
            </w:pPr>
          </w:p>
        </w:tc>
        <w:tc>
          <w:tcPr>
            <w:tcW w:w="850" w:type="dxa"/>
            <w:gridSpan w:val="2"/>
            <w:tcBorders>
              <w:top w:val="single" w:sz="4" w:space="0" w:color="auto"/>
              <w:left w:val="single" w:sz="4" w:space="0" w:color="auto"/>
              <w:bottom w:val="single" w:sz="4" w:space="0" w:color="auto"/>
              <w:right w:val="single" w:sz="4" w:space="0" w:color="auto"/>
            </w:tcBorders>
          </w:tcPr>
          <w:p w14:paraId="342A6259" w14:textId="77777777" w:rsidR="0042613D" w:rsidRPr="00A40078" w:rsidRDefault="0042613D" w:rsidP="0042613D">
            <w:pPr>
              <w:widowControl w:val="0"/>
              <w:spacing w:after="0" w:line="240" w:lineRule="auto"/>
              <w:jc w:val="center"/>
              <w:rPr>
                <w:rFonts w:ascii="Times New Roman" w:hAnsi="Times New Roman" w:cs="Times New Roman"/>
                <w:sz w:val="14"/>
                <w:szCs w:val="16"/>
              </w:rPr>
            </w:pPr>
            <w:r w:rsidRPr="00A40078">
              <w:rPr>
                <w:rFonts w:ascii="Times New Roman" w:hAnsi="Times New Roman" w:cs="Times New Roman"/>
                <w:sz w:val="14"/>
                <w:szCs w:val="16"/>
              </w:rPr>
              <w:t>Сроки перечисления авансовых платежей</w:t>
            </w:r>
          </w:p>
        </w:tc>
        <w:tc>
          <w:tcPr>
            <w:tcW w:w="707" w:type="dxa"/>
            <w:vMerge/>
            <w:tcBorders>
              <w:top w:val="single" w:sz="4" w:space="0" w:color="auto"/>
              <w:left w:val="single" w:sz="4" w:space="0" w:color="auto"/>
              <w:bottom w:val="single" w:sz="4" w:space="0" w:color="auto"/>
              <w:right w:val="single" w:sz="4" w:space="0" w:color="auto"/>
            </w:tcBorders>
          </w:tcPr>
          <w:p w14:paraId="590BB9FC" w14:textId="77777777" w:rsidR="0042613D" w:rsidRPr="00A40078" w:rsidRDefault="0042613D" w:rsidP="0042613D">
            <w:pPr>
              <w:widowControl w:val="0"/>
              <w:spacing w:after="0" w:line="240" w:lineRule="auto"/>
              <w:jc w:val="center"/>
              <w:rPr>
                <w:rFonts w:ascii="Times New Roman" w:hAnsi="Times New Roman" w:cs="Times New Roman"/>
                <w:b/>
                <w:bCs/>
                <w:sz w:val="14"/>
                <w:szCs w:val="24"/>
              </w:rPr>
            </w:pPr>
          </w:p>
        </w:tc>
        <w:tc>
          <w:tcPr>
            <w:tcW w:w="708" w:type="dxa"/>
            <w:tcBorders>
              <w:top w:val="single" w:sz="4" w:space="0" w:color="auto"/>
              <w:left w:val="single" w:sz="4" w:space="0" w:color="auto"/>
              <w:bottom w:val="single" w:sz="4" w:space="0" w:color="auto"/>
              <w:right w:val="single" w:sz="4" w:space="0" w:color="auto"/>
            </w:tcBorders>
          </w:tcPr>
          <w:p w14:paraId="31EAE797" w14:textId="77777777" w:rsidR="0042613D" w:rsidRPr="00A40078" w:rsidRDefault="0042613D" w:rsidP="0042613D">
            <w:pPr>
              <w:widowControl w:val="0"/>
              <w:spacing w:after="0" w:line="240" w:lineRule="auto"/>
              <w:ind w:left="-2"/>
              <w:jc w:val="center"/>
              <w:rPr>
                <w:rFonts w:ascii="Times New Roman" w:hAnsi="Times New Roman" w:cs="Times New Roman"/>
                <w:sz w:val="14"/>
                <w:szCs w:val="16"/>
              </w:rPr>
            </w:pPr>
            <w:r w:rsidRPr="00A40078">
              <w:rPr>
                <w:rFonts w:ascii="Times New Roman" w:hAnsi="Times New Roman" w:cs="Times New Roman"/>
                <w:sz w:val="14"/>
                <w:szCs w:val="16"/>
              </w:rPr>
              <w:t>Сроки про-веде-ния расчётов за работы/услуги</w:t>
            </w:r>
          </w:p>
        </w:tc>
        <w:tc>
          <w:tcPr>
            <w:tcW w:w="709" w:type="dxa"/>
            <w:vMerge/>
            <w:tcBorders>
              <w:top w:val="single" w:sz="4" w:space="0" w:color="auto"/>
              <w:left w:val="single" w:sz="4" w:space="0" w:color="auto"/>
              <w:bottom w:val="single" w:sz="4" w:space="0" w:color="auto"/>
              <w:right w:val="single" w:sz="4" w:space="0" w:color="auto"/>
            </w:tcBorders>
          </w:tcPr>
          <w:p w14:paraId="1BC36D0A" w14:textId="77777777" w:rsidR="0042613D" w:rsidRPr="00A40078" w:rsidRDefault="0042613D" w:rsidP="0042613D">
            <w:pPr>
              <w:widowControl w:val="0"/>
              <w:spacing w:after="0" w:line="240" w:lineRule="auto"/>
              <w:jc w:val="both"/>
              <w:rPr>
                <w:rFonts w:ascii="Times New Roman" w:hAnsi="Times New Roman" w:cs="Times New Roman"/>
                <w:b/>
                <w:bCs/>
                <w:sz w:val="16"/>
                <w:szCs w:val="16"/>
              </w:rPr>
            </w:pPr>
          </w:p>
        </w:tc>
        <w:tc>
          <w:tcPr>
            <w:tcW w:w="853" w:type="dxa"/>
            <w:vMerge/>
            <w:tcBorders>
              <w:top w:val="single" w:sz="4" w:space="0" w:color="auto"/>
              <w:left w:val="single" w:sz="4" w:space="0" w:color="auto"/>
              <w:bottom w:val="single" w:sz="4" w:space="0" w:color="auto"/>
              <w:right w:val="single" w:sz="4" w:space="0" w:color="auto"/>
            </w:tcBorders>
          </w:tcPr>
          <w:p w14:paraId="333AE2AA" w14:textId="77777777" w:rsidR="0042613D" w:rsidRPr="00A40078" w:rsidRDefault="0042613D" w:rsidP="0042613D">
            <w:pPr>
              <w:widowControl w:val="0"/>
              <w:spacing w:after="0" w:line="240" w:lineRule="auto"/>
              <w:jc w:val="both"/>
              <w:rPr>
                <w:rFonts w:ascii="Times New Roman" w:hAnsi="Times New Roman" w:cs="Times New Roman"/>
                <w:b/>
                <w:bCs/>
                <w:sz w:val="24"/>
                <w:szCs w:val="24"/>
              </w:rPr>
            </w:pPr>
          </w:p>
        </w:tc>
      </w:tr>
      <w:tr w:rsidR="0042613D" w:rsidRPr="00A40078" w14:paraId="124E2692" w14:textId="77777777" w:rsidTr="0042613D">
        <w:trPr>
          <w:trHeight w:val="225"/>
        </w:trPr>
        <w:tc>
          <w:tcPr>
            <w:tcW w:w="709" w:type="dxa"/>
            <w:tcBorders>
              <w:top w:val="single" w:sz="4" w:space="0" w:color="auto"/>
              <w:left w:val="single" w:sz="4" w:space="0" w:color="auto"/>
              <w:bottom w:val="single" w:sz="4" w:space="0" w:color="auto"/>
              <w:right w:val="single" w:sz="4" w:space="0" w:color="auto"/>
            </w:tcBorders>
            <w:vAlign w:val="center"/>
          </w:tcPr>
          <w:p w14:paraId="755DFBF2" w14:textId="77777777"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14:paraId="31976555" w14:textId="77777777"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14:paraId="18172F72" w14:textId="77777777"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14:paraId="4C83D96B" w14:textId="77777777"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tcPr>
          <w:p w14:paraId="7938AFC4" w14:textId="77777777"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14:paraId="0EBBE080" w14:textId="77777777"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6</w:t>
            </w:r>
          </w:p>
        </w:tc>
        <w:tc>
          <w:tcPr>
            <w:tcW w:w="709" w:type="dxa"/>
            <w:tcBorders>
              <w:top w:val="single" w:sz="4" w:space="0" w:color="auto"/>
              <w:left w:val="single" w:sz="4" w:space="0" w:color="auto"/>
              <w:bottom w:val="single" w:sz="4" w:space="0" w:color="auto"/>
              <w:right w:val="single" w:sz="4" w:space="0" w:color="auto"/>
            </w:tcBorders>
            <w:vAlign w:val="center"/>
          </w:tcPr>
          <w:p w14:paraId="58A0505C" w14:textId="77777777"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7</w:t>
            </w:r>
          </w:p>
        </w:tc>
        <w:tc>
          <w:tcPr>
            <w:tcW w:w="821" w:type="dxa"/>
            <w:tcBorders>
              <w:top w:val="single" w:sz="4" w:space="0" w:color="auto"/>
              <w:left w:val="single" w:sz="4" w:space="0" w:color="auto"/>
              <w:bottom w:val="single" w:sz="4" w:space="0" w:color="auto"/>
              <w:right w:val="single" w:sz="4" w:space="0" w:color="auto"/>
            </w:tcBorders>
            <w:vAlign w:val="center"/>
          </w:tcPr>
          <w:p w14:paraId="1937CCAA" w14:textId="77777777"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8</w:t>
            </w:r>
          </w:p>
        </w:tc>
        <w:tc>
          <w:tcPr>
            <w:tcW w:w="851" w:type="dxa"/>
            <w:tcBorders>
              <w:top w:val="single" w:sz="4" w:space="0" w:color="auto"/>
              <w:left w:val="single" w:sz="4" w:space="0" w:color="auto"/>
              <w:bottom w:val="single" w:sz="4" w:space="0" w:color="auto"/>
              <w:right w:val="single" w:sz="4" w:space="0" w:color="auto"/>
            </w:tcBorders>
            <w:vAlign w:val="center"/>
          </w:tcPr>
          <w:p w14:paraId="0CB3572C" w14:textId="77777777"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9</w:t>
            </w:r>
          </w:p>
        </w:tc>
        <w:tc>
          <w:tcPr>
            <w:tcW w:w="850" w:type="dxa"/>
            <w:tcBorders>
              <w:top w:val="single" w:sz="4" w:space="0" w:color="auto"/>
              <w:left w:val="single" w:sz="4" w:space="0" w:color="auto"/>
              <w:bottom w:val="single" w:sz="4" w:space="0" w:color="auto"/>
              <w:right w:val="single" w:sz="4" w:space="0" w:color="auto"/>
            </w:tcBorders>
            <w:vAlign w:val="center"/>
          </w:tcPr>
          <w:p w14:paraId="5723FC6A" w14:textId="77777777"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10</w:t>
            </w:r>
          </w:p>
        </w:tc>
        <w:tc>
          <w:tcPr>
            <w:tcW w:w="851" w:type="dxa"/>
            <w:tcBorders>
              <w:top w:val="single" w:sz="4" w:space="0" w:color="auto"/>
              <w:left w:val="single" w:sz="4" w:space="0" w:color="auto"/>
              <w:bottom w:val="single" w:sz="4" w:space="0" w:color="auto"/>
              <w:right w:val="single" w:sz="4" w:space="0" w:color="auto"/>
            </w:tcBorders>
            <w:vAlign w:val="center"/>
          </w:tcPr>
          <w:p w14:paraId="1A9748A6" w14:textId="77777777"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11</w:t>
            </w:r>
          </w:p>
        </w:tc>
        <w:tc>
          <w:tcPr>
            <w:tcW w:w="850" w:type="dxa"/>
            <w:tcBorders>
              <w:top w:val="single" w:sz="4" w:space="0" w:color="auto"/>
              <w:left w:val="single" w:sz="4" w:space="0" w:color="auto"/>
              <w:bottom w:val="single" w:sz="4" w:space="0" w:color="auto"/>
              <w:right w:val="single" w:sz="4" w:space="0" w:color="auto"/>
            </w:tcBorders>
            <w:vAlign w:val="center"/>
          </w:tcPr>
          <w:p w14:paraId="38CACF7D" w14:textId="77777777"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12</w:t>
            </w:r>
          </w:p>
        </w:tc>
        <w:tc>
          <w:tcPr>
            <w:tcW w:w="851" w:type="dxa"/>
            <w:tcBorders>
              <w:top w:val="single" w:sz="4" w:space="0" w:color="auto"/>
              <w:left w:val="single" w:sz="4" w:space="0" w:color="auto"/>
              <w:bottom w:val="single" w:sz="4" w:space="0" w:color="auto"/>
              <w:right w:val="single" w:sz="4" w:space="0" w:color="auto"/>
            </w:tcBorders>
            <w:vAlign w:val="center"/>
          </w:tcPr>
          <w:p w14:paraId="5786B750" w14:textId="77777777"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13</w:t>
            </w:r>
          </w:p>
        </w:tc>
        <w:tc>
          <w:tcPr>
            <w:tcW w:w="850" w:type="dxa"/>
            <w:tcBorders>
              <w:top w:val="single" w:sz="4" w:space="0" w:color="auto"/>
              <w:left w:val="single" w:sz="4" w:space="0" w:color="auto"/>
              <w:bottom w:val="single" w:sz="4" w:space="0" w:color="auto"/>
              <w:right w:val="single" w:sz="4" w:space="0" w:color="auto"/>
            </w:tcBorders>
            <w:vAlign w:val="center"/>
          </w:tcPr>
          <w:p w14:paraId="66336E26" w14:textId="77777777"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14</w:t>
            </w:r>
          </w:p>
        </w:tc>
        <w:tc>
          <w:tcPr>
            <w:tcW w:w="851" w:type="dxa"/>
            <w:tcBorders>
              <w:top w:val="single" w:sz="4" w:space="0" w:color="auto"/>
              <w:left w:val="single" w:sz="4" w:space="0" w:color="auto"/>
              <w:bottom w:val="single" w:sz="4" w:space="0" w:color="auto"/>
              <w:right w:val="single" w:sz="4" w:space="0" w:color="auto"/>
            </w:tcBorders>
            <w:vAlign w:val="center"/>
          </w:tcPr>
          <w:p w14:paraId="5E158BD5" w14:textId="77777777"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15</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BA25706" w14:textId="77777777"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16</w:t>
            </w:r>
          </w:p>
        </w:tc>
        <w:tc>
          <w:tcPr>
            <w:tcW w:w="707" w:type="dxa"/>
            <w:tcBorders>
              <w:top w:val="single" w:sz="4" w:space="0" w:color="auto"/>
              <w:left w:val="single" w:sz="4" w:space="0" w:color="auto"/>
              <w:bottom w:val="single" w:sz="4" w:space="0" w:color="auto"/>
              <w:right w:val="single" w:sz="4" w:space="0" w:color="auto"/>
            </w:tcBorders>
            <w:vAlign w:val="center"/>
          </w:tcPr>
          <w:p w14:paraId="1DF1698F" w14:textId="77777777" w:rsidR="0042613D" w:rsidRPr="00A40078" w:rsidRDefault="0042613D" w:rsidP="0042613D">
            <w:pPr>
              <w:widowControl w:val="0"/>
              <w:spacing w:after="0" w:line="240" w:lineRule="auto"/>
              <w:jc w:val="both"/>
              <w:rPr>
                <w:rFonts w:ascii="Times New Roman" w:hAnsi="Times New Roman" w:cs="Times New Roman"/>
                <w:sz w:val="24"/>
                <w:szCs w:val="24"/>
              </w:rPr>
            </w:pPr>
            <w:r w:rsidRPr="00A40078">
              <w:rPr>
                <w:rFonts w:ascii="Times New Roman" w:hAnsi="Times New Roman" w:cs="Times New Roman"/>
                <w:sz w:val="24"/>
                <w:szCs w:val="24"/>
              </w:rPr>
              <w:t>17</w:t>
            </w:r>
          </w:p>
        </w:tc>
        <w:tc>
          <w:tcPr>
            <w:tcW w:w="708" w:type="dxa"/>
            <w:tcBorders>
              <w:top w:val="single" w:sz="4" w:space="0" w:color="auto"/>
              <w:left w:val="single" w:sz="4" w:space="0" w:color="auto"/>
              <w:bottom w:val="single" w:sz="4" w:space="0" w:color="auto"/>
              <w:right w:val="single" w:sz="4" w:space="0" w:color="auto"/>
            </w:tcBorders>
            <w:vAlign w:val="center"/>
          </w:tcPr>
          <w:p w14:paraId="516B4779" w14:textId="77777777" w:rsidR="0042613D" w:rsidRPr="00A40078" w:rsidRDefault="0042613D" w:rsidP="0042613D">
            <w:pPr>
              <w:widowControl w:val="0"/>
              <w:spacing w:after="0" w:line="240" w:lineRule="auto"/>
              <w:jc w:val="both"/>
              <w:rPr>
                <w:rFonts w:ascii="Times New Roman" w:hAnsi="Times New Roman" w:cs="Times New Roman"/>
                <w:sz w:val="24"/>
                <w:szCs w:val="24"/>
              </w:rPr>
            </w:pPr>
            <w:r w:rsidRPr="00A40078">
              <w:rPr>
                <w:rFonts w:ascii="Times New Roman" w:hAnsi="Times New Roman" w:cs="Times New Roman"/>
                <w:sz w:val="24"/>
                <w:szCs w:val="24"/>
              </w:rPr>
              <w:t>18</w:t>
            </w:r>
          </w:p>
        </w:tc>
        <w:tc>
          <w:tcPr>
            <w:tcW w:w="709" w:type="dxa"/>
            <w:tcBorders>
              <w:top w:val="single" w:sz="4" w:space="0" w:color="auto"/>
              <w:left w:val="single" w:sz="4" w:space="0" w:color="auto"/>
              <w:bottom w:val="single" w:sz="4" w:space="0" w:color="auto"/>
              <w:right w:val="single" w:sz="4" w:space="0" w:color="auto"/>
            </w:tcBorders>
            <w:vAlign w:val="center"/>
          </w:tcPr>
          <w:p w14:paraId="1BA1D376" w14:textId="77777777" w:rsidR="0042613D" w:rsidRPr="00A40078" w:rsidRDefault="0042613D" w:rsidP="0042613D">
            <w:pPr>
              <w:widowControl w:val="0"/>
              <w:spacing w:after="0" w:line="240" w:lineRule="auto"/>
              <w:jc w:val="both"/>
              <w:rPr>
                <w:rFonts w:ascii="Times New Roman" w:hAnsi="Times New Roman" w:cs="Times New Roman"/>
                <w:sz w:val="24"/>
                <w:szCs w:val="24"/>
              </w:rPr>
            </w:pPr>
            <w:r w:rsidRPr="00A40078">
              <w:rPr>
                <w:rFonts w:ascii="Times New Roman" w:hAnsi="Times New Roman" w:cs="Times New Roman"/>
                <w:sz w:val="24"/>
                <w:szCs w:val="24"/>
              </w:rPr>
              <w:t>19</w:t>
            </w:r>
          </w:p>
        </w:tc>
        <w:tc>
          <w:tcPr>
            <w:tcW w:w="853" w:type="dxa"/>
            <w:tcBorders>
              <w:top w:val="single" w:sz="4" w:space="0" w:color="auto"/>
              <w:left w:val="single" w:sz="4" w:space="0" w:color="auto"/>
              <w:bottom w:val="single" w:sz="4" w:space="0" w:color="auto"/>
              <w:right w:val="single" w:sz="4" w:space="0" w:color="auto"/>
            </w:tcBorders>
            <w:vAlign w:val="center"/>
          </w:tcPr>
          <w:p w14:paraId="2A3A1BED" w14:textId="77777777" w:rsidR="0042613D" w:rsidRPr="00A40078" w:rsidRDefault="0042613D" w:rsidP="0042613D">
            <w:pPr>
              <w:widowControl w:val="0"/>
              <w:spacing w:after="0" w:line="240" w:lineRule="auto"/>
              <w:jc w:val="both"/>
              <w:rPr>
                <w:rFonts w:ascii="Times New Roman" w:hAnsi="Times New Roman" w:cs="Times New Roman"/>
                <w:sz w:val="24"/>
                <w:szCs w:val="24"/>
              </w:rPr>
            </w:pPr>
            <w:r w:rsidRPr="00A40078">
              <w:rPr>
                <w:rFonts w:ascii="Times New Roman" w:hAnsi="Times New Roman" w:cs="Times New Roman"/>
                <w:sz w:val="24"/>
                <w:szCs w:val="24"/>
              </w:rPr>
              <w:t>20</w:t>
            </w:r>
          </w:p>
        </w:tc>
      </w:tr>
      <w:tr w:rsidR="0042613D" w:rsidRPr="00A40078" w14:paraId="68B95766" w14:textId="77777777" w:rsidTr="0042613D">
        <w:trPr>
          <w:trHeight w:val="255"/>
        </w:trPr>
        <w:tc>
          <w:tcPr>
            <w:tcW w:w="709" w:type="dxa"/>
            <w:vMerge w:val="restart"/>
            <w:tcBorders>
              <w:top w:val="single" w:sz="4" w:space="0" w:color="auto"/>
              <w:left w:val="single" w:sz="4" w:space="0" w:color="auto"/>
              <w:bottom w:val="single" w:sz="4" w:space="0" w:color="auto"/>
              <w:right w:val="single" w:sz="4" w:space="0" w:color="auto"/>
            </w:tcBorders>
            <w:noWrap/>
          </w:tcPr>
          <w:p w14:paraId="5B2A6FDA" w14:textId="77777777"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851" w:type="dxa"/>
            <w:vMerge w:val="restart"/>
            <w:tcBorders>
              <w:top w:val="single" w:sz="4" w:space="0" w:color="auto"/>
              <w:left w:val="single" w:sz="4" w:space="0" w:color="auto"/>
              <w:bottom w:val="single" w:sz="4" w:space="0" w:color="auto"/>
              <w:right w:val="single" w:sz="4" w:space="0" w:color="auto"/>
            </w:tcBorders>
          </w:tcPr>
          <w:p w14:paraId="0611DC9C" w14:textId="77777777"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7648FB0D" w14:textId="77777777"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710" w:type="dxa"/>
            <w:vMerge w:val="restart"/>
            <w:tcBorders>
              <w:top w:val="single" w:sz="4" w:space="0" w:color="auto"/>
              <w:left w:val="single" w:sz="4" w:space="0" w:color="auto"/>
              <w:right w:val="single" w:sz="4" w:space="0" w:color="auto"/>
            </w:tcBorders>
          </w:tcPr>
          <w:p w14:paraId="68D40C45" w14:textId="77777777"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29E7984C" w14:textId="77777777"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34CA5E4C" w14:textId="77777777"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noWrap/>
          </w:tcPr>
          <w:p w14:paraId="52905669" w14:textId="77777777"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821" w:type="dxa"/>
            <w:vMerge w:val="restart"/>
            <w:tcBorders>
              <w:top w:val="single" w:sz="4" w:space="0" w:color="auto"/>
              <w:left w:val="single" w:sz="4" w:space="0" w:color="auto"/>
              <w:bottom w:val="single" w:sz="4" w:space="0" w:color="auto"/>
              <w:right w:val="single" w:sz="4" w:space="0" w:color="auto"/>
            </w:tcBorders>
            <w:noWrap/>
          </w:tcPr>
          <w:p w14:paraId="064FDAF5" w14:textId="77777777"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408F9031" w14:textId="77777777"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14:paraId="5E9B8190" w14:textId="77777777"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0EC66262" w14:textId="77777777"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14:paraId="6BB900BF" w14:textId="77777777"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tcPr>
          <w:p w14:paraId="335E939A" w14:textId="77777777"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14:paraId="4E514A4B" w14:textId="77777777"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1F9C06CD" w14:textId="77777777"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14:paraId="3FBD9AFF" w14:textId="77777777"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14:paraId="67F00F23" w14:textId="77777777" w:rsidR="0042613D" w:rsidRPr="00A40078" w:rsidRDefault="0042613D" w:rsidP="0042613D">
            <w:pPr>
              <w:widowControl w:val="0"/>
              <w:spacing w:after="0" w:line="240" w:lineRule="auto"/>
              <w:jc w:val="both"/>
              <w:rPr>
                <w:rFonts w:ascii="Times New Roman" w:hAnsi="Times New Roman" w:cs="Times New Roman"/>
                <w:sz w:val="24"/>
                <w:szCs w:val="24"/>
              </w:rPr>
            </w:pPr>
            <w:r w:rsidRPr="00A40078">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14:paraId="7F819E22" w14:textId="77777777" w:rsidR="0042613D" w:rsidRPr="00A40078" w:rsidRDefault="0042613D" w:rsidP="0042613D">
            <w:pPr>
              <w:widowControl w:val="0"/>
              <w:spacing w:after="0" w:line="240" w:lineRule="auto"/>
              <w:jc w:val="both"/>
              <w:rPr>
                <w:rFonts w:ascii="Times New Roman" w:hAnsi="Times New Roman" w:cs="Times New Roman"/>
                <w:sz w:val="24"/>
                <w:szCs w:val="24"/>
              </w:rPr>
            </w:pPr>
            <w:r w:rsidRPr="00A40078">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14:paraId="2A9C7830" w14:textId="77777777" w:rsidR="0042613D" w:rsidRPr="00A40078" w:rsidRDefault="0042613D" w:rsidP="0042613D">
            <w:pPr>
              <w:widowControl w:val="0"/>
              <w:spacing w:after="0" w:line="240" w:lineRule="auto"/>
              <w:jc w:val="both"/>
              <w:rPr>
                <w:rFonts w:ascii="Times New Roman" w:hAnsi="Times New Roman" w:cs="Times New Roman"/>
                <w:sz w:val="24"/>
                <w:szCs w:val="24"/>
              </w:rPr>
            </w:pPr>
            <w:r w:rsidRPr="00A40078">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14:paraId="4FBB8A66" w14:textId="77777777" w:rsidR="0042613D" w:rsidRPr="00A40078" w:rsidRDefault="0042613D" w:rsidP="0042613D">
            <w:pPr>
              <w:widowControl w:val="0"/>
              <w:spacing w:after="0" w:line="240" w:lineRule="auto"/>
              <w:jc w:val="both"/>
              <w:rPr>
                <w:rFonts w:ascii="Times New Roman" w:hAnsi="Times New Roman" w:cs="Times New Roman"/>
                <w:sz w:val="24"/>
                <w:szCs w:val="24"/>
              </w:rPr>
            </w:pPr>
            <w:r w:rsidRPr="00A40078">
              <w:rPr>
                <w:rFonts w:ascii="Times New Roman" w:hAnsi="Times New Roman" w:cs="Times New Roman"/>
                <w:sz w:val="24"/>
                <w:szCs w:val="24"/>
              </w:rPr>
              <w:t> </w:t>
            </w:r>
          </w:p>
        </w:tc>
      </w:tr>
      <w:tr w:rsidR="0042613D" w:rsidRPr="00A40078" w14:paraId="2BF1B436" w14:textId="77777777" w:rsidTr="0042613D">
        <w:trPr>
          <w:trHeight w:val="209"/>
        </w:trPr>
        <w:tc>
          <w:tcPr>
            <w:tcW w:w="709" w:type="dxa"/>
            <w:vMerge/>
            <w:tcBorders>
              <w:top w:val="single" w:sz="4" w:space="0" w:color="auto"/>
              <w:left w:val="single" w:sz="4" w:space="0" w:color="auto"/>
              <w:bottom w:val="single" w:sz="4" w:space="0" w:color="auto"/>
              <w:right w:val="single" w:sz="4" w:space="0" w:color="auto"/>
            </w:tcBorders>
          </w:tcPr>
          <w:p w14:paraId="295AD6EC" w14:textId="77777777" w:rsidR="0042613D" w:rsidRPr="00A40078" w:rsidRDefault="0042613D" w:rsidP="0042613D">
            <w:pPr>
              <w:widowControl w:val="0"/>
              <w:spacing w:after="0" w:line="240" w:lineRule="auto"/>
              <w:jc w:val="both"/>
              <w:rPr>
                <w:rFonts w:ascii="Times New Roman" w:hAnsi="Times New Roman" w:cs="Times New Roman"/>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1CF3E0AC" w14:textId="77777777" w:rsidR="0042613D" w:rsidRPr="00A40078" w:rsidRDefault="0042613D" w:rsidP="0042613D">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52FEDE28" w14:textId="77777777" w:rsidR="0042613D" w:rsidRPr="00A40078" w:rsidRDefault="0042613D" w:rsidP="0042613D">
            <w:pPr>
              <w:widowControl w:val="0"/>
              <w:spacing w:after="0" w:line="240" w:lineRule="auto"/>
              <w:jc w:val="both"/>
              <w:rPr>
                <w:rFonts w:ascii="Times New Roman" w:hAnsi="Times New Roman" w:cs="Times New Roman"/>
                <w:sz w:val="16"/>
                <w:szCs w:val="16"/>
              </w:rPr>
            </w:pPr>
          </w:p>
        </w:tc>
        <w:tc>
          <w:tcPr>
            <w:tcW w:w="710" w:type="dxa"/>
            <w:vMerge/>
            <w:tcBorders>
              <w:top w:val="single" w:sz="4" w:space="0" w:color="auto"/>
              <w:left w:val="single" w:sz="4" w:space="0" w:color="auto"/>
              <w:right w:val="single" w:sz="4" w:space="0" w:color="auto"/>
            </w:tcBorders>
          </w:tcPr>
          <w:p w14:paraId="169D7CCD" w14:textId="77777777" w:rsidR="0042613D" w:rsidRPr="00A40078" w:rsidRDefault="0042613D" w:rsidP="0042613D">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32C976E7" w14:textId="77777777" w:rsidR="0042613D" w:rsidRPr="00A40078" w:rsidRDefault="0042613D" w:rsidP="0042613D">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75E338C2" w14:textId="77777777" w:rsidR="0042613D" w:rsidRPr="00A40078" w:rsidRDefault="0042613D" w:rsidP="0042613D">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29055733" w14:textId="77777777" w:rsidR="0042613D" w:rsidRPr="00A40078" w:rsidRDefault="0042613D" w:rsidP="0042613D">
            <w:pPr>
              <w:widowControl w:val="0"/>
              <w:spacing w:after="0" w:line="240" w:lineRule="auto"/>
              <w:jc w:val="both"/>
              <w:rPr>
                <w:rFonts w:ascii="Times New Roman" w:hAnsi="Times New Roman" w:cs="Times New Roman"/>
                <w:sz w:val="16"/>
                <w:szCs w:val="16"/>
              </w:rPr>
            </w:pPr>
          </w:p>
        </w:tc>
        <w:tc>
          <w:tcPr>
            <w:tcW w:w="821" w:type="dxa"/>
            <w:vMerge/>
            <w:tcBorders>
              <w:top w:val="single" w:sz="4" w:space="0" w:color="auto"/>
              <w:left w:val="single" w:sz="4" w:space="0" w:color="auto"/>
              <w:bottom w:val="single" w:sz="4" w:space="0" w:color="auto"/>
              <w:right w:val="single" w:sz="4" w:space="0" w:color="auto"/>
            </w:tcBorders>
          </w:tcPr>
          <w:p w14:paraId="4CEF0895" w14:textId="77777777" w:rsidR="0042613D" w:rsidRPr="00A40078" w:rsidRDefault="0042613D" w:rsidP="0042613D">
            <w:pPr>
              <w:widowControl w:val="0"/>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8" w:space="0" w:color="auto"/>
              <w:right w:val="single" w:sz="4" w:space="0" w:color="auto"/>
            </w:tcBorders>
            <w:noWrap/>
          </w:tcPr>
          <w:p w14:paraId="092919CB" w14:textId="77777777"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14:paraId="08CF362C" w14:textId="77777777"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14:paraId="105DFD05" w14:textId="77777777"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14:paraId="00C063CA" w14:textId="77777777"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14:paraId="6FC0EDFC" w14:textId="77777777"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14:paraId="5776BFD4" w14:textId="77777777"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01AA00F6" w14:textId="77777777"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14:paraId="71F381C8" w14:textId="77777777"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14:paraId="25C6BA23" w14:textId="77777777" w:rsidR="0042613D" w:rsidRPr="00A40078" w:rsidRDefault="0042613D" w:rsidP="0042613D">
            <w:pPr>
              <w:widowControl w:val="0"/>
              <w:spacing w:after="0" w:line="240" w:lineRule="auto"/>
              <w:jc w:val="both"/>
              <w:rPr>
                <w:rFonts w:ascii="Times New Roman" w:hAnsi="Times New Roman" w:cs="Times New Roman"/>
                <w:sz w:val="24"/>
                <w:szCs w:val="24"/>
              </w:rPr>
            </w:pPr>
            <w:r w:rsidRPr="00A40078">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14:paraId="53DFA60F" w14:textId="77777777" w:rsidR="0042613D" w:rsidRPr="00A40078" w:rsidRDefault="0042613D" w:rsidP="0042613D">
            <w:pPr>
              <w:widowControl w:val="0"/>
              <w:spacing w:after="0" w:line="240" w:lineRule="auto"/>
              <w:jc w:val="both"/>
              <w:rPr>
                <w:rFonts w:ascii="Times New Roman" w:hAnsi="Times New Roman" w:cs="Times New Roman"/>
                <w:sz w:val="24"/>
                <w:szCs w:val="24"/>
              </w:rPr>
            </w:pPr>
            <w:r w:rsidRPr="00A40078">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14:paraId="45F26304" w14:textId="77777777" w:rsidR="0042613D" w:rsidRPr="00A40078" w:rsidRDefault="0042613D" w:rsidP="0042613D">
            <w:pPr>
              <w:widowControl w:val="0"/>
              <w:spacing w:after="0" w:line="240" w:lineRule="auto"/>
              <w:jc w:val="both"/>
              <w:rPr>
                <w:rFonts w:ascii="Times New Roman" w:hAnsi="Times New Roman" w:cs="Times New Roman"/>
                <w:sz w:val="24"/>
                <w:szCs w:val="24"/>
              </w:rPr>
            </w:pPr>
            <w:r w:rsidRPr="00A40078">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14:paraId="7ECD7AEC" w14:textId="77777777" w:rsidR="0042613D" w:rsidRPr="00A40078" w:rsidRDefault="0042613D" w:rsidP="0042613D">
            <w:pPr>
              <w:widowControl w:val="0"/>
              <w:spacing w:after="0" w:line="240" w:lineRule="auto"/>
              <w:jc w:val="both"/>
              <w:rPr>
                <w:rFonts w:ascii="Times New Roman" w:hAnsi="Times New Roman" w:cs="Times New Roman"/>
                <w:sz w:val="24"/>
                <w:szCs w:val="24"/>
              </w:rPr>
            </w:pPr>
            <w:r w:rsidRPr="00A40078">
              <w:rPr>
                <w:rFonts w:ascii="Times New Roman" w:hAnsi="Times New Roman" w:cs="Times New Roman"/>
                <w:sz w:val="24"/>
                <w:szCs w:val="24"/>
              </w:rPr>
              <w:t> </w:t>
            </w:r>
          </w:p>
        </w:tc>
      </w:tr>
      <w:tr w:rsidR="0042613D" w:rsidRPr="00A40078" w14:paraId="05F4CF44" w14:textId="77777777" w:rsidTr="0042613D">
        <w:trPr>
          <w:trHeight w:val="60"/>
        </w:trPr>
        <w:tc>
          <w:tcPr>
            <w:tcW w:w="1560" w:type="dxa"/>
            <w:gridSpan w:val="2"/>
            <w:tcBorders>
              <w:top w:val="single" w:sz="8" w:space="0" w:color="auto"/>
              <w:left w:val="single" w:sz="8" w:space="0" w:color="auto"/>
              <w:bottom w:val="single" w:sz="8" w:space="0" w:color="auto"/>
              <w:right w:val="nil"/>
            </w:tcBorders>
            <w:noWrap/>
            <w:vAlign w:val="bottom"/>
          </w:tcPr>
          <w:p w14:paraId="729B347C" w14:textId="77777777" w:rsidR="0042613D" w:rsidRPr="00A40078" w:rsidRDefault="0042613D" w:rsidP="0042613D">
            <w:pPr>
              <w:widowControl w:val="0"/>
              <w:spacing w:after="0" w:line="240" w:lineRule="auto"/>
              <w:jc w:val="both"/>
              <w:rPr>
                <w:rFonts w:ascii="Times New Roman" w:hAnsi="Times New Roman" w:cs="Times New Roman"/>
                <w:b/>
                <w:bCs/>
                <w:sz w:val="16"/>
                <w:szCs w:val="16"/>
              </w:rPr>
            </w:pPr>
            <w:r w:rsidRPr="00A40078">
              <w:rPr>
                <w:rFonts w:ascii="Times New Roman" w:hAnsi="Times New Roman" w:cs="Times New Roman"/>
                <w:b/>
                <w:bCs/>
                <w:sz w:val="16"/>
                <w:szCs w:val="16"/>
              </w:rPr>
              <w:t>ИТОГО по договорам</w:t>
            </w:r>
          </w:p>
        </w:tc>
        <w:tc>
          <w:tcPr>
            <w:tcW w:w="709" w:type="dxa"/>
            <w:tcBorders>
              <w:top w:val="nil"/>
              <w:left w:val="nil"/>
              <w:bottom w:val="single" w:sz="8" w:space="0" w:color="auto"/>
              <w:right w:val="single" w:sz="4" w:space="0" w:color="auto"/>
            </w:tcBorders>
            <w:noWrap/>
            <w:vAlign w:val="bottom"/>
          </w:tcPr>
          <w:p w14:paraId="47397414" w14:textId="77777777" w:rsidR="0042613D" w:rsidRPr="00A40078" w:rsidRDefault="0042613D" w:rsidP="0042613D">
            <w:pPr>
              <w:widowControl w:val="0"/>
              <w:spacing w:after="0" w:line="240" w:lineRule="auto"/>
              <w:jc w:val="both"/>
              <w:rPr>
                <w:rFonts w:ascii="Times New Roman" w:hAnsi="Times New Roman" w:cs="Times New Roman"/>
                <w:b/>
                <w:bCs/>
                <w:sz w:val="16"/>
                <w:szCs w:val="16"/>
              </w:rPr>
            </w:pPr>
            <w:r w:rsidRPr="00A40078">
              <w:rPr>
                <w:rFonts w:ascii="Times New Roman" w:hAnsi="Times New Roman" w:cs="Times New Roman"/>
                <w:b/>
                <w:bCs/>
                <w:sz w:val="16"/>
                <w:szCs w:val="16"/>
              </w:rPr>
              <w:t> </w:t>
            </w:r>
          </w:p>
        </w:tc>
        <w:tc>
          <w:tcPr>
            <w:tcW w:w="710" w:type="dxa"/>
            <w:tcBorders>
              <w:top w:val="nil"/>
              <w:left w:val="single" w:sz="4" w:space="0" w:color="auto"/>
              <w:bottom w:val="single" w:sz="8" w:space="0" w:color="auto"/>
              <w:right w:val="single" w:sz="4" w:space="0" w:color="auto"/>
            </w:tcBorders>
            <w:noWrap/>
            <w:vAlign w:val="bottom"/>
          </w:tcPr>
          <w:p w14:paraId="02270700" w14:textId="77777777" w:rsidR="0042613D" w:rsidRPr="00A40078" w:rsidRDefault="0042613D" w:rsidP="0042613D">
            <w:pPr>
              <w:widowControl w:val="0"/>
              <w:spacing w:after="0" w:line="240" w:lineRule="auto"/>
              <w:jc w:val="both"/>
              <w:rPr>
                <w:rFonts w:ascii="Times New Roman" w:hAnsi="Times New Roman" w:cs="Times New Roman"/>
                <w:b/>
                <w:bCs/>
                <w:sz w:val="16"/>
                <w:szCs w:val="16"/>
              </w:rPr>
            </w:pPr>
            <w:r w:rsidRPr="00A40078">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bottom"/>
          </w:tcPr>
          <w:p w14:paraId="2E443569" w14:textId="77777777" w:rsidR="0042613D" w:rsidRPr="00A40078" w:rsidRDefault="0042613D" w:rsidP="0042613D">
            <w:pPr>
              <w:widowControl w:val="0"/>
              <w:spacing w:after="0" w:line="240" w:lineRule="auto"/>
              <w:jc w:val="both"/>
              <w:rPr>
                <w:rFonts w:ascii="Times New Roman" w:hAnsi="Times New Roman" w:cs="Times New Roman"/>
                <w:b/>
                <w:bCs/>
                <w:sz w:val="16"/>
                <w:szCs w:val="16"/>
              </w:rPr>
            </w:pPr>
            <w:r w:rsidRPr="00A40078">
              <w:rPr>
                <w:rFonts w:ascii="Times New Roman" w:hAnsi="Times New Roman" w:cs="Times New Roman"/>
                <w:b/>
                <w:bCs/>
                <w:sz w:val="16"/>
                <w:szCs w:val="16"/>
              </w:rPr>
              <w:t> </w:t>
            </w:r>
          </w:p>
        </w:tc>
        <w:tc>
          <w:tcPr>
            <w:tcW w:w="709" w:type="dxa"/>
            <w:tcBorders>
              <w:top w:val="nil"/>
              <w:left w:val="single" w:sz="4" w:space="0" w:color="auto"/>
              <w:bottom w:val="single" w:sz="8" w:space="0" w:color="auto"/>
              <w:right w:val="nil"/>
            </w:tcBorders>
            <w:noWrap/>
            <w:vAlign w:val="bottom"/>
          </w:tcPr>
          <w:p w14:paraId="09C1CFA6" w14:textId="77777777" w:rsidR="0042613D" w:rsidRPr="00A40078" w:rsidRDefault="0042613D" w:rsidP="0042613D">
            <w:pPr>
              <w:widowControl w:val="0"/>
              <w:spacing w:after="0" w:line="240" w:lineRule="auto"/>
              <w:jc w:val="both"/>
              <w:rPr>
                <w:rFonts w:ascii="Times New Roman" w:hAnsi="Times New Roman" w:cs="Times New Roman"/>
                <w:b/>
                <w:bCs/>
                <w:sz w:val="16"/>
                <w:szCs w:val="16"/>
              </w:rPr>
            </w:pPr>
            <w:r w:rsidRPr="00A40078">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center"/>
          </w:tcPr>
          <w:p w14:paraId="6B47B6E5" w14:textId="77777777" w:rsidR="0042613D" w:rsidRPr="00A40078" w:rsidRDefault="0042613D" w:rsidP="0042613D">
            <w:pPr>
              <w:widowControl w:val="0"/>
              <w:spacing w:after="0" w:line="240" w:lineRule="auto"/>
              <w:jc w:val="both"/>
              <w:rPr>
                <w:rFonts w:ascii="Times New Roman" w:hAnsi="Times New Roman" w:cs="Times New Roman"/>
                <w:b/>
                <w:bCs/>
                <w:sz w:val="16"/>
                <w:szCs w:val="16"/>
              </w:rPr>
            </w:pPr>
          </w:p>
        </w:tc>
        <w:tc>
          <w:tcPr>
            <w:tcW w:w="821" w:type="dxa"/>
            <w:tcBorders>
              <w:top w:val="nil"/>
              <w:left w:val="nil"/>
              <w:bottom w:val="single" w:sz="8" w:space="0" w:color="auto"/>
              <w:right w:val="single" w:sz="8" w:space="0" w:color="auto"/>
            </w:tcBorders>
            <w:noWrap/>
            <w:vAlign w:val="center"/>
          </w:tcPr>
          <w:p w14:paraId="394053BF" w14:textId="77777777" w:rsidR="0042613D" w:rsidRPr="00A40078" w:rsidRDefault="0042613D" w:rsidP="0042613D">
            <w:pPr>
              <w:widowControl w:val="0"/>
              <w:spacing w:after="0" w:line="240" w:lineRule="auto"/>
              <w:jc w:val="both"/>
              <w:rPr>
                <w:rFonts w:ascii="Times New Roman" w:hAnsi="Times New Roman" w:cs="Times New Roman"/>
                <w:b/>
                <w:bCs/>
                <w:sz w:val="16"/>
                <w:szCs w:val="16"/>
              </w:rPr>
            </w:pPr>
          </w:p>
        </w:tc>
        <w:tc>
          <w:tcPr>
            <w:tcW w:w="851" w:type="dxa"/>
            <w:tcBorders>
              <w:top w:val="single" w:sz="8" w:space="0" w:color="auto"/>
              <w:left w:val="nil"/>
              <w:bottom w:val="single" w:sz="8" w:space="0" w:color="auto"/>
              <w:right w:val="single" w:sz="4" w:space="0" w:color="auto"/>
            </w:tcBorders>
            <w:noWrap/>
            <w:vAlign w:val="bottom"/>
          </w:tcPr>
          <w:p w14:paraId="73D9973B" w14:textId="77777777" w:rsidR="0042613D" w:rsidRPr="00A40078" w:rsidRDefault="0042613D" w:rsidP="0042613D">
            <w:pPr>
              <w:widowControl w:val="0"/>
              <w:spacing w:after="0" w:line="240" w:lineRule="auto"/>
              <w:jc w:val="both"/>
              <w:rPr>
                <w:rFonts w:ascii="Times New Roman" w:hAnsi="Times New Roman" w:cs="Times New Roman"/>
                <w:b/>
                <w:bCs/>
                <w:sz w:val="16"/>
                <w:szCs w:val="16"/>
              </w:rPr>
            </w:pPr>
            <w:r w:rsidRPr="00A40078">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bottom"/>
          </w:tcPr>
          <w:p w14:paraId="7D8BB242" w14:textId="77777777" w:rsidR="0042613D" w:rsidRPr="00A40078" w:rsidRDefault="0042613D" w:rsidP="0042613D">
            <w:pPr>
              <w:widowControl w:val="0"/>
              <w:spacing w:after="0" w:line="240" w:lineRule="auto"/>
              <w:jc w:val="both"/>
              <w:rPr>
                <w:rFonts w:ascii="Times New Roman" w:hAnsi="Times New Roman" w:cs="Times New Roman"/>
                <w:b/>
                <w:bCs/>
                <w:sz w:val="16"/>
                <w:szCs w:val="16"/>
              </w:rPr>
            </w:pPr>
            <w:r w:rsidRPr="00A40078">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single" w:sz="4" w:space="0" w:color="auto"/>
            </w:tcBorders>
            <w:noWrap/>
            <w:vAlign w:val="center"/>
          </w:tcPr>
          <w:p w14:paraId="734289AE" w14:textId="77777777" w:rsidR="0042613D" w:rsidRPr="00A40078" w:rsidRDefault="0042613D" w:rsidP="0042613D">
            <w:pPr>
              <w:widowControl w:val="0"/>
              <w:spacing w:after="0" w:line="240" w:lineRule="auto"/>
              <w:jc w:val="both"/>
              <w:rPr>
                <w:rFonts w:ascii="Times New Roman" w:hAnsi="Times New Roman" w:cs="Times New Roman"/>
                <w:b/>
                <w:bCs/>
                <w:sz w:val="16"/>
                <w:szCs w:val="16"/>
              </w:rPr>
            </w:pPr>
            <w:r w:rsidRPr="00A40078">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14:paraId="5AA8D437" w14:textId="77777777" w:rsidR="0042613D" w:rsidRPr="00A40078" w:rsidRDefault="0042613D" w:rsidP="0042613D">
            <w:pPr>
              <w:widowControl w:val="0"/>
              <w:spacing w:after="0" w:line="240" w:lineRule="auto"/>
              <w:jc w:val="both"/>
              <w:rPr>
                <w:rFonts w:ascii="Times New Roman" w:hAnsi="Times New Roman" w:cs="Times New Roman"/>
                <w:b/>
                <w:bCs/>
                <w:sz w:val="16"/>
                <w:szCs w:val="16"/>
              </w:rPr>
            </w:pPr>
            <w:r w:rsidRPr="00A40078">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nil"/>
            </w:tcBorders>
            <w:noWrap/>
            <w:vAlign w:val="center"/>
          </w:tcPr>
          <w:p w14:paraId="19E23380" w14:textId="77777777" w:rsidR="0042613D" w:rsidRPr="00A40078" w:rsidRDefault="0042613D" w:rsidP="0042613D">
            <w:pPr>
              <w:widowControl w:val="0"/>
              <w:spacing w:after="0" w:line="240" w:lineRule="auto"/>
              <w:jc w:val="both"/>
              <w:rPr>
                <w:rFonts w:ascii="Times New Roman" w:hAnsi="Times New Roman" w:cs="Times New Roman"/>
                <w:b/>
                <w:bCs/>
                <w:sz w:val="16"/>
                <w:szCs w:val="16"/>
              </w:rPr>
            </w:pPr>
            <w:r w:rsidRPr="00A40078">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14:paraId="15DE7019" w14:textId="77777777" w:rsidR="0042613D" w:rsidRPr="00A40078" w:rsidRDefault="0042613D" w:rsidP="0042613D">
            <w:pPr>
              <w:widowControl w:val="0"/>
              <w:spacing w:after="0" w:line="240" w:lineRule="auto"/>
              <w:jc w:val="both"/>
              <w:rPr>
                <w:rFonts w:ascii="Times New Roman" w:hAnsi="Times New Roman" w:cs="Times New Roman"/>
                <w:b/>
                <w:bCs/>
                <w:sz w:val="16"/>
                <w:szCs w:val="16"/>
              </w:rPr>
            </w:pPr>
            <w:r w:rsidRPr="00A40078">
              <w:rPr>
                <w:rFonts w:ascii="Times New Roman" w:hAnsi="Times New Roman" w:cs="Times New Roman"/>
                <w:b/>
                <w:bCs/>
                <w:sz w:val="16"/>
                <w:szCs w:val="16"/>
              </w:rPr>
              <w:t> </w:t>
            </w:r>
          </w:p>
        </w:tc>
        <w:tc>
          <w:tcPr>
            <w:tcW w:w="851" w:type="dxa"/>
            <w:tcBorders>
              <w:top w:val="single" w:sz="8" w:space="0" w:color="auto"/>
              <w:left w:val="nil"/>
              <w:bottom w:val="single" w:sz="8" w:space="0" w:color="auto"/>
              <w:right w:val="single" w:sz="4" w:space="0" w:color="auto"/>
            </w:tcBorders>
            <w:noWrap/>
            <w:vAlign w:val="center"/>
          </w:tcPr>
          <w:p w14:paraId="117F2436" w14:textId="77777777" w:rsidR="0042613D" w:rsidRPr="00A40078" w:rsidRDefault="0042613D" w:rsidP="0042613D">
            <w:pPr>
              <w:widowControl w:val="0"/>
              <w:spacing w:after="0" w:line="240" w:lineRule="auto"/>
              <w:jc w:val="both"/>
              <w:rPr>
                <w:rFonts w:ascii="Times New Roman" w:hAnsi="Times New Roman" w:cs="Times New Roman"/>
                <w:b/>
                <w:bCs/>
                <w:sz w:val="16"/>
                <w:szCs w:val="16"/>
              </w:rPr>
            </w:pPr>
            <w:r w:rsidRPr="00A40078">
              <w:rPr>
                <w:rFonts w:ascii="Times New Roman" w:hAnsi="Times New Roman" w:cs="Times New Roman"/>
                <w:b/>
                <w:bCs/>
                <w:sz w:val="16"/>
                <w:szCs w:val="16"/>
              </w:rPr>
              <w:t> </w:t>
            </w:r>
          </w:p>
        </w:tc>
        <w:tc>
          <w:tcPr>
            <w:tcW w:w="850" w:type="dxa"/>
            <w:gridSpan w:val="2"/>
            <w:tcBorders>
              <w:top w:val="single" w:sz="8" w:space="0" w:color="auto"/>
              <w:left w:val="nil"/>
              <w:bottom w:val="single" w:sz="8" w:space="0" w:color="auto"/>
              <w:right w:val="single" w:sz="4" w:space="0" w:color="auto"/>
            </w:tcBorders>
            <w:noWrap/>
            <w:vAlign w:val="center"/>
          </w:tcPr>
          <w:p w14:paraId="559CD6C6" w14:textId="77777777" w:rsidR="0042613D" w:rsidRPr="00A40078" w:rsidRDefault="0042613D" w:rsidP="0042613D">
            <w:pPr>
              <w:widowControl w:val="0"/>
              <w:spacing w:after="0" w:line="240" w:lineRule="auto"/>
              <w:jc w:val="both"/>
              <w:rPr>
                <w:rFonts w:ascii="Times New Roman" w:hAnsi="Times New Roman" w:cs="Times New Roman"/>
                <w:b/>
                <w:bCs/>
                <w:sz w:val="16"/>
                <w:szCs w:val="16"/>
              </w:rPr>
            </w:pPr>
            <w:r w:rsidRPr="00A40078">
              <w:rPr>
                <w:rFonts w:ascii="Times New Roman" w:hAnsi="Times New Roman" w:cs="Times New Roman"/>
                <w:b/>
                <w:bCs/>
                <w:sz w:val="16"/>
                <w:szCs w:val="16"/>
              </w:rPr>
              <w:t> </w:t>
            </w:r>
          </w:p>
        </w:tc>
        <w:tc>
          <w:tcPr>
            <w:tcW w:w="707" w:type="dxa"/>
            <w:tcBorders>
              <w:top w:val="single" w:sz="8" w:space="0" w:color="auto"/>
              <w:left w:val="nil"/>
              <w:bottom w:val="single" w:sz="8" w:space="0" w:color="auto"/>
              <w:right w:val="single" w:sz="4" w:space="0" w:color="auto"/>
            </w:tcBorders>
            <w:noWrap/>
            <w:vAlign w:val="center"/>
          </w:tcPr>
          <w:p w14:paraId="7CE85BBE" w14:textId="77777777" w:rsidR="0042613D" w:rsidRPr="00A40078" w:rsidRDefault="0042613D" w:rsidP="0042613D">
            <w:pPr>
              <w:widowControl w:val="0"/>
              <w:spacing w:after="0" w:line="240" w:lineRule="auto"/>
              <w:jc w:val="both"/>
              <w:rPr>
                <w:rFonts w:ascii="Times New Roman" w:hAnsi="Times New Roman" w:cs="Times New Roman"/>
                <w:b/>
                <w:bCs/>
                <w:sz w:val="24"/>
                <w:szCs w:val="24"/>
              </w:rPr>
            </w:pPr>
            <w:r w:rsidRPr="00A40078">
              <w:rPr>
                <w:rFonts w:ascii="Times New Roman" w:hAnsi="Times New Roman" w:cs="Times New Roman"/>
                <w:b/>
                <w:bCs/>
                <w:sz w:val="24"/>
                <w:szCs w:val="24"/>
              </w:rPr>
              <w:t> </w:t>
            </w:r>
          </w:p>
        </w:tc>
        <w:tc>
          <w:tcPr>
            <w:tcW w:w="708" w:type="dxa"/>
            <w:tcBorders>
              <w:top w:val="single" w:sz="8" w:space="0" w:color="auto"/>
              <w:left w:val="nil"/>
              <w:bottom w:val="single" w:sz="8" w:space="0" w:color="auto"/>
              <w:right w:val="nil"/>
            </w:tcBorders>
            <w:noWrap/>
            <w:vAlign w:val="center"/>
          </w:tcPr>
          <w:p w14:paraId="791484DA" w14:textId="77777777" w:rsidR="0042613D" w:rsidRPr="00A40078" w:rsidRDefault="0042613D" w:rsidP="0042613D">
            <w:pPr>
              <w:widowControl w:val="0"/>
              <w:spacing w:after="0" w:line="240" w:lineRule="auto"/>
              <w:jc w:val="both"/>
              <w:rPr>
                <w:rFonts w:ascii="Times New Roman" w:hAnsi="Times New Roman" w:cs="Times New Roman"/>
                <w:b/>
                <w:bCs/>
                <w:sz w:val="24"/>
                <w:szCs w:val="24"/>
              </w:rPr>
            </w:pPr>
            <w:r w:rsidRPr="00A40078">
              <w:rPr>
                <w:rFonts w:ascii="Times New Roman" w:hAnsi="Times New Roman" w:cs="Times New Roman"/>
                <w:b/>
                <w:bCs/>
                <w:sz w:val="24"/>
                <w:szCs w:val="24"/>
              </w:rPr>
              <w:t> </w:t>
            </w:r>
          </w:p>
        </w:tc>
        <w:tc>
          <w:tcPr>
            <w:tcW w:w="709" w:type="dxa"/>
            <w:tcBorders>
              <w:top w:val="single" w:sz="8" w:space="0" w:color="auto"/>
              <w:left w:val="single" w:sz="4" w:space="0" w:color="auto"/>
              <w:bottom w:val="single" w:sz="8" w:space="0" w:color="auto"/>
              <w:right w:val="nil"/>
            </w:tcBorders>
            <w:noWrap/>
            <w:vAlign w:val="center"/>
          </w:tcPr>
          <w:p w14:paraId="233990B7" w14:textId="77777777" w:rsidR="0042613D" w:rsidRPr="00A40078" w:rsidRDefault="0042613D" w:rsidP="0042613D">
            <w:pPr>
              <w:widowControl w:val="0"/>
              <w:spacing w:after="0" w:line="240" w:lineRule="auto"/>
              <w:jc w:val="both"/>
              <w:rPr>
                <w:rFonts w:ascii="Times New Roman" w:hAnsi="Times New Roman" w:cs="Times New Roman"/>
                <w:b/>
                <w:bCs/>
                <w:sz w:val="24"/>
                <w:szCs w:val="24"/>
              </w:rPr>
            </w:pPr>
            <w:r w:rsidRPr="00A40078">
              <w:rPr>
                <w:rFonts w:ascii="Times New Roman" w:hAnsi="Times New Roman" w:cs="Times New Roman"/>
                <w:b/>
                <w:bCs/>
                <w:sz w:val="24"/>
                <w:szCs w:val="24"/>
              </w:rPr>
              <w:t> </w:t>
            </w:r>
          </w:p>
        </w:tc>
        <w:tc>
          <w:tcPr>
            <w:tcW w:w="853" w:type="dxa"/>
            <w:tcBorders>
              <w:top w:val="nil"/>
              <w:left w:val="single" w:sz="8" w:space="0" w:color="auto"/>
              <w:bottom w:val="single" w:sz="8" w:space="0" w:color="auto"/>
              <w:right w:val="single" w:sz="8" w:space="0" w:color="auto"/>
            </w:tcBorders>
            <w:noWrap/>
            <w:vAlign w:val="center"/>
          </w:tcPr>
          <w:p w14:paraId="72717726" w14:textId="77777777" w:rsidR="0042613D" w:rsidRPr="00A40078" w:rsidRDefault="0042613D" w:rsidP="0042613D">
            <w:pPr>
              <w:widowControl w:val="0"/>
              <w:spacing w:after="0" w:line="240" w:lineRule="auto"/>
              <w:jc w:val="both"/>
              <w:rPr>
                <w:rFonts w:ascii="Times New Roman" w:hAnsi="Times New Roman" w:cs="Times New Roman"/>
                <w:b/>
                <w:bCs/>
                <w:sz w:val="24"/>
                <w:szCs w:val="24"/>
              </w:rPr>
            </w:pPr>
            <w:r w:rsidRPr="00A40078">
              <w:rPr>
                <w:rFonts w:ascii="Times New Roman" w:hAnsi="Times New Roman" w:cs="Times New Roman"/>
                <w:b/>
                <w:bCs/>
                <w:sz w:val="24"/>
                <w:szCs w:val="24"/>
              </w:rPr>
              <w:t> </w:t>
            </w:r>
          </w:p>
        </w:tc>
      </w:tr>
    </w:tbl>
    <w:p w14:paraId="1BC00AE5" w14:textId="77777777" w:rsidR="0042613D" w:rsidRPr="00A40078" w:rsidRDefault="0042613D" w:rsidP="0042613D">
      <w:pPr>
        <w:widowControl w:val="0"/>
        <w:spacing w:after="0" w:line="240" w:lineRule="auto"/>
        <w:jc w:val="both"/>
        <w:rPr>
          <w:rFonts w:ascii="Times New Roman" w:hAnsi="Times New Roman" w:cs="Times New Roman"/>
          <w:sz w:val="24"/>
          <w:szCs w:val="24"/>
        </w:rPr>
      </w:pPr>
    </w:p>
    <w:p w14:paraId="316EA698" w14:textId="77777777" w:rsidR="0042613D" w:rsidRPr="00A40078" w:rsidRDefault="0042613D" w:rsidP="0042613D">
      <w:pPr>
        <w:widowControl w:val="0"/>
        <w:spacing w:after="0" w:line="240" w:lineRule="auto"/>
        <w:jc w:val="both"/>
        <w:rPr>
          <w:rFonts w:ascii="Times New Roman" w:hAnsi="Times New Roman" w:cs="Times New Roman"/>
          <w:sz w:val="24"/>
          <w:szCs w:val="24"/>
        </w:rPr>
      </w:pPr>
      <w:r w:rsidRPr="00A40078">
        <w:rPr>
          <w:rFonts w:ascii="Times New Roman" w:hAnsi="Times New Roman" w:cs="Times New Roman"/>
          <w:sz w:val="24"/>
          <w:szCs w:val="24"/>
        </w:rPr>
        <w:t>от Поставщика ________________________________                            дата составления справки __________</w:t>
      </w:r>
    </w:p>
    <w:p w14:paraId="7CF9DFEB" w14:textId="77777777" w:rsidR="0042613D" w:rsidRPr="00A40078" w:rsidRDefault="0042613D" w:rsidP="0042613D">
      <w:pPr>
        <w:widowControl w:val="0"/>
        <w:pBdr>
          <w:bottom w:val="single" w:sz="12" w:space="1" w:color="auto"/>
        </w:pBdr>
        <w:spacing w:after="0" w:line="240" w:lineRule="auto"/>
        <w:rPr>
          <w:rFonts w:ascii="Times New Roman" w:hAnsi="Times New Roman" w:cs="Times New Roman"/>
        </w:rPr>
      </w:pPr>
      <w:r w:rsidRPr="00A40078">
        <w:rPr>
          <w:rFonts w:ascii="Times New Roman" w:hAnsi="Times New Roman" w:cs="Times New Roman"/>
        </w:rPr>
        <w:t>ФОРМУ СОГЛАСОВАЛИ:</w:t>
      </w:r>
    </w:p>
    <w:tbl>
      <w:tblPr>
        <w:tblW w:w="0" w:type="auto"/>
        <w:tblLook w:val="04A0" w:firstRow="1" w:lastRow="0" w:firstColumn="1" w:lastColumn="0" w:noHBand="0" w:noVBand="1"/>
      </w:tblPr>
      <w:tblGrid>
        <w:gridCol w:w="4785"/>
        <w:gridCol w:w="4786"/>
      </w:tblGrid>
      <w:tr w:rsidR="0042613D" w:rsidRPr="00A40078" w14:paraId="2CF855F0" w14:textId="77777777" w:rsidTr="0042613D">
        <w:tc>
          <w:tcPr>
            <w:tcW w:w="4785" w:type="dxa"/>
          </w:tcPr>
          <w:p w14:paraId="19103E3F"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От ПОКУПАТЕЛЯ:</w:t>
            </w:r>
          </w:p>
        </w:tc>
        <w:tc>
          <w:tcPr>
            <w:tcW w:w="4786" w:type="dxa"/>
          </w:tcPr>
          <w:p w14:paraId="1F30C4BD"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От ПОДРЯДЧИКА:</w:t>
            </w:r>
          </w:p>
        </w:tc>
      </w:tr>
      <w:tr w:rsidR="0042613D" w:rsidRPr="00A40078" w14:paraId="7AE2F182" w14:textId="77777777" w:rsidTr="0042613D">
        <w:tc>
          <w:tcPr>
            <w:tcW w:w="4785" w:type="dxa"/>
          </w:tcPr>
          <w:p w14:paraId="4E059268" w14:textId="77777777" w:rsidR="0042613D" w:rsidRPr="00A40078" w:rsidRDefault="0042613D" w:rsidP="0042613D">
            <w:pPr>
              <w:widowControl w:val="0"/>
              <w:spacing w:after="0" w:line="240" w:lineRule="auto"/>
              <w:rPr>
                <w:rFonts w:ascii="Times New Roman" w:hAnsi="Times New Roman" w:cs="Times New Roman"/>
              </w:rPr>
            </w:pPr>
          </w:p>
        </w:tc>
        <w:tc>
          <w:tcPr>
            <w:tcW w:w="4786" w:type="dxa"/>
          </w:tcPr>
          <w:p w14:paraId="46CE7ECA" w14:textId="77777777" w:rsidR="0042613D" w:rsidRPr="00A40078" w:rsidRDefault="0042613D" w:rsidP="0042613D">
            <w:pPr>
              <w:widowControl w:val="0"/>
              <w:spacing w:after="0" w:line="240" w:lineRule="auto"/>
              <w:rPr>
                <w:rFonts w:ascii="Times New Roman" w:hAnsi="Times New Roman" w:cs="Times New Roman"/>
              </w:rPr>
            </w:pPr>
          </w:p>
        </w:tc>
      </w:tr>
    </w:tbl>
    <w:p w14:paraId="6F57F82B" w14:textId="77777777" w:rsidR="0042613D" w:rsidRPr="00A40078" w:rsidRDefault="0042613D" w:rsidP="0042613D">
      <w:pPr>
        <w:widowControl w:val="0"/>
        <w:spacing w:after="0" w:line="240" w:lineRule="auto"/>
        <w:rPr>
          <w:rFonts w:ascii="Times New Roman" w:hAnsi="Times New Roman" w:cs="Times New Roman"/>
          <w:lang w:val="en-US"/>
        </w:rPr>
        <w:sectPr w:rsidR="0042613D" w:rsidRPr="00A40078" w:rsidSect="00E85603">
          <w:pgSz w:w="16838" w:h="11906" w:orient="landscape"/>
          <w:pgMar w:top="1134" w:right="851" w:bottom="851" w:left="851" w:header="709" w:footer="709" w:gutter="0"/>
          <w:cols w:space="708"/>
          <w:docGrid w:linePitch="360"/>
        </w:sectPr>
      </w:pPr>
    </w:p>
    <w:p w14:paraId="1CD871D9" w14:textId="77777777" w:rsidR="0042613D" w:rsidRPr="00A40078" w:rsidRDefault="0042613D" w:rsidP="0042613D">
      <w:pPr>
        <w:widowControl w:val="0"/>
        <w:shd w:val="clear" w:color="auto" w:fill="FFFFFF"/>
        <w:spacing w:after="0" w:line="240" w:lineRule="auto"/>
        <w:ind w:left="11907" w:right="-29"/>
        <w:rPr>
          <w:rFonts w:ascii="Times New Roman" w:hAnsi="Times New Roman" w:cs="Times New Roman"/>
          <w:color w:val="000000"/>
          <w:sz w:val="24"/>
          <w:szCs w:val="24"/>
        </w:rPr>
      </w:pPr>
      <w:r w:rsidRPr="00A40078">
        <w:rPr>
          <w:rFonts w:ascii="Times New Roman" w:hAnsi="Times New Roman" w:cs="Times New Roman"/>
          <w:bCs/>
          <w:snapToGrid w:val="0"/>
          <w:color w:val="000000"/>
          <w:sz w:val="24"/>
          <w:szCs w:val="24"/>
        </w:rPr>
        <w:lastRenderedPageBreak/>
        <w:t xml:space="preserve">Приложение 5 </w:t>
      </w:r>
      <w:r w:rsidRPr="00A40078">
        <w:rPr>
          <w:rFonts w:ascii="Times New Roman" w:hAnsi="Times New Roman" w:cs="Times New Roman"/>
          <w:color w:val="000000"/>
          <w:sz w:val="24"/>
          <w:szCs w:val="24"/>
        </w:rPr>
        <w:t>к Договору от __________ № ______</w:t>
      </w:r>
    </w:p>
    <w:p w14:paraId="36945EC9"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A40078">
        <w:rPr>
          <w:rFonts w:ascii="Times New Roman" w:hAnsi="Times New Roman" w:cs="Times New Roman"/>
          <w:b/>
          <w:bCs/>
          <w:snapToGrid w:val="0"/>
          <w:color w:val="000000"/>
          <w:sz w:val="24"/>
          <w:szCs w:val="24"/>
        </w:rPr>
        <w:t xml:space="preserve">ФОРМА </w:t>
      </w:r>
    </w:p>
    <w:p w14:paraId="75050D66"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A40078">
        <w:rPr>
          <w:rFonts w:ascii="Times New Roman" w:hAnsi="Times New Roman" w:cs="Times New Roman"/>
          <w:b/>
          <w:bCs/>
          <w:snapToGrid w:val="0"/>
          <w:color w:val="000000"/>
          <w:sz w:val="24"/>
          <w:szCs w:val="24"/>
        </w:rPr>
        <w:t xml:space="preserve">Месячно-суточного графика выполнения работ </w:t>
      </w:r>
    </w:p>
    <w:p w14:paraId="5DDFEDBA"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A40078">
        <w:rPr>
          <w:rFonts w:ascii="Times New Roman" w:hAnsi="Times New Roman" w:cs="Times New Roman"/>
          <w:b/>
          <w:bCs/>
          <w:snapToGrid w:val="0"/>
          <w:color w:val="000000"/>
          <w:sz w:val="24"/>
          <w:szCs w:val="24"/>
        </w:rPr>
        <w:t>по объекту «_______________________» на _______ 20__ года</w:t>
      </w:r>
    </w:p>
    <w:p w14:paraId="72AFD328"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
          <w:bCs/>
          <w:snapToGrid w:val="0"/>
          <w:color w:val="000000"/>
          <w:sz w:val="24"/>
          <w:szCs w:val="24"/>
        </w:rPr>
      </w:pPr>
    </w:p>
    <w:tbl>
      <w:tblPr>
        <w:tblW w:w="1539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19"/>
        <w:gridCol w:w="965"/>
        <w:gridCol w:w="425"/>
        <w:gridCol w:w="708"/>
        <w:gridCol w:w="730"/>
        <w:gridCol w:w="685"/>
        <w:gridCol w:w="850"/>
        <w:gridCol w:w="708"/>
        <w:gridCol w:w="707"/>
        <w:gridCol w:w="822"/>
        <w:gridCol w:w="236"/>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36"/>
        <w:gridCol w:w="236"/>
        <w:gridCol w:w="236"/>
        <w:gridCol w:w="236"/>
        <w:gridCol w:w="236"/>
        <w:gridCol w:w="236"/>
        <w:gridCol w:w="236"/>
        <w:gridCol w:w="239"/>
        <w:gridCol w:w="7"/>
      </w:tblGrid>
      <w:tr w:rsidR="0042613D" w:rsidRPr="00A40078" w14:paraId="50D69CD6" w14:textId="77777777" w:rsidTr="0042613D">
        <w:trPr>
          <w:trHeight w:val="375"/>
        </w:trPr>
        <w:tc>
          <w:tcPr>
            <w:tcW w:w="418" w:type="dxa"/>
            <w:vMerge w:val="restart"/>
            <w:tcBorders>
              <w:top w:val="single" w:sz="4" w:space="0" w:color="auto"/>
              <w:left w:val="single" w:sz="4" w:space="0" w:color="auto"/>
              <w:bottom w:val="single" w:sz="6" w:space="0" w:color="auto"/>
              <w:right w:val="single" w:sz="6" w:space="0" w:color="auto"/>
            </w:tcBorders>
            <w:noWrap/>
            <w:vAlign w:val="bottom"/>
            <w:hideMark/>
          </w:tcPr>
          <w:p w14:paraId="5E449686"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 п/п</w:t>
            </w:r>
          </w:p>
        </w:tc>
        <w:tc>
          <w:tcPr>
            <w:tcW w:w="966" w:type="dxa"/>
            <w:vMerge w:val="restart"/>
            <w:tcBorders>
              <w:top w:val="single" w:sz="4" w:space="0" w:color="auto"/>
              <w:left w:val="single" w:sz="6" w:space="0" w:color="auto"/>
              <w:bottom w:val="single" w:sz="6" w:space="0" w:color="auto"/>
              <w:right w:val="single" w:sz="6" w:space="0" w:color="auto"/>
            </w:tcBorders>
            <w:noWrap/>
            <w:vAlign w:val="bottom"/>
            <w:hideMark/>
          </w:tcPr>
          <w:p w14:paraId="084F693A"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Наименование работ</w:t>
            </w:r>
          </w:p>
        </w:tc>
        <w:tc>
          <w:tcPr>
            <w:tcW w:w="425" w:type="dxa"/>
            <w:vMerge w:val="restart"/>
            <w:tcBorders>
              <w:top w:val="single" w:sz="4" w:space="0" w:color="auto"/>
              <w:left w:val="single" w:sz="6" w:space="0" w:color="auto"/>
              <w:bottom w:val="single" w:sz="6" w:space="0" w:color="auto"/>
              <w:right w:val="single" w:sz="6" w:space="0" w:color="auto"/>
            </w:tcBorders>
            <w:noWrap/>
            <w:vAlign w:val="bottom"/>
            <w:hideMark/>
          </w:tcPr>
          <w:p w14:paraId="698481AD"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Ед. изм.</w:t>
            </w:r>
          </w:p>
        </w:tc>
        <w:tc>
          <w:tcPr>
            <w:tcW w:w="709" w:type="dxa"/>
            <w:vMerge w:val="restart"/>
            <w:tcBorders>
              <w:top w:val="single" w:sz="4" w:space="0" w:color="auto"/>
              <w:left w:val="single" w:sz="6" w:space="0" w:color="auto"/>
              <w:bottom w:val="single" w:sz="6" w:space="0" w:color="auto"/>
              <w:right w:val="single" w:sz="6" w:space="0" w:color="auto"/>
            </w:tcBorders>
            <w:noWrap/>
            <w:vAlign w:val="bottom"/>
            <w:hideMark/>
          </w:tcPr>
          <w:p w14:paraId="1B6FBF1D"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Всего по проекту</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14:paraId="29037947"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Выполнено с начала строительства</w:t>
            </w:r>
          </w:p>
        </w:tc>
        <w:tc>
          <w:tcPr>
            <w:tcW w:w="851" w:type="dxa"/>
            <w:vMerge w:val="restart"/>
            <w:tcBorders>
              <w:top w:val="single" w:sz="4" w:space="0" w:color="auto"/>
              <w:left w:val="single" w:sz="6" w:space="0" w:color="auto"/>
              <w:bottom w:val="single" w:sz="6" w:space="0" w:color="auto"/>
              <w:right w:val="single" w:sz="6" w:space="0" w:color="auto"/>
            </w:tcBorders>
            <w:noWrap/>
            <w:vAlign w:val="bottom"/>
            <w:hideMark/>
          </w:tcPr>
          <w:p w14:paraId="0550660C"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Задание на месяц</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14:paraId="7867983F"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Выполнено с начала месяца</w:t>
            </w:r>
          </w:p>
        </w:tc>
        <w:tc>
          <w:tcPr>
            <w:tcW w:w="823" w:type="dxa"/>
            <w:vMerge w:val="restart"/>
            <w:tcBorders>
              <w:top w:val="single" w:sz="4" w:space="0" w:color="auto"/>
              <w:left w:val="single" w:sz="6" w:space="0" w:color="auto"/>
              <w:bottom w:val="single" w:sz="6" w:space="0" w:color="auto"/>
              <w:right w:val="single" w:sz="6" w:space="0" w:color="auto"/>
            </w:tcBorders>
            <w:noWrap/>
            <w:textDirection w:val="btLr"/>
            <w:vAlign w:val="center"/>
            <w:hideMark/>
          </w:tcPr>
          <w:p w14:paraId="3948AA70"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Дни месяца</w:t>
            </w:r>
          </w:p>
        </w:tc>
        <w:tc>
          <w:tcPr>
            <w:tcW w:w="8371" w:type="dxa"/>
            <w:gridSpan w:val="32"/>
            <w:tcBorders>
              <w:top w:val="single" w:sz="4" w:space="0" w:color="auto"/>
              <w:left w:val="single" w:sz="6" w:space="0" w:color="auto"/>
              <w:bottom w:val="single" w:sz="6" w:space="0" w:color="auto"/>
              <w:right w:val="single" w:sz="4" w:space="0" w:color="auto"/>
            </w:tcBorders>
            <w:noWrap/>
            <w:vAlign w:val="center"/>
            <w:hideMark/>
          </w:tcPr>
          <w:p w14:paraId="33BF66C7"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Наименование отчетного месяца</w:t>
            </w:r>
          </w:p>
        </w:tc>
      </w:tr>
      <w:tr w:rsidR="0042613D" w:rsidRPr="00A40078" w14:paraId="20F8E9A8" w14:textId="77777777" w:rsidTr="0042613D">
        <w:trPr>
          <w:gridAfter w:val="1"/>
          <w:wAfter w:w="7" w:type="dxa"/>
          <w:trHeight w:val="390"/>
        </w:trPr>
        <w:tc>
          <w:tcPr>
            <w:tcW w:w="300" w:type="dxa"/>
            <w:vMerge/>
            <w:tcBorders>
              <w:top w:val="single" w:sz="4" w:space="0" w:color="auto"/>
              <w:left w:val="single" w:sz="4" w:space="0" w:color="auto"/>
              <w:bottom w:val="single" w:sz="6" w:space="0" w:color="auto"/>
              <w:right w:val="single" w:sz="6" w:space="0" w:color="auto"/>
            </w:tcBorders>
            <w:vAlign w:val="center"/>
            <w:hideMark/>
          </w:tcPr>
          <w:p w14:paraId="544B8E97" w14:textId="77777777"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71AA1051" w14:textId="77777777"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2440EEFC" w14:textId="77777777"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6A1D0140" w14:textId="77777777"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731" w:type="dxa"/>
            <w:tcBorders>
              <w:top w:val="single" w:sz="6" w:space="0" w:color="auto"/>
              <w:left w:val="single" w:sz="6" w:space="0" w:color="auto"/>
              <w:bottom w:val="single" w:sz="6" w:space="0" w:color="auto"/>
              <w:right w:val="single" w:sz="6" w:space="0" w:color="auto"/>
            </w:tcBorders>
            <w:noWrap/>
            <w:vAlign w:val="center"/>
            <w:hideMark/>
          </w:tcPr>
          <w:p w14:paraId="75C5EDEE"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A40078">
              <w:rPr>
                <w:rFonts w:ascii="Times New Roman" w:hAnsi="Times New Roman" w:cs="Times New Roman"/>
                <w:b/>
                <w:bCs/>
                <w:snapToGrid w:val="0"/>
                <w:color w:val="000000"/>
                <w:sz w:val="16"/>
                <w:szCs w:val="16"/>
              </w:rPr>
              <w:t>план</w:t>
            </w:r>
          </w:p>
        </w:tc>
        <w:tc>
          <w:tcPr>
            <w:tcW w:w="686" w:type="dxa"/>
            <w:tcBorders>
              <w:top w:val="single" w:sz="6" w:space="0" w:color="auto"/>
              <w:left w:val="single" w:sz="6" w:space="0" w:color="auto"/>
              <w:bottom w:val="single" w:sz="6" w:space="0" w:color="auto"/>
              <w:right w:val="single" w:sz="6" w:space="0" w:color="auto"/>
            </w:tcBorders>
            <w:noWrap/>
            <w:vAlign w:val="center"/>
            <w:hideMark/>
          </w:tcPr>
          <w:p w14:paraId="4545C310"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A40078">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2059238B" w14:textId="77777777"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709" w:type="dxa"/>
            <w:tcBorders>
              <w:top w:val="single" w:sz="6" w:space="0" w:color="auto"/>
              <w:left w:val="single" w:sz="6" w:space="0" w:color="auto"/>
              <w:bottom w:val="single" w:sz="6" w:space="0" w:color="auto"/>
              <w:right w:val="single" w:sz="6" w:space="0" w:color="auto"/>
            </w:tcBorders>
            <w:noWrap/>
            <w:vAlign w:val="center"/>
            <w:hideMark/>
          </w:tcPr>
          <w:p w14:paraId="16B54019"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A40078">
              <w:rPr>
                <w:rFonts w:ascii="Times New Roman" w:hAnsi="Times New Roman" w:cs="Times New Roman"/>
                <w:b/>
                <w:bCs/>
                <w:snapToGrid w:val="0"/>
                <w:color w:val="000000"/>
                <w:sz w:val="16"/>
                <w:szCs w:val="16"/>
              </w:rPr>
              <w:t>план</w:t>
            </w:r>
          </w:p>
        </w:tc>
        <w:tc>
          <w:tcPr>
            <w:tcW w:w="708" w:type="dxa"/>
            <w:tcBorders>
              <w:top w:val="single" w:sz="6" w:space="0" w:color="auto"/>
              <w:left w:val="single" w:sz="6" w:space="0" w:color="auto"/>
              <w:bottom w:val="single" w:sz="6" w:space="0" w:color="auto"/>
              <w:right w:val="single" w:sz="6" w:space="0" w:color="auto"/>
            </w:tcBorders>
            <w:noWrap/>
            <w:vAlign w:val="center"/>
            <w:hideMark/>
          </w:tcPr>
          <w:p w14:paraId="4268C630"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A40078">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488807BD" w14:textId="77777777"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noWrap/>
            <w:vAlign w:val="center"/>
            <w:hideMark/>
          </w:tcPr>
          <w:p w14:paraId="259DB182"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1</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2DAF8585"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2</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41A2091F"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3</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0044C0E2"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4</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68A850AD"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5</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1C2BEDFE"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6</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5C55F5C6"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7</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68C2983A"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8</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0C56C71C"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9</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78212F12"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A40078">
              <w:rPr>
                <w:rFonts w:ascii="Times New Roman" w:hAnsi="Times New Roman" w:cs="Times New Roman"/>
                <w:bCs/>
                <w:snapToGrid w:val="0"/>
                <w:color w:val="000000"/>
                <w:sz w:val="12"/>
                <w:szCs w:val="12"/>
              </w:rPr>
              <w:t>10</w:t>
            </w:r>
          </w:p>
        </w:tc>
        <w:tc>
          <w:tcPr>
            <w:tcW w:w="283" w:type="dxa"/>
            <w:tcBorders>
              <w:top w:val="single" w:sz="6" w:space="0" w:color="auto"/>
              <w:left w:val="single" w:sz="6" w:space="0" w:color="auto"/>
              <w:bottom w:val="single" w:sz="6" w:space="0" w:color="auto"/>
              <w:right w:val="single" w:sz="6" w:space="0" w:color="auto"/>
            </w:tcBorders>
            <w:vAlign w:val="center"/>
            <w:hideMark/>
          </w:tcPr>
          <w:p w14:paraId="2C17C4B2"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A40078">
              <w:rPr>
                <w:rFonts w:ascii="Times New Roman" w:hAnsi="Times New Roman" w:cs="Times New Roman"/>
                <w:bCs/>
                <w:snapToGrid w:val="0"/>
                <w:color w:val="000000"/>
                <w:sz w:val="12"/>
                <w:szCs w:val="12"/>
              </w:rPr>
              <w:t>11</w:t>
            </w:r>
          </w:p>
        </w:tc>
        <w:tc>
          <w:tcPr>
            <w:tcW w:w="284" w:type="dxa"/>
            <w:tcBorders>
              <w:top w:val="single" w:sz="6" w:space="0" w:color="auto"/>
              <w:left w:val="single" w:sz="6" w:space="0" w:color="auto"/>
              <w:bottom w:val="single" w:sz="6" w:space="0" w:color="auto"/>
              <w:right w:val="single" w:sz="6" w:space="0" w:color="auto"/>
            </w:tcBorders>
            <w:vAlign w:val="center"/>
            <w:hideMark/>
          </w:tcPr>
          <w:p w14:paraId="26E19D95"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A40078">
              <w:rPr>
                <w:rFonts w:ascii="Times New Roman" w:hAnsi="Times New Roman" w:cs="Times New Roman"/>
                <w:bCs/>
                <w:snapToGrid w:val="0"/>
                <w:color w:val="000000"/>
                <w:sz w:val="12"/>
                <w:szCs w:val="12"/>
              </w:rPr>
              <w:t>12</w:t>
            </w:r>
          </w:p>
        </w:tc>
        <w:tc>
          <w:tcPr>
            <w:tcW w:w="283" w:type="dxa"/>
            <w:tcBorders>
              <w:top w:val="single" w:sz="6" w:space="0" w:color="auto"/>
              <w:left w:val="single" w:sz="6" w:space="0" w:color="auto"/>
              <w:bottom w:val="single" w:sz="6" w:space="0" w:color="auto"/>
              <w:right w:val="single" w:sz="6" w:space="0" w:color="auto"/>
            </w:tcBorders>
            <w:vAlign w:val="center"/>
            <w:hideMark/>
          </w:tcPr>
          <w:p w14:paraId="38672A75"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A40078">
              <w:rPr>
                <w:rFonts w:ascii="Times New Roman" w:hAnsi="Times New Roman" w:cs="Times New Roman"/>
                <w:bCs/>
                <w:snapToGrid w:val="0"/>
                <w:color w:val="000000"/>
                <w:sz w:val="12"/>
                <w:szCs w:val="12"/>
              </w:rPr>
              <w:t>13</w:t>
            </w:r>
          </w:p>
        </w:tc>
        <w:tc>
          <w:tcPr>
            <w:tcW w:w="284" w:type="dxa"/>
            <w:tcBorders>
              <w:top w:val="single" w:sz="6" w:space="0" w:color="auto"/>
              <w:left w:val="single" w:sz="6" w:space="0" w:color="auto"/>
              <w:bottom w:val="single" w:sz="6" w:space="0" w:color="auto"/>
              <w:right w:val="single" w:sz="6" w:space="0" w:color="auto"/>
            </w:tcBorders>
            <w:vAlign w:val="center"/>
            <w:hideMark/>
          </w:tcPr>
          <w:p w14:paraId="68D48F5C"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A40078">
              <w:rPr>
                <w:rFonts w:ascii="Times New Roman" w:hAnsi="Times New Roman" w:cs="Times New Roman"/>
                <w:bCs/>
                <w:snapToGrid w:val="0"/>
                <w:color w:val="000000"/>
                <w:sz w:val="12"/>
                <w:szCs w:val="12"/>
              </w:rPr>
              <w:t>14</w:t>
            </w:r>
          </w:p>
        </w:tc>
        <w:tc>
          <w:tcPr>
            <w:tcW w:w="283" w:type="dxa"/>
            <w:tcBorders>
              <w:top w:val="single" w:sz="6" w:space="0" w:color="auto"/>
              <w:left w:val="single" w:sz="6" w:space="0" w:color="auto"/>
              <w:bottom w:val="single" w:sz="6" w:space="0" w:color="auto"/>
              <w:right w:val="single" w:sz="6" w:space="0" w:color="auto"/>
            </w:tcBorders>
            <w:vAlign w:val="center"/>
            <w:hideMark/>
          </w:tcPr>
          <w:p w14:paraId="3D8CB9DA"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A40078">
              <w:rPr>
                <w:rFonts w:ascii="Times New Roman" w:hAnsi="Times New Roman" w:cs="Times New Roman"/>
                <w:bCs/>
                <w:snapToGrid w:val="0"/>
                <w:color w:val="000000"/>
                <w:sz w:val="12"/>
                <w:szCs w:val="12"/>
              </w:rPr>
              <w:t>15</w:t>
            </w:r>
          </w:p>
        </w:tc>
        <w:tc>
          <w:tcPr>
            <w:tcW w:w="284" w:type="dxa"/>
            <w:tcBorders>
              <w:top w:val="single" w:sz="6" w:space="0" w:color="auto"/>
              <w:left w:val="single" w:sz="6" w:space="0" w:color="auto"/>
              <w:bottom w:val="single" w:sz="6" w:space="0" w:color="auto"/>
              <w:right w:val="single" w:sz="6" w:space="0" w:color="auto"/>
            </w:tcBorders>
            <w:vAlign w:val="center"/>
            <w:hideMark/>
          </w:tcPr>
          <w:p w14:paraId="5AC2BC95"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A40078">
              <w:rPr>
                <w:rFonts w:ascii="Times New Roman" w:hAnsi="Times New Roman" w:cs="Times New Roman"/>
                <w:bCs/>
                <w:snapToGrid w:val="0"/>
                <w:color w:val="000000"/>
                <w:sz w:val="12"/>
                <w:szCs w:val="12"/>
                <w:lang w:val="en-US"/>
              </w:rPr>
              <w:t>16</w:t>
            </w:r>
          </w:p>
        </w:tc>
        <w:tc>
          <w:tcPr>
            <w:tcW w:w="283" w:type="dxa"/>
            <w:tcBorders>
              <w:top w:val="single" w:sz="6" w:space="0" w:color="auto"/>
              <w:left w:val="single" w:sz="6" w:space="0" w:color="auto"/>
              <w:bottom w:val="single" w:sz="6" w:space="0" w:color="auto"/>
              <w:right w:val="single" w:sz="6" w:space="0" w:color="auto"/>
            </w:tcBorders>
            <w:vAlign w:val="center"/>
            <w:hideMark/>
          </w:tcPr>
          <w:p w14:paraId="7BC9788A"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A40078">
              <w:rPr>
                <w:rFonts w:ascii="Times New Roman" w:hAnsi="Times New Roman" w:cs="Times New Roman"/>
                <w:bCs/>
                <w:snapToGrid w:val="0"/>
                <w:color w:val="000000"/>
                <w:sz w:val="12"/>
                <w:szCs w:val="12"/>
                <w:lang w:val="en-US"/>
              </w:rPr>
              <w:t>17</w:t>
            </w:r>
          </w:p>
        </w:tc>
        <w:tc>
          <w:tcPr>
            <w:tcW w:w="284" w:type="dxa"/>
            <w:tcBorders>
              <w:top w:val="single" w:sz="6" w:space="0" w:color="auto"/>
              <w:left w:val="single" w:sz="6" w:space="0" w:color="auto"/>
              <w:bottom w:val="single" w:sz="6" w:space="0" w:color="auto"/>
              <w:right w:val="single" w:sz="6" w:space="0" w:color="auto"/>
            </w:tcBorders>
            <w:vAlign w:val="center"/>
            <w:hideMark/>
          </w:tcPr>
          <w:p w14:paraId="7B225338"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A40078">
              <w:rPr>
                <w:rFonts w:ascii="Times New Roman" w:hAnsi="Times New Roman" w:cs="Times New Roman"/>
                <w:bCs/>
                <w:snapToGrid w:val="0"/>
                <w:color w:val="000000"/>
                <w:sz w:val="12"/>
                <w:szCs w:val="12"/>
                <w:lang w:val="en-US"/>
              </w:rPr>
              <w:t>18</w:t>
            </w:r>
          </w:p>
        </w:tc>
        <w:tc>
          <w:tcPr>
            <w:tcW w:w="283" w:type="dxa"/>
            <w:tcBorders>
              <w:top w:val="single" w:sz="6" w:space="0" w:color="auto"/>
              <w:left w:val="single" w:sz="6" w:space="0" w:color="auto"/>
              <w:bottom w:val="single" w:sz="6" w:space="0" w:color="auto"/>
              <w:right w:val="single" w:sz="6" w:space="0" w:color="auto"/>
            </w:tcBorders>
            <w:vAlign w:val="center"/>
            <w:hideMark/>
          </w:tcPr>
          <w:p w14:paraId="6EDF8CBE"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A40078">
              <w:rPr>
                <w:rFonts w:ascii="Times New Roman" w:hAnsi="Times New Roman" w:cs="Times New Roman"/>
                <w:bCs/>
                <w:snapToGrid w:val="0"/>
                <w:color w:val="000000"/>
                <w:sz w:val="12"/>
                <w:szCs w:val="12"/>
                <w:lang w:val="en-US"/>
              </w:rPr>
              <w:t>19</w:t>
            </w:r>
          </w:p>
        </w:tc>
        <w:tc>
          <w:tcPr>
            <w:tcW w:w="284" w:type="dxa"/>
            <w:tcBorders>
              <w:top w:val="single" w:sz="6" w:space="0" w:color="auto"/>
              <w:left w:val="single" w:sz="6" w:space="0" w:color="auto"/>
              <w:bottom w:val="single" w:sz="6" w:space="0" w:color="auto"/>
              <w:right w:val="single" w:sz="6" w:space="0" w:color="auto"/>
            </w:tcBorders>
            <w:vAlign w:val="center"/>
            <w:hideMark/>
          </w:tcPr>
          <w:p w14:paraId="1127498A"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A40078">
              <w:rPr>
                <w:rFonts w:ascii="Times New Roman" w:hAnsi="Times New Roman" w:cs="Times New Roman"/>
                <w:bCs/>
                <w:snapToGrid w:val="0"/>
                <w:color w:val="000000"/>
                <w:sz w:val="12"/>
                <w:szCs w:val="12"/>
                <w:lang w:val="en-US"/>
              </w:rPr>
              <w:t>20</w:t>
            </w:r>
          </w:p>
        </w:tc>
        <w:tc>
          <w:tcPr>
            <w:tcW w:w="283" w:type="dxa"/>
            <w:tcBorders>
              <w:top w:val="single" w:sz="6" w:space="0" w:color="auto"/>
              <w:left w:val="single" w:sz="6" w:space="0" w:color="auto"/>
              <w:bottom w:val="single" w:sz="6" w:space="0" w:color="auto"/>
              <w:right w:val="single" w:sz="6" w:space="0" w:color="auto"/>
            </w:tcBorders>
            <w:vAlign w:val="center"/>
            <w:hideMark/>
          </w:tcPr>
          <w:p w14:paraId="2B3CF7FE"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A40078">
              <w:rPr>
                <w:rFonts w:ascii="Times New Roman" w:hAnsi="Times New Roman" w:cs="Times New Roman"/>
                <w:bCs/>
                <w:snapToGrid w:val="0"/>
                <w:color w:val="000000"/>
                <w:sz w:val="12"/>
                <w:szCs w:val="12"/>
                <w:lang w:val="en-US"/>
              </w:rPr>
              <w:t>21</w:t>
            </w:r>
          </w:p>
        </w:tc>
        <w:tc>
          <w:tcPr>
            <w:tcW w:w="284" w:type="dxa"/>
            <w:tcBorders>
              <w:top w:val="single" w:sz="6" w:space="0" w:color="auto"/>
              <w:left w:val="single" w:sz="6" w:space="0" w:color="auto"/>
              <w:bottom w:val="single" w:sz="6" w:space="0" w:color="auto"/>
              <w:right w:val="single" w:sz="6" w:space="0" w:color="auto"/>
            </w:tcBorders>
            <w:vAlign w:val="center"/>
            <w:hideMark/>
          </w:tcPr>
          <w:p w14:paraId="5D02A257"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A40078">
              <w:rPr>
                <w:rFonts w:ascii="Times New Roman" w:hAnsi="Times New Roman" w:cs="Times New Roman"/>
                <w:bCs/>
                <w:snapToGrid w:val="0"/>
                <w:color w:val="000000"/>
                <w:sz w:val="12"/>
                <w:szCs w:val="12"/>
                <w:lang w:val="en-US"/>
              </w:rPr>
              <w:t>22</w:t>
            </w:r>
          </w:p>
        </w:tc>
        <w:tc>
          <w:tcPr>
            <w:tcW w:w="283" w:type="dxa"/>
            <w:tcBorders>
              <w:top w:val="single" w:sz="6" w:space="0" w:color="auto"/>
              <w:left w:val="single" w:sz="6" w:space="0" w:color="auto"/>
              <w:bottom w:val="single" w:sz="6" w:space="0" w:color="auto"/>
              <w:right w:val="single" w:sz="6" w:space="0" w:color="auto"/>
            </w:tcBorders>
            <w:vAlign w:val="center"/>
            <w:hideMark/>
          </w:tcPr>
          <w:p w14:paraId="491ABFFE"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A40078">
              <w:rPr>
                <w:rFonts w:ascii="Times New Roman" w:hAnsi="Times New Roman" w:cs="Times New Roman"/>
                <w:bCs/>
                <w:snapToGrid w:val="0"/>
                <w:color w:val="000000"/>
                <w:sz w:val="12"/>
                <w:szCs w:val="12"/>
                <w:lang w:val="en-US"/>
              </w:rPr>
              <w:t>23</w:t>
            </w:r>
          </w:p>
        </w:tc>
        <w:tc>
          <w:tcPr>
            <w:tcW w:w="236" w:type="dxa"/>
            <w:tcBorders>
              <w:top w:val="single" w:sz="6" w:space="0" w:color="auto"/>
              <w:left w:val="single" w:sz="6" w:space="0" w:color="auto"/>
              <w:bottom w:val="single" w:sz="6" w:space="0" w:color="auto"/>
              <w:right w:val="single" w:sz="6" w:space="0" w:color="auto"/>
            </w:tcBorders>
            <w:vAlign w:val="center"/>
            <w:hideMark/>
          </w:tcPr>
          <w:p w14:paraId="22444BB1"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A40078">
              <w:rPr>
                <w:rFonts w:ascii="Times New Roman" w:hAnsi="Times New Roman" w:cs="Times New Roman"/>
                <w:bCs/>
                <w:snapToGrid w:val="0"/>
                <w:color w:val="000000"/>
                <w:sz w:val="12"/>
                <w:szCs w:val="12"/>
                <w:lang w:val="en-US"/>
              </w:rPr>
              <w:t>24</w:t>
            </w:r>
          </w:p>
        </w:tc>
        <w:tc>
          <w:tcPr>
            <w:tcW w:w="236" w:type="dxa"/>
            <w:tcBorders>
              <w:top w:val="single" w:sz="6" w:space="0" w:color="auto"/>
              <w:left w:val="single" w:sz="6" w:space="0" w:color="auto"/>
              <w:bottom w:val="single" w:sz="6" w:space="0" w:color="auto"/>
              <w:right w:val="single" w:sz="6" w:space="0" w:color="auto"/>
            </w:tcBorders>
            <w:vAlign w:val="center"/>
            <w:hideMark/>
          </w:tcPr>
          <w:p w14:paraId="311885AA"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A40078">
              <w:rPr>
                <w:rFonts w:ascii="Times New Roman" w:hAnsi="Times New Roman" w:cs="Times New Roman"/>
                <w:bCs/>
                <w:snapToGrid w:val="0"/>
                <w:color w:val="000000"/>
                <w:sz w:val="12"/>
                <w:szCs w:val="12"/>
                <w:lang w:val="en-US"/>
              </w:rPr>
              <w:t>25</w:t>
            </w:r>
          </w:p>
        </w:tc>
        <w:tc>
          <w:tcPr>
            <w:tcW w:w="236" w:type="dxa"/>
            <w:tcBorders>
              <w:top w:val="single" w:sz="6" w:space="0" w:color="auto"/>
              <w:left w:val="single" w:sz="6" w:space="0" w:color="auto"/>
              <w:bottom w:val="single" w:sz="6" w:space="0" w:color="auto"/>
              <w:right w:val="single" w:sz="6" w:space="0" w:color="auto"/>
            </w:tcBorders>
            <w:vAlign w:val="center"/>
            <w:hideMark/>
          </w:tcPr>
          <w:p w14:paraId="14CCA5B9"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A40078">
              <w:rPr>
                <w:rFonts w:ascii="Times New Roman" w:hAnsi="Times New Roman" w:cs="Times New Roman"/>
                <w:bCs/>
                <w:snapToGrid w:val="0"/>
                <w:color w:val="000000"/>
                <w:sz w:val="12"/>
                <w:szCs w:val="12"/>
                <w:lang w:val="en-US"/>
              </w:rPr>
              <w:t>26</w:t>
            </w:r>
          </w:p>
        </w:tc>
        <w:tc>
          <w:tcPr>
            <w:tcW w:w="236" w:type="dxa"/>
            <w:tcBorders>
              <w:top w:val="single" w:sz="6" w:space="0" w:color="auto"/>
              <w:left w:val="single" w:sz="6" w:space="0" w:color="auto"/>
              <w:bottom w:val="single" w:sz="6" w:space="0" w:color="auto"/>
              <w:right w:val="single" w:sz="6" w:space="0" w:color="auto"/>
            </w:tcBorders>
            <w:vAlign w:val="center"/>
            <w:hideMark/>
          </w:tcPr>
          <w:p w14:paraId="09FE7151"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A40078">
              <w:rPr>
                <w:rFonts w:ascii="Times New Roman" w:hAnsi="Times New Roman" w:cs="Times New Roman"/>
                <w:bCs/>
                <w:snapToGrid w:val="0"/>
                <w:color w:val="000000"/>
                <w:sz w:val="12"/>
                <w:szCs w:val="12"/>
                <w:lang w:val="en-US"/>
              </w:rPr>
              <w:t>27</w:t>
            </w:r>
          </w:p>
        </w:tc>
        <w:tc>
          <w:tcPr>
            <w:tcW w:w="236" w:type="dxa"/>
            <w:tcBorders>
              <w:top w:val="single" w:sz="6" w:space="0" w:color="auto"/>
              <w:left w:val="single" w:sz="6" w:space="0" w:color="auto"/>
              <w:bottom w:val="single" w:sz="6" w:space="0" w:color="auto"/>
              <w:right w:val="single" w:sz="6" w:space="0" w:color="auto"/>
            </w:tcBorders>
            <w:vAlign w:val="center"/>
            <w:hideMark/>
          </w:tcPr>
          <w:p w14:paraId="014DF25E"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A40078">
              <w:rPr>
                <w:rFonts w:ascii="Times New Roman" w:hAnsi="Times New Roman" w:cs="Times New Roman"/>
                <w:bCs/>
                <w:snapToGrid w:val="0"/>
                <w:color w:val="000000"/>
                <w:sz w:val="12"/>
                <w:szCs w:val="12"/>
                <w:lang w:val="en-US"/>
              </w:rPr>
              <w:t>28</w:t>
            </w:r>
          </w:p>
        </w:tc>
        <w:tc>
          <w:tcPr>
            <w:tcW w:w="236" w:type="dxa"/>
            <w:tcBorders>
              <w:top w:val="single" w:sz="6" w:space="0" w:color="auto"/>
              <w:left w:val="single" w:sz="6" w:space="0" w:color="auto"/>
              <w:bottom w:val="single" w:sz="6" w:space="0" w:color="auto"/>
              <w:right w:val="single" w:sz="6" w:space="0" w:color="auto"/>
            </w:tcBorders>
            <w:vAlign w:val="center"/>
            <w:hideMark/>
          </w:tcPr>
          <w:p w14:paraId="2657ADA2"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A40078">
              <w:rPr>
                <w:rFonts w:ascii="Times New Roman" w:hAnsi="Times New Roman" w:cs="Times New Roman"/>
                <w:bCs/>
                <w:snapToGrid w:val="0"/>
                <w:color w:val="000000"/>
                <w:sz w:val="12"/>
                <w:szCs w:val="12"/>
                <w:lang w:val="en-US"/>
              </w:rPr>
              <w:t>29</w:t>
            </w:r>
          </w:p>
        </w:tc>
        <w:tc>
          <w:tcPr>
            <w:tcW w:w="236" w:type="dxa"/>
            <w:tcBorders>
              <w:top w:val="single" w:sz="6" w:space="0" w:color="auto"/>
              <w:left w:val="single" w:sz="6" w:space="0" w:color="auto"/>
              <w:bottom w:val="single" w:sz="6" w:space="0" w:color="auto"/>
              <w:right w:val="single" w:sz="6" w:space="0" w:color="auto"/>
            </w:tcBorders>
            <w:vAlign w:val="center"/>
            <w:hideMark/>
          </w:tcPr>
          <w:p w14:paraId="0CACDD26"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A40078">
              <w:rPr>
                <w:rFonts w:ascii="Times New Roman" w:hAnsi="Times New Roman" w:cs="Times New Roman"/>
                <w:bCs/>
                <w:snapToGrid w:val="0"/>
                <w:color w:val="000000"/>
                <w:sz w:val="12"/>
                <w:szCs w:val="12"/>
                <w:lang w:val="en-US"/>
              </w:rPr>
              <w:t>30</w:t>
            </w:r>
          </w:p>
        </w:tc>
        <w:tc>
          <w:tcPr>
            <w:tcW w:w="239" w:type="dxa"/>
            <w:tcBorders>
              <w:top w:val="single" w:sz="6" w:space="0" w:color="auto"/>
              <w:left w:val="single" w:sz="6" w:space="0" w:color="auto"/>
              <w:bottom w:val="single" w:sz="6" w:space="0" w:color="auto"/>
              <w:right w:val="single" w:sz="4" w:space="0" w:color="auto"/>
            </w:tcBorders>
            <w:vAlign w:val="center"/>
            <w:hideMark/>
          </w:tcPr>
          <w:p w14:paraId="5EACA9BF"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A40078">
              <w:rPr>
                <w:rFonts w:ascii="Times New Roman" w:hAnsi="Times New Roman" w:cs="Times New Roman"/>
                <w:bCs/>
                <w:snapToGrid w:val="0"/>
                <w:color w:val="000000"/>
                <w:sz w:val="12"/>
                <w:szCs w:val="12"/>
                <w:lang w:val="en-US"/>
              </w:rPr>
              <w:t>31</w:t>
            </w:r>
          </w:p>
        </w:tc>
      </w:tr>
      <w:tr w:rsidR="0042613D" w:rsidRPr="00A40078" w14:paraId="15827ECE" w14:textId="77777777" w:rsidTr="0042613D">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14:paraId="082884FC" w14:textId="77777777" w:rsidR="0042613D" w:rsidRPr="00A40078" w:rsidRDefault="0042613D" w:rsidP="0042613D">
            <w:pPr>
              <w:widowControl w:val="0"/>
              <w:shd w:val="clear" w:color="auto" w:fill="FFFFFF"/>
              <w:spacing w:after="0" w:line="240" w:lineRule="auto"/>
              <w:rPr>
                <w:rFonts w:ascii="Times New Roman" w:hAnsi="Times New Roman" w:cs="Times New Roman"/>
                <w:bCs/>
                <w:snapToGrid w:val="0"/>
                <w:color w:val="000000"/>
                <w:sz w:val="16"/>
                <w:szCs w:val="16"/>
                <w:lang w:val="en-US"/>
              </w:rPr>
            </w:pPr>
            <w:r w:rsidRPr="00A40078">
              <w:rPr>
                <w:rFonts w:ascii="Times New Roman" w:hAnsi="Times New Roman" w:cs="Times New Roman"/>
                <w:b/>
                <w:bCs/>
                <w:snapToGrid w:val="0"/>
                <w:color w:val="000000"/>
                <w:sz w:val="16"/>
                <w:szCs w:val="16"/>
              </w:rPr>
              <w:t xml:space="preserve">       </w:t>
            </w:r>
            <w:r w:rsidRPr="00A40078">
              <w:rPr>
                <w:rFonts w:ascii="Times New Roman" w:hAnsi="Times New Roman" w:cs="Times New Roman"/>
                <w:b/>
                <w:bCs/>
                <w:snapToGrid w:val="0"/>
                <w:color w:val="000000"/>
                <w:sz w:val="16"/>
                <w:szCs w:val="16"/>
                <w:lang w:val="en-US"/>
              </w:rPr>
              <w:t>1</w:t>
            </w:r>
            <w:r w:rsidRPr="00A40078">
              <w:rPr>
                <w:rFonts w:ascii="Times New Roman" w:hAnsi="Times New Roman" w:cs="Times New Roman"/>
                <w:b/>
                <w:bCs/>
                <w:snapToGrid w:val="0"/>
                <w:color w:val="000000"/>
                <w:sz w:val="16"/>
                <w:szCs w:val="16"/>
              </w:rPr>
              <w:t>.Наименование подобъекта</w:t>
            </w:r>
          </w:p>
        </w:tc>
      </w:tr>
      <w:tr w:rsidR="0042613D" w:rsidRPr="00A40078" w14:paraId="4D403982" w14:textId="77777777" w:rsidTr="0042613D">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4A4774B6"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1.1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325535B9"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09FAB840"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727B3202"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7B3A70DB"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0C0884C3"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3DD9E26A"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6ACFD179"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41A40E69"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4DC9AAEF"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4CAF7607"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24FD745"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C0214AF"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6E05446"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70DAB9D"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27D89FE"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75239496"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71082AFC"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1660659"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220E6777"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DA3FF9F"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79243DD"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1424B9B"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75B3660"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141DC24"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6A71929"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37D09B2"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EE9B64C"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7036A23"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90B831A"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9B153BC"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2E64498"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6E220E8"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C154C23"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8169BC1"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6620811"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9DC3C8E"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10BFF42"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44C617E"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144E270"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4AAF96FD"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42613D" w:rsidRPr="00A40078" w14:paraId="36F49DB4" w14:textId="77777777" w:rsidTr="0042613D">
        <w:trPr>
          <w:gridAfter w:val="1"/>
          <w:wAfter w:w="7" w:type="dxa"/>
          <w:trHeight w:val="269"/>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33EB0E1D" w14:textId="77777777"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5B8938DD" w14:textId="77777777"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A575751" w14:textId="77777777"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3BDA0E2" w14:textId="77777777"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5CD1CB80" w14:textId="77777777"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7778DFB0" w14:textId="77777777"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732A5C3E" w14:textId="77777777"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B21B9B9" w14:textId="77777777"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17DECA26" w14:textId="77777777"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58FDC269"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1A180F3D"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80D4984"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0CA02D4"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0DB4980"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779F55BD"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6A9343D"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445E1DA"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7F62BEE"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A002B18"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3820533"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E0E21F5"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F39A930"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1C99EF"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E4A5DA2"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5F6FAB4"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EFC7FC3"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7BE5AC4"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CAD0605"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4CCA81C"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A5A2027"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E9033D0"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D207C84"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255B881"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D9423EC"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73306B4"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B94E56F"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A329616"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1B49DC3"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9151E87"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A40EEF8"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381C7656"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42613D" w:rsidRPr="00A40078" w14:paraId="632AA61E" w14:textId="77777777" w:rsidTr="0042613D">
        <w:trPr>
          <w:gridAfter w:val="1"/>
          <w:wAfter w:w="7" w:type="dxa"/>
          <w:trHeight w:val="26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6152E1C6"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1.</w:t>
            </w:r>
            <w:r w:rsidRPr="00A40078">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43AC4B89"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43DAA21B"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3589CFC2"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02F4192D"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697682B3"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02810572"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2ABA868F"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50C8F2DE"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481A141A"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2B82010A"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56E9D12"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F8C9D78"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081EDF2"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3921F61"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7CA8422"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5F3C0506"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C99924C"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A8E1C4A"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48E022F1"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9A94C25"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EDB040D"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337540B"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CA0045C"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1D41982"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0E37322"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0C4B033"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4A86DFE"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C907E77"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E508939"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2AD426B"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BDA06AB"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63EBB70"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FA9B87D"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D17768B"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82B71E2"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5BCDE92"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9B336FF"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B5191B4"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34F81A7"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C2DC6A6"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42613D" w:rsidRPr="00A40078" w14:paraId="7EA7CEAD" w14:textId="77777777" w:rsidTr="0042613D">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7633C89A" w14:textId="77777777"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BA3B7E1" w14:textId="77777777"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12D1F700" w14:textId="77777777"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1BFD80B0" w14:textId="77777777"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73E9090" w14:textId="77777777"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63CE018" w14:textId="77777777"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86DD541" w14:textId="77777777"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89B04F7" w14:textId="77777777"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E1A5637" w14:textId="77777777"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436A57B1"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61B307BA"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C3C5006"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0D6CDC6"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BA0E55E"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68C2915"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A10CDB1"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1AFC895"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FAEC855"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F48344E"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00B5C7E"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EE8248B"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ACEA903"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5369AA1"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AD6D15B"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E2A52BF"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8B5362F"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AECB03E"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5322E70"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12C5874"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D4A24D9"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0744FFA"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92D1E09"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2E60E9F"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ECBAAF4"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66A072B"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CA1BCC3"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3D34AE6"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BED2D06"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4E5265C"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5FD4F8B"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41E16335"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42613D" w:rsidRPr="00A40078" w14:paraId="47F52780" w14:textId="77777777" w:rsidTr="0042613D">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14:paraId="06B0CEAB" w14:textId="77777777" w:rsidR="0042613D" w:rsidRPr="00A40078" w:rsidRDefault="0042613D" w:rsidP="0042613D">
            <w:pPr>
              <w:widowControl w:val="0"/>
              <w:shd w:val="clear" w:color="auto" w:fill="FFFFFF"/>
              <w:spacing w:after="0" w:line="240" w:lineRule="auto"/>
              <w:rPr>
                <w:rFonts w:ascii="Times New Roman" w:hAnsi="Times New Roman" w:cs="Times New Roman"/>
                <w:bCs/>
                <w:snapToGrid w:val="0"/>
                <w:color w:val="000000"/>
                <w:sz w:val="16"/>
                <w:szCs w:val="16"/>
              </w:rPr>
            </w:pPr>
            <w:r w:rsidRPr="00A40078">
              <w:rPr>
                <w:rFonts w:ascii="Times New Roman" w:hAnsi="Times New Roman" w:cs="Times New Roman"/>
                <w:b/>
                <w:bCs/>
                <w:snapToGrid w:val="0"/>
                <w:color w:val="000000"/>
                <w:sz w:val="16"/>
                <w:szCs w:val="16"/>
              </w:rPr>
              <w:t xml:space="preserve">      2. Наименование подобъекта</w:t>
            </w:r>
          </w:p>
        </w:tc>
      </w:tr>
      <w:tr w:rsidR="0042613D" w:rsidRPr="00A40078" w14:paraId="5E591C81" w14:textId="77777777" w:rsidTr="0042613D">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22F927E1"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2.1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4B7B9610"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5F38CDE9"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21404547"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39AE8245"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76C863DC"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00ABE41D"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5D5AE34E"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02CF1F14"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5EE7E4E2"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014488CD"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D40CAA8"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79AB72FC"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1671EB0"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C112A91"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99AD458"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33D0FB60"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73486FAF"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3CF1764C"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165426D7"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562C8CB"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9BDE08D"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45C3BAA"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169DCAD"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5438C53"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B6B1DD3"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764010B"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288D138"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5CF4376"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B5BD1D8"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C8E2C5A"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5484D4A"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1C9EC7F"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A828B18"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D1EF214"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739EBB7"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414AE75"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875BCB0"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7D45AEB"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8B0BEF1"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4F99E7A9"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42613D" w:rsidRPr="00A40078" w14:paraId="1FC73316" w14:textId="77777777" w:rsidTr="0042613D">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1BA7601A" w14:textId="77777777"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7F1E73BF" w14:textId="77777777"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E4B7054" w14:textId="77777777"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F212FCA" w14:textId="77777777"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77333A16" w14:textId="77777777"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034858CE" w14:textId="77777777"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09837F3A" w14:textId="77777777"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14B483E1" w14:textId="77777777"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3414DC" w14:textId="77777777"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25112D7A"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1F0A729F"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EDBF44F"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7385D89"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868F45D"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D7351FB"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C1CB485"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4461DD9"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0F3C4E7"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2D5BF2B"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D1381A7"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061C3E1"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1A461E8"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A4CF2F3"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5111CCE"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C8B0471"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C365BAF"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C683359"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486B0F4"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E3F4F64"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DD5857F"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36F2EA2"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B5CB9FF"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F582782"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3F05EBA"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76EB767"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D7E95E0"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C4899B4"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83D5460"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3DAB360"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820552D"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7B705704"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42613D" w:rsidRPr="00A40078" w14:paraId="09F200A8" w14:textId="77777777" w:rsidTr="0042613D">
        <w:trPr>
          <w:gridAfter w:val="1"/>
          <w:wAfter w:w="7" w:type="dxa"/>
          <w:trHeight w:val="236"/>
        </w:trPr>
        <w:tc>
          <w:tcPr>
            <w:tcW w:w="418" w:type="dxa"/>
            <w:vMerge w:val="restart"/>
            <w:tcBorders>
              <w:top w:val="single" w:sz="6" w:space="0" w:color="auto"/>
              <w:left w:val="single" w:sz="4" w:space="0" w:color="auto"/>
              <w:bottom w:val="single" w:sz="4" w:space="0" w:color="auto"/>
              <w:right w:val="single" w:sz="6" w:space="0" w:color="auto"/>
            </w:tcBorders>
            <w:vAlign w:val="center"/>
            <w:hideMark/>
          </w:tcPr>
          <w:p w14:paraId="37FF8592"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2.</w:t>
            </w:r>
            <w:r w:rsidRPr="00A40078">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4" w:space="0" w:color="auto"/>
              <w:right w:val="single" w:sz="6" w:space="0" w:color="auto"/>
            </w:tcBorders>
            <w:vAlign w:val="center"/>
          </w:tcPr>
          <w:p w14:paraId="60B3FCD1"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4" w:space="0" w:color="auto"/>
              <w:right w:val="single" w:sz="6" w:space="0" w:color="auto"/>
            </w:tcBorders>
            <w:vAlign w:val="center"/>
          </w:tcPr>
          <w:p w14:paraId="73F6C267"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14:paraId="5C8CD982"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4" w:space="0" w:color="auto"/>
              <w:right w:val="single" w:sz="6" w:space="0" w:color="auto"/>
            </w:tcBorders>
            <w:vAlign w:val="center"/>
          </w:tcPr>
          <w:p w14:paraId="2281463E"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4" w:space="0" w:color="auto"/>
              <w:right w:val="single" w:sz="6" w:space="0" w:color="auto"/>
            </w:tcBorders>
            <w:vAlign w:val="center"/>
          </w:tcPr>
          <w:p w14:paraId="54706F38"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4" w:space="0" w:color="auto"/>
              <w:right w:val="single" w:sz="6" w:space="0" w:color="auto"/>
            </w:tcBorders>
            <w:vAlign w:val="center"/>
          </w:tcPr>
          <w:p w14:paraId="7867A81C"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14:paraId="3BA9222C"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4" w:space="0" w:color="auto"/>
              <w:right w:val="single" w:sz="6" w:space="0" w:color="auto"/>
            </w:tcBorders>
            <w:vAlign w:val="center"/>
          </w:tcPr>
          <w:p w14:paraId="6290D051"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6894A790"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29ED2DFC"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B09DAE4"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41F151A"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77949BC"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530E691E"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AE38A19"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3635D7FF"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AAC0F4D"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5D3E99E"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6DB63AC5"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2F998BF"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C65908F"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F678822"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1DE4416"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6E6E1A0"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26A849B"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B6DDABE"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06D79DA"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2E86DF9"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9CFB1C2"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FE36A8B"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27B3521"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BB21CA4"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B017766"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24E6A43"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54F3686"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AEB96A3"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AFEAA88"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6E0E98B"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D6C2D91"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3A1D1D18"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42613D" w:rsidRPr="00A40078" w14:paraId="6A91448C" w14:textId="77777777" w:rsidTr="0042613D">
        <w:trPr>
          <w:gridAfter w:val="1"/>
          <w:wAfter w:w="7" w:type="dxa"/>
          <w:trHeight w:val="235"/>
        </w:trPr>
        <w:tc>
          <w:tcPr>
            <w:tcW w:w="300" w:type="dxa"/>
            <w:vMerge/>
            <w:tcBorders>
              <w:top w:val="single" w:sz="6" w:space="0" w:color="auto"/>
              <w:left w:val="single" w:sz="4" w:space="0" w:color="auto"/>
              <w:bottom w:val="single" w:sz="4" w:space="0" w:color="auto"/>
              <w:right w:val="single" w:sz="6" w:space="0" w:color="auto"/>
            </w:tcBorders>
            <w:vAlign w:val="center"/>
            <w:hideMark/>
          </w:tcPr>
          <w:p w14:paraId="240FE5D4" w14:textId="77777777"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10F0C3B8" w14:textId="77777777"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7F912B2D" w14:textId="77777777"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7F326C88" w14:textId="77777777"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4C7AA21B" w14:textId="77777777"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17A9B3A9" w14:textId="77777777"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645E29AB" w14:textId="77777777"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0B7165B5" w14:textId="77777777"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18578967" w14:textId="77777777"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4" w:space="0" w:color="auto"/>
              <w:right w:val="single" w:sz="6" w:space="0" w:color="auto"/>
            </w:tcBorders>
            <w:vAlign w:val="center"/>
            <w:hideMark/>
          </w:tcPr>
          <w:p w14:paraId="713EF42E"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4" w:space="0" w:color="auto"/>
              <w:right w:val="single" w:sz="6" w:space="0" w:color="auto"/>
            </w:tcBorders>
            <w:vAlign w:val="center"/>
          </w:tcPr>
          <w:p w14:paraId="172A78A8"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536386E4"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2C3ACC12"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66B38FF3"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11A64D13"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33E785AE"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54002B64"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258D8A99"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420ADF4E"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3625975E"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5B2CB76E"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5D85DF56"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73D5C10D"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6A5C159E"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69B63F03"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0F9C5685"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7BAFEC87"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2711EA6F"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755B73AC"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50717509"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2BA3B54F"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426F65C6"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46A0411C"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0CEEA365"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39FF1376"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099A716F"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04FE6175"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2DED6679"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078106CD"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7BEEADF3"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4" w:space="0" w:color="auto"/>
              <w:right w:val="single" w:sz="4" w:space="0" w:color="auto"/>
            </w:tcBorders>
          </w:tcPr>
          <w:p w14:paraId="0E944E6C" w14:textId="77777777"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bl>
    <w:p w14:paraId="61FF9B5B" w14:textId="77777777" w:rsidR="0042613D" w:rsidRPr="00A40078" w:rsidRDefault="0042613D" w:rsidP="0042613D">
      <w:pPr>
        <w:widowControl w:val="0"/>
        <w:spacing w:after="0" w:line="240" w:lineRule="auto"/>
        <w:rPr>
          <w:rFonts w:ascii="Times New Roman" w:hAnsi="Times New Roman" w:cs="Times New Roman"/>
        </w:rPr>
      </w:pPr>
    </w:p>
    <w:p w14:paraId="25F7CC80" w14:textId="77777777" w:rsidR="0042613D" w:rsidRPr="00A40078" w:rsidRDefault="0042613D" w:rsidP="0042613D">
      <w:pPr>
        <w:widowControl w:val="0"/>
        <w:spacing w:after="0" w:line="240" w:lineRule="auto"/>
        <w:jc w:val="center"/>
        <w:rPr>
          <w:rFonts w:ascii="Times New Roman" w:hAnsi="Times New Roman" w:cs="Times New Roman"/>
          <w:lang w:val="en-US"/>
        </w:rPr>
        <w:sectPr w:rsidR="0042613D" w:rsidRPr="00A40078" w:rsidSect="00E85603">
          <w:pgSz w:w="16838" w:h="11906" w:orient="landscape"/>
          <w:pgMar w:top="1276" w:right="1134" w:bottom="851" w:left="1134" w:header="709" w:footer="709" w:gutter="0"/>
          <w:cols w:space="708"/>
          <w:docGrid w:linePitch="360"/>
        </w:sectPr>
      </w:pPr>
    </w:p>
    <w:p w14:paraId="2E6D0731" w14:textId="77777777" w:rsidR="0042613D" w:rsidRPr="00A40078" w:rsidRDefault="0042613D" w:rsidP="0042613D">
      <w:pPr>
        <w:widowControl w:val="0"/>
        <w:tabs>
          <w:tab w:val="left" w:pos="709"/>
        </w:tabs>
        <w:spacing w:after="0" w:line="240" w:lineRule="auto"/>
        <w:ind w:left="6379" w:right="-8"/>
        <w:rPr>
          <w:rFonts w:ascii="Times New Roman" w:hAnsi="Times New Roman" w:cs="Times New Roman"/>
          <w:sz w:val="24"/>
          <w:szCs w:val="24"/>
        </w:rPr>
      </w:pPr>
      <w:r w:rsidRPr="00A40078">
        <w:rPr>
          <w:rFonts w:ascii="Times New Roman" w:hAnsi="Times New Roman" w:cs="Times New Roman"/>
          <w:sz w:val="24"/>
          <w:szCs w:val="24"/>
        </w:rPr>
        <w:lastRenderedPageBreak/>
        <w:t xml:space="preserve">Приложение 6 к Договору </w:t>
      </w:r>
    </w:p>
    <w:p w14:paraId="27B9C196" w14:textId="77777777" w:rsidR="0042613D" w:rsidRPr="00A40078" w:rsidRDefault="0042613D" w:rsidP="0042613D">
      <w:pPr>
        <w:widowControl w:val="0"/>
        <w:tabs>
          <w:tab w:val="left" w:pos="709"/>
        </w:tabs>
        <w:spacing w:after="0" w:line="240" w:lineRule="auto"/>
        <w:ind w:left="6379" w:right="-8"/>
        <w:rPr>
          <w:rFonts w:ascii="Times New Roman" w:hAnsi="Times New Roman" w:cs="Times New Roman"/>
          <w:color w:val="000000"/>
          <w:sz w:val="24"/>
          <w:szCs w:val="24"/>
        </w:rPr>
      </w:pPr>
      <w:r w:rsidRPr="00A40078">
        <w:rPr>
          <w:rFonts w:ascii="Times New Roman" w:hAnsi="Times New Roman" w:cs="Times New Roman"/>
          <w:color w:val="000000"/>
          <w:sz w:val="24"/>
          <w:szCs w:val="24"/>
        </w:rPr>
        <w:t>от __________ № ______</w:t>
      </w:r>
    </w:p>
    <w:p w14:paraId="1C4468B8" w14:textId="77777777" w:rsidR="0042613D" w:rsidRPr="00A40078" w:rsidRDefault="0042613D" w:rsidP="0042613D">
      <w:pPr>
        <w:widowControl w:val="0"/>
        <w:tabs>
          <w:tab w:val="left" w:pos="709"/>
        </w:tabs>
        <w:spacing w:after="0" w:line="240" w:lineRule="auto"/>
        <w:ind w:left="5670" w:right="701"/>
        <w:rPr>
          <w:rFonts w:ascii="Times New Roman" w:eastAsia="Times New Roman" w:hAnsi="Times New Roman" w:cs="Times New Roman"/>
          <w:sz w:val="24"/>
          <w:szCs w:val="24"/>
        </w:rPr>
      </w:pPr>
    </w:p>
    <w:p w14:paraId="07720A6D" w14:textId="77777777" w:rsidR="0042613D" w:rsidRPr="00A40078" w:rsidRDefault="0042613D" w:rsidP="0042613D">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A40078">
        <w:rPr>
          <w:rFonts w:ascii="Times New Roman" w:hAnsi="Times New Roman" w:cs="Times New Roman"/>
          <w:b/>
          <w:bCs/>
          <w:sz w:val="26"/>
          <w:szCs w:val="26"/>
        </w:rPr>
        <w:t xml:space="preserve">Порядок проверки готовности подрядных организаций </w:t>
      </w:r>
    </w:p>
    <w:p w14:paraId="3D06B830" w14:textId="77777777" w:rsidR="0042613D" w:rsidRPr="00A40078" w:rsidRDefault="0042613D" w:rsidP="0042613D">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A40078">
        <w:rPr>
          <w:rFonts w:ascii="Times New Roman" w:hAnsi="Times New Roman" w:cs="Times New Roman"/>
          <w:b/>
          <w:bCs/>
          <w:sz w:val="26"/>
          <w:szCs w:val="26"/>
        </w:rPr>
        <w:t xml:space="preserve">к выполнению строительно-монтажных работ </w:t>
      </w:r>
    </w:p>
    <w:p w14:paraId="45D4D2F1" w14:textId="77777777" w:rsidR="0042613D" w:rsidRPr="00A40078" w:rsidRDefault="0042613D" w:rsidP="0042613D">
      <w:pPr>
        <w:widowControl w:val="0"/>
        <w:tabs>
          <w:tab w:val="left" w:pos="780"/>
          <w:tab w:val="left" w:pos="1080"/>
          <w:tab w:val="left" w:pos="1276"/>
        </w:tabs>
        <w:spacing w:after="0" w:line="240" w:lineRule="auto"/>
        <w:ind w:right="-8"/>
        <w:jc w:val="center"/>
        <w:outlineLvl w:val="0"/>
        <w:rPr>
          <w:rFonts w:ascii="Times New Roman" w:hAnsi="Times New Roman" w:cs="Times New Roman"/>
          <w:b/>
          <w:bCs/>
          <w:i/>
          <w:sz w:val="26"/>
          <w:szCs w:val="26"/>
        </w:rPr>
      </w:pPr>
      <w:r w:rsidRPr="00A40078">
        <w:rPr>
          <w:rFonts w:ascii="Times New Roman" w:hAnsi="Times New Roman" w:cs="Times New Roman"/>
          <w:b/>
          <w:bCs/>
          <w:sz w:val="26"/>
          <w:szCs w:val="26"/>
        </w:rPr>
        <w:t>на объектах (</w:t>
      </w:r>
      <w:r w:rsidRPr="00A40078">
        <w:rPr>
          <w:rFonts w:ascii="Times New Roman" w:hAnsi="Times New Roman" w:cs="Times New Roman"/>
          <w:b/>
          <w:bCs/>
          <w:i/>
          <w:sz w:val="26"/>
          <w:szCs w:val="26"/>
        </w:rPr>
        <w:t>наименование ДЗО ПАО «Россети»)</w:t>
      </w:r>
    </w:p>
    <w:p w14:paraId="10AD48A9" w14:textId="77777777" w:rsidR="0042613D" w:rsidRPr="00A40078" w:rsidRDefault="0042613D" w:rsidP="0042613D">
      <w:pPr>
        <w:widowControl w:val="0"/>
        <w:tabs>
          <w:tab w:val="left" w:pos="780"/>
          <w:tab w:val="left" w:pos="1080"/>
          <w:tab w:val="left" w:pos="1276"/>
        </w:tabs>
        <w:spacing w:after="0" w:line="240" w:lineRule="auto"/>
        <w:ind w:firstLine="709"/>
        <w:jc w:val="both"/>
        <w:outlineLvl w:val="0"/>
        <w:rPr>
          <w:rFonts w:ascii="Times New Roman" w:hAnsi="Times New Roman" w:cs="Times New Roman"/>
          <w:b/>
          <w:bCs/>
          <w:sz w:val="26"/>
          <w:szCs w:val="26"/>
        </w:rPr>
      </w:pPr>
    </w:p>
    <w:p w14:paraId="62C93E74" w14:textId="77777777" w:rsidR="0042613D" w:rsidRPr="00A40078" w:rsidRDefault="0042613D" w:rsidP="0042613D">
      <w:pPr>
        <w:widowControl w:val="0"/>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1. Проверка готовности Подрядчика осуществляется непосредственно по месту размещения на Объекте строительства Заказчиком в соответствии с проектной и рабочей документацией ПОС, ППР, техническими регламентами, действующими организационно-распорядительными документами Заказчика.</w:t>
      </w:r>
    </w:p>
    <w:p w14:paraId="5D6DD7C8" w14:textId="77777777" w:rsidR="0042613D" w:rsidRPr="00A40078" w:rsidRDefault="0042613D" w:rsidP="0042613D">
      <w:pPr>
        <w:widowControl w:val="0"/>
        <w:tabs>
          <w:tab w:val="left" w:pos="709"/>
        </w:tabs>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2. Проверка проводится на отдельные этапы либо на весь комплекс этапов строительства, предусмотренных проектной документацией и графиком выполнения работ, поставок и объемов финансирования (графиком выполнения работ, услуг), на основании письменного уведомления Подрядчика после оформления всех разрешительных документов.</w:t>
      </w:r>
    </w:p>
    <w:p w14:paraId="59FC0638" w14:textId="77777777" w:rsidR="0042613D" w:rsidRPr="00A40078" w:rsidRDefault="0042613D" w:rsidP="0042613D">
      <w:pPr>
        <w:widowControl w:val="0"/>
        <w:tabs>
          <w:tab w:val="left" w:pos="709"/>
        </w:tabs>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3. Проверке готовности подлежат Подрядчик и субподрядные организации, согласованные с Заказчиком и привлекаемые Подрядчиком по договору субподряда.</w:t>
      </w:r>
    </w:p>
    <w:p w14:paraId="34878822" w14:textId="77777777" w:rsidR="0042613D" w:rsidRPr="00A40078" w:rsidRDefault="0042613D" w:rsidP="0042613D">
      <w:pPr>
        <w:widowControl w:val="0"/>
        <w:tabs>
          <w:tab w:val="left" w:pos="709"/>
        </w:tabs>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4. В ходе проверки устанавливается:</w:t>
      </w:r>
    </w:p>
    <w:p w14:paraId="4E7E4882" w14:textId="77777777" w:rsidR="0042613D" w:rsidRPr="00A40078" w:rsidRDefault="0042613D" w:rsidP="0042613D">
      <w:pPr>
        <w:widowControl w:val="0"/>
        <w:tabs>
          <w:tab w:val="left" w:pos="709"/>
        </w:tabs>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 наличие действующих разрешительных и организационно-распорядительных документов на строительство и земельный участок;</w:t>
      </w:r>
    </w:p>
    <w:p w14:paraId="5DB079FE" w14:textId="77777777" w:rsidR="0042613D" w:rsidRPr="00A40078" w:rsidRDefault="0042613D" w:rsidP="0042613D">
      <w:pPr>
        <w:widowControl w:val="0"/>
        <w:tabs>
          <w:tab w:val="left" w:pos="709"/>
        </w:tabs>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 наличие в соответствии с календарным графиком движения людских и технических ресурсов, квалификация ИТР и рабочих;</w:t>
      </w:r>
    </w:p>
    <w:p w14:paraId="5644EC26" w14:textId="77777777" w:rsidR="0042613D" w:rsidRPr="00A40078" w:rsidRDefault="0042613D" w:rsidP="0042613D">
      <w:pPr>
        <w:widowControl w:val="0"/>
        <w:tabs>
          <w:tab w:val="left" w:pos="709"/>
        </w:tabs>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 комплектация и документальное подтверждение исправного технического состояния технических ресурсов;</w:t>
      </w:r>
    </w:p>
    <w:p w14:paraId="2D2456B5" w14:textId="77777777" w:rsidR="0042613D" w:rsidRPr="00A40078" w:rsidRDefault="0042613D" w:rsidP="0042613D">
      <w:pPr>
        <w:widowControl w:val="0"/>
        <w:tabs>
          <w:tab w:val="left" w:pos="709"/>
        </w:tabs>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 готовность административно-бытовых, хозяйственных и производственных построек, необходимых для реализации строительства.</w:t>
      </w:r>
    </w:p>
    <w:p w14:paraId="661F1C9E" w14:textId="77777777" w:rsidR="0042613D" w:rsidRPr="00A40078" w:rsidRDefault="0042613D" w:rsidP="0042613D">
      <w:pPr>
        <w:widowControl w:val="0"/>
        <w:tabs>
          <w:tab w:val="left" w:pos="709"/>
        </w:tabs>
        <w:spacing w:after="0" w:line="240" w:lineRule="auto"/>
        <w:ind w:firstLine="709"/>
        <w:jc w:val="both"/>
        <w:rPr>
          <w:rFonts w:ascii="Times New Roman" w:hAnsi="Times New Roman" w:cs="Times New Roman"/>
          <w:sz w:val="26"/>
          <w:szCs w:val="26"/>
        </w:rPr>
      </w:pPr>
    </w:p>
    <w:p w14:paraId="5299C272" w14:textId="77777777" w:rsidR="0042613D" w:rsidRPr="00A40078" w:rsidRDefault="0042613D" w:rsidP="0042613D">
      <w:pPr>
        <w:widowControl w:val="0"/>
        <w:tabs>
          <w:tab w:val="left" w:pos="709"/>
        </w:tabs>
        <w:spacing w:after="0" w:line="240" w:lineRule="auto"/>
        <w:ind w:firstLine="709"/>
        <w:jc w:val="center"/>
        <w:rPr>
          <w:rFonts w:ascii="Times New Roman" w:hAnsi="Times New Roman" w:cs="Times New Roman"/>
          <w:sz w:val="26"/>
          <w:szCs w:val="26"/>
        </w:rPr>
      </w:pPr>
      <w:r w:rsidRPr="00A40078">
        <w:rPr>
          <w:rFonts w:ascii="Times New Roman" w:hAnsi="Times New Roman" w:cs="Times New Roman"/>
          <w:sz w:val="26"/>
          <w:szCs w:val="26"/>
        </w:rPr>
        <w:t>Перечень проверяемых документов</w:t>
      </w:r>
    </w:p>
    <w:tbl>
      <w:tblPr>
        <w:tblW w:w="494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58"/>
        <w:gridCol w:w="6"/>
        <w:gridCol w:w="8641"/>
      </w:tblGrid>
      <w:tr w:rsidR="0042613D" w:rsidRPr="00A40078" w14:paraId="6697F667" w14:textId="77777777" w:rsidTr="0042613D">
        <w:tc>
          <w:tcPr>
            <w:tcW w:w="499" w:type="pct"/>
            <w:vAlign w:val="center"/>
          </w:tcPr>
          <w:p w14:paraId="6FC58294" w14:textId="77777777" w:rsidR="0042613D" w:rsidRPr="00A40078" w:rsidRDefault="0042613D" w:rsidP="0042613D">
            <w:pPr>
              <w:spacing w:after="0" w:line="240" w:lineRule="auto"/>
              <w:jc w:val="center"/>
              <w:rPr>
                <w:rFonts w:ascii="Times New Roman" w:hAnsi="Times New Roman" w:cs="Times New Roman"/>
              </w:rPr>
            </w:pPr>
            <w:r w:rsidRPr="00A40078">
              <w:rPr>
                <w:rFonts w:ascii="Times New Roman" w:hAnsi="Times New Roman" w:cs="Times New Roman"/>
                <w:b/>
              </w:rPr>
              <w:br w:type="page"/>
            </w:r>
            <w:r w:rsidRPr="00A40078">
              <w:rPr>
                <w:rFonts w:ascii="Times New Roman" w:hAnsi="Times New Roman" w:cs="Times New Roman"/>
              </w:rPr>
              <w:t>№</w:t>
            </w:r>
          </w:p>
          <w:p w14:paraId="072F4894" w14:textId="77777777" w:rsidR="0042613D" w:rsidRPr="00A40078" w:rsidRDefault="0042613D" w:rsidP="0042613D">
            <w:pPr>
              <w:spacing w:after="0" w:line="240" w:lineRule="auto"/>
              <w:jc w:val="center"/>
              <w:rPr>
                <w:rFonts w:ascii="Times New Roman" w:hAnsi="Times New Roman" w:cs="Times New Roman"/>
              </w:rPr>
            </w:pPr>
            <w:r w:rsidRPr="00A40078">
              <w:rPr>
                <w:rFonts w:ascii="Times New Roman" w:hAnsi="Times New Roman" w:cs="Times New Roman"/>
              </w:rPr>
              <w:t xml:space="preserve"> п/п</w:t>
            </w:r>
          </w:p>
        </w:tc>
        <w:tc>
          <w:tcPr>
            <w:tcW w:w="4501" w:type="pct"/>
            <w:gridSpan w:val="2"/>
            <w:vAlign w:val="center"/>
          </w:tcPr>
          <w:p w14:paraId="3BFFFCF4" w14:textId="77777777" w:rsidR="0042613D" w:rsidRPr="00A40078" w:rsidRDefault="0042613D" w:rsidP="0042613D">
            <w:pPr>
              <w:spacing w:after="0" w:line="240" w:lineRule="auto"/>
              <w:jc w:val="center"/>
              <w:rPr>
                <w:rFonts w:ascii="Times New Roman" w:hAnsi="Times New Roman" w:cs="Times New Roman"/>
              </w:rPr>
            </w:pPr>
            <w:r w:rsidRPr="00A40078">
              <w:rPr>
                <w:rFonts w:ascii="Times New Roman" w:hAnsi="Times New Roman" w:cs="Times New Roman"/>
              </w:rPr>
              <w:t>Наименование проверяемого документа и его наличие</w:t>
            </w:r>
          </w:p>
        </w:tc>
      </w:tr>
      <w:tr w:rsidR="0042613D" w:rsidRPr="00A40078" w14:paraId="77C9D3CC" w14:textId="77777777" w:rsidTr="0042613D">
        <w:trPr>
          <w:trHeight w:val="588"/>
        </w:trPr>
        <w:tc>
          <w:tcPr>
            <w:tcW w:w="499" w:type="pct"/>
            <w:vAlign w:val="center"/>
          </w:tcPr>
          <w:p w14:paraId="6ED4BE7B" w14:textId="77777777"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1</w:t>
            </w:r>
          </w:p>
        </w:tc>
        <w:tc>
          <w:tcPr>
            <w:tcW w:w="4501" w:type="pct"/>
            <w:gridSpan w:val="2"/>
            <w:tcBorders>
              <w:right w:val="single" w:sz="4" w:space="0" w:color="auto"/>
            </w:tcBorders>
          </w:tcPr>
          <w:p w14:paraId="729C788E" w14:textId="77777777"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szCs w:val="11"/>
              </w:rPr>
              <w:t>ГОТОВНОСТЬ РАЗРЕШИТЕЛЬНОЙ ДОКУМЕНТАЦИИ НЕОБХОДИМОЙ ДЛЯ НАЧАЛА СТРОИТЕЛЬСТВА</w:t>
            </w:r>
          </w:p>
        </w:tc>
      </w:tr>
      <w:tr w:rsidR="0042613D" w:rsidRPr="00A40078" w14:paraId="2E0993DE" w14:textId="77777777" w:rsidTr="0042613D">
        <w:trPr>
          <w:trHeight w:val="588"/>
        </w:trPr>
        <w:tc>
          <w:tcPr>
            <w:tcW w:w="499" w:type="pct"/>
            <w:vAlign w:val="center"/>
          </w:tcPr>
          <w:p w14:paraId="14CF2ED3" w14:textId="77777777"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1.1</w:t>
            </w:r>
          </w:p>
        </w:tc>
        <w:tc>
          <w:tcPr>
            <w:tcW w:w="4501" w:type="pct"/>
            <w:gridSpan w:val="2"/>
            <w:tcBorders>
              <w:right w:val="single" w:sz="4" w:space="0" w:color="auto"/>
            </w:tcBorders>
          </w:tcPr>
          <w:p w14:paraId="6B4415EA" w14:textId="77777777" w:rsidR="0042613D" w:rsidRPr="00A40078" w:rsidRDefault="0042613D" w:rsidP="0042613D">
            <w:pPr>
              <w:spacing w:after="0" w:line="240" w:lineRule="auto"/>
              <w:rPr>
                <w:rFonts w:ascii="Times New Roman" w:hAnsi="Times New Roman" w:cs="Times New Roman"/>
                <w:szCs w:val="11"/>
              </w:rPr>
            </w:pPr>
            <w:r w:rsidRPr="00A40078">
              <w:rPr>
                <w:rFonts w:ascii="Times New Roman" w:hAnsi="Times New Roman" w:cs="Times New Roman"/>
                <w:szCs w:val="11"/>
              </w:rPr>
              <w:t>Правоустанавливающие документы на земельный участок на период строительства</w:t>
            </w:r>
          </w:p>
        </w:tc>
      </w:tr>
      <w:tr w:rsidR="0042613D" w:rsidRPr="00A40078" w14:paraId="5EEBD850" w14:textId="77777777" w:rsidTr="0042613D">
        <w:tc>
          <w:tcPr>
            <w:tcW w:w="499" w:type="pct"/>
            <w:vAlign w:val="center"/>
          </w:tcPr>
          <w:p w14:paraId="407A67D1" w14:textId="77777777"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1.2</w:t>
            </w:r>
          </w:p>
        </w:tc>
        <w:tc>
          <w:tcPr>
            <w:tcW w:w="4501" w:type="pct"/>
            <w:gridSpan w:val="2"/>
          </w:tcPr>
          <w:p w14:paraId="32ED914C" w14:textId="77777777"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Контракт на выполнение СМР, договор на осуществление авторского надзора в случае разработки проекта подрядчиком (проверка на наличие).</w:t>
            </w:r>
          </w:p>
        </w:tc>
      </w:tr>
      <w:tr w:rsidR="0042613D" w:rsidRPr="00A40078" w14:paraId="0297D6C8" w14:textId="77777777" w:rsidTr="0042613D">
        <w:tc>
          <w:tcPr>
            <w:tcW w:w="499" w:type="pct"/>
            <w:vAlign w:val="center"/>
          </w:tcPr>
          <w:p w14:paraId="18D66EC0" w14:textId="77777777"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1.3</w:t>
            </w:r>
          </w:p>
        </w:tc>
        <w:tc>
          <w:tcPr>
            <w:tcW w:w="4501" w:type="pct"/>
            <w:gridSpan w:val="2"/>
          </w:tcPr>
          <w:p w14:paraId="75636EA0" w14:textId="77777777"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Согласование Заказчика, выдаваемое генеральному подрядчику на привлечение субподрядной организации (для проверки готовности субподрядной организации).</w:t>
            </w:r>
          </w:p>
        </w:tc>
      </w:tr>
      <w:tr w:rsidR="0042613D" w:rsidRPr="00A40078" w14:paraId="1408A2E2" w14:textId="77777777" w:rsidTr="0042613D">
        <w:tc>
          <w:tcPr>
            <w:tcW w:w="499" w:type="pct"/>
            <w:vAlign w:val="center"/>
          </w:tcPr>
          <w:p w14:paraId="16176471" w14:textId="77777777"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1.4</w:t>
            </w:r>
          </w:p>
        </w:tc>
        <w:tc>
          <w:tcPr>
            <w:tcW w:w="4501" w:type="pct"/>
            <w:gridSpan w:val="2"/>
          </w:tcPr>
          <w:p w14:paraId="1A74F5DB" w14:textId="77777777"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Лицензия, выдаваемая МЧС на монтаж средств обеспечения пожарной безопасности зданий и сооружений (при необходимости).</w:t>
            </w:r>
          </w:p>
        </w:tc>
      </w:tr>
      <w:tr w:rsidR="0042613D" w:rsidRPr="00A40078" w14:paraId="3E3E7FD7" w14:textId="77777777" w:rsidTr="0042613D">
        <w:tc>
          <w:tcPr>
            <w:tcW w:w="499" w:type="pct"/>
            <w:vAlign w:val="center"/>
          </w:tcPr>
          <w:p w14:paraId="2A5D8727" w14:textId="77777777"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1.5</w:t>
            </w:r>
          </w:p>
        </w:tc>
        <w:tc>
          <w:tcPr>
            <w:tcW w:w="4501" w:type="pct"/>
            <w:gridSpan w:val="2"/>
          </w:tcPr>
          <w:p w14:paraId="6116AED8" w14:textId="77777777" w:rsidR="0042613D" w:rsidRPr="00A40078" w:rsidRDefault="0042613D" w:rsidP="0042613D">
            <w:pPr>
              <w:keepNext/>
              <w:spacing w:after="0" w:line="240" w:lineRule="auto"/>
              <w:jc w:val="both"/>
              <w:outlineLvl w:val="7"/>
              <w:rPr>
                <w:rFonts w:ascii="Times New Roman" w:hAnsi="Times New Roman" w:cs="Times New Roman"/>
                <w:szCs w:val="11"/>
              </w:rPr>
            </w:pPr>
            <w:r w:rsidRPr="00A40078">
              <w:rPr>
                <w:rFonts w:ascii="Times New Roman" w:hAnsi="Times New Roman" w:cs="Times New Roman"/>
                <w:szCs w:val="11"/>
              </w:rPr>
              <w:t>Разрешение на вырубку леса (лесная декларация) (при необходимости).</w:t>
            </w:r>
          </w:p>
        </w:tc>
      </w:tr>
      <w:tr w:rsidR="0042613D" w:rsidRPr="00A40078" w14:paraId="76716AAA" w14:textId="77777777" w:rsidTr="0042613D">
        <w:tc>
          <w:tcPr>
            <w:tcW w:w="499" w:type="pct"/>
            <w:vAlign w:val="center"/>
          </w:tcPr>
          <w:p w14:paraId="7EBB401B" w14:textId="77777777"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1.6</w:t>
            </w:r>
          </w:p>
        </w:tc>
        <w:tc>
          <w:tcPr>
            <w:tcW w:w="4501" w:type="pct"/>
            <w:gridSpan w:val="2"/>
          </w:tcPr>
          <w:p w14:paraId="70974650" w14:textId="77777777"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szCs w:val="11"/>
              </w:rPr>
              <w:t>Разрешение на право производства работ в охранной зоне инженерных коммуникаций (при необходимости).</w:t>
            </w:r>
          </w:p>
        </w:tc>
      </w:tr>
      <w:tr w:rsidR="0042613D" w:rsidRPr="00A40078" w14:paraId="2F243C25" w14:textId="77777777" w:rsidTr="0042613D">
        <w:tc>
          <w:tcPr>
            <w:tcW w:w="499" w:type="pct"/>
            <w:vAlign w:val="center"/>
          </w:tcPr>
          <w:p w14:paraId="7815E27B" w14:textId="77777777"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1.7</w:t>
            </w:r>
          </w:p>
        </w:tc>
        <w:tc>
          <w:tcPr>
            <w:tcW w:w="4501" w:type="pct"/>
            <w:gridSpan w:val="2"/>
          </w:tcPr>
          <w:p w14:paraId="7A9E8A15" w14:textId="77777777"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szCs w:val="11"/>
              </w:rPr>
              <w:t>Ордер на производство земляных и буровых работ (при необходимости).</w:t>
            </w:r>
          </w:p>
        </w:tc>
      </w:tr>
      <w:tr w:rsidR="0042613D" w:rsidRPr="00A40078" w14:paraId="36559505" w14:textId="77777777" w:rsidTr="0042613D">
        <w:tc>
          <w:tcPr>
            <w:tcW w:w="499" w:type="pct"/>
            <w:tcBorders>
              <w:right w:val="single" w:sz="4" w:space="0" w:color="auto"/>
            </w:tcBorders>
            <w:vAlign w:val="center"/>
          </w:tcPr>
          <w:p w14:paraId="1C241C4E" w14:textId="77777777"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2</w:t>
            </w:r>
          </w:p>
        </w:tc>
        <w:tc>
          <w:tcPr>
            <w:tcW w:w="4501" w:type="pct"/>
            <w:gridSpan w:val="2"/>
            <w:tcBorders>
              <w:left w:val="single" w:sz="4" w:space="0" w:color="auto"/>
            </w:tcBorders>
            <w:vAlign w:val="center"/>
          </w:tcPr>
          <w:p w14:paraId="305E8D0A" w14:textId="77777777"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ПРОЕКТНАЯ ДОКУМЕНТАЦИЯ</w:t>
            </w:r>
          </w:p>
        </w:tc>
      </w:tr>
      <w:tr w:rsidR="0042613D" w:rsidRPr="00A40078" w14:paraId="162546DC" w14:textId="77777777" w:rsidTr="0042613D">
        <w:tc>
          <w:tcPr>
            <w:tcW w:w="499" w:type="pct"/>
            <w:vAlign w:val="center"/>
          </w:tcPr>
          <w:p w14:paraId="0C42B93C" w14:textId="77777777"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2.1</w:t>
            </w:r>
          </w:p>
        </w:tc>
        <w:tc>
          <w:tcPr>
            <w:tcW w:w="4501" w:type="pct"/>
            <w:gridSpan w:val="2"/>
            <w:tcBorders>
              <w:right w:val="single" w:sz="4" w:space="0" w:color="auto"/>
            </w:tcBorders>
          </w:tcPr>
          <w:p w14:paraId="76C8F328" w14:textId="77777777"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szCs w:val="11"/>
              </w:rPr>
              <w:t>Комплект утвержденной проектной документации и рабочей документации со штампом «В производство работ» заказчика.</w:t>
            </w:r>
          </w:p>
        </w:tc>
      </w:tr>
      <w:tr w:rsidR="0042613D" w:rsidRPr="00A40078" w14:paraId="3B5BFF18" w14:textId="77777777" w:rsidTr="0042613D">
        <w:tc>
          <w:tcPr>
            <w:tcW w:w="499" w:type="pct"/>
            <w:vAlign w:val="center"/>
          </w:tcPr>
          <w:p w14:paraId="2F1C2D2E" w14:textId="77777777"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3</w:t>
            </w:r>
          </w:p>
        </w:tc>
        <w:tc>
          <w:tcPr>
            <w:tcW w:w="4501" w:type="pct"/>
            <w:gridSpan w:val="2"/>
            <w:tcBorders>
              <w:right w:val="single" w:sz="4" w:space="0" w:color="auto"/>
            </w:tcBorders>
          </w:tcPr>
          <w:p w14:paraId="66FE0D95" w14:textId="77777777"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ГОТОВНОСТЬ ОРГАНИЗАЦИОННО – ТЕХНОЛОГИЧЕСКОЙ ДОКУМЕНТАЦИИ</w:t>
            </w:r>
          </w:p>
        </w:tc>
      </w:tr>
      <w:tr w:rsidR="0042613D" w:rsidRPr="00A40078" w14:paraId="6FCF5FBB" w14:textId="77777777" w:rsidTr="0042613D">
        <w:tc>
          <w:tcPr>
            <w:tcW w:w="499" w:type="pct"/>
            <w:vAlign w:val="center"/>
          </w:tcPr>
          <w:p w14:paraId="5356201F" w14:textId="77777777"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3.1</w:t>
            </w:r>
          </w:p>
        </w:tc>
        <w:tc>
          <w:tcPr>
            <w:tcW w:w="4501" w:type="pct"/>
            <w:gridSpan w:val="2"/>
          </w:tcPr>
          <w:p w14:paraId="2A1B2E63" w14:textId="77777777"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 xml:space="preserve">ПРОЕКТ ПРОИЗВОДСТВА РАБОТ (ППР) </w:t>
            </w:r>
            <w:r w:rsidRPr="00A40078">
              <w:rPr>
                <w:rFonts w:ascii="Times New Roman" w:hAnsi="Times New Roman" w:cs="Times New Roman"/>
                <w:b/>
              </w:rPr>
              <w:t>*</w:t>
            </w:r>
          </w:p>
        </w:tc>
      </w:tr>
      <w:tr w:rsidR="0042613D" w:rsidRPr="00A40078" w14:paraId="126AA813" w14:textId="77777777" w:rsidTr="0042613D">
        <w:tc>
          <w:tcPr>
            <w:tcW w:w="499" w:type="pct"/>
            <w:vAlign w:val="center"/>
          </w:tcPr>
          <w:p w14:paraId="01988BFD" w14:textId="77777777"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3.1.1</w:t>
            </w:r>
          </w:p>
        </w:tc>
        <w:tc>
          <w:tcPr>
            <w:tcW w:w="4501" w:type="pct"/>
            <w:gridSpan w:val="2"/>
          </w:tcPr>
          <w:p w14:paraId="543F108C" w14:textId="77777777"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Наличие ППР, утвержденного Главным инженером (техническим руководителем) подрядной строительной организации, согласованного заказчиком.</w:t>
            </w:r>
          </w:p>
        </w:tc>
      </w:tr>
      <w:tr w:rsidR="0042613D" w:rsidRPr="00A40078" w14:paraId="22F6AD7F" w14:textId="77777777" w:rsidTr="0042613D">
        <w:tc>
          <w:tcPr>
            <w:tcW w:w="499" w:type="pct"/>
            <w:tcBorders>
              <w:top w:val="single" w:sz="2" w:space="0" w:color="auto"/>
              <w:left w:val="single" w:sz="2" w:space="0" w:color="auto"/>
              <w:bottom w:val="single" w:sz="2" w:space="0" w:color="auto"/>
              <w:right w:val="single" w:sz="2" w:space="0" w:color="auto"/>
            </w:tcBorders>
            <w:vAlign w:val="center"/>
          </w:tcPr>
          <w:p w14:paraId="20BE9E59" w14:textId="77777777" w:rsidR="0042613D" w:rsidRPr="00A40078" w:rsidRDefault="0042613D" w:rsidP="0042613D">
            <w:pPr>
              <w:tabs>
                <w:tab w:val="center" w:pos="4153"/>
                <w:tab w:val="right" w:pos="8306"/>
              </w:tabs>
              <w:spacing w:after="0" w:line="240" w:lineRule="auto"/>
              <w:rPr>
                <w:rFonts w:ascii="Times New Roman" w:hAnsi="Times New Roman" w:cs="Times New Roman"/>
              </w:rPr>
            </w:pPr>
            <w:r w:rsidRPr="00A40078">
              <w:rPr>
                <w:rFonts w:ascii="Times New Roman" w:hAnsi="Times New Roman" w:cs="Times New Roman"/>
              </w:rPr>
              <w:lastRenderedPageBreak/>
              <w:t>3.1.2</w:t>
            </w:r>
          </w:p>
        </w:tc>
        <w:tc>
          <w:tcPr>
            <w:tcW w:w="4501" w:type="pct"/>
            <w:gridSpan w:val="2"/>
            <w:tcBorders>
              <w:top w:val="single" w:sz="2" w:space="0" w:color="auto"/>
              <w:left w:val="single" w:sz="2" w:space="0" w:color="auto"/>
              <w:bottom w:val="single" w:sz="2" w:space="0" w:color="auto"/>
              <w:right w:val="single" w:sz="2" w:space="0" w:color="auto"/>
            </w:tcBorders>
          </w:tcPr>
          <w:p w14:paraId="4BCD6DB6" w14:textId="77777777"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Производственные инструкции и технологические карты на основные виды работ, предусмотренные проектом, в т.ч. на строительный контроль качества работ, выполняемый лицом, осуществляющим строительство.</w:t>
            </w:r>
          </w:p>
        </w:tc>
      </w:tr>
      <w:tr w:rsidR="0042613D" w:rsidRPr="00A40078" w14:paraId="3AD1515D" w14:textId="77777777" w:rsidTr="0042613D">
        <w:tc>
          <w:tcPr>
            <w:tcW w:w="499" w:type="pct"/>
            <w:vAlign w:val="center"/>
          </w:tcPr>
          <w:p w14:paraId="6C6A9476" w14:textId="77777777"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3.2</w:t>
            </w:r>
          </w:p>
        </w:tc>
        <w:tc>
          <w:tcPr>
            <w:tcW w:w="4501" w:type="pct"/>
            <w:gridSpan w:val="2"/>
          </w:tcPr>
          <w:p w14:paraId="4FCE5CF7" w14:textId="77777777" w:rsidR="0042613D" w:rsidRPr="00A40078" w:rsidRDefault="0042613D" w:rsidP="0042613D">
            <w:pPr>
              <w:keepNext/>
              <w:spacing w:after="0" w:line="240" w:lineRule="auto"/>
              <w:jc w:val="both"/>
              <w:outlineLvl w:val="7"/>
              <w:rPr>
                <w:rFonts w:ascii="Times New Roman" w:hAnsi="Times New Roman" w:cs="Times New Roman"/>
                <w:szCs w:val="11"/>
              </w:rPr>
            </w:pPr>
            <w:r w:rsidRPr="00A40078">
              <w:rPr>
                <w:rFonts w:ascii="Times New Roman" w:hAnsi="Times New Roman" w:cs="Times New Roman"/>
                <w:szCs w:val="11"/>
              </w:rPr>
              <w:t>ПРОЕКТ ПРОИЗВОДСТВА РАБОТ КРАНАМИ (ППРк) (при необходимости).</w:t>
            </w:r>
          </w:p>
        </w:tc>
      </w:tr>
      <w:tr w:rsidR="0042613D" w:rsidRPr="00A40078" w14:paraId="5014508A" w14:textId="77777777" w:rsidTr="0042613D">
        <w:tc>
          <w:tcPr>
            <w:tcW w:w="499" w:type="pct"/>
            <w:vAlign w:val="center"/>
          </w:tcPr>
          <w:p w14:paraId="0B2B2A44" w14:textId="77777777"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3.2.1</w:t>
            </w:r>
          </w:p>
        </w:tc>
        <w:tc>
          <w:tcPr>
            <w:tcW w:w="4501" w:type="pct"/>
            <w:gridSpan w:val="2"/>
          </w:tcPr>
          <w:p w14:paraId="12011F24" w14:textId="77777777"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Наличие ППРк, согласованный с владельцем ГПМ, осуществляющим надзор, руководителем организации, разработавшей ППРк и утверждённый руководителем генподрядной строительно-монтажной организации (заказчиком ГПМ).</w:t>
            </w:r>
          </w:p>
        </w:tc>
      </w:tr>
      <w:tr w:rsidR="0042613D" w:rsidRPr="00A40078" w14:paraId="0751E792" w14:textId="77777777" w:rsidTr="0042613D">
        <w:tc>
          <w:tcPr>
            <w:tcW w:w="499" w:type="pct"/>
            <w:vAlign w:val="center"/>
          </w:tcPr>
          <w:p w14:paraId="36629B45" w14:textId="77777777"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3.2.2</w:t>
            </w:r>
          </w:p>
        </w:tc>
        <w:tc>
          <w:tcPr>
            <w:tcW w:w="4501" w:type="pct"/>
            <w:gridSpan w:val="2"/>
          </w:tcPr>
          <w:p w14:paraId="7FEB776F" w14:textId="77777777"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Перечень технологического инвентаря и монтажной оснастки, схемы строповки грузов с приложением разрешительной документации (паспортов, сертификатов).</w:t>
            </w:r>
          </w:p>
        </w:tc>
      </w:tr>
      <w:tr w:rsidR="0042613D" w:rsidRPr="00A40078" w14:paraId="02556C4D" w14:textId="77777777" w:rsidTr="0042613D">
        <w:tc>
          <w:tcPr>
            <w:tcW w:w="499" w:type="pct"/>
            <w:vAlign w:val="center"/>
          </w:tcPr>
          <w:p w14:paraId="6C2D8475" w14:textId="77777777"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3.3</w:t>
            </w:r>
          </w:p>
        </w:tc>
        <w:tc>
          <w:tcPr>
            <w:tcW w:w="4501" w:type="pct"/>
            <w:gridSpan w:val="2"/>
          </w:tcPr>
          <w:p w14:paraId="293F7417" w14:textId="77777777"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szCs w:val="11"/>
              </w:rPr>
              <w:t>Наличие подтверждения ознакомления персонала, назначенного для производства работ, с ППР, ППРк и ОТК.</w:t>
            </w:r>
          </w:p>
        </w:tc>
      </w:tr>
      <w:tr w:rsidR="0042613D" w:rsidRPr="00A40078" w14:paraId="623FBEA0" w14:textId="77777777" w:rsidTr="0042613D">
        <w:tc>
          <w:tcPr>
            <w:tcW w:w="499" w:type="pct"/>
            <w:vAlign w:val="center"/>
          </w:tcPr>
          <w:p w14:paraId="22288690" w14:textId="77777777"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4</w:t>
            </w:r>
          </w:p>
        </w:tc>
        <w:tc>
          <w:tcPr>
            <w:tcW w:w="4501" w:type="pct"/>
            <w:gridSpan w:val="2"/>
            <w:tcBorders>
              <w:right w:val="single" w:sz="4" w:space="0" w:color="auto"/>
            </w:tcBorders>
          </w:tcPr>
          <w:p w14:paraId="07BF0BD3" w14:textId="77777777"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ГОТОВНОСТЬ ОРГАНИЗАЦИОННО - РАСПОРЯДИТЕЛЬНЫХ ДОКУМЕНТОВ</w:t>
            </w:r>
          </w:p>
          <w:p w14:paraId="47354909" w14:textId="77777777" w:rsidR="0042613D" w:rsidRPr="00A40078" w:rsidRDefault="0042613D" w:rsidP="0042613D">
            <w:pPr>
              <w:spacing w:after="0" w:line="240" w:lineRule="auto"/>
              <w:rPr>
                <w:rFonts w:ascii="Times New Roman" w:hAnsi="Times New Roman" w:cs="Times New Roman"/>
              </w:rPr>
            </w:pPr>
          </w:p>
        </w:tc>
      </w:tr>
      <w:tr w:rsidR="0042613D" w:rsidRPr="00A40078" w14:paraId="3744F5CA" w14:textId="77777777" w:rsidTr="0042613D">
        <w:tc>
          <w:tcPr>
            <w:tcW w:w="499" w:type="pct"/>
            <w:vAlign w:val="center"/>
          </w:tcPr>
          <w:p w14:paraId="4280F098" w14:textId="77777777" w:rsidR="0042613D" w:rsidRPr="00A40078" w:rsidRDefault="0042613D" w:rsidP="0042613D">
            <w:pPr>
              <w:spacing w:after="0" w:line="240" w:lineRule="auto"/>
              <w:rPr>
                <w:rFonts w:ascii="Times New Roman" w:hAnsi="Times New Roman" w:cs="Times New Roman"/>
                <w:bCs/>
              </w:rPr>
            </w:pPr>
            <w:r w:rsidRPr="00A40078">
              <w:rPr>
                <w:rFonts w:ascii="Times New Roman" w:hAnsi="Times New Roman" w:cs="Times New Roman"/>
                <w:bCs/>
              </w:rPr>
              <w:t>4.1</w:t>
            </w:r>
          </w:p>
        </w:tc>
        <w:tc>
          <w:tcPr>
            <w:tcW w:w="4501" w:type="pct"/>
            <w:gridSpan w:val="2"/>
          </w:tcPr>
          <w:p w14:paraId="679AC358" w14:textId="77777777"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О назначении ответственного производителя СМР, имеющего соответствующую квалификацию по видам работ.</w:t>
            </w:r>
          </w:p>
        </w:tc>
      </w:tr>
      <w:tr w:rsidR="0042613D" w:rsidRPr="00A40078" w14:paraId="543C107E" w14:textId="77777777" w:rsidTr="0042613D">
        <w:tc>
          <w:tcPr>
            <w:tcW w:w="499" w:type="pct"/>
            <w:vAlign w:val="center"/>
          </w:tcPr>
          <w:p w14:paraId="6B9612A8" w14:textId="77777777" w:rsidR="0042613D" w:rsidRPr="00A40078" w:rsidRDefault="0042613D" w:rsidP="0042613D">
            <w:pPr>
              <w:spacing w:after="0" w:line="240" w:lineRule="auto"/>
              <w:rPr>
                <w:rFonts w:ascii="Times New Roman" w:hAnsi="Times New Roman" w:cs="Times New Roman"/>
                <w:bCs/>
              </w:rPr>
            </w:pPr>
            <w:r w:rsidRPr="00A40078">
              <w:rPr>
                <w:rFonts w:ascii="Times New Roman" w:hAnsi="Times New Roman" w:cs="Times New Roman"/>
                <w:bCs/>
              </w:rPr>
              <w:t>4.2</w:t>
            </w:r>
          </w:p>
        </w:tc>
        <w:tc>
          <w:tcPr>
            <w:tcW w:w="4501" w:type="pct"/>
            <w:gridSpan w:val="2"/>
          </w:tcPr>
          <w:p w14:paraId="7756B3C9" w14:textId="77777777"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О закреплении за объектом персонала подрядной организации.</w:t>
            </w:r>
          </w:p>
        </w:tc>
      </w:tr>
      <w:tr w:rsidR="0042613D" w:rsidRPr="00A40078" w14:paraId="580511CD" w14:textId="77777777" w:rsidTr="0042613D">
        <w:tc>
          <w:tcPr>
            <w:tcW w:w="499" w:type="pct"/>
            <w:vAlign w:val="center"/>
          </w:tcPr>
          <w:p w14:paraId="1F518FF6" w14:textId="77777777"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4.3</w:t>
            </w:r>
          </w:p>
        </w:tc>
        <w:tc>
          <w:tcPr>
            <w:tcW w:w="4501" w:type="pct"/>
            <w:gridSpan w:val="2"/>
          </w:tcPr>
          <w:p w14:paraId="170C9035" w14:textId="77777777"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О назначении ИТР, ответственных за подготовку объекта, безопасность и качество проведения работ со стороны подрядчика.</w:t>
            </w:r>
          </w:p>
        </w:tc>
      </w:tr>
      <w:tr w:rsidR="0042613D" w:rsidRPr="00A40078" w14:paraId="6742A9EC" w14:textId="77777777" w:rsidTr="0042613D">
        <w:tc>
          <w:tcPr>
            <w:tcW w:w="499" w:type="pct"/>
            <w:vAlign w:val="center"/>
          </w:tcPr>
          <w:p w14:paraId="5588C96D" w14:textId="77777777"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4.4</w:t>
            </w:r>
          </w:p>
        </w:tc>
        <w:tc>
          <w:tcPr>
            <w:tcW w:w="4501" w:type="pct"/>
            <w:gridSpan w:val="2"/>
          </w:tcPr>
          <w:p w14:paraId="7BA44046" w14:textId="77777777"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Наличие разрешительных документов на работы в действующих электроустановка (письма, удостоверения, наличие инструктажей).</w:t>
            </w:r>
          </w:p>
        </w:tc>
      </w:tr>
      <w:tr w:rsidR="0042613D" w:rsidRPr="00A40078" w14:paraId="7FC11A6F" w14:textId="77777777" w:rsidTr="0042613D">
        <w:tc>
          <w:tcPr>
            <w:tcW w:w="499" w:type="pct"/>
            <w:vAlign w:val="center"/>
          </w:tcPr>
          <w:p w14:paraId="037DC38A" w14:textId="77777777"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5</w:t>
            </w:r>
          </w:p>
        </w:tc>
        <w:tc>
          <w:tcPr>
            <w:tcW w:w="4501" w:type="pct"/>
            <w:gridSpan w:val="2"/>
            <w:vAlign w:val="center"/>
          </w:tcPr>
          <w:p w14:paraId="0AC341D4" w14:textId="77777777"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СВИДЕТЕЛЬСТВА</w:t>
            </w:r>
          </w:p>
        </w:tc>
      </w:tr>
      <w:tr w:rsidR="0042613D" w:rsidRPr="00A40078" w14:paraId="2643C472" w14:textId="77777777" w:rsidTr="0042613D">
        <w:tc>
          <w:tcPr>
            <w:tcW w:w="499" w:type="pct"/>
            <w:vAlign w:val="center"/>
          </w:tcPr>
          <w:p w14:paraId="2E200BE9" w14:textId="77777777"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5.1</w:t>
            </w:r>
          </w:p>
        </w:tc>
        <w:tc>
          <w:tcPr>
            <w:tcW w:w="4501" w:type="pct"/>
            <w:gridSpan w:val="2"/>
          </w:tcPr>
          <w:p w14:paraId="1E75BF97" w14:textId="77777777"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Лаборатории неразрушающего контроля</w:t>
            </w:r>
          </w:p>
        </w:tc>
      </w:tr>
      <w:tr w:rsidR="0042613D" w:rsidRPr="00A40078" w14:paraId="54F40BBE" w14:textId="77777777" w:rsidTr="0042613D">
        <w:tc>
          <w:tcPr>
            <w:tcW w:w="499" w:type="pct"/>
            <w:vAlign w:val="center"/>
          </w:tcPr>
          <w:p w14:paraId="10D412EC" w14:textId="77777777"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5.2</w:t>
            </w:r>
          </w:p>
        </w:tc>
        <w:tc>
          <w:tcPr>
            <w:tcW w:w="4501" w:type="pct"/>
            <w:gridSpan w:val="2"/>
          </w:tcPr>
          <w:p w14:paraId="32E6A27B" w14:textId="77777777"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 xml:space="preserve">Аккредитованной строительной лаборатории </w:t>
            </w:r>
          </w:p>
        </w:tc>
      </w:tr>
      <w:tr w:rsidR="0042613D" w:rsidRPr="00A40078" w14:paraId="0BBD5A94" w14:textId="77777777" w:rsidTr="0042613D">
        <w:tc>
          <w:tcPr>
            <w:tcW w:w="499" w:type="pct"/>
            <w:vAlign w:val="center"/>
          </w:tcPr>
          <w:p w14:paraId="317367AB" w14:textId="77777777"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5.3</w:t>
            </w:r>
          </w:p>
        </w:tc>
        <w:tc>
          <w:tcPr>
            <w:tcW w:w="4501" w:type="pct"/>
            <w:gridSpan w:val="2"/>
          </w:tcPr>
          <w:p w14:paraId="335CD753" w14:textId="77777777"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Аккредитованной испытательной электролаборатории</w:t>
            </w:r>
          </w:p>
        </w:tc>
      </w:tr>
      <w:tr w:rsidR="0042613D" w:rsidRPr="00A40078" w14:paraId="62B11886" w14:textId="77777777" w:rsidTr="0042613D">
        <w:tc>
          <w:tcPr>
            <w:tcW w:w="499" w:type="pct"/>
            <w:vAlign w:val="center"/>
          </w:tcPr>
          <w:p w14:paraId="7A48A7EB" w14:textId="77777777"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6</w:t>
            </w:r>
          </w:p>
        </w:tc>
        <w:tc>
          <w:tcPr>
            <w:tcW w:w="4501" w:type="pct"/>
            <w:gridSpan w:val="2"/>
            <w:tcBorders>
              <w:right w:val="single" w:sz="4" w:space="0" w:color="auto"/>
            </w:tcBorders>
            <w:vAlign w:val="center"/>
          </w:tcPr>
          <w:p w14:paraId="505EDF80" w14:textId="77777777"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 xml:space="preserve">ГОТОВНОСТЬ ПРОИЗВОДСТВЕННО-ТЕХНИЧЕСКИХ РЕСУРСОВ </w:t>
            </w:r>
          </w:p>
        </w:tc>
      </w:tr>
      <w:tr w:rsidR="0042613D" w:rsidRPr="00A40078" w14:paraId="45AA8FFC" w14:textId="77777777" w:rsidTr="0042613D">
        <w:tc>
          <w:tcPr>
            <w:tcW w:w="499" w:type="pct"/>
            <w:vAlign w:val="center"/>
          </w:tcPr>
          <w:p w14:paraId="3F06C384" w14:textId="77777777"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6.1</w:t>
            </w:r>
          </w:p>
        </w:tc>
        <w:tc>
          <w:tcPr>
            <w:tcW w:w="4501" w:type="pct"/>
            <w:gridSpan w:val="2"/>
            <w:tcBorders>
              <w:right w:val="single" w:sz="4" w:space="0" w:color="auto"/>
            </w:tcBorders>
          </w:tcPr>
          <w:p w14:paraId="01877BF1" w14:textId="77777777"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Наличие требуемой численности и квалификации персонала согласно ПОС (ППР), графика движения рабочих кадров:</w:t>
            </w:r>
          </w:p>
        </w:tc>
      </w:tr>
      <w:tr w:rsidR="0042613D" w:rsidRPr="00A40078" w14:paraId="0082BB25" w14:textId="77777777" w:rsidTr="0042613D">
        <w:tc>
          <w:tcPr>
            <w:tcW w:w="499" w:type="pct"/>
            <w:vAlign w:val="center"/>
          </w:tcPr>
          <w:p w14:paraId="3B62A2AC" w14:textId="77777777"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6.1.1</w:t>
            </w:r>
          </w:p>
        </w:tc>
        <w:tc>
          <w:tcPr>
            <w:tcW w:w="4501" w:type="pct"/>
            <w:gridSpan w:val="2"/>
            <w:tcBorders>
              <w:right w:val="single" w:sz="4" w:space="0" w:color="auto"/>
            </w:tcBorders>
          </w:tcPr>
          <w:p w14:paraId="5207638B" w14:textId="77777777"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Инженерно-технических работников (в т.ч. ПТО и службы производственного (строительного) контроля).</w:t>
            </w:r>
          </w:p>
        </w:tc>
      </w:tr>
      <w:tr w:rsidR="0042613D" w:rsidRPr="00A40078" w14:paraId="7786DCC9" w14:textId="77777777" w:rsidTr="0042613D">
        <w:tc>
          <w:tcPr>
            <w:tcW w:w="499" w:type="pct"/>
            <w:vAlign w:val="center"/>
          </w:tcPr>
          <w:p w14:paraId="32522048" w14:textId="77777777"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6.1.2</w:t>
            </w:r>
          </w:p>
        </w:tc>
        <w:tc>
          <w:tcPr>
            <w:tcW w:w="4501" w:type="pct"/>
            <w:gridSpan w:val="2"/>
            <w:tcBorders>
              <w:right w:val="single" w:sz="4" w:space="0" w:color="auto"/>
            </w:tcBorders>
          </w:tcPr>
          <w:p w14:paraId="13AD3996" w14:textId="77777777" w:rsidR="0042613D" w:rsidRPr="00A40078" w:rsidRDefault="0042613D" w:rsidP="0042613D">
            <w:pPr>
              <w:spacing w:after="0" w:line="240" w:lineRule="auto"/>
              <w:jc w:val="both"/>
              <w:rPr>
                <w:rFonts w:ascii="Times New Roman" w:hAnsi="Times New Roman" w:cs="Times New Roman"/>
                <w:b/>
                <w:i/>
                <w:szCs w:val="11"/>
              </w:rPr>
            </w:pPr>
            <w:r w:rsidRPr="00A40078">
              <w:rPr>
                <w:rFonts w:ascii="Times New Roman" w:hAnsi="Times New Roman" w:cs="Times New Roman"/>
              </w:rPr>
              <w:t>Квалифицированных рабочих по профессиям.</w:t>
            </w:r>
          </w:p>
        </w:tc>
      </w:tr>
      <w:tr w:rsidR="0042613D" w:rsidRPr="00A40078" w14:paraId="6F7301A6" w14:textId="77777777" w:rsidTr="0042613D">
        <w:tc>
          <w:tcPr>
            <w:tcW w:w="499" w:type="pct"/>
            <w:tcBorders>
              <w:top w:val="single" w:sz="2" w:space="0" w:color="auto"/>
              <w:left w:val="single" w:sz="2" w:space="0" w:color="auto"/>
              <w:bottom w:val="single" w:sz="2" w:space="0" w:color="auto"/>
              <w:right w:val="single" w:sz="2" w:space="0" w:color="auto"/>
            </w:tcBorders>
            <w:vAlign w:val="center"/>
          </w:tcPr>
          <w:p w14:paraId="0BD0F070" w14:textId="77777777"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6.2</w:t>
            </w:r>
          </w:p>
        </w:tc>
        <w:tc>
          <w:tcPr>
            <w:tcW w:w="4501" w:type="pct"/>
            <w:gridSpan w:val="2"/>
            <w:tcBorders>
              <w:top w:val="single" w:sz="2" w:space="0" w:color="auto"/>
              <w:left w:val="single" w:sz="2" w:space="0" w:color="auto"/>
              <w:bottom w:val="single" w:sz="2" w:space="0" w:color="auto"/>
              <w:right w:val="single" w:sz="4" w:space="0" w:color="auto"/>
            </w:tcBorders>
          </w:tcPr>
          <w:p w14:paraId="69A4B9A6" w14:textId="77777777"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Наличие требуемого количества соответствующей строительной и специальной техники согласно ППР (ПОС), графика движения строительной техники:</w:t>
            </w:r>
          </w:p>
        </w:tc>
      </w:tr>
      <w:tr w:rsidR="0042613D" w:rsidRPr="00A40078" w14:paraId="54641147" w14:textId="77777777" w:rsidTr="0042613D">
        <w:tc>
          <w:tcPr>
            <w:tcW w:w="499" w:type="pct"/>
            <w:tcBorders>
              <w:top w:val="single" w:sz="2" w:space="0" w:color="auto"/>
              <w:left w:val="single" w:sz="2" w:space="0" w:color="auto"/>
              <w:bottom w:val="single" w:sz="2" w:space="0" w:color="auto"/>
              <w:right w:val="single" w:sz="2" w:space="0" w:color="auto"/>
            </w:tcBorders>
            <w:vAlign w:val="center"/>
          </w:tcPr>
          <w:p w14:paraId="2A13302C" w14:textId="77777777"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6.2.1</w:t>
            </w:r>
          </w:p>
        </w:tc>
        <w:tc>
          <w:tcPr>
            <w:tcW w:w="4501" w:type="pct"/>
            <w:gridSpan w:val="2"/>
            <w:tcBorders>
              <w:top w:val="single" w:sz="2" w:space="0" w:color="auto"/>
              <w:left w:val="single" w:sz="2" w:space="0" w:color="auto"/>
              <w:bottom w:val="single" w:sz="2" w:space="0" w:color="auto"/>
              <w:right w:val="single" w:sz="4" w:space="0" w:color="auto"/>
            </w:tcBorders>
          </w:tcPr>
          <w:p w14:paraId="3D2BCCFE" w14:textId="77777777"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 xml:space="preserve">Строительной и специальной техники (технологического инвентаря, монтажной оснастки) </w:t>
            </w:r>
          </w:p>
        </w:tc>
      </w:tr>
      <w:tr w:rsidR="0042613D" w:rsidRPr="00A40078" w14:paraId="7239B060" w14:textId="77777777" w:rsidTr="0042613D">
        <w:tc>
          <w:tcPr>
            <w:tcW w:w="499" w:type="pct"/>
            <w:vAlign w:val="center"/>
          </w:tcPr>
          <w:p w14:paraId="1DF7A4F1" w14:textId="77777777"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6.2.2</w:t>
            </w:r>
          </w:p>
        </w:tc>
        <w:tc>
          <w:tcPr>
            <w:tcW w:w="4501" w:type="pct"/>
            <w:gridSpan w:val="2"/>
            <w:tcBorders>
              <w:right w:val="single" w:sz="4" w:space="0" w:color="auto"/>
            </w:tcBorders>
          </w:tcPr>
          <w:p w14:paraId="407F645A" w14:textId="77777777"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Вспомогательного автотранспорта для доставки персонала к месту производства работ.</w:t>
            </w:r>
          </w:p>
        </w:tc>
      </w:tr>
      <w:tr w:rsidR="0042613D" w:rsidRPr="00A40078" w14:paraId="1AB40818" w14:textId="77777777" w:rsidTr="0042613D">
        <w:tc>
          <w:tcPr>
            <w:tcW w:w="499" w:type="pct"/>
            <w:tcBorders>
              <w:top w:val="single" w:sz="2" w:space="0" w:color="auto"/>
              <w:left w:val="single" w:sz="2" w:space="0" w:color="auto"/>
              <w:bottom w:val="single" w:sz="2" w:space="0" w:color="auto"/>
              <w:right w:val="single" w:sz="2" w:space="0" w:color="auto"/>
            </w:tcBorders>
            <w:vAlign w:val="center"/>
          </w:tcPr>
          <w:p w14:paraId="2A30515B" w14:textId="77777777"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6.3</w:t>
            </w:r>
          </w:p>
        </w:tc>
        <w:tc>
          <w:tcPr>
            <w:tcW w:w="4501" w:type="pct"/>
            <w:gridSpan w:val="2"/>
            <w:tcBorders>
              <w:top w:val="single" w:sz="2" w:space="0" w:color="auto"/>
              <w:left w:val="single" w:sz="2" w:space="0" w:color="auto"/>
              <w:bottom w:val="single" w:sz="2" w:space="0" w:color="auto"/>
              <w:right w:val="single" w:sz="4" w:space="0" w:color="auto"/>
            </w:tcBorders>
          </w:tcPr>
          <w:p w14:paraId="1AADDAEA" w14:textId="77777777"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Наличие в полном объеме требуемого проектом на дату начала выполнения работ количества основных материалов, конструкций и оборудования с подтверждающими документами их качества (сертификатами, паспортами) завода - изготовителя в рамках поставки строительного подрядчика в соответствии с графиком.</w:t>
            </w:r>
          </w:p>
        </w:tc>
      </w:tr>
      <w:tr w:rsidR="0042613D" w:rsidRPr="00A40078" w14:paraId="189221A6" w14:textId="77777777" w:rsidTr="0042613D">
        <w:tc>
          <w:tcPr>
            <w:tcW w:w="499" w:type="pct"/>
            <w:vAlign w:val="center"/>
          </w:tcPr>
          <w:p w14:paraId="07A74655" w14:textId="77777777"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7</w:t>
            </w:r>
          </w:p>
        </w:tc>
        <w:tc>
          <w:tcPr>
            <w:tcW w:w="4501" w:type="pct"/>
            <w:gridSpan w:val="2"/>
            <w:tcBorders>
              <w:right w:val="single" w:sz="4" w:space="0" w:color="auto"/>
            </w:tcBorders>
          </w:tcPr>
          <w:p w14:paraId="3741D48A" w14:textId="77777777"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 xml:space="preserve">ГОТОВНОСТЬ ПРОИЗВОДСТВЕННО-ТЕХНИЧЕСКИХ ЗДАНИЙ И СООРУЖЕНИЙ </w:t>
            </w:r>
          </w:p>
          <w:p w14:paraId="73838BAB" w14:textId="77777777" w:rsidR="0042613D" w:rsidRPr="00A40078" w:rsidRDefault="0042613D" w:rsidP="0042613D">
            <w:pPr>
              <w:spacing w:after="0" w:line="240" w:lineRule="auto"/>
              <w:rPr>
                <w:rFonts w:ascii="Times New Roman" w:hAnsi="Times New Roman" w:cs="Times New Roman"/>
              </w:rPr>
            </w:pPr>
          </w:p>
        </w:tc>
      </w:tr>
      <w:tr w:rsidR="0042613D" w:rsidRPr="00A40078" w14:paraId="71B43A49" w14:textId="77777777" w:rsidTr="0042613D">
        <w:tc>
          <w:tcPr>
            <w:tcW w:w="499" w:type="pct"/>
            <w:vAlign w:val="center"/>
          </w:tcPr>
          <w:p w14:paraId="3921A0F7" w14:textId="77777777"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7.1</w:t>
            </w:r>
          </w:p>
        </w:tc>
        <w:tc>
          <w:tcPr>
            <w:tcW w:w="4501" w:type="pct"/>
            <w:gridSpan w:val="2"/>
            <w:tcBorders>
              <w:right w:val="single" w:sz="4" w:space="0" w:color="auto"/>
            </w:tcBorders>
          </w:tcPr>
          <w:p w14:paraId="5A28FE64" w14:textId="77777777"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snapToGrid w:val="0"/>
              </w:rPr>
              <w:t xml:space="preserve">Готовность и размещение </w:t>
            </w:r>
            <w:r w:rsidRPr="00A40078">
              <w:rPr>
                <w:rFonts w:ascii="Times New Roman" w:hAnsi="Times New Roman" w:cs="Times New Roman"/>
                <w:snapToGrid w:val="0"/>
                <w:lang w:val="x-none"/>
              </w:rPr>
              <w:t>временных титульных зданий и сооружений</w:t>
            </w:r>
            <w:r w:rsidRPr="00A40078">
              <w:rPr>
                <w:rFonts w:ascii="Times New Roman" w:hAnsi="Times New Roman" w:cs="Times New Roman"/>
                <w:snapToGrid w:val="0"/>
              </w:rPr>
              <w:t xml:space="preserve">, возводимых до начала строительства, в соответствии с </w:t>
            </w:r>
            <w:r w:rsidRPr="00A40078">
              <w:rPr>
                <w:rFonts w:ascii="Times New Roman" w:hAnsi="Times New Roman" w:cs="Times New Roman"/>
                <w:snapToGrid w:val="0"/>
                <w:lang w:val="x-none"/>
              </w:rPr>
              <w:t>ПОС</w:t>
            </w:r>
            <w:r w:rsidRPr="00A40078">
              <w:rPr>
                <w:rFonts w:ascii="Times New Roman" w:hAnsi="Times New Roman" w:cs="Times New Roman"/>
                <w:snapToGrid w:val="0"/>
              </w:rPr>
              <w:t xml:space="preserve"> (ППР) (жилые городки, склады, РБУ и другие сооружения подсобно – хозяйственного назначения).</w:t>
            </w:r>
            <w:r w:rsidRPr="00A40078">
              <w:rPr>
                <w:rFonts w:ascii="Times New Roman" w:hAnsi="Times New Roman" w:cs="Times New Roman"/>
                <w:snapToGrid w:val="0"/>
                <w:lang w:val="x-none"/>
              </w:rPr>
              <w:t xml:space="preserve"> </w:t>
            </w:r>
            <w:r w:rsidRPr="00A40078">
              <w:rPr>
                <w:rFonts w:ascii="Times New Roman" w:hAnsi="Times New Roman" w:cs="Times New Roman"/>
                <w:snapToGrid w:val="0"/>
              </w:rPr>
              <w:t>Д</w:t>
            </w:r>
            <w:r w:rsidRPr="00A40078">
              <w:rPr>
                <w:rFonts w:ascii="Times New Roman" w:hAnsi="Times New Roman" w:cs="Times New Roman"/>
                <w:snapToGrid w:val="0"/>
                <w:lang w:val="x-none"/>
              </w:rPr>
              <w:t>оговор</w:t>
            </w:r>
            <w:r w:rsidRPr="00A40078">
              <w:rPr>
                <w:rFonts w:ascii="Times New Roman" w:hAnsi="Times New Roman" w:cs="Times New Roman"/>
                <w:snapToGrid w:val="0"/>
              </w:rPr>
              <w:t>а</w:t>
            </w:r>
            <w:r w:rsidRPr="00A40078">
              <w:rPr>
                <w:rFonts w:ascii="Times New Roman" w:hAnsi="Times New Roman" w:cs="Times New Roman"/>
                <w:snapToGrid w:val="0"/>
                <w:lang w:val="x-none"/>
              </w:rPr>
              <w:t xml:space="preserve"> аренды соответствующих зданий и сооружений</w:t>
            </w:r>
            <w:r w:rsidRPr="00A40078">
              <w:rPr>
                <w:rFonts w:ascii="Times New Roman" w:hAnsi="Times New Roman" w:cs="Times New Roman"/>
                <w:snapToGrid w:val="0"/>
              </w:rPr>
              <w:t>, приспосабливаемых для подсобно-хозяйственного назначения.</w:t>
            </w:r>
          </w:p>
        </w:tc>
      </w:tr>
      <w:tr w:rsidR="0042613D" w:rsidRPr="00A40078" w14:paraId="2DFA51F4" w14:textId="77777777" w:rsidTr="0042613D">
        <w:tc>
          <w:tcPr>
            <w:tcW w:w="499" w:type="pct"/>
            <w:vAlign w:val="center"/>
          </w:tcPr>
          <w:p w14:paraId="2A2CFB4E" w14:textId="77777777"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7.2</w:t>
            </w:r>
          </w:p>
        </w:tc>
        <w:tc>
          <w:tcPr>
            <w:tcW w:w="4501" w:type="pct"/>
            <w:gridSpan w:val="2"/>
            <w:tcBorders>
              <w:right w:val="single" w:sz="4" w:space="0" w:color="auto"/>
            </w:tcBorders>
          </w:tcPr>
          <w:p w14:paraId="1AB1B1AF" w14:textId="77777777"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Готовность в соответствии с графиком поставки оборудования открытых площадок, полузакрытых (закрытых) складов, в соответствии с ПОС (ППР). Договора аренды площадей и помещений (при необходимости).</w:t>
            </w:r>
          </w:p>
        </w:tc>
      </w:tr>
      <w:tr w:rsidR="0042613D" w:rsidRPr="00A40078" w14:paraId="4A397689" w14:textId="77777777" w:rsidTr="0042613D">
        <w:tc>
          <w:tcPr>
            <w:tcW w:w="499" w:type="pct"/>
            <w:vAlign w:val="center"/>
          </w:tcPr>
          <w:p w14:paraId="7726CD23" w14:textId="77777777"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7.3</w:t>
            </w:r>
          </w:p>
        </w:tc>
        <w:tc>
          <w:tcPr>
            <w:tcW w:w="4501" w:type="pct"/>
            <w:gridSpan w:val="2"/>
            <w:tcBorders>
              <w:right w:val="single" w:sz="4" w:space="0" w:color="auto"/>
            </w:tcBorders>
          </w:tcPr>
          <w:p w14:paraId="2698AD34" w14:textId="77777777"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Готовность в соответствии с ПОС (ППР) временных сетей водо- (холодной, горячей воды), газоснабжения, теплоснабжения, а также канализационных бытовых и промышленных стоков. Наличие соответствующих договоров на утилизацию отходов, стоков (при необходимости).</w:t>
            </w:r>
          </w:p>
        </w:tc>
      </w:tr>
      <w:tr w:rsidR="0042613D" w:rsidRPr="00A40078" w14:paraId="5C09B4C9" w14:textId="77777777" w:rsidTr="0042613D">
        <w:tc>
          <w:tcPr>
            <w:tcW w:w="499" w:type="pct"/>
            <w:vAlign w:val="center"/>
          </w:tcPr>
          <w:p w14:paraId="19854D06" w14:textId="77777777"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7.4</w:t>
            </w:r>
          </w:p>
        </w:tc>
        <w:tc>
          <w:tcPr>
            <w:tcW w:w="4501" w:type="pct"/>
            <w:gridSpan w:val="2"/>
            <w:tcBorders>
              <w:right w:val="single" w:sz="4" w:space="0" w:color="auto"/>
            </w:tcBorders>
          </w:tcPr>
          <w:p w14:paraId="29E89E32" w14:textId="77777777"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Готовность в соответствии с ПОС (ППР) временных устройств системы электроснабжения подрядчика, осуществляемая от внешних электрических сетей (ТСО), либо энергоснабжения строительной площадки от автономных источников электроснабжения с соблюдением всех технических требований с согласия Заказчика.</w:t>
            </w:r>
          </w:p>
        </w:tc>
      </w:tr>
      <w:tr w:rsidR="0042613D" w:rsidRPr="00A40078" w14:paraId="4FF730D4" w14:textId="77777777" w:rsidTr="0042613D">
        <w:tc>
          <w:tcPr>
            <w:tcW w:w="499" w:type="pct"/>
            <w:tcBorders>
              <w:top w:val="single" w:sz="2" w:space="0" w:color="auto"/>
              <w:left w:val="single" w:sz="2" w:space="0" w:color="auto"/>
              <w:bottom w:val="single" w:sz="2" w:space="0" w:color="auto"/>
              <w:right w:val="single" w:sz="2" w:space="0" w:color="auto"/>
            </w:tcBorders>
            <w:vAlign w:val="center"/>
          </w:tcPr>
          <w:p w14:paraId="7B696DF0" w14:textId="77777777"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7.5</w:t>
            </w:r>
          </w:p>
        </w:tc>
        <w:tc>
          <w:tcPr>
            <w:tcW w:w="4501" w:type="pct"/>
            <w:gridSpan w:val="2"/>
            <w:tcBorders>
              <w:top w:val="single" w:sz="2" w:space="0" w:color="auto"/>
              <w:left w:val="single" w:sz="2" w:space="0" w:color="auto"/>
              <w:bottom w:val="single" w:sz="2" w:space="0" w:color="auto"/>
              <w:right w:val="single" w:sz="4" w:space="0" w:color="auto"/>
            </w:tcBorders>
          </w:tcPr>
          <w:p w14:paraId="16AB981C" w14:textId="77777777"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 xml:space="preserve">Готовность в соответствии с ПОС (ППР) объектов и сооружений обеспечения </w:t>
            </w:r>
            <w:r w:rsidRPr="00A40078">
              <w:rPr>
                <w:rFonts w:ascii="Times New Roman" w:hAnsi="Times New Roman" w:cs="Times New Roman"/>
              </w:rPr>
              <w:lastRenderedPageBreak/>
              <w:t>безопасности и охраны, пропускного и внутриобъектового режима, антитеррористической защищенности объекта строительства, складов, площадок складирования и хранения оборудования, материалов.</w:t>
            </w:r>
          </w:p>
        </w:tc>
      </w:tr>
      <w:tr w:rsidR="0042613D" w:rsidRPr="00A40078" w14:paraId="794CB3BF" w14:textId="77777777" w:rsidTr="0042613D">
        <w:tc>
          <w:tcPr>
            <w:tcW w:w="499" w:type="pct"/>
            <w:vAlign w:val="center"/>
          </w:tcPr>
          <w:p w14:paraId="591919DE" w14:textId="77777777" w:rsidR="0042613D" w:rsidRPr="00A40078" w:rsidRDefault="0042613D" w:rsidP="0042613D">
            <w:pPr>
              <w:spacing w:after="0" w:line="240" w:lineRule="auto"/>
              <w:jc w:val="both"/>
              <w:rPr>
                <w:rFonts w:ascii="Times New Roman" w:hAnsi="Times New Roman" w:cs="Times New Roman"/>
                <w:lang w:val="en-US"/>
              </w:rPr>
            </w:pPr>
            <w:r w:rsidRPr="00A40078">
              <w:rPr>
                <w:rFonts w:ascii="Times New Roman" w:hAnsi="Times New Roman" w:cs="Times New Roman"/>
                <w:lang w:val="en-US"/>
              </w:rPr>
              <w:lastRenderedPageBreak/>
              <w:t>7.6</w:t>
            </w:r>
          </w:p>
        </w:tc>
        <w:tc>
          <w:tcPr>
            <w:tcW w:w="4501" w:type="pct"/>
            <w:gridSpan w:val="2"/>
            <w:tcBorders>
              <w:right w:val="single" w:sz="4" w:space="0" w:color="auto"/>
            </w:tcBorders>
          </w:tcPr>
          <w:p w14:paraId="33024638" w14:textId="77777777"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Готовность в соответствии с ПОС (ППР) временных подъездных, эвакуационных и внутриплощадочных дорог, создаваемых на период строительства.</w:t>
            </w:r>
          </w:p>
        </w:tc>
      </w:tr>
      <w:tr w:rsidR="0042613D" w:rsidRPr="00A40078" w14:paraId="070CD4DF" w14:textId="77777777" w:rsidTr="0042613D">
        <w:tc>
          <w:tcPr>
            <w:tcW w:w="5000" w:type="pct"/>
            <w:gridSpan w:val="3"/>
            <w:tcBorders>
              <w:right w:val="single" w:sz="4" w:space="0" w:color="auto"/>
            </w:tcBorders>
            <w:vAlign w:val="center"/>
          </w:tcPr>
          <w:p w14:paraId="0E98ABB0" w14:textId="77777777" w:rsidR="0042613D" w:rsidRPr="00A40078" w:rsidRDefault="0042613D" w:rsidP="0042613D">
            <w:pPr>
              <w:pStyle w:val="a3"/>
              <w:numPr>
                <w:ilvl w:val="0"/>
                <w:numId w:val="76"/>
              </w:numPr>
              <w:rPr>
                <w:rFonts w:ascii="Times New Roman" w:hAnsi="Times New Roman" w:cs="Times New Roman"/>
              </w:rPr>
            </w:pPr>
            <w:r w:rsidRPr="00A40078">
              <w:rPr>
                <w:rFonts w:ascii="Times New Roman" w:hAnsi="Times New Roman" w:cs="Times New Roman"/>
              </w:rPr>
              <w:t xml:space="preserve">ГОТОВНОСТЬ ОБЕСПЕЧЕНИЯ ТРЕБОВАНИЙ ПО ОХРАНЕ ТРУДА </w:t>
            </w:r>
          </w:p>
          <w:p w14:paraId="11FF37D0" w14:textId="77777777" w:rsidR="0042613D" w:rsidRPr="00A40078" w:rsidRDefault="0042613D" w:rsidP="0042613D">
            <w:pPr>
              <w:rPr>
                <w:rFonts w:ascii="Times New Roman" w:hAnsi="Times New Roman" w:cs="Times New Roman"/>
              </w:rPr>
            </w:pPr>
          </w:p>
        </w:tc>
      </w:tr>
      <w:tr w:rsidR="0042613D" w:rsidRPr="00A40078" w14:paraId="4E71AFCE" w14:textId="77777777" w:rsidTr="0042613D">
        <w:tc>
          <w:tcPr>
            <w:tcW w:w="499" w:type="pct"/>
            <w:vAlign w:val="center"/>
          </w:tcPr>
          <w:p w14:paraId="124F2C3B" w14:textId="77777777"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8.1</w:t>
            </w:r>
          </w:p>
        </w:tc>
        <w:tc>
          <w:tcPr>
            <w:tcW w:w="4501" w:type="pct"/>
            <w:gridSpan w:val="2"/>
          </w:tcPr>
          <w:p w14:paraId="02609646" w14:textId="77777777"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Утвержденная программа вводного инструктажа и журнал регистрации вводного инструктажа.</w:t>
            </w:r>
          </w:p>
        </w:tc>
      </w:tr>
      <w:tr w:rsidR="0042613D" w:rsidRPr="00A40078" w14:paraId="634920DC" w14:textId="77777777" w:rsidTr="0042613D">
        <w:tc>
          <w:tcPr>
            <w:tcW w:w="499" w:type="pct"/>
            <w:vAlign w:val="center"/>
          </w:tcPr>
          <w:p w14:paraId="7A724A66" w14:textId="77777777"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8.2</w:t>
            </w:r>
          </w:p>
        </w:tc>
        <w:tc>
          <w:tcPr>
            <w:tcW w:w="4501" w:type="pct"/>
            <w:gridSpan w:val="2"/>
          </w:tcPr>
          <w:p w14:paraId="0D9D36B9" w14:textId="77777777"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Журнал регистрации первичного инструктажа на рабочем месте.</w:t>
            </w:r>
          </w:p>
        </w:tc>
      </w:tr>
      <w:tr w:rsidR="0042613D" w:rsidRPr="00A40078" w14:paraId="296CE50A" w14:textId="77777777" w:rsidTr="0042613D">
        <w:tc>
          <w:tcPr>
            <w:tcW w:w="499" w:type="pct"/>
            <w:vAlign w:val="center"/>
          </w:tcPr>
          <w:p w14:paraId="077E86F8" w14:textId="77777777"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8.3</w:t>
            </w:r>
          </w:p>
        </w:tc>
        <w:tc>
          <w:tcPr>
            <w:tcW w:w="4501" w:type="pct"/>
            <w:gridSpan w:val="2"/>
          </w:tcPr>
          <w:p w14:paraId="1C0C92EA" w14:textId="77777777"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szCs w:val="11"/>
              </w:rPr>
              <w:t>Приказ об утверждении Перечня должностей и профессий, для которых необходимо разработать инструкции по охране труда.</w:t>
            </w:r>
          </w:p>
        </w:tc>
      </w:tr>
      <w:tr w:rsidR="0042613D" w:rsidRPr="00A40078" w14:paraId="078C710F" w14:textId="77777777" w:rsidTr="0042613D">
        <w:tc>
          <w:tcPr>
            <w:tcW w:w="499" w:type="pct"/>
            <w:vAlign w:val="center"/>
          </w:tcPr>
          <w:p w14:paraId="519B75CA" w14:textId="77777777"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8.4</w:t>
            </w:r>
          </w:p>
        </w:tc>
        <w:tc>
          <w:tcPr>
            <w:tcW w:w="4501" w:type="pct"/>
            <w:gridSpan w:val="2"/>
          </w:tcPr>
          <w:p w14:paraId="5402B952" w14:textId="77777777"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Журнал учета и выдачи инструкций по охране труда.</w:t>
            </w:r>
          </w:p>
        </w:tc>
      </w:tr>
      <w:tr w:rsidR="0042613D" w:rsidRPr="00A40078" w14:paraId="6D09E0D8" w14:textId="77777777" w:rsidTr="0042613D">
        <w:tc>
          <w:tcPr>
            <w:tcW w:w="499" w:type="pct"/>
            <w:vAlign w:val="center"/>
          </w:tcPr>
          <w:p w14:paraId="31DA0000" w14:textId="77777777"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8.5</w:t>
            </w:r>
          </w:p>
        </w:tc>
        <w:tc>
          <w:tcPr>
            <w:tcW w:w="4501" w:type="pct"/>
            <w:gridSpan w:val="2"/>
          </w:tcPr>
          <w:p w14:paraId="133ED8A5" w14:textId="77777777"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Инструкции по охране труда.</w:t>
            </w:r>
          </w:p>
        </w:tc>
      </w:tr>
      <w:tr w:rsidR="0042613D" w:rsidRPr="00A40078" w14:paraId="049F1232" w14:textId="77777777" w:rsidTr="0042613D">
        <w:tc>
          <w:tcPr>
            <w:tcW w:w="499" w:type="pct"/>
            <w:vAlign w:val="center"/>
          </w:tcPr>
          <w:p w14:paraId="2F03B36F" w14:textId="77777777"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8.6</w:t>
            </w:r>
          </w:p>
        </w:tc>
        <w:tc>
          <w:tcPr>
            <w:tcW w:w="4501" w:type="pct"/>
            <w:gridSpan w:val="2"/>
          </w:tcPr>
          <w:p w14:paraId="3C0771A1" w14:textId="77777777"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Приказ о назначении ИТР по надзору за безопасной эксплуатацией грузоподъёмных кранов и подъемников (вышек), съёмных грузозахватных приспособлений, тары.</w:t>
            </w:r>
          </w:p>
        </w:tc>
      </w:tr>
      <w:tr w:rsidR="0042613D" w:rsidRPr="00A40078" w14:paraId="03776DA5" w14:textId="77777777" w:rsidTr="0042613D">
        <w:tc>
          <w:tcPr>
            <w:tcW w:w="499" w:type="pct"/>
            <w:vAlign w:val="center"/>
          </w:tcPr>
          <w:p w14:paraId="6589C06F" w14:textId="77777777"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8.7</w:t>
            </w:r>
          </w:p>
        </w:tc>
        <w:tc>
          <w:tcPr>
            <w:tcW w:w="4501" w:type="pct"/>
            <w:gridSpan w:val="2"/>
          </w:tcPr>
          <w:p w14:paraId="70A84BF8" w14:textId="77777777"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Приказ о назначении ИТР, ответственных за содержание грузоподъемных кранов и подъемников (вышек) в исправном состоянии.</w:t>
            </w:r>
          </w:p>
        </w:tc>
      </w:tr>
      <w:tr w:rsidR="0042613D" w:rsidRPr="00A40078" w14:paraId="38FA3FBD" w14:textId="77777777" w:rsidTr="0042613D">
        <w:tc>
          <w:tcPr>
            <w:tcW w:w="499" w:type="pct"/>
            <w:vAlign w:val="center"/>
          </w:tcPr>
          <w:p w14:paraId="17B612DC" w14:textId="77777777"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8.8</w:t>
            </w:r>
          </w:p>
        </w:tc>
        <w:tc>
          <w:tcPr>
            <w:tcW w:w="4501" w:type="pct"/>
            <w:gridSpan w:val="2"/>
          </w:tcPr>
          <w:p w14:paraId="3EFE3313" w14:textId="77777777"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Приказ о назначении лица, ответственного за безопасное производство работ грузоподъемными кранами, подъемниками (вышками).</w:t>
            </w:r>
          </w:p>
        </w:tc>
      </w:tr>
      <w:tr w:rsidR="0042613D" w:rsidRPr="00A40078" w14:paraId="779FDC9B" w14:textId="77777777" w:rsidTr="0042613D">
        <w:tc>
          <w:tcPr>
            <w:tcW w:w="499" w:type="pct"/>
            <w:vAlign w:val="center"/>
          </w:tcPr>
          <w:p w14:paraId="736BF559" w14:textId="77777777"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8.9</w:t>
            </w:r>
          </w:p>
        </w:tc>
        <w:tc>
          <w:tcPr>
            <w:tcW w:w="4501" w:type="pct"/>
            <w:gridSpan w:val="2"/>
          </w:tcPr>
          <w:p w14:paraId="0FB0404F" w14:textId="77777777" w:rsidR="0042613D" w:rsidRPr="00A40078" w:rsidRDefault="0042613D" w:rsidP="0042613D">
            <w:pPr>
              <w:keepNext/>
              <w:spacing w:after="0" w:line="240" w:lineRule="auto"/>
              <w:jc w:val="both"/>
              <w:outlineLvl w:val="7"/>
              <w:rPr>
                <w:rFonts w:ascii="Times New Roman" w:hAnsi="Times New Roman" w:cs="Times New Roman"/>
                <w:color w:val="000000"/>
              </w:rPr>
            </w:pPr>
            <w:r w:rsidRPr="00A40078">
              <w:rPr>
                <w:rFonts w:ascii="Times New Roman" w:hAnsi="Times New Roman" w:cs="Times New Roman"/>
                <w:color w:val="000000"/>
              </w:rPr>
              <w:t>Приказ о назначении ответственных за исправное состояние и безопасную эксплуатацию сосудов, работающих под давлением.</w:t>
            </w:r>
          </w:p>
        </w:tc>
      </w:tr>
      <w:tr w:rsidR="0042613D" w:rsidRPr="00A40078" w14:paraId="6CAB685B" w14:textId="77777777" w:rsidTr="0042613D">
        <w:tc>
          <w:tcPr>
            <w:tcW w:w="499" w:type="pct"/>
            <w:vAlign w:val="center"/>
          </w:tcPr>
          <w:p w14:paraId="4ADF1234" w14:textId="77777777"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8.10</w:t>
            </w:r>
          </w:p>
        </w:tc>
        <w:tc>
          <w:tcPr>
            <w:tcW w:w="4501" w:type="pct"/>
            <w:gridSpan w:val="2"/>
          </w:tcPr>
          <w:p w14:paraId="6ACA444F" w14:textId="77777777" w:rsidR="0042613D" w:rsidRPr="00A40078" w:rsidRDefault="0042613D" w:rsidP="0042613D">
            <w:pPr>
              <w:keepNext/>
              <w:spacing w:after="0" w:line="240" w:lineRule="auto"/>
              <w:jc w:val="both"/>
              <w:outlineLvl w:val="7"/>
              <w:rPr>
                <w:rFonts w:ascii="Times New Roman" w:hAnsi="Times New Roman" w:cs="Times New Roman"/>
                <w:color w:val="000000"/>
              </w:rPr>
            </w:pPr>
            <w:r w:rsidRPr="00A40078">
              <w:rPr>
                <w:rFonts w:ascii="Times New Roman" w:hAnsi="Times New Roman" w:cs="Times New Roman"/>
                <w:color w:val="000000"/>
              </w:rPr>
              <w:t>Приказ о назначении ответственных лиц за безопасное проведение работ в электроустановках.</w:t>
            </w:r>
          </w:p>
        </w:tc>
      </w:tr>
      <w:tr w:rsidR="0042613D" w:rsidRPr="00A40078" w14:paraId="3693B04A" w14:textId="77777777" w:rsidTr="0042613D">
        <w:tc>
          <w:tcPr>
            <w:tcW w:w="499" w:type="pct"/>
            <w:vAlign w:val="center"/>
          </w:tcPr>
          <w:p w14:paraId="06CF6D5D" w14:textId="77777777" w:rsidR="0042613D" w:rsidRPr="00A40078" w:rsidRDefault="0042613D" w:rsidP="0042613D">
            <w:pPr>
              <w:spacing w:after="0" w:line="240" w:lineRule="auto"/>
              <w:jc w:val="both"/>
              <w:rPr>
                <w:rFonts w:ascii="Times New Roman" w:hAnsi="Times New Roman" w:cs="Times New Roman"/>
              </w:rPr>
            </w:pPr>
          </w:p>
        </w:tc>
        <w:tc>
          <w:tcPr>
            <w:tcW w:w="4501" w:type="pct"/>
            <w:gridSpan w:val="2"/>
          </w:tcPr>
          <w:p w14:paraId="5EA33777" w14:textId="77777777" w:rsidR="0042613D" w:rsidRPr="00A40078" w:rsidRDefault="0042613D" w:rsidP="0042613D">
            <w:pPr>
              <w:keepNext/>
              <w:spacing w:after="0" w:line="240" w:lineRule="auto"/>
              <w:jc w:val="both"/>
              <w:outlineLvl w:val="7"/>
              <w:rPr>
                <w:rFonts w:ascii="Times New Roman" w:hAnsi="Times New Roman" w:cs="Times New Roman"/>
                <w:color w:val="000000"/>
              </w:rPr>
            </w:pPr>
            <w:r w:rsidRPr="00A40078">
              <w:rPr>
                <w:rFonts w:ascii="Times New Roman" w:hAnsi="Times New Roman" w:cs="Times New Roman"/>
                <w:color w:val="000000"/>
              </w:rPr>
              <w:t>Приказ о назначении лиц ответственных за электрохозяйство.</w:t>
            </w:r>
          </w:p>
        </w:tc>
      </w:tr>
      <w:tr w:rsidR="0042613D" w:rsidRPr="00A40078" w14:paraId="5A819EC8" w14:textId="77777777" w:rsidTr="0042613D">
        <w:tc>
          <w:tcPr>
            <w:tcW w:w="499" w:type="pct"/>
            <w:vAlign w:val="center"/>
          </w:tcPr>
          <w:p w14:paraId="5ADEDB7A" w14:textId="77777777"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8.11</w:t>
            </w:r>
          </w:p>
        </w:tc>
        <w:tc>
          <w:tcPr>
            <w:tcW w:w="4501" w:type="pct"/>
            <w:gridSpan w:val="2"/>
          </w:tcPr>
          <w:p w14:paraId="3296B3EF" w14:textId="77777777"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Журнал учета и выдачи средств индивидуальной защиты.</w:t>
            </w:r>
          </w:p>
        </w:tc>
      </w:tr>
      <w:tr w:rsidR="0042613D" w:rsidRPr="00A40078" w14:paraId="158190D4" w14:textId="77777777" w:rsidTr="0042613D">
        <w:tc>
          <w:tcPr>
            <w:tcW w:w="499" w:type="pct"/>
            <w:vAlign w:val="center"/>
          </w:tcPr>
          <w:p w14:paraId="39B53905" w14:textId="77777777"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8.12</w:t>
            </w:r>
          </w:p>
        </w:tc>
        <w:tc>
          <w:tcPr>
            <w:tcW w:w="4501" w:type="pct"/>
            <w:gridSpan w:val="2"/>
          </w:tcPr>
          <w:p w14:paraId="785950E6" w14:textId="77777777"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Личные карточки выдачи специальной одежды и обуви.</w:t>
            </w:r>
          </w:p>
        </w:tc>
      </w:tr>
      <w:tr w:rsidR="0042613D" w:rsidRPr="00A40078" w14:paraId="7FBC5AEC" w14:textId="77777777" w:rsidTr="0042613D">
        <w:tc>
          <w:tcPr>
            <w:tcW w:w="499" w:type="pct"/>
            <w:vAlign w:val="center"/>
          </w:tcPr>
          <w:p w14:paraId="269DBF80" w14:textId="77777777"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8.13</w:t>
            </w:r>
          </w:p>
        </w:tc>
        <w:tc>
          <w:tcPr>
            <w:tcW w:w="4501" w:type="pct"/>
            <w:gridSpan w:val="2"/>
          </w:tcPr>
          <w:p w14:paraId="0CC86AF8" w14:textId="77777777"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Журнал учета несчастных случаев.</w:t>
            </w:r>
          </w:p>
        </w:tc>
      </w:tr>
      <w:tr w:rsidR="0042613D" w:rsidRPr="00A40078" w14:paraId="505FBCF4" w14:textId="77777777" w:rsidTr="0042613D">
        <w:tc>
          <w:tcPr>
            <w:tcW w:w="499" w:type="pct"/>
            <w:vAlign w:val="center"/>
          </w:tcPr>
          <w:p w14:paraId="77F8FDBA" w14:textId="77777777"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8.14</w:t>
            </w:r>
          </w:p>
        </w:tc>
        <w:tc>
          <w:tcPr>
            <w:tcW w:w="4501" w:type="pct"/>
            <w:gridSpan w:val="2"/>
          </w:tcPr>
          <w:p w14:paraId="262ABB4A" w14:textId="77777777"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Наличие договора с медицинским учреждением на проведение предрейсовых медицинских осмотров.</w:t>
            </w:r>
          </w:p>
        </w:tc>
      </w:tr>
      <w:tr w:rsidR="0042613D" w:rsidRPr="00A40078" w14:paraId="65FEC421" w14:textId="77777777" w:rsidTr="0042613D">
        <w:tc>
          <w:tcPr>
            <w:tcW w:w="499" w:type="pct"/>
            <w:vAlign w:val="center"/>
          </w:tcPr>
          <w:p w14:paraId="03E0C9E4" w14:textId="77777777"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8.15</w:t>
            </w:r>
          </w:p>
        </w:tc>
        <w:tc>
          <w:tcPr>
            <w:tcW w:w="4501" w:type="pct"/>
            <w:gridSpan w:val="2"/>
          </w:tcPr>
          <w:p w14:paraId="61ADDCDC" w14:textId="77777777"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Наличие квалификационных удостоверений по профессиям у ИТР и рабочего персонала, в соответствии с приказом.</w:t>
            </w:r>
          </w:p>
        </w:tc>
      </w:tr>
      <w:tr w:rsidR="0042613D" w:rsidRPr="00A40078" w14:paraId="7C76E9CA" w14:textId="77777777" w:rsidTr="0042613D">
        <w:tc>
          <w:tcPr>
            <w:tcW w:w="499" w:type="pct"/>
            <w:tcBorders>
              <w:top w:val="single" w:sz="2" w:space="0" w:color="auto"/>
              <w:left w:val="single" w:sz="2" w:space="0" w:color="auto"/>
              <w:bottom w:val="single" w:sz="2" w:space="0" w:color="auto"/>
              <w:right w:val="single" w:sz="2" w:space="0" w:color="auto"/>
            </w:tcBorders>
            <w:vAlign w:val="center"/>
          </w:tcPr>
          <w:p w14:paraId="79B70884" w14:textId="77777777" w:rsidR="0042613D" w:rsidRPr="00A40078" w:rsidRDefault="0042613D" w:rsidP="0042613D">
            <w:pPr>
              <w:widowControl w:val="0"/>
              <w:overflowPunct w:val="0"/>
              <w:autoSpaceDE w:val="0"/>
              <w:autoSpaceDN w:val="0"/>
              <w:adjustRightInd w:val="0"/>
              <w:spacing w:after="0" w:line="240" w:lineRule="auto"/>
              <w:jc w:val="both"/>
              <w:textAlignment w:val="baseline"/>
              <w:rPr>
                <w:rFonts w:ascii="Times New Roman" w:hAnsi="Times New Roman" w:cs="Times New Roman"/>
              </w:rPr>
            </w:pPr>
            <w:r w:rsidRPr="00A40078">
              <w:rPr>
                <w:rFonts w:ascii="Times New Roman" w:hAnsi="Times New Roman" w:cs="Times New Roman"/>
              </w:rPr>
              <w:t>8.16</w:t>
            </w:r>
          </w:p>
        </w:tc>
        <w:tc>
          <w:tcPr>
            <w:tcW w:w="4501" w:type="pct"/>
            <w:gridSpan w:val="2"/>
            <w:tcBorders>
              <w:top w:val="single" w:sz="2" w:space="0" w:color="auto"/>
              <w:left w:val="single" w:sz="2" w:space="0" w:color="auto"/>
              <w:bottom w:val="single" w:sz="2" w:space="0" w:color="auto"/>
              <w:right w:val="single" w:sz="2" w:space="0" w:color="auto"/>
            </w:tcBorders>
          </w:tcPr>
          <w:p w14:paraId="7DCEAAAF" w14:textId="77777777"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Наличие отметок о допусках к специальным работам в квалификационных удостоверениях по профессиям у ИТР и рабочего персонала, в соответствии с приказом.</w:t>
            </w:r>
          </w:p>
        </w:tc>
      </w:tr>
      <w:tr w:rsidR="0042613D" w:rsidRPr="00A40078" w14:paraId="68F6B7A8" w14:textId="77777777" w:rsidTr="0042613D">
        <w:tc>
          <w:tcPr>
            <w:tcW w:w="499" w:type="pct"/>
            <w:vAlign w:val="center"/>
          </w:tcPr>
          <w:p w14:paraId="78F3F213" w14:textId="77777777"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8.17</w:t>
            </w:r>
          </w:p>
        </w:tc>
        <w:tc>
          <w:tcPr>
            <w:tcW w:w="4501" w:type="pct"/>
            <w:gridSpan w:val="2"/>
          </w:tcPr>
          <w:p w14:paraId="419AC14E" w14:textId="77777777"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Наличие удостоверений, копий протоколов аттестации ИТР и приказа о назначении ответственных за безопасное производство работ на объектах ДЗО ПАО «Россети», в том числе удостоверений о проверке знаний норм и правил работы в электроустановках.</w:t>
            </w:r>
          </w:p>
        </w:tc>
      </w:tr>
      <w:tr w:rsidR="0042613D" w:rsidRPr="00A40078" w14:paraId="51459416" w14:textId="77777777" w:rsidTr="0042613D">
        <w:tc>
          <w:tcPr>
            <w:tcW w:w="499" w:type="pct"/>
            <w:tcBorders>
              <w:bottom w:val="single" w:sz="2" w:space="0" w:color="auto"/>
            </w:tcBorders>
            <w:vAlign w:val="center"/>
          </w:tcPr>
          <w:p w14:paraId="5BF09E91" w14:textId="77777777"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8.18</w:t>
            </w:r>
          </w:p>
        </w:tc>
        <w:tc>
          <w:tcPr>
            <w:tcW w:w="4501" w:type="pct"/>
            <w:gridSpan w:val="2"/>
            <w:tcBorders>
              <w:bottom w:val="single" w:sz="2" w:space="0" w:color="auto"/>
            </w:tcBorders>
          </w:tcPr>
          <w:p w14:paraId="39000827" w14:textId="77777777"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Журнал приемки и осмотра лесов и подмостей.</w:t>
            </w:r>
          </w:p>
        </w:tc>
      </w:tr>
      <w:tr w:rsidR="0042613D" w:rsidRPr="00A40078" w14:paraId="4FF40DC5" w14:textId="77777777" w:rsidTr="0042613D">
        <w:tc>
          <w:tcPr>
            <w:tcW w:w="5000" w:type="pct"/>
            <w:gridSpan w:val="3"/>
            <w:tcBorders>
              <w:bottom w:val="single" w:sz="2" w:space="0" w:color="auto"/>
              <w:right w:val="single" w:sz="4" w:space="0" w:color="auto"/>
            </w:tcBorders>
            <w:vAlign w:val="center"/>
          </w:tcPr>
          <w:p w14:paraId="754EFA9D" w14:textId="77777777" w:rsidR="0042613D" w:rsidRPr="00A40078" w:rsidRDefault="0042613D" w:rsidP="0042613D">
            <w:pPr>
              <w:pStyle w:val="a3"/>
              <w:numPr>
                <w:ilvl w:val="0"/>
                <w:numId w:val="76"/>
              </w:numPr>
              <w:rPr>
                <w:rFonts w:ascii="Times New Roman" w:hAnsi="Times New Roman" w:cs="Times New Roman"/>
              </w:rPr>
            </w:pPr>
            <w:r w:rsidRPr="00A40078">
              <w:rPr>
                <w:rFonts w:ascii="Times New Roman" w:hAnsi="Times New Roman" w:cs="Times New Roman"/>
              </w:rPr>
              <w:t>ГОТОВНОСТЬ ОБЕСПЕЧЕНИЯ ПОЖАРНОЙ БЕЗОПАСНОСТИ</w:t>
            </w:r>
          </w:p>
          <w:p w14:paraId="71F14514" w14:textId="77777777" w:rsidR="0042613D" w:rsidRPr="00A40078" w:rsidRDefault="0042613D" w:rsidP="0042613D">
            <w:pPr>
              <w:pStyle w:val="a3"/>
              <w:numPr>
                <w:ilvl w:val="0"/>
                <w:numId w:val="76"/>
              </w:numPr>
              <w:rPr>
                <w:rFonts w:ascii="Times New Roman" w:hAnsi="Times New Roman" w:cs="Times New Roman"/>
              </w:rPr>
            </w:pPr>
          </w:p>
        </w:tc>
      </w:tr>
      <w:tr w:rsidR="0042613D" w:rsidRPr="00A40078" w14:paraId="3D427089" w14:textId="77777777" w:rsidTr="0042613D">
        <w:tc>
          <w:tcPr>
            <w:tcW w:w="499" w:type="pct"/>
            <w:tcBorders>
              <w:bottom w:val="single" w:sz="2" w:space="0" w:color="auto"/>
            </w:tcBorders>
            <w:vAlign w:val="center"/>
          </w:tcPr>
          <w:p w14:paraId="60C121FF" w14:textId="77777777"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9.1.</w:t>
            </w:r>
          </w:p>
        </w:tc>
        <w:tc>
          <w:tcPr>
            <w:tcW w:w="4501" w:type="pct"/>
            <w:gridSpan w:val="2"/>
            <w:tcBorders>
              <w:bottom w:val="single" w:sz="2" w:space="0" w:color="auto"/>
            </w:tcBorders>
          </w:tcPr>
          <w:p w14:paraId="6C420EE6" w14:textId="77777777"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Наличие приказа о назначении лица ответственного за пожарную безопасность.</w:t>
            </w:r>
          </w:p>
        </w:tc>
      </w:tr>
      <w:tr w:rsidR="0042613D" w:rsidRPr="00A40078" w14:paraId="5E23CB33" w14:textId="77777777" w:rsidTr="0042613D">
        <w:tc>
          <w:tcPr>
            <w:tcW w:w="499" w:type="pct"/>
            <w:tcBorders>
              <w:right w:val="single" w:sz="4" w:space="0" w:color="auto"/>
            </w:tcBorders>
            <w:vAlign w:val="center"/>
          </w:tcPr>
          <w:p w14:paraId="38E40FA9" w14:textId="77777777"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9.2.</w:t>
            </w:r>
          </w:p>
        </w:tc>
        <w:tc>
          <w:tcPr>
            <w:tcW w:w="4501" w:type="pct"/>
            <w:gridSpan w:val="2"/>
            <w:tcBorders>
              <w:left w:val="single" w:sz="4" w:space="0" w:color="auto"/>
              <w:right w:val="single" w:sz="4" w:space="0" w:color="auto"/>
            </w:tcBorders>
          </w:tcPr>
          <w:p w14:paraId="2039A2B5" w14:textId="77777777"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Наличие инструкции по пожарной безопасности при проведении огневых работ.</w:t>
            </w:r>
          </w:p>
        </w:tc>
      </w:tr>
      <w:tr w:rsidR="0042613D" w:rsidRPr="00A40078" w14:paraId="3F1406DC" w14:textId="77777777" w:rsidTr="0042613D">
        <w:tc>
          <w:tcPr>
            <w:tcW w:w="502" w:type="pct"/>
            <w:gridSpan w:val="2"/>
            <w:tcBorders>
              <w:right w:val="single" w:sz="4" w:space="0" w:color="auto"/>
            </w:tcBorders>
            <w:vAlign w:val="center"/>
          </w:tcPr>
          <w:p w14:paraId="1E374E61" w14:textId="77777777" w:rsidR="0042613D" w:rsidRPr="00A40078" w:rsidRDefault="0042613D" w:rsidP="0042613D">
            <w:pPr>
              <w:spacing w:after="0" w:line="240" w:lineRule="auto"/>
              <w:rPr>
                <w:rFonts w:ascii="Times New Roman" w:hAnsi="Times New Roman" w:cs="Times New Roman"/>
                <w:lang w:val="en-US"/>
              </w:rPr>
            </w:pPr>
            <w:r w:rsidRPr="00A40078">
              <w:rPr>
                <w:rFonts w:ascii="Times New Roman" w:hAnsi="Times New Roman" w:cs="Times New Roman"/>
                <w:lang w:val="en-US"/>
              </w:rPr>
              <w:t>9.3</w:t>
            </w:r>
          </w:p>
        </w:tc>
        <w:tc>
          <w:tcPr>
            <w:tcW w:w="4498" w:type="pct"/>
            <w:tcBorders>
              <w:left w:val="single" w:sz="4" w:space="0" w:color="auto"/>
            </w:tcBorders>
            <w:vAlign w:val="center"/>
          </w:tcPr>
          <w:p w14:paraId="4AC69377" w14:textId="77777777"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Наличие и готовность к применению первичных средств пожаротушения согласно расчету.</w:t>
            </w:r>
          </w:p>
        </w:tc>
      </w:tr>
      <w:tr w:rsidR="0042613D" w:rsidRPr="00A40078" w14:paraId="107D3335" w14:textId="77777777" w:rsidTr="0042613D">
        <w:tc>
          <w:tcPr>
            <w:tcW w:w="5000" w:type="pct"/>
            <w:gridSpan w:val="3"/>
            <w:tcBorders>
              <w:right w:val="single" w:sz="4" w:space="0" w:color="auto"/>
            </w:tcBorders>
            <w:vAlign w:val="center"/>
          </w:tcPr>
          <w:p w14:paraId="7E57FC76" w14:textId="77777777"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10.ГОТОВНОСТЬ ОБЕСПЕЧЕНИЯ ОХРАНЫ ОКРУЖАЮЩЕЙ СРЕДЫ И ЭКОЛОГИЧЕСКОЙ БЕЗОПАСНОСТИ</w:t>
            </w:r>
          </w:p>
        </w:tc>
      </w:tr>
      <w:tr w:rsidR="0042613D" w:rsidRPr="00A40078" w14:paraId="08DB6172" w14:textId="77777777" w:rsidTr="0042613D">
        <w:tc>
          <w:tcPr>
            <w:tcW w:w="499" w:type="pct"/>
            <w:vAlign w:val="center"/>
          </w:tcPr>
          <w:p w14:paraId="2E2220F1" w14:textId="77777777"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10.1</w:t>
            </w:r>
          </w:p>
        </w:tc>
        <w:tc>
          <w:tcPr>
            <w:tcW w:w="4501" w:type="pct"/>
            <w:gridSpan w:val="2"/>
            <w:tcBorders>
              <w:right w:val="single" w:sz="4" w:space="0" w:color="auto"/>
            </w:tcBorders>
          </w:tcPr>
          <w:p w14:paraId="6E56893A" w14:textId="77777777"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Наличие ОРД о назначении лица ответственного за охрану окружающей среды и обеспечение экологической безопасности на строительной площадке.</w:t>
            </w:r>
          </w:p>
        </w:tc>
      </w:tr>
      <w:tr w:rsidR="0042613D" w:rsidRPr="00A40078" w14:paraId="13F68C7E" w14:textId="77777777" w:rsidTr="0042613D">
        <w:tc>
          <w:tcPr>
            <w:tcW w:w="499" w:type="pct"/>
            <w:vAlign w:val="center"/>
          </w:tcPr>
          <w:p w14:paraId="63361121" w14:textId="77777777" w:rsidR="0042613D" w:rsidRPr="00A40078" w:rsidRDefault="0042613D" w:rsidP="0042613D">
            <w:pPr>
              <w:spacing w:after="0" w:line="240" w:lineRule="auto"/>
              <w:jc w:val="both"/>
              <w:rPr>
                <w:rFonts w:ascii="Times New Roman" w:hAnsi="Times New Roman" w:cs="Times New Roman"/>
                <w:lang w:val="en-US"/>
              </w:rPr>
            </w:pPr>
            <w:r w:rsidRPr="00A40078">
              <w:rPr>
                <w:rFonts w:ascii="Times New Roman" w:hAnsi="Times New Roman" w:cs="Times New Roman"/>
              </w:rPr>
              <w:t>10.</w:t>
            </w:r>
            <w:r w:rsidRPr="00A40078">
              <w:rPr>
                <w:rFonts w:ascii="Times New Roman" w:hAnsi="Times New Roman" w:cs="Times New Roman"/>
                <w:lang w:val="en-US"/>
              </w:rPr>
              <w:t>2</w:t>
            </w:r>
          </w:p>
        </w:tc>
        <w:tc>
          <w:tcPr>
            <w:tcW w:w="4501" w:type="pct"/>
            <w:gridSpan w:val="2"/>
            <w:tcBorders>
              <w:right w:val="single" w:sz="4" w:space="0" w:color="auto"/>
            </w:tcBorders>
          </w:tcPr>
          <w:p w14:paraId="2C3BFA1A" w14:textId="77777777"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Готовность пунктов мойки колес к эксплуатации, в зимнее время применение оборудования очистки сжатым воздухом (сертификат соответствия в системе ГОСТ Р, санитарно-эпидемиологическим заключение органов Роспотребнадзора).</w:t>
            </w:r>
          </w:p>
        </w:tc>
      </w:tr>
      <w:tr w:rsidR="0042613D" w:rsidRPr="00A40078" w14:paraId="33960D20" w14:textId="77777777" w:rsidTr="0042613D">
        <w:tc>
          <w:tcPr>
            <w:tcW w:w="499" w:type="pct"/>
            <w:vAlign w:val="center"/>
          </w:tcPr>
          <w:p w14:paraId="74787777" w14:textId="77777777" w:rsidR="0042613D" w:rsidRPr="00A40078" w:rsidRDefault="0042613D" w:rsidP="0042613D">
            <w:pPr>
              <w:spacing w:after="0" w:line="240" w:lineRule="auto"/>
              <w:jc w:val="both"/>
              <w:rPr>
                <w:rFonts w:ascii="Times New Roman" w:hAnsi="Times New Roman" w:cs="Times New Roman"/>
                <w:lang w:val="en-US"/>
              </w:rPr>
            </w:pPr>
            <w:r w:rsidRPr="00A40078">
              <w:rPr>
                <w:rFonts w:ascii="Times New Roman" w:hAnsi="Times New Roman" w:cs="Times New Roman"/>
                <w:lang w:val="en-US"/>
              </w:rPr>
              <w:t>10.3</w:t>
            </w:r>
          </w:p>
        </w:tc>
        <w:tc>
          <w:tcPr>
            <w:tcW w:w="4501" w:type="pct"/>
            <w:gridSpan w:val="2"/>
            <w:tcBorders>
              <w:right w:val="single" w:sz="4" w:space="0" w:color="auto"/>
            </w:tcBorders>
          </w:tcPr>
          <w:p w14:paraId="4C8C0B30" w14:textId="77777777"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Наличие свидетельств (сертификатов) об обучении лиц на право работы с отходами I-IV класса опасности.</w:t>
            </w:r>
          </w:p>
        </w:tc>
      </w:tr>
    </w:tbl>
    <w:p w14:paraId="1E82528E" w14:textId="49C98557" w:rsidR="0042613D" w:rsidRPr="00A40078" w:rsidRDefault="0042613D" w:rsidP="0042613D">
      <w:pPr>
        <w:widowControl w:val="0"/>
        <w:tabs>
          <w:tab w:val="left" w:pos="709"/>
        </w:tabs>
        <w:spacing w:after="0" w:line="240" w:lineRule="auto"/>
        <w:ind w:firstLine="709"/>
        <w:jc w:val="both"/>
        <w:rPr>
          <w:rFonts w:ascii="Times New Roman" w:hAnsi="Times New Roman" w:cs="Times New Roman"/>
          <w:sz w:val="26"/>
          <w:szCs w:val="26"/>
        </w:rPr>
      </w:pPr>
    </w:p>
    <w:p w14:paraId="530D4441" w14:textId="77777777" w:rsidR="005316A7" w:rsidRPr="00A40078" w:rsidRDefault="005316A7" w:rsidP="0042613D">
      <w:pPr>
        <w:widowControl w:val="0"/>
        <w:tabs>
          <w:tab w:val="left" w:pos="709"/>
        </w:tabs>
        <w:spacing w:after="0" w:line="240" w:lineRule="auto"/>
        <w:ind w:firstLine="709"/>
        <w:jc w:val="both"/>
        <w:rPr>
          <w:rFonts w:ascii="Times New Roman" w:hAnsi="Times New Roman" w:cs="Times New Roman"/>
          <w:sz w:val="26"/>
          <w:szCs w:val="26"/>
        </w:rPr>
      </w:pPr>
    </w:p>
    <w:p w14:paraId="08A5C178" w14:textId="77777777" w:rsidR="0042613D" w:rsidRPr="00A40078" w:rsidRDefault="0042613D" w:rsidP="005316A7">
      <w:pPr>
        <w:widowControl w:val="0"/>
        <w:tabs>
          <w:tab w:val="left" w:pos="780"/>
          <w:tab w:val="left" w:pos="1080"/>
          <w:tab w:val="left" w:pos="1276"/>
        </w:tabs>
        <w:spacing w:after="0" w:line="240" w:lineRule="auto"/>
        <w:jc w:val="both"/>
        <w:rPr>
          <w:rFonts w:ascii="Times New Roman" w:hAnsi="Times New Roman" w:cs="Times New Roman"/>
          <w:sz w:val="26"/>
          <w:szCs w:val="26"/>
        </w:rPr>
      </w:pPr>
      <w:r w:rsidRPr="00A40078">
        <w:rPr>
          <w:rFonts w:ascii="Times New Roman" w:hAnsi="Times New Roman" w:cs="Times New Roman"/>
          <w:sz w:val="26"/>
          <w:szCs w:val="26"/>
        </w:rPr>
        <w:tab/>
        <w:t xml:space="preserve">5. В соответствии с Графиком выполнения Работ (приложение 2 к Договору) </w:t>
      </w:r>
      <w:r w:rsidRPr="00A40078">
        <w:rPr>
          <w:rFonts w:ascii="Times New Roman" w:hAnsi="Times New Roman" w:cs="Times New Roman"/>
          <w:sz w:val="26"/>
          <w:szCs w:val="26"/>
        </w:rPr>
        <w:lastRenderedPageBreak/>
        <w:t>за 30 (тридцать) календарных дней до начала работ Подрядчик направляет Заказчику письменное уведомление о готовности к проведению проверки готовности собственных ресурсов и ресурсов, привлекаемых субподрядных организаций, согласно календарному графику движения людских и технических ресурсов.</w:t>
      </w:r>
    </w:p>
    <w:p w14:paraId="59FBCEB1" w14:textId="77777777" w:rsidR="0042613D" w:rsidRPr="00A40078" w:rsidRDefault="0042613D" w:rsidP="005316A7">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6. В течение 3 (трех) рабочих дней после получения уведомления Подрядчика, Заказчик информирует Подрядчика о дате проверки готовности.</w:t>
      </w:r>
    </w:p>
    <w:p w14:paraId="2C353BB0" w14:textId="77777777" w:rsidR="0042613D" w:rsidRPr="00A40078" w:rsidRDefault="0042613D" w:rsidP="005316A7">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7. При привлечении в ходе строительства дополнительных субподрядных организаций (лабораторий), к уведомлению Подрядчиком прикладывается график мобилизации согласованных с Заказчиком субподрядных организаций (лабораторий), привлекаемых на последующих этапах строительства, по видам выполняемых ими работ. Субподрядные организации и лаборатории, привлекаемые по договору субподряда, проходят проверку готовности не позднее 10 (десяти) рабочих дней до начала выполнения ими работ. Об их готовности к проверке Подрядчик за 15 (пятнадцать) рабочих дней информирует Заказчика.</w:t>
      </w:r>
    </w:p>
    <w:p w14:paraId="113F8B2F" w14:textId="77777777" w:rsidR="0042613D" w:rsidRPr="00A40078"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8. Подрядчик организует работу по проверке готовности субподрядных организаций и лабораторий, привлекаемых по договору субподряда. Подрядчик организует и контролирует устранение субподрядными организациями и лабораториями несоответствий, выявленных в ходе проверки готовности до их устранения, о чем информирует Заказчика.</w:t>
      </w:r>
    </w:p>
    <w:p w14:paraId="4DCB3F0C" w14:textId="77777777" w:rsidR="0042613D" w:rsidRPr="00A40078"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9. Заказчик проводит проверку готовности Подрядчика к производству строительно-монтажных работ с оформлением заключения о проверке готовности, готовое заключение по проверке готовности Подрядчика Заказчик направляет Подрядчику.</w:t>
      </w:r>
    </w:p>
    <w:p w14:paraId="093E9950" w14:textId="77777777" w:rsidR="0042613D" w:rsidRPr="00A40078"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10. Проверка готовности Подрядчика по строительству проводится Заказчиком не более 2 (двух) календарных дней и должна быть закончена (оформлено заключение) не позднее 20 (двадцати) календарных дней до начала выполнения работ.</w:t>
      </w:r>
    </w:p>
    <w:p w14:paraId="418C3F65" w14:textId="77777777" w:rsidR="0042613D" w:rsidRPr="00A40078"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11. Лаборатории неразрушающего контроля, строительные (испытательные) лаборатории, а также электротехнические (испытательные) лаборатории Подрядчика по строительству, являющиеся его структурными подразделениями, проходят процедуру проверки готовности одновременно с проверкой готовности Подрядчика по строительству с оформлением заключения о готовности.</w:t>
      </w:r>
    </w:p>
    <w:p w14:paraId="3C68DB69" w14:textId="77777777" w:rsidR="0042613D" w:rsidRPr="00A40078"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12. Привлекаемые по договору субподряда лаборатории неразрушающего контроля, строительные (испытательные) лаборатории, а также электротехнические (испытательные) лаборатории проходят процедуру проверки готовности с оформлением заключения согласно своей принадлежности, за 15 (пятнадцать) дней до начала работы на объекте.</w:t>
      </w:r>
    </w:p>
    <w:p w14:paraId="1DB61D32" w14:textId="77777777" w:rsidR="0042613D" w:rsidRPr="00A40078"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13. Если по результатам проверки Подрядчик признан не готовым к началу производства работ, Заказчик выдает Подрядчику предписание на устранение несоответствий, выявленных в ходе проверки.</w:t>
      </w:r>
    </w:p>
    <w:p w14:paraId="6E8AB6AB" w14:textId="77777777" w:rsidR="0042613D" w:rsidRPr="00A40078"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 xml:space="preserve">14. Подрядчик устраняет замечания, указанные в предписании, о чем информирует Заказчика. </w:t>
      </w:r>
    </w:p>
    <w:p w14:paraId="5A8E9E1A" w14:textId="77777777" w:rsidR="0042613D" w:rsidRPr="00A40078"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 xml:space="preserve">15. Заказчик при подтверждении готовности Подрядчика к проведению работ проводит ознакомление Подрядчика с его обязанностями по соблюдению требований нормативных документов при производстве строительно-монтажных работ на объектах </w:t>
      </w:r>
      <w:r w:rsidRPr="00A40078">
        <w:rPr>
          <w:rFonts w:ascii="Times New Roman" w:hAnsi="Times New Roman" w:cs="Times New Roman"/>
          <w:i/>
          <w:sz w:val="26"/>
          <w:szCs w:val="26"/>
        </w:rPr>
        <w:t>(наименование ДЗО ПАО «Россети»)</w:t>
      </w:r>
      <w:r w:rsidRPr="00A40078">
        <w:rPr>
          <w:rFonts w:ascii="Times New Roman" w:hAnsi="Times New Roman" w:cs="Times New Roman"/>
          <w:sz w:val="26"/>
          <w:szCs w:val="26"/>
        </w:rPr>
        <w:t xml:space="preserve"> с оформлением за его подписью в двух экземплярах акта выполнения процедуры информирования и передает один экземпляр акта Подрядчику.</w:t>
      </w:r>
    </w:p>
    <w:p w14:paraId="2C543F83" w14:textId="77777777" w:rsidR="0042613D" w:rsidRPr="00A40078"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color w:val="FF0000"/>
          <w:sz w:val="26"/>
          <w:szCs w:val="26"/>
          <w:u w:color="FF0000"/>
        </w:rPr>
      </w:pPr>
      <w:r w:rsidRPr="00A40078">
        <w:rPr>
          <w:rFonts w:ascii="Times New Roman" w:hAnsi="Times New Roman" w:cs="Times New Roman"/>
          <w:sz w:val="26"/>
          <w:szCs w:val="26"/>
        </w:rPr>
        <w:lastRenderedPageBreak/>
        <w:t>16. Без получения положительного заключения готовности к производству строительно-монтажных работ Подрядчик (Субподрядчик) на объект строительства не допускается.</w:t>
      </w:r>
      <w:r w:rsidRPr="00A40078">
        <w:rPr>
          <w:rFonts w:ascii="Times New Roman" w:hAnsi="Times New Roman" w:cs="Times New Roman"/>
          <w:color w:val="FF0000"/>
          <w:sz w:val="26"/>
          <w:szCs w:val="26"/>
          <w:u w:color="FF0000"/>
        </w:rPr>
        <w:t xml:space="preserve"> </w:t>
      </w:r>
    </w:p>
    <w:p w14:paraId="371545EE" w14:textId="77777777" w:rsidR="0042613D" w:rsidRPr="00A40078"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17. Ответственность за соблюдение требований по охране труда, промышленной, пожарной и экологической безопасности при производстве работ на объекте строительства возлагается на Подрядчика.</w:t>
      </w:r>
    </w:p>
    <w:p w14:paraId="46287DEC" w14:textId="77777777" w:rsidR="0042613D" w:rsidRPr="00A40078"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18. В случае изменения требований Заказчика к подрядным организациям, Заказчик письменно информирует Подрядчика о принятых изменениях.</w:t>
      </w:r>
    </w:p>
    <w:p w14:paraId="1A73A4FF" w14:textId="77777777" w:rsidR="0042613D" w:rsidRPr="00A40078" w:rsidRDefault="0042613D" w:rsidP="0042613D">
      <w:pPr>
        <w:widowControl w:val="0"/>
        <w:spacing w:after="0" w:line="240" w:lineRule="auto"/>
        <w:ind w:right="701"/>
        <w:rPr>
          <w:rFonts w:ascii="Times New Roman" w:hAnsi="Times New Roman" w:cs="Times New Roman"/>
          <w:lang w:eastAsia="ru-RU"/>
        </w:rPr>
      </w:pPr>
    </w:p>
    <w:p w14:paraId="618D9171" w14:textId="77777777" w:rsidR="0042613D" w:rsidRPr="00A40078" w:rsidRDefault="0042613D" w:rsidP="0042613D">
      <w:pPr>
        <w:spacing w:after="160" w:line="259" w:lineRule="auto"/>
        <w:rPr>
          <w:rFonts w:ascii="Times New Roman" w:hAnsi="Times New Roman" w:cs="Times New Roman"/>
          <w:lang w:eastAsia="ru-RU"/>
        </w:rPr>
      </w:pPr>
      <w:r w:rsidRPr="00A40078">
        <w:rPr>
          <w:rFonts w:ascii="Times New Roman" w:hAnsi="Times New Roman" w:cs="Times New Roman"/>
          <w:lang w:eastAsia="ru-RU"/>
        </w:rPr>
        <w:br w:type="page"/>
      </w:r>
    </w:p>
    <w:p w14:paraId="0F118ED8" w14:textId="77777777" w:rsidR="0042613D" w:rsidRPr="00A40078" w:rsidRDefault="0042613D" w:rsidP="0042613D">
      <w:pPr>
        <w:pStyle w:val="14"/>
        <w:widowControl w:val="0"/>
        <w:spacing w:after="0" w:line="240" w:lineRule="auto"/>
        <w:ind w:left="6237"/>
        <w:jc w:val="both"/>
        <w:rPr>
          <w:rFonts w:ascii="Times New Roman" w:hAnsi="Times New Roman" w:cs="Times New Roman"/>
          <w:sz w:val="24"/>
          <w:szCs w:val="24"/>
          <w:lang w:val="ru-RU"/>
        </w:rPr>
      </w:pPr>
      <w:r w:rsidRPr="00A40078">
        <w:rPr>
          <w:rFonts w:ascii="Times New Roman" w:hAnsi="Times New Roman" w:cs="Times New Roman"/>
          <w:kern w:val="32"/>
          <w:sz w:val="24"/>
          <w:szCs w:val="24"/>
          <w:lang w:val="ru-RU"/>
        </w:rPr>
        <w:lastRenderedPageBreak/>
        <w:t xml:space="preserve">Приложение 7 </w:t>
      </w:r>
      <w:r w:rsidRPr="00A40078">
        <w:rPr>
          <w:rFonts w:ascii="Times New Roman" w:hAnsi="Times New Roman" w:cs="Times New Roman"/>
          <w:sz w:val="24"/>
          <w:szCs w:val="24"/>
          <w:lang w:val="ru-RU"/>
        </w:rPr>
        <w:t xml:space="preserve">к Договору </w:t>
      </w:r>
    </w:p>
    <w:p w14:paraId="2FA1B270" w14:textId="77777777" w:rsidR="0042613D" w:rsidRPr="00A40078" w:rsidRDefault="0042613D" w:rsidP="0042613D">
      <w:pPr>
        <w:pStyle w:val="14"/>
        <w:widowControl w:val="0"/>
        <w:spacing w:after="0" w:line="240" w:lineRule="auto"/>
        <w:ind w:left="6237"/>
        <w:jc w:val="both"/>
        <w:rPr>
          <w:rFonts w:ascii="Times New Roman" w:hAnsi="Times New Roman" w:cs="Times New Roman"/>
          <w:sz w:val="24"/>
          <w:szCs w:val="24"/>
          <w:lang w:val="ru-RU"/>
        </w:rPr>
      </w:pPr>
      <w:r w:rsidRPr="00A40078">
        <w:rPr>
          <w:rFonts w:ascii="Times New Roman" w:hAnsi="Times New Roman" w:cs="Times New Roman"/>
          <w:sz w:val="24"/>
          <w:szCs w:val="24"/>
          <w:lang w:val="ru-RU"/>
        </w:rPr>
        <w:t>от __________ № ______</w:t>
      </w:r>
    </w:p>
    <w:p w14:paraId="69472E7A" w14:textId="77777777" w:rsidR="0042613D" w:rsidRPr="00A40078" w:rsidRDefault="0042613D" w:rsidP="0042613D">
      <w:pPr>
        <w:widowControl w:val="0"/>
        <w:spacing w:after="0" w:line="240" w:lineRule="auto"/>
        <w:ind w:right="701" w:hanging="1417"/>
        <w:rPr>
          <w:rFonts w:ascii="Times New Roman" w:hAnsi="Times New Roman" w:cs="Times New Roman"/>
          <w:b/>
          <w:bCs/>
          <w:sz w:val="24"/>
          <w:szCs w:val="24"/>
        </w:rPr>
      </w:pPr>
    </w:p>
    <w:p w14:paraId="6ACEFC92" w14:textId="77777777" w:rsidR="0042613D" w:rsidRPr="00A40078" w:rsidRDefault="0042613D" w:rsidP="0042613D">
      <w:pPr>
        <w:widowControl w:val="0"/>
        <w:spacing w:after="0" w:line="240" w:lineRule="auto"/>
        <w:ind w:left="5670" w:right="-8" w:hanging="5670"/>
        <w:jc w:val="center"/>
        <w:rPr>
          <w:rFonts w:ascii="Times New Roman" w:hAnsi="Times New Roman" w:cs="Times New Roman"/>
          <w:sz w:val="24"/>
          <w:szCs w:val="24"/>
        </w:rPr>
      </w:pPr>
      <w:r w:rsidRPr="00A40078">
        <w:rPr>
          <w:rFonts w:ascii="Times New Roman" w:hAnsi="Times New Roman" w:cs="Times New Roman"/>
          <w:sz w:val="24"/>
          <w:szCs w:val="24"/>
        </w:rPr>
        <w:t>ФОРМА</w:t>
      </w:r>
    </w:p>
    <w:p w14:paraId="21BC6FB7" w14:textId="77777777" w:rsidR="0042613D" w:rsidRPr="00A40078" w:rsidRDefault="0042613D" w:rsidP="0042613D">
      <w:pPr>
        <w:widowControl w:val="0"/>
        <w:spacing w:after="0" w:line="240" w:lineRule="auto"/>
        <w:ind w:right="-8"/>
        <w:jc w:val="center"/>
        <w:rPr>
          <w:rFonts w:ascii="Times New Roman" w:eastAsia="Times New Roman" w:hAnsi="Times New Roman" w:cs="Times New Roman"/>
          <w:b/>
          <w:bCs/>
          <w:i/>
          <w:sz w:val="24"/>
          <w:szCs w:val="24"/>
          <w:lang w:eastAsia="ru-RU"/>
        </w:rPr>
      </w:pPr>
      <w:r w:rsidRPr="00A40078">
        <w:rPr>
          <w:rFonts w:ascii="Times New Roman" w:eastAsia="Times New Roman" w:hAnsi="Times New Roman" w:cs="Times New Roman"/>
          <w:b/>
          <w:bCs/>
          <w:i/>
          <w:sz w:val="24"/>
          <w:szCs w:val="24"/>
          <w:lang w:eastAsia="ru-RU"/>
        </w:rPr>
        <w:t>банковской гарантии на возврат авансовых платежей</w:t>
      </w:r>
    </w:p>
    <w:p w14:paraId="551690ED" w14:textId="77777777" w:rsidR="0042613D" w:rsidRPr="00A40078" w:rsidRDefault="0042613D" w:rsidP="0042613D">
      <w:pPr>
        <w:widowControl w:val="0"/>
        <w:spacing w:after="0" w:line="240" w:lineRule="auto"/>
        <w:ind w:right="-8"/>
        <w:jc w:val="both"/>
        <w:rPr>
          <w:rFonts w:ascii="Times New Roman" w:eastAsia="Times New Roman" w:hAnsi="Times New Roman" w:cs="Times New Roman"/>
          <w:b/>
          <w:bCs/>
          <w:sz w:val="24"/>
          <w:szCs w:val="24"/>
          <w:lang w:eastAsia="ru-RU"/>
        </w:rPr>
      </w:pPr>
    </w:p>
    <w:p w14:paraId="5DC2BEF2" w14:textId="77777777" w:rsidR="0042613D" w:rsidRPr="00A40078" w:rsidRDefault="0042613D" w:rsidP="0042613D">
      <w:pPr>
        <w:ind w:firstLine="708"/>
        <w:jc w:val="both"/>
        <w:rPr>
          <w:rFonts w:ascii="Times New Roman" w:hAnsi="Times New Roman" w:cs="Times New Roman"/>
          <w:kern w:val="32"/>
          <w:sz w:val="24"/>
          <w:szCs w:val="24"/>
        </w:rPr>
      </w:pPr>
      <w:r w:rsidRPr="00A40078">
        <w:rPr>
          <w:rFonts w:ascii="Times New Roman" w:hAnsi="Times New Roman" w:cs="Times New Roman"/>
          <w:sz w:val="24"/>
          <w:szCs w:val="24"/>
        </w:rPr>
        <w:t>Указывается форма банковской гарантии на возврат авансовых платежей в соответствии с ОРД ДЗО.</w:t>
      </w:r>
    </w:p>
    <w:p w14:paraId="13242481" w14:textId="77777777" w:rsidR="0042613D" w:rsidRPr="00A40078" w:rsidRDefault="0042613D" w:rsidP="0042613D">
      <w:pPr>
        <w:pStyle w:val="af1"/>
        <w:jc w:val="center"/>
        <w:rPr>
          <w:rFonts w:ascii="Times New Roman" w:hAnsi="Times New Roman" w:cs="Times New Roman"/>
          <w:sz w:val="24"/>
          <w:szCs w:val="24"/>
        </w:rPr>
      </w:pPr>
    </w:p>
    <w:p w14:paraId="6C99337D" w14:textId="77777777" w:rsidR="0042613D" w:rsidRPr="00A40078" w:rsidRDefault="0042613D" w:rsidP="0042613D">
      <w:pPr>
        <w:widowControl w:val="0"/>
        <w:spacing w:after="0" w:line="240" w:lineRule="auto"/>
        <w:ind w:right="701"/>
        <w:rPr>
          <w:rFonts w:ascii="Times New Roman" w:hAnsi="Times New Roman" w:cs="Times New Roman"/>
          <w:sz w:val="24"/>
          <w:szCs w:val="24"/>
          <w:lang w:eastAsia="ru-RU"/>
        </w:rPr>
      </w:pPr>
    </w:p>
    <w:p w14:paraId="4C593F51" w14:textId="77777777" w:rsidR="0042613D" w:rsidRPr="00A40078" w:rsidRDefault="0042613D" w:rsidP="0042613D">
      <w:pPr>
        <w:widowControl w:val="0"/>
        <w:spacing w:after="0" w:line="240" w:lineRule="auto"/>
        <w:ind w:right="701"/>
        <w:rPr>
          <w:rFonts w:ascii="Times New Roman" w:hAnsi="Times New Roman" w:cs="Times New Roman"/>
          <w:lang w:eastAsia="ru-RU"/>
        </w:rPr>
      </w:pPr>
    </w:p>
    <w:p w14:paraId="16DED87A" w14:textId="77777777" w:rsidR="0042613D" w:rsidRPr="00A40078" w:rsidRDefault="0042613D" w:rsidP="0042613D">
      <w:pPr>
        <w:widowControl w:val="0"/>
        <w:spacing w:after="0" w:line="240" w:lineRule="auto"/>
        <w:ind w:right="701"/>
        <w:rPr>
          <w:rFonts w:ascii="Times New Roman" w:hAnsi="Times New Roman" w:cs="Times New Roman"/>
          <w:lang w:eastAsia="ru-RU"/>
        </w:rPr>
      </w:pPr>
    </w:p>
    <w:p w14:paraId="7E236FD2" w14:textId="77777777" w:rsidR="0042613D" w:rsidRPr="00A40078" w:rsidRDefault="0042613D" w:rsidP="0042613D">
      <w:pPr>
        <w:widowControl w:val="0"/>
        <w:spacing w:after="0" w:line="240" w:lineRule="auto"/>
        <w:ind w:right="701"/>
        <w:rPr>
          <w:rFonts w:ascii="Times New Roman" w:hAnsi="Times New Roman" w:cs="Times New Roman"/>
          <w:lang w:eastAsia="ru-RU"/>
        </w:rPr>
      </w:pPr>
    </w:p>
    <w:p w14:paraId="3085D1A3" w14:textId="77777777" w:rsidR="0042613D" w:rsidRPr="00A40078" w:rsidRDefault="0042613D" w:rsidP="0042613D">
      <w:pPr>
        <w:spacing w:after="160" w:line="259" w:lineRule="auto"/>
        <w:rPr>
          <w:rFonts w:ascii="Times New Roman" w:hAnsi="Times New Roman" w:cs="Times New Roman"/>
          <w:lang w:eastAsia="ru-RU"/>
        </w:rPr>
      </w:pPr>
      <w:r w:rsidRPr="00A40078">
        <w:rPr>
          <w:rFonts w:ascii="Times New Roman" w:hAnsi="Times New Roman" w:cs="Times New Roman"/>
          <w:lang w:eastAsia="ru-RU"/>
        </w:rPr>
        <w:br w:type="page"/>
      </w:r>
    </w:p>
    <w:p w14:paraId="18C827EB" w14:textId="77777777" w:rsidR="0042613D" w:rsidRPr="00A40078" w:rsidRDefault="0042613D" w:rsidP="0042613D">
      <w:pPr>
        <w:pStyle w:val="14"/>
        <w:widowControl w:val="0"/>
        <w:spacing w:after="0" w:line="240" w:lineRule="auto"/>
        <w:ind w:left="6804" w:right="-8"/>
        <w:jc w:val="both"/>
        <w:rPr>
          <w:rFonts w:ascii="Times New Roman" w:hAnsi="Times New Roman" w:cs="Times New Roman"/>
          <w:sz w:val="24"/>
          <w:szCs w:val="24"/>
          <w:lang w:val="ru-RU"/>
        </w:rPr>
      </w:pPr>
      <w:r w:rsidRPr="00A40078">
        <w:rPr>
          <w:rFonts w:ascii="Times New Roman" w:hAnsi="Times New Roman" w:cs="Times New Roman"/>
          <w:kern w:val="32"/>
          <w:sz w:val="24"/>
          <w:szCs w:val="24"/>
          <w:lang w:val="ru-RU"/>
        </w:rPr>
        <w:lastRenderedPageBreak/>
        <w:t xml:space="preserve">Приложение 8 </w:t>
      </w:r>
      <w:r w:rsidRPr="00A40078">
        <w:rPr>
          <w:rFonts w:ascii="Times New Roman" w:hAnsi="Times New Roman" w:cs="Times New Roman"/>
          <w:sz w:val="24"/>
          <w:szCs w:val="24"/>
          <w:lang w:val="ru-RU"/>
        </w:rPr>
        <w:t>к Договору</w:t>
      </w:r>
    </w:p>
    <w:p w14:paraId="51B023B5" w14:textId="77777777" w:rsidR="0042613D" w:rsidRPr="00A40078" w:rsidRDefault="0042613D" w:rsidP="0042613D">
      <w:pPr>
        <w:pStyle w:val="14"/>
        <w:widowControl w:val="0"/>
        <w:spacing w:after="0" w:line="240" w:lineRule="auto"/>
        <w:ind w:left="6804" w:right="-8"/>
        <w:jc w:val="both"/>
        <w:rPr>
          <w:rFonts w:ascii="Times New Roman" w:hAnsi="Times New Roman" w:cs="Times New Roman"/>
          <w:sz w:val="24"/>
          <w:szCs w:val="24"/>
          <w:lang w:val="ru-RU"/>
        </w:rPr>
      </w:pPr>
      <w:r w:rsidRPr="00A40078">
        <w:rPr>
          <w:rFonts w:ascii="Times New Roman" w:hAnsi="Times New Roman" w:cs="Times New Roman"/>
          <w:sz w:val="24"/>
          <w:szCs w:val="24"/>
          <w:lang w:val="ru-RU"/>
        </w:rPr>
        <w:t>от ____________ № ____</w:t>
      </w:r>
    </w:p>
    <w:p w14:paraId="6D56BF93" w14:textId="77777777" w:rsidR="0042613D" w:rsidRPr="00A40078" w:rsidRDefault="0042613D" w:rsidP="0042613D">
      <w:pPr>
        <w:widowControl w:val="0"/>
        <w:tabs>
          <w:tab w:val="left" w:pos="709"/>
          <w:tab w:val="left" w:pos="2856"/>
        </w:tabs>
        <w:spacing w:after="0" w:line="240" w:lineRule="auto"/>
        <w:ind w:left="5812" w:right="701"/>
        <w:rPr>
          <w:rFonts w:ascii="Times New Roman" w:hAnsi="Times New Roman" w:cs="Times New Roman"/>
          <w:sz w:val="24"/>
          <w:szCs w:val="24"/>
        </w:rPr>
      </w:pPr>
    </w:p>
    <w:p w14:paraId="34006F07" w14:textId="77777777" w:rsidR="0042613D" w:rsidRPr="00A40078" w:rsidRDefault="0042613D" w:rsidP="0042613D">
      <w:pPr>
        <w:pStyle w:val="14"/>
        <w:widowControl w:val="0"/>
        <w:spacing w:after="0" w:line="240" w:lineRule="auto"/>
        <w:ind w:left="4961" w:right="-8" w:hanging="4961"/>
        <w:jc w:val="center"/>
        <w:rPr>
          <w:rFonts w:ascii="Times New Roman" w:eastAsia="Times New Roman" w:hAnsi="Times New Roman" w:cs="Times New Roman"/>
          <w:kern w:val="32"/>
          <w:sz w:val="24"/>
          <w:szCs w:val="24"/>
          <w:lang w:val="ru-RU"/>
        </w:rPr>
      </w:pPr>
      <w:r w:rsidRPr="00A40078">
        <w:rPr>
          <w:rFonts w:ascii="Times New Roman" w:hAnsi="Times New Roman" w:cs="Times New Roman"/>
          <w:kern w:val="32"/>
          <w:sz w:val="24"/>
          <w:szCs w:val="24"/>
          <w:lang w:val="ru-RU"/>
        </w:rPr>
        <w:t>ФОРМА</w:t>
      </w:r>
    </w:p>
    <w:p w14:paraId="0FB02681" w14:textId="77777777" w:rsidR="0042613D" w:rsidRPr="00A40078" w:rsidRDefault="0042613D" w:rsidP="0042613D">
      <w:pPr>
        <w:widowControl w:val="0"/>
        <w:spacing w:after="0" w:line="240" w:lineRule="auto"/>
        <w:ind w:right="-8"/>
        <w:jc w:val="center"/>
        <w:rPr>
          <w:rFonts w:ascii="Times New Roman" w:eastAsia="Times New Roman" w:hAnsi="Times New Roman" w:cs="Times New Roman"/>
          <w:b/>
          <w:bCs/>
          <w:i/>
          <w:sz w:val="24"/>
          <w:szCs w:val="24"/>
          <w:lang w:eastAsia="ru-RU"/>
        </w:rPr>
      </w:pPr>
      <w:r w:rsidRPr="00A40078">
        <w:rPr>
          <w:rFonts w:ascii="Times New Roman" w:eastAsia="Times New Roman" w:hAnsi="Times New Roman" w:cs="Times New Roman"/>
          <w:b/>
          <w:bCs/>
          <w:i/>
          <w:sz w:val="24"/>
          <w:szCs w:val="24"/>
          <w:lang w:eastAsia="ru-RU"/>
        </w:rPr>
        <w:t>банковской гарантии на исполнение обязательств</w:t>
      </w:r>
    </w:p>
    <w:p w14:paraId="73C1D6DC" w14:textId="77777777" w:rsidR="0042613D" w:rsidRPr="00A40078" w:rsidRDefault="0042613D" w:rsidP="0042613D">
      <w:pPr>
        <w:widowControl w:val="0"/>
        <w:autoSpaceDE w:val="0"/>
        <w:autoSpaceDN w:val="0"/>
        <w:adjustRightInd w:val="0"/>
        <w:spacing w:after="0" w:line="240" w:lineRule="auto"/>
        <w:ind w:left="4962" w:right="-8"/>
        <w:rPr>
          <w:rFonts w:ascii="Times New Roman" w:eastAsia="Times New Roman" w:hAnsi="Times New Roman" w:cs="Times New Roman"/>
          <w:bCs/>
          <w:sz w:val="24"/>
          <w:szCs w:val="24"/>
          <w:lang w:eastAsia="ru-RU"/>
        </w:rPr>
      </w:pPr>
    </w:p>
    <w:p w14:paraId="6E5CB85F" w14:textId="77777777" w:rsidR="0042613D" w:rsidRPr="00A40078" w:rsidRDefault="0042613D" w:rsidP="0042613D">
      <w:pPr>
        <w:ind w:firstLine="708"/>
        <w:jc w:val="both"/>
        <w:rPr>
          <w:rFonts w:ascii="Times New Roman" w:hAnsi="Times New Roman" w:cs="Times New Roman"/>
          <w:kern w:val="32"/>
          <w:sz w:val="24"/>
          <w:szCs w:val="24"/>
        </w:rPr>
      </w:pPr>
      <w:r w:rsidRPr="00A40078">
        <w:rPr>
          <w:rFonts w:ascii="Times New Roman" w:hAnsi="Times New Roman" w:cs="Times New Roman"/>
          <w:sz w:val="24"/>
          <w:szCs w:val="24"/>
        </w:rPr>
        <w:t>Указывается форма банковской гарантии на возврат авансовых платежей в соответствии с ОРД ДЗО.</w:t>
      </w:r>
    </w:p>
    <w:p w14:paraId="7619F77D" w14:textId="77777777" w:rsidR="0042613D" w:rsidRPr="00A40078" w:rsidRDefault="0042613D" w:rsidP="0042613D">
      <w:pPr>
        <w:widowControl w:val="0"/>
        <w:spacing w:after="0" w:line="240" w:lineRule="auto"/>
        <w:ind w:left="6237" w:right="-8"/>
        <w:jc w:val="both"/>
        <w:rPr>
          <w:rFonts w:ascii="Times New Roman" w:hAnsi="Times New Roman" w:cs="Times New Roman"/>
          <w:kern w:val="32"/>
          <w:sz w:val="24"/>
          <w:szCs w:val="24"/>
        </w:rPr>
      </w:pPr>
    </w:p>
    <w:p w14:paraId="5D3874AA" w14:textId="77777777" w:rsidR="0042613D" w:rsidRPr="00A40078" w:rsidRDefault="0042613D" w:rsidP="0042613D">
      <w:pPr>
        <w:widowControl w:val="0"/>
        <w:spacing w:after="0" w:line="240" w:lineRule="auto"/>
        <w:ind w:left="6237" w:right="-8"/>
        <w:jc w:val="both"/>
        <w:rPr>
          <w:rFonts w:ascii="Times New Roman" w:hAnsi="Times New Roman" w:cs="Times New Roman"/>
          <w:kern w:val="32"/>
          <w:sz w:val="24"/>
          <w:szCs w:val="24"/>
        </w:rPr>
      </w:pPr>
    </w:p>
    <w:p w14:paraId="59E07A25" w14:textId="77777777" w:rsidR="0042613D" w:rsidRPr="00A40078" w:rsidRDefault="0042613D" w:rsidP="0042613D">
      <w:pPr>
        <w:spacing w:after="160" w:line="259" w:lineRule="auto"/>
        <w:rPr>
          <w:rFonts w:ascii="Times New Roman" w:hAnsi="Times New Roman" w:cs="Times New Roman"/>
          <w:kern w:val="32"/>
          <w:sz w:val="24"/>
          <w:szCs w:val="24"/>
        </w:rPr>
      </w:pPr>
      <w:r w:rsidRPr="00A40078">
        <w:rPr>
          <w:rFonts w:ascii="Times New Roman" w:hAnsi="Times New Roman" w:cs="Times New Roman"/>
          <w:kern w:val="32"/>
          <w:sz w:val="24"/>
          <w:szCs w:val="24"/>
        </w:rPr>
        <w:br w:type="page"/>
      </w:r>
    </w:p>
    <w:p w14:paraId="13BAB5DC" w14:textId="77777777" w:rsidR="0042613D" w:rsidRPr="00A40078" w:rsidRDefault="0042613D" w:rsidP="0042613D">
      <w:pPr>
        <w:widowControl w:val="0"/>
        <w:spacing w:after="0" w:line="240" w:lineRule="auto"/>
        <w:ind w:left="6237" w:right="-8"/>
        <w:jc w:val="both"/>
        <w:rPr>
          <w:rFonts w:ascii="Times New Roman" w:hAnsi="Times New Roman" w:cs="Times New Roman"/>
          <w:sz w:val="24"/>
          <w:szCs w:val="24"/>
        </w:rPr>
      </w:pPr>
      <w:r w:rsidRPr="00A40078">
        <w:rPr>
          <w:rFonts w:ascii="Times New Roman" w:hAnsi="Times New Roman" w:cs="Times New Roman"/>
          <w:sz w:val="24"/>
          <w:szCs w:val="24"/>
        </w:rPr>
        <w:lastRenderedPageBreak/>
        <w:t xml:space="preserve">Приложение 9 к Договору </w:t>
      </w:r>
    </w:p>
    <w:p w14:paraId="7CDF7948" w14:textId="77777777" w:rsidR="0042613D" w:rsidRPr="00A40078" w:rsidRDefault="0042613D" w:rsidP="0042613D">
      <w:pPr>
        <w:widowControl w:val="0"/>
        <w:spacing w:after="0" w:line="240" w:lineRule="auto"/>
        <w:ind w:left="6237" w:right="-8"/>
        <w:jc w:val="both"/>
        <w:rPr>
          <w:rFonts w:ascii="Times New Roman" w:eastAsia="Times New Roman" w:hAnsi="Times New Roman" w:cs="Times New Roman"/>
          <w:kern w:val="32"/>
          <w:sz w:val="24"/>
          <w:szCs w:val="24"/>
        </w:rPr>
      </w:pPr>
      <w:r w:rsidRPr="00A40078">
        <w:rPr>
          <w:rFonts w:ascii="Times New Roman" w:hAnsi="Times New Roman" w:cs="Times New Roman"/>
          <w:sz w:val="24"/>
          <w:szCs w:val="24"/>
        </w:rPr>
        <w:t>от ____________ № ____</w:t>
      </w:r>
    </w:p>
    <w:p w14:paraId="243CC07C" w14:textId="77777777" w:rsidR="0042613D" w:rsidRPr="00A40078" w:rsidRDefault="0042613D" w:rsidP="0042613D">
      <w:pPr>
        <w:widowControl w:val="0"/>
        <w:spacing w:after="0" w:line="240" w:lineRule="auto"/>
        <w:ind w:right="-8"/>
        <w:jc w:val="both"/>
        <w:rPr>
          <w:rFonts w:ascii="Times New Roman" w:hAnsi="Times New Roman" w:cs="Times New Roman"/>
          <w:b/>
          <w:bCs/>
          <w:sz w:val="24"/>
          <w:szCs w:val="24"/>
        </w:rPr>
      </w:pPr>
    </w:p>
    <w:p w14:paraId="49B11C4E" w14:textId="77777777" w:rsidR="0042613D" w:rsidRPr="00A40078" w:rsidRDefault="0042613D" w:rsidP="0042613D">
      <w:pPr>
        <w:widowControl w:val="0"/>
        <w:spacing w:after="0" w:line="240" w:lineRule="auto"/>
        <w:ind w:right="-8"/>
        <w:jc w:val="center"/>
        <w:rPr>
          <w:rFonts w:ascii="Times New Roman" w:hAnsi="Times New Roman" w:cs="Times New Roman"/>
          <w:b/>
          <w:bCs/>
          <w:sz w:val="24"/>
          <w:szCs w:val="24"/>
        </w:rPr>
      </w:pPr>
      <w:r w:rsidRPr="00A40078">
        <w:rPr>
          <w:rFonts w:ascii="Times New Roman" w:hAnsi="Times New Roman" w:cs="Times New Roman"/>
          <w:b/>
          <w:bCs/>
          <w:sz w:val="24"/>
          <w:szCs w:val="24"/>
        </w:rPr>
        <w:t>ФОРМА изменений к банковской гарантии</w:t>
      </w:r>
    </w:p>
    <w:p w14:paraId="2A97AC36" w14:textId="77777777" w:rsidR="0042613D" w:rsidRPr="00A40078" w:rsidRDefault="0042613D" w:rsidP="0042613D">
      <w:pPr>
        <w:widowControl w:val="0"/>
        <w:spacing w:after="0" w:line="240" w:lineRule="auto"/>
        <w:ind w:left="4962" w:right="-8"/>
        <w:jc w:val="both"/>
        <w:rPr>
          <w:rFonts w:ascii="Times New Roman" w:eastAsia="Times New Roman" w:hAnsi="Times New Roman" w:cs="Times New Roman"/>
          <w:b/>
          <w:bCs/>
          <w:sz w:val="24"/>
          <w:szCs w:val="24"/>
          <w:lang w:eastAsia="ru-RU"/>
        </w:rPr>
      </w:pPr>
    </w:p>
    <w:p w14:paraId="17B65F39" w14:textId="77777777" w:rsidR="0042613D" w:rsidRPr="00A40078" w:rsidRDefault="0042613D" w:rsidP="0042613D">
      <w:pPr>
        <w:ind w:firstLine="708"/>
        <w:jc w:val="both"/>
        <w:rPr>
          <w:rFonts w:ascii="Times New Roman" w:hAnsi="Times New Roman" w:cs="Times New Roman"/>
          <w:kern w:val="32"/>
          <w:sz w:val="24"/>
          <w:szCs w:val="24"/>
        </w:rPr>
      </w:pPr>
      <w:r w:rsidRPr="00A40078">
        <w:rPr>
          <w:rFonts w:ascii="Times New Roman" w:hAnsi="Times New Roman" w:cs="Times New Roman"/>
          <w:sz w:val="24"/>
          <w:szCs w:val="24"/>
        </w:rPr>
        <w:t>Указывается форма банковской гарантии на возврат авансовых платежей в соответствии с ОРД ДЗО.</w:t>
      </w:r>
    </w:p>
    <w:p w14:paraId="4A6FCBBF" w14:textId="77777777" w:rsidR="0042613D" w:rsidRPr="00A40078" w:rsidRDefault="0042613D" w:rsidP="0042613D">
      <w:pPr>
        <w:widowControl w:val="0"/>
        <w:spacing w:after="0" w:line="240" w:lineRule="auto"/>
        <w:ind w:left="6237" w:right="-8"/>
        <w:jc w:val="both"/>
        <w:rPr>
          <w:rFonts w:ascii="Times New Roman" w:hAnsi="Times New Roman" w:cs="Times New Roman"/>
          <w:sz w:val="24"/>
          <w:szCs w:val="24"/>
        </w:rPr>
      </w:pPr>
    </w:p>
    <w:p w14:paraId="3DE84783" w14:textId="77777777" w:rsidR="0042613D" w:rsidRPr="00A40078" w:rsidRDefault="0042613D" w:rsidP="0042613D">
      <w:pPr>
        <w:widowControl w:val="0"/>
        <w:spacing w:after="0" w:line="240" w:lineRule="auto"/>
        <w:ind w:left="6237" w:right="-8"/>
        <w:jc w:val="both"/>
        <w:rPr>
          <w:rFonts w:ascii="Times New Roman" w:hAnsi="Times New Roman" w:cs="Times New Roman"/>
          <w:sz w:val="24"/>
          <w:szCs w:val="24"/>
        </w:rPr>
      </w:pPr>
    </w:p>
    <w:p w14:paraId="130C405D" w14:textId="77777777" w:rsidR="0042613D" w:rsidRPr="00A40078" w:rsidRDefault="0042613D" w:rsidP="0042613D">
      <w:pPr>
        <w:widowControl w:val="0"/>
        <w:spacing w:after="0" w:line="240" w:lineRule="auto"/>
        <w:ind w:left="6237" w:right="-8"/>
        <w:jc w:val="both"/>
        <w:rPr>
          <w:rFonts w:ascii="Times New Roman" w:hAnsi="Times New Roman" w:cs="Times New Roman"/>
          <w:sz w:val="24"/>
          <w:szCs w:val="24"/>
        </w:rPr>
      </w:pPr>
    </w:p>
    <w:p w14:paraId="580DE61B" w14:textId="77777777" w:rsidR="0042613D" w:rsidRPr="00A40078" w:rsidRDefault="0042613D" w:rsidP="0042613D">
      <w:pPr>
        <w:spacing w:after="160" w:line="259" w:lineRule="auto"/>
        <w:rPr>
          <w:rFonts w:ascii="Times New Roman" w:hAnsi="Times New Roman" w:cs="Times New Roman"/>
          <w:sz w:val="24"/>
          <w:szCs w:val="24"/>
        </w:rPr>
      </w:pPr>
      <w:r w:rsidRPr="00A40078">
        <w:rPr>
          <w:rFonts w:ascii="Times New Roman" w:hAnsi="Times New Roman" w:cs="Times New Roman"/>
          <w:sz w:val="24"/>
          <w:szCs w:val="24"/>
        </w:rPr>
        <w:br w:type="page"/>
      </w:r>
    </w:p>
    <w:p w14:paraId="28418E19" w14:textId="77777777" w:rsidR="0042613D" w:rsidRPr="00A40078" w:rsidRDefault="0042613D" w:rsidP="0042613D">
      <w:pPr>
        <w:widowControl w:val="0"/>
        <w:spacing w:after="0" w:line="240" w:lineRule="auto"/>
        <w:ind w:left="6237" w:right="-8"/>
        <w:jc w:val="both"/>
        <w:rPr>
          <w:rFonts w:ascii="Times New Roman" w:hAnsi="Times New Roman" w:cs="Times New Roman"/>
          <w:sz w:val="24"/>
          <w:szCs w:val="24"/>
        </w:rPr>
      </w:pPr>
      <w:r w:rsidRPr="00A40078">
        <w:rPr>
          <w:rFonts w:ascii="Times New Roman" w:hAnsi="Times New Roman" w:cs="Times New Roman"/>
          <w:sz w:val="24"/>
          <w:szCs w:val="24"/>
        </w:rPr>
        <w:lastRenderedPageBreak/>
        <w:t xml:space="preserve">Приложение 10 к Договору </w:t>
      </w:r>
    </w:p>
    <w:p w14:paraId="75F52B52" w14:textId="77777777" w:rsidR="0042613D" w:rsidRPr="00A40078" w:rsidRDefault="0042613D" w:rsidP="0042613D">
      <w:pPr>
        <w:pStyle w:val="14"/>
        <w:widowControl w:val="0"/>
        <w:tabs>
          <w:tab w:val="left" w:pos="5529"/>
        </w:tabs>
        <w:spacing w:after="0" w:line="240" w:lineRule="auto"/>
        <w:ind w:left="6237" w:right="-8"/>
        <w:jc w:val="both"/>
        <w:rPr>
          <w:rFonts w:ascii="Times New Roman" w:eastAsia="Times New Roman" w:hAnsi="Times New Roman" w:cs="Times New Roman"/>
          <w:kern w:val="32"/>
          <w:sz w:val="24"/>
          <w:szCs w:val="24"/>
          <w:lang w:val="ru-RU"/>
        </w:rPr>
      </w:pPr>
      <w:r w:rsidRPr="00A40078">
        <w:rPr>
          <w:rFonts w:ascii="Times New Roman" w:hAnsi="Times New Roman" w:cs="Times New Roman"/>
          <w:sz w:val="24"/>
          <w:szCs w:val="24"/>
          <w:lang w:val="ru-RU"/>
        </w:rPr>
        <w:t>от ____________ № ____</w:t>
      </w:r>
    </w:p>
    <w:p w14:paraId="598BEB9D" w14:textId="77777777" w:rsidR="0042613D" w:rsidRPr="00A40078" w:rsidRDefault="0042613D" w:rsidP="0042613D">
      <w:pPr>
        <w:widowControl w:val="0"/>
        <w:spacing w:after="0" w:line="240" w:lineRule="auto"/>
        <w:ind w:right="701"/>
        <w:jc w:val="both"/>
        <w:rPr>
          <w:rFonts w:ascii="Times New Roman" w:hAnsi="Times New Roman" w:cs="Times New Roman"/>
          <w:b/>
          <w:bCs/>
          <w:sz w:val="24"/>
          <w:szCs w:val="24"/>
        </w:rPr>
      </w:pPr>
    </w:p>
    <w:p w14:paraId="67DAC591" w14:textId="77777777" w:rsidR="0042613D" w:rsidRPr="00A40078" w:rsidRDefault="0042613D" w:rsidP="0042613D">
      <w:pPr>
        <w:widowControl w:val="0"/>
        <w:spacing w:after="0" w:line="240" w:lineRule="auto"/>
        <w:ind w:right="701"/>
        <w:jc w:val="center"/>
        <w:rPr>
          <w:rFonts w:ascii="Times New Roman" w:eastAsia="Times New Roman" w:hAnsi="Times New Roman" w:cs="Times New Roman"/>
          <w:b/>
          <w:bCs/>
          <w:i/>
          <w:sz w:val="24"/>
          <w:szCs w:val="24"/>
          <w:lang w:eastAsia="ru-RU"/>
        </w:rPr>
      </w:pPr>
      <w:r w:rsidRPr="00A40078">
        <w:rPr>
          <w:rFonts w:ascii="Times New Roman" w:eastAsia="Times New Roman" w:hAnsi="Times New Roman" w:cs="Times New Roman"/>
          <w:b/>
          <w:bCs/>
          <w:i/>
          <w:sz w:val="24"/>
          <w:szCs w:val="24"/>
          <w:lang w:eastAsia="ru-RU"/>
        </w:rPr>
        <w:t>ФОРМА</w:t>
      </w:r>
    </w:p>
    <w:p w14:paraId="4EDA3C38" w14:textId="77777777" w:rsidR="0042613D" w:rsidRPr="00A40078" w:rsidRDefault="0042613D" w:rsidP="0042613D">
      <w:pPr>
        <w:widowControl w:val="0"/>
        <w:spacing w:after="0" w:line="240" w:lineRule="auto"/>
        <w:ind w:right="701"/>
        <w:jc w:val="center"/>
        <w:rPr>
          <w:rFonts w:ascii="Times New Roman" w:eastAsia="Times New Roman" w:hAnsi="Times New Roman" w:cs="Times New Roman"/>
          <w:b/>
          <w:bCs/>
          <w:i/>
          <w:sz w:val="24"/>
          <w:szCs w:val="24"/>
          <w:lang w:eastAsia="ru-RU"/>
        </w:rPr>
      </w:pPr>
      <w:r w:rsidRPr="00A40078">
        <w:rPr>
          <w:rFonts w:ascii="Times New Roman" w:eastAsia="Times New Roman" w:hAnsi="Times New Roman" w:cs="Times New Roman"/>
          <w:b/>
          <w:bCs/>
          <w:i/>
          <w:sz w:val="24"/>
          <w:szCs w:val="24"/>
          <w:lang w:eastAsia="ru-RU"/>
        </w:rPr>
        <w:t>единой банковской гарантии</w:t>
      </w:r>
    </w:p>
    <w:p w14:paraId="25450371" w14:textId="77777777" w:rsidR="0042613D" w:rsidRPr="00A40078" w:rsidRDefault="0042613D" w:rsidP="0042613D">
      <w:pPr>
        <w:widowControl w:val="0"/>
        <w:spacing w:after="0" w:line="240" w:lineRule="auto"/>
        <w:ind w:left="6237" w:right="701"/>
        <w:jc w:val="both"/>
        <w:rPr>
          <w:rFonts w:ascii="Times New Roman" w:hAnsi="Times New Roman" w:cs="Times New Roman"/>
          <w:sz w:val="24"/>
          <w:szCs w:val="24"/>
        </w:rPr>
      </w:pPr>
    </w:p>
    <w:p w14:paraId="63A1CA62" w14:textId="77777777" w:rsidR="0042613D" w:rsidRPr="00A40078" w:rsidRDefault="0042613D" w:rsidP="0042613D">
      <w:pPr>
        <w:ind w:firstLine="708"/>
        <w:jc w:val="both"/>
        <w:rPr>
          <w:rFonts w:ascii="Times New Roman" w:hAnsi="Times New Roman" w:cs="Times New Roman"/>
          <w:kern w:val="32"/>
          <w:sz w:val="24"/>
          <w:szCs w:val="24"/>
        </w:rPr>
      </w:pPr>
      <w:r w:rsidRPr="00A40078">
        <w:rPr>
          <w:rFonts w:ascii="Times New Roman" w:hAnsi="Times New Roman" w:cs="Times New Roman"/>
          <w:sz w:val="24"/>
          <w:szCs w:val="24"/>
        </w:rPr>
        <w:t>Указывается форма банковской гарантии на возврат авансовых платежей в соответствии с ОРД ДЗО.</w:t>
      </w:r>
    </w:p>
    <w:p w14:paraId="50DE049E" w14:textId="77777777" w:rsidR="0042613D" w:rsidRPr="00A40078" w:rsidRDefault="0042613D" w:rsidP="0042613D">
      <w:pPr>
        <w:pStyle w:val="af1"/>
        <w:tabs>
          <w:tab w:val="clear" w:pos="4677"/>
          <w:tab w:val="clear" w:pos="9355"/>
        </w:tabs>
        <w:ind w:right="-8"/>
        <w:jc w:val="both"/>
        <w:rPr>
          <w:rFonts w:ascii="Times New Roman" w:eastAsia="Times New Roman" w:hAnsi="Times New Roman" w:cs="Times New Roman"/>
          <w:sz w:val="24"/>
          <w:szCs w:val="24"/>
        </w:rPr>
      </w:pPr>
    </w:p>
    <w:p w14:paraId="7063F444" w14:textId="77777777" w:rsidR="0042613D" w:rsidRPr="00A40078" w:rsidRDefault="0042613D" w:rsidP="0042613D">
      <w:pPr>
        <w:spacing w:after="160" w:line="259" w:lineRule="auto"/>
        <w:rPr>
          <w:rFonts w:ascii="Times New Roman" w:eastAsia="Times New Roman" w:hAnsi="Times New Roman" w:cs="Times New Roman"/>
          <w:color w:val="000000"/>
          <w:sz w:val="28"/>
          <w:szCs w:val="28"/>
          <w:u w:color="000000"/>
          <w:bdr w:val="nil"/>
          <w:lang w:eastAsia="ru-RU"/>
        </w:rPr>
      </w:pPr>
      <w:r w:rsidRPr="00A40078">
        <w:rPr>
          <w:rFonts w:ascii="Times New Roman" w:eastAsia="Times New Roman" w:hAnsi="Times New Roman" w:cs="Times New Roman"/>
          <w:sz w:val="28"/>
          <w:szCs w:val="28"/>
        </w:rPr>
        <w:br w:type="page"/>
      </w:r>
    </w:p>
    <w:p w14:paraId="459ED0DC" w14:textId="77777777" w:rsidR="0042613D" w:rsidRPr="00A40078" w:rsidRDefault="0042613D" w:rsidP="0042613D">
      <w:pPr>
        <w:widowControl w:val="0"/>
        <w:spacing w:after="0" w:line="240" w:lineRule="auto"/>
        <w:ind w:left="6237" w:right="-8"/>
        <w:jc w:val="both"/>
        <w:rPr>
          <w:rFonts w:ascii="Times New Roman" w:hAnsi="Times New Roman" w:cs="Times New Roman"/>
          <w:sz w:val="24"/>
          <w:szCs w:val="24"/>
        </w:rPr>
      </w:pPr>
      <w:r w:rsidRPr="00A40078">
        <w:rPr>
          <w:rFonts w:ascii="Times New Roman" w:hAnsi="Times New Roman" w:cs="Times New Roman"/>
          <w:sz w:val="24"/>
          <w:szCs w:val="24"/>
        </w:rPr>
        <w:lastRenderedPageBreak/>
        <w:t xml:space="preserve">Приложение 11 к Договору </w:t>
      </w:r>
    </w:p>
    <w:p w14:paraId="78BF6102" w14:textId="77777777" w:rsidR="0042613D" w:rsidRPr="00A40078" w:rsidRDefault="0042613D" w:rsidP="0042613D">
      <w:pPr>
        <w:widowControl w:val="0"/>
        <w:spacing w:after="0" w:line="240" w:lineRule="auto"/>
        <w:ind w:left="6237" w:right="-8"/>
        <w:jc w:val="both"/>
        <w:rPr>
          <w:rFonts w:ascii="Times New Roman" w:eastAsia="Times New Roman" w:hAnsi="Times New Roman" w:cs="Times New Roman"/>
          <w:kern w:val="32"/>
          <w:sz w:val="28"/>
          <w:szCs w:val="28"/>
        </w:rPr>
      </w:pPr>
      <w:r w:rsidRPr="00A40078">
        <w:rPr>
          <w:rFonts w:ascii="Times New Roman" w:hAnsi="Times New Roman" w:cs="Times New Roman"/>
          <w:sz w:val="24"/>
          <w:szCs w:val="24"/>
        </w:rPr>
        <w:t>от ____________ № ____</w:t>
      </w:r>
    </w:p>
    <w:p w14:paraId="60F988CE" w14:textId="77777777" w:rsidR="0042613D" w:rsidRPr="00A40078" w:rsidRDefault="0042613D" w:rsidP="0042613D">
      <w:pPr>
        <w:widowControl w:val="0"/>
        <w:spacing w:after="0" w:line="240" w:lineRule="auto"/>
        <w:ind w:left="4962" w:right="-8"/>
        <w:jc w:val="both"/>
        <w:rPr>
          <w:rFonts w:ascii="Times New Roman" w:hAnsi="Times New Roman" w:cs="Times New Roman"/>
          <w:sz w:val="26"/>
          <w:szCs w:val="26"/>
        </w:rPr>
      </w:pPr>
    </w:p>
    <w:p w14:paraId="60022312" w14:textId="77777777" w:rsidR="0042613D" w:rsidRPr="00A40078" w:rsidRDefault="0042613D" w:rsidP="0042613D">
      <w:pPr>
        <w:widowControl w:val="0"/>
        <w:spacing w:after="0" w:line="240" w:lineRule="auto"/>
        <w:ind w:right="-8"/>
        <w:jc w:val="both"/>
        <w:rPr>
          <w:rFonts w:ascii="Times New Roman" w:hAnsi="Times New Roman" w:cs="Times New Roman"/>
          <w:b/>
          <w:bCs/>
          <w:sz w:val="26"/>
          <w:szCs w:val="26"/>
        </w:rPr>
      </w:pPr>
    </w:p>
    <w:p w14:paraId="4D085A61" w14:textId="77777777" w:rsidR="0042613D" w:rsidRPr="00A40078" w:rsidRDefault="0042613D" w:rsidP="0042613D">
      <w:pPr>
        <w:widowControl w:val="0"/>
        <w:spacing w:after="0" w:line="240" w:lineRule="auto"/>
        <w:ind w:right="-8"/>
        <w:jc w:val="center"/>
        <w:rPr>
          <w:rFonts w:ascii="Times New Roman" w:hAnsi="Times New Roman" w:cs="Times New Roman"/>
          <w:b/>
          <w:bCs/>
          <w:i/>
          <w:iCs/>
          <w:sz w:val="26"/>
          <w:szCs w:val="26"/>
        </w:rPr>
      </w:pPr>
      <w:r w:rsidRPr="00A40078">
        <w:rPr>
          <w:rFonts w:ascii="Times New Roman" w:hAnsi="Times New Roman" w:cs="Times New Roman"/>
          <w:b/>
          <w:bCs/>
          <w:i/>
          <w:iCs/>
          <w:sz w:val="26"/>
          <w:szCs w:val="26"/>
        </w:rPr>
        <w:t>ФОРМА</w:t>
      </w:r>
    </w:p>
    <w:p w14:paraId="54802A35" w14:textId="77777777" w:rsidR="0042613D" w:rsidRPr="00A40078" w:rsidRDefault="0042613D" w:rsidP="0042613D">
      <w:pPr>
        <w:widowControl w:val="0"/>
        <w:spacing w:after="0" w:line="240" w:lineRule="auto"/>
        <w:ind w:right="-8"/>
        <w:jc w:val="center"/>
        <w:rPr>
          <w:rFonts w:ascii="Times New Roman" w:hAnsi="Times New Roman" w:cs="Times New Roman"/>
          <w:b/>
          <w:bCs/>
          <w:i/>
          <w:iCs/>
          <w:sz w:val="26"/>
          <w:szCs w:val="26"/>
        </w:rPr>
      </w:pPr>
      <w:r w:rsidRPr="00A40078">
        <w:rPr>
          <w:rFonts w:ascii="Times New Roman" w:hAnsi="Times New Roman" w:cs="Times New Roman"/>
          <w:b/>
          <w:bCs/>
          <w:i/>
          <w:iCs/>
          <w:sz w:val="26"/>
          <w:szCs w:val="26"/>
        </w:rPr>
        <w:t>банковской гарантии на обеспечение гарантийных обязательств</w:t>
      </w:r>
    </w:p>
    <w:p w14:paraId="53E00D77" w14:textId="77777777" w:rsidR="0042613D" w:rsidRPr="00A40078" w:rsidRDefault="0042613D" w:rsidP="0042613D">
      <w:pPr>
        <w:widowControl w:val="0"/>
        <w:spacing w:after="0" w:line="240" w:lineRule="auto"/>
        <w:ind w:right="-8"/>
        <w:jc w:val="both"/>
        <w:rPr>
          <w:rFonts w:ascii="Times New Roman" w:eastAsia="Times New Roman" w:hAnsi="Times New Roman" w:cs="Times New Roman"/>
          <w:b/>
          <w:bCs/>
          <w:sz w:val="26"/>
          <w:szCs w:val="26"/>
          <w:lang w:eastAsia="ru-RU"/>
        </w:rPr>
      </w:pPr>
    </w:p>
    <w:p w14:paraId="557182BE" w14:textId="77777777" w:rsidR="0042613D" w:rsidRPr="00A40078" w:rsidRDefault="0042613D" w:rsidP="0042613D">
      <w:pPr>
        <w:ind w:firstLine="708"/>
        <w:jc w:val="both"/>
        <w:rPr>
          <w:rFonts w:ascii="Times New Roman" w:hAnsi="Times New Roman" w:cs="Times New Roman"/>
          <w:sz w:val="26"/>
          <w:szCs w:val="26"/>
        </w:rPr>
      </w:pPr>
      <w:r w:rsidRPr="00A40078">
        <w:rPr>
          <w:rFonts w:ascii="Times New Roman" w:hAnsi="Times New Roman" w:cs="Times New Roman"/>
          <w:sz w:val="26"/>
          <w:szCs w:val="26"/>
        </w:rPr>
        <w:t>Указывается форма банковской гарантии на обеспечение гарантийных обязательств в соответствии с ОРД ДЗО.</w:t>
      </w:r>
    </w:p>
    <w:p w14:paraId="7EB19E2B" w14:textId="77777777" w:rsidR="0042613D" w:rsidRPr="00A40078" w:rsidRDefault="0042613D" w:rsidP="0042613D">
      <w:pPr>
        <w:widowControl w:val="0"/>
        <w:tabs>
          <w:tab w:val="left" w:pos="5529"/>
        </w:tabs>
        <w:spacing w:after="0" w:line="240" w:lineRule="auto"/>
        <w:ind w:right="701"/>
        <w:jc w:val="both"/>
        <w:rPr>
          <w:rFonts w:ascii="Times New Roman" w:hAnsi="Times New Roman" w:cs="Times New Roman"/>
          <w:sz w:val="24"/>
          <w:szCs w:val="24"/>
        </w:rPr>
      </w:pPr>
    </w:p>
    <w:p w14:paraId="7F0DCE14" w14:textId="77777777" w:rsidR="0042613D" w:rsidRPr="00A40078" w:rsidRDefault="0042613D" w:rsidP="0042613D">
      <w:pPr>
        <w:pStyle w:val="af1"/>
        <w:jc w:val="center"/>
        <w:rPr>
          <w:rFonts w:ascii="Times New Roman" w:hAnsi="Times New Roman" w:cs="Times New Roman"/>
        </w:rPr>
      </w:pPr>
    </w:p>
    <w:p w14:paraId="4FA7DC36" w14:textId="77777777" w:rsidR="0042613D" w:rsidRPr="00A40078" w:rsidRDefault="0042613D" w:rsidP="0042613D">
      <w:pPr>
        <w:pStyle w:val="af1"/>
        <w:jc w:val="center"/>
        <w:rPr>
          <w:rFonts w:ascii="Times New Roman" w:hAnsi="Times New Roman" w:cs="Times New Roman"/>
        </w:rPr>
      </w:pPr>
    </w:p>
    <w:p w14:paraId="75B7E2B3" w14:textId="77777777" w:rsidR="0042613D" w:rsidRPr="00A40078" w:rsidRDefault="0042613D" w:rsidP="0042613D">
      <w:pPr>
        <w:spacing w:after="160" w:line="259" w:lineRule="auto"/>
        <w:rPr>
          <w:rFonts w:ascii="Times New Roman" w:eastAsia="Arial" w:hAnsi="Times New Roman" w:cs="Times New Roman"/>
          <w:color w:val="000000"/>
          <w:sz w:val="20"/>
          <w:szCs w:val="20"/>
          <w:u w:color="000000"/>
          <w:bdr w:val="nil"/>
          <w:lang w:eastAsia="ru-RU"/>
        </w:rPr>
      </w:pPr>
      <w:r w:rsidRPr="00A40078">
        <w:rPr>
          <w:rFonts w:ascii="Times New Roman" w:hAnsi="Times New Roman" w:cs="Times New Roman"/>
        </w:rPr>
        <w:br w:type="page"/>
      </w:r>
    </w:p>
    <w:p w14:paraId="2A80DA20" w14:textId="77777777" w:rsidR="0042613D" w:rsidRPr="00A40078" w:rsidRDefault="0042613D" w:rsidP="0042613D">
      <w:pPr>
        <w:widowControl w:val="0"/>
        <w:tabs>
          <w:tab w:val="left" w:pos="9490"/>
        </w:tabs>
        <w:spacing w:after="0" w:line="240" w:lineRule="auto"/>
        <w:ind w:left="6237" w:right="-8"/>
        <w:jc w:val="both"/>
        <w:rPr>
          <w:rFonts w:ascii="Times New Roman" w:hAnsi="Times New Roman" w:cs="Times New Roman"/>
          <w:sz w:val="24"/>
          <w:szCs w:val="24"/>
        </w:rPr>
      </w:pPr>
      <w:r w:rsidRPr="00A40078">
        <w:rPr>
          <w:rFonts w:ascii="Times New Roman" w:hAnsi="Times New Roman" w:cs="Times New Roman"/>
          <w:sz w:val="24"/>
          <w:szCs w:val="24"/>
        </w:rPr>
        <w:lastRenderedPageBreak/>
        <w:t xml:space="preserve">Приложение 12 к Договору </w:t>
      </w:r>
    </w:p>
    <w:p w14:paraId="2C3CC316" w14:textId="77777777" w:rsidR="0042613D" w:rsidRPr="00A40078" w:rsidRDefault="0042613D" w:rsidP="0042613D">
      <w:pPr>
        <w:widowControl w:val="0"/>
        <w:tabs>
          <w:tab w:val="left" w:pos="9490"/>
        </w:tabs>
        <w:spacing w:after="0" w:line="240" w:lineRule="auto"/>
        <w:ind w:left="6237" w:right="-8"/>
        <w:jc w:val="both"/>
        <w:rPr>
          <w:rFonts w:ascii="Times New Roman" w:hAnsi="Times New Roman" w:cs="Times New Roman"/>
          <w:sz w:val="24"/>
          <w:szCs w:val="24"/>
        </w:rPr>
      </w:pPr>
      <w:r w:rsidRPr="00A40078">
        <w:rPr>
          <w:rFonts w:ascii="Times New Roman" w:hAnsi="Times New Roman" w:cs="Times New Roman"/>
          <w:sz w:val="24"/>
          <w:szCs w:val="24"/>
        </w:rPr>
        <w:t>от ____________ № ____</w:t>
      </w:r>
    </w:p>
    <w:p w14:paraId="3214E515" w14:textId="77777777" w:rsidR="0042613D" w:rsidRPr="00A40078" w:rsidRDefault="0042613D" w:rsidP="0042613D">
      <w:pPr>
        <w:widowControl w:val="0"/>
        <w:spacing w:after="0" w:line="240" w:lineRule="auto"/>
        <w:ind w:right="-8"/>
        <w:jc w:val="both"/>
        <w:rPr>
          <w:rFonts w:ascii="Times New Roman" w:hAnsi="Times New Roman" w:cs="Times New Roman"/>
          <w:b/>
          <w:sz w:val="26"/>
          <w:szCs w:val="26"/>
        </w:rPr>
      </w:pPr>
    </w:p>
    <w:p w14:paraId="66A5120C" w14:textId="77777777" w:rsidR="0042613D" w:rsidRPr="00A40078" w:rsidRDefault="0042613D" w:rsidP="0042613D">
      <w:pPr>
        <w:widowControl w:val="0"/>
        <w:spacing w:after="0" w:line="240" w:lineRule="auto"/>
        <w:ind w:right="-8"/>
        <w:jc w:val="center"/>
        <w:rPr>
          <w:rFonts w:ascii="Times New Roman" w:hAnsi="Times New Roman" w:cs="Times New Roman"/>
          <w:b/>
          <w:sz w:val="26"/>
          <w:szCs w:val="26"/>
        </w:rPr>
      </w:pPr>
      <w:r w:rsidRPr="00A40078">
        <w:rPr>
          <w:rFonts w:ascii="Times New Roman" w:hAnsi="Times New Roman" w:cs="Times New Roman"/>
          <w:b/>
          <w:sz w:val="26"/>
          <w:szCs w:val="26"/>
        </w:rPr>
        <w:t>СОГЛАШЕНИЕ</w:t>
      </w:r>
    </w:p>
    <w:p w14:paraId="65B231C5" w14:textId="77777777" w:rsidR="0042613D" w:rsidRPr="00A40078" w:rsidRDefault="0042613D" w:rsidP="0042613D">
      <w:pPr>
        <w:widowControl w:val="0"/>
        <w:spacing w:after="0" w:line="240" w:lineRule="auto"/>
        <w:ind w:right="-8"/>
        <w:jc w:val="center"/>
        <w:rPr>
          <w:rFonts w:ascii="Times New Roman" w:hAnsi="Times New Roman" w:cs="Times New Roman"/>
          <w:b/>
          <w:sz w:val="26"/>
          <w:szCs w:val="26"/>
        </w:rPr>
      </w:pPr>
      <w:r w:rsidRPr="00A40078">
        <w:rPr>
          <w:rFonts w:ascii="Times New Roman" w:hAnsi="Times New Roman" w:cs="Times New Roman"/>
          <w:b/>
          <w:sz w:val="26"/>
          <w:szCs w:val="26"/>
        </w:rPr>
        <w:t>о резервировании на счете Заказчика денежных средств по договору подряда от «___»_______ 20__ г. № ___</w:t>
      </w:r>
    </w:p>
    <w:p w14:paraId="002C437D" w14:textId="77777777" w:rsidR="0042613D" w:rsidRPr="00A40078" w:rsidRDefault="0042613D" w:rsidP="0042613D">
      <w:pPr>
        <w:widowControl w:val="0"/>
        <w:spacing w:after="0" w:line="240" w:lineRule="auto"/>
        <w:ind w:right="-8"/>
        <w:jc w:val="both"/>
        <w:rPr>
          <w:rFonts w:ascii="Times New Roman" w:hAnsi="Times New Roman" w:cs="Times New Roman"/>
          <w:b/>
          <w:sz w:val="26"/>
          <w:szCs w:val="26"/>
        </w:rPr>
      </w:pPr>
    </w:p>
    <w:p w14:paraId="3D25BB9F" w14:textId="77777777" w:rsidR="0042613D" w:rsidRPr="00A40078" w:rsidRDefault="0042613D" w:rsidP="0042613D">
      <w:pPr>
        <w:widowControl w:val="0"/>
        <w:spacing w:after="0" w:line="240" w:lineRule="auto"/>
        <w:ind w:right="-8"/>
        <w:jc w:val="both"/>
        <w:rPr>
          <w:rFonts w:ascii="Times New Roman" w:hAnsi="Times New Roman" w:cs="Times New Roman"/>
          <w:sz w:val="26"/>
          <w:szCs w:val="26"/>
        </w:rPr>
      </w:pPr>
    </w:p>
    <w:tbl>
      <w:tblPr>
        <w:tblW w:w="0" w:type="auto"/>
        <w:tblLook w:val="04A0" w:firstRow="1" w:lastRow="0" w:firstColumn="1" w:lastColumn="0" w:noHBand="0" w:noVBand="1"/>
      </w:tblPr>
      <w:tblGrid>
        <w:gridCol w:w="2547"/>
        <w:gridCol w:w="2055"/>
        <w:gridCol w:w="5104"/>
      </w:tblGrid>
      <w:tr w:rsidR="0042613D" w:rsidRPr="00A40078" w14:paraId="5D655B7A" w14:textId="77777777" w:rsidTr="0042613D">
        <w:tc>
          <w:tcPr>
            <w:tcW w:w="3190" w:type="dxa"/>
            <w:hideMark/>
          </w:tcPr>
          <w:p w14:paraId="6B9B98DA" w14:textId="77777777"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sz w:val="26"/>
                <w:szCs w:val="26"/>
              </w:rPr>
              <w:t>г. __________</w:t>
            </w:r>
          </w:p>
        </w:tc>
        <w:tc>
          <w:tcPr>
            <w:tcW w:w="3190" w:type="dxa"/>
          </w:tcPr>
          <w:p w14:paraId="4B43E678" w14:textId="77777777" w:rsidR="0042613D" w:rsidRPr="00A40078" w:rsidRDefault="0042613D" w:rsidP="0042613D">
            <w:pPr>
              <w:widowControl w:val="0"/>
              <w:spacing w:after="0" w:line="240" w:lineRule="auto"/>
              <w:ind w:right="-8" w:firstLine="709"/>
              <w:jc w:val="both"/>
              <w:rPr>
                <w:rFonts w:ascii="Times New Roman" w:hAnsi="Times New Roman" w:cs="Times New Roman"/>
                <w:sz w:val="26"/>
                <w:szCs w:val="26"/>
              </w:rPr>
            </w:pPr>
          </w:p>
        </w:tc>
        <w:tc>
          <w:tcPr>
            <w:tcW w:w="6928" w:type="dxa"/>
            <w:hideMark/>
          </w:tcPr>
          <w:p w14:paraId="06ED6C6E" w14:textId="77777777"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sz w:val="26"/>
                <w:szCs w:val="26"/>
              </w:rPr>
              <w:t xml:space="preserve">                «_____»________ 20___г.</w:t>
            </w:r>
          </w:p>
        </w:tc>
      </w:tr>
    </w:tbl>
    <w:p w14:paraId="147334E9" w14:textId="77777777" w:rsidR="0042613D" w:rsidRPr="00A40078" w:rsidRDefault="0042613D" w:rsidP="0042613D">
      <w:pPr>
        <w:widowControl w:val="0"/>
        <w:spacing w:after="0" w:line="240" w:lineRule="auto"/>
        <w:ind w:right="-8"/>
        <w:jc w:val="both"/>
        <w:rPr>
          <w:rFonts w:ascii="Times New Roman" w:hAnsi="Times New Roman" w:cs="Times New Roman"/>
          <w:b/>
          <w:bCs/>
          <w:i/>
          <w:iCs/>
          <w:sz w:val="26"/>
          <w:szCs w:val="26"/>
          <w:lang w:val="x-none"/>
        </w:rPr>
      </w:pPr>
    </w:p>
    <w:p w14:paraId="22C17D1A" w14:textId="77777777" w:rsidR="0042613D" w:rsidRPr="00A40078" w:rsidRDefault="0042613D" w:rsidP="0042613D">
      <w:pPr>
        <w:widowControl w:val="0"/>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bCs/>
          <w:iCs/>
          <w:sz w:val="26"/>
          <w:szCs w:val="26"/>
        </w:rPr>
        <w:t>_________________________________________________________________.</w:t>
      </w:r>
      <w:r w:rsidRPr="00A40078">
        <w:rPr>
          <w:rFonts w:ascii="Times New Roman" w:hAnsi="Times New Roman" w:cs="Times New Roman"/>
          <w:sz w:val="26"/>
          <w:szCs w:val="26"/>
          <w:lang w:val="x-none"/>
        </w:rPr>
        <w:t xml:space="preserve"> именуемое в дальнейшем «</w:t>
      </w:r>
      <w:r w:rsidRPr="00A40078">
        <w:rPr>
          <w:rFonts w:ascii="Times New Roman" w:hAnsi="Times New Roman" w:cs="Times New Roman"/>
          <w:sz w:val="26"/>
          <w:szCs w:val="26"/>
        </w:rPr>
        <w:t>Заказчик</w:t>
      </w:r>
      <w:r w:rsidRPr="00A40078">
        <w:rPr>
          <w:rFonts w:ascii="Times New Roman" w:hAnsi="Times New Roman" w:cs="Times New Roman"/>
          <w:sz w:val="26"/>
          <w:szCs w:val="26"/>
          <w:lang w:val="x-none"/>
        </w:rPr>
        <w:t>», в лице _______________________, действующего на основании __________________, с одной стороны, и ________________________,</w:t>
      </w:r>
      <w:r w:rsidRPr="00A40078">
        <w:rPr>
          <w:rFonts w:ascii="Times New Roman" w:hAnsi="Times New Roman" w:cs="Times New Roman"/>
          <w:sz w:val="26"/>
          <w:szCs w:val="26"/>
        </w:rPr>
        <w:t xml:space="preserve"> </w:t>
      </w:r>
      <w:r w:rsidRPr="00A40078">
        <w:rPr>
          <w:rFonts w:ascii="Times New Roman" w:hAnsi="Times New Roman" w:cs="Times New Roman"/>
          <w:sz w:val="26"/>
          <w:szCs w:val="26"/>
          <w:lang w:val="x-none"/>
        </w:rPr>
        <w:t>именуемое в дальнейшем «По</w:t>
      </w:r>
      <w:r w:rsidRPr="00A40078">
        <w:rPr>
          <w:rFonts w:ascii="Times New Roman" w:hAnsi="Times New Roman" w:cs="Times New Roman"/>
          <w:sz w:val="26"/>
          <w:szCs w:val="26"/>
        </w:rPr>
        <w:t>дрядчик</w:t>
      </w:r>
      <w:r w:rsidRPr="00A40078">
        <w:rPr>
          <w:rFonts w:ascii="Times New Roman" w:hAnsi="Times New Roman" w:cs="Times New Roman"/>
          <w:sz w:val="26"/>
          <w:szCs w:val="26"/>
          <w:lang w:val="x-none"/>
        </w:rPr>
        <w:t>», в лице __________________________, действующего на основании __________________,</w:t>
      </w:r>
      <w:r w:rsidRPr="00A40078">
        <w:rPr>
          <w:rFonts w:ascii="Times New Roman" w:hAnsi="Times New Roman" w:cs="Times New Roman"/>
          <w:sz w:val="26"/>
          <w:szCs w:val="26"/>
        </w:rPr>
        <w:t xml:space="preserve"> </w:t>
      </w:r>
      <w:r w:rsidRPr="00A40078">
        <w:rPr>
          <w:rFonts w:ascii="Times New Roman" w:hAnsi="Times New Roman" w:cs="Times New Roman"/>
          <w:sz w:val="26"/>
          <w:szCs w:val="26"/>
          <w:lang w:val="x-none"/>
        </w:rPr>
        <w:t xml:space="preserve">с другой стороны, именуемые в дальнейшем совместно «Стороны», </w:t>
      </w:r>
      <w:r w:rsidRPr="00A40078">
        <w:rPr>
          <w:rFonts w:ascii="Times New Roman" w:hAnsi="Times New Roman" w:cs="Times New Roman"/>
          <w:sz w:val="26"/>
          <w:szCs w:val="26"/>
        </w:rPr>
        <w:t xml:space="preserve">в порядке п. 6.20 Договора подряда от _____ № (далее - Договор) </w:t>
      </w:r>
      <w:r w:rsidRPr="00A40078">
        <w:rPr>
          <w:rFonts w:ascii="Times New Roman" w:hAnsi="Times New Roman" w:cs="Times New Roman"/>
          <w:sz w:val="26"/>
          <w:szCs w:val="26"/>
          <w:lang w:val="x-none"/>
        </w:rPr>
        <w:t>заключили настоящ</w:t>
      </w:r>
      <w:r w:rsidRPr="00A40078">
        <w:rPr>
          <w:rFonts w:ascii="Times New Roman" w:hAnsi="Times New Roman" w:cs="Times New Roman"/>
          <w:sz w:val="26"/>
          <w:szCs w:val="26"/>
        </w:rPr>
        <w:t xml:space="preserve">ее Соглашение о </w:t>
      </w:r>
      <w:r w:rsidRPr="00A40078">
        <w:rPr>
          <w:rFonts w:ascii="Times New Roman" w:hAnsi="Times New Roman" w:cs="Times New Roman"/>
          <w:sz w:val="26"/>
          <w:szCs w:val="26"/>
          <w:lang w:val="x-none"/>
        </w:rPr>
        <w:t>нижеследующем</w:t>
      </w:r>
      <w:r w:rsidRPr="00A40078">
        <w:rPr>
          <w:rFonts w:ascii="Times New Roman" w:hAnsi="Times New Roman" w:cs="Times New Roman"/>
          <w:sz w:val="26"/>
          <w:szCs w:val="26"/>
        </w:rPr>
        <w:t>:</w:t>
      </w:r>
    </w:p>
    <w:p w14:paraId="73E91998" w14:textId="77777777" w:rsidR="0042613D" w:rsidRPr="00A40078" w:rsidRDefault="0042613D" w:rsidP="0042613D">
      <w:pPr>
        <w:widowControl w:val="0"/>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1. Подрядчик в порядке статьи 329 Гражданского кодекса Российской Федерации предоставляет Заказчику в качестве способа обеспечения обязательств по Договору и гарантийных обязательств зарезервированные средства в размере 10 (десяти) процентов от цены Договора (включая НДС) на сумму ___________ (____________________) рублей на срок действия Договора и гарантийного срока.</w:t>
      </w:r>
    </w:p>
    <w:p w14:paraId="5087E38A" w14:textId="77777777" w:rsidR="0042613D" w:rsidRPr="00A40078" w:rsidRDefault="0042613D" w:rsidP="0042613D">
      <w:pPr>
        <w:widowControl w:val="0"/>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2. Подрядчик предоставляет Заказчику право на удержание части цены Договора (включая НДС), указанной в пункте 1 настоящего Соглашения, из платежей и окончательного платежа за выполненные работы Подрядчиком путем резервирования названной денежной суммы на счете Заказчика:</w:t>
      </w:r>
    </w:p>
    <w:p w14:paraId="083100C6" w14:textId="77777777" w:rsidR="0042613D" w:rsidRPr="00A40078" w:rsidRDefault="0042613D" w:rsidP="0042613D">
      <w:pPr>
        <w:pStyle w:val="ConsPlusNormal"/>
        <w:ind w:firstLine="709"/>
        <w:jc w:val="both"/>
        <w:rPr>
          <w:rFonts w:ascii="Times New Roman" w:hAnsi="Times New Roman" w:cs="Times New Roman"/>
          <w:sz w:val="26"/>
          <w:szCs w:val="26"/>
        </w:rPr>
      </w:pPr>
      <w:r w:rsidRPr="00A40078">
        <w:rPr>
          <w:rFonts w:ascii="Times New Roman" w:hAnsi="Times New Roman" w:cs="Times New Roman"/>
          <w:sz w:val="26"/>
          <w:szCs w:val="26"/>
        </w:rPr>
        <w:t>- на период исполнения договора до момента подписания Акта приемки законченного строительством объекта приемочной комиссией по форме КС-14;</w:t>
      </w:r>
    </w:p>
    <w:p w14:paraId="5AF76506" w14:textId="77777777" w:rsidR="0042613D" w:rsidRPr="00A40078" w:rsidRDefault="0042613D" w:rsidP="0042613D">
      <w:pPr>
        <w:pStyle w:val="ConsPlusNormal"/>
        <w:ind w:firstLine="709"/>
        <w:jc w:val="both"/>
        <w:rPr>
          <w:rFonts w:ascii="Times New Roman" w:hAnsi="Times New Roman" w:cs="Times New Roman"/>
          <w:sz w:val="26"/>
          <w:szCs w:val="26"/>
        </w:rPr>
      </w:pPr>
      <w:r w:rsidRPr="00A40078">
        <w:rPr>
          <w:rFonts w:ascii="Times New Roman" w:hAnsi="Times New Roman" w:cs="Times New Roman"/>
          <w:sz w:val="26"/>
          <w:szCs w:val="26"/>
        </w:rPr>
        <w:t>- на период исполнения договора и гарантийной эксплуатации объекта до момента окончания гарантийного срока.</w:t>
      </w:r>
    </w:p>
    <w:p w14:paraId="5FEB80C1" w14:textId="77777777" w:rsidR="0042613D" w:rsidRPr="00A40078" w:rsidRDefault="0042613D" w:rsidP="0042613D">
      <w:pPr>
        <w:pStyle w:val="ConsPlusNormal"/>
        <w:ind w:firstLine="709"/>
        <w:jc w:val="both"/>
        <w:rPr>
          <w:rFonts w:ascii="Times New Roman" w:hAnsi="Times New Roman" w:cs="Times New Roman"/>
          <w:sz w:val="26"/>
          <w:szCs w:val="26"/>
        </w:rPr>
      </w:pPr>
      <w:r w:rsidRPr="00A40078">
        <w:rPr>
          <w:rFonts w:ascii="Times New Roman" w:hAnsi="Times New Roman" w:cs="Times New Roman"/>
          <w:sz w:val="26"/>
          <w:szCs w:val="26"/>
        </w:rPr>
        <w:t>3. Перечисление денежных средств Подрядчику осуществляется с момента резервирования Заказчиком всей денежной суммы в размере 10% от цены договора из платежей за фактически выполненные работы. Не допускается оплата выполненных работ на условиях резервирования 10% из суммы каждого платежа и накопления суммы резервирования до 10% от цены договора.</w:t>
      </w:r>
    </w:p>
    <w:p w14:paraId="68B74354" w14:textId="77777777" w:rsidR="0042613D" w:rsidRPr="00A40078" w:rsidRDefault="0042613D" w:rsidP="0042613D">
      <w:pPr>
        <w:pStyle w:val="ConsPlusNormal"/>
        <w:ind w:firstLine="709"/>
        <w:jc w:val="both"/>
        <w:rPr>
          <w:rFonts w:ascii="Times New Roman" w:hAnsi="Times New Roman" w:cs="Times New Roman"/>
          <w:sz w:val="26"/>
          <w:szCs w:val="26"/>
        </w:rPr>
      </w:pPr>
      <w:r w:rsidRPr="00A40078">
        <w:rPr>
          <w:rFonts w:ascii="Times New Roman" w:hAnsi="Times New Roman" w:cs="Times New Roman"/>
          <w:sz w:val="26"/>
          <w:szCs w:val="26"/>
        </w:rPr>
        <w:t>4. Зарезервированные средства могут быть использованы Заказчиком для покрытия расходов, связанных с ненадлежащим исполнением Подрядчиком обязательств по Договору, в том числе на возмещение убытков, связанных с гарантийными обязательствами.</w:t>
      </w:r>
    </w:p>
    <w:p w14:paraId="599ED7D6" w14:textId="77777777" w:rsidR="0042613D" w:rsidRPr="00A40078" w:rsidRDefault="0042613D" w:rsidP="0042613D">
      <w:pPr>
        <w:pStyle w:val="ConsPlusNormal"/>
        <w:ind w:firstLine="709"/>
        <w:jc w:val="both"/>
        <w:rPr>
          <w:rFonts w:ascii="Times New Roman" w:hAnsi="Times New Roman" w:cs="Times New Roman"/>
          <w:sz w:val="26"/>
          <w:szCs w:val="26"/>
        </w:rPr>
      </w:pPr>
      <w:r w:rsidRPr="00A40078">
        <w:rPr>
          <w:rFonts w:ascii="Times New Roman" w:hAnsi="Times New Roman" w:cs="Times New Roman"/>
          <w:sz w:val="26"/>
          <w:szCs w:val="26"/>
        </w:rPr>
        <w:t>5. Сумма списания зарезервированных средств определяется Заказчиком с учетом следующих положений:</w:t>
      </w:r>
    </w:p>
    <w:p w14:paraId="3DCB2347" w14:textId="77777777" w:rsidR="0042613D" w:rsidRPr="00A40078" w:rsidRDefault="0042613D" w:rsidP="0042613D">
      <w:pPr>
        <w:pStyle w:val="ConsPlusNormal"/>
        <w:tabs>
          <w:tab w:val="left" w:pos="1276"/>
        </w:tabs>
        <w:ind w:firstLine="709"/>
        <w:jc w:val="both"/>
        <w:rPr>
          <w:rFonts w:ascii="Times New Roman" w:hAnsi="Times New Roman" w:cs="Times New Roman"/>
          <w:sz w:val="26"/>
          <w:szCs w:val="26"/>
        </w:rPr>
      </w:pPr>
      <w:r w:rsidRPr="00A40078">
        <w:rPr>
          <w:rFonts w:ascii="Times New Roman" w:hAnsi="Times New Roman" w:cs="Times New Roman"/>
          <w:sz w:val="26"/>
          <w:szCs w:val="26"/>
        </w:rPr>
        <w:t>5.1.</w:t>
      </w:r>
      <w:r w:rsidRPr="00A40078">
        <w:rPr>
          <w:rFonts w:ascii="Times New Roman" w:hAnsi="Times New Roman" w:cs="Times New Roman"/>
          <w:sz w:val="26"/>
          <w:szCs w:val="26"/>
        </w:rPr>
        <w:tab/>
        <w:t>Сумма списания должна соответствовать минимальной из следующих двух величин:</w:t>
      </w:r>
    </w:p>
    <w:p w14:paraId="35154245" w14:textId="77777777" w:rsidR="0042613D" w:rsidRPr="00A40078" w:rsidRDefault="0042613D" w:rsidP="0042613D">
      <w:pPr>
        <w:pStyle w:val="ConsPlusNormal"/>
        <w:tabs>
          <w:tab w:val="left" w:pos="993"/>
        </w:tabs>
        <w:ind w:firstLine="709"/>
        <w:jc w:val="both"/>
        <w:rPr>
          <w:rFonts w:ascii="Times New Roman" w:hAnsi="Times New Roman" w:cs="Times New Roman"/>
          <w:sz w:val="26"/>
          <w:szCs w:val="26"/>
        </w:rPr>
      </w:pPr>
      <w:r w:rsidRPr="00A40078">
        <w:rPr>
          <w:rFonts w:ascii="Times New Roman" w:hAnsi="Times New Roman" w:cs="Times New Roman"/>
          <w:sz w:val="26"/>
          <w:szCs w:val="26"/>
        </w:rPr>
        <w:t>•</w:t>
      </w:r>
      <w:r w:rsidRPr="00A40078">
        <w:rPr>
          <w:rFonts w:ascii="Times New Roman" w:hAnsi="Times New Roman" w:cs="Times New Roman"/>
          <w:sz w:val="26"/>
          <w:szCs w:val="26"/>
        </w:rPr>
        <w:tab/>
        <w:t>суммы неисполненных денежных обязательств Подрядчика перед Заказчиком, рассчитанной в соответствии с пп. 5.3-5.4 настоящего Соглашения;</w:t>
      </w:r>
    </w:p>
    <w:p w14:paraId="0B9C24FD" w14:textId="77777777" w:rsidR="0042613D" w:rsidRPr="00A40078" w:rsidRDefault="0042613D" w:rsidP="0042613D">
      <w:pPr>
        <w:pStyle w:val="ConsPlusNormal"/>
        <w:tabs>
          <w:tab w:val="left" w:pos="993"/>
        </w:tabs>
        <w:ind w:firstLine="709"/>
        <w:jc w:val="both"/>
        <w:rPr>
          <w:rFonts w:ascii="Times New Roman" w:hAnsi="Times New Roman" w:cs="Times New Roman"/>
          <w:sz w:val="26"/>
          <w:szCs w:val="26"/>
        </w:rPr>
      </w:pPr>
      <w:r w:rsidRPr="00A40078">
        <w:rPr>
          <w:rFonts w:ascii="Times New Roman" w:hAnsi="Times New Roman" w:cs="Times New Roman"/>
          <w:sz w:val="26"/>
          <w:szCs w:val="26"/>
        </w:rPr>
        <w:t>•</w:t>
      </w:r>
      <w:r w:rsidRPr="00A40078">
        <w:rPr>
          <w:rFonts w:ascii="Times New Roman" w:hAnsi="Times New Roman" w:cs="Times New Roman"/>
          <w:sz w:val="26"/>
          <w:szCs w:val="26"/>
        </w:rPr>
        <w:tab/>
        <w:t>размера зарезервированных средств.</w:t>
      </w:r>
    </w:p>
    <w:p w14:paraId="0043C22D" w14:textId="77777777" w:rsidR="0042613D" w:rsidRPr="00A40078" w:rsidRDefault="0042613D" w:rsidP="0042613D">
      <w:pPr>
        <w:pStyle w:val="ConsPlusNormal"/>
        <w:tabs>
          <w:tab w:val="left" w:pos="1276"/>
        </w:tabs>
        <w:ind w:firstLine="709"/>
        <w:jc w:val="both"/>
        <w:rPr>
          <w:rFonts w:ascii="Times New Roman" w:hAnsi="Times New Roman" w:cs="Times New Roman"/>
          <w:sz w:val="26"/>
          <w:szCs w:val="26"/>
        </w:rPr>
      </w:pPr>
      <w:r w:rsidRPr="00A40078">
        <w:rPr>
          <w:rFonts w:ascii="Times New Roman" w:hAnsi="Times New Roman" w:cs="Times New Roman"/>
          <w:sz w:val="26"/>
          <w:szCs w:val="26"/>
        </w:rPr>
        <w:t>5.3.</w:t>
      </w:r>
      <w:r w:rsidRPr="00A40078">
        <w:rPr>
          <w:rFonts w:ascii="Times New Roman" w:hAnsi="Times New Roman" w:cs="Times New Roman"/>
          <w:sz w:val="26"/>
          <w:szCs w:val="26"/>
        </w:rPr>
        <w:tab/>
        <w:t xml:space="preserve">Для резервируемых средств, предоставляемых в качестве обеспечения исполнения Подрядчиком обязательств по Договору сумма неисполненных </w:t>
      </w:r>
      <w:r w:rsidRPr="00A40078">
        <w:rPr>
          <w:rFonts w:ascii="Times New Roman" w:hAnsi="Times New Roman" w:cs="Times New Roman"/>
          <w:sz w:val="26"/>
          <w:szCs w:val="26"/>
        </w:rPr>
        <w:lastRenderedPageBreak/>
        <w:t>денежных обязательств Подрядчика перед Заказчиком, определяется с учетом:</w:t>
      </w:r>
    </w:p>
    <w:p w14:paraId="427CD7AB" w14:textId="77777777" w:rsidR="0042613D" w:rsidRPr="00A40078" w:rsidRDefault="0042613D" w:rsidP="0042613D">
      <w:pPr>
        <w:pStyle w:val="ConsPlusNormal"/>
        <w:tabs>
          <w:tab w:val="left" w:pos="993"/>
        </w:tabs>
        <w:ind w:firstLine="709"/>
        <w:jc w:val="both"/>
        <w:rPr>
          <w:rFonts w:ascii="Times New Roman" w:hAnsi="Times New Roman" w:cs="Times New Roman"/>
          <w:sz w:val="26"/>
          <w:szCs w:val="26"/>
        </w:rPr>
      </w:pPr>
      <w:r w:rsidRPr="00A40078">
        <w:rPr>
          <w:rFonts w:ascii="Times New Roman" w:hAnsi="Times New Roman" w:cs="Times New Roman"/>
          <w:sz w:val="26"/>
          <w:szCs w:val="26"/>
        </w:rPr>
        <w:t>•</w:t>
      </w:r>
      <w:r w:rsidRPr="00A40078">
        <w:rPr>
          <w:rFonts w:ascii="Times New Roman" w:hAnsi="Times New Roman" w:cs="Times New Roman"/>
          <w:sz w:val="26"/>
          <w:szCs w:val="26"/>
        </w:rPr>
        <w:tab/>
        <w:t>суммы выставленных Подрядчику и неоплаченных претензий (кроме претензий, отозванных Заказчиком);</w:t>
      </w:r>
    </w:p>
    <w:p w14:paraId="4A6A921D" w14:textId="77777777" w:rsidR="0042613D" w:rsidRPr="00A40078" w:rsidRDefault="0042613D" w:rsidP="0042613D">
      <w:pPr>
        <w:pStyle w:val="ConsPlusNormal"/>
        <w:tabs>
          <w:tab w:val="left" w:pos="993"/>
        </w:tabs>
        <w:ind w:firstLine="709"/>
        <w:jc w:val="both"/>
        <w:rPr>
          <w:rFonts w:ascii="Times New Roman" w:hAnsi="Times New Roman" w:cs="Times New Roman"/>
          <w:sz w:val="26"/>
          <w:szCs w:val="26"/>
        </w:rPr>
      </w:pPr>
      <w:r w:rsidRPr="00A40078">
        <w:rPr>
          <w:rFonts w:ascii="Times New Roman" w:hAnsi="Times New Roman" w:cs="Times New Roman"/>
          <w:sz w:val="26"/>
          <w:szCs w:val="26"/>
        </w:rPr>
        <w:t>•</w:t>
      </w:r>
      <w:r w:rsidRPr="00A40078">
        <w:rPr>
          <w:rFonts w:ascii="Times New Roman" w:hAnsi="Times New Roman" w:cs="Times New Roman"/>
          <w:sz w:val="26"/>
          <w:szCs w:val="26"/>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14:paraId="75744656" w14:textId="77777777" w:rsidR="0042613D" w:rsidRPr="00A40078" w:rsidRDefault="0042613D" w:rsidP="0042613D">
      <w:pPr>
        <w:pStyle w:val="ConsPlusNormal"/>
        <w:tabs>
          <w:tab w:val="left" w:pos="993"/>
        </w:tabs>
        <w:ind w:firstLine="709"/>
        <w:jc w:val="both"/>
        <w:rPr>
          <w:rFonts w:ascii="Times New Roman" w:hAnsi="Times New Roman" w:cs="Times New Roman"/>
          <w:sz w:val="26"/>
          <w:szCs w:val="26"/>
        </w:rPr>
      </w:pPr>
      <w:r w:rsidRPr="00A40078">
        <w:rPr>
          <w:rFonts w:ascii="Times New Roman" w:hAnsi="Times New Roman" w:cs="Times New Roman"/>
          <w:sz w:val="26"/>
          <w:szCs w:val="26"/>
        </w:rPr>
        <w:t>•</w:t>
      </w:r>
      <w:r w:rsidRPr="00A40078">
        <w:rPr>
          <w:rFonts w:ascii="Times New Roman" w:hAnsi="Times New Roman" w:cs="Times New Roman"/>
          <w:sz w:val="26"/>
          <w:szCs w:val="26"/>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14:paraId="08BB4F5A" w14:textId="77777777" w:rsidR="0042613D" w:rsidRPr="00A40078" w:rsidRDefault="0042613D" w:rsidP="0042613D">
      <w:pPr>
        <w:pStyle w:val="ConsPlusNormal"/>
        <w:tabs>
          <w:tab w:val="left" w:pos="993"/>
        </w:tabs>
        <w:ind w:firstLine="709"/>
        <w:jc w:val="both"/>
        <w:rPr>
          <w:rFonts w:ascii="Times New Roman" w:hAnsi="Times New Roman" w:cs="Times New Roman"/>
          <w:sz w:val="26"/>
          <w:szCs w:val="26"/>
        </w:rPr>
      </w:pPr>
      <w:r w:rsidRPr="00A40078">
        <w:rPr>
          <w:rFonts w:ascii="Times New Roman" w:hAnsi="Times New Roman" w:cs="Times New Roman"/>
          <w:sz w:val="26"/>
          <w:szCs w:val="26"/>
        </w:rPr>
        <w:t>•</w:t>
      </w:r>
      <w:r w:rsidRPr="00A40078">
        <w:rPr>
          <w:rFonts w:ascii="Times New Roman" w:hAnsi="Times New Roman" w:cs="Times New Roman"/>
          <w:sz w:val="26"/>
          <w:szCs w:val="26"/>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14:paraId="14DFD7C9" w14:textId="77777777" w:rsidR="0042613D" w:rsidRPr="00A40078" w:rsidRDefault="0042613D" w:rsidP="0042613D">
      <w:pPr>
        <w:pStyle w:val="ConsPlusNormal"/>
        <w:tabs>
          <w:tab w:val="left" w:pos="993"/>
        </w:tabs>
        <w:ind w:firstLine="709"/>
        <w:jc w:val="both"/>
        <w:rPr>
          <w:rFonts w:ascii="Times New Roman" w:hAnsi="Times New Roman" w:cs="Times New Roman"/>
          <w:sz w:val="26"/>
          <w:szCs w:val="26"/>
        </w:rPr>
      </w:pPr>
      <w:r w:rsidRPr="00A40078">
        <w:rPr>
          <w:rFonts w:ascii="Times New Roman" w:hAnsi="Times New Roman" w:cs="Times New Roman"/>
          <w:sz w:val="26"/>
          <w:szCs w:val="26"/>
        </w:rPr>
        <w:t>•</w:t>
      </w:r>
      <w:r w:rsidRPr="00A40078">
        <w:rPr>
          <w:rFonts w:ascii="Times New Roman" w:hAnsi="Times New Roman" w:cs="Times New Roman"/>
          <w:sz w:val="26"/>
          <w:szCs w:val="26"/>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14:paraId="6A65F450" w14:textId="77777777" w:rsidR="0042613D" w:rsidRPr="00A40078" w:rsidRDefault="0042613D" w:rsidP="0042613D">
      <w:pPr>
        <w:pStyle w:val="ConsPlusNormal"/>
        <w:tabs>
          <w:tab w:val="left" w:pos="993"/>
        </w:tabs>
        <w:ind w:firstLine="709"/>
        <w:jc w:val="both"/>
        <w:rPr>
          <w:rFonts w:ascii="Times New Roman" w:hAnsi="Times New Roman" w:cs="Times New Roman"/>
          <w:sz w:val="26"/>
          <w:szCs w:val="26"/>
        </w:rPr>
      </w:pPr>
      <w:r w:rsidRPr="00A40078">
        <w:rPr>
          <w:rFonts w:ascii="Times New Roman" w:hAnsi="Times New Roman" w:cs="Times New Roman"/>
          <w:sz w:val="26"/>
          <w:szCs w:val="26"/>
        </w:rPr>
        <w:t>•</w:t>
      </w:r>
      <w:r w:rsidRPr="00A40078">
        <w:rPr>
          <w:rFonts w:ascii="Times New Roman" w:hAnsi="Times New Roman" w:cs="Times New Roman"/>
          <w:sz w:val="26"/>
          <w:szCs w:val="26"/>
        </w:rPr>
        <w:tab/>
        <w:t>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банковской гарантией на возврат авансовых платежей по Договору), либо в связи с произошедшей переплатой по Договору в пользу Подрядчика;</w:t>
      </w:r>
    </w:p>
    <w:p w14:paraId="645A870A" w14:textId="77777777" w:rsidR="0042613D" w:rsidRPr="00A40078" w:rsidRDefault="0042613D" w:rsidP="0042613D">
      <w:pPr>
        <w:pStyle w:val="ConsPlusNormal"/>
        <w:tabs>
          <w:tab w:val="left" w:pos="993"/>
        </w:tabs>
        <w:ind w:firstLine="709"/>
        <w:jc w:val="both"/>
        <w:rPr>
          <w:rFonts w:ascii="Times New Roman" w:hAnsi="Times New Roman" w:cs="Times New Roman"/>
          <w:sz w:val="26"/>
          <w:szCs w:val="26"/>
        </w:rPr>
      </w:pPr>
      <w:r w:rsidRPr="00A40078">
        <w:rPr>
          <w:rFonts w:ascii="Times New Roman" w:hAnsi="Times New Roman" w:cs="Times New Roman"/>
          <w:sz w:val="26"/>
          <w:szCs w:val="26"/>
        </w:rPr>
        <w:t>•</w:t>
      </w:r>
      <w:r w:rsidRPr="00A40078">
        <w:rPr>
          <w:rFonts w:ascii="Times New Roman" w:hAnsi="Times New Roman" w:cs="Times New Roman"/>
          <w:sz w:val="26"/>
          <w:szCs w:val="26"/>
        </w:rPr>
        <w:tab/>
        <w:t>иных подлежащих оплате и неисполненных обязательств Подрядчика перед Заказчиком (сверх суммы, уже учтенной в выставленных претензиях).</w:t>
      </w:r>
    </w:p>
    <w:p w14:paraId="7FFB6CA3" w14:textId="77777777" w:rsidR="0042613D" w:rsidRPr="00A40078" w:rsidRDefault="0042613D" w:rsidP="0042613D">
      <w:pPr>
        <w:pStyle w:val="ConsPlusNormal"/>
        <w:tabs>
          <w:tab w:val="left" w:pos="1276"/>
        </w:tabs>
        <w:ind w:firstLine="709"/>
        <w:jc w:val="both"/>
        <w:rPr>
          <w:rFonts w:ascii="Times New Roman" w:hAnsi="Times New Roman" w:cs="Times New Roman"/>
          <w:sz w:val="26"/>
          <w:szCs w:val="26"/>
        </w:rPr>
      </w:pPr>
      <w:r w:rsidRPr="00A40078">
        <w:rPr>
          <w:rFonts w:ascii="Times New Roman" w:hAnsi="Times New Roman" w:cs="Times New Roman"/>
          <w:sz w:val="26"/>
          <w:szCs w:val="26"/>
        </w:rPr>
        <w:t>5.4.</w:t>
      </w:r>
      <w:r w:rsidRPr="00A40078">
        <w:rPr>
          <w:rFonts w:ascii="Times New Roman" w:hAnsi="Times New Roman" w:cs="Times New Roman"/>
          <w:sz w:val="26"/>
          <w:szCs w:val="26"/>
        </w:rPr>
        <w:tab/>
        <w:t>Для резервируемых средств, предоставляемых в качестве обеспечения гарантийных обязательств сумма неисполненных денежных обязательств Подрядчика перед Заказчиком, определяется по аналогии с порядком, предусмотренным п. 5.3 настоящего Соглашения, при этом в расчет принимаются только суммы задолженности, возникшие в связи с неисполнением Подрядчиком обязательств перед Заказчиком в течение гарантийного срока по Договору.</w:t>
      </w:r>
    </w:p>
    <w:p w14:paraId="6B839988" w14:textId="77777777" w:rsidR="0042613D" w:rsidRPr="00A40078" w:rsidRDefault="0042613D" w:rsidP="0042613D">
      <w:pPr>
        <w:pStyle w:val="ConsPlusNormal"/>
        <w:ind w:firstLine="709"/>
        <w:jc w:val="both"/>
        <w:rPr>
          <w:rFonts w:ascii="Times New Roman" w:hAnsi="Times New Roman" w:cs="Times New Roman"/>
          <w:sz w:val="26"/>
          <w:szCs w:val="26"/>
        </w:rPr>
      </w:pPr>
      <w:r w:rsidRPr="00A40078">
        <w:rPr>
          <w:rFonts w:ascii="Times New Roman" w:hAnsi="Times New Roman" w:cs="Times New Roman"/>
          <w:sz w:val="26"/>
          <w:szCs w:val="26"/>
        </w:rPr>
        <w:t>6. Выплата резервируемых средств Подрядчику, предоставленных на период исполнения Договора, производится после полной приемки всех выполненных по договору работ на основании Акта приемки законченного строительством объекта приемочной комиссией по форме КС-14, за вычетом средств, использованных Заказчиком для возмещения своих убытков, связанных с нарушением Подрядчиком условий Договора.</w:t>
      </w:r>
    </w:p>
    <w:p w14:paraId="32A5DB09" w14:textId="77777777" w:rsidR="0042613D" w:rsidRPr="00A40078" w:rsidRDefault="0042613D" w:rsidP="0042613D">
      <w:pPr>
        <w:pStyle w:val="ConsPlusNormal"/>
        <w:ind w:firstLine="709"/>
        <w:jc w:val="both"/>
        <w:rPr>
          <w:rFonts w:ascii="Times New Roman" w:hAnsi="Times New Roman" w:cs="Times New Roman"/>
          <w:sz w:val="26"/>
          <w:szCs w:val="26"/>
        </w:rPr>
      </w:pPr>
      <w:r w:rsidRPr="00A40078">
        <w:rPr>
          <w:rFonts w:ascii="Times New Roman" w:hAnsi="Times New Roman" w:cs="Times New Roman"/>
          <w:sz w:val="26"/>
          <w:szCs w:val="26"/>
        </w:rPr>
        <w:t xml:space="preserve">До полной приемки всех работ по Договору, выполненные работы оплачиваются лишь в размере их стоимости за вычетом размера установленного резервирования средств. </w:t>
      </w:r>
    </w:p>
    <w:p w14:paraId="1FD0C003" w14:textId="77777777" w:rsidR="0042613D" w:rsidRPr="00A40078" w:rsidRDefault="0042613D" w:rsidP="0042613D">
      <w:pPr>
        <w:pStyle w:val="ConsPlusNormal"/>
        <w:ind w:firstLine="709"/>
        <w:jc w:val="both"/>
        <w:rPr>
          <w:rFonts w:ascii="Times New Roman" w:hAnsi="Times New Roman" w:cs="Times New Roman"/>
          <w:sz w:val="26"/>
          <w:szCs w:val="26"/>
        </w:rPr>
      </w:pPr>
      <w:r w:rsidRPr="00A40078">
        <w:rPr>
          <w:rFonts w:ascii="Times New Roman" w:hAnsi="Times New Roman" w:cs="Times New Roman"/>
          <w:sz w:val="26"/>
          <w:szCs w:val="26"/>
        </w:rPr>
        <w:t>Выплата резервируемых средств Подрядчику до полной приемки всех выполненных по Договору работ на основании Акта приемки законченного строительством объекта приемочной комиссией объекта в целом, а не отдельных его частей или этапов, не допускается.</w:t>
      </w:r>
    </w:p>
    <w:p w14:paraId="26630177" w14:textId="77777777" w:rsidR="0042613D" w:rsidRPr="00A40078" w:rsidRDefault="0042613D" w:rsidP="0042613D">
      <w:pPr>
        <w:pStyle w:val="ConsPlusNormal"/>
        <w:ind w:firstLine="709"/>
        <w:jc w:val="both"/>
        <w:rPr>
          <w:rFonts w:ascii="Times New Roman" w:hAnsi="Times New Roman" w:cs="Times New Roman"/>
          <w:sz w:val="26"/>
          <w:szCs w:val="26"/>
        </w:rPr>
      </w:pPr>
      <w:r w:rsidRPr="00A40078">
        <w:rPr>
          <w:rFonts w:ascii="Times New Roman" w:hAnsi="Times New Roman" w:cs="Times New Roman"/>
          <w:sz w:val="26"/>
          <w:szCs w:val="26"/>
        </w:rPr>
        <w:t>7. Выплата резервируемых средств, предоставленных Подрядчиком на период исполнения Договора и гарантийной эксплуатации объекта, за вычетом средств, использованных Заказчиком для возмещения своих убытков, связанных с нарушением Подрядчиком условий Договора, производится в следующем порядке:</w:t>
      </w:r>
    </w:p>
    <w:p w14:paraId="3F3C0BEC" w14:textId="77777777" w:rsidR="0042613D" w:rsidRPr="00A40078" w:rsidRDefault="0042613D" w:rsidP="0042613D">
      <w:pPr>
        <w:pStyle w:val="ConsPlusNormal"/>
        <w:ind w:firstLine="709"/>
        <w:jc w:val="both"/>
        <w:rPr>
          <w:rFonts w:ascii="Times New Roman" w:hAnsi="Times New Roman" w:cs="Times New Roman"/>
          <w:sz w:val="26"/>
          <w:szCs w:val="26"/>
        </w:rPr>
      </w:pPr>
      <w:r w:rsidRPr="00A40078">
        <w:rPr>
          <w:rFonts w:ascii="Times New Roman" w:hAnsi="Times New Roman" w:cs="Times New Roman"/>
          <w:sz w:val="26"/>
          <w:szCs w:val="26"/>
        </w:rPr>
        <w:t>- 50 процентов от суммы резервируемых средств в течение 10 (десяти) дней со дня подписания Акта приемки законченного строительством объекта приемочной комиссией по форме КС-14 в целом;</w:t>
      </w:r>
    </w:p>
    <w:p w14:paraId="7DA22077" w14:textId="77777777" w:rsidR="0042613D" w:rsidRPr="00A40078" w:rsidRDefault="0042613D" w:rsidP="0042613D">
      <w:pPr>
        <w:pStyle w:val="ConsPlusNormal"/>
        <w:ind w:firstLine="709"/>
        <w:jc w:val="both"/>
        <w:rPr>
          <w:rFonts w:ascii="Times New Roman" w:hAnsi="Times New Roman" w:cs="Times New Roman"/>
          <w:sz w:val="26"/>
          <w:szCs w:val="26"/>
        </w:rPr>
      </w:pPr>
      <w:r w:rsidRPr="00A40078">
        <w:rPr>
          <w:rFonts w:ascii="Times New Roman" w:hAnsi="Times New Roman" w:cs="Times New Roman"/>
          <w:sz w:val="26"/>
          <w:szCs w:val="26"/>
        </w:rPr>
        <w:t xml:space="preserve">- 50 процентов от суммы резервируемых средств по окончании гарантийного </w:t>
      </w:r>
      <w:r w:rsidRPr="00A40078">
        <w:rPr>
          <w:rFonts w:ascii="Times New Roman" w:hAnsi="Times New Roman" w:cs="Times New Roman"/>
          <w:sz w:val="26"/>
          <w:szCs w:val="26"/>
        </w:rPr>
        <w:lastRenderedPageBreak/>
        <w:t>срока и подписания сторонами протокола об отсутствии взаимных претензий.</w:t>
      </w:r>
    </w:p>
    <w:p w14:paraId="4FC47D3A" w14:textId="77777777" w:rsidR="0042613D" w:rsidRPr="00A40078" w:rsidRDefault="0042613D" w:rsidP="0042613D">
      <w:pPr>
        <w:pStyle w:val="ConsPlusNormal"/>
        <w:ind w:firstLine="709"/>
        <w:jc w:val="both"/>
        <w:rPr>
          <w:rFonts w:ascii="Times New Roman" w:hAnsi="Times New Roman" w:cs="Times New Roman"/>
          <w:sz w:val="26"/>
          <w:szCs w:val="26"/>
        </w:rPr>
      </w:pPr>
      <w:r w:rsidRPr="00A40078">
        <w:rPr>
          <w:rFonts w:ascii="Times New Roman" w:hAnsi="Times New Roman" w:cs="Times New Roman"/>
          <w:sz w:val="26"/>
          <w:szCs w:val="26"/>
        </w:rPr>
        <w:t>8. При расторжении (прекращении) Договора в случае невыполнения Подрядчиком работ в сроки и/или с ненадлежащим качеством, предусмотренные Договором, резервируемые средства не подлежит выплате Подрядчику, а стоимость выполненных работ в этом случае определяется в виде разницы между стоимостью выполненных работ и суммой в размере 100 % (сто процентов) сформированных на момент расторжения (прекращения) Договора резервируемых средств.</w:t>
      </w:r>
    </w:p>
    <w:p w14:paraId="4004E79F" w14:textId="77777777" w:rsidR="0042613D" w:rsidRPr="00A40078" w:rsidRDefault="0042613D" w:rsidP="0042613D">
      <w:pPr>
        <w:pStyle w:val="ConsPlusNormal"/>
        <w:ind w:firstLine="709"/>
        <w:jc w:val="both"/>
        <w:rPr>
          <w:rFonts w:ascii="Times New Roman" w:hAnsi="Times New Roman" w:cs="Times New Roman"/>
          <w:sz w:val="26"/>
          <w:szCs w:val="26"/>
        </w:rPr>
      </w:pPr>
      <w:r w:rsidRPr="00A40078">
        <w:rPr>
          <w:rFonts w:ascii="Times New Roman" w:hAnsi="Times New Roman" w:cs="Times New Roman"/>
          <w:sz w:val="26"/>
          <w:szCs w:val="26"/>
        </w:rPr>
        <w:t xml:space="preserve">9. В случае списания резервируемых средств в соответствии с пунктом 5 настоящего Соглашения, у Подрядчика </w:t>
      </w:r>
      <w:r w:rsidRPr="00A40078">
        <w:rPr>
          <w:rFonts w:ascii="Times New Roman" w:hAnsi="Times New Roman" w:cs="Times New Roman"/>
          <w:bCs/>
          <w:sz w:val="26"/>
          <w:szCs w:val="26"/>
        </w:rPr>
        <w:t xml:space="preserve">возникает обязанность восстановить сумму резервируемых средств </w:t>
      </w:r>
      <w:r w:rsidRPr="00A40078">
        <w:rPr>
          <w:rFonts w:ascii="Times New Roman" w:hAnsi="Times New Roman" w:cs="Times New Roman"/>
          <w:sz w:val="26"/>
          <w:szCs w:val="26"/>
        </w:rPr>
        <w:t>до размера, установленного настоящим Договором.</w:t>
      </w:r>
    </w:p>
    <w:p w14:paraId="17369887" w14:textId="77777777" w:rsidR="0042613D" w:rsidRPr="00A40078" w:rsidRDefault="0042613D" w:rsidP="0042613D">
      <w:pPr>
        <w:pStyle w:val="ConsPlusNormal"/>
        <w:ind w:firstLine="709"/>
        <w:jc w:val="both"/>
        <w:rPr>
          <w:rFonts w:ascii="Times New Roman" w:hAnsi="Times New Roman" w:cs="Times New Roman"/>
          <w:sz w:val="26"/>
          <w:szCs w:val="26"/>
        </w:rPr>
      </w:pPr>
      <w:r w:rsidRPr="00A40078">
        <w:rPr>
          <w:rFonts w:ascii="Times New Roman" w:hAnsi="Times New Roman" w:cs="Times New Roman"/>
          <w:sz w:val="26"/>
          <w:szCs w:val="26"/>
        </w:rPr>
        <w:t>10. На все суммы, указанные в настоящем Соглашении, Подрядчик обязуется не начислять проценты за пользование чужими денежными средствами, также обязуется не предъявлять требования об их взыскании, либо взыскании необоснованного обогащения, убытков.</w:t>
      </w:r>
    </w:p>
    <w:p w14:paraId="24863DC0" w14:textId="77777777" w:rsidR="0042613D" w:rsidRPr="00A40078" w:rsidRDefault="0042613D" w:rsidP="0042613D">
      <w:pPr>
        <w:pStyle w:val="ConsPlusNormal"/>
        <w:ind w:right="-8" w:firstLine="540"/>
        <w:jc w:val="both"/>
        <w:rPr>
          <w:rFonts w:ascii="Times New Roman" w:hAnsi="Times New Roman" w:cs="Times New Roman"/>
          <w:sz w:val="26"/>
          <w:szCs w:val="26"/>
        </w:rPr>
      </w:pPr>
    </w:p>
    <w:p w14:paraId="4CFBA5E6" w14:textId="77777777" w:rsidR="0042613D" w:rsidRPr="00A40078" w:rsidRDefault="0042613D" w:rsidP="0042613D">
      <w:pPr>
        <w:pStyle w:val="ConsPlusNormal"/>
        <w:ind w:right="-8" w:firstLine="540"/>
        <w:jc w:val="both"/>
        <w:rPr>
          <w:rFonts w:ascii="Times New Roman" w:hAnsi="Times New Roman" w:cs="Times New Roman"/>
          <w:sz w:val="26"/>
          <w:szCs w:val="26"/>
        </w:rPr>
      </w:pPr>
    </w:p>
    <w:tbl>
      <w:tblPr>
        <w:tblW w:w="0" w:type="auto"/>
        <w:tblLayout w:type="fixed"/>
        <w:tblLook w:val="01E0" w:firstRow="1" w:lastRow="1" w:firstColumn="1" w:lastColumn="1" w:noHBand="0" w:noVBand="0"/>
      </w:tblPr>
      <w:tblGrid>
        <w:gridCol w:w="4991"/>
        <w:gridCol w:w="4617"/>
      </w:tblGrid>
      <w:tr w:rsidR="0042613D" w:rsidRPr="00A40078" w14:paraId="22FF5F0C" w14:textId="77777777" w:rsidTr="0042613D">
        <w:tc>
          <w:tcPr>
            <w:tcW w:w="4991" w:type="dxa"/>
            <w:hideMark/>
          </w:tcPr>
          <w:p w14:paraId="6D183667" w14:textId="77777777" w:rsidR="0042613D" w:rsidRPr="00A40078" w:rsidRDefault="0042613D" w:rsidP="0042613D">
            <w:pPr>
              <w:widowControl w:val="0"/>
              <w:spacing w:after="0" w:line="240" w:lineRule="auto"/>
              <w:ind w:right="-8"/>
              <w:jc w:val="both"/>
              <w:rPr>
                <w:rFonts w:ascii="Times New Roman" w:hAnsi="Times New Roman" w:cs="Times New Roman"/>
                <w:b/>
                <w:bCs/>
                <w:sz w:val="26"/>
                <w:szCs w:val="26"/>
              </w:rPr>
            </w:pPr>
            <w:r w:rsidRPr="00A40078">
              <w:rPr>
                <w:rFonts w:ascii="Times New Roman" w:hAnsi="Times New Roman" w:cs="Times New Roman"/>
                <w:b/>
                <w:bCs/>
                <w:sz w:val="26"/>
                <w:szCs w:val="26"/>
              </w:rPr>
              <w:t>ЗАКАЗЧИК</w:t>
            </w:r>
          </w:p>
          <w:p w14:paraId="54EC030E" w14:textId="77777777" w:rsidR="0042613D" w:rsidRPr="00A40078" w:rsidRDefault="0042613D" w:rsidP="0042613D">
            <w:pPr>
              <w:widowControl w:val="0"/>
              <w:spacing w:after="0" w:line="240" w:lineRule="auto"/>
              <w:ind w:right="-8"/>
              <w:jc w:val="both"/>
              <w:rPr>
                <w:rFonts w:ascii="Times New Roman" w:hAnsi="Times New Roman" w:cs="Times New Roman"/>
                <w:b/>
                <w:bCs/>
                <w:sz w:val="26"/>
                <w:szCs w:val="26"/>
              </w:rPr>
            </w:pPr>
          </w:p>
        </w:tc>
        <w:tc>
          <w:tcPr>
            <w:tcW w:w="4617" w:type="dxa"/>
          </w:tcPr>
          <w:p w14:paraId="7D3E10D1" w14:textId="77777777" w:rsidR="0042613D" w:rsidRPr="00A40078" w:rsidRDefault="0042613D" w:rsidP="0042613D">
            <w:pPr>
              <w:widowControl w:val="0"/>
              <w:shd w:val="clear" w:color="auto" w:fill="FFFFFF"/>
              <w:spacing w:after="0" w:line="240" w:lineRule="auto"/>
              <w:ind w:right="-8"/>
              <w:jc w:val="both"/>
              <w:rPr>
                <w:rFonts w:ascii="Times New Roman" w:hAnsi="Times New Roman" w:cs="Times New Roman"/>
                <w:b/>
                <w:bCs/>
                <w:sz w:val="26"/>
                <w:szCs w:val="26"/>
              </w:rPr>
            </w:pPr>
            <w:r w:rsidRPr="00A40078">
              <w:rPr>
                <w:rFonts w:ascii="Times New Roman" w:hAnsi="Times New Roman" w:cs="Times New Roman"/>
                <w:b/>
                <w:bCs/>
                <w:sz w:val="26"/>
                <w:szCs w:val="26"/>
              </w:rPr>
              <w:t>ПОДРЯДЧИК</w:t>
            </w:r>
          </w:p>
          <w:p w14:paraId="51180EDF" w14:textId="77777777" w:rsidR="0042613D" w:rsidRPr="00A40078" w:rsidRDefault="0042613D" w:rsidP="0042613D">
            <w:pPr>
              <w:widowControl w:val="0"/>
              <w:spacing w:after="0" w:line="240" w:lineRule="auto"/>
              <w:ind w:right="-8"/>
              <w:jc w:val="both"/>
              <w:rPr>
                <w:rFonts w:ascii="Times New Roman" w:hAnsi="Times New Roman" w:cs="Times New Roman"/>
                <w:b/>
                <w:bCs/>
                <w:sz w:val="26"/>
                <w:szCs w:val="26"/>
              </w:rPr>
            </w:pPr>
          </w:p>
        </w:tc>
      </w:tr>
      <w:tr w:rsidR="0042613D" w:rsidRPr="00A40078" w14:paraId="6A17DC65" w14:textId="77777777" w:rsidTr="0042613D">
        <w:tc>
          <w:tcPr>
            <w:tcW w:w="4991" w:type="dxa"/>
            <w:hideMark/>
          </w:tcPr>
          <w:p w14:paraId="39EE27A0" w14:textId="77777777" w:rsidR="0042613D" w:rsidRPr="00A40078" w:rsidRDefault="0042613D" w:rsidP="0042613D">
            <w:pPr>
              <w:widowControl w:val="0"/>
              <w:spacing w:after="0" w:line="240" w:lineRule="auto"/>
              <w:ind w:right="-8"/>
              <w:jc w:val="both"/>
              <w:rPr>
                <w:rFonts w:ascii="Times New Roman" w:hAnsi="Times New Roman" w:cs="Times New Roman"/>
                <w:b/>
                <w:bCs/>
                <w:sz w:val="26"/>
                <w:szCs w:val="26"/>
              </w:rPr>
            </w:pPr>
            <w:r w:rsidRPr="00A40078">
              <w:rPr>
                <w:rFonts w:ascii="Times New Roman" w:hAnsi="Times New Roman" w:cs="Times New Roman"/>
                <w:b/>
                <w:bCs/>
                <w:sz w:val="26"/>
                <w:szCs w:val="26"/>
              </w:rPr>
              <w:t>________________________________</w:t>
            </w:r>
          </w:p>
          <w:p w14:paraId="0072FDEB" w14:textId="77777777" w:rsidR="0042613D" w:rsidRPr="00A40078" w:rsidRDefault="0042613D" w:rsidP="0042613D">
            <w:pPr>
              <w:widowControl w:val="0"/>
              <w:spacing w:after="0" w:line="240" w:lineRule="auto"/>
              <w:ind w:right="-8"/>
              <w:jc w:val="both"/>
              <w:rPr>
                <w:rFonts w:ascii="Times New Roman" w:hAnsi="Times New Roman" w:cs="Times New Roman"/>
                <w:b/>
                <w:bCs/>
                <w:sz w:val="26"/>
                <w:szCs w:val="26"/>
              </w:rPr>
            </w:pPr>
            <w:r w:rsidRPr="00A40078">
              <w:rPr>
                <w:rFonts w:ascii="Times New Roman" w:hAnsi="Times New Roman" w:cs="Times New Roman"/>
                <w:b/>
                <w:bCs/>
                <w:sz w:val="26"/>
                <w:szCs w:val="26"/>
              </w:rPr>
              <w:t>________________________________</w:t>
            </w:r>
          </w:p>
        </w:tc>
        <w:tc>
          <w:tcPr>
            <w:tcW w:w="4617" w:type="dxa"/>
            <w:hideMark/>
          </w:tcPr>
          <w:p w14:paraId="5683DD36" w14:textId="77777777" w:rsidR="0042613D" w:rsidRPr="00A40078" w:rsidRDefault="0042613D" w:rsidP="0042613D">
            <w:pPr>
              <w:widowControl w:val="0"/>
              <w:spacing w:after="0" w:line="240" w:lineRule="auto"/>
              <w:ind w:right="-8"/>
              <w:jc w:val="both"/>
              <w:rPr>
                <w:rFonts w:ascii="Times New Roman" w:hAnsi="Times New Roman" w:cs="Times New Roman"/>
                <w:b/>
                <w:bCs/>
                <w:sz w:val="26"/>
                <w:szCs w:val="26"/>
              </w:rPr>
            </w:pPr>
            <w:r w:rsidRPr="00A40078">
              <w:rPr>
                <w:rFonts w:ascii="Times New Roman" w:hAnsi="Times New Roman" w:cs="Times New Roman"/>
                <w:b/>
                <w:bCs/>
                <w:sz w:val="26"/>
                <w:szCs w:val="26"/>
              </w:rPr>
              <w:t>_______________________________</w:t>
            </w:r>
          </w:p>
          <w:p w14:paraId="1BCA4D58" w14:textId="77777777" w:rsidR="0042613D" w:rsidRPr="00A40078" w:rsidRDefault="0042613D" w:rsidP="0042613D">
            <w:pPr>
              <w:widowControl w:val="0"/>
              <w:spacing w:after="0" w:line="240" w:lineRule="auto"/>
              <w:ind w:right="-8"/>
              <w:jc w:val="both"/>
              <w:rPr>
                <w:rFonts w:ascii="Times New Roman" w:hAnsi="Times New Roman" w:cs="Times New Roman"/>
                <w:b/>
                <w:bCs/>
                <w:sz w:val="26"/>
                <w:szCs w:val="26"/>
              </w:rPr>
            </w:pPr>
            <w:r w:rsidRPr="00A40078">
              <w:rPr>
                <w:rFonts w:ascii="Times New Roman" w:hAnsi="Times New Roman" w:cs="Times New Roman"/>
                <w:b/>
                <w:bCs/>
                <w:sz w:val="26"/>
                <w:szCs w:val="26"/>
              </w:rPr>
              <w:t>______________________________</w:t>
            </w:r>
          </w:p>
          <w:p w14:paraId="3B05D70D" w14:textId="77777777" w:rsidR="0042613D" w:rsidRPr="00A40078" w:rsidRDefault="0042613D" w:rsidP="0042613D">
            <w:pPr>
              <w:widowControl w:val="0"/>
              <w:spacing w:after="0" w:line="240" w:lineRule="auto"/>
              <w:ind w:right="-8"/>
              <w:jc w:val="both"/>
              <w:rPr>
                <w:rFonts w:ascii="Times New Roman" w:hAnsi="Times New Roman" w:cs="Times New Roman"/>
                <w:b/>
                <w:bCs/>
                <w:sz w:val="26"/>
                <w:szCs w:val="26"/>
              </w:rPr>
            </w:pPr>
            <w:r w:rsidRPr="00A40078">
              <w:rPr>
                <w:rFonts w:ascii="Times New Roman" w:hAnsi="Times New Roman" w:cs="Times New Roman"/>
                <w:b/>
                <w:bCs/>
                <w:sz w:val="26"/>
                <w:szCs w:val="26"/>
              </w:rPr>
              <w:t>_______________________________</w:t>
            </w:r>
          </w:p>
        </w:tc>
      </w:tr>
    </w:tbl>
    <w:p w14:paraId="306F0441" w14:textId="77777777" w:rsidR="0042613D" w:rsidRPr="00A40078" w:rsidRDefault="0042613D" w:rsidP="0042613D">
      <w:pPr>
        <w:widowControl w:val="0"/>
        <w:shd w:val="clear" w:color="auto" w:fill="FFFFFF"/>
        <w:tabs>
          <w:tab w:val="center" w:pos="4748"/>
        </w:tabs>
        <w:spacing w:after="0" w:line="240" w:lineRule="auto"/>
        <w:ind w:right="-8"/>
        <w:jc w:val="both"/>
        <w:rPr>
          <w:rFonts w:ascii="Times New Roman" w:hAnsi="Times New Roman" w:cs="Times New Roman"/>
          <w:b/>
          <w:bCs/>
          <w:sz w:val="26"/>
          <w:szCs w:val="26"/>
        </w:rPr>
      </w:pPr>
      <w:r w:rsidRPr="00A40078">
        <w:rPr>
          <w:rFonts w:ascii="Times New Roman" w:hAnsi="Times New Roman" w:cs="Times New Roman"/>
          <w:b/>
          <w:bCs/>
          <w:sz w:val="26"/>
          <w:szCs w:val="26"/>
        </w:rPr>
        <w:t>________________(_______________)</w:t>
      </w:r>
      <w:r w:rsidRPr="00A40078">
        <w:rPr>
          <w:rFonts w:ascii="Times New Roman" w:hAnsi="Times New Roman" w:cs="Times New Roman"/>
          <w:b/>
          <w:bCs/>
          <w:sz w:val="26"/>
          <w:szCs w:val="26"/>
        </w:rPr>
        <w:tab/>
        <w:t xml:space="preserve">   ______________(_________________)</w:t>
      </w:r>
    </w:p>
    <w:p w14:paraId="2E030B3B" w14:textId="77777777" w:rsidR="0042613D" w:rsidRPr="00A40078" w:rsidRDefault="0042613D" w:rsidP="0042613D">
      <w:pPr>
        <w:widowControl w:val="0"/>
        <w:shd w:val="clear" w:color="auto" w:fill="FFFFFF"/>
        <w:spacing w:after="0" w:line="240" w:lineRule="auto"/>
        <w:ind w:right="-8"/>
        <w:jc w:val="both"/>
        <w:rPr>
          <w:rFonts w:ascii="Times New Roman" w:hAnsi="Times New Roman" w:cs="Times New Roman"/>
          <w:b/>
          <w:bCs/>
          <w:sz w:val="26"/>
          <w:szCs w:val="26"/>
        </w:rPr>
      </w:pPr>
    </w:p>
    <w:p w14:paraId="45D29333" w14:textId="77777777"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b/>
          <w:sz w:val="26"/>
          <w:szCs w:val="26"/>
        </w:rPr>
        <w:t>МП</w:t>
      </w:r>
      <w:r w:rsidRPr="00A40078">
        <w:rPr>
          <w:rFonts w:ascii="Times New Roman" w:hAnsi="Times New Roman" w:cs="Times New Roman"/>
          <w:b/>
          <w:sz w:val="26"/>
          <w:szCs w:val="26"/>
        </w:rPr>
        <w:tab/>
      </w:r>
      <w:r w:rsidRPr="00A40078">
        <w:rPr>
          <w:rFonts w:ascii="Times New Roman" w:hAnsi="Times New Roman" w:cs="Times New Roman"/>
          <w:b/>
          <w:sz w:val="26"/>
          <w:szCs w:val="26"/>
        </w:rPr>
        <w:tab/>
      </w:r>
      <w:r w:rsidRPr="00A40078">
        <w:rPr>
          <w:rFonts w:ascii="Times New Roman" w:hAnsi="Times New Roman" w:cs="Times New Roman"/>
          <w:b/>
          <w:sz w:val="26"/>
          <w:szCs w:val="26"/>
        </w:rPr>
        <w:tab/>
      </w:r>
      <w:r w:rsidRPr="00A40078">
        <w:rPr>
          <w:rFonts w:ascii="Times New Roman" w:hAnsi="Times New Roman" w:cs="Times New Roman"/>
          <w:b/>
          <w:sz w:val="26"/>
          <w:szCs w:val="26"/>
        </w:rPr>
        <w:tab/>
      </w:r>
      <w:r w:rsidRPr="00A40078">
        <w:rPr>
          <w:rFonts w:ascii="Times New Roman" w:hAnsi="Times New Roman" w:cs="Times New Roman"/>
          <w:b/>
          <w:sz w:val="26"/>
          <w:szCs w:val="26"/>
        </w:rPr>
        <w:tab/>
      </w:r>
      <w:r w:rsidRPr="00A40078">
        <w:rPr>
          <w:rFonts w:ascii="Times New Roman" w:hAnsi="Times New Roman" w:cs="Times New Roman"/>
          <w:b/>
          <w:sz w:val="26"/>
          <w:szCs w:val="26"/>
        </w:rPr>
        <w:tab/>
      </w:r>
      <w:r w:rsidRPr="00A40078">
        <w:rPr>
          <w:rFonts w:ascii="Times New Roman" w:hAnsi="Times New Roman" w:cs="Times New Roman"/>
          <w:b/>
          <w:sz w:val="26"/>
          <w:szCs w:val="26"/>
        </w:rPr>
        <w:tab/>
        <w:t xml:space="preserve">МП                </w:t>
      </w:r>
      <w:r w:rsidRPr="00A40078">
        <w:rPr>
          <w:rFonts w:ascii="Times New Roman" w:hAnsi="Times New Roman" w:cs="Times New Roman"/>
          <w:sz w:val="26"/>
          <w:szCs w:val="26"/>
        </w:rPr>
        <w:t xml:space="preserve">  </w:t>
      </w:r>
    </w:p>
    <w:p w14:paraId="3A65F148" w14:textId="77777777" w:rsidR="0042613D" w:rsidRPr="00A40078" w:rsidRDefault="0042613D" w:rsidP="0042613D">
      <w:pPr>
        <w:widowControl w:val="0"/>
        <w:spacing w:after="0" w:line="240" w:lineRule="auto"/>
        <w:ind w:left="5670" w:right="-8"/>
        <w:jc w:val="both"/>
        <w:rPr>
          <w:rFonts w:ascii="Times New Roman" w:hAnsi="Times New Roman" w:cs="Times New Roman"/>
          <w:sz w:val="24"/>
          <w:szCs w:val="24"/>
          <w:lang w:val="en-US"/>
        </w:rPr>
      </w:pPr>
    </w:p>
    <w:p w14:paraId="73E62441" w14:textId="77777777" w:rsidR="0042613D" w:rsidRPr="00A40078" w:rsidRDefault="0042613D" w:rsidP="0042613D">
      <w:pPr>
        <w:widowControl w:val="0"/>
        <w:spacing w:after="0" w:line="240" w:lineRule="auto"/>
        <w:ind w:left="5670" w:right="701"/>
        <w:jc w:val="both"/>
        <w:rPr>
          <w:rFonts w:ascii="Times New Roman" w:hAnsi="Times New Roman" w:cs="Times New Roman"/>
          <w:sz w:val="24"/>
          <w:szCs w:val="24"/>
          <w:lang w:val="en-US"/>
        </w:rPr>
      </w:pPr>
    </w:p>
    <w:p w14:paraId="5F09CE4B" w14:textId="77777777" w:rsidR="0042613D" w:rsidRPr="00A40078" w:rsidRDefault="0042613D" w:rsidP="0042613D">
      <w:pPr>
        <w:spacing w:after="160" w:line="259" w:lineRule="auto"/>
        <w:rPr>
          <w:rFonts w:ascii="Times New Roman" w:hAnsi="Times New Roman" w:cs="Times New Roman"/>
          <w:sz w:val="24"/>
          <w:szCs w:val="24"/>
          <w:lang w:val="en-US"/>
        </w:rPr>
      </w:pPr>
      <w:r w:rsidRPr="00A40078">
        <w:rPr>
          <w:rFonts w:ascii="Times New Roman" w:hAnsi="Times New Roman" w:cs="Times New Roman"/>
          <w:sz w:val="24"/>
          <w:szCs w:val="24"/>
          <w:lang w:val="en-US"/>
        </w:rPr>
        <w:br w:type="page"/>
      </w:r>
    </w:p>
    <w:p w14:paraId="163BF6AE" w14:textId="77777777" w:rsidR="0042613D" w:rsidRPr="00A40078" w:rsidRDefault="0042613D" w:rsidP="0042613D">
      <w:pPr>
        <w:widowControl w:val="0"/>
        <w:spacing w:after="0" w:line="240" w:lineRule="auto"/>
        <w:ind w:left="6237" w:right="-8"/>
        <w:jc w:val="both"/>
        <w:rPr>
          <w:rFonts w:ascii="Times New Roman" w:hAnsi="Times New Roman" w:cs="Times New Roman"/>
          <w:sz w:val="24"/>
          <w:szCs w:val="24"/>
        </w:rPr>
      </w:pPr>
      <w:r w:rsidRPr="00A40078">
        <w:rPr>
          <w:rFonts w:ascii="Times New Roman" w:hAnsi="Times New Roman" w:cs="Times New Roman"/>
          <w:sz w:val="24"/>
          <w:szCs w:val="24"/>
        </w:rPr>
        <w:lastRenderedPageBreak/>
        <w:t xml:space="preserve">Приложение 13 к Договору </w:t>
      </w:r>
    </w:p>
    <w:p w14:paraId="1573261D" w14:textId="77777777" w:rsidR="0042613D" w:rsidRPr="00A40078" w:rsidRDefault="0042613D" w:rsidP="0042613D">
      <w:pPr>
        <w:widowControl w:val="0"/>
        <w:spacing w:after="0" w:line="240" w:lineRule="auto"/>
        <w:ind w:left="6237" w:right="-8"/>
        <w:jc w:val="both"/>
        <w:rPr>
          <w:rFonts w:ascii="Times New Roman" w:hAnsi="Times New Roman" w:cs="Times New Roman"/>
          <w:sz w:val="24"/>
          <w:szCs w:val="24"/>
        </w:rPr>
      </w:pPr>
      <w:r w:rsidRPr="00A40078">
        <w:rPr>
          <w:rFonts w:ascii="Times New Roman" w:hAnsi="Times New Roman" w:cs="Times New Roman"/>
          <w:sz w:val="24"/>
          <w:szCs w:val="24"/>
        </w:rPr>
        <w:t>от ____________ № ____</w:t>
      </w:r>
    </w:p>
    <w:p w14:paraId="7D89E326" w14:textId="77777777" w:rsidR="0042613D" w:rsidRPr="00A40078" w:rsidRDefault="0042613D" w:rsidP="0042613D">
      <w:pPr>
        <w:widowControl w:val="0"/>
        <w:spacing w:after="0" w:line="240" w:lineRule="auto"/>
        <w:ind w:left="5670" w:right="-8"/>
        <w:jc w:val="both"/>
        <w:rPr>
          <w:rFonts w:ascii="Times New Roman" w:hAnsi="Times New Roman" w:cs="Times New Roman"/>
          <w:sz w:val="26"/>
          <w:szCs w:val="26"/>
        </w:rPr>
      </w:pPr>
    </w:p>
    <w:p w14:paraId="2DDC26FC" w14:textId="77777777" w:rsidR="0042613D" w:rsidRPr="00A40078" w:rsidRDefault="0042613D" w:rsidP="0042613D">
      <w:pPr>
        <w:widowControl w:val="0"/>
        <w:spacing w:after="0" w:line="240" w:lineRule="auto"/>
        <w:ind w:right="-8"/>
        <w:jc w:val="center"/>
        <w:rPr>
          <w:rFonts w:ascii="Times New Roman" w:hAnsi="Times New Roman" w:cs="Times New Roman"/>
          <w:b/>
          <w:sz w:val="26"/>
          <w:szCs w:val="26"/>
        </w:rPr>
      </w:pPr>
      <w:r w:rsidRPr="00A40078">
        <w:rPr>
          <w:rFonts w:ascii="Times New Roman" w:hAnsi="Times New Roman" w:cs="Times New Roman"/>
          <w:b/>
          <w:sz w:val="26"/>
          <w:szCs w:val="26"/>
        </w:rPr>
        <w:t>Отчет об исполнении договорных обязательств</w:t>
      </w:r>
    </w:p>
    <w:p w14:paraId="71D066E3" w14:textId="77777777" w:rsidR="0042613D" w:rsidRPr="00A40078" w:rsidRDefault="0042613D" w:rsidP="0042613D">
      <w:pPr>
        <w:widowControl w:val="0"/>
        <w:spacing w:after="0" w:line="240" w:lineRule="auto"/>
        <w:ind w:right="-8"/>
        <w:jc w:val="both"/>
        <w:rPr>
          <w:rFonts w:ascii="Times New Roman" w:hAnsi="Times New Roman" w:cs="Times New Roman"/>
          <w:szCs w:val="26"/>
        </w:rPr>
      </w:pPr>
    </w:p>
    <w:p w14:paraId="63080E65" w14:textId="77777777"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b/>
          <w:sz w:val="26"/>
          <w:szCs w:val="26"/>
        </w:rPr>
        <w:t>КОНТРАГЕНТ</w:t>
      </w:r>
      <w:r w:rsidRPr="00A40078">
        <w:rPr>
          <w:rFonts w:ascii="Times New Roman" w:hAnsi="Times New Roman" w:cs="Times New Roman"/>
          <w:sz w:val="26"/>
          <w:szCs w:val="26"/>
        </w:rPr>
        <w:t xml:space="preserve"> __________________________________________________________</w:t>
      </w:r>
    </w:p>
    <w:p w14:paraId="471D2350" w14:textId="77777777"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b/>
          <w:sz w:val="26"/>
          <w:szCs w:val="26"/>
        </w:rPr>
        <w:t xml:space="preserve">ДОГОВОР </w:t>
      </w:r>
      <w:r w:rsidRPr="00A40078">
        <w:rPr>
          <w:rFonts w:ascii="Times New Roman" w:hAnsi="Times New Roman" w:cs="Times New Roman"/>
          <w:sz w:val="26"/>
          <w:szCs w:val="26"/>
        </w:rPr>
        <w:t>______________________________________________________________</w:t>
      </w:r>
    </w:p>
    <w:p w14:paraId="43E0A01C" w14:textId="77777777" w:rsidR="0042613D" w:rsidRPr="00A40078" w:rsidRDefault="0042613D" w:rsidP="0042613D">
      <w:pPr>
        <w:widowControl w:val="0"/>
        <w:spacing w:after="0" w:line="240" w:lineRule="auto"/>
        <w:ind w:right="-8"/>
        <w:jc w:val="both"/>
        <w:rPr>
          <w:rFonts w:ascii="Times New Roman" w:hAnsi="Times New Roman" w:cs="Times New Roman"/>
          <w:b/>
          <w:sz w:val="26"/>
          <w:szCs w:val="26"/>
        </w:rPr>
      </w:pPr>
      <w:r w:rsidRPr="00A40078">
        <w:rPr>
          <w:rFonts w:ascii="Times New Roman" w:hAnsi="Times New Roman" w:cs="Times New Roman"/>
          <w:b/>
          <w:sz w:val="26"/>
          <w:szCs w:val="26"/>
        </w:rPr>
        <w:t>ТИТУЛ _________________________________________________________________</w:t>
      </w:r>
    </w:p>
    <w:p w14:paraId="1B6B292B" w14:textId="77777777"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sz w:val="26"/>
          <w:szCs w:val="26"/>
        </w:rPr>
        <w:t>Предмет договора _________________________________________________________</w:t>
      </w:r>
    </w:p>
    <w:p w14:paraId="791705AC" w14:textId="77777777"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sz w:val="26"/>
          <w:szCs w:val="26"/>
        </w:rPr>
        <w:t>Срок исполнения договора _________________________________________________</w:t>
      </w:r>
    </w:p>
    <w:p w14:paraId="03419A63" w14:textId="77777777"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sz w:val="26"/>
          <w:szCs w:val="26"/>
        </w:rPr>
        <w:t>Банковская гарантия ______________________________________________________</w:t>
      </w:r>
    </w:p>
    <w:p w14:paraId="06CC8808" w14:textId="77777777" w:rsidR="0042613D" w:rsidRPr="00A40078" w:rsidRDefault="0042613D" w:rsidP="0042613D">
      <w:pPr>
        <w:widowControl w:val="0"/>
        <w:spacing w:after="0" w:line="240" w:lineRule="auto"/>
        <w:ind w:right="-8"/>
        <w:jc w:val="center"/>
        <w:rPr>
          <w:rFonts w:ascii="Times New Roman" w:hAnsi="Times New Roman" w:cs="Times New Roman"/>
          <w:szCs w:val="26"/>
        </w:rPr>
      </w:pPr>
      <w:r w:rsidRPr="00A40078">
        <w:rPr>
          <w:rFonts w:ascii="Times New Roman" w:hAnsi="Times New Roman" w:cs="Times New Roman"/>
          <w:szCs w:val="26"/>
        </w:rPr>
        <w:t>(сумма, срок действия)</w:t>
      </w:r>
    </w:p>
    <w:p w14:paraId="6F8B59FF" w14:textId="77777777" w:rsidR="0042613D" w:rsidRPr="00A40078" w:rsidRDefault="0042613D" w:rsidP="0042613D">
      <w:pPr>
        <w:widowControl w:val="0"/>
        <w:spacing w:after="0" w:line="240" w:lineRule="auto"/>
        <w:ind w:right="-8"/>
        <w:jc w:val="both"/>
        <w:rPr>
          <w:rFonts w:ascii="Times New Roman" w:hAnsi="Times New Roman" w:cs="Times New Roman"/>
          <w:b/>
          <w:sz w:val="26"/>
          <w:szCs w:val="26"/>
        </w:rPr>
      </w:pPr>
      <w:r w:rsidRPr="00A40078">
        <w:rPr>
          <w:rFonts w:ascii="Times New Roman" w:hAnsi="Times New Roman" w:cs="Times New Roman"/>
          <w:b/>
          <w:sz w:val="26"/>
          <w:szCs w:val="26"/>
        </w:rPr>
        <w:t>Просрочки и иные нарушения обязательств Подрядчика:</w:t>
      </w:r>
    </w:p>
    <w:p w14:paraId="50087A39" w14:textId="77777777"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sz w:val="26"/>
          <w:szCs w:val="26"/>
        </w:rPr>
        <w:t>_________________________________________________________________________</w:t>
      </w:r>
    </w:p>
    <w:p w14:paraId="7045AB4E" w14:textId="77777777" w:rsidR="0042613D" w:rsidRPr="00A40078" w:rsidRDefault="0042613D" w:rsidP="0042613D">
      <w:pPr>
        <w:widowControl w:val="0"/>
        <w:spacing w:after="0" w:line="240" w:lineRule="auto"/>
        <w:ind w:right="-8"/>
        <w:jc w:val="center"/>
        <w:rPr>
          <w:rFonts w:ascii="Times New Roman" w:hAnsi="Times New Roman" w:cs="Times New Roman"/>
          <w:szCs w:val="26"/>
        </w:rPr>
      </w:pPr>
      <w:r w:rsidRPr="00A40078">
        <w:rPr>
          <w:rFonts w:ascii="Times New Roman" w:hAnsi="Times New Roman" w:cs="Times New Roman"/>
          <w:szCs w:val="26"/>
        </w:rPr>
        <w:t>(указать наименование работ, длительность просрочки (начало, окончание и кол-во дней чем подтверждается), возможные причины)</w:t>
      </w:r>
    </w:p>
    <w:p w14:paraId="3BC9BDEE" w14:textId="77777777" w:rsidR="0042613D" w:rsidRPr="00A40078" w:rsidRDefault="0042613D" w:rsidP="0042613D">
      <w:pPr>
        <w:widowControl w:val="0"/>
        <w:spacing w:after="0" w:line="240" w:lineRule="auto"/>
        <w:ind w:right="-8"/>
        <w:jc w:val="both"/>
        <w:rPr>
          <w:rFonts w:ascii="Times New Roman" w:hAnsi="Times New Roman" w:cs="Times New Roman"/>
          <w:b/>
          <w:sz w:val="26"/>
          <w:szCs w:val="26"/>
        </w:rPr>
      </w:pPr>
      <w:r w:rsidRPr="00A40078">
        <w:rPr>
          <w:rFonts w:ascii="Times New Roman" w:hAnsi="Times New Roman" w:cs="Times New Roman"/>
          <w:b/>
          <w:sz w:val="26"/>
          <w:szCs w:val="26"/>
        </w:rPr>
        <w:t xml:space="preserve">Просрочки Заказчика </w:t>
      </w:r>
      <w:r w:rsidRPr="00A40078">
        <w:rPr>
          <w:rFonts w:ascii="Times New Roman" w:hAnsi="Times New Roman" w:cs="Times New Roman"/>
          <w:sz w:val="26"/>
          <w:szCs w:val="26"/>
        </w:rPr>
        <w:t>(указать длительность просрочки в днях, в чем выразилась просрочка (указать конкретные обязательства Заказчика, которые не были исполнены и повлияли на неисполнение обязательств Подрядчика (указать, каких конкретно обязательств), указать причины неисполнения):</w:t>
      </w:r>
    </w:p>
    <w:p w14:paraId="45883132" w14:textId="77777777"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sz w:val="26"/>
          <w:szCs w:val="26"/>
        </w:rPr>
        <w:t>- непредставление в срок ТЗ _______________________________________________;</w:t>
      </w:r>
    </w:p>
    <w:p w14:paraId="14D42DEC" w14:textId="77777777"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sz w:val="26"/>
          <w:szCs w:val="26"/>
        </w:rPr>
        <w:t>- нарушение сроков предоставления исходных данных для проектирования _______;</w:t>
      </w:r>
    </w:p>
    <w:p w14:paraId="2AF279A6" w14:textId="77777777"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sz w:val="26"/>
          <w:szCs w:val="26"/>
        </w:rPr>
        <w:t>-несвоевременное исполнение обязанности по оплате_________________________;</w:t>
      </w:r>
    </w:p>
    <w:p w14:paraId="333190A6" w14:textId="77777777"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sz w:val="26"/>
          <w:szCs w:val="26"/>
        </w:rPr>
        <w:t>- необоснованное затягивание оформления доверенностей на представителей Подрядчика ___________________;</w:t>
      </w:r>
    </w:p>
    <w:p w14:paraId="0F8704C1" w14:textId="77777777"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sz w:val="26"/>
          <w:szCs w:val="26"/>
        </w:rPr>
        <w:t>- непредставление в срок проектно-сметной документации _____________________;</w:t>
      </w:r>
    </w:p>
    <w:p w14:paraId="49CE086D" w14:textId="77777777"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sz w:val="26"/>
          <w:szCs w:val="26"/>
        </w:rPr>
        <w:t>- непредставление в срок разрешения на строительство ________________________;</w:t>
      </w:r>
    </w:p>
    <w:p w14:paraId="00260CCD" w14:textId="77777777"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sz w:val="26"/>
          <w:szCs w:val="26"/>
        </w:rPr>
        <w:t>- непредставление в срок строительной площадки _____________________________;</w:t>
      </w:r>
    </w:p>
    <w:p w14:paraId="4EC5C7B9" w14:textId="77777777"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sz w:val="26"/>
          <w:szCs w:val="26"/>
        </w:rPr>
        <w:t>- непредставление в срок проекта освоения лесов _____________________________;</w:t>
      </w:r>
    </w:p>
    <w:p w14:paraId="148BE757" w14:textId="77777777"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sz w:val="26"/>
          <w:szCs w:val="26"/>
        </w:rPr>
        <w:t>- непредставление в срок допуска на объекты электросетевого хозяйства ______________________;</w:t>
      </w:r>
    </w:p>
    <w:p w14:paraId="5636C261" w14:textId="77777777"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sz w:val="26"/>
          <w:szCs w:val="26"/>
        </w:rPr>
        <w:t>- необоснованное затягивание рассмотрения предоставленных Подрядчиком документов для согласования ______________________________________________;</w:t>
      </w:r>
    </w:p>
    <w:p w14:paraId="0DCBF1E9" w14:textId="77777777"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sz w:val="26"/>
          <w:szCs w:val="26"/>
        </w:rPr>
        <w:t>- изменение объемов работ, выполняемых Подрядчиком _______________________;</w:t>
      </w:r>
    </w:p>
    <w:p w14:paraId="640C35FC" w14:textId="77777777"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sz w:val="26"/>
          <w:szCs w:val="26"/>
        </w:rPr>
        <w:t xml:space="preserve">- иные просрочки Заказчика, влияющие на просрочку Подрядчика </w:t>
      </w:r>
    </w:p>
    <w:p w14:paraId="437FE32E" w14:textId="77777777"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sz w:val="26"/>
          <w:szCs w:val="26"/>
        </w:rPr>
        <w:t>_________________________________________________________________________</w:t>
      </w:r>
    </w:p>
    <w:p w14:paraId="1C3B455D" w14:textId="77777777" w:rsidR="0042613D" w:rsidRPr="00A40078" w:rsidRDefault="0042613D" w:rsidP="0042613D">
      <w:pPr>
        <w:widowControl w:val="0"/>
        <w:spacing w:after="0" w:line="240" w:lineRule="auto"/>
        <w:ind w:right="-8"/>
        <w:jc w:val="center"/>
        <w:rPr>
          <w:rFonts w:ascii="Times New Roman" w:hAnsi="Times New Roman" w:cs="Times New Roman"/>
          <w:szCs w:val="26"/>
        </w:rPr>
      </w:pPr>
      <w:r w:rsidRPr="00A40078">
        <w:rPr>
          <w:rFonts w:ascii="Times New Roman" w:hAnsi="Times New Roman" w:cs="Times New Roman"/>
          <w:szCs w:val="26"/>
        </w:rPr>
        <w:t>(указать суть просрочек и их длительность)</w:t>
      </w:r>
    </w:p>
    <w:p w14:paraId="28E0B89C" w14:textId="77777777"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b/>
          <w:sz w:val="26"/>
          <w:szCs w:val="26"/>
        </w:rPr>
        <w:t xml:space="preserve">Иные обстоятельства (в т.ч. со стороны Заказчика), влияющие на несвоевременное исполнение обязательств Подрядчиком </w:t>
      </w:r>
      <w:r w:rsidRPr="00A40078">
        <w:rPr>
          <w:rFonts w:ascii="Times New Roman" w:hAnsi="Times New Roman" w:cs="Times New Roman"/>
          <w:sz w:val="26"/>
          <w:szCs w:val="26"/>
        </w:rPr>
        <w:t>________________________________________________________________________</w:t>
      </w:r>
    </w:p>
    <w:p w14:paraId="5016F883" w14:textId="77777777"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b/>
          <w:sz w:val="26"/>
          <w:szCs w:val="26"/>
        </w:rPr>
        <w:t xml:space="preserve">Действия, предпринятые куратором </w:t>
      </w:r>
      <w:r w:rsidRPr="00A40078">
        <w:rPr>
          <w:rFonts w:ascii="Times New Roman" w:hAnsi="Times New Roman" w:cs="Times New Roman"/>
          <w:sz w:val="26"/>
          <w:szCs w:val="26"/>
        </w:rPr>
        <w:t>______________________________________.</w:t>
      </w:r>
    </w:p>
    <w:p w14:paraId="1C488A24" w14:textId="77777777" w:rsidR="0042613D" w:rsidRPr="00A40078" w:rsidRDefault="0042613D" w:rsidP="0042613D">
      <w:pPr>
        <w:widowControl w:val="0"/>
        <w:spacing w:after="0" w:line="240" w:lineRule="auto"/>
        <w:ind w:right="-8"/>
        <w:jc w:val="center"/>
        <w:rPr>
          <w:rFonts w:ascii="Times New Roman" w:hAnsi="Times New Roman" w:cs="Times New Roman"/>
          <w:szCs w:val="26"/>
        </w:rPr>
      </w:pPr>
      <w:r w:rsidRPr="00A40078">
        <w:rPr>
          <w:rFonts w:ascii="Times New Roman" w:hAnsi="Times New Roman" w:cs="Times New Roman"/>
          <w:szCs w:val="26"/>
        </w:rPr>
        <w:t>(указать информацию о направленных Подрядчику письмах, телефонограммах и т.д., ответах Подрядчика на них, другие действия, предпринятые куратором)</w:t>
      </w:r>
    </w:p>
    <w:p w14:paraId="25E844AC" w14:textId="77777777" w:rsidR="0042613D" w:rsidRPr="00A40078" w:rsidRDefault="0042613D" w:rsidP="0042613D">
      <w:pPr>
        <w:widowControl w:val="0"/>
        <w:spacing w:after="0" w:line="240" w:lineRule="auto"/>
        <w:ind w:right="-8"/>
        <w:jc w:val="both"/>
        <w:rPr>
          <w:rFonts w:ascii="Times New Roman" w:hAnsi="Times New Roman" w:cs="Times New Roman"/>
          <w:b/>
          <w:sz w:val="26"/>
          <w:szCs w:val="26"/>
        </w:rPr>
      </w:pPr>
    </w:p>
    <w:p w14:paraId="5A9F39CC" w14:textId="77777777" w:rsidR="0042613D" w:rsidRPr="00A40078" w:rsidRDefault="0042613D" w:rsidP="0042613D">
      <w:pPr>
        <w:widowControl w:val="0"/>
        <w:spacing w:after="0" w:line="240" w:lineRule="auto"/>
        <w:ind w:right="-8"/>
        <w:jc w:val="both"/>
        <w:rPr>
          <w:rFonts w:ascii="Times New Roman" w:hAnsi="Times New Roman" w:cs="Times New Roman"/>
          <w:b/>
          <w:sz w:val="26"/>
          <w:szCs w:val="26"/>
        </w:rPr>
      </w:pPr>
      <w:r w:rsidRPr="00A40078">
        <w:rPr>
          <w:rFonts w:ascii="Times New Roman" w:hAnsi="Times New Roman" w:cs="Times New Roman"/>
          <w:b/>
          <w:sz w:val="26"/>
          <w:szCs w:val="26"/>
        </w:rPr>
        <w:t xml:space="preserve">Вывод: </w:t>
      </w:r>
    </w:p>
    <w:p w14:paraId="2979339B" w14:textId="77777777"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sz w:val="26"/>
          <w:szCs w:val="26"/>
        </w:rPr>
        <w:t>Перечень прилагаемых документов:</w:t>
      </w:r>
    </w:p>
    <w:p w14:paraId="29BD9BC0" w14:textId="77777777" w:rsidR="0042613D" w:rsidRPr="00A40078" w:rsidRDefault="0042613D" w:rsidP="0042613D">
      <w:pPr>
        <w:widowControl w:val="0"/>
        <w:tabs>
          <w:tab w:val="left" w:pos="993"/>
          <w:tab w:val="left" w:pos="1134"/>
        </w:tabs>
        <w:spacing w:after="0" w:line="240" w:lineRule="auto"/>
        <w:ind w:right="-8"/>
        <w:jc w:val="both"/>
        <w:rPr>
          <w:rFonts w:ascii="Times New Roman" w:hAnsi="Times New Roman" w:cs="Times New Roman"/>
          <w:b/>
          <w:sz w:val="26"/>
          <w:szCs w:val="26"/>
        </w:rPr>
      </w:pPr>
      <w:r w:rsidRPr="00A40078">
        <w:rPr>
          <w:rFonts w:ascii="Times New Roman" w:hAnsi="Times New Roman" w:cs="Times New Roman"/>
          <w:b/>
          <w:sz w:val="26"/>
          <w:szCs w:val="26"/>
        </w:rPr>
        <w:t>Полупись уполномоченного лица             _______________       (Ф.И.О.)</w:t>
      </w:r>
    </w:p>
    <w:p w14:paraId="6A0CD171" w14:textId="77777777" w:rsidR="0042613D" w:rsidRPr="00A40078" w:rsidRDefault="0042613D" w:rsidP="0042613D">
      <w:pPr>
        <w:widowControl w:val="0"/>
        <w:spacing w:after="0" w:line="240" w:lineRule="auto"/>
        <w:ind w:right="-8"/>
        <w:jc w:val="both"/>
        <w:rPr>
          <w:rFonts w:ascii="Times New Roman" w:hAnsi="Times New Roman" w:cs="Times New Roman"/>
          <w:sz w:val="26"/>
          <w:szCs w:val="26"/>
        </w:rPr>
        <w:sectPr w:rsidR="0042613D" w:rsidRPr="00A40078" w:rsidSect="00B82CCA">
          <w:headerReference w:type="default" r:id="rId19"/>
          <w:footerReference w:type="default" r:id="rId20"/>
          <w:headerReference w:type="first" r:id="rId21"/>
          <w:footerReference w:type="first" r:id="rId22"/>
          <w:pgSz w:w="11900" w:h="16840"/>
          <w:pgMar w:top="1134" w:right="709" w:bottom="851" w:left="1701" w:header="567" w:footer="709" w:gutter="0"/>
          <w:cols w:space="720"/>
          <w:titlePg/>
        </w:sectPr>
      </w:pPr>
    </w:p>
    <w:tbl>
      <w:tblPr>
        <w:tblW w:w="16330" w:type="dxa"/>
        <w:tblLook w:val="04A0" w:firstRow="1" w:lastRow="0" w:firstColumn="1" w:lastColumn="0" w:noHBand="0" w:noVBand="1"/>
      </w:tblPr>
      <w:tblGrid>
        <w:gridCol w:w="476"/>
        <w:gridCol w:w="10895"/>
        <w:gridCol w:w="5775"/>
      </w:tblGrid>
      <w:tr w:rsidR="0042613D" w:rsidRPr="00A40078" w14:paraId="065BEAC5" w14:textId="77777777" w:rsidTr="0042613D">
        <w:trPr>
          <w:trHeight w:val="5814"/>
        </w:trPr>
        <w:tc>
          <w:tcPr>
            <w:tcW w:w="16280" w:type="dxa"/>
            <w:gridSpan w:val="3"/>
            <w:tcBorders>
              <w:top w:val="nil"/>
              <w:left w:val="nil"/>
              <w:bottom w:val="nil"/>
              <w:right w:val="nil"/>
            </w:tcBorders>
            <w:shd w:val="clear" w:color="auto" w:fill="auto"/>
            <w:noWrap/>
            <w:vAlign w:val="bottom"/>
          </w:tcPr>
          <w:tbl>
            <w:tblPr>
              <w:tblW w:w="14100" w:type="dxa"/>
              <w:tblInd w:w="93" w:type="dxa"/>
              <w:tblLook w:val="04A0" w:firstRow="1" w:lastRow="0" w:firstColumn="1" w:lastColumn="0" w:noHBand="0" w:noVBand="1"/>
            </w:tblPr>
            <w:tblGrid>
              <w:gridCol w:w="299"/>
              <w:gridCol w:w="8944"/>
              <w:gridCol w:w="1133"/>
              <w:gridCol w:w="1254"/>
              <w:gridCol w:w="1485"/>
              <w:gridCol w:w="1239"/>
              <w:gridCol w:w="971"/>
              <w:gridCol w:w="785"/>
              <w:gridCol w:w="727"/>
            </w:tblGrid>
            <w:tr w:rsidR="0042613D" w:rsidRPr="00A40078" w14:paraId="4ADC08E8" w14:textId="77777777" w:rsidTr="0042613D">
              <w:trPr>
                <w:gridAfter w:val="2"/>
                <w:wAfter w:w="1469" w:type="dxa"/>
                <w:trHeight w:val="300"/>
              </w:trPr>
              <w:tc>
                <w:tcPr>
                  <w:tcW w:w="14100" w:type="dxa"/>
                  <w:gridSpan w:val="7"/>
                  <w:tcBorders>
                    <w:top w:val="nil"/>
                    <w:left w:val="nil"/>
                    <w:bottom w:val="nil"/>
                    <w:right w:val="nil"/>
                  </w:tcBorders>
                  <w:shd w:val="clear" w:color="auto" w:fill="auto"/>
                  <w:noWrap/>
                  <w:vAlign w:val="bottom"/>
                </w:tcPr>
                <w:p w14:paraId="08CBBAD7" w14:textId="77777777" w:rsidR="0042613D" w:rsidRPr="00A40078" w:rsidRDefault="0042613D" w:rsidP="0042613D">
                  <w:pPr>
                    <w:widowControl w:val="0"/>
                    <w:tabs>
                      <w:tab w:val="left" w:pos="709"/>
                      <w:tab w:val="left" w:pos="2856"/>
                    </w:tabs>
                    <w:spacing w:after="0" w:line="240" w:lineRule="auto"/>
                    <w:ind w:left="8538" w:firstLine="2885"/>
                    <w:rPr>
                      <w:rFonts w:ascii="Times New Roman" w:hAnsi="Times New Roman" w:cs="Times New Roman"/>
                    </w:rPr>
                  </w:pPr>
                  <w:r w:rsidRPr="00A40078">
                    <w:rPr>
                      <w:rFonts w:ascii="Times New Roman" w:hAnsi="Times New Roman" w:cs="Times New Roman"/>
                      <w:sz w:val="24"/>
                      <w:szCs w:val="24"/>
                    </w:rPr>
                    <w:lastRenderedPageBreak/>
                    <w:t xml:space="preserve">Приложение 14 </w:t>
                  </w:r>
                  <w:r w:rsidRPr="00A40078">
                    <w:rPr>
                      <w:rFonts w:ascii="Times New Roman" w:hAnsi="Times New Roman" w:cs="Times New Roman"/>
                      <w:color w:val="000000"/>
                      <w:sz w:val="24"/>
                      <w:szCs w:val="24"/>
                    </w:rPr>
                    <w:t xml:space="preserve">к Договору </w:t>
                  </w:r>
                </w:p>
                <w:p w14:paraId="0ACB74F8" w14:textId="77777777" w:rsidR="0042613D" w:rsidRPr="00A40078" w:rsidRDefault="0042613D" w:rsidP="0042613D">
                  <w:pPr>
                    <w:widowControl w:val="0"/>
                    <w:tabs>
                      <w:tab w:val="left" w:pos="709"/>
                      <w:tab w:val="left" w:pos="2856"/>
                    </w:tabs>
                    <w:spacing w:after="0" w:line="240" w:lineRule="auto"/>
                    <w:ind w:left="8538" w:firstLine="2885"/>
                    <w:rPr>
                      <w:rFonts w:ascii="Times New Roman" w:hAnsi="Times New Roman" w:cs="Times New Roman"/>
                    </w:rPr>
                  </w:pPr>
                  <w:r w:rsidRPr="00A40078">
                    <w:rPr>
                      <w:rFonts w:ascii="Times New Roman" w:hAnsi="Times New Roman" w:cs="Times New Roman"/>
                      <w:sz w:val="24"/>
                      <w:szCs w:val="24"/>
                    </w:rPr>
                    <w:t>от ____________ № ____</w:t>
                  </w:r>
                </w:p>
                <w:p w14:paraId="3A52FDAD" w14:textId="77777777" w:rsidR="0042613D" w:rsidRPr="00A40078" w:rsidRDefault="0042613D" w:rsidP="0042613D">
                  <w:pPr>
                    <w:widowControl w:val="0"/>
                    <w:tabs>
                      <w:tab w:val="left" w:pos="709"/>
                    </w:tabs>
                    <w:spacing w:after="0" w:line="240" w:lineRule="auto"/>
                    <w:jc w:val="center"/>
                    <w:rPr>
                      <w:rFonts w:ascii="Times New Roman" w:hAnsi="Times New Roman" w:cs="Times New Roman"/>
                      <w:b/>
                      <w:sz w:val="26"/>
                      <w:szCs w:val="26"/>
                    </w:rPr>
                  </w:pPr>
                </w:p>
                <w:p w14:paraId="1CDA9670" w14:textId="77777777" w:rsidR="0042613D" w:rsidRPr="00A40078" w:rsidRDefault="0042613D" w:rsidP="0042613D">
                  <w:pPr>
                    <w:widowControl w:val="0"/>
                    <w:tabs>
                      <w:tab w:val="left" w:pos="709"/>
                    </w:tabs>
                    <w:spacing w:after="0" w:line="240" w:lineRule="auto"/>
                    <w:jc w:val="center"/>
                    <w:rPr>
                      <w:rFonts w:ascii="Times New Roman" w:hAnsi="Times New Roman" w:cs="Times New Roman"/>
                      <w:b/>
                      <w:color w:val="000000"/>
                      <w:sz w:val="26"/>
                      <w:szCs w:val="26"/>
                    </w:rPr>
                  </w:pPr>
                  <w:r w:rsidRPr="00A40078">
                    <w:rPr>
                      <w:rFonts w:ascii="Times New Roman" w:hAnsi="Times New Roman" w:cs="Times New Roman"/>
                      <w:b/>
                      <w:sz w:val="26"/>
                      <w:szCs w:val="26"/>
                    </w:rPr>
                    <w:t>ФОРМА</w:t>
                  </w:r>
                </w:p>
                <w:p w14:paraId="08CA1032" w14:textId="77777777" w:rsidR="0042613D" w:rsidRPr="00A40078" w:rsidRDefault="0042613D" w:rsidP="0042613D">
                  <w:pPr>
                    <w:widowControl w:val="0"/>
                    <w:tabs>
                      <w:tab w:val="left" w:pos="709"/>
                    </w:tabs>
                    <w:spacing w:after="0" w:line="240" w:lineRule="auto"/>
                    <w:jc w:val="center"/>
                    <w:rPr>
                      <w:rFonts w:ascii="Times New Roman" w:hAnsi="Times New Roman" w:cs="Times New Roman"/>
                      <w:b/>
                      <w:color w:val="000000"/>
                      <w:sz w:val="28"/>
                      <w:szCs w:val="28"/>
                    </w:rPr>
                  </w:pPr>
                  <w:r w:rsidRPr="00A40078">
                    <w:rPr>
                      <w:rFonts w:ascii="Times New Roman" w:hAnsi="Times New Roman" w:cs="Times New Roman"/>
                      <w:b/>
                      <w:color w:val="000000"/>
                      <w:sz w:val="26"/>
                      <w:szCs w:val="26"/>
                    </w:rPr>
                    <w:t>Схема договорных отношений</w:t>
                  </w:r>
                </w:p>
              </w:tc>
            </w:tr>
            <w:tr w:rsidR="0042613D" w:rsidRPr="00A40078" w14:paraId="3C4BBD61" w14:textId="77777777" w:rsidTr="0042613D">
              <w:trPr>
                <w:gridAfter w:val="2"/>
                <w:wAfter w:w="1469" w:type="dxa"/>
                <w:trHeight w:val="4539"/>
              </w:trPr>
              <w:tc>
                <w:tcPr>
                  <w:tcW w:w="14100" w:type="dxa"/>
                  <w:gridSpan w:val="7"/>
                  <w:tcBorders>
                    <w:top w:val="nil"/>
                    <w:left w:val="nil"/>
                    <w:bottom w:val="nil"/>
                    <w:right w:val="nil"/>
                  </w:tcBorders>
                  <w:shd w:val="clear" w:color="auto" w:fill="auto"/>
                  <w:noWrap/>
                  <w:vAlign w:val="bottom"/>
                </w:tcPr>
                <w:tbl>
                  <w:tblPr>
                    <w:tblW w:w="15015" w:type="dxa"/>
                    <w:tblInd w:w="93" w:type="dxa"/>
                    <w:tblLook w:val="04A0" w:firstRow="1" w:lastRow="0" w:firstColumn="1" w:lastColumn="0" w:noHBand="0" w:noVBand="1"/>
                  </w:tblPr>
                  <w:tblGrid>
                    <w:gridCol w:w="703"/>
                    <w:gridCol w:w="1174"/>
                    <w:gridCol w:w="39"/>
                    <w:gridCol w:w="367"/>
                    <w:gridCol w:w="531"/>
                    <w:gridCol w:w="951"/>
                    <w:gridCol w:w="813"/>
                    <w:gridCol w:w="1640"/>
                    <w:gridCol w:w="242"/>
                    <w:gridCol w:w="3980"/>
                    <w:gridCol w:w="522"/>
                    <w:gridCol w:w="701"/>
                    <w:gridCol w:w="3352"/>
                  </w:tblGrid>
                  <w:tr w:rsidR="0042613D" w:rsidRPr="00A40078" w14:paraId="3FD20A09" w14:textId="77777777" w:rsidTr="0042613D">
                    <w:trPr>
                      <w:gridAfter w:val="11"/>
                      <w:wAfter w:w="13138" w:type="dxa"/>
                      <w:trHeight w:val="300"/>
                    </w:trPr>
                    <w:tc>
                      <w:tcPr>
                        <w:tcW w:w="1877" w:type="dxa"/>
                        <w:gridSpan w:val="2"/>
                        <w:tcBorders>
                          <w:top w:val="nil"/>
                          <w:left w:val="nil"/>
                          <w:bottom w:val="nil"/>
                        </w:tcBorders>
                        <w:shd w:val="clear" w:color="auto" w:fill="auto"/>
                        <w:noWrap/>
                        <w:vAlign w:val="bottom"/>
                      </w:tcPr>
                      <w:p w14:paraId="764E95B4" w14:textId="77777777" w:rsidR="0042613D" w:rsidRPr="00A40078" w:rsidRDefault="0042613D" w:rsidP="0042613D">
                        <w:pPr>
                          <w:widowControl w:val="0"/>
                          <w:spacing w:after="0" w:line="240" w:lineRule="auto"/>
                          <w:rPr>
                            <w:rFonts w:ascii="Times New Roman" w:hAnsi="Times New Roman" w:cs="Times New Roman"/>
                            <w:color w:val="000000"/>
                          </w:rPr>
                        </w:pPr>
                      </w:p>
                    </w:tc>
                  </w:tr>
                  <w:tr w:rsidR="0042613D" w:rsidRPr="00A40078" w14:paraId="0B75A640" w14:textId="77777777" w:rsidTr="0042613D">
                    <w:trPr>
                      <w:trHeight w:val="58"/>
                    </w:trPr>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D7C79E" w14:textId="77777777" w:rsidR="0042613D" w:rsidRPr="00A40078" w:rsidRDefault="0042613D" w:rsidP="0042613D">
                        <w:pPr>
                          <w:widowControl w:val="0"/>
                          <w:spacing w:after="0" w:line="240" w:lineRule="auto"/>
                          <w:jc w:val="center"/>
                          <w:rPr>
                            <w:rFonts w:ascii="Times New Roman" w:hAnsi="Times New Roman" w:cs="Times New Roman"/>
                            <w:color w:val="000000"/>
                            <w:sz w:val="14"/>
                            <w:szCs w:val="14"/>
                          </w:rPr>
                        </w:pPr>
                        <w:r w:rsidRPr="00A40078">
                          <w:rPr>
                            <w:rFonts w:ascii="Times New Roman" w:hAnsi="Times New Roman" w:cs="Times New Roman"/>
                            <w:color w:val="000000"/>
                            <w:sz w:val="14"/>
                            <w:szCs w:val="14"/>
                          </w:rPr>
                          <w:t>№ по ССР</w:t>
                        </w:r>
                      </w:p>
                    </w:tc>
                    <w:tc>
                      <w:tcPr>
                        <w:tcW w:w="1213" w:type="dxa"/>
                        <w:gridSpan w:val="2"/>
                        <w:vMerge w:val="restart"/>
                        <w:tcBorders>
                          <w:top w:val="single" w:sz="4" w:space="0" w:color="auto"/>
                          <w:left w:val="nil"/>
                          <w:bottom w:val="nil"/>
                          <w:right w:val="single" w:sz="4" w:space="0" w:color="auto"/>
                        </w:tcBorders>
                        <w:shd w:val="clear" w:color="auto" w:fill="auto"/>
                        <w:vAlign w:val="center"/>
                      </w:tcPr>
                      <w:p w14:paraId="2C11FC20" w14:textId="77777777" w:rsidR="0042613D" w:rsidRPr="00A40078" w:rsidRDefault="0042613D" w:rsidP="0042613D">
                        <w:pPr>
                          <w:widowControl w:val="0"/>
                          <w:spacing w:after="0" w:line="240" w:lineRule="auto"/>
                          <w:jc w:val="center"/>
                          <w:rPr>
                            <w:rFonts w:ascii="Times New Roman" w:hAnsi="Times New Roman" w:cs="Times New Roman"/>
                            <w:color w:val="000000"/>
                            <w:sz w:val="14"/>
                            <w:szCs w:val="14"/>
                          </w:rPr>
                        </w:pPr>
                        <w:r w:rsidRPr="00A40078">
                          <w:rPr>
                            <w:rFonts w:ascii="Times New Roman" w:hAnsi="Times New Roman" w:cs="Times New Roman"/>
                            <w:color w:val="000000"/>
                            <w:sz w:val="14"/>
                            <w:szCs w:val="14"/>
                          </w:rPr>
                          <w:t xml:space="preserve">Наименование </w:t>
                        </w:r>
                      </w:p>
                      <w:p w14:paraId="490217B0" w14:textId="77777777" w:rsidR="0042613D" w:rsidRPr="00A40078" w:rsidRDefault="0042613D" w:rsidP="0042613D">
                        <w:pPr>
                          <w:widowControl w:val="0"/>
                          <w:spacing w:after="0" w:line="240" w:lineRule="auto"/>
                          <w:jc w:val="center"/>
                          <w:rPr>
                            <w:rFonts w:ascii="Times New Roman" w:hAnsi="Times New Roman" w:cs="Times New Roman"/>
                            <w:color w:val="000000"/>
                            <w:sz w:val="14"/>
                            <w:szCs w:val="14"/>
                          </w:rPr>
                        </w:pPr>
                        <w:r w:rsidRPr="00A40078">
                          <w:rPr>
                            <w:rFonts w:ascii="Times New Roman" w:hAnsi="Times New Roman" w:cs="Times New Roman"/>
                            <w:color w:val="000000"/>
                            <w:sz w:val="14"/>
                            <w:szCs w:val="14"/>
                          </w:rPr>
                          <w:t xml:space="preserve">объектов, </w:t>
                        </w:r>
                      </w:p>
                      <w:p w14:paraId="7053A063" w14:textId="77777777" w:rsidR="0042613D" w:rsidRPr="00A40078" w:rsidRDefault="0042613D" w:rsidP="0042613D">
                        <w:pPr>
                          <w:widowControl w:val="0"/>
                          <w:spacing w:after="0" w:line="240" w:lineRule="auto"/>
                          <w:jc w:val="center"/>
                          <w:rPr>
                            <w:rFonts w:ascii="Times New Roman" w:hAnsi="Times New Roman" w:cs="Times New Roman"/>
                            <w:color w:val="000000"/>
                            <w:sz w:val="14"/>
                            <w:szCs w:val="14"/>
                          </w:rPr>
                        </w:pPr>
                        <w:r w:rsidRPr="00A40078">
                          <w:rPr>
                            <w:rFonts w:ascii="Times New Roman" w:hAnsi="Times New Roman" w:cs="Times New Roman"/>
                            <w:color w:val="000000"/>
                            <w:sz w:val="14"/>
                            <w:szCs w:val="14"/>
                          </w:rPr>
                          <w:t>работ и затрат </w:t>
                        </w:r>
                      </w:p>
                    </w:tc>
                    <w:tc>
                      <w:tcPr>
                        <w:tcW w:w="430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33CF3EB" w14:textId="77777777" w:rsidR="0042613D" w:rsidRPr="00A40078" w:rsidRDefault="0042613D" w:rsidP="0042613D">
                        <w:pPr>
                          <w:widowControl w:val="0"/>
                          <w:spacing w:after="0" w:line="240" w:lineRule="auto"/>
                          <w:jc w:val="center"/>
                          <w:rPr>
                            <w:rFonts w:ascii="Times New Roman" w:hAnsi="Times New Roman" w:cs="Times New Roman"/>
                            <w:color w:val="000000"/>
                            <w:sz w:val="14"/>
                            <w:szCs w:val="14"/>
                          </w:rPr>
                        </w:pPr>
                        <w:r w:rsidRPr="00A40078">
                          <w:rPr>
                            <w:rFonts w:ascii="Times New Roman" w:hAnsi="Times New Roman" w:cs="Times New Roman"/>
                            <w:color w:val="000000"/>
                            <w:sz w:val="14"/>
                            <w:szCs w:val="14"/>
                          </w:rPr>
                          <w:t>Договорная документация</w:t>
                        </w:r>
                      </w:p>
                    </w:tc>
                    <w:tc>
                      <w:tcPr>
                        <w:tcW w:w="242" w:type="dxa"/>
                        <w:vMerge w:val="restart"/>
                        <w:tcBorders>
                          <w:top w:val="single" w:sz="4" w:space="0" w:color="auto"/>
                          <w:left w:val="single" w:sz="4" w:space="0" w:color="auto"/>
                          <w:right w:val="single" w:sz="4" w:space="0" w:color="auto"/>
                        </w:tcBorders>
                        <w:shd w:val="clear" w:color="auto" w:fill="auto"/>
                        <w:vAlign w:val="center"/>
                      </w:tcPr>
                      <w:p w14:paraId="6466653F" w14:textId="77777777" w:rsidR="0042613D" w:rsidRPr="00A40078" w:rsidRDefault="0042613D" w:rsidP="0042613D">
                        <w:pPr>
                          <w:widowControl w:val="0"/>
                          <w:spacing w:after="0" w:line="240" w:lineRule="auto"/>
                          <w:jc w:val="center"/>
                          <w:rPr>
                            <w:rFonts w:ascii="Times New Roman" w:hAnsi="Times New Roman" w:cs="Times New Roman"/>
                            <w:color w:val="000000"/>
                            <w:sz w:val="14"/>
                            <w:szCs w:val="14"/>
                          </w:rPr>
                        </w:pPr>
                      </w:p>
                    </w:tc>
                    <w:tc>
                      <w:tcPr>
                        <w:tcW w:w="855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7470AC9" w14:textId="77777777" w:rsidR="0042613D" w:rsidRPr="00A40078" w:rsidRDefault="0042613D" w:rsidP="0042613D">
                        <w:pPr>
                          <w:widowControl w:val="0"/>
                          <w:spacing w:after="0" w:line="240" w:lineRule="auto"/>
                          <w:jc w:val="center"/>
                          <w:rPr>
                            <w:rFonts w:ascii="Times New Roman" w:hAnsi="Times New Roman" w:cs="Times New Roman"/>
                            <w:color w:val="000000"/>
                            <w:sz w:val="14"/>
                            <w:szCs w:val="14"/>
                          </w:rPr>
                        </w:pPr>
                        <w:r w:rsidRPr="00A40078">
                          <w:rPr>
                            <w:rFonts w:ascii="Times New Roman" w:hAnsi="Times New Roman" w:cs="Times New Roman"/>
                            <w:color w:val="000000"/>
                            <w:sz w:val="14"/>
                            <w:szCs w:val="14"/>
                          </w:rPr>
                          <w:t>Документ, подтверждающий выполнение работ и услуг</w:t>
                        </w:r>
                      </w:p>
                    </w:tc>
                  </w:tr>
                  <w:tr w:rsidR="0042613D" w:rsidRPr="00A40078" w14:paraId="22D4D050" w14:textId="77777777" w:rsidTr="0042613D">
                    <w:trPr>
                      <w:trHeight w:val="58"/>
                    </w:trPr>
                    <w:tc>
                      <w:tcPr>
                        <w:tcW w:w="703" w:type="dxa"/>
                        <w:vMerge/>
                        <w:tcBorders>
                          <w:top w:val="single" w:sz="4" w:space="0" w:color="auto"/>
                          <w:left w:val="single" w:sz="4" w:space="0" w:color="auto"/>
                          <w:bottom w:val="single" w:sz="4" w:space="0" w:color="auto"/>
                          <w:right w:val="single" w:sz="4" w:space="0" w:color="auto"/>
                        </w:tcBorders>
                        <w:vAlign w:val="center"/>
                      </w:tcPr>
                      <w:p w14:paraId="3B77A7F0" w14:textId="77777777" w:rsidR="0042613D" w:rsidRPr="00A40078" w:rsidRDefault="0042613D" w:rsidP="0042613D">
                        <w:pPr>
                          <w:widowControl w:val="0"/>
                          <w:spacing w:after="0" w:line="240" w:lineRule="auto"/>
                          <w:rPr>
                            <w:rFonts w:ascii="Times New Roman" w:hAnsi="Times New Roman" w:cs="Times New Roman"/>
                            <w:color w:val="000000"/>
                            <w:sz w:val="14"/>
                            <w:szCs w:val="14"/>
                          </w:rPr>
                        </w:pPr>
                      </w:p>
                    </w:tc>
                    <w:tc>
                      <w:tcPr>
                        <w:tcW w:w="1213" w:type="dxa"/>
                        <w:gridSpan w:val="2"/>
                        <w:vMerge/>
                        <w:tcBorders>
                          <w:left w:val="nil"/>
                          <w:bottom w:val="single" w:sz="4" w:space="0" w:color="auto"/>
                          <w:right w:val="single" w:sz="4" w:space="0" w:color="auto"/>
                        </w:tcBorders>
                        <w:shd w:val="clear" w:color="auto" w:fill="auto"/>
                        <w:vAlign w:val="center"/>
                      </w:tcPr>
                      <w:p w14:paraId="78726EFC" w14:textId="77777777" w:rsidR="0042613D" w:rsidRPr="00A40078" w:rsidRDefault="0042613D" w:rsidP="0042613D">
                        <w:pPr>
                          <w:widowControl w:val="0"/>
                          <w:spacing w:after="0" w:line="240" w:lineRule="auto"/>
                          <w:jc w:val="center"/>
                          <w:rPr>
                            <w:rFonts w:ascii="Times New Roman" w:hAnsi="Times New Roman" w:cs="Times New Roman"/>
                            <w:color w:val="000000"/>
                            <w:sz w:val="14"/>
                            <w:szCs w:val="14"/>
                          </w:rPr>
                        </w:pPr>
                      </w:p>
                    </w:tc>
                    <w:tc>
                      <w:tcPr>
                        <w:tcW w:w="367" w:type="dxa"/>
                        <w:tcBorders>
                          <w:top w:val="nil"/>
                          <w:left w:val="single" w:sz="4" w:space="0" w:color="auto"/>
                          <w:bottom w:val="single" w:sz="4" w:space="0" w:color="auto"/>
                          <w:right w:val="single" w:sz="4" w:space="0" w:color="auto"/>
                        </w:tcBorders>
                        <w:shd w:val="clear" w:color="auto" w:fill="auto"/>
                        <w:vAlign w:val="center"/>
                      </w:tcPr>
                      <w:p w14:paraId="5918C0B7" w14:textId="77777777" w:rsidR="0042613D" w:rsidRPr="00A40078" w:rsidRDefault="0042613D" w:rsidP="0042613D">
                        <w:pPr>
                          <w:widowControl w:val="0"/>
                          <w:spacing w:after="0" w:line="240" w:lineRule="auto"/>
                          <w:jc w:val="center"/>
                          <w:rPr>
                            <w:rFonts w:ascii="Times New Roman" w:hAnsi="Times New Roman" w:cs="Times New Roman"/>
                            <w:color w:val="000000"/>
                            <w:sz w:val="14"/>
                            <w:szCs w:val="14"/>
                          </w:rPr>
                        </w:pPr>
                        <w:r w:rsidRPr="00A40078">
                          <w:rPr>
                            <w:rFonts w:ascii="Times New Roman" w:hAnsi="Times New Roman" w:cs="Times New Roman"/>
                            <w:color w:val="000000"/>
                            <w:sz w:val="14"/>
                            <w:szCs w:val="14"/>
                          </w:rPr>
                          <w:t>№</w:t>
                        </w:r>
                      </w:p>
                    </w:tc>
                    <w:tc>
                      <w:tcPr>
                        <w:tcW w:w="531" w:type="dxa"/>
                        <w:tcBorders>
                          <w:top w:val="nil"/>
                          <w:left w:val="single" w:sz="4" w:space="0" w:color="auto"/>
                          <w:bottom w:val="single" w:sz="4" w:space="0" w:color="auto"/>
                          <w:right w:val="single" w:sz="4" w:space="0" w:color="auto"/>
                        </w:tcBorders>
                        <w:shd w:val="clear" w:color="auto" w:fill="auto"/>
                        <w:vAlign w:val="center"/>
                      </w:tcPr>
                      <w:p w14:paraId="25A62065" w14:textId="77777777" w:rsidR="0042613D" w:rsidRPr="00A40078" w:rsidRDefault="0042613D" w:rsidP="0042613D">
                        <w:pPr>
                          <w:widowControl w:val="0"/>
                          <w:spacing w:after="0" w:line="240" w:lineRule="auto"/>
                          <w:jc w:val="center"/>
                          <w:rPr>
                            <w:rFonts w:ascii="Times New Roman" w:hAnsi="Times New Roman" w:cs="Times New Roman"/>
                            <w:color w:val="000000"/>
                            <w:sz w:val="14"/>
                            <w:szCs w:val="14"/>
                          </w:rPr>
                        </w:pPr>
                        <w:r w:rsidRPr="00A40078">
                          <w:rPr>
                            <w:rFonts w:ascii="Times New Roman" w:hAnsi="Times New Roman" w:cs="Times New Roman"/>
                            <w:color w:val="000000"/>
                            <w:sz w:val="14"/>
                            <w:szCs w:val="14"/>
                          </w:rPr>
                          <w:t>Дата</w:t>
                        </w:r>
                      </w:p>
                    </w:tc>
                    <w:tc>
                      <w:tcPr>
                        <w:tcW w:w="951" w:type="dxa"/>
                        <w:tcBorders>
                          <w:top w:val="nil"/>
                          <w:left w:val="single" w:sz="4" w:space="0" w:color="auto"/>
                          <w:bottom w:val="single" w:sz="4" w:space="0" w:color="auto"/>
                          <w:right w:val="single" w:sz="4" w:space="0" w:color="auto"/>
                        </w:tcBorders>
                        <w:shd w:val="clear" w:color="auto" w:fill="auto"/>
                        <w:vAlign w:val="center"/>
                      </w:tcPr>
                      <w:p w14:paraId="71359C74" w14:textId="77777777" w:rsidR="0042613D" w:rsidRPr="00A40078" w:rsidRDefault="0042613D" w:rsidP="0042613D">
                        <w:pPr>
                          <w:widowControl w:val="0"/>
                          <w:spacing w:after="0" w:line="240" w:lineRule="auto"/>
                          <w:jc w:val="center"/>
                          <w:rPr>
                            <w:rFonts w:ascii="Times New Roman" w:hAnsi="Times New Roman" w:cs="Times New Roman"/>
                            <w:color w:val="000000"/>
                            <w:sz w:val="14"/>
                            <w:szCs w:val="14"/>
                          </w:rPr>
                        </w:pPr>
                        <w:r w:rsidRPr="00A40078">
                          <w:rPr>
                            <w:rFonts w:ascii="Times New Roman" w:hAnsi="Times New Roman" w:cs="Times New Roman"/>
                            <w:color w:val="000000"/>
                            <w:sz w:val="14"/>
                            <w:szCs w:val="14"/>
                          </w:rPr>
                          <w:t>Контрагент</w:t>
                        </w:r>
                      </w:p>
                    </w:tc>
                    <w:tc>
                      <w:tcPr>
                        <w:tcW w:w="813" w:type="dxa"/>
                        <w:tcBorders>
                          <w:top w:val="nil"/>
                          <w:left w:val="single" w:sz="4" w:space="0" w:color="auto"/>
                          <w:bottom w:val="single" w:sz="4" w:space="0" w:color="auto"/>
                          <w:right w:val="single" w:sz="4" w:space="0" w:color="auto"/>
                        </w:tcBorders>
                        <w:shd w:val="clear" w:color="auto" w:fill="auto"/>
                        <w:vAlign w:val="center"/>
                      </w:tcPr>
                      <w:p w14:paraId="30BFFF35" w14:textId="77777777" w:rsidR="0042613D" w:rsidRPr="00A40078" w:rsidRDefault="0042613D" w:rsidP="0042613D">
                        <w:pPr>
                          <w:widowControl w:val="0"/>
                          <w:spacing w:after="0" w:line="240" w:lineRule="auto"/>
                          <w:jc w:val="center"/>
                          <w:rPr>
                            <w:rFonts w:ascii="Times New Roman" w:hAnsi="Times New Roman" w:cs="Times New Roman"/>
                            <w:color w:val="000000"/>
                            <w:sz w:val="14"/>
                            <w:szCs w:val="14"/>
                          </w:rPr>
                        </w:pPr>
                        <w:r w:rsidRPr="00A40078">
                          <w:rPr>
                            <w:rFonts w:ascii="Times New Roman" w:hAnsi="Times New Roman" w:cs="Times New Roman"/>
                            <w:color w:val="000000"/>
                            <w:sz w:val="14"/>
                            <w:szCs w:val="14"/>
                          </w:rPr>
                          <w:t>Предмет договора</w:t>
                        </w:r>
                      </w:p>
                    </w:tc>
                    <w:tc>
                      <w:tcPr>
                        <w:tcW w:w="1640" w:type="dxa"/>
                        <w:tcBorders>
                          <w:top w:val="nil"/>
                          <w:left w:val="single" w:sz="4" w:space="0" w:color="auto"/>
                          <w:bottom w:val="single" w:sz="4" w:space="0" w:color="auto"/>
                          <w:right w:val="single" w:sz="4" w:space="0" w:color="auto"/>
                        </w:tcBorders>
                        <w:shd w:val="clear" w:color="auto" w:fill="auto"/>
                        <w:vAlign w:val="center"/>
                      </w:tcPr>
                      <w:p w14:paraId="50AE71D7" w14:textId="77777777" w:rsidR="0042613D" w:rsidRPr="00A40078" w:rsidRDefault="0042613D" w:rsidP="0042613D">
                        <w:pPr>
                          <w:widowControl w:val="0"/>
                          <w:spacing w:after="0" w:line="240" w:lineRule="auto"/>
                          <w:jc w:val="center"/>
                          <w:rPr>
                            <w:rFonts w:ascii="Times New Roman" w:hAnsi="Times New Roman" w:cs="Times New Roman"/>
                            <w:color w:val="000000"/>
                            <w:sz w:val="14"/>
                            <w:szCs w:val="14"/>
                          </w:rPr>
                        </w:pPr>
                        <w:r w:rsidRPr="00A40078">
                          <w:rPr>
                            <w:rFonts w:ascii="Times New Roman" w:hAnsi="Times New Roman" w:cs="Times New Roman"/>
                            <w:color w:val="000000"/>
                            <w:sz w:val="14"/>
                            <w:szCs w:val="14"/>
                          </w:rPr>
                          <w:t>Стоимость работ и услуг по договору</w:t>
                        </w:r>
                      </w:p>
                    </w:tc>
                    <w:tc>
                      <w:tcPr>
                        <w:tcW w:w="242" w:type="dxa"/>
                        <w:vMerge/>
                        <w:tcBorders>
                          <w:left w:val="single" w:sz="4" w:space="0" w:color="auto"/>
                          <w:right w:val="single" w:sz="4" w:space="0" w:color="auto"/>
                        </w:tcBorders>
                        <w:shd w:val="clear" w:color="auto" w:fill="auto"/>
                        <w:vAlign w:val="center"/>
                      </w:tcPr>
                      <w:p w14:paraId="4F5219EC" w14:textId="77777777" w:rsidR="0042613D" w:rsidRPr="00A40078" w:rsidRDefault="0042613D" w:rsidP="0042613D">
                        <w:pPr>
                          <w:widowControl w:val="0"/>
                          <w:spacing w:after="0" w:line="240" w:lineRule="auto"/>
                          <w:jc w:val="center"/>
                          <w:rPr>
                            <w:rFonts w:ascii="Times New Roman" w:hAnsi="Times New Roman" w:cs="Times New Roman"/>
                            <w:color w:val="000000"/>
                            <w:sz w:val="14"/>
                            <w:szCs w:val="14"/>
                          </w:rPr>
                        </w:pPr>
                      </w:p>
                    </w:tc>
                    <w:tc>
                      <w:tcPr>
                        <w:tcW w:w="3980" w:type="dxa"/>
                        <w:tcBorders>
                          <w:top w:val="nil"/>
                          <w:left w:val="single" w:sz="4" w:space="0" w:color="auto"/>
                          <w:bottom w:val="single" w:sz="4" w:space="0" w:color="auto"/>
                          <w:right w:val="single" w:sz="4" w:space="0" w:color="auto"/>
                        </w:tcBorders>
                        <w:shd w:val="clear" w:color="auto" w:fill="auto"/>
                        <w:vAlign w:val="center"/>
                      </w:tcPr>
                      <w:p w14:paraId="1BB96441" w14:textId="77777777" w:rsidR="0042613D" w:rsidRPr="00A40078" w:rsidRDefault="0042613D" w:rsidP="0042613D">
                        <w:pPr>
                          <w:widowControl w:val="0"/>
                          <w:spacing w:after="0" w:line="240" w:lineRule="auto"/>
                          <w:jc w:val="center"/>
                          <w:rPr>
                            <w:rFonts w:ascii="Times New Roman" w:hAnsi="Times New Roman" w:cs="Times New Roman"/>
                            <w:color w:val="000000"/>
                            <w:sz w:val="14"/>
                            <w:szCs w:val="14"/>
                          </w:rPr>
                        </w:pPr>
                        <w:r w:rsidRPr="00A40078">
                          <w:rPr>
                            <w:rFonts w:ascii="Times New Roman" w:hAnsi="Times New Roman" w:cs="Times New Roman"/>
                            <w:color w:val="000000"/>
                            <w:sz w:val="14"/>
                            <w:szCs w:val="14"/>
                          </w:rPr>
                          <w:t>Наименование документа</w:t>
                        </w:r>
                      </w:p>
                    </w:tc>
                    <w:tc>
                      <w:tcPr>
                        <w:tcW w:w="522" w:type="dxa"/>
                        <w:tcBorders>
                          <w:top w:val="nil"/>
                          <w:left w:val="single" w:sz="4" w:space="0" w:color="auto"/>
                          <w:bottom w:val="single" w:sz="4" w:space="0" w:color="auto"/>
                          <w:right w:val="single" w:sz="4" w:space="0" w:color="auto"/>
                        </w:tcBorders>
                        <w:shd w:val="clear" w:color="auto" w:fill="auto"/>
                        <w:vAlign w:val="center"/>
                      </w:tcPr>
                      <w:p w14:paraId="3247CC35" w14:textId="77777777" w:rsidR="0042613D" w:rsidRPr="00A40078" w:rsidRDefault="0042613D" w:rsidP="0042613D">
                        <w:pPr>
                          <w:widowControl w:val="0"/>
                          <w:spacing w:after="0" w:line="240" w:lineRule="auto"/>
                          <w:jc w:val="center"/>
                          <w:rPr>
                            <w:rFonts w:ascii="Times New Roman" w:hAnsi="Times New Roman" w:cs="Times New Roman"/>
                            <w:color w:val="000000"/>
                            <w:sz w:val="14"/>
                            <w:szCs w:val="14"/>
                          </w:rPr>
                        </w:pPr>
                        <w:r w:rsidRPr="00A40078">
                          <w:rPr>
                            <w:rFonts w:ascii="Times New Roman" w:hAnsi="Times New Roman" w:cs="Times New Roman"/>
                            <w:color w:val="000000"/>
                            <w:sz w:val="14"/>
                            <w:szCs w:val="14"/>
                          </w:rPr>
                          <w:t>№</w:t>
                        </w:r>
                      </w:p>
                    </w:tc>
                    <w:tc>
                      <w:tcPr>
                        <w:tcW w:w="701" w:type="dxa"/>
                        <w:tcBorders>
                          <w:top w:val="nil"/>
                          <w:left w:val="single" w:sz="4" w:space="0" w:color="auto"/>
                          <w:bottom w:val="single" w:sz="4" w:space="0" w:color="auto"/>
                          <w:right w:val="single" w:sz="4" w:space="0" w:color="auto"/>
                        </w:tcBorders>
                        <w:shd w:val="clear" w:color="auto" w:fill="auto"/>
                        <w:vAlign w:val="center"/>
                      </w:tcPr>
                      <w:p w14:paraId="0771E8BF" w14:textId="77777777" w:rsidR="0042613D" w:rsidRPr="00A40078" w:rsidRDefault="0042613D" w:rsidP="0042613D">
                        <w:pPr>
                          <w:widowControl w:val="0"/>
                          <w:spacing w:after="0" w:line="240" w:lineRule="auto"/>
                          <w:jc w:val="center"/>
                          <w:rPr>
                            <w:rFonts w:ascii="Times New Roman" w:hAnsi="Times New Roman" w:cs="Times New Roman"/>
                            <w:color w:val="000000"/>
                            <w:sz w:val="14"/>
                            <w:szCs w:val="14"/>
                          </w:rPr>
                        </w:pPr>
                        <w:r w:rsidRPr="00A40078">
                          <w:rPr>
                            <w:rFonts w:ascii="Times New Roman" w:hAnsi="Times New Roman" w:cs="Times New Roman"/>
                            <w:color w:val="000000"/>
                            <w:sz w:val="14"/>
                            <w:szCs w:val="14"/>
                          </w:rPr>
                          <w:t>Дата</w:t>
                        </w:r>
                      </w:p>
                    </w:tc>
                    <w:tc>
                      <w:tcPr>
                        <w:tcW w:w="3352" w:type="dxa"/>
                        <w:tcBorders>
                          <w:top w:val="nil"/>
                          <w:left w:val="single" w:sz="4" w:space="0" w:color="auto"/>
                          <w:bottom w:val="single" w:sz="4" w:space="0" w:color="auto"/>
                          <w:right w:val="single" w:sz="4" w:space="0" w:color="auto"/>
                        </w:tcBorders>
                        <w:shd w:val="clear" w:color="auto" w:fill="auto"/>
                        <w:vAlign w:val="center"/>
                      </w:tcPr>
                      <w:p w14:paraId="37FA928C" w14:textId="77777777" w:rsidR="0042613D" w:rsidRPr="00A40078" w:rsidRDefault="0042613D" w:rsidP="0042613D">
                        <w:pPr>
                          <w:widowControl w:val="0"/>
                          <w:spacing w:after="0" w:line="240" w:lineRule="auto"/>
                          <w:jc w:val="center"/>
                          <w:rPr>
                            <w:rFonts w:ascii="Times New Roman" w:hAnsi="Times New Roman" w:cs="Times New Roman"/>
                            <w:color w:val="000000"/>
                            <w:sz w:val="14"/>
                            <w:szCs w:val="14"/>
                          </w:rPr>
                        </w:pPr>
                        <w:r w:rsidRPr="00A40078">
                          <w:rPr>
                            <w:rFonts w:ascii="Times New Roman" w:hAnsi="Times New Roman" w:cs="Times New Roman"/>
                            <w:color w:val="000000"/>
                            <w:sz w:val="14"/>
                            <w:szCs w:val="14"/>
                          </w:rPr>
                          <w:t>Наименование работ, услуг и затрат</w:t>
                        </w:r>
                      </w:p>
                    </w:tc>
                  </w:tr>
                  <w:tr w:rsidR="0042613D" w:rsidRPr="00A40078" w14:paraId="20183A4C" w14:textId="77777777" w:rsidTr="0042613D">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59486387"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1</w:t>
                        </w:r>
                      </w:p>
                    </w:tc>
                    <w:tc>
                      <w:tcPr>
                        <w:tcW w:w="1213" w:type="dxa"/>
                        <w:gridSpan w:val="2"/>
                        <w:tcBorders>
                          <w:top w:val="nil"/>
                          <w:left w:val="nil"/>
                          <w:bottom w:val="single" w:sz="4" w:space="0" w:color="auto"/>
                          <w:right w:val="single" w:sz="4" w:space="0" w:color="auto"/>
                        </w:tcBorders>
                        <w:shd w:val="clear" w:color="auto" w:fill="auto"/>
                        <w:vAlign w:val="center"/>
                      </w:tcPr>
                      <w:p w14:paraId="491F2369"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2</w:t>
                        </w:r>
                      </w:p>
                    </w:tc>
                    <w:tc>
                      <w:tcPr>
                        <w:tcW w:w="367" w:type="dxa"/>
                        <w:tcBorders>
                          <w:top w:val="nil"/>
                          <w:left w:val="nil"/>
                          <w:bottom w:val="single" w:sz="4" w:space="0" w:color="auto"/>
                          <w:right w:val="single" w:sz="4" w:space="0" w:color="auto"/>
                        </w:tcBorders>
                        <w:shd w:val="clear" w:color="auto" w:fill="auto"/>
                        <w:vAlign w:val="center"/>
                      </w:tcPr>
                      <w:p w14:paraId="4A9E462A"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3</w:t>
                        </w:r>
                      </w:p>
                    </w:tc>
                    <w:tc>
                      <w:tcPr>
                        <w:tcW w:w="531" w:type="dxa"/>
                        <w:tcBorders>
                          <w:top w:val="nil"/>
                          <w:left w:val="nil"/>
                          <w:bottom w:val="single" w:sz="4" w:space="0" w:color="auto"/>
                          <w:right w:val="single" w:sz="4" w:space="0" w:color="auto"/>
                        </w:tcBorders>
                        <w:shd w:val="clear" w:color="auto" w:fill="auto"/>
                        <w:vAlign w:val="center"/>
                      </w:tcPr>
                      <w:p w14:paraId="34F69CFD"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4</w:t>
                        </w:r>
                      </w:p>
                    </w:tc>
                    <w:tc>
                      <w:tcPr>
                        <w:tcW w:w="951" w:type="dxa"/>
                        <w:tcBorders>
                          <w:top w:val="nil"/>
                          <w:left w:val="nil"/>
                          <w:bottom w:val="single" w:sz="4" w:space="0" w:color="auto"/>
                          <w:right w:val="single" w:sz="4" w:space="0" w:color="auto"/>
                        </w:tcBorders>
                        <w:shd w:val="clear" w:color="auto" w:fill="auto"/>
                        <w:vAlign w:val="center"/>
                      </w:tcPr>
                      <w:p w14:paraId="73F166AE"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5</w:t>
                        </w:r>
                      </w:p>
                    </w:tc>
                    <w:tc>
                      <w:tcPr>
                        <w:tcW w:w="813" w:type="dxa"/>
                        <w:tcBorders>
                          <w:top w:val="nil"/>
                          <w:left w:val="nil"/>
                          <w:bottom w:val="single" w:sz="4" w:space="0" w:color="auto"/>
                          <w:right w:val="single" w:sz="4" w:space="0" w:color="auto"/>
                        </w:tcBorders>
                        <w:shd w:val="clear" w:color="auto" w:fill="auto"/>
                        <w:vAlign w:val="center"/>
                      </w:tcPr>
                      <w:p w14:paraId="0EFD1A13"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6</w:t>
                        </w:r>
                      </w:p>
                    </w:tc>
                    <w:tc>
                      <w:tcPr>
                        <w:tcW w:w="1640" w:type="dxa"/>
                        <w:tcBorders>
                          <w:top w:val="nil"/>
                          <w:left w:val="nil"/>
                          <w:bottom w:val="single" w:sz="4" w:space="0" w:color="auto"/>
                          <w:right w:val="single" w:sz="4" w:space="0" w:color="auto"/>
                        </w:tcBorders>
                        <w:shd w:val="clear" w:color="auto" w:fill="auto"/>
                        <w:vAlign w:val="center"/>
                      </w:tcPr>
                      <w:p w14:paraId="1EDDFDEE"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7</w:t>
                        </w:r>
                      </w:p>
                    </w:tc>
                    <w:tc>
                      <w:tcPr>
                        <w:tcW w:w="242" w:type="dxa"/>
                        <w:vMerge/>
                        <w:tcBorders>
                          <w:left w:val="single" w:sz="4" w:space="0" w:color="auto"/>
                          <w:right w:val="single" w:sz="4" w:space="0" w:color="auto"/>
                        </w:tcBorders>
                        <w:shd w:val="clear" w:color="auto" w:fill="auto"/>
                        <w:vAlign w:val="center"/>
                      </w:tcPr>
                      <w:p w14:paraId="456361B0"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10A768B1"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10</w:t>
                        </w:r>
                      </w:p>
                    </w:tc>
                    <w:tc>
                      <w:tcPr>
                        <w:tcW w:w="522" w:type="dxa"/>
                        <w:tcBorders>
                          <w:top w:val="nil"/>
                          <w:left w:val="nil"/>
                          <w:bottom w:val="single" w:sz="4" w:space="0" w:color="auto"/>
                          <w:right w:val="single" w:sz="4" w:space="0" w:color="auto"/>
                        </w:tcBorders>
                        <w:shd w:val="clear" w:color="auto" w:fill="auto"/>
                        <w:vAlign w:val="center"/>
                      </w:tcPr>
                      <w:p w14:paraId="01681A48"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11</w:t>
                        </w:r>
                      </w:p>
                    </w:tc>
                    <w:tc>
                      <w:tcPr>
                        <w:tcW w:w="701" w:type="dxa"/>
                        <w:tcBorders>
                          <w:top w:val="nil"/>
                          <w:left w:val="nil"/>
                          <w:bottom w:val="single" w:sz="4" w:space="0" w:color="auto"/>
                          <w:right w:val="single" w:sz="4" w:space="0" w:color="auto"/>
                        </w:tcBorders>
                        <w:shd w:val="clear" w:color="auto" w:fill="auto"/>
                        <w:vAlign w:val="center"/>
                      </w:tcPr>
                      <w:p w14:paraId="11C4F6AE"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12</w:t>
                        </w:r>
                      </w:p>
                    </w:tc>
                    <w:tc>
                      <w:tcPr>
                        <w:tcW w:w="3352" w:type="dxa"/>
                        <w:tcBorders>
                          <w:top w:val="nil"/>
                          <w:left w:val="nil"/>
                          <w:bottom w:val="single" w:sz="4" w:space="0" w:color="auto"/>
                          <w:right w:val="single" w:sz="4" w:space="0" w:color="auto"/>
                        </w:tcBorders>
                        <w:shd w:val="clear" w:color="auto" w:fill="auto"/>
                        <w:vAlign w:val="center"/>
                      </w:tcPr>
                      <w:p w14:paraId="4C381F5E"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13</w:t>
                        </w:r>
                      </w:p>
                    </w:tc>
                  </w:tr>
                  <w:tr w:rsidR="0042613D" w:rsidRPr="00A40078" w14:paraId="07F794C1" w14:textId="77777777" w:rsidTr="0042613D">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5C812902"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620F22CB"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79B6A341"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6EA1E8D3"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546DDC5D"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15ABC36A"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797474FF"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03B96363"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A266D1B"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2F34A217"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113B1ACF"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2380317F"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r>
                  <w:tr w:rsidR="0042613D" w:rsidRPr="00A40078" w14:paraId="5758B798" w14:textId="77777777" w:rsidTr="0042613D">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40126BC2"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1DBCBB6F"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6C6F4F83"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054A4BA8"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0E451146"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0AB46879"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4618ACB8"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3BA6E29D"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0C507DBA"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06F3F023"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57501E98"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37B289AE"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r>
                  <w:tr w:rsidR="0042613D" w:rsidRPr="00A40078" w14:paraId="397A2AA5" w14:textId="77777777" w:rsidTr="0042613D">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018824D4"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5EF98DFD"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26C90CDD"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09FF3316"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1E577A55"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1CFCD038"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29CCB6CF"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2D8DDB19"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361B14E4"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47FD3B41"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58D710F1"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4DB1CFB5"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r>
                  <w:tr w:rsidR="0042613D" w:rsidRPr="00A40078" w14:paraId="5AED0B39" w14:textId="77777777" w:rsidTr="0042613D">
                    <w:trPr>
                      <w:trHeight w:val="300"/>
                    </w:trPr>
                    <w:tc>
                      <w:tcPr>
                        <w:tcW w:w="228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EC2D841"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ИТОГО без НДС</w:t>
                        </w:r>
                      </w:p>
                    </w:tc>
                    <w:tc>
                      <w:tcPr>
                        <w:tcW w:w="531" w:type="dxa"/>
                        <w:tcBorders>
                          <w:top w:val="nil"/>
                          <w:left w:val="nil"/>
                          <w:bottom w:val="single" w:sz="4" w:space="0" w:color="auto"/>
                          <w:right w:val="single" w:sz="4" w:space="0" w:color="auto"/>
                        </w:tcBorders>
                        <w:shd w:val="clear" w:color="auto" w:fill="auto"/>
                        <w:vAlign w:val="center"/>
                      </w:tcPr>
                      <w:p w14:paraId="33EF0710"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73EEB54B"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27ADFF33"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5924123B"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242" w:type="dxa"/>
                        <w:vMerge/>
                        <w:tcBorders>
                          <w:left w:val="single" w:sz="4" w:space="0" w:color="auto"/>
                          <w:bottom w:val="single" w:sz="4" w:space="0" w:color="auto"/>
                          <w:right w:val="single" w:sz="4" w:space="0" w:color="auto"/>
                        </w:tcBorders>
                        <w:shd w:val="clear" w:color="auto" w:fill="auto"/>
                        <w:vAlign w:val="center"/>
                      </w:tcPr>
                      <w:p w14:paraId="57DC3EF1"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376797C4"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1C36097B"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60166DE7"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578315ED" w14:textId="77777777"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r>
                </w:tbl>
                <w:p w14:paraId="52D479A6" w14:textId="77777777" w:rsidR="0042613D" w:rsidRPr="00A40078" w:rsidRDefault="0042613D" w:rsidP="0042613D">
                  <w:pPr>
                    <w:widowControl w:val="0"/>
                    <w:tabs>
                      <w:tab w:val="left" w:pos="709"/>
                      <w:tab w:val="left" w:pos="2856"/>
                    </w:tabs>
                    <w:spacing w:after="0" w:line="240" w:lineRule="auto"/>
                    <w:ind w:left="8538" w:firstLine="142"/>
                    <w:rPr>
                      <w:rFonts w:ascii="Times New Roman" w:hAnsi="Times New Roman" w:cs="Times New Roman"/>
                      <w:sz w:val="24"/>
                      <w:szCs w:val="24"/>
                    </w:rPr>
                  </w:pPr>
                </w:p>
              </w:tc>
            </w:tr>
            <w:tr w:rsidR="0042613D" w:rsidRPr="00A40078" w14:paraId="7B4E9F61" w14:textId="77777777" w:rsidTr="0042613D">
              <w:trPr>
                <w:trHeight w:val="238"/>
              </w:trPr>
              <w:tc>
                <w:tcPr>
                  <w:tcW w:w="282" w:type="dxa"/>
                  <w:tcBorders>
                    <w:left w:val="nil"/>
                  </w:tcBorders>
                  <w:shd w:val="clear" w:color="auto" w:fill="auto"/>
                  <w:noWrap/>
                  <w:vAlign w:val="bottom"/>
                </w:tcPr>
                <w:p w14:paraId="40AD178B" w14:textId="77777777" w:rsidR="0042613D" w:rsidRPr="00A40078" w:rsidRDefault="0042613D" w:rsidP="0042613D">
                  <w:pPr>
                    <w:widowControl w:val="0"/>
                    <w:spacing w:after="0" w:line="240" w:lineRule="auto"/>
                    <w:rPr>
                      <w:rFonts w:ascii="Times New Roman" w:hAnsi="Times New Roman" w:cs="Times New Roman"/>
                      <w:sz w:val="16"/>
                      <w:szCs w:val="16"/>
                    </w:rPr>
                  </w:pPr>
                </w:p>
              </w:tc>
              <w:tc>
                <w:tcPr>
                  <w:tcW w:w="8439" w:type="dxa"/>
                  <w:shd w:val="clear" w:color="auto" w:fill="auto"/>
                  <w:noWrap/>
                  <w:vAlign w:val="bottom"/>
                </w:tcPr>
                <w:p w14:paraId="4B6CF926" w14:textId="77777777" w:rsidR="0042613D" w:rsidRPr="00A40078" w:rsidRDefault="0042613D" w:rsidP="0042613D">
                  <w:pPr>
                    <w:widowControl w:val="0"/>
                    <w:spacing w:after="0" w:line="240" w:lineRule="auto"/>
                    <w:ind w:left="743" w:right="-6696" w:firstLine="284"/>
                    <w:rPr>
                      <w:rFonts w:ascii="Times New Roman" w:hAnsi="Times New Roman" w:cs="Times New Roman"/>
                    </w:rPr>
                  </w:pPr>
                  <w:r w:rsidRPr="00A40078">
                    <w:rPr>
                      <w:rFonts w:ascii="Times New Roman" w:hAnsi="Times New Roman" w:cs="Times New Roman"/>
                    </w:rPr>
                    <w:t xml:space="preserve">  Руководитель организации _____________________________________</w:t>
                  </w:r>
                </w:p>
              </w:tc>
              <w:tc>
                <w:tcPr>
                  <w:tcW w:w="1069" w:type="dxa"/>
                  <w:shd w:val="clear" w:color="auto" w:fill="auto"/>
                  <w:noWrap/>
                  <w:vAlign w:val="bottom"/>
                </w:tcPr>
                <w:p w14:paraId="2E9F15DA" w14:textId="77777777" w:rsidR="0042613D" w:rsidRPr="00A40078" w:rsidRDefault="0042613D" w:rsidP="0042613D">
                  <w:pPr>
                    <w:widowControl w:val="0"/>
                    <w:spacing w:after="0" w:line="240" w:lineRule="auto"/>
                    <w:rPr>
                      <w:rFonts w:ascii="Times New Roman" w:hAnsi="Times New Roman" w:cs="Times New Roman"/>
                      <w:sz w:val="16"/>
                      <w:szCs w:val="16"/>
                    </w:rPr>
                  </w:pPr>
                </w:p>
              </w:tc>
              <w:tc>
                <w:tcPr>
                  <w:tcW w:w="1183" w:type="dxa"/>
                  <w:shd w:val="clear" w:color="auto" w:fill="auto"/>
                  <w:noWrap/>
                  <w:vAlign w:val="bottom"/>
                </w:tcPr>
                <w:p w14:paraId="28160704" w14:textId="77777777" w:rsidR="0042613D" w:rsidRPr="00A40078" w:rsidRDefault="0042613D" w:rsidP="0042613D">
                  <w:pPr>
                    <w:widowControl w:val="0"/>
                    <w:spacing w:after="0" w:line="240" w:lineRule="auto"/>
                    <w:rPr>
                      <w:rFonts w:ascii="Times New Roman" w:hAnsi="Times New Roman" w:cs="Times New Roman"/>
                      <w:sz w:val="16"/>
                      <w:szCs w:val="16"/>
                    </w:rPr>
                  </w:pPr>
                </w:p>
              </w:tc>
              <w:tc>
                <w:tcPr>
                  <w:tcW w:w="1401" w:type="dxa"/>
                  <w:shd w:val="clear" w:color="auto" w:fill="auto"/>
                  <w:noWrap/>
                  <w:vAlign w:val="bottom"/>
                </w:tcPr>
                <w:p w14:paraId="7017EE7B" w14:textId="77777777" w:rsidR="0042613D" w:rsidRPr="00A40078" w:rsidRDefault="0042613D" w:rsidP="0042613D">
                  <w:pPr>
                    <w:widowControl w:val="0"/>
                    <w:spacing w:after="0" w:line="240" w:lineRule="auto"/>
                    <w:rPr>
                      <w:rFonts w:ascii="Times New Roman" w:hAnsi="Times New Roman" w:cs="Times New Roman"/>
                      <w:sz w:val="16"/>
                      <w:szCs w:val="16"/>
                    </w:rPr>
                  </w:pPr>
                </w:p>
              </w:tc>
              <w:tc>
                <w:tcPr>
                  <w:tcW w:w="1169" w:type="dxa"/>
                  <w:shd w:val="clear" w:color="auto" w:fill="auto"/>
                  <w:noWrap/>
                  <w:vAlign w:val="bottom"/>
                </w:tcPr>
                <w:p w14:paraId="6124D034" w14:textId="77777777" w:rsidR="0042613D" w:rsidRPr="00A40078" w:rsidRDefault="0042613D" w:rsidP="0042613D">
                  <w:pPr>
                    <w:widowControl w:val="0"/>
                    <w:spacing w:after="0" w:line="240" w:lineRule="auto"/>
                    <w:rPr>
                      <w:rFonts w:ascii="Times New Roman" w:hAnsi="Times New Roman" w:cs="Times New Roman"/>
                      <w:sz w:val="16"/>
                      <w:szCs w:val="16"/>
                    </w:rPr>
                  </w:pPr>
                </w:p>
              </w:tc>
              <w:tc>
                <w:tcPr>
                  <w:tcW w:w="916" w:type="dxa"/>
                  <w:shd w:val="clear" w:color="auto" w:fill="auto"/>
                  <w:noWrap/>
                  <w:vAlign w:val="bottom"/>
                </w:tcPr>
                <w:p w14:paraId="5C544DE7" w14:textId="77777777" w:rsidR="0042613D" w:rsidRPr="00A40078" w:rsidRDefault="0042613D" w:rsidP="0042613D">
                  <w:pPr>
                    <w:widowControl w:val="0"/>
                    <w:spacing w:after="0" w:line="240" w:lineRule="auto"/>
                    <w:rPr>
                      <w:rFonts w:ascii="Times New Roman" w:hAnsi="Times New Roman" w:cs="Times New Roman"/>
                      <w:sz w:val="16"/>
                      <w:szCs w:val="16"/>
                    </w:rPr>
                  </w:pPr>
                </w:p>
              </w:tc>
              <w:tc>
                <w:tcPr>
                  <w:tcW w:w="785" w:type="dxa"/>
                  <w:shd w:val="clear" w:color="auto" w:fill="auto"/>
                  <w:noWrap/>
                  <w:vAlign w:val="bottom"/>
                </w:tcPr>
                <w:p w14:paraId="293D9027" w14:textId="77777777" w:rsidR="0042613D" w:rsidRPr="00A40078" w:rsidRDefault="0042613D" w:rsidP="0042613D">
                  <w:pPr>
                    <w:widowControl w:val="0"/>
                    <w:spacing w:after="0" w:line="240" w:lineRule="auto"/>
                    <w:rPr>
                      <w:rFonts w:ascii="Times New Roman" w:hAnsi="Times New Roman" w:cs="Times New Roman"/>
                      <w:sz w:val="16"/>
                      <w:szCs w:val="16"/>
                    </w:rPr>
                  </w:pPr>
                </w:p>
              </w:tc>
              <w:tc>
                <w:tcPr>
                  <w:tcW w:w="727" w:type="dxa"/>
                  <w:tcBorders>
                    <w:right w:val="nil"/>
                  </w:tcBorders>
                  <w:shd w:val="clear" w:color="auto" w:fill="auto"/>
                  <w:noWrap/>
                  <w:vAlign w:val="bottom"/>
                </w:tcPr>
                <w:p w14:paraId="39CFFDF6" w14:textId="77777777" w:rsidR="0042613D" w:rsidRPr="00A40078" w:rsidRDefault="0042613D" w:rsidP="0042613D">
                  <w:pPr>
                    <w:widowControl w:val="0"/>
                    <w:spacing w:after="0" w:line="240" w:lineRule="auto"/>
                    <w:rPr>
                      <w:rFonts w:ascii="Times New Roman" w:hAnsi="Times New Roman" w:cs="Times New Roman"/>
                      <w:sz w:val="16"/>
                      <w:szCs w:val="16"/>
                    </w:rPr>
                  </w:pPr>
                </w:p>
              </w:tc>
            </w:tr>
          </w:tbl>
          <w:p w14:paraId="1245445A" w14:textId="77777777" w:rsidR="0042613D" w:rsidRPr="00A40078" w:rsidRDefault="0042613D" w:rsidP="0042613D">
            <w:pPr>
              <w:widowControl w:val="0"/>
              <w:spacing w:after="0" w:line="240" w:lineRule="auto"/>
              <w:rPr>
                <w:rFonts w:ascii="Times New Roman" w:hAnsi="Times New Roman" w:cs="Times New Roman"/>
                <w:sz w:val="12"/>
                <w:szCs w:val="12"/>
              </w:rPr>
            </w:pPr>
            <w:r w:rsidRPr="00A40078">
              <w:rPr>
                <w:rFonts w:ascii="Times New Roman" w:hAnsi="Times New Roman" w:cs="Times New Roman"/>
                <w:sz w:val="12"/>
                <w:szCs w:val="12"/>
              </w:rPr>
              <w:t xml:space="preserve">                                                                                         Подпись/расшифровка подписи (Поставщика)</w:t>
            </w:r>
          </w:p>
        </w:tc>
      </w:tr>
      <w:tr w:rsidR="0042613D" w:rsidRPr="00A40078" w14:paraId="5E2E3523" w14:textId="77777777" w:rsidTr="0042613D">
        <w:trPr>
          <w:gridBefore w:val="1"/>
          <w:gridAfter w:val="1"/>
          <w:wBefore w:w="552" w:type="dxa"/>
          <w:wAfter w:w="5803" w:type="dxa"/>
        </w:trPr>
        <w:tc>
          <w:tcPr>
            <w:tcW w:w="8977" w:type="dxa"/>
          </w:tcPr>
          <w:p w14:paraId="0F4A3247" w14:textId="77777777" w:rsidR="0042613D" w:rsidRPr="00A40078" w:rsidRDefault="0042613D" w:rsidP="0042613D">
            <w:pPr>
              <w:widowControl w:val="0"/>
              <w:pBdr>
                <w:bottom w:val="single" w:sz="12" w:space="1" w:color="auto"/>
              </w:pBdr>
              <w:tabs>
                <w:tab w:val="left" w:pos="709"/>
              </w:tabs>
              <w:spacing w:after="0" w:line="240" w:lineRule="auto"/>
              <w:rPr>
                <w:rFonts w:ascii="Times New Roman" w:hAnsi="Times New Roman" w:cs="Times New Roman"/>
              </w:rPr>
            </w:pPr>
            <w:r w:rsidRPr="00A40078">
              <w:rPr>
                <w:rFonts w:ascii="Times New Roman" w:hAnsi="Times New Roman" w:cs="Times New Roman"/>
              </w:rPr>
              <w:t>ФОРМУ СОГЛАСОВАЛИ:</w:t>
            </w:r>
          </w:p>
          <w:tbl>
            <w:tblPr>
              <w:tblpPr w:leftFromText="180" w:rightFromText="180" w:horzAnchor="margin" w:tblpY="-653"/>
              <w:tblOverlap w:val="never"/>
              <w:tblW w:w="0" w:type="auto"/>
              <w:tblLook w:val="04A0" w:firstRow="1" w:lastRow="0" w:firstColumn="1" w:lastColumn="0" w:noHBand="0" w:noVBand="1"/>
            </w:tblPr>
            <w:tblGrid>
              <w:gridCol w:w="4271"/>
              <w:gridCol w:w="4490"/>
            </w:tblGrid>
            <w:tr w:rsidR="0042613D" w:rsidRPr="00A40078" w14:paraId="4CF15317" w14:textId="77777777" w:rsidTr="0042613D">
              <w:trPr>
                <w:trHeight w:val="281"/>
              </w:trPr>
              <w:tc>
                <w:tcPr>
                  <w:tcW w:w="4271" w:type="dxa"/>
                </w:tcPr>
                <w:p w14:paraId="2C7795CD" w14:textId="77777777" w:rsidR="0042613D" w:rsidRPr="00A40078" w:rsidRDefault="0042613D" w:rsidP="0042613D">
                  <w:pPr>
                    <w:widowControl w:val="0"/>
                    <w:tabs>
                      <w:tab w:val="left" w:pos="709"/>
                    </w:tabs>
                    <w:spacing w:after="0" w:line="240" w:lineRule="auto"/>
                    <w:rPr>
                      <w:rFonts w:ascii="Times New Roman" w:hAnsi="Times New Roman" w:cs="Times New Roman"/>
                    </w:rPr>
                  </w:pPr>
                  <w:r w:rsidRPr="00A40078">
                    <w:rPr>
                      <w:rFonts w:ascii="Times New Roman" w:hAnsi="Times New Roman" w:cs="Times New Roman"/>
                    </w:rPr>
                    <w:t>От ПОКУПАТЕЛЯ:</w:t>
                  </w:r>
                </w:p>
              </w:tc>
              <w:tc>
                <w:tcPr>
                  <w:tcW w:w="4490" w:type="dxa"/>
                </w:tcPr>
                <w:p w14:paraId="02BAA24F" w14:textId="77777777" w:rsidR="0042613D" w:rsidRPr="00A40078" w:rsidRDefault="0042613D" w:rsidP="0042613D">
                  <w:pPr>
                    <w:widowControl w:val="0"/>
                    <w:tabs>
                      <w:tab w:val="left" w:pos="709"/>
                    </w:tabs>
                    <w:spacing w:after="0" w:line="240" w:lineRule="auto"/>
                    <w:rPr>
                      <w:rFonts w:ascii="Times New Roman" w:hAnsi="Times New Roman" w:cs="Times New Roman"/>
                    </w:rPr>
                  </w:pPr>
                  <w:r w:rsidRPr="00A40078">
                    <w:rPr>
                      <w:rFonts w:ascii="Times New Roman" w:hAnsi="Times New Roman" w:cs="Times New Roman"/>
                    </w:rPr>
                    <w:t>От ПОДРЯДЧИКА:</w:t>
                  </w:r>
                </w:p>
              </w:tc>
            </w:tr>
          </w:tbl>
          <w:p w14:paraId="610D8182" w14:textId="77777777" w:rsidR="0042613D" w:rsidRPr="00A40078" w:rsidRDefault="0042613D" w:rsidP="0042613D">
            <w:pPr>
              <w:widowControl w:val="0"/>
              <w:tabs>
                <w:tab w:val="left" w:pos="709"/>
              </w:tabs>
              <w:spacing w:after="0" w:line="240" w:lineRule="auto"/>
              <w:rPr>
                <w:rFonts w:ascii="Times New Roman" w:hAnsi="Times New Roman" w:cs="Times New Roman"/>
                <w:sz w:val="24"/>
                <w:szCs w:val="24"/>
              </w:rPr>
            </w:pPr>
          </w:p>
        </w:tc>
      </w:tr>
    </w:tbl>
    <w:p w14:paraId="2DB9628C" w14:textId="77777777" w:rsidR="0042613D" w:rsidRPr="00A40078" w:rsidRDefault="0042613D" w:rsidP="0042613D">
      <w:pPr>
        <w:widowControl w:val="0"/>
        <w:spacing w:after="0" w:line="240" w:lineRule="auto"/>
        <w:ind w:right="701"/>
        <w:jc w:val="both"/>
        <w:rPr>
          <w:rFonts w:ascii="Times New Roman" w:hAnsi="Times New Roman" w:cs="Times New Roman"/>
          <w:sz w:val="24"/>
          <w:szCs w:val="24"/>
        </w:rPr>
        <w:sectPr w:rsidR="0042613D" w:rsidRPr="00A40078" w:rsidSect="00B82CCA">
          <w:pgSz w:w="16840" w:h="11900" w:orient="landscape"/>
          <w:pgMar w:top="1134" w:right="851" w:bottom="851" w:left="851" w:header="567" w:footer="709" w:gutter="0"/>
          <w:cols w:space="720"/>
          <w:titlePg/>
        </w:sectPr>
      </w:pPr>
    </w:p>
    <w:p w14:paraId="3C065EBD" w14:textId="77777777" w:rsidR="0042613D" w:rsidRPr="00A40078" w:rsidRDefault="0042613D" w:rsidP="0042613D">
      <w:pPr>
        <w:widowControl w:val="0"/>
        <w:spacing w:after="0" w:line="240" w:lineRule="auto"/>
        <w:ind w:left="6237" w:right="-8"/>
        <w:jc w:val="both"/>
        <w:rPr>
          <w:rFonts w:ascii="Times New Roman" w:hAnsi="Times New Roman" w:cs="Times New Roman"/>
          <w:sz w:val="24"/>
          <w:szCs w:val="24"/>
        </w:rPr>
      </w:pPr>
      <w:r w:rsidRPr="00A40078">
        <w:rPr>
          <w:rFonts w:ascii="Times New Roman" w:hAnsi="Times New Roman" w:cs="Times New Roman"/>
          <w:sz w:val="24"/>
          <w:szCs w:val="24"/>
        </w:rPr>
        <w:lastRenderedPageBreak/>
        <w:t>Приложение 15 к Договору</w:t>
      </w:r>
    </w:p>
    <w:p w14:paraId="5B6D563F" w14:textId="77777777" w:rsidR="0042613D" w:rsidRPr="00A40078" w:rsidRDefault="0042613D" w:rsidP="0042613D">
      <w:pPr>
        <w:widowControl w:val="0"/>
        <w:spacing w:after="0" w:line="240" w:lineRule="auto"/>
        <w:ind w:left="6237" w:right="-8"/>
        <w:jc w:val="both"/>
        <w:rPr>
          <w:rFonts w:ascii="Times New Roman" w:hAnsi="Times New Roman" w:cs="Times New Roman"/>
          <w:b/>
          <w:bCs/>
          <w:sz w:val="24"/>
          <w:szCs w:val="24"/>
        </w:rPr>
      </w:pPr>
      <w:r w:rsidRPr="00A40078">
        <w:rPr>
          <w:rFonts w:ascii="Times New Roman" w:hAnsi="Times New Roman" w:cs="Times New Roman"/>
          <w:sz w:val="24"/>
          <w:szCs w:val="24"/>
        </w:rPr>
        <w:t>от ____________ № ____</w:t>
      </w:r>
    </w:p>
    <w:p w14:paraId="0C9283B6" w14:textId="77777777" w:rsidR="0042613D" w:rsidRPr="00A40078" w:rsidRDefault="0042613D" w:rsidP="0042613D">
      <w:pPr>
        <w:widowControl w:val="0"/>
        <w:spacing w:after="0" w:line="240" w:lineRule="auto"/>
        <w:ind w:right="-8"/>
        <w:jc w:val="both"/>
        <w:rPr>
          <w:rFonts w:ascii="Times New Roman" w:hAnsi="Times New Roman" w:cs="Times New Roman"/>
          <w:b/>
          <w:bCs/>
          <w:sz w:val="26"/>
          <w:szCs w:val="26"/>
        </w:rPr>
      </w:pPr>
    </w:p>
    <w:p w14:paraId="6BD381E8" w14:textId="77777777" w:rsidR="0042613D" w:rsidRPr="00A40078" w:rsidRDefault="0042613D" w:rsidP="0042613D">
      <w:pPr>
        <w:widowControl w:val="0"/>
        <w:spacing w:after="0" w:line="240" w:lineRule="auto"/>
        <w:ind w:right="-8"/>
        <w:jc w:val="both"/>
        <w:rPr>
          <w:rFonts w:ascii="Times New Roman" w:hAnsi="Times New Roman" w:cs="Times New Roman"/>
          <w:b/>
          <w:bCs/>
          <w:sz w:val="26"/>
          <w:szCs w:val="26"/>
        </w:rPr>
      </w:pPr>
    </w:p>
    <w:p w14:paraId="2C2B823D" w14:textId="77777777" w:rsidR="0042613D" w:rsidRPr="00A40078" w:rsidRDefault="0042613D" w:rsidP="0042613D">
      <w:pPr>
        <w:widowControl w:val="0"/>
        <w:spacing w:after="0" w:line="240" w:lineRule="auto"/>
        <w:ind w:right="-8"/>
        <w:jc w:val="center"/>
        <w:rPr>
          <w:rFonts w:ascii="Times New Roman" w:hAnsi="Times New Roman" w:cs="Times New Roman"/>
          <w:b/>
          <w:bCs/>
          <w:sz w:val="26"/>
          <w:szCs w:val="26"/>
        </w:rPr>
      </w:pPr>
      <w:r w:rsidRPr="00A40078">
        <w:rPr>
          <w:rFonts w:ascii="Times New Roman" w:hAnsi="Times New Roman" w:cs="Times New Roman"/>
          <w:b/>
          <w:bCs/>
          <w:sz w:val="26"/>
          <w:szCs w:val="26"/>
        </w:rPr>
        <w:t>Порядок передачи и учета давальческих материалов (далее - Порядок)</w:t>
      </w:r>
    </w:p>
    <w:p w14:paraId="1C3039CD" w14:textId="77777777" w:rsidR="0042613D" w:rsidRPr="00A40078" w:rsidRDefault="0042613D" w:rsidP="0042613D">
      <w:pPr>
        <w:widowControl w:val="0"/>
        <w:spacing w:after="0" w:line="240" w:lineRule="auto"/>
        <w:ind w:right="-8"/>
        <w:jc w:val="both"/>
        <w:rPr>
          <w:rFonts w:ascii="Times New Roman" w:hAnsi="Times New Roman" w:cs="Times New Roman"/>
          <w:b/>
          <w:bCs/>
          <w:sz w:val="26"/>
          <w:szCs w:val="26"/>
        </w:rPr>
      </w:pPr>
    </w:p>
    <w:p w14:paraId="01262692" w14:textId="77777777" w:rsidR="0042613D" w:rsidRPr="00A40078" w:rsidRDefault="0042613D" w:rsidP="0042613D">
      <w:pPr>
        <w:pStyle w:val="a3"/>
        <w:numPr>
          <w:ilvl w:val="0"/>
          <w:numId w:val="89"/>
        </w:numPr>
        <w:tabs>
          <w:tab w:val="left" w:pos="1276"/>
        </w:tabs>
        <w:ind w:left="0" w:firstLine="709"/>
        <w:jc w:val="both"/>
        <w:rPr>
          <w:rFonts w:ascii="Times New Roman" w:hAnsi="Times New Roman" w:cs="Times New Roman"/>
          <w:sz w:val="24"/>
          <w:szCs w:val="26"/>
        </w:rPr>
      </w:pPr>
      <w:r w:rsidRPr="00A40078">
        <w:rPr>
          <w:rFonts w:ascii="Times New Roman" w:hAnsi="Times New Roman" w:cs="Times New Roman"/>
          <w:sz w:val="24"/>
          <w:szCs w:val="26"/>
        </w:rPr>
        <w:t>Предусмотренные Рабочей документацией для использования давальческие материалы, соответствующее оборудование и материалы передаются Заказчиком Подрядчику для выполнения работ по договору в следующем Порядке:</w:t>
      </w:r>
    </w:p>
    <w:p w14:paraId="2FA27240" w14:textId="77777777" w:rsidR="0042613D" w:rsidRPr="00A40078" w:rsidRDefault="0042613D" w:rsidP="0042613D">
      <w:pPr>
        <w:widowControl w:val="0"/>
        <w:spacing w:after="0" w:line="240" w:lineRule="auto"/>
        <w:ind w:firstLine="709"/>
        <w:jc w:val="both"/>
        <w:rPr>
          <w:rFonts w:ascii="Times New Roman" w:hAnsi="Times New Roman" w:cs="Times New Roman"/>
          <w:sz w:val="24"/>
          <w:szCs w:val="26"/>
        </w:rPr>
      </w:pPr>
      <w:r w:rsidRPr="00A40078">
        <w:rPr>
          <w:rFonts w:ascii="Times New Roman" w:hAnsi="Times New Roman" w:cs="Times New Roman"/>
          <w:sz w:val="24"/>
          <w:szCs w:val="26"/>
        </w:rPr>
        <w:t xml:space="preserve">Подрядчик осуществляет приемку, доставку, разгрузку и складирование прибывающих на Объект материалов и оборудования. </w:t>
      </w:r>
    </w:p>
    <w:p w14:paraId="0605D879" w14:textId="77777777" w:rsidR="0042613D" w:rsidRPr="00A40078" w:rsidRDefault="0042613D" w:rsidP="0042613D">
      <w:pPr>
        <w:widowControl w:val="0"/>
        <w:autoSpaceDE w:val="0"/>
        <w:autoSpaceDN w:val="0"/>
        <w:adjustRightInd w:val="0"/>
        <w:spacing w:after="0" w:line="240" w:lineRule="auto"/>
        <w:ind w:firstLine="709"/>
        <w:jc w:val="both"/>
        <w:rPr>
          <w:rFonts w:ascii="Times New Roman" w:hAnsi="Times New Roman" w:cs="Times New Roman"/>
          <w:sz w:val="24"/>
          <w:szCs w:val="26"/>
        </w:rPr>
      </w:pPr>
      <w:r w:rsidRPr="00A40078">
        <w:rPr>
          <w:rFonts w:ascii="Times New Roman" w:hAnsi="Times New Roman" w:cs="Times New Roman"/>
          <w:sz w:val="24"/>
          <w:szCs w:val="26"/>
        </w:rPr>
        <w:t xml:space="preserve">Приемка материалов осуществляется Подрядчиком от Заказчика по «Накладной на отпуск материалов на сторону», формы М-15 (по форме приложения 2 к настоящему Порядку) с пометкой «В переработку на давальческой основе». Оборудование Подрядчик принимает от Заказчика на ответственное хранение по «Акту о приеме-передаче оборудования в монтаж», формы 0С-15 (по форме приложения 3 к настоящему Порядку), в котором в обязательном порядке указывается наименование поставленного оборудования, его количество, комплектность, качество. </w:t>
      </w:r>
    </w:p>
    <w:p w14:paraId="294E430F" w14:textId="77777777" w:rsidR="0042613D" w:rsidRPr="00A40078" w:rsidRDefault="0042613D" w:rsidP="0042613D">
      <w:pPr>
        <w:widowControl w:val="0"/>
        <w:tabs>
          <w:tab w:val="left" w:pos="1440"/>
          <w:tab w:val="left" w:pos="6108"/>
        </w:tabs>
        <w:spacing w:after="0" w:line="240" w:lineRule="auto"/>
        <w:ind w:firstLine="709"/>
        <w:jc w:val="both"/>
        <w:rPr>
          <w:rFonts w:ascii="Times New Roman" w:hAnsi="Times New Roman" w:cs="Times New Roman"/>
          <w:spacing w:val="-4"/>
          <w:sz w:val="24"/>
          <w:szCs w:val="26"/>
        </w:rPr>
      </w:pPr>
      <w:r w:rsidRPr="00A40078">
        <w:rPr>
          <w:rFonts w:ascii="Times New Roman" w:hAnsi="Times New Roman" w:cs="Times New Roman"/>
          <w:spacing w:val="-4"/>
          <w:sz w:val="24"/>
          <w:szCs w:val="26"/>
        </w:rPr>
        <w:t>Проверка соответствия показателей качества передаваемых Заказчиком Подрядчику материалов и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на отпуск материалов на сторону» (форма М-15) и «Акту о приеме-передаче оборудования в монтаж», форма 0С-15.</w:t>
      </w:r>
    </w:p>
    <w:p w14:paraId="3A6F4EE9" w14:textId="77777777" w:rsidR="0042613D" w:rsidRPr="00A40078" w:rsidRDefault="0042613D" w:rsidP="0042613D">
      <w:pPr>
        <w:widowControl w:val="0"/>
        <w:tabs>
          <w:tab w:val="left" w:pos="1440"/>
          <w:tab w:val="left" w:pos="6108"/>
        </w:tabs>
        <w:spacing w:after="0" w:line="240" w:lineRule="auto"/>
        <w:ind w:firstLine="709"/>
        <w:jc w:val="both"/>
        <w:rPr>
          <w:rFonts w:ascii="Times New Roman" w:hAnsi="Times New Roman" w:cs="Times New Roman"/>
          <w:color w:val="FF0000"/>
          <w:sz w:val="24"/>
          <w:szCs w:val="26"/>
          <w:u w:color="FF0000"/>
        </w:rPr>
      </w:pPr>
      <w:r w:rsidRPr="00A40078">
        <w:rPr>
          <w:rFonts w:ascii="Times New Roman" w:hAnsi="Times New Roman" w:cs="Times New Roman"/>
          <w:sz w:val="24"/>
          <w:szCs w:val="26"/>
        </w:rPr>
        <w:t>В случае обнаружения каких-либо недостатков в материалах и/или оборудовании Подрядчик должен указать это в соответствующем акте (накладной).</w:t>
      </w:r>
    </w:p>
    <w:p w14:paraId="5B33022B" w14:textId="77777777" w:rsidR="0042613D" w:rsidRPr="00A40078" w:rsidRDefault="0042613D" w:rsidP="0042613D">
      <w:pPr>
        <w:widowControl w:val="0"/>
        <w:tabs>
          <w:tab w:val="left" w:pos="6108"/>
        </w:tabs>
        <w:spacing w:after="0" w:line="240" w:lineRule="auto"/>
        <w:ind w:firstLine="709"/>
        <w:jc w:val="both"/>
        <w:rPr>
          <w:rFonts w:ascii="Times New Roman" w:hAnsi="Times New Roman" w:cs="Times New Roman"/>
          <w:sz w:val="24"/>
          <w:szCs w:val="26"/>
        </w:rPr>
      </w:pPr>
      <w:r w:rsidRPr="00A40078">
        <w:rPr>
          <w:rFonts w:ascii="Times New Roman" w:hAnsi="Times New Roman" w:cs="Times New Roman"/>
          <w:sz w:val="24"/>
          <w:szCs w:val="26"/>
        </w:rPr>
        <w:t xml:space="preserve">Подрядчик несет ответственность за сохранность, утрату или повреждение полученных согласно настоящему Порядку оборудования и материалов с момента подписания им документов «Накладной на отпуск материалов на сторону» (форма М-15) и «Акту о приеме-передаче оборудования в монтаж» (форма ОС-15) до полного завершения работ (включая период времени, в течение которого Подрядчик будет устранять выявленные в ходе приемки недостатки) по Объекту и подписания «Акта приемки законченного строительством объекта приемочной комиссией» (КС-14). </w:t>
      </w:r>
    </w:p>
    <w:p w14:paraId="4EE712B9" w14:textId="77777777" w:rsidR="0042613D" w:rsidRPr="00A40078" w:rsidRDefault="0042613D" w:rsidP="0042613D">
      <w:pPr>
        <w:widowControl w:val="0"/>
        <w:tabs>
          <w:tab w:val="left" w:pos="6108"/>
        </w:tabs>
        <w:spacing w:after="0" w:line="240" w:lineRule="auto"/>
        <w:ind w:firstLine="709"/>
        <w:jc w:val="both"/>
        <w:rPr>
          <w:rFonts w:ascii="Times New Roman" w:hAnsi="Times New Roman" w:cs="Times New Roman"/>
          <w:sz w:val="24"/>
          <w:szCs w:val="26"/>
        </w:rPr>
      </w:pPr>
      <w:r w:rsidRPr="00A40078">
        <w:rPr>
          <w:rFonts w:ascii="Times New Roman" w:hAnsi="Times New Roman" w:cs="Times New Roman"/>
          <w:sz w:val="24"/>
          <w:szCs w:val="26"/>
        </w:rPr>
        <w:t>На дефекты оборудования, выявленные в процессе монтажа, наладки или испытания, а также по результатам контроля, составляется Акт о выявленных дефектах оборудования формы ОС-16 (приложения 4 к настоящему Порядку).</w:t>
      </w:r>
    </w:p>
    <w:p w14:paraId="11C61AA7" w14:textId="77777777" w:rsidR="0042613D" w:rsidRPr="00A40078" w:rsidRDefault="0042613D" w:rsidP="0042613D">
      <w:pPr>
        <w:widowControl w:val="0"/>
        <w:spacing w:after="0" w:line="240" w:lineRule="auto"/>
        <w:ind w:firstLine="709"/>
        <w:jc w:val="both"/>
        <w:rPr>
          <w:rFonts w:ascii="Times New Roman" w:hAnsi="Times New Roman" w:cs="Times New Roman"/>
          <w:sz w:val="24"/>
          <w:szCs w:val="26"/>
        </w:rPr>
      </w:pPr>
      <w:r w:rsidRPr="00A40078">
        <w:rPr>
          <w:rFonts w:ascii="Times New Roman" w:hAnsi="Times New Roman" w:cs="Times New Roman"/>
          <w:sz w:val="24"/>
          <w:szCs w:val="26"/>
        </w:rPr>
        <w:t xml:space="preserve">В случае повреждения либо утраты оборудования и/или материалов Заказчика Подрядчик обязан выполнить за свой счет их ремонт и/или поставить оборудование, материалы, аналогичные поврежденным либо утраченным, без увеличения сроков окончания строительства Объекта и цены по Договору. </w:t>
      </w:r>
    </w:p>
    <w:p w14:paraId="77F92B2B" w14:textId="77777777" w:rsidR="0042613D" w:rsidRPr="00A40078" w:rsidRDefault="0042613D" w:rsidP="0042613D">
      <w:pPr>
        <w:pStyle w:val="ConsPlusNormal"/>
        <w:ind w:firstLine="709"/>
        <w:jc w:val="both"/>
        <w:rPr>
          <w:rFonts w:ascii="Times New Roman" w:eastAsia="Times New Roman" w:hAnsi="Times New Roman" w:cs="Times New Roman"/>
          <w:sz w:val="24"/>
          <w:szCs w:val="26"/>
        </w:rPr>
      </w:pPr>
      <w:r w:rsidRPr="00A40078">
        <w:rPr>
          <w:rFonts w:ascii="Times New Roman" w:hAnsi="Times New Roman" w:cs="Times New Roman"/>
          <w:sz w:val="24"/>
          <w:szCs w:val="26"/>
        </w:rPr>
        <w:t xml:space="preserve">2. Подрядчик обязан обеспечить эффективное использование по назначению переданных Заказчиком материалов и оборудования. </w:t>
      </w:r>
    </w:p>
    <w:p w14:paraId="2CF9FACC" w14:textId="77777777" w:rsidR="0042613D" w:rsidRPr="00A40078" w:rsidRDefault="0042613D" w:rsidP="0042613D">
      <w:pPr>
        <w:pStyle w:val="ConsPlusNormal"/>
        <w:ind w:firstLine="709"/>
        <w:jc w:val="both"/>
        <w:rPr>
          <w:rFonts w:ascii="Times New Roman" w:eastAsia="Times New Roman" w:hAnsi="Times New Roman" w:cs="Times New Roman"/>
          <w:sz w:val="24"/>
          <w:szCs w:val="26"/>
        </w:rPr>
      </w:pPr>
      <w:r w:rsidRPr="00A40078">
        <w:rPr>
          <w:rFonts w:ascii="Times New Roman" w:hAnsi="Times New Roman" w:cs="Times New Roman"/>
          <w:sz w:val="24"/>
          <w:szCs w:val="26"/>
        </w:rPr>
        <w:t xml:space="preserve">Ежемесячно, не позднее последнего дня отчетного месяца, Подрядчик представляет Заказчику отчет о монтаже переданного Заказчиком оборудования и об использовании переданных Заказчиком материалов. </w:t>
      </w:r>
    </w:p>
    <w:p w14:paraId="0D17266D" w14:textId="77777777" w:rsidR="0042613D" w:rsidRPr="00A40078" w:rsidRDefault="0042613D" w:rsidP="0042613D">
      <w:pPr>
        <w:pStyle w:val="ConsPlusNormal"/>
        <w:ind w:firstLine="709"/>
        <w:jc w:val="both"/>
        <w:rPr>
          <w:rFonts w:ascii="Times New Roman" w:eastAsia="Times New Roman" w:hAnsi="Times New Roman" w:cs="Times New Roman"/>
          <w:sz w:val="24"/>
          <w:szCs w:val="26"/>
        </w:rPr>
      </w:pPr>
      <w:r w:rsidRPr="00A40078">
        <w:rPr>
          <w:rFonts w:ascii="Times New Roman" w:hAnsi="Times New Roman" w:cs="Times New Roman"/>
          <w:sz w:val="24"/>
          <w:szCs w:val="26"/>
        </w:rPr>
        <w:t>Стороны ежемесячно, не позднее двадцать пятого числа месяца, следующего за отчетным, проводят сверку номенклатуры предоставленных Заказчиком материалов и оборудования,</w:t>
      </w:r>
      <w:r w:rsidRPr="00A40078">
        <w:rPr>
          <w:rFonts w:ascii="Times New Roman" w:hAnsi="Times New Roman" w:cs="Times New Roman"/>
          <w:b/>
          <w:bCs/>
          <w:sz w:val="24"/>
          <w:szCs w:val="26"/>
        </w:rPr>
        <w:t xml:space="preserve"> </w:t>
      </w:r>
      <w:r w:rsidRPr="00A40078">
        <w:rPr>
          <w:rFonts w:ascii="Times New Roman" w:hAnsi="Times New Roman" w:cs="Times New Roman"/>
          <w:sz w:val="24"/>
          <w:szCs w:val="26"/>
        </w:rPr>
        <w:t>не использованных в отчетный период, с оформлением акта сверки. Со стороны Заказчика акт сверки составляется на основании оборотно-сальдовой ведомости по состоянию на первое число текущего месяца. Подрядчик по требованию Заказчика информирует его в письменном виде о том, по какой причине предоставленные Заказчиком оборудование и материалы, не были использованы в отчетный период.</w:t>
      </w:r>
    </w:p>
    <w:p w14:paraId="4C29CD8F" w14:textId="77777777" w:rsidR="0042613D" w:rsidRPr="00A40078" w:rsidRDefault="0042613D" w:rsidP="0042613D">
      <w:pPr>
        <w:pStyle w:val="ConsPlusNormal"/>
        <w:ind w:firstLine="709"/>
        <w:jc w:val="both"/>
        <w:rPr>
          <w:rFonts w:ascii="Times New Roman" w:eastAsia="Times New Roman" w:hAnsi="Times New Roman" w:cs="Times New Roman"/>
          <w:sz w:val="24"/>
          <w:szCs w:val="26"/>
        </w:rPr>
      </w:pPr>
      <w:r w:rsidRPr="00A40078">
        <w:rPr>
          <w:rFonts w:ascii="Times New Roman" w:hAnsi="Times New Roman" w:cs="Times New Roman"/>
          <w:sz w:val="24"/>
          <w:szCs w:val="26"/>
        </w:rPr>
        <w:t xml:space="preserve">3. Возврат Заказчику оборудования, не использованного Подрядчиком при строительстве Объекта, осуществляется Подрядчиком по «Накладной на отпуск материалов </w:t>
      </w:r>
      <w:r w:rsidRPr="00A40078">
        <w:rPr>
          <w:rFonts w:ascii="Times New Roman" w:hAnsi="Times New Roman" w:cs="Times New Roman"/>
          <w:sz w:val="24"/>
          <w:szCs w:val="26"/>
        </w:rPr>
        <w:lastRenderedPageBreak/>
        <w:t>на сторону», форма М-15 (по форме приложения 2 к настоящему Порядку) с пометкой «Возврат давальческого сырья» после окончания работ по Объекту, а также в случае прекращения Договора до сдачи результата работ Заказчику (до подписания «Акта приемки законченного строительством объекта приемочной комиссией»), в течение 10 (десяти) рабочих дней с даты получения соответствующего письменного уведомления Заказчика о готовности принять оборудование; возврат Заказчику неизрасходованных материалов осуществляется Подрядчиком с оформлением «Накладной на отпуск материалов на сторону», форма М-15 (по форме приложения 2 к настоящему Порядку) с пометкой «Возврат давальческого сырья» в течение трех рабочих дней с даты получения от Заказчика соответствующего уведомления о готовности принять материалы.</w:t>
      </w:r>
    </w:p>
    <w:p w14:paraId="7ABFB5FF" w14:textId="77777777" w:rsidR="0042613D" w:rsidRPr="00A40078" w:rsidRDefault="0042613D" w:rsidP="0042613D">
      <w:pPr>
        <w:pStyle w:val="ConsPlusNormal"/>
        <w:tabs>
          <w:tab w:val="left" w:pos="1440"/>
        </w:tabs>
        <w:ind w:firstLine="709"/>
        <w:jc w:val="both"/>
        <w:rPr>
          <w:rFonts w:ascii="Times New Roman" w:eastAsia="Times New Roman" w:hAnsi="Times New Roman" w:cs="Times New Roman"/>
          <w:sz w:val="24"/>
          <w:szCs w:val="26"/>
        </w:rPr>
      </w:pPr>
      <w:r w:rsidRPr="00A40078">
        <w:rPr>
          <w:rFonts w:ascii="Times New Roman" w:hAnsi="Times New Roman" w:cs="Times New Roman"/>
          <w:sz w:val="24"/>
          <w:szCs w:val="26"/>
        </w:rPr>
        <w:t>В случае невозврата Заказчику материалов и оборудования, не использованных Подрядчиком при строительстве Объекта, в предусмотренный настоящим пунктом срок, а также в тех случаях, когда Подрядчик допустит необоснованный перерасход материалов и оборудования при строительстве Объекта, Заказчик вправе потребовать от Подрядчика возмещения стоимости невозвращенного и/или перерасходованного оборудования и материалов, в том числе, путем удержания его стоимости из выплачиваемых Подрядчику по Договору сумм. Стоимость невозвращенных материалов, а также перерасходованных материалов определяется исходя из цены, указанной в «Накладной на отпуск материалов на сторону» (форма М-15) и «Акта о приеме (поступлении) оборудования», формы ОС-15</w:t>
      </w:r>
      <w:r w:rsidRPr="00A40078">
        <w:rPr>
          <w:rFonts w:ascii="Times New Roman" w:hAnsi="Times New Roman" w:cs="Times New Roman"/>
          <w:bCs/>
          <w:sz w:val="24"/>
          <w:szCs w:val="26"/>
        </w:rPr>
        <w:t>.</w:t>
      </w:r>
    </w:p>
    <w:p w14:paraId="27B5E9AE" w14:textId="77777777" w:rsidR="0042613D" w:rsidRPr="00A40078" w:rsidRDefault="0042613D" w:rsidP="0042613D">
      <w:pPr>
        <w:widowControl w:val="0"/>
        <w:spacing w:after="0" w:line="240" w:lineRule="auto"/>
        <w:ind w:firstLine="709"/>
        <w:jc w:val="both"/>
        <w:rPr>
          <w:rFonts w:ascii="Times New Roman" w:hAnsi="Times New Roman" w:cs="Times New Roman"/>
          <w:sz w:val="24"/>
          <w:szCs w:val="26"/>
        </w:rPr>
      </w:pPr>
      <w:r w:rsidRPr="00A40078">
        <w:rPr>
          <w:rFonts w:ascii="Times New Roman" w:hAnsi="Times New Roman" w:cs="Times New Roman"/>
          <w:sz w:val="24"/>
          <w:szCs w:val="26"/>
        </w:rPr>
        <w:t>4. Подрядчик несет риск случайной гибели или случайного повреждения материалов или иного используемого для исполнения Договора имущества, предоставленного Заказчиком, с момента их передачи Подрядчику в соответствии с п. 1.1 настоящего Порядка.</w:t>
      </w:r>
    </w:p>
    <w:p w14:paraId="08D27D60" w14:textId="77777777" w:rsidR="0042613D" w:rsidRPr="00A40078" w:rsidRDefault="0042613D" w:rsidP="0042613D">
      <w:pPr>
        <w:widowControl w:val="0"/>
        <w:spacing w:after="0" w:line="240" w:lineRule="auto"/>
        <w:ind w:firstLine="709"/>
        <w:jc w:val="both"/>
        <w:rPr>
          <w:rFonts w:ascii="Times New Roman" w:hAnsi="Times New Roman" w:cs="Times New Roman"/>
          <w:sz w:val="24"/>
          <w:szCs w:val="26"/>
        </w:rPr>
      </w:pPr>
      <w:r w:rsidRPr="00A40078">
        <w:rPr>
          <w:rFonts w:ascii="Times New Roman" w:hAnsi="Times New Roman" w:cs="Times New Roman"/>
          <w:sz w:val="24"/>
          <w:szCs w:val="26"/>
        </w:rPr>
        <w:t xml:space="preserve">5. По окончании монтажных работ в Справке о стоимости выполненных работ и затрат «Справочно» Подрядчику необходимо показывать стоимость смонтированного оборудования Заказчика. При этом стоимость смонтированного оборудования, не подлежащего включению в объем строительно-монтажных работ, в Акт о приемке выполненных работ включению не подлежит. </w:t>
      </w:r>
    </w:p>
    <w:p w14:paraId="0E207218" w14:textId="77777777" w:rsidR="0042613D" w:rsidRPr="00A40078" w:rsidRDefault="0042613D" w:rsidP="0042613D">
      <w:pPr>
        <w:widowControl w:val="0"/>
        <w:spacing w:after="0" w:line="240" w:lineRule="auto"/>
        <w:ind w:firstLine="709"/>
        <w:jc w:val="both"/>
        <w:rPr>
          <w:rFonts w:ascii="Times New Roman" w:hAnsi="Times New Roman" w:cs="Times New Roman"/>
          <w:sz w:val="24"/>
          <w:szCs w:val="26"/>
        </w:rPr>
      </w:pPr>
      <w:r w:rsidRPr="00A40078">
        <w:rPr>
          <w:rFonts w:ascii="Times New Roman" w:hAnsi="Times New Roman" w:cs="Times New Roman"/>
          <w:sz w:val="24"/>
          <w:szCs w:val="26"/>
        </w:rPr>
        <w:t>Подрядчику в качестве приложения к Справке о стоимости выполненных работ и затрат необходимо оформлять Ведомость о стоимости смонтированного оборудования Заказчика, согласно Приложению 1 к настоящему Порядку.</w:t>
      </w:r>
    </w:p>
    <w:p w14:paraId="0DC5A843" w14:textId="77777777" w:rsidR="0042613D" w:rsidRPr="00A40078" w:rsidRDefault="0042613D" w:rsidP="0042613D">
      <w:pPr>
        <w:pStyle w:val="af4"/>
        <w:spacing w:after="0"/>
        <w:ind w:left="0" w:right="-8"/>
        <w:jc w:val="both"/>
        <w:rPr>
          <w:rFonts w:ascii="Times New Roman" w:eastAsia="Times New Roman" w:hAnsi="Times New Roman" w:cs="Times New Roman"/>
          <w:sz w:val="16"/>
          <w:szCs w:val="26"/>
        </w:rPr>
      </w:pPr>
    </w:p>
    <w:tbl>
      <w:tblPr>
        <w:tblStyle w:val="TableNormal"/>
        <w:tblW w:w="9854" w:type="dxa"/>
        <w:tblInd w:w="108" w:type="dxa"/>
        <w:shd w:val="clear" w:color="auto" w:fill="CED7E7"/>
        <w:tblLayout w:type="fixed"/>
        <w:tblLook w:val="04A0" w:firstRow="1" w:lastRow="0" w:firstColumn="1" w:lastColumn="0" w:noHBand="0" w:noVBand="1"/>
      </w:tblPr>
      <w:tblGrid>
        <w:gridCol w:w="4927"/>
        <w:gridCol w:w="4927"/>
      </w:tblGrid>
      <w:tr w:rsidR="0042613D" w:rsidRPr="00A40078" w14:paraId="2F2494F0" w14:textId="77777777" w:rsidTr="0042613D">
        <w:trPr>
          <w:trHeight w:val="24"/>
        </w:trPr>
        <w:tc>
          <w:tcPr>
            <w:tcW w:w="4927" w:type="dxa"/>
            <w:shd w:val="clear" w:color="auto" w:fill="auto"/>
            <w:tcMar>
              <w:top w:w="80" w:type="dxa"/>
              <w:left w:w="80" w:type="dxa"/>
              <w:bottom w:w="80" w:type="dxa"/>
              <w:right w:w="80" w:type="dxa"/>
            </w:tcMar>
          </w:tcPr>
          <w:p w14:paraId="72D4C5E3" w14:textId="77777777" w:rsidR="0042613D" w:rsidRPr="00A40078" w:rsidRDefault="0042613D" w:rsidP="0042613D">
            <w:pPr>
              <w:pStyle w:val="af4"/>
              <w:spacing w:after="0"/>
              <w:ind w:left="0" w:right="-8"/>
              <w:jc w:val="both"/>
              <w:rPr>
                <w:rFonts w:ascii="Times New Roman" w:hAnsi="Times New Roman" w:cs="Times New Roman"/>
                <w:sz w:val="24"/>
                <w:szCs w:val="26"/>
              </w:rPr>
            </w:pPr>
            <w:r w:rsidRPr="00A40078">
              <w:rPr>
                <w:rFonts w:ascii="Times New Roman" w:hAnsi="Times New Roman" w:cs="Times New Roman"/>
                <w:sz w:val="24"/>
                <w:szCs w:val="26"/>
              </w:rPr>
              <w:t>ЗАКАЗЧИК:</w:t>
            </w:r>
          </w:p>
        </w:tc>
        <w:tc>
          <w:tcPr>
            <w:tcW w:w="4927" w:type="dxa"/>
            <w:shd w:val="clear" w:color="auto" w:fill="auto"/>
            <w:tcMar>
              <w:top w:w="80" w:type="dxa"/>
              <w:left w:w="80" w:type="dxa"/>
              <w:bottom w:w="80" w:type="dxa"/>
              <w:right w:w="80" w:type="dxa"/>
            </w:tcMar>
          </w:tcPr>
          <w:p w14:paraId="67B89477" w14:textId="77777777" w:rsidR="0042613D" w:rsidRPr="00A40078" w:rsidRDefault="0042613D" w:rsidP="0042613D">
            <w:pPr>
              <w:pStyle w:val="af4"/>
              <w:spacing w:after="0"/>
              <w:ind w:left="0" w:right="-8"/>
              <w:jc w:val="both"/>
              <w:rPr>
                <w:rFonts w:ascii="Times New Roman" w:hAnsi="Times New Roman" w:cs="Times New Roman"/>
                <w:sz w:val="24"/>
                <w:szCs w:val="26"/>
              </w:rPr>
            </w:pPr>
            <w:r w:rsidRPr="00A40078">
              <w:rPr>
                <w:rFonts w:ascii="Times New Roman" w:hAnsi="Times New Roman" w:cs="Times New Roman"/>
                <w:sz w:val="24"/>
                <w:szCs w:val="26"/>
              </w:rPr>
              <w:t>ПОДРЯДЧИК:</w:t>
            </w:r>
          </w:p>
        </w:tc>
      </w:tr>
      <w:tr w:rsidR="0042613D" w:rsidRPr="00A40078" w14:paraId="3E5D269A" w14:textId="77777777" w:rsidTr="0042613D">
        <w:trPr>
          <w:trHeight w:val="24"/>
        </w:trPr>
        <w:tc>
          <w:tcPr>
            <w:tcW w:w="4927" w:type="dxa"/>
            <w:shd w:val="clear" w:color="auto" w:fill="auto"/>
            <w:tcMar>
              <w:top w:w="80" w:type="dxa"/>
              <w:left w:w="80" w:type="dxa"/>
              <w:bottom w:w="80" w:type="dxa"/>
              <w:right w:w="80" w:type="dxa"/>
            </w:tcMar>
          </w:tcPr>
          <w:p w14:paraId="297290C2" w14:textId="77777777" w:rsidR="0042613D" w:rsidRPr="00A40078" w:rsidRDefault="0042613D" w:rsidP="0042613D">
            <w:pPr>
              <w:pStyle w:val="af4"/>
              <w:spacing w:after="0"/>
              <w:ind w:left="0" w:right="-8"/>
              <w:jc w:val="both"/>
              <w:rPr>
                <w:rFonts w:ascii="Times New Roman" w:hAnsi="Times New Roman" w:cs="Times New Roman"/>
                <w:sz w:val="24"/>
                <w:szCs w:val="26"/>
              </w:rPr>
            </w:pPr>
            <w:r w:rsidRPr="00A40078">
              <w:rPr>
                <w:rFonts w:ascii="Times New Roman" w:hAnsi="Times New Roman" w:cs="Times New Roman"/>
                <w:sz w:val="24"/>
                <w:szCs w:val="26"/>
              </w:rPr>
              <w:t>_____________________________</w:t>
            </w:r>
          </w:p>
        </w:tc>
        <w:tc>
          <w:tcPr>
            <w:tcW w:w="4927" w:type="dxa"/>
            <w:shd w:val="clear" w:color="auto" w:fill="auto"/>
            <w:tcMar>
              <w:top w:w="80" w:type="dxa"/>
              <w:left w:w="80" w:type="dxa"/>
              <w:bottom w:w="80" w:type="dxa"/>
              <w:right w:w="80" w:type="dxa"/>
            </w:tcMar>
          </w:tcPr>
          <w:p w14:paraId="2B282697" w14:textId="77777777" w:rsidR="0042613D" w:rsidRPr="00A40078" w:rsidRDefault="0042613D" w:rsidP="0042613D">
            <w:pPr>
              <w:pStyle w:val="af4"/>
              <w:spacing w:after="0"/>
              <w:ind w:left="0" w:right="-8"/>
              <w:jc w:val="both"/>
              <w:rPr>
                <w:rFonts w:ascii="Times New Roman" w:hAnsi="Times New Roman" w:cs="Times New Roman"/>
                <w:sz w:val="24"/>
                <w:szCs w:val="26"/>
              </w:rPr>
            </w:pPr>
            <w:r w:rsidRPr="00A40078">
              <w:rPr>
                <w:rFonts w:ascii="Times New Roman" w:hAnsi="Times New Roman" w:cs="Times New Roman"/>
                <w:sz w:val="24"/>
                <w:szCs w:val="26"/>
              </w:rPr>
              <w:t>________________________________</w:t>
            </w:r>
          </w:p>
        </w:tc>
      </w:tr>
    </w:tbl>
    <w:p w14:paraId="169EC12F" w14:textId="77777777" w:rsidR="0042613D" w:rsidRPr="00A40078" w:rsidRDefault="0042613D" w:rsidP="0042613D">
      <w:pPr>
        <w:pStyle w:val="af4"/>
        <w:spacing w:after="0"/>
        <w:ind w:left="0" w:right="-8"/>
        <w:jc w:val="both"/>
        <w:rPr>
          <w:rFonts w:ascii="Times New Roman" w:eastAsia="Times New Roman" w:hAnsi="Times New Roman" w:cs="Times New Roman"/>
          <w:sz w:val="18"/>
          <w:szCs w:val="26"/>
        </w:rPr>
      </w:pPr>
    </w:p>
    <w:p w14:paraId="6365D661" w14:textId="77777777" w:rsidR="0042613D" w:rsidRPr="00A40078" w:rsidRDefault="0042613D" w:rsidP="0042613D">
      <w:pPr>
        <w:widowControl w:val="0"/>
        <w:pBdr>
          <w:bottom w:val="single" w:sz="12" w:space="0" w:color="000000"/>
        </w:pBdr>
        <w:spacing w:after="0" w:line="240" w:lineRule="auto"/>
        <w:ind w:right="-8"/>
        <w:jc w:val="both"/>
        <w:rPr>
          <w:rFonts w:ascii="Times New Roman" w:hAnsi="Times New Roman" w:cs="Times New Roman"/>
          <w:sz w:val="24"/>
          <w:szCs w:val="26"/>
        </w:rPr>
      </w:pPr>
      <w:r w:rsidRPr="00A40078">
        <w:rPr>
          <w:rFonts w:ascii="Times New Roman" w:hAnsi="Times New Roman" w:cs="Times New Roman"/>
          <w:sz w:val="24"/>
          <w:szCs w:val="26"/>
        </w:rPr>
        <w:t>ФОРМУ СОГЛАСОВАЛИ:</w:t>
      </w:r>
    </w:p>
    <w:p w14:paraId="54DE2AD1" w14:textId="77777777" w:rsidR="0042613D" w:rsidRPr="00A40078" w:rsidRDefault="0042613D" w:rsidP="0042613D">
      <w:pPr>
        <w:widowControl w:val="0"/>
        <w:spacing w:after="0" w:line="240" w:lineRule="auto"/>
        <w:ind w:right="-8"/>
        <w:jc w:val="both"/>
        <w:rPr>
          <w:rFonts w:ascii="Times New Roman" w:hAnsi="Times New Roman" w:cs="Times New Roman"/>
          <w:sz w:val="18"/>
          <w:szCs w:val="26"/>
        </w:rPr>
      </w:pPr>
      <w:r w:rsidRPr="00A40078">
        <w:rPr>
          <w:rFonts w:ascii="Times New Roman" w:hAnsi="Times New Roman" w:cs="Times New Roman"/>
          <w:sz w:val="18"/>
          <w:szCs w:val="26"/>
        </w:rPr>
        <w:t xml:space="preserve">               </w:t>
      </w:r>
    </w:p>
    <w:tbl>
      <w:tblPr>
        <w:tblStyle w:val="TableNormal"/>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42613D" w:rsidRPr="00A40078" w14:paraId="68983B59" w14:textId="77777777" w:rsidTr="0042613D">
        <w:trPr>
          <w:trHeight w:val="212"/>
        </w:trPr>
        <w:tc>
          <w:tcPr>
            <w:tcW w:w="4785" w:type="dxa"/>
            <w:tcBorders>
              <w:top w:val="nil"/>
              <w:left w:val="nil"/>
              <w:bottom w:val="nil"/>
              <w:right w:val="nil"/>
            </w:tcBorders>
            <w:shd w:val="clear" w:color="auto" w:fill="auto"/>
            <w:tcMar>
              <w:top w:w="80" w:type="dxa"/>
              <w:left w:w="80" w:type="dxa"/>
              <w:bottom w:w="80" w:type="dxa"/>
              <w:right w:w="80" w:type="dxa"/>
            </w:tcMar>
          </w:tcPr>
          <w:p w14:paraId="6A1D7D1F" w14:textId="77777777" w:rsidR="0042613D" w:rsidRPr="00A40078" w:rsidRDefault="0042613D" w:rsidP="0042613D">
            <w:pPr>
              <w:widowControl w:val="0"/>
              <w:ind w:right="-8"/>
              <w:jc w:val="both"/>
              <w:rPr>
                <w:sz w:val="24"/>
                <w:szCs w:val="26"/>
              </w:rPr>
            </w:pPr>
            <w:r w:rsidRPr="00A40078">
              <w:rPr>
                <w:sz w:val="24"/>
                <w:szCs w:val="26"/>
              </w:rPr>
              <w:t>От ЗАКАЗЧИКА:</w:t>
            </w:r>
          </w:p>
        </w:tc>
        <w:tc>
          <w:tcPr>
            <w:tcW w:w="4786" w:type="dxa"/>
            <w:tcBorders>
              <w:top w:val="nil"/>
              <w:left w:val="nil"/>
              <w:bottom w:val="nil"/>
              <w:right w:val="nil"/>
            </w:tcBorders>
            <w:shd w:val="clear" w:color="auto" w:fill="auto"/>
            <w:tcMar>
              <w:top w:w="80" w:type="dxa"/>
              <w:left w:w="80" w:type="dxa"/>
              <w:bottom w:w="80" w:type="dxa"/>
              <w:right w:w="80" w:type="dxa"/>
            </w:tcMar>
          </w:tcPr>
          <w:p w14:paraId="08560F5E" w14:textId="77777777" w:rsidR="0042613D" w:rsidRPr="00A40078" w:rsidRDefault="0042613D" w:rsidP="0042613D">
            <w:pPr>
              <w:widowControl w:val="0"/>
              <w:ind w:right="-8"/>
              <w:jc w:val="both"/>
              <w:rPr>
                <w:sz w:val="24"/>
                <w:szCs w:val="26"/>
              </w:rPr>
            </w:pPr>
            <w:r w:rsidRPr="00A40078">
              <w:rPr>
                <w:sz w:val="24"/>
                <w:szCs w:val="26"/>
              </w:rPr>
              <w:t>От ПОДРЯДЧИКА:</w:t>
            </w:r>
          </w:p>
        </w:tc>
      </w:tr>
    </w:tbl>
    <w:p w14:paraId="3329B9FF" w14:textId="77777777" w:rsidR="0042613D" w:rsidRPr="00A40078" w:rsidRDefault="0042613D" w:rsidP="0042613D">
      <w:pPr>
        <w:widowControl w:val="0"/>
        <w:shd w:val="clear" w:color="auto" w:fill="FFFFFF"/>
        <w:spacing w:after="0" w:line="240" w:lineRule="auto"/>
        <w:ind w:right="-8"/>
        <w:jc w:val="both"/>
        <w:rPr>
          <w:rFonts w:ascii="Times New Roman" w:hAnsi="Times New Roman" w:cs="Times New Roman"/>
          <w:b/>
          <w:bCs/>
          <w:sz w:val="24"/>
          <w:szCs w:val="24"/>
        </w:rPr>
        <w:sectPr w:rsidR="0042613D" w:rsidRPr="00A40078" w:rsidSect="00B82CCA">
          <w:pgSz w:w="11900" w:h="16840"/>
          <w:pgMar w:top="1134" w:right="709" w:bottom="851" w:left="1701" w:header="567" w:footer="709" w:gutter="0"/>
          <w:cols w:space="720"/>
          <w:titlePg/>
        </w:sectPr>
      </w:pPr>
    </w:p>
    <w:tbl>
      <w:tblPr>
        <w:tblW w:w="14925" w:type="dxa"/>
        <w:tblInd w:w="9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1730"/>
        <w:gridCol w:w="1583"/>
        <w:gridCol w:w="5173"/>
        <w:gridCol w:w="1204"/>
        <w:gridCol w:w="1202"/>
        <w:gridCol w:w="1277"/>
        <w:gridCol w:w="1428"/>
        <w:gridCol w:w="1576"/>
      </w:tblGrid>
      <w:tr w:rsidR="0042613D" w:rsidRPr="00A40078" w14:paraId="09371F70" w14:textId="77777777" w:rsidTr="0042613D">
        <w:trPr>
          <w:trHeight w:val="690"/>
        </w:trPr>
        <w:tc>
          <w:tcPr>
            <w:tcW w:w="1730" w:type="dxa"/>
            <w:shd w:val="clear" w:color="auto" w:fill="auto"/>
            <w:vAlign w:val="bottom"/>
            <w:hideMark/>
          </w:tcPr>
          <w:p w14:paraId="62D13E5B"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lastRenderedPageBreak/>
              <w:t xml:space="preserve">Инвестор </w:t>
            </w:r>
          </w:p>
        </w:tc>
        <w:tc>
          <w:tcPr>
            <w:tcW w:w="10191" w:type="dxa"/>
            <w:gridSpan w:val="5"/>
            <w:shd w:val="clear" w:color="auto" w:fill="auto"/>
            <w:vAlign w:val="bottom"/>
            <w:hideMark/>
          </w:tcPr>
          <w:p w14:paraId="10521748" w14:textId="77777777" w:rsidR="0042613D" w:rsidRPr="00A40078" w:rsidRDefault="0042613D" w:rsidP="0042613D">
            <w:pPr>
              <w:widowControl w:val="0"/>
              <w:spacing w:after="0" w:line="240" w:lineRule="auto"/>
              <w:rPr>
                <w:rFonts w:ascii="Times New Roman" w:hAnsi="Times New Roman" w:cs="Times New Roman"/>
                <w:u w:val="single"/>
              </w:rPr>
            </w:pPr>
          </w:p>
        </w:tc>
        <w:tc>
          <w:tcPr>
            <w:tcW w:w="3004" w:type="dxa"/>
            <w:gridSpan w:val="2"/>
            <w:shd w:val="clear" w:color="auto" w:fill="auto"/>
            <w:hideMark/>
          </w:tcPr>
          <w:p w14:paraId="3853E00D" w14:textId="77777777" w:rsidR="0042613D" w:rsidRPr="00A40078" w:rsidRDefault="0042613D" w:rsidP="0042613D">
            <w:pPr>
              <w:widowControl w:val="0"/>
              <w:spacing w:after="0" w:line="240" w:lineRule="auto"/>
              <w:rPr>
                <w:rFonts w:ascii="Times New Roman" w:hAnsi="Times New Roman" w:cs="Times New Roman"/>
                <w:sz w:val="24"/>
                <w:szCs w:val="24"/>
              </w:rPr>
            </w:pPr>
            <w:r w:rsidRPr="00A40078">
              <w:rPr>
                <w:rFonts w:ascii="Times New Roman" w:hAnsi="Times New Roman" w:cs="Times New Roman"/>
                <w:sz w:val="24"/>
                <w:szCs w:val="24"/>
              </w:rPr>
              <w:t xml:space="preserve">Приложение 1 </w:t>
            </w:r>
          </w:p>
          <w:p w14:paraId="04C723B9" w14:textId="77777777" w:rsidR="0042613D" w:rsidRPr="00A40078" w:rsidRDefault="0042613D" w:rsidP="0042613D">
            <w:pPr>
              <w:widowControl w:val="0"/>
              <w:spacing w:after="0" w:line="240" w:lineRule="auto"/>
              <w:rPr>
                <w:rFonts w:ascii="Times New Roman" w:hAnsi="Times New Roman" w:cs="Times New Roman"/>
                <w:sz w:val="24"/>
                <w:szCs w:val="24"/>
              </w:rPr>
            </w:pPr>
            <w:r w:rsidRPr="00A40078">
              <w:rPr>
                <w:rFonts w:ascii="Times New Roman" w:hAnsi="Times New Roman" w:cs="Times New Roman"/>
                <w:sz w:val="24"/>
                <w:szCs w:val="24"/>
              </w:rPr>
              <w:t>к Порядку</w:t>
            </w:r>
            <w:r w:rsidRPr="00A40078">
              <w:rPr>
                <w:rFonts w:ascii="Times New Roman" w:hAnsi="Times New Roman" w:cs="Times New Roman"/>
                <w:bCs/>
                <w:sz w:val="24"/>
                <w:szCs w:val="24"/>
              </w:rPr>
              <w:t xml:space="preserve"> передачи и учета давальческих материалов</w:t>
            </w:r>
          </w:p>
          <w:p w14:paraId="66B2313E" w14:textId="77777777" w:rsidR="0042613D" w:rsidRPr="00A40078" w:rsidRDefault="0042613D" w:rsidP="0042613D">
            <w:pPr>
              <w:widowControl w:val="0"/>
              <w:spacing w:after="0" w:line="240" w:lineRule="auto"/>
              <w:rPr>
                <w:rFonts w:ascii="Times New Roman" w:hAnsi="Times New Roman" w:cs="Times New Roman"/>
                <w:sz w:val="24"/>
                <w:szCs w:val="24"/>
              </w:rPr>
            </w:pPr>
          </w:p>
          <w:p w14:paraId="5D180AD6" w14:textId="77777777" w:rsidR="0042613D" w:rsidRPr="00A40078" w:rsidRDefault="0042613D" w:rsidP="0042613D">
            <w:pPr>
              <w:widowControl w:val="0"/>
              <w:spacing w:after="0" w:line="240" w:lineRule="auto"/>
              <w:rPr>
                <w:rFonts w:ascii="Times New Roman" w:hAnsi="Times New Roman" w:cs="Times New Roman"/>
                <w:sz w:val="24"/>
                <w:szCs w:val="24"/>
              </w:rPr>
            </w:pPr>
            <w:r w:rsidRPr="00A40078">
              <w:rPr>
                <w:rFonts w:ascii="Times New Roman" w:hAnsi="Times New Roman" w:cs="Times New Roman"/>
                <w:sz w:val="24"/>
                <w:szCs w:val="24"/>
              </w:rPr>
              <w:t xml:space="preserve">Приложение к Справке </w:t>
            </w:r>
          </w:p>
          <w:p w14:paraId="7E64A27C" w14:textId="77777777" w:rsidR="0042613D" w:rsidRPr="00A40078" w:rsidRDefault="0042613D" w:rsidP="0042613D">
            <w:pPr>
              <w:widowControl w:val="0"/>
              <w:spacing w:after="0" w:line="240" w:lineRule="auto"/>
              <w:rPr>
                <w:rFonts w:ascii="Times New Roman" w:hAnsi="Times New Roman" w:cs="Times New Roman"/>
                <w:sz w:val="24"/>
                <w:szCs w:val="24"/>
              </w:rPr>
            </w:pPr>
            <w:r w:rsidRPr="00A40078">
              <w:rPr>
                <w:rFonts w:ascii="Times New Roman" w:hAnsi="Times New Roman" w:cs="Times New Roman"/>
                <w:sz w:val="24"/>
                <w:szCs w:val="24"/>
              </w:rPr>
              <w:t>о стоимости выполненных работ и затрат</w:t>
            </w:r>
          </w:p>
          <w:p w14:paraId="75BA5AB7"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sz w:val="24"/>
                <w:szCs w:val="24"/>
              </w:rPr>
              <w:t>от______ №______</w:t>
            </w:r>
          </w:p>
        </w:tc>
      </w:tr>
      <w:tr w:rsidR="0042613D" w:rsidRPr="00A40078" w14:paraId="047D5574" w14:textId="77777777" w:rsidTr="0042613D">
        <w:trPr>
          <w:trHeight w:val="63"/>
        </w:trPr>
        <w:tc>
          <w:tcPr>
            <w:tcW w:w="1730" w:type="dxa"/>
            <w:shd w:val="clear" w:color="auto" w:fill="auto"/>
            <w:vAlign w:val="bottom"/>
            <w:hideMark/>
          </w:tcPr>
          <w:p w14:paraId="22BDB008"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Заказчик (Генподрядчик)</w:t>
            </w:r>
          </w:p>
        </w:tc>
        <w:tc>
          <w:tcPr>
            <w:tcW w:w="10191" w:type="dxa"/>
            <w:gridSpan w:val="5"/>
            <w:shd w:val="clear" w:color="auto" w:fill="auto"/>
            <w:vAlign w:val="bottom"/>
            <w:hideMark/>
          </w:tcPr>
          <w:p w14:paraId="6216DA0D" w14:textId="77777777" w:rsidR="0042613D" w:rsidRPr="00A40078" w:rsidRDefault="0042613D" w:rsidP="0042613D">
            <w:pPr>
              <w:widowControl w:val="0"/>
              <w:spacing w:after="0" w:line="240" w:lineRule="auto"/>
              <w:rPr>
                <w:rFonts w:ascii="Times New Roman" w:hAnsi="Times New Roman" w:cs="Times New Roman"/>
                <w:u w:val="single"/>
              </w:rPr>
            </w:pPr>
          </w:p>
        </w:tc>
        <w:tc>
          <w:tcPr>
            <w:tcW w:w="1428" w:type="dxa"/>
            <w:shd w:val="clear" w:color="auto" w:fill="auto"/>
            <w:vAlign w:val="bottom"/>
            <w:hideMark/>
          </w:tcPr>
          <w:p w14:paraId="21B818F0" w14:textId="77777777" w:rsidR="0042613D" w:rsidRPr="00A40078" w:rsidRDefault="0042613D" w:rsidP="0042613D">
            <w:pPr>
              <w:widowControl w:val="0"/>
              <w:spacing w:after="0" w:line="240" w:lineRule="auto"/>
              <w:rPr>
                <w:rFonts w:ascii="Times New Roman" w:hAnsi="Times New Roman" w:cs="Times New Roman"/>
              </w:rPr>
            </w:pPr>
          </w:p>
        </w:tc>
        <w:tc>
          <w:tcPr>
            <w:tcW w:w="1576" w:type="dxa"/>
            <w:shd w:val="clear" w:color="auto" w:fill="auto"/>
            <w:vAlign w:val="bottom"/>
            <w:hideMark/>
          </w:tcPr>
          <w:p w14:paraId="2EA17E77" w14:textId="77777777" w:rsidR="0042613D" w:rsidRPr="00A40078" w:rsidRDefault="0042613D" w:rsidP="0042613D">
            <w:pPr>
              <w:widowControl w:val="0"/>
              <w:spacing w:after="0" w:line="240" w:lineRule="auto"/>
              <w:rPr>
                <w:rFonts w:ascii="Times New Roman" w:hAnsi="Times New Roman" w:cs="Times New Roman"/>
              </w:rPr>
            </w:pPr>
          </w:p>
        </w:tc>
      </w:tr>
      <w:tr w:rsidR="0042613D" w:rsidRPr="00A40078" w14:paraId="56205F62" w14:textId="77777777" w:rsidTr="0042613D">
        <w:trPr>
          <w:trHeight w:val="63"/>
        </w:trPr>
        <w:tc>
          <w:tcPr>
            <w:tcW w:w="1730" w:type="dxa"/>
            <w:shd w:val="clear" w:color="auto" w:fill="auto"/>
            <w:vAlign w:val="bottom"/>
            <w:hideMark/>
          </w:tcPr>
          <w:p w14:paraId="5743FBC9"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Подрядчик (Субподрядчик)</w:t>
            </w:r>
          </w:p>
        </w:tc>
        <w:tc>
          <w:tcPr>
            <w:tcW w:w="13195" w:type="dxa"/>
            <w:gridSpan w:val="7"/>
            <w:shd w:val="clear" w:color="auto" w:fill="auto"/>
            <w:vAlign w:val="bottom"/>
            <w:hideMark/>
          </w:tcPr>
          <w:p w14:paraId="661F3425" w14:textId="77777777" w:rsidR="0042613D" w:rsidRPr="00A40078" w:rsidRDefault="0042613D" w:rsidP="0042613D">
            <w:pPr>
              <w:widowControl w:val="0"/>
              <w:spacing w:after="0" w:line="240" w:lineRule="auto"/>
              <w:rPr>
                <w:rFonts w:ascii="Times New Roman" w:hAnsi="Times New Roman" w:cs="Times New Roman"/>
                <w:u w:val="single"/>
              </w:rPr>
            </w:pPr>
          </w:p>
        </w:tc>
      </w:tr>
      <w:tr w:rsidR="0042613D" w:rsidRPr="00A40078" w14:paraId="515755D2" w14:textId="77777777" w:rsidTr="0042613D">
        <w:trPr>
          <w:trHeight w:val="63"/>
        </w:trPr>
        <w:tc>
          <w:tcPr>
            <w:tcW w:w="1730" w:type="dxa"/>
            <w:shd w:val="clear" w:color="auto" w:fill="auto"/>
            <w:noWrap/>
            <w:vAlign w:val="bottom"/>
            <w:hideMark/>
          </w:tcPr>
          <w:p w14:paraId="32F81AAE"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Стройка</w:t>
            </w:r>
          </w:p>
        </w:tc>
        <w:tc>
          <w:tcPr>
            <w:tcW w:w="13195" w:type="dxa"/>
            <w:gridSpan w:val="7"/>
            <w:shd w:val="clear" w:color="auto" w:fill="auto"/>
            <w:vAlign w:val="bottom"/>
            <w:hideMark/>
          </w:tcPr>
          <w:p w14:paraId="73244426" w14:textId="77777777" w:rsidR="0042613D" w:rsidRPr="00A40078" w:rsidRDefault="0042613D" w:rsidP="0042613D">
            <w:pPr>
              <w:widowControl w:val="0"/>
              <w:spacing w:after="0" w:line="240" w:lineRule="auto"/>
              <w:rPr>
                <w:rFonts w:ascii="Times New Roman" w:hAnsi="Times New Roman" w:cs="Times New Roman"/>
                <w:u w:val="single"/>
              </w:rPr>
            </w:pPr>
          </w:p>
        </w:tc>
      </w:tr>
      <w:tr w:rsidR="0042613D" w:rsidRPr="00A40078" w14:paraId="061C87BC" w14:textId="77777777" w:rsidTr="0042613D">
        <w:trPr>
          <w:trHeight w:val="63"/>
        </w:trPr>
        <w:tc>
          <w:tcPr>
            <w:tcW w:w="1730" w:type="dxa"/>
            <w:shd w:val="clear" w:color="auto" w:fill="auto"/>
            <w:noWrap/>
            <w:vAlign w:val="bottom"/>
            <w:hideMark/>
          </w:tcPr>
          <w:p w14:paraId="1E844869"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Объект</w:t>
            </w:r>
          </w:p>
        </w:tc>
        <w:tc>
          <w:tcPr>
            <w:tcW w:w="13195" w:type="dxa"/>
            <w:gridSpan w:val="7"/>
            <w:shd w:val="clear" w:color="auto" w:fill="auto"/>
            <w:vAlign w:val="bottom"/>
            <w:hideMark/>
          </w:tcPr>
          <w:p w14:paraId="53DAA5EE" w14:textId="77777777" w:rsidR="0042613D" w:rsidRPr="00A40078" w:rsidRDefault="0042613D" w:rsidP="0042613D">
            <w:pPr>
              <w:widowControl w:val="0"/>
              <w:spacing w:after="0" w:line="240" w:lineRule="auto"/>
              <w:rPr>
                <w:rFonts w:ascii="Times New Roman" w:hAnsi="Times New Roman" w:cs="Times New Roman"/>
                <w:u w:val="single"/>
              </w:rPr>
            </w:pPr>
          </w:p>
        </w:tc>
      </w:tr>
      <w:tr w:rsidR="0042613D" w:rsidRPr="00A40078" w14:paraId="2DF48FF8" w14:textId="77777777" w:rsidTr="0042613D">
        <w:trPr>
          <w:trHeight w:val="63"/>
        </w:trPr>
        <w:tc>
          <w:tcPr>
            <w:tcW w:w="1730" w:type="dxa"/>
            <w:shd w:val="clear" w:color="auto" w:fill="auto"/>
            <w:noWrap/>
            <w:vAlign w:val="bottom"/>
            <w:hideMark/>
          </w:tcPr>
          <w:p w14:paraId="0F8FFCD5" w14:textId="77777777" w:rsidR="0042613D" w:rsidRPr="00A40078" w:rsidRDefault="0042613D" w:rsidP="0042613D">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21E34070" w14:textId="77777777" w:rsidR="0042613D" w:rsidRPr="00A40078" w:rsidRDefault="0042613D" w:rsidP="0042613D">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262BBFFD" w14:textId="77777777" w:rsidR="0042613D" w:rsidRPr="00A40078" w:rsidRDefault="0042613D" w:rsidP="0042613D">
            <w:pPr>
              <w:widowControl w:val="0"/>
              <w:spacing w:after="0" w:line="240" w:lineRule="auto"/>
              <w:rPr>
                <w:rFonts w:ascii="Times New Roman" w:hAnsi="Times New Roman" w:cs="Times New Roman"/>
              </w:rPr>
            </w:pPr>
          </w:p>
        </w:tc>
        <w:tc>
          <w:tcPr>
            <w:tcW w:w="1204" w:type="dxa"/>
            <w:shd w:val="clear" w:color="auto" w:fill="auto"/>
            <w:vAlign w:val="bottom"/>
            <w:hideMark/>
          </w:tcPr>
          <w:p w14:paraId="77710255" w14:textId="77777777" w:rsidR="0042613D" w:rsidRPr="00A40078" w:rsidRDefault="0042613D" w:rsidP="0042613D">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45736446" w14:textId="77777777" w:rsidR="0042613D" w:rsidRPr="00A40078" w:rsidRDefault="0042613D" w:rsidP="0042613D">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76DAB2C2" w14:textId="77777777" w:rsidR="0042613D" w:rsidRPr="00A40078" w:rsidRDefault="0042613D" w:rsidP="0042613D">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3F08BACE" w14:textId="77777777" w:rsidR="0042613D" w:rsidRPr="00A40078" w:rsidRDefault="0042613D" w:rsidP="0042613D">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4CF35444" w14:textId="77777777" w:rsidR="0042613D" w:rsidRPr="00A40078" w:rsidRDefault="0042613D" w:rsidP="0042613D">
            <w:pPr>
              <w:widowControl w:val="0"/>
              <w:spacing w:after="0" w:line="240" w:lineRule="auto"/>
              <w:rPr>
                <w:rFonts w:ascii="Times New Roman" w:hAnsi="Times New Roman" w:cs="Times New Roman"/>
              </w:rPr>
            </w:pPr>
          </w:p>
        </w:tc>
      </w:tr>
      <w:tr w:rsidR="0042613D" w:rsidRPr="00A40078" w14:paraId="27269731" w14:textId="77777777" w:rsidTr="0042613D">
        <w:trPr>
          <w:trHeight w:val="63"/>
        </w:trPr>
        <w:tc>
          <w:tcPr>
            <w:tcW w:w="11921" w:type="dxa"/>
            <w:gridSpan w:val="6"/>
            <w:shd w:val="clear" w:color="auto" w:fill="auto"/>
            <w:noWrap/>
            <w:vAlign w:val="center"/>
            <w:hideMark/>
          </w:tcPr>
          <w:p w14:paraId="1A43D9B7" w14:textId="77777777" w:rsidR="0042613D" w:rsidRPr="00A40078" w:rsidRDefault="0042613D" w:rsidP="0042613D">
            <w:pPr>
              <w:widowControl w:val="0"/>
              <w:spacing w:after="0" w:line="240" w:lineRule="auto"/>
              <w:jc w:val="center"/>
              <w:rPr>
                <w:rFonts w:ascii="Times New Roman" w:hAnsi="Times New Roman" w:cs="Times New Roman"/>
                <w:b/>
                <w:bCs/>
              </w:rPr>
            </w:pPr>
            <w:r w:rsidRPr="00A40078">
              <w:rPr>
                <w:rFonts w:ascii="Times New Roman" w:hAnsi="Times New Roman" w:cs="Times New Roman"/>
                <w:b/>
                <w:bCs/>
              </w:rPr>
              <w:t xml:space="preserve">Ведомость о стоимости смонтированного оборудования заказчика </w:t>
            </w:r>
          </w:p>
        </w:tc>
        <w:tc>
          <w:tcPr>
            <w:tcW w:w="1428" w:type="dxa"/>
            <w:shd w:val="clear" w:color="auto" w:fill="auto"/>
            <w:noWrap/>
            <w:vAlign w:val="bottom"/>
            <w:hideMark/>
          </w:tcPr>
          <w:p w14:paraId="3803F2EF" w14:textId="77777777" w:rsidR="0042613D" w:rsidRPr="00A40078" w:rsidRDefault="0042613D" w:rsidP="0042613D">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0A8B902C" w14:textId="77777777" w:rsidR="0042613D" w:rsidRPr="00A40078" w:rsidRDefault="0042613D" w:rsidP="0042613D">
            <w:pPr>
              <w:widowControl w:val="0"/>
              <w:spacing w:after="0" w:line="240" w:lineRule="auto"/>
              <w:rPr>
                <w:rFonts w:ascii="Times New Roman" w:hAnsi="Times New Roman" w:cs="Times New Roman"/>
              </w:rPr>
            </w:pPr>
          </w:p>
        </w:tc>
      </w:tr>
      <w:tr w:rsidR="0042613D" w:rsidRPr="00A40078" w14:paraId="48E7C632" w14:textId="77777777" w:rsidTr="0042613D">
        <w:trPr>
          <w:trHeight w:val="63"/>
        </w:trPr>
        <w:tc>
          <w:tcPr>
            <w:tcW w:w="1730" w:type="dxa"/>
            <w:shd w:val="clear" w:color="auto" w:fill="auto"/>
            <w:noWrap/>
            <w:vAlign w:val="bottom"/>
            <w:hideMark/>
          </w:tcPr>
          <w:p w14:paraId="0E82F6EA" w14:textId="77777777" w:rsidR="0042613D" w:rsidRPr="00A40078" w:rsidRDefault="0042613D" w:rsidP="0042613D">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514726C1" w14:textId="77777777" w:rsidR="0042613D" w:rsidRPr="00A40078" w:rsidRDefault="0042613D" w:rsidP="0042613D">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31A69959" w14:textId="77777777" w:rsidR="0042613D" w:rsidRPr="00A40078" w:rsidRDefault="0042613D" w:rsidP="0042613D">
            <w:pPr>
              <w:widowControl w:val="0"/>
              <w:spacing w:after="0" w:line="240" w:lineRule="auto"/>
              <w:rPr>
                <w:rFonts w:ascii="Times New Roman" w:hAnsi="Times New Roman" w:cs="Times New Roman"/>
              </w:rPr>
            </w:pPr>
          </w:p>
        </w:tc>
        <w:tc>
          <w:tcPr>
            <w:tcW w:w="1204" w:type="dxa"/>
            <w:shd w:val="clear" w:color="auto" w:fill="auto"/>
            <w:vAlign w:val="bottom"/>
            <w:hideMark/>
          </w:tcPr>
          <w:p w14:paraId="5F55C000" w14:textId="77777777" w:rsidR="0042613D" w:rsidRPr="00A40078" w:rsidRDefault="0042613D" w:rsidP="0042613D">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77B3A394" w14:textId="77777777" w:rsidR="0042613D" w:rsidRPr="00A40078" w:rsidRDefault="0042613D" w:rsidP="0042613D">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41974DF7" w14:textId="77777777" w:rsidR="0042613D" w:rsidRPr="00A40078" w:rsidRDefault="0042613D" w:rsidP="0042613D">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6496D777" w14:textId="77777777" w:rsidR="0042613D" w:rsidRPr="00A40078" w:rsidRDefault="0042613D" w:rsidP="0042613D">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09D4EF2A" w14:textId="77777777" w:rsidR="0042613D" w:rsidRPr="00A40078" w:rsidRDefault="0042613D" w:rsidP="0042613D">
            <w:pPr>
              <w:widowControl w:val="0"/>
              <w:spacing w:after="0" w:line="240" w:lineRule="auto"/>
              <w:rPr>
                <w:rFonts w:ascii="Times New Roman" w:hAnsi="Times New Roman" w:cs="Times New Roman"/>
              </w:rPr>
            </w:pPr>
          </w:p>
        </w:tc>
      </w:tr>
      <w:tr w:rsidR="0042613D" w:rsidRPr="00A40078" w14:paraId="645BFC05" w14:textId="77777777" w:rsidTr="0042613D">
        <w:trPr>
          <w:trHeight w:val="63"/>
        </w:trPr>
        <w:tc>
          <w:tcPr>
            <w:tcW w:w="3313" w:type="dxa"/>
            <w:gridSpan w:val="2"/>
            <w:shd w:val="clear" w:color="auto" w:fill="auto"/>
            <w:noWrap/>
            <w:vAlign w:val="center"/>
            <w:hideMark/>
          </w:tcPr>
          <w:p w14:paraId="7EAB3EE2"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Номер</w:t>
            </w:r>
          </w:p>
        </w:tc>
        <w:tc>
          <w:tcPr>
            <w:tcW w:w="5173" w:type="dxa"/>
            <w:vMerge w:val="restart"/>
            <w:shd w:val="clear" w:color="auto" w:fill="auto"/>
            <w:vAlign w:val="center"/>
            <w:hideMark/>
          </w:tcPr>
          <w:p w14:paraId="0A985253"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Наименование работ</w:t>
            </w:r>
          </w:p>
        </w:tc>
        <w:tc>
          <w:tcPr>
            <w:tcW w:w="1204" w:type="dxa"/>
            <w:vMerge w:val="restart"/>
            <w:shd w:val="clear" w:color="auto" w:fill="auto"/>
            <w:vAlign w:val="center"/>
            <w:hideMark/>
          </w:tcPr>
          <w:p w14:paraId="109AF520"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Номер и дата накладной</w:t>
            </w:r>
          </w:p>
        </w:tc>
        <w:tc>
          <w:tcPr>
            <w:tcW w:w="1202" w:type="dxa"/>
            <w:vMerge w:val="restart"/>
            <w:shd w:val="clear" w:color="auto" w:fill="auto"/>
            <w:vAlign w:val="center"/>
            <w:hideMark/>
          </w:tcPr>
          <w:p w14:paraId="23BA7E3B"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Единица измерения</w:t>
            </w:r>
          </w:p>
        </w:tc>
        <w:tc>
          <w:tcPr>
            <w:tcW w:w="4033" w:type="dxa"/>
            <w:gridSpan w:val="3"/>
            <w:shd w:val="clear" w:color="auto" w:fill="auto"/>
            <w:noWrap/>
            <w:vAlign w:val="center"/>
            <w:hideMark/>
          </w:tcPr>
          <w:p w14:paraId="44895A5A"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Выполнено работ</w:t>
            </w:r>
          </w:p>
        </w:tc>
      </w:tr>
      <w:tr w:rsidR="0042613D" w:rsidRPr="00A40078" w14:paraId="3495039B" w14:textId="77777777" w:rsidTr="0042613D">
        <w:trPr>
          <w:trHeight w:val="63"/>
        </w:trPr>
        <w:tc>
          <w:tcPr>
            <w:tcW w:w="1730" w:type="dxa"/>
            <w:shd w:val="clear" w:color="auto" w:fill="auto"/>
            <w:noWrap/>
            <w:vAlign w:val="center"/>
            <w:hideMark/>
          </w:tcPr>
          <w:p w14:paraId="37E0370A"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по порядку</w:t>
            </w:r>
          </w:p>
        </w:tc>
        <w:tc>
          <w:tcPr>
            <w:tcW w:w="1583" w:type="dxa"/>
            <w:shd w:val="clear" w:color="auto" w:fill="auto"/>
            <w:vAlign w:val="center"/>
            <w:hideMark/>
          </w:tcPr>
          <w:p w14:paraId="2FAC51B3"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позиции по спецификации</w:t>
            </w:r>
          </w:p>
        </w:tc>
        <w:tc>
          <w:tcPr>
            <w:tcW w:w="5173" w:type="dxa"/>
            <w:vMerge/>
            <w:vAlign w:val="center"/>
            <w:hideMark/>
          </w:tcPr>
          <w:p w14:paraId="00C71C6B" w14:textId="77777777" w:rsidR="0042613D" w:rsidRPr="00A40078" w:rsidRDefault="0042613D" w:rsidP="0042613D">
            <w:pPr>
              <w:widowControl w:val="0"/>
              <w:spacing w:after="0" w:line="240" w:lineRule="auto"/>
              <w:rPr>
                <w:rFonts w:ascii="Times New Roman" w:hAnsi="Times New Roman" w:cs="Times New Roman"/>
              </w:rPr>
            </w:pPr>
          </w:p>
        </w:tc>
        <w:tc>
          <w:tcPr>
            <w:tcW w:w="1204" w:type="dxa"/>
            <w:vMerge/>
            <w:vAlign w:val="center"/>
            <w:hideMark/>
          </w:tcPr>
          <w:p w14:paraId="7199E6EC" w14:textId="77777777" w:rsidR="0042613D" w:rsidRPr="00A40078" w:rsidRDefault="0042613D" w:rsidP="0042613D">
            <w:pPr>
              <w:widowControl w:val="0"/>
              <w:spacing w:after="0" w:line="240" w:lineRule="auto"/>
              <w:rPr>
                <w:rFonts w:ascii="Times New Roman" w:hAnsi="Times New Roman" w:cs="Times New Roman"/>
              </w:rPr>
            </w:pPr>
          </w:p>
        </w:tc>
        <w:tc>
          <w:tcPr>
            <w:tcW w:w="1202" w:type="dxa"/>
            <w:vMerge/>
            <w:vAlign w:val="center"/>
            <w:hideMark/>
          </w:tcPr>
          <w:p w14:paraId="383CD277" w14:textId="77777777" w:rsidR="0042613D" w:rsidRPr="00A40078" w:rsidRDefault="0042613D" w:rsidP="0042613D">
            <w:pPr>
              <w:widowControl w:val="0"/>
              <w:spacing w:after="0" w:line="240" w:lineRule="auto"/>
              <w:rPr>
                <w:rFonts w:ascii="Times New Roman" w:hAnsi="Times New Roman" w:cs="Times New Roman"/>
              </w:rPr>
            </w:pPr>
          </w:p>
        </w:tc>
        <w:tc>
          <w:tcPr>
            <w:tcW w:w="1029" w:type="dxa"/>
            <w:shd w:val="clear" w:color="auto" w:fill="auto"/>
            <w:vAlign w:val="center"/>
            <w:hideMark/>
          </w:tcPr>
          <w:p w14:paraId="1062DF72"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количество</w:t>
            </w:r>
          </w:p>
        </w:tc>
        <w:tc>
          <w:tcPr>
            <w:tcW w:w="1428" w:type="dxa"/>
            <w:shd w:val="clear" w:color="auto" w:fill="auto"/>
            <w:vAlign w:val="center"/>
            <w:hideMark/>
          </w:tcPr>
          <w:p w14:paraId="3C22E571"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цена за единицу, руб.</w:t>
            </w:r>
          </w:p>
        </w:tc>
        <w:tc>
          <w:tcPr>
            <w:tcW w:w="1576" w:type="dxa"/>
            <w:shd w:val="clear" w:color="auto" w:fill="auto"/>
            <w:vAlign w:val="center"/>
            <w:hideMark/>
          </w:tcPr>
          <w:p w14:paraId="21C8EF67"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стоимость, руб.</w:t>
            </w:r>
          </w:p>
        </w:tc>
      </w:tr>
      <w:tr w:rsidR="0042613D" w:rsidRPr="00A40078" w14:paraId="4F72E168" w14:textId="77777777" w:rsidTr="0042613D">
        <w:trPr>
          <w:trHeight w:val="63"/>
        </w:trPr>
        <w:tc>
          <w:tcPr>
            <w:tcW w:w="1730" w:type="dxa"/>
            <w:shd w:val="clear" w:color="auto" w:fill="auto"/>
            <w:noWrap/>
            <w:vAlign w:val="center"/>
            <w:hideMark/>
          </w:tcPr>
          <w:p w14:paraId="53B82C32"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1</w:t>
            </w:r>
          </w:p>
        </w:tc>
        <w:tc>
          <w:tcPr>
            <w:tcW w:w="1583" w:type="dxa"/>
            <w:shd w:val="clear" w:color="auto" w:fill="auto"/>
            <w:noWrap/>
            <w:vAlign w:val="center"/>
            <w:hideMark/>
          </w:tcPr>
          <w:p w14:paraId="5B8460AA"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2</w:t>
            </w:r>
          </w:p>
        </w:tc>
        <w:tc>
          <w:tcPr>
            <w:tcW w:w="5173" w:type="dxa"/>
            <w:shd w:val="clear" w:color="auto" w:fill="auto"/>
            <w:noWrap/>
            <w:vAlign w:val="center"/>
            <w:hideMark/>
          </w:tcPr>
          <w:p w14:paraId="007D462F"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3</w:t>
            </w:r>
          </w:p>
        </w:tc>
        <w:tc>
          <w:tcPr>
            <w:tcW w:w="1204" w:type="dxa"/>
            <w:shd w:val="clear" w:color="auto" w:fill="auto"/>
            <w:vAlign w:val="center"/>
            <w:hideMark/>
          </w:tcPr>
          <w:p w14:paraId="60FA262E"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4</w:t>
            </w:r>
          </w:p>
        </w:tc>
        <w:tc>
          <w:tcPr>
            <w:tcW w:w="1202" w:type="dxa"/>
            <w:shd w:val="clear" w:color="auto" w:fill="auto"/>
            <w:noWrap/>
            <w:vAlign w:val="center"/>
            <w:hideMark/>
          </w:tcPr>
          <w:p w14:paraId="779799E3"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5</w:t>
            </w:r>
          </w:p>
        </w:tc>
        <w:tc>
          <w:tcPr>
            <w:tcW w:w="1029" w:type="dxa"/>
            <w:shd w:val="clear" w:color="auto" w:fill="auto"/>
            <w:noWrap/>
            <w:vAlign w:val="center"/>
            <w:hideMark/>
          </w:tcPr>
          <w:p w14:paraId="0DF78358"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6</w:t>
            </w:r>
          </w:p>
        </w:tc>
        <w:tc>
          <w:tcPr>
            <w:tcW w:w="1428" w:type="dxa"/>
            <w:shd w:val="clear" w:color="auto" w:fill="auto"/>
            <w:noWrap/>
            <w:vAlign w:val="center"/>
            <w:hideMark/>
          </w:tcPr>
          <w:p w14:paraId="6B766D68"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9</w:t>
            </w:r>
          </w:p>
        </w:tc>
        <w:tc>
          <w:tcPr>
            <w:tcW w:w="1576" w:type="dxa"/>
            <w:shd w:val="clear" w:color="auto" w:fill="auto"/>
            <w:noWrap/>
            <w:vAlign w:val="center"/>
            <w:hideMark/>
          </w:tcPr>
          <w:p w14:paraId="39500F97"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10</w:t>
            </w:r>
          </w:p>
        </w:tc>
      </w:tr>
      <w:tr w:rsidR="0042613D" w:rsidRPr="00A40078" w14:paraId="5BB5169F" w14:textId="77777777" w:rsidTr="0042613D">
        <w:trPr>
          <w:trHeight w:val="63"/>
        </w:trPr>
        <w:tc>
          <w:tcPr>
            <w:tcW w:w="1730" w:type="dxa"/>
            <w:shd w:val="clear" w:color="auto" w:fill="auto"/>
            <w:noWrap/>
            <w:vAlign w:val="center"/>
            <w:hideMark/>
          </w:tcPr>
          <w:p w14:paraId="053E2C8D"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583" w:type="dxa"/>
            <w:shd w:val="clear" w:color="auto" w:fill="auto"/>
            <w:noWrap/>
            <w:vAlign w:val="bottom"/>
            <w:hideMark/>
          </w:tcPr>
          <w:p w14:paraId="3D3FC190" w14:textId="77777777" w:rsidR="0042613D" w:rsidRPr="00A40078" w:rsidRDefault="0042613D" w:rsidP="0042613D">
            <w:pPr>
              <w:widowControl w:val="0"/>
              <w:spacing w:after="0" w:line="240" w:lineRule="auto"/>
              <w:jc w:val="right"/>
              <w:rPr>
                <w:rFonts w:ascii="Times New Roman" w:hAnsi="Times New Roman" w:cs="Times New Roman"/>
              </w:rPr>
            </w:pPr>
            <w:r w:rsidRPr="00A40078">
              <w:rPr>
                <w:rFonts w:ascii="Times New Roman" w:hAnsi="Times New Roman" w:cs="Times New Roman"/>
              </w:rPr>
              <w:t> </w:t>
            </w:r>
          </w:p>
        </w:tc>
        <w:tc>
          <w:tcPr>
            <w:tcW w:w="5173" w:type="dxa"/>
            <w:shd w:val="clear" w:color="auto" w:fill="auto"/>
            <w:vAlign w:val="center"/>
            <w:hideMark/>
          </w:tcPr>
          <w:p w14:paraId="51F18ED2"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204" w:type="dxa"/>
            <w:shd w:val="clear" w:color="auto" w:fill="auto"/>
            <w:vAlign w:val="center"/>
            <w:hideMark/>
          </w:tcPr>
          <w:p w14:paraId="3B010281"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202" w:type="dxa"/>
            <w:shd w:val="clear" w:color="auto" w:fill="auto"/>
            <w:noWrap/>
            <w:vAlign w:val="center"/>
            <w:hideMark/>
          </w:tcPr>
          <w:p w14:paraId="30C9DE23"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029" w:type="dxa"/>
            <w:shd w:val="clear" w:color="auto" w:fill="auto"/>
            <w:noWrap/>
            <w:vAlign w:val="bottom"/>
            <w:hideMark/>
          </w:tcPr>
          <w:p w14:paraId="4B5BC54C"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428" w:type="dxa"/>
            <w:shd w:val="clear" w:color="auto" w:fill="auto"/>
            <w:noWrap/>
            <w:vAlign w:val="bottom"/>
            <w:hideMark/>
          </w:tcPr>
          <w:p w14:paraId="1AACD39F" w14:textId="77777777" w:rsidR="0042613D" w:rsidRPr="00A40078" w:rsidRDefault="0042613D" w:rsidP="0042613D">
            <w:pPr>
              <w:widowControl w:val="0"/>
              <w:spacing w:after="0" w:line="240" w:lineRule="auto"/>
              <w:jc w:val="right"/>
              <w:rPr>
                <w:rFonts w:ascii="Times New Roman" w:hAnsi="Times New Roman" w:cs="Times New Roman"/>
              </w:rPr>
            </w:pPr>
            <w:r w:rsidRPr="00A40078">
              <w:rPr>
                <w:rFonts w:ascii="Times New Roman" w:hAnsi="Times New Roman" w:cs="Times New Roman"/>
              </w:rPr>
              <w:t> </w:t>
            </w:r>
          </w:p>
        </w:tc>
        <w:tc>
          <w:tcPr>
            <w:tcW w:w="1576" w:type="dxa"/>
            <w:shd w:val="clear" w:color="auto" w:fill="auto"/>
            <w:noWrap/>
            <w:vAlign w:val="center"/>
            <w:hideMark/>
          </w:tcPr>
          <w:p w14:paraId="733F3A86"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r>
      <w:tr w:rsidR="0042613D" w:rsidRPr="00A40078" w14:paraId="7747F975" w14:textId="77777777" w:rsidTr="0042613D">
        <w:trPr>
          <w:trHeight w:val="63"/>
        </w:trPr>
        <w:tc>
          <w:tcPr>
            <w:tcW w:w="1730" w:type="dxa"/>
            <w:shd w:val="clear" w:color="auto" w:fill="auto"/>
            <w:noWrap/>
            <w:vAlign w:val="center"/>
            <w:hideMark/>
          </w:tcPr>
          <w:p w14:paraId="4D31B9FD"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583" w:type="dxa"/>
            <w:shd w:val="clear" w:color="auto" w:fill="auto"/>
            <w:noWrap/>
            <w:vAlign w:val="bottom"/>
            <w:hideMark/>
          </w:tcPr>
          <w:p w14:paraId="07B8EBCA" w14:textId="77777777" w:rsidR="0042613D" w:rsidRPr="00A40078" w:rsidRDefault="0042613D" w:rsidP="0042613D">
            <w:pPr>
              <w:widowControl w:val="0"/>
              <w:spacing w:after="0" w:line="240" w:lineRule="auto"/>
              <w:jc w:val="right"/>
              <w:rPr>
                <w:rFonts w:ascii="Times New Roman" w:hAnsi="Times New Roman" w:cs="Times New Roman"/>
              </w:rPr>
            </w:pPr>
            <w:r w:rsidRPr="00A40078">
              <w:rPr>
                <w:rFonts w:ascii="Times New Roman" w:hAnsi="Times New Roman" w:cs="Times New Roman"/>
              </w:rPr>
              <w:t> </w:t>
            </w:r>
          </w:p>
        </w:tc>
        <w:tc>
          <w:tcPr>
            <w:tcW w:w="5173" w:type="dxa"/>
            <w:shd w:val="clear" w:color="auto" w:fill="auto"/>
            <w:vAlign w:val="center"/>
            <w:hideMark/>
          </w:tcPr>
          <w:p w14:paraId="5C3A65CB"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204" w:type="dxa"/>
            <w:shd w:val="clear" w:color="auto" w:fill="auto"/>
            <w:vAlign w:val="center"/>
            <w:hideMark/>
          </w:tcPr>
          <w:p w14:paraId="47600C8A"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202" w:type="dxa"/>
            <w:shd w:val="clear" w:color="auto" w:fill="auto"/>
            <w:noWrap/>
            <w:vAlign w:val="center"/>
            <w:hideMark/>
          </w:tcPr>
          <w:p w14:paraId="4ACDE445"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029" w:type="dxa"/>
            <w:shd w:val="clear" w:color="auto" w:fill="auto"/>
            <w:noWrap/>
            <w:vAlign w:val="bottom"/>
            <w:hideMark/>
          </w:tcPr>
          <w:p w14:paraId="57BB189C"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428" w:type="dxa"/>
            <w:shd w:val="clear" w:color="auto" w:fill="auto"/>
            <w:noWrap/>
            <w:vAlign w:val="bottom"/>
            <w:hideMark/>
          </w:tcPr>
          <w:p w14:paraId="3FAC07F1" w14:textId="77777777" w:rsidR="0042613D" w:rsidRPr="00A40078" w:rsidRDefault="0042613D" w:rsidP="0042613D">
            <w:pPr>
              <w:widowControl w:val="0"/>
              <w:spacing w:after="0" w:line="240" w:lineRule="auto"/>
              <w:jc w:val="right"/>
              <w:rPr>
                <w:rFonts w:ascii="Times New Roman" w:hAnsi="Times New Roman" w:cs="Times New Roman"/>
              </w:rPr>
            </w:pPr>
            <w:r w:rsidRPr="00A40078">
              <w:rPr>
                <w:rFonts w:ascii="Times New Roman" w:hAnsi="Times New Roman" w:cs="Times New Roman"/>
              </w:rPr>
              <w:t> </w:t>
            </w:r>
          </w:p>
        </w:tc>
        <w:tc>
          <w:tcPr>
            <w:tcW w:w="1576" w:type="dxa"/>
            <w:shd w:val="clear" w:color="auto" w:fill="auto"/>
            <w:noWrap/>
            <w:vAlign w:val="center"/>
            <w:hideMark/>
          </w:tcPr>
          <w:p w14:paraId="45B97846"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r>
      <w:tr w:rsidR="0042613D" w:rsidRPr="00A40078" w14:paraId="5DEFDBAF" w14:textId="77777777" w:rsidTr="0042613D">
        <w:trPr>
          <w:trHeight w:val="63"/>
        </w:trPr>
        <w:tc>
          <w:tcPr>
            <w:tcW w:w="1730" w:type="dxa"/>
            <w:shd w:val="clear" w:color="auto" w:fill="auto"/>
            <w:noWrap/>
            <w:vAlign w:val="center"/>
            <w:hideMark/>
          </w:tcPr>
          <w:p w14:paraId="1F39EA27"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583" w:type="dxa"/>
            <w:shd w:val="clear" w:color="auto" w:fill="auto"/>
            <w:noWrap/>
            <w:vAlign w:val="bottom"/>
            <w:hideMark/>
          </w:tcPr>
          <w:p w14:paraId="0BD89C55"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5173" w:type="dxa"/>
            <w:shd w:val="clear" w:color="auto" w:fill="auto"/>
            <w:vAlign w:val="center"/>
            <w:hideMark/>
          </w:tcPr>
          <w:p w14:paraId="0FF22B45"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204" w:type="dxa"/>
            <w:shd w:val="clear" w:color="auto" w:fill="auto"/>
            <w:vAlign w:val="bottom"/>
            <w:hideMark/>
          </w:tcPr>
          <w:p w14:paraId="5872A6FE"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202" w:type="dxa"/>
            <w:shd w:val="clear" w:color="auto" w:fill="auto"/>
            <w:noWrap/>
            <w:vAlign w:val="center"/>
            <w:hideMark/>
          </w:tcPr>
          <w:p w14:paraId="417D4F91"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029" w:type="dxa"/>
            <w:shd w:val="clear" w:color="auto" w:fill="auto"/>
            <w:noWrap/>
            <w:vAlign w:val="bottom"/>
            <w:hideMark/>
          </w:tcPr>
          <w:p w14:paraId="7F6239B9"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428" w:type="dxa"/>
            <w:shd w:val="clear" w:color="auto" w:fill="auto"/>
            <w:noWrap/>
            <w:vAlign w:val="bottom"/>
            <w:hideMark/>
          </w:tcPr>
          <w:p w14:paraId="764D7C6B"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576" w:type="dxa"/>
            <w:shd w:val="clear" w:color="auto" w:fill="auto"/>
            <w:noWrap/>
            <w:vAlign w:val="center"/>
            <w:hideMark/>
          </w:tcPr>
          <w:p w14:paraId="15AB0BC9"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r>
      <w:tr w:rsidR="0042613D" w:rsidRPr="00A40078" w14:paraId="56F6EEA0" w14:textId="77777777" w:rsidTr="0042613D">
        <w:trPr>
          <w:trHeight w:val="63"/>
        </w:trPr>
        <w:tc>
          <w:tcPr>
            <w:tcW w:w="1730" w:type="dxa"/>
            <w:shd w:val="clear" w:color="auto" w:fill="auto"/>
            <w:noWrap/>
            <w:vAlign w:val="center"/>
            <w:hideMark/>
          </w:tcPr>
          <w:p w14:paraId="55CBB538"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583" w:type="dxa"/>
            <w:shd w:val="clear" w:color="auto" w:fill="auto"/>
            <w:noWrap/>
            <w:vAlign w:val="bottom"/>
            <w:hideMark/>
          </w:tcPr>
          <w:p w14:paraId="02F40DB9"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5173" w:type="dxa"/>
            <w:shd w:val="clear" w:color="auto" w:fill="auto"/>
            <w:vAlign w:val="center"/>
            <w:hideMark/>
          </w:tcPr>
          <w:p w14:paraId="67BF26A8"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204" w:type="dxa"/>
            <w:shd w:val="clear" w:color="auto" w:fill="auto"/>
            <w:vAlign w:val="center"/>
            <w:hideMark/>
          </w:tcPr>
          <w:p w14:paraId="2B3ADA92"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202" w:type="dxa"/>
            <w:shd w:val="clear" w:color="auto" w:fill="auto"/>
            <w:noWrap/>
            <w:vAlign w:val="center"/>
            <w:hideMark/>
          </w:tcPr>
          <w:p w14:paraId="0BDFCDDC"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029" w:type="dxa"/>
            <w:shd w:val="clear" w:color="auto" w:fill="auto"/>
            <w:noWrap/>
            <w:vAlign w:val="bottom"/>
            <w:hideMark/>
          </w:tcPr>
          <w:p w14:paraId="23E93AF4"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428" w:type="dxa"/>
            <w:shd w:val="clear" w:color="auto" w:fill="auto"/>
            <w:noWrap/>
            <w:vAlign w:val="bottom"/>
            <w:hideMark/>
          </w:tcPr>
          <w:p w14:paraId="458767CD"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576" w:type="dxa"/>
            <w:shd w:val="clear" w:color="auto" w:fill="auto"/>
            <w:noWrap/>
            <w:vAlign w:val="center"/>
            <w:hideMark/>
          </w:tcPr>
          <w:p w14:paraId="76A5F00C"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r>
      <w:tr w:rsidR="0042613D" w:rsidRPr="00A40078" w14:paraId="38C92B19" w14:textId="77777777" w:rsidTr="0042613D">
        <w:trPr>
          <w:trHeight w:val="63"/>
        </w:trPr>
        <w:tc>
          <w:tcPr>
            <w:tcW w:w="1730" w:type="dxa"/>
            <w:shd w:val="clear" w:color="auto" w:fill="auto"/>
            <w:noWrap/>
            <w:vAlign w:val="center"/>
            <w:hideMark/>
          </w:tcPr>
          <w:p w14:paraId="5A2D4A1D"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583" w:type="dxa"/>
            <w:shd w:val="clear" w:color="auto" w:fill="auto"/>
            <w:noWrap/>
            <w:vAlign w:val="bottom"/>
            <w:hideMark/>
          </w:tcPr>
          <w:p w14:paraId="16811A26"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5173" w:type="dxa"/>
            <w:shd w:val="clear" w:color="auto" w:fill="auto"/>
            <w:vAlign w:val="center"/>
            <w:hideMark/>
          </w:tcPr>
          <w:p w14:paraId="71D4CE96"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204" w:type="dxa"/>
            <w:shd w:val="clear" w:color="auto" w:fill="auto"/>
            <w:vAlign w:val="center"/>
            <w:hideMark/>
          </w:tcPr>
          <w:p w14:paraId="0C0645D5"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202" w:type="dxa"/>
            <w:shd w:val="clear" w:color="auto" w:fill="auto"/>
            <w:noWrap/>
            <w:vAlign w:val="center"/>
            <w:hideMark/>
          </w:tcPr>
          <w:p w14:paraId="67B1C13C"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029" w:type="dxa"/>
            <w:shd w:val="clear" w:color="auto" w:fill="auto"/>
            <w:noWrap/>
            <w:vAlign w:val="bottom"/>
            <w:hideMark/>
          </w:tcPr>
          <w:p w14:paraId="294F183B"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428" w:type="dxa"/>
            <w:shd w:val="clear" w:color="auto" w:fill="auto"/>
            <w:noWrap/>
            <w:vAlign w:val="bottom"/>
            <w:hideMark/>
          </w:tcPr>
          <w:p w14:paraId="5A614575"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576" w:type="dxa"/>
            <w:shd w:val="clear" w:color="auto" w:fill="auto"/>
            <w:noWrap/>
            <w:vAlign w:val="center"/>
            <w:hideMark/>
          </w:tcPr>
          <w:p w14:paraId="60B271EB"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r>
      <w:tr w:rsidR="0042613D" w:rsidRPr="00A40078" w14:paraId="64C186D0" w14:textId="77777777" w:rsidTr="0042613D">
        <w:trPr>
          <w:trHeight w:val="63"/>
        </w:trPr>
        <w:tc>
          <w:tcPr>
            <w:tcW w:w="1730" w:type="dxa"/>
            <w:shd w:val="clear" w:color="auto" w:fill="auto"/>
            <w:noWrap/>
            <w:vAlign w:val="center"/>
            <w:hideMark/>
          </w:tcPr>
          <w:p w14:paraId="1887390C"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583" w:type="dxa"/>
            <w:shd w:val="clear" w:color="auto" w:fill="auto"/>
            <w:noWrap/>
            <w:vAlign w:val="bottom"/>
            <w:hideMark/>
          </w:tcPr>
          <w:p w14:paraId="16A44878"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5173" w:type="dxa"/>
            <w:shd w:val="clear" w:color="auto" w:fill="auto"/>
            <w:vAlign w:val="center"/>
            <w:hideMark/>
          </w:tcPr>
          <w:p w14:paraId="377CE588"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204" w:type="dxa"/>
            <w:shd w:val="clear" w:color="auto" w:fill="auto"/>
            <w:vAlign w:val="center"/>
            <w:hideMark/>
          </w:tcPr>
          <w:p w14:paraId="4D7E6640"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202" w:type="dxa"/>
            <w:shd w:val="clear" w:color="auto" w:fill="auto"/>
            <w:noWrap/>
            <w:vAlign w:val="center"/>
            <w:hideMark/>
          </w:tcPr>
          <w:p w14:paraId="052588E9"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029" w:type="dxa"/>
            <w:shd w:val="clear" w:color="auto" w:fill="auto"/>
            <w:noWrap/>
            <w:vAlign w:val="bottom"/>
            <w:hideMark/>
          </w:tcPr>
          <w:p w14:paraId="0C01F617"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428" w:type="dxa"/>
            <w:shd w:val="clear" w:color="auto" w:fill="auto"/>
            <w:noWrap/>
            <w:vAlign w:val="bottom"/>
            <w:hideMark/>
          </w:tcPr>
          <w:p w14:paraId="424A809C"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576" w:type="dxa"/>
            <w:shd w:val="clear" w:color="auto" w:fill="auto"/>
            <w:noWrap/>
            <w:vAlign w:val="center"/>
            <w:hideMark/>
          </w:tcPr>
          <w:p w14:paraId="3F34B99D"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r>
      <w:tr w:rsidR="0042613D" w:rsidRPr="00A40078" w14:paraId="31B7F1A4" w14:textId="77777777" w:rsidTr="0042613D">
        <w:trPr>
          <w:trHeight w:val="63"/>
        </w:trPr>
        <w:tc>
          <w:tcPr>
            <w:tcW w:w="1730" w:type="dxa"/>
            <w:shd w:val="clear" w:color="auto" w:fill="auto"/>
            <w:noWrap/>
            <w:vAlign w:val="center"/>
            <w:hideMark/>
          </w:tcPr>
          <w:p w14:paraId="6F5DBE0A"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583" w:type="dxa"/>
            <w:shd w:val="clear" w:color="auto" w:fill="auto"/>
            <w:noWrap/>
            <w:vAlign w:val="bottom"/>
            <w:hideMark/>
          </w:tcPr>
          <w:p w14:paraId="7A5075B9"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5173" w:type="dxa"/>
            <w:shd w:val="clear" w:color="auto" w:fill="auto"/>
            <w:vAlign w:val="center"/>
            <w:hideMark/>
          </w:tcPr>
          <w:p w14:paraId="7BC13037"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204" w:type="dxa"/>
            <w:shd w:val="clear" w:color="auto" w:fill="auto"/>
            <w:vAlign w:val="center"/>
            <w:hideMark/>
          </w:tcPr>
          <w:p w14:paraId="3D63B17B"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202" w:type="dxa"/>
            <w:shd w:val="clear" w:color="auto" w:fill="auto"/>
            <w:noWrap/>
            <w:vAlign w:val="center"/>
            <w:hideMark/>
          </w:tcPr>
          <w:p w14:paraId="349C8D22"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029" w:type="dxa"/>
            <w:shd w:val="clear" w:color="auto" w:fill="auto"/>
            <w:noWrap/>
            <w:vAlign w:val="bottom"/>
            <w:hideMark/>
          </w:tcPr>
          <w:p w14:paraId="74DF15D5"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428" w:type="dxa"/>
            <w:shd w:val="clear" w:color="auto" w:fill="auto"/>
            <w:noWrap/>
            <w:vAlign w:val="bottom"/>
            <w:hideMark/>
          </w:tcPr>
          <w:p w14:paraId="2D558D55"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576" w:type="dxa"/>
            <w:shd w:val="clear" w:color="auto" w:fill="auto"/>
            <w:noWrap/>
            <w:vAlign w:val="center"/>
            <w:hideMark/>
          </w:tcPr>
          <w:p w14:paraId="461BC095"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r>
      <w:tr w:rsidR="0042613D" w:rsidRPr="00A40078" w14:paraId="780B56FC" w14:textId="77777777" w:rsidTr="0042613D">
        <w:trPr>
          <w:trHeight w:val="63"/>
        </w:trPr>
        <w:tc>
          <w:tcPr>
            <w:tcW w:w="11921" w:type="dxa"/>
            <w:gridSpan w:val="6"/>
            <w:shd w:val="clear" w:color="000000" w:fill="C0C0C0"/>
            <w:noWrap/>
            <w:vAlign w:val="center"/>
            <w:hideMark/>
          </w:tcPr>
          <w:p w14:paraId="78BDEE6D" w14:textId="77777777" w:rsidR="0042613D" w:rsidRPr="00A40078" w:rsidRDefault="0042613D" w:rsidP="0042613D">
            <w:pPr>
              <w:widowControl w:val="0"/>
              <w:spacing w:after="0" w:line="240" w:lineRule="auto"/>
              <w:jc w:val="center"/>
              <w:rPr>
                <w:rFonts w:ascii="Times New Roman" w:hAnsi="Times New Roman" w:cs="Times New Roman"/>
                <w:b/>
                <w:bCs/>
              </w:rPr>
            </w:pPr>
            <w:r w:rsidRPr="00A40078">
              <w:rPr>
                <w:rFonts w:ascii="Times New Roman" w:hAnsi="Times New Roman" w:cs="Times New Roman"/>
                <w:b/>
                <w:bCs/>
              </w:rPr>
              <w:t>ИТОГО:</w:t>
            </w:r>
          </w:p>
        </w:tc>
        <w:tc>
          <w:tcPr>
            <w:tcW w:w="1428" w:type="dxa"/>
            <w:shd w:val="clear" w:color="000000" w:fill="C0C0C0"/>
            <w:noWrap/>
            <w:vAlign w:val="center"/>
            <w:hideMark/>
          </w:tcPr>
          <w:p w14:paraId="2970C13D"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576" w:type="dxa"/>
            <w:shd w:val="clear" w:color="000000" w:fill="C0C0C0"/>
            <w:noWrap/>
            <w:vAlign w:val="center"/>
            <w:hideMark/>
          </w:tcPr>
          <w:p w14:paraId="65B1FB87" w14:textId="77777777" w:rsidR="0042613D" w:rsidRPr="00A40078" w:rsidRDefault="0042613D" w:rsidP="0042613D">
            <w:pPr>
              <w:widowControl w:val="0"/>
              <w:spacing w:after="0" w:line="240" w:lineRule="auto"/>
              <w:jc w:val="center"/>
              <w:rPr>
                <w:rFonts w:ascii="Times New Roman" w:hAnsi="Times New Roman" w:cs="Times New Roman"/>
                <w:b/>
                <w:bCs/>
              </w:rPr>
            </w:pPr>
            <w:r w:rsidRPr="00A40078">
              <w:rPr>
                <w:rFonts w:ascii="Times New Roman" w:hAnsi="Times New Roman" w:cs="Times New Roman"/>
                <w:b/>
                <w:bCs/>
              </w:rPr>
              <w:t>0,00</w:t>
            </w:r>
          </w:p>
        </w:tc>
      </w:tr>
      <w:tr w:rsidR="0042613D" w:rsidRPr="00A40078" w14:paraId="13696E13" w14:textId="77777777" w:rsidTr="0042613D">
        <w:trPr>
          <w:trHeight w:val="63"/>
        </w:trPr>
        <w:tc>
          <w:tcPr>
            <w:tcW w:w="1730" w:type="dxa"/>
            <w:shd w:val="clear" w:color="auto" w:fill="auto"/>
            <w:noWrap/>
            <w:vAlign w:val="bottom"/>
            <w:hideMark/>
          </w:tcPr>
          <w:p w14:paraId="661505CB" w14:textId="77777777" w:rsidR="0042613D" w:rsidRPr="00A40078" w:rsidRDefault="0042613D" w:rsidP="0042613D">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4F8C2D83" w14:textId="77777777" w:rsidR="0042613D" w:rsidRPr="00A40078" w:rsidRDefault="0042613D" w:rsidP="0042613D">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4FBAE297" w14:textId="77777777" w:rsidR="0042613D" w:rsidRPr="00A40078" w:rsidRDefault="0042613D" w:rsidP="0042613D">
            <w:pPr>
              <w:widowControl w:val="0"/>
              <w:spacing w:after="0" w:line="240" w:lineRule="auto"/>
              <w:rPr>
                <w:rFonts w:ascii="Times New Roman" w:hAnsi="Times New Roman" w:cs="Times New Roman"/>
              </w:rPr>
            </w:pPr>
          </w:p>
        </w:tc>
        <w:tc>
          <w:tcPr>
            <w:tcW w:w="1204" w:type="dxa"/>
            <w:shd w:val="clear" w:color="auto" w:fill="auto"/>
            <w:vAlign w:val="bottom"/>
            <w:hideMark/>
          </w:tcPr>
          <w:p w14:paraId="4F939931" w14:textId="77777777" w:rsidR="0042613D" w:rsidRPr="00A40078" w:rsidRDefault="0042613D" w:rsidP="0042613D">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6C68BA93" w14:textId="77777777" w:rsidR="0042613D" w:rsidRPr="00A40078" w:rsidRDefault="0042613D" w:rsidP="0042613D">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08CA8813" w14:textId="77777777" w:rsidR="0042613D" w:rsidRPr="00A40078" w:rsidRDefault="0042613D" w:rsidP="0042613D">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5CD2FF51" w14:textId="77777777" w:rsidR="0042613D" w:rsidRPr="00A40078" w:rsidRDefault="0042613D" w:rsidP="0042613D">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2599AC08" w14:textId="77777777" w:rsidR="0042613D" w:rsidRPr="00A40078" w:rsidRDefault="0042613D" w:rsidP="0042613D">
            <w:pPr>
              <w:widowControl w:val="0"/>
              <w:spacing w:after="0" w:line="240" w:lineRule="auto"/>
              <w:rPr>
                <w:rFonts w:ascii="Times New Roman" w:hAnsi="Times New Roman" w:cs="Times New Roman"/>
              </w:rPr>
            </w:pPr>
          </w:p>
        </w:tc>
      </w:tr>
      <w:tr w:rsidR="0042613D" w:rsidRPr="00A40078" w14:paraId="6AA428B0" w14:textId="77777777" w:rsidTr="0042613D">
        <w:trPr>
          <w:trHeight w:val="63"/>
        </w:trPr>
        <w:tc>
          <w:tcPr>
            <w:tcW w:w="1730" w:type="dxa"/>
            <w:shd w:val="clear" w:color="auto" w:fill="auto"/>
            <w:noWrap/>
            <w:vAlign w:val="bottom"/>
            <w:hideMark/>
          </w:tcPr>
          <w:p w14:paraId="4EB08719"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Сдал:</w:t>
            </w:r>
          </w:p>
        </w:tc>
        <w:tc>
          <w:tcPr>
            <w:tcW w:w="1583" w:type="dxa"/>
            <w:shd w:val="clear" w:color="auto" w:fill="auto"/>
            <w:noWrap/>
            <w:vAlign w:val="bottom"/>
            <w:hideMark/>
          </w:tcPr>
          <w:p w14:paraId="653BACC3"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5173" w:type="dxa"/>
            <w:shd w:val="clear" w:color="auto" w:fill="auto"/>
            <w:noWrap/>
            <w:vAlign w:val="bottom"/>
            <w:hideMark/>
          </w:tcPr>
          <w:p w14:paraId="3D5F9725"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204" w:type="dxa"/>
            <w:shd w:val="clear" w:color="auto" w:fill="auto"/>
            <w:vAlign w:val="bottom"/>
            <w:hideMark/>
          </w:tcPr>
          <w:p w14:paraId="17364C46" w14:textId="77777777" w:rsidR="0042613D" w:rsidRPr="00A40078" w:rsidRDefault="0042613D" w:rsidP="0042613D">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1918C723"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029" w:type="dxa"/>
            <w:shd w:val="clear" w:color="auto" w:fill="auto"/>
            <w:noWrap/>
            <w:vAlign w:val="bottom"/>
            <w:hideMark/>
          </w:tcPr>
          <w:p w14:paraId="669C5BE9" w14:textId="77777777" w:rsidR="0042613D" w:rsidRPr="00A40078" w:rsidRDefault="0042613D" w:rsidP="0042613D">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177EDD74" w14:textId="77777777" w:rsidR="0042613D" w:rsidRPr="00A40078" w:rsidRDefault="0042613D" w:rsidP="0042613D">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79025C84" w14:textId="77777777" w:rsidR="0042613D" w:rsidRPr="00A40078" w:rsidRDefault="0042613D" w:rsidP="0042613D">
            <w:pPr>
              <w:widowControl w:val="0"/>
              <w:spacing w:after="0" w:line="240" w:lineRule="auto"/>
              <w:rPr>
                <w:rFonts w:ascii="Times New Roman" w:hAnsi="Times New Roman" w:cs="Times New Roman"/>
              </w:rPr>
            </w:pPr>
          </w:p>
        </w:tc>
      </w:tr>
      <w:tr w:rsidR="0042613D" w:rsidRPr="00A40078" w14:paraId="0BD35470" w14:textId="77777777" w:rsidTr="0042613D">
        <w:trPr>
          <w:trHeight w:val="63"/>
        </w:trPr>
        <w:tc>
          <w:tcPr>
            <w:tcW w:w="1730" w:type="dxa"/>
            <w:shd w:val="clear" w:color="auto" w:fill="auto"/>
            <w:noWrap/>
            <w:vAlign w:val="bottom"/>
            <w:hideMark/>
          </w:tcPr>
          <w:p w14:paraId="36B9E824" w14:textId="77777777" w:rsidR="0042613D" w:rsidRPr="00A40078" w:rsidRDefault="0042613D" w:rsidP="0042613D">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150B7EC1" w14:textId="77777777" w:rsidR="0042613D" w:rsidRPr="00A40078" w:rsidRDefault="0042613D" w:rsidP="0042613D">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750A6523" w14:textId="77777777" w:rsidR="0042613D" w:rsidRPr="00A40078" w:rsidRDefault="0042613D" w:rsidP="0042613D">
            <w:pPr>
              <w:widowControl w:val="0"/>
              <w:spacing w:after="0" w:line="240" w:lineRule="auto"/>
              <w:rPr>
                <w:rFonts w:ascii="Times New Roman" w:hAnsi="Times New Roman" w:cs="Times New Roman"/>
              </w:rPr>
            </w:pPr>
          </w:p>
        </w:tc>
        <w:tc>
          <w:tcPr>
            <w:tcW w:w="1204" w:type="dxa"/>
            <w:shd w:val="clear" w:color="auto" w:fill="auto"/>
            <w:vAlign w:val="bottom"/>
            <w:hideMark/>
          </w:tcPr>
          <w:p w14:paraId="2AD6E44E" w14:textId="77777777" w:rsidR="0042613D" w:rsidRPr="00A40078" w:rsidRDefault="0042613D" w:rsidP="0042613D">
            <w:pPr>
              <w:widowControl w:val="0"/>
              <w:spacing w:after="0" w:line="240" w:lineRule="auto"/>
              <w:rPr>
                <w:rFonts w:ascii="Times New Roman" w:hAnsi="Times New Roman" w:cs="Times New Roman"/>
              </w:rPr>
            </w:pPr>
          </w:p>
        </w:tc>
        <w:tc>
          <w:tcPr>
            <w:tcW w:w="2231" w:type="dxa"/>
            <w:gridSpan w:val="2"/>
            <w:shd w:val="clear" w:color="auto" w:fill="auto"/>
            <w:noWrap/>
            <w:vAlign w:val="bottom"/>
            <w:hideMark/>
          </w:tcPr>
          <w:p w14:paraId="11015017"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(подпись)</w:t>
            </w:r>
          </w:p>
        </w:tc>
        <w:tc>
          <w:tcPr>
            <w:tcW w:w="1428" w:type="dxa"/>
            <w:shd w:val="clear" w:color="auto" w:fill="auto"/>
            <w:noWrap/>
            <w:vAlign w:val="bottom"/>
            <w:hideMark/>
          </w:tcPr>
          <w:p w14:paraId="7A6A4E54" w14:textId="77777777" w:rsidR="0042613D" w:rsidRPr="00A40078" w:rsidRDefault="0042613D" w:rsidP="0042613D">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5B4BF3C3" w14:textId="77777777" w:rsidR="0042613D" w:rsidRPr="00A40078" w:rsidRDefault="0042613D" w:rsidP="0042613D">
            <w:pPr>
              <w:widowControl w:val="0"/>
              <w:spacing w:after="0" w:line="240" w:lineRule="auto"/>
              <w:rPr>
                <w:rFonts w:ascii="Times New Roman" w:hAnsi="Times New Roman" w:cs="Times New Roman"/>
              </w:rPr>
            </w:pPr>
          </w:p>
        </w:tc>
      </w:tr>
      <w:tr w:rsidR="0042613D" w:rsidRPr="00A40078" w14:paraId="7E70855B" w14:textId="77777777" w:rsidTr="0042613D">
        <w:trPr>
          <w:trHeight w:val="63"/>
        </w:trPr>
        <w:tc>
          <w:tcPr>
            <w:tcW w:w="1730" w:type="dxa"/>
            <w:shd w:val="clear" w:color="auto" w:fill="auto"/>
            <w:noWrap/>
            <w:vAlign w:val="bottom"/>
            <w:hideMark/>
          </w:tcPr>
          <w:p w14:paraId="455B02F0"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Принял:</w:t>
            </w:r>
          </w:p>
        </w:tc>
        <w:tc>
          <w:tcPr>
            <w:tcW w:w="1583" w:type="dxa"/>
            <w:shd w:val="clear" w:color="auto" w:fill="auto"/>
            <w:noWrap/>
            <w:vAlign w:val="bottom"/>
            <w:hideMark/>
          </w:tcPr>
          <w:p w14:paraId="4F8C7825"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5173" w:type="dxa"/>
            <w:shd w:val="clear" w:color="auto" w:fill="auto"/>
            <w:noWrap/>
            <w:vAlign w:val="bottom"/>
            <w:hideMark/>
          </w:tcPr>
          <w:p w14:paraId="5AE9FDCE"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204" w:type="dxa"/>
            <w:shd w:val="clear" w:color="auto" w:fill="auto"/>
            <w:vAlign w:val="bottom"/>
            <w:hideMark/>
          </w:tcPr>
          <w:p w14:paraId="5DBAA3EC" w14:textId="77777777" w:rsidR="0042613D" w:rsidRPr="00A40078" w:rsidRDefault="0042613D" w:rsidP="0042613D">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5C2F77A3"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029" w:type="dxa"/>
            <w:shd w:val="clear" w:color="auto" w:fill="auto"/>
            <w:noWrap/>
            <w:vAlign w:val="bottom"/>
            <w:hideMark/>
          </w:tcPr>
          <w:p w14:paraId="240D9F6E" w14:textId="77777777" w:rsidR="0042613D" w:rsidRPr="00A40078" w:rsidRDefault="0042613D" w:rsidP="0042613D">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39A9F210" w14:textId="77777777" w:rsidR="0042613D" w:rsidRPr="00A40078" w:rsidRDefault="0042613D" w:rsidP="0042613D">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47B82501" w14:textId="77777777" w:rsidR="0042613D" w:rsidRPr="00A40078" w:rsidRDefault="0042613D" w:rsidP="0042613D">
            <w:pPr>
              <w:widowControl w:val="0"/>
              <w:spacing w:after="0" w:line="240" w:lineRule="auto"/>
              <w:rPr>
                <w:rFonts w:ascii="Times New Roman" w:hAnsi="Times New Roman" w:cs="Times New Roman"/>
              </w:rPr>
            </w:pPr>
          </w:p>
        </w:tc>
      </w:tr>
      <w:tr w:rsidR="0042613D" w:rsidRPr="00A40078" w14:paraId="1B4DBCA3" w14:textId="77777777" w:rsidTr="0042613D">
        <w:trPr>
          <w:trHeight w:val="63"/>
        </w:trPr>
        <w:tc>
          <w:tcPr>
            <w:tcW w:w="1730" w:type="dxa"/>
            <w:shd w:val="clear" w:color="auto" w:fill="auto"/>
            <w:noWrap/>
            <w:vAlign w:val="bottom"/>
            <w:hideMark/>
          </w:tcPr>
          <w:p w14:paraId="3DB8E6C6" w14:textId="77777777" w:rsidR="0042613D" w:rsidRPr="00A40078" w:rsidRDefault="0042613D" w:rsidP="0042613D">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797A175D" w14:textId="77777777" w:rsidR="0042613D" w:rsidRPr="00A40078" w:rsidRDefault="0042613D" w:rsidP="0042613D">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5BDF3807" w14:textId="77777777" w:rsidR="0042613D" w:rsidRPr="00A40078" w:rsidRDefault="0042613D" w:rsidP="0042613D">
            <w:pPr>
              <w:widowControl w:val="0"/>
              <w:spacing w:after="0" w:line="240" w:lineRule="auto"/>
              <w:rPr>
                <w:rFonts w:ascii="Times New Roman" w:hAnsi="Times New Roman" w:cs="Times New Roman"/>
              </w:rPr>
            </w:pPr>
          </w:p>
        </w:tc>
        <w:tc>
          <w:tcPr>
            <w:tcW w:w="1204" w:type="dxa"/>
            <w:shd w:val="clear" w:color="auto" w:fill="auto"/>
            <w:vAlign w:val="bottom"/>
            <w:hideMark/>
          </w:tcPr>
          <w:p w14:paraId="1D755E74" w14:textId="77777777" w:rsidR="0042613D" w:rsidRPr="00A40078" w:rsidRDefault="0042613D" w:rsidP="0042613D">
            <w:pPr>
              <w:widowControl w:val="0"/>
              <w:spacing w:after="0" w:line="240" w:lineRule="auto"/>
              <w:rPr>
                <w:rFonts w:ascii="Times New Roman" w:hAnsi="Times New Roman" w:cs="Times New Roman"/>
              </w:rPr>
            </w:pPr>
          </w:p>
        </w:tc>
        <w:tc>
          <w:tcPr>
            <w:tcW w:w="2231" w:type="dxa"/>
            <w:gridSpan w:val="2"/>
            <w:shd w:val="clear" w:color="auto" w:fill="auto"/>
            <w:noWrap/>
            <w:vAlign w:val="bottom"/>
            <w:hideMark/>
          </w:tcPr>
          <w:p w14:paraId="3AB54FEC"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(подпись)</w:t>
            </w:r>
          </w:p>
        </w:tc>
        <w:tc>
          <w:tcPr>
            <w:tcW w:w="1428" w:type="dxa"/>
            <w:shd w:val="clear" w:color="auto" w:fill="auto"/>
            <w:noWrap/>
            <w:vAlign w:val="bottom"/>
            <w:hideMark/>
          </w:tcPr>
          <w:p w14:paraId="58C7EB06" w14:textId="77777777" w:rsidR="0042613D" w:rsidRPr="00A40078" w:rsidRDefault="0042613D" w:rsidP="0042613D">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08901A4D" w14:textId="77777777" w:rsidR="0042613D" w:rsidRPr="00A40078" w:rsidRDefault="0042613D" w:rsidP="0042613D">
            <w:pPr>
              <w:widowControl w:val="0"/>
              <w:spacing w:after="0" w:line="240" w:lineRule="auto"/>
              <w:rPr>
                <w:rFonts w:ascii="Times New Roman" w:hAnsi="Times New Roman" w:cs="Times New Roman"/>
              </w:rPr>
            </w:pPr>
          </w:p>
        </w:tc>
      </w:tr>
    </w:tbl>
    <w:p w14:paraId="104A89B1" w14:textId="77777777" w:rsidR="0042613D" w:rsidRPr="00A40078" w:rsidRDefault="0042613D" w:rsidP="0042613D">
      <w:pPr>
        <w:widowControl w:val="0"/>
        <w:spacing w:after="0" w:line="240" w:lineRule="auto"/>
        <w:jc w:val="right"/>
        <w:rPr>
          <w:rFonts w:ascii="Times New Roman" w:hAnsi="Times New Roman" w:cs="Times New Roman"/>
        </w:rPr>
      </w:pPr>
    </w:p>
    <w:p w14:paraId="169101ED" w14:textId="77777777" w:rsidR="0042613D" w:rsidRPr="00A40078" w:rsidRDefault="0042613D" w:rsidP="0042613D">
      <w:pPr>
        <w:widowControl w:val="0"/>
        <w:spacing w:after="0" w:line="240" w:lineRule="auto"/>
        <w:ind w:left="10632"/>
        <w:jc w:val="both"/>
        <w:rPr>
          <w:rFonts w:ascii="Times New Roman" w:hAnsi="Times New Roman" w:cs="Times New Roman"/>
          <w:sz w:val="24"/>
          <w:szCs w:val="24"/>
        </w:rPr>
      </w:pPr>
    </w:p>
    <w:p w14:paraId="26DAE6E4" w14:textId="77777777" w:rsidR="00567E88" w:rsidRDefault="00567E88" w:rsidP="0042613D">
      <w:pPr>
        <w:widowControl w:val="0"/>
        <w:spacing w:after="0" w:line="240" w:lineRule="auto"/>
        <w:ind w:left="10632"/>
        <w:jc w:val="both"/>
        <w:rPr>
          <w:ins w:id="4" w:author="Рощупкин Александр Петрович" w:date="2020-04-13T08:45:00Z"/>
          <w:rFonts w:ascii="Times New Roman" w:hAnsi="Times New Roman" w:cs="Times New Roman"/>
          <w:sz w:val="24"/>
          <w:szCs w:val="24"/>
        </w:rPr>
      </w:pPr>
    </w:p>
    <w:p w14:paraId="5403A488" w14:textId="7A72F2D6" w:rsidR="0042613D" w:rsidRPr="00A40078" w:rsidRDefault="0042613D" w:rsidP="0042613D">
      <w:pPr>
        <w:widowControl w:val="0"/>
        <w:spacing w:after="0" w:line="240" w:lineRule="auto"/>
        <w:ind w:left="10632"/>
        <w:jc w:val="both"/>
        <w:rPr>
          <w:rFonts w:ascii="Times New Roman" w:hAnsi="Times New Roman" w:cs="Times New Roman"/>
          <w:bCs/>
          <w:sz w:val="24"/>
          <w:szCs w:val="24"/>
        </w:rPr>
      </w:pPr>
      <w:r w:rsidRPr="00A40078">
        <w:rPr>
          <w:rFonts w:ascii="Times New Roman" w:hAnsi="Times New Roman" w:cs="Times New Roman"/>
          <w:sz w:val="24"/>
          <w:szCs w:val="24"/>
        </w:rPr>
        <w:lastRenderedPageBreak/>
        <w:t>Приложение 2 к Порядку</w:t>
      </w:r>
      <w:r w:rsidRPr="00A40078">
        <w:rPr>
          <w:rFonts w:ascii="Times New Roman" w:hAnsi="Times New Roman" w:cs="Times New Roman"/>
          <w:bCs/>
          <w:sz w:val="24"/>
          <w:szCs w:val="24"/>
        </w:rPr>
        <w:t xml:space="preserve"> </w:t>
      </w:r>
    </w:p>
    <w:p w14:paraId="2ACBE188" w14:textId="77777777" w:rsidR="0042613D" w:rsidRPr="00A40078" w:rsidRDefault="0042613D" w:rsidP="0042613D">
      <w:pPr>
        <w:widowControl w:val="0"/>
        <w:spacing w:after="0" w:line="240" w:lineRule="auto"/>
        <w:ind w:left="10632"/>
        <w:jc w:val="both"/>
        <w:rPr>
          <w:rFonts w:ascii="Times New Roman" w:hAnsi="Times New Roman" w:cs="Times New Roman"/>
          <w:sz w:val="24"/>
          <w:szCs w:val="24"/>
        </w:rPr>
      </w:pPr>
      <w:r w:rsidRPr="00A40078">
        <w:rPr>
          <w:rFonts w:ascii="Times New Roman" w:hAnsi="Times New Roman" w:cs="Times New Roman"/>
          <w:bCs/>
          <w:sz w:val="24"/>
          <w:szCs w:val="24"/>
        </w:rPr>
        <w:t>передачи и учета давальческих материалов</w:t>
      </w:r>
    </w:p>
    <w:tbl>
      <w:tblPr>
        <w:tblW w:w="15168" w:type="dxa"/>
        <w:tblInd w:w="28" w:type="dxa"/>
        <w:tblLayout w:type="fixed"/>
        <w:tblCellMar>
          <w:left w:w="28" w:type="dxa"/>
          <w:right w:w="28" w:type="dxa"/>
        </w:tblCellMar>
        <w:tblLook w:val="0000" w:firstRow="0" w:lastRow="0" w:firstColumn="0" w:lastColumn="0" w:noHBand="0" w:noVBand="0"/>
      </w:tblPr>
      <w:tblGrid>
        <w:gridCol w:w="1134"/>
        <w:gridCol w:w="3544"/>
        <w:gridCol w:w="2467"/>
        <w:gridCol w:w="4054"/>
        <w:gridCol w:w="1984"/>
        <w:gridCol w:w="1985"/>
      </w:tblGrid>
      <w:tr w:rsidR="0042613D" w:rsidRPr="00A40078" w14:paraId="5DF9B5A9" w14:textId="77777777" w:rsidTr="0042613D">
        <w:trPr>
          <w:gridBefore w:val="2"/>
          <w:gridAfter w:val="3"/>
          <w:wBefore w:w="4678" w:type="dxa"/>
          <w:wAfter w:w="8023" w:type="dxa"/>
        </w:trPr>
        <w:tc>
          <w:tcPr>
            <w:tcW w:w="2467" w:type="dxa"/>
            <w:tcBorders>
              <w:top w:val="nil"/>
              <w:left w:val="nil"/>
              <w:bottom w:val="nil"/>
              <w:right w:val="nil"/>
            </w:tcBorders>
            <w:vAlign w:val="bottom"/>
          </w:tcPr>
          <w:p w14:paraId="6A97D600" w14:textId="77777777" w:rsidR="0042613D" w:rsidRPr="00A40078" w:rsidRDefault="0042613D" w:rsidP="0042613D">
            <w:pPr>
              <w:widowControl w:val="0"/>
              <w:spacing w:after="0" w:line="240" w:lineRule="auto"/>
              <w:jc w:val="center"/>
              <w:rPr>
                <w:rFonts w:ascii="Times New Roman" w:hAnsi="Times New Roman" w:cs="Times New Roman"/>
                <w:b/>
                <w:bCs/>
                <w:i/>
                <w:sz w:val="24"/>
                <w:szCs w:val="26"/>
              </w:rPr>
            </w:pPr>
            <w:r w:rsidRPr="00A40078">
              <w:rPr>
                <w:rFonts w:ascii="Times New Roman" w:hAnsi="Times New Roman" w:cs="Times New Roman"/>
                <w:b/>
                <w:i/>
                <w:sz w:val="24"/>
                <w:szCs w:val="26"/>
              </w:rPr>
              <w:t>НАКЛАДНАЯ №</w:t>
            </w:r>
          </w:p>
        </w:tc>
      </w:tr>
      <w:tr w:rsidR="0042613D" w:rsidRPr="00A40078" w14:paraId="0586DB81" w14:textId="77777777" w:rsidTr="0042613D">
        <w:trPr>
          <w:trHeight w:hRule="exact" w:val="280"/>
        </w:trPr>
        <w:tc>
          <w:tcPr>
            <w:tcW w:w="13183" w:type="dxa"/>
            <w:gridSpan w:val="5"/>
            <w:tcBorders>
              <w:top w:val="nil"/>
              <w:left w:val="nil"/>
              <w:bottom w:val="nil"/>
              <w:right w:val="nil"/>
            </w:tcBorders>
          </w:tcPr>
          <w:p w14:paraId="4FBAF14E" w14:textId="77777777" w:rsidR="0042613D" w:rsidRPr="00A40078" w:rsidRDefault="0042613D" w:rsidP="0042613D">
            <w:pPr>
              <w:widowControl w:val="0"/>
              <w:spacing w:after="0" w:line="240" w:lineRule="auto"/>
              <w:ind w:left="4083"/>
              <w:rPr>
                <w:rFonts w:ascii="Times New Roman" w:hAnsi="Times New Roman" w:cs="Times New Roman"/>
                <w:b/>
                <w:bCs/>
                <w:i/>
                <w:sz w:val="24"/>
                <w:szCs w:val="26"/>
              </w:rPr>
            </w:pPr>
            <w:r w:rsidRPr="00A40078">
              <w:rPr>
                <w:rFonts w:ascii="Times New Roman" w:hAnsi="Times New Roman" w:cs="Times New Roman"/>
                <w:b/>
                <w:bCs/>
                <w:i/>
                <w:sz w:val="24"/>
                <w:szCs w:val="26"/>
              </w:rPr>
              <w:t>на отпуск материалов на сторону</w:t>
            </w:r>
          </w:p>
        </w:tc>
        <w:tc>
          <w:tcPr>
            <w:tcW w:w="1985" w:type="dxa"/>
            <w:tcBorders>
              <w:top w:val="single" w:sz="4" w:space="0" w:color="auto"/>
              <w:left w:val="single" w:sz="4" w:space="0" w:color="auto"/>
              <w:bottom w:val="single" w:sz="12" w:space="0" w:color="auto"/>
              <w:right w:val="single" w:sz="4" w:space="0" w:color="auto"/>
            </w:tcBorders>
          </w:tcPr>
          <w:p w14:paraId="51C8202A" w14:textId="77777777" w:rsidR="0042613D" w:rsidRPr="00A40078" w:rsidRDefault="0042613D" w:rsidP="0042613D">
            <w:pPr>
              <w:widowControl w:val="0"/>
              <w:spacing w:after="0" w:line="240" w:lineRule="auto"/>
              <w:jc w:val="center"/>
              <w:rPr>
                <w:rFonts w:ascii="Times New Roman" w:hAnsi="Times New Roman" w:cs="Times New Roman"/>
                <w:i/>
                <w:sz w:val="24"/>
                <w:szCs w:val="26"/>
              </w:rPr>
            </w:pPr>
            <w:r w:rsidRPr="00A40078">
              <w:rPr>
                <w:rFonts w:ascii="Times New Roman" w:hAnsi="Times New Roman" w:cs="Times New Roman"/>
                <w:i/>
                <w:sz w:val="24"/>
                <w:szCs w:val="26"/>
              </w:rPr>
              <w:t>Коды</w:t>
            </w:r>
          </w:p>
        </w:tc>
      </w:tr>
      <w:tr w:rsidR="0042613D" w:rsidRPr="00A40078" w14:paraId="358749B7" w14:textId="77777777" w:rsidTr="0042613D">
        <w:trPr>
          <w:trHeight w:hRule="exact" w:val="240"/>
        </w:trPr>
        <w:tc>
          <w:tcPr>
            <w:tcW w:w="13183" w:type="dxa"/>
            <w:gridSpan w:val="5"/>
            <w:tcBorders>
              <w:top w:val="nil"/>
              <w:left w:val="nil"/>
              <w:bottom w:val="nil"/>
              <w:right w:val="single" w:sz="12" w:space="0" w:color="auto"/>
            </w:tcBorders>
            <w:vAlign w:val="bottom"/>
          </w:tcPr>
          <w:p w14:paraId="219F9B16" w14:textId="77777777" w:rsidR="0042613D" w:rsidRPr="00A40078" w:rsidRDefault="0042613D" w:rsidP="0042613D">
            <w:pPr>
              <w:widowControl w:val="0"/>
              <w:spacing w:after="0" w:line="240" w:lineRule="auto"/>
              <w:ind w:right="170"/>
              <w:jc w:val="right"/>
              <w:rPr>
                <w:rFonts w:ascii="Times New Roman" w:hAnsi="Times New Roman" w:cs="Times New Roman"/>
                <w:sz w:val="16"/>
                <w:szCs w:val="16"/>
              </w:rPr>
            </w:pPr>
            <w:r w:rsidRPr="00A40078">
              <w:rPr>
                <w:rFonts w:ascii="Times New Roman" w:hAnsi="Times New Roman" w:cs="Times New Roman"/>
                <w:sz w:val="16"/>
                <w:szCs w:val="16"/>
              </w:rPr>
              <w:t>Форма по ОКУД</w:t>
            </w:r>
          </w:p>
        </w:tc>
        <w:tc>
          <w:tcPr>
            <w:tcW w:w="1985" w:type="dxa"/>
            <w:tcBorders>
              <w:top w:val="single" w:sz="12" w:space="0" w:color="auto"/>
              <w:left w:val="nil"/>
              <w:bottom w:val="single" w:sz="4" w:space="0" w:color="auto"/>
              <w:right w:val="single" w:sz="12" w:space="0" w:color="auto"/>
            </w:tcBorders>
          </w:tcPr>
          <w:p w14:paraId="030D6FD1" w14:textId="77777777" w:rsidR="0042613D" w:rsidRPr="00A40078" w:rsidRDefault="0042613D" w:rsidP="0042613D">
            <w:pPr>
              <w:widowControl w:val="0"/>
              <w:spacing w:after="0" w:line="240" w:lineRule="auto"/>
              <w:jc w:val="center"/>
              <w:rPr>
                <w:rFonts w:ascii="Times New Roman" w:hAnsi="Times New Roman" w:cs="Times New Roman"/>
                <w:sz w:val="17"/>
                <w:szCs w:val="17"/>
              </w:rPr>
            </w:pPr>
            <w:r w:rsidRPr="00A40078">
              <w:rPr>
                <w:rFonts w:ascii="Times New Roman" w:hAnsi="Times New Roman" w:cs="Times New Roman"/>
                <w:sz w:val="17"/>
                <w:szCs w:val="17"/>
              </w:rPr>
              <w:t>0315007</w:t>
            </w:r>
          </w:p>
        </w:tc>
      </w:tr>
      <w:tr w:rsidR="0042613D" w:rsidRPr="00A40078" w14:paraId="13CF64F3" w14:textId="77777777" w:rsidTr="0042613D">
        <w:trPr>
          <w:trHeight w:hRule="exact" w:val="240"/>
        </w:trPr>
        <w:tc>
          <w:tcPr>
            <w:tcW w:w="1134" w:type="dxa"/>
            <w:tcBorders>
              <w:top w:val="nil"/>
              <w:left w:val="nil"/>
              <w:bottom w:val="nil"/>
              <w:right w:val="nil"/>
            </w:tcBorders>
            <w:vAlign w:val="bottom"/>
          </w:tcPr>
          <w:p w14:paraId="2223D271" w14:textId="77777777" w:rsidR="0042613D" w:rsidRPr="00A40078" w:rsidRDefault="0042613D" w:rsidP="0042613D">
            <w:pPr>
              <w:widowControl w:val="0"/>
              <w:spacing w:after="0" w:line="240" w:lineRule="auto"/>
              <w:rPr>
                <w:rFonts w:ascii="Times New Roman" w:hAnsi="Times New Roman" w:cs="Times New Roman"/>
                <w:sz w:val="17"/>
                <w:szCs w:val="17"/>
              </w:rPr>
            </w:pPr>
            <w:r w:rsidRPr="00A40078">
              <w:rPr>
                <w:rFonts w:ascii="Times New Roman" w:hAnsi="Times New Roman" w:cs="Times New Roman"/>
                <w:sz w:val="17"/>
                <w:szCs w:val="17"/>
              </w:rPr>
              <w:t>Организация</w:t>
            </w:r>
          </w:p>
        </w:tc>
        <w:tc>
          <w:tcPr>
            <w:tcW w:w="10065" w:type="dxa"/>
            <w:gridSpan w:val="3"/>
            <w:tcBorders>
              <w:top w:val="nil"/>
              <w:left w:val="nil"/>
              <w:bottom w:val="single" w:sz="4" w:space="0" w:color="auto"/>
              <w:right w:val="nil"/>
            </w:tcBorders>
            <w:vAlign w:val="bottom"/>
          </w:tcPr>
          <w:p w14:paraId="534D052D" w14:textId="77777777" w:rsidR="0042613D" w:rsidRPr="00A40078" w:rsidRDefault="0042613D" w:rsidP="0042613D">
            <w:pPr>
              <w:widowControl w:val="0"/>
              <w:spacing w:after="0" w:line="240" w:lineRule="auto"/>
              <w:rPr>
                <w:rFonts w:ascii="Times New Roman" w:hAnsi="Times New Roman" w:cs="Times New Roman"/>
                <w:sz w:val="17"/>
                <w:szCs w:val="17"/>
              </w:rPr>
            </w:pPr>
          </w:p>
        </w:tc>
        <w:tc>
          <w:tcPr>
            <w:tcW w:w="1984" w:type="dxa"/>
            <w:tcBorders>
              <w:top w:val="nil"/>
              <w:left w:val="nil"/>
              <w:bottom w:val="nil"/>
              <w:right w:val="single" w:sz="12" w:space="0" w:color="auto"/>
            </w:tcBorders>
            <w:vAlign w:val="bottom"/>
          </w:tcPr>
          <w:p w14:paraId="4CCC7E2B" w14:textId="77777777" w:rsidR="0042613D" w:rsidRPr="00A40078" w:rsidRDefault="0042613D" w:rsidP="0042613D">
            <w:pPr>
              <w:widowControl w:val="0"/>
              <w:spacing w:after="0" w:line="240" w:lineRule="auto"/>
              <w:ind w:right="170"/>
              <w:jc w:val="right"/>
              <w:rPr>
                <w:rFonts w:ascii="Times New Roman" w:hAnsi="Times New Roman" w:cs="Times New Roman"/>
                <w:sz w:val="16"/>
                <w:szCs w:val="16"/>
              </w:rPr>
            </w:pPr>
            <w:r w:rsidRPr="00A40078">
              <w:rPr>
                <w:rFonts w:ascii="Times New Roman" w:hAnsi="Times New Roman" w:cs="Times New Roman"/>
                <w:sz w:val="16"/>
                <w:szCs w:val="16"/>
              </w:rPr>
              <w:t>по ОКПО</w:t>
            </w:r>
          </w:p>
        </w:tc>
        <w:tc>
          <w:tcPr>
            <w:tcW w:w="1985" w:type="dxa"/>
            <w:tcBorders>
              <w:top w:val="single" w:sz="4" w:space="0" w:color="auto"/>
              <w:left w:val="nil"/>
              <w:bottom w:val="single" w:sz="12" w:space="0" w:color="auto"/>
              <w:right w:val="single" w:sz="12" w:space="0" w:color="auto"/>
            </w:tcBorders>
          </w:tcPr>
          <w:p w14:paraId="5C1103E6" w14:textId="77777777" w:rsidR="0042613D" w:rsidRPr="00A40078" w:rsidRDefault="0042613D" w:rsidP="0042613D">
            <w:pPr>
              <w:widowControl w:val="0"/>
              <w:spacing w:after="0" w:line="240" w:lineRule="auto"/>
              <w:jc w:val="center"/>
              <w:rPr>
                <w:rFonts w:ascii="Times New Roman" w:hAnsi="Times New Roman" w:cs="Times New Roman"/>
                <w:sz w:val="17"/>
                <w:szCs w:val="17"/>
              </w:rPr>
            </w:pPr>
          </w:p>
        </w:tc>
      </w:tr>
    </w:tbl>
    <w:p w14:paraId="16608251" w14:textId="77777777" w:rsidR="0042613D" w:rsidRPr="00A40078" w:rsidRDefault="0042613D" w:rsidP="0042613D">
      <w:pPr>
        <w:widowControl w:val="0"/>
        <w:spacing w:after="0" w:line="240" w:lineRule="auto"/>
        <w:rPr>
          <w:rFonts w:ascii="Times New Roman" w:hAnsi="Times New Roman" w:cs="Times New Roman"/>
          <w:sz w:val="17"/>
          <w:szCs w:val="17"/>
        </w:rPr>
      </w:pPr>
    </w:p>
    <w:tbl>
      <w:tblPr>
        <w:tblW w:w="12049" w:type="dxa"/>
        <w:tblInd w:w="3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51"/>
        <w:gridCol w:w="1134"/>
        <w:gridCol w:w="1418"/>
        <w:gridCol w:w="1361"/>
        <w:gridCol w:w="1418"/>
        <w:gridCol w:w="1361"/>
        <w:gridCol w:w="1077"/>
        <w:gridCol w:w="1361"/>
        <w:gridCol w:w="2068"/>
      </w:tblGrid>
      <w:tr w:rsidR="0042613D" w:rsidRPr="00A40078" w14:paraId="4C20401E" w14:textId="77777777" w:rsidTr="0042613D">
        <w:trPr>
          <w:cantSplit/>
          <w:trHeight w:hRule="exact" w:val="240"/>
        </w:trPr>
        <w:tc>
          <w:tcPr>
            <w:tcW w:w="851" w:type="dxa"/>
            <w:vMerge w:val="restart"/>
            <w:tcBorders>
              <w:top w:val="double" w:sz="4" w:space="0" w:color="auto"/>
              <w:left w:val="double" w:sz="4" w:space="0" w:color="auto"/>
              <w:right w:val="double" w:sz="4" w:space="0" w:color="auto"/>
            </w:tcBorders>
          </w:tcPr>
          <w:p w14:paraId="0F740E35"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Да</w:t>
            </w:r>
            <w:r w:rsidRPr="00A40078">
              <w:rPr>
                <w:rFonts w:ascii="Times New Roman" w:hAnsi="Times New Roman" w:cs="Times New Roman"/>
                <w:sz w:val="14"/>
                <w:szCs w:val="14"/>
              </w:rPr>
              <w:softHyphen/>
              <w:t xml:space="preserve">та </w:t>
            </w:r>
            <w:r w:rsidRPr="00A40078">
              <w:rPr>
                <w:rFonts w:ascii="Times New Roman" w:hAnsi="Times New Roman" w:cs="Times New Roman"/>
                <w:sz w:val="14"/>
                <w:szCs w:val="14"/>
              </w:rPr>
              <w:br/>
              <w:t>сос</w:t>
            </w:r>
            <w:r w:rsidRPr="00A40078">
              <w:rPr>
                <w:rFonts w:ascii="Times New Roman" w:hAnsi="Times New Roman" w:cs="Times New Roman"/>
                <w:sz w:val="14"/>
                <w:szCs w:val="14"/>
              </w:rPr>
              <w:softHyphen/>
              <w:t>тав-</w:t>
            </w:r>
            <w:r w:rsidRPr="00A40078">
              <w:rPr>
                <w:rFonts w:ascii="Times New Roman" w:hAnsi="Times New Roman" w:cs="Times New Roman"/>
                <w:sz w:val="14"/>
                <w:szCs w:val="14"/>
              </w:rPr>
              <w:br/>
              <w:t>ле</w:t>
            </w:r>
            <w:r w:rsidRPr="00A40078">
              <w:rPr>
                <w:rFonts w:ascii="Times New Roman" w:hAnsi="Times New Roman" w:cs="Times New Roman"/>
                <w:sz w:val="14"/>
                <w:szCs w:val="14"/>
              </w:rPr>
              <w:softHyphen/>
              <w:t>ния</w:t>
            </w:r>
          </w:p>
        </w:tc>
        <w:tc>
          <w:tcPr>
            <w:tcW w:w="1134" w:type="dxa"/>
            <w:vMerge w:val="restart"/>
            <w:tcBorders>
              <w:top w:val="double" w:sz="4" w:space="0" w:color="auto"/>
              <w:left w:val="nil"/>
              <w:right w:val="nil"/>
            </w:tcBorders>
          </w:tcPr>
          <w:p w14:paraId="7251C43E"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 xml:space="preserve">Код </w:t>
            </w:r>
            <w:r w:rsidRPr="00A40078">
              <w:rPr>
                <w:rFonts w:ascii="Times New Roman" w:hAnsi="Times New Roman" w:cs="Times New Roman"/>
                <w:sz w:val="14"/>
                <w:szCs w:val="14"/>
              </w:rPr>
              <w:br/>
              <w:t>ви</w:t>
            </w:r>
            <w:r w:rsidRPr="00A40078">
              <w:rPr>
                <w:rFonts w:ascii="Times New Roman" w:hAnsi="Times New Roman" w:cs="Times New Roman"/>
                <w:sz w:val="14"/>
                <w:szCs w:val="14"/>
              </w:rPr>
              <w:softHyphen/>
              <w:t xml:space="preserve">да </w:t>
            </w:r>
            <w:r w:rsidRPr="00A40078">
              <w:rPr>
                <w:rFonts w:ascii="Times New Roman" w:hAnsi="Times New Roman" w:cs="Times New Roman"/>
                <w:sz w:val="14"/>
                <w:szCs w:val="14"/>
              </w:rPr>
              <w:br/>
              <w:t>опе</w:t>
            </w:r>
            <w:r w:rsidRPr="00A40078">
              <w:rPr>
                <w:rFonts w:ascii="Times New Roman" w:hAnsi="Times New Roman" w:cs="Times New Roman"/>
                <w:sz w:val="14"/>
                <w:szCs w:val="14"/>
              </w:rPr>
              <w:softHyphen/>
              <w:t>ра</w:t>
            </w:r>
            <w:r w:rsidRPr="00A40078">
              <w:rPr>
                <w:rFonts w:ascii="Times New Roman" w:hAnsi="Times New Roman" w:cs="Times New Roman"/>
                <w:sz w:val="14"/>
                <w:szCs w:val="14"/>
              </w:rPr>
              <w:softHyphen/>
              <w:t>ции</w:t>
            </w:r>
          </w:p>
        </w:tc>
        <w:tc>
          <w:tcPr>
            <w:tcW w:w="2779" w:type="dxa"/>
            <w:gridSpan w:val="2"/>
            <w:tcBorders>
              <w:top w:val="double" w:sz="4" w:space="0" w:color="auto"/>
              <w:left w:val="double" w:sz="4" w:space="0" w:color="auto"/>
              <w:right w:val="double" w:sz="4" w:space="0" w:color="auto"/>
            </w:tcBorders>
            <w:vAlign w:val="center"/>
          </w:tcPr>
          <w:p w14:paraId="45E2792E"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От</w:t>
            </w:r>
            <w:r w:rsidRPr="00A40078">
              <w:rPr>
                <w:rFonts w:ascii="Times New Roman" w:hAnsi="Times New Roman" w:cs="Times New Roman"/>
                <w:sz w:val="14"/>
                <w:szCs w:val="14"/>
              </w:rPr>
              <w:softHyphen/>
              <w:t>пра</w:t>
            </w:r>
            <w:r w:rsidRPr="00A40078">
              <w:rPr>
                <w:rFonts w:ascii="Times New Roman" w:hAnsi="Times New Roman" w:cs="Times New Roman"/>
                <w:sz w:val="14"/>
                <w:szCs w:val="14"/>
              </w:rPr>
              <w:softHyphen/>
              <w:t>ви</w:t>
            </w:r>
            <w:r w:rsidRPr="00A40078">
              <w:rPr>
                <w:rFonts w:ascii="Times New Roman" w:hAnsi="Times New Roman" w:cs="Times New Roman"/>
                <w:sz w:val="14"/>
                <w:szCs w:val="14"/>
              </w:rPr>
              <w:softHyphen/>
              <w:t>тель</w:t>
            </w:r>
          </w:p>
        </w:tc>
        <w:tc>
          <w:tcPr>
            <w:tcW w:w="2779" w:type="dxa"/>
            <w:gridSpan w:val="2"/>
            <w:tcBorders>
              <w:top w:val="double" w:sz="4" w:space="0" w:color="auto"/>
              <w:left w:val="nil"/>
              <w:right w:val="double" w:sz="4" w:space="0" w:color="auto"/>
            </w:tcBorders>
            <w:vAlign w:val="center"/>
          </w:tcPr>
          <w:p w14:paraId="1C4FC0E4"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По</w:t>
            </w:r>
            <w:r w:rsidRPr="00A40078">
              <w:rPr>
                <w:rFonts w:ascii="Times New Roman" w:hAnsi="Times New Roman" w:cs="Times New Roman"/>
                <w:sz w:val="14"/>
                <w:szCs w:val="14"/>
              </w:rPr>
              <w:softHyphen/>
              <w:t>лу</w:t>
            </w:r>
            <w:r w:rsidRPr="00A40078">
              <w:rPr>
                <w:rFonts w:ascii="Times New Roman" w:hAnsi="Times New Roman" w:cs="Times New Roman"/>
                <w:sz w:val="14"/>
                <w:szCs w:val="14"/>
              </w:rPr>
              <w:softHyphen/>
              <w:t>ча</w:t>
            </w:r>
            <w:r w:rsidRPr="00A40078">
              <w:rPr>
                <w:rFonts w:ascii="Times New Roman" w:hAnsi="Times New Roman" w:cs="Times New Roman"/>
                <w:sz w:val="14"/>
                <w:szCs w:val="14"/>
              </w:rPr>
              <w:softHyphen/>
              <w:t>тель</w:t>
            </w:r>
          </w:p>
        </w:tc>
        <w:tc>
          <w:tcPr>
            <w:tcW w:w="4506" w:type="dxa"/>
            <w:gridSpan w:val="3"/>
            <w:tcBorders>
              <w:top w:val="double" w:sz="4" w:space="0" w:color="auto"/>
              <w:left w:val="nil"/>
              <w:right w:val="double" w:sz="4" w:space="0" w:color="auto"/>
            </w:tcBorders>
            <w:vAlign w:val="center"/>
          </w:tcPr>
          <w:p w14:paraId="3AA7A2E0" w14:textId="77777777" w:rsidR="0042613D" w:rsidRPr="00A40078" w:rsidRDefault="0042613D" w:rsidP="0042613D">
            <w:pPr>
              <w:widowControl w:val="0"/>
              <w:spacing w:after="0" w:line="240" w:lineRule="auto"/>
              <w:ind w:left="397"/>
              <w:rPr>
                <w:rFonts w:ascii="Times New Roman" w:hAnsi="Times New Roman" w:cs="Times New Roman"/>
                <w:sz w:val="14"/>
                <w:szCs w:val="14"/>
              </w:rPr>
            </w:pPr>
            <w:r w:rsidRPr="00A40078">
              <w:rPr>
                <w:rFonts w:ascii="Times New Roman" w:hAnsi="Times New Roman" w:cs="Times New Roman"/>
                <w:sz w:val="14"/>
                <w:szCs w:val="14"/>
              </w:rPr>
              <w:t>От</w:t>
            </w:r>
            <w:r w:rsidRPr="00A40078">
              <w:rPr>
                <w:rFonts w:ascii="Times New Roman" w:hAnsi="Times New Roman" w:cs="Times New Roman"/>
                <w:sz w:val="14"/>
                <w:szCs w:val="14"/>
              </w:rPr>
              <w:softHyphen/>
              <w:t>вет</w:t>
            </w:r>
            <w:r w:rsidRPr="00A40078">
              <w:rPr>
                <w:rFonts w:ascii="Times New Roman" w:hAnsi="Times New Roman" w:cs="Times New Roman"/>
                <w:sz w:val="14"/>
                <w:szCs w:val="14"/>
              </w:rPr>
              <w:softHyphen/>
              <w:t>ствен</w:t>
            </w:r>
            <w:r w:rsidRPr="00A40078">
              <w:rPr>
                <w:rFonts w:ascii="Times New Roman" w:hAnsi="Times New Roman" w:cs="Times New Roman"/>
                <w:sz w:val="14"/>
                <w:szCs w:val="14"/>
              </w:rPr>
              <w:softHyphen/>
              <w:t>ный за пос</w:t>
            </w:r>
            <w:r w:rsidRPr="00A40078">
              <w:rPr>
                <w:rFonts w:ascii="Times New Roman" w:hAnsi="Times New Roman" w:cs="Times New Roman"/>
                <w:sz w:val="14"/>
                <w:szCs w:val="14"/>
              </w:rPr>
              <w:softHyphen/>
              <w:t>тав</w:t>
            </w:r>
            <w:r w:rsidRPr="00A40078">
              <w:rPr>
                <w:rFonts w:ascii="Times New Roman" w:hAnsi="Times New Roman" w:cs="Times New Roman"/>
                <w:sz w:val="14"/>
                <w:szCs w:val="14"/>
              </w:rPr>
              <w:softHyphen/>
              <w:t>ку</w:t>
            </w:r>
          </w:p>
        </w:tc>
      </w:tr>
      <w:tr w:rsidR="0042613D" w:rsidRPr="00A40078" w14:paraId="37973EFA" w14:textId="77777777" w:rsidTr="0042613D">
        <w:trPr>
          <w:cantSplit/>
          <w:trHeight w:val="527"/>
        </w:trPr>
        <w:tc>
          <w:tcPr>
            <w:tcW w:w="851" w:type="dxa"/>
            <w:vMerge/>
            <w:tcBorders>
              <w:left w:val="double" w:sz="4" w:space="0" w:color="auto"/>
              <w:bottom w:val="single" w:sz="12" w:space="0" w:color="auto"/>
              <w:right w:val="double" w:sz="4" w:space="0" w:color="auto"/>
            </w:tcBorders>
          </w:tcPr>
          <w:p w14:paraId="0C48A973" w14:textId="77777777" w:rsidR="0042613D" w:rsidRPr="00A40078" w:rsidRDefault="0042613D" w:rsidP="0042613D">
            <w:pPr>
              <w:widowControl w:val="0"/>
              <w:spacing w:after="0" w:line="240" w:lineRule="auto"/>
              <w:rPr>
                <w:rFonts w:ascii="Times New Roman" w:hAnsi="Times New Roman" w:cs="Times New Roman"/>
                <w:sz w:val="14"/>
                <w:szCs w:val="14"/>
              </w:rPr>
            </w:pPr>
          </w:p>
        </w:tc>
        <w:tc>
          <w:tcPr>
            <w:tcW w:w="1134" w:type="dxa"/>
            <w:vMerge/>
            <w:tcBorders>
              <w:left w:val="nil"/>
              <w:bottom w:val="single" w:sz="12" w:space="0" w:color="auto"/>
              <w:right w:val="nil"/>
            </w:tcBorders>
          </w:tcPr>
          <w:p w14:paraId="5A995F7E" w14:textId="77777777" w:rsidR="0042613D" w:rsidRPr="00A40078" w:rsidRDefault="0042613D" w:rsidP="0042613D">
            <w:pPr>
              <w:widowControl w:val="0"/>
              <w:spacing w:after="0" w:line="240" w:lineRule="auto"/>
              <w:rPr>
                <w:rFonts w:ascii="Times New Roman" w:hAnsi="Times New Roman" w:cs="Times New Roman"/>
                <w:sz w:val="14"/>
                <w:szCs w:val="14"/>
              </w:rPr>
            </w:pPr>
          </w:p>
        </w:tc>
        <w:tc>
          <w:tcPr>
            <w:tcW w:w="1418" w:type="dxa"/>
            <w:tcBorders>
              <w:left w:val="double" w:sz="4" w:space="0" w:color="auto"/>
              <w:bottom w:val="single" w:sz="12" w:space="0" w:color="auto"/>
            </w:tcBorders>
          </w:tcPr>
          <w:p w14:paraId="48F13FE3"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струк</w:t>
            </w:r>
            <w:r w:rsidRPr="00A40078">
              <w:rPr>
                <w:rFonts w:ascii="Times New Roman" w:hAnsi="Times New Roman" w:cs="Times New Roman"/>
                <w:sz w:val="14"/>
                <w:szCs w:val="14"/>
              </w:rPr>
              <w:softHyphen/>
              <w:t>тур</w:t>
            </w:r>
            <w:r w:rsidRPr="00A40078">
              <w:rPr>
                <w:rFonts w:ascii="Times New Roman" w:hAnsi="Times New Roman" w:cs="Times New Roman"/>
                <w:sz w:val="14"/>
                <w:szCs w:val="14"/>
              </w:rPr>
              <w:softHyphen/>
              <w:t xml:space="preserve">ное </w:t>
            </w:r>
            <w:r w:rsidRPr="00A40078">
              <w:rPr>
                <w:rFonts w:ascii="Times New Roman" w:hAnsi="Times New Roman" w:cs="Times New Roman"/>
                <w:sz w:val="14"/>
                <w:szCs w:val="14"/>
              </w:rPr>
              <w:br/>
              <w:t>под</w:t>
            </w:r>
            <w:r w:rsidRPr="00A40078">
              <w:rPr>
                <w:rFonts w:ascii="Times New Roman" w:hAnsi="Times New Roman" w:cs="Times New Roman"/>
                <w:sz w:val="14"/>
                <w:szCs w:val="14"/>
              </w:rPr>
              <w:softHyphen/>
              <w:t>раз</w:t>
            </w:r>
            <w:r w:rsidRPr="00A40078">
              <w:rPr>
                <w:rFonts w:ascii="Times New Roman" w:hAnsi="Times New Roman" w:cs="Times New Roman"/>
                <w:sz w:val="14"/>
                <w:szCs w:val="14"/>
              </w:rPr>
              <w:softHyphen/>
              <w:t>де</w:t>
            </w:r>
            <w:r w:rsidRPr="00A40078">
              <w:rPr>
                <w:rFonts w:ascii="Times New Roman" w:hAnsi="Times New Roman" w:cs="Times New Roman"/>
                <w:sz w:val="14"/>
                <w:szCs w:val="14"/>
              </w:rPr>
              <w:softHyphen/>
              <w:t>ле</w:t>
            </w:r>
            <w:r w:rsidRPr="00A40078">
              <w:rPr>
                <w:rFonts w:ascii="Times New Roman" w:hAnsi="Times New Roman" w:cs="Times New Roman"/>
                <w:sz w:val="14"/>
                <w:szCs w:val="14"/>
              </w:rPr>
              <w:softHyphen/>
              <w:t>ние</w:t>
            </w:r>
          </w:p>
        </w:tc>
        <w:tc>
          <w:tcPr>
            <w:tcW w:w="1361" w:type="dxa"/>
            <w:tcBorders>
              <w:bottom w:val="single" w:sz="12" w:space="0" w:color="auto"/>
              <w:right w:val="double" w:sz="4" w:space="0" w:color="auto"/>
            </w:tcBorders>
          </w:tcPr>
          <w:p w14:paraId="6A2CBC82"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 xml:space="preserve">вид </w:t>
            </w:r>
            <w:r w:rsidRPr="00A40078">
              <w:rPr>
                <w:rFonts w:ascii="Times New Roman" w:hAnsi="Times New Roman" w:cs="Times New Roman"/>
                <w:sz w:val="14"/>
                <w:szCs w:val="14"/>
              </w:rPr>
              <w:br/>
              <w:t>де</w:t>
            </w:r>
            <w:r w:rsidRPr="00A40078">
              <w:rPr>
                <w:rFonts w:ascii="Times New Roman" w:hAnsi="Times New Roman" w:cs="Times New Roman"/>
                <w:sz w:val="14"/>
                <w:szCs w:val="14"/>
              </w:rPr>
              <w:softHyphen/>
              <w:t>ятель</w:t>
            </w:r>
            <w:r w:rsidRPr="00A40078">
              <w:rPr>
                <w:rFonts w:ascii="Times New Roman" w:hAnsi="Times New Roman" w:cs="Times New Roman"/>
                <w:sz w:val="14"/>
                <w:szCs w:val="14"/>
              </w:rPr>
              <w:softHyphen/>
              <w:t>нос</w:t>
            </w:r>
            <w:r w:rsidRPr="00A40078">
              <w:rPr>
                <w:rFonts w:ascii="Times New Roman" w:hAnsi="Times New Roman" w:cs="Times New Roman"/>
                <w:sz w:val="14"/>
                <w:szCs w:val="14"/>
              </w:rPr>
              <w:softHyphen/>
              <w:t>ти</w:t>
            </w:r>
          </w:p>
        </w:tc>
        <w:tc>
          <w:tcPr>
            <w:tcW w:w="1418" w:type="dxa"/>
            <w:tcBorders>
              <w:left w:val="nil"/>
              <w:bottom w:val="single" w:sz="12" w:space="0" w:color="auto"/>
            </w:tcBorders>
          </w:tcPr>
          <w:p w14:paraId="5148A749"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струк</w:t>
            </w:r>
            <w:r w:rsidRPr="00A40078">
              <w:rPr>
                <w:rFonts w:ascii="Times New Roman" w:hAnsi="Times New Roman" w:cs="Times New Roman"/>
                <w:sz w:val="14"/>
                <w:szCs w:val="14"/>
              </w:rPr>
              <w:softHyphen/>
              <w:t>тур</w:t>
            </w:r>
            <w:r w:rsidRPr="00A40078">
              <w:rPr>
                <w:rFonts w:ascii="Times New Roman" w:hAnsi="Times New Roman" w:cs="Times New Roman"/>
                <w:sz w:val="14"/>
                <w:szCs w:val="14"/>
              </w:rPr>
              <w:softHyphen/>
              <w:t xml:space="preserve">ное </w:t>
            </w:r>
            <w:r w:rsidRPr="00A40078">
              <w:rPr>
                <w:rFonts w:ascii="Times New Roman" w:hAnsi="Times New Roman" w:cs="Times New Roman"/>
                <w:sz w:val="14"/>
                <w:szCs w:val="14"/>
              </w:rPr>
              <w:br/>
              <w:t>под</w:t>
            </w:r>
            <w:r w:rsidRPr="00A40078">
              <w:rPr>
                <w:rFonts w:ascii="Times New Roman" w:hAnsi="Times New Roman" w:cs="Times New Roman"/>
                <w:sz w:val="14"/>
                <w:szCs w:val="14"/>
              </w:rPr>
              <w:softHyphen/>
              <w:t>раз</w:t>
            </w:r>
            <w:r w:rsidRPr="00A40078">
              <w:rPr>
                <w:rFonts w:ascii="Times New Roman" w:hAnsi="Times New Roman" w:cs="Times New Roman"/>
                <w:sz w:val="14"/>
                <w:szCs w:val="14"/>
              </w:rPr>
              <w:softHyphen/>
              <w:t>де</w:t>
            </w:r>
            <w:r w:rsidRPr="00A40078">
              <w:rPr>
                <w:rFonts w:ascii="Times New Roman" w:hAnsi="Times New Roman" w:cs="Times New Roman"/>
                <w:sz w:val="14"/>
                <w:szCs w:val="14"/>
              </w:rPr>
              <w:softHyphen/>
              <w:t>ле</w:t>
            </w:r>
            <w:r w:rsidRPr="00A40078">
              <w:rPr>
                <w:rFonts w:ascii="Times New Roman" w:hAnsi="Times New Roman" w:cs="Times New Roman"/>
                <w:sz w:val="14"/>
                <w:szCs w:val="14"/>
              </w:rPr>
              <w:softHyphen/>
              <w:t>ние</w:t>
            </w:r>
          </w:p>
        </w:tc>
        <w:tc>
          <w:tcPr>
            <w:tcW w:w="1361" w:type="dxa"/>
            <w:tcBorders>
              <w:bottom w:val="single" w:sz="12" w:space="0" w:color="auto"/>
              <w:right w:val="double" w:sz="4" w:space="0" w:color="auto"/>
            </w:tcBorders>
          </w:tcPr>
          <w:p w14:paraId="6B46701C"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 xml:space="preserve">вид </w:t>
            </w:r>
            <w:r w:rsidRPr="00A40078">
              <w:rPr>
                <w:rFonts w:ascii="Times New Roman" w:hAnsi="Times New Roman" w:cs="Times New Roman"/>
                <w:sz w:val="14"/>
                <w:szCs w:val="14"/>
              </w:rPr>
              <w:br/>
              <w:t>де</w:t>
            </w:r>
            <w:r w:rsidRPr="00A40078">
              <w:rPr>
                <w:rFonts w:ascii="Times New Roman" w:hAnsi="Times New Roman" w:cs="Times New Roman"/>
                <w:sz w:val="14"/>
                <w:szCs w:val="14"/>
              </w:rPr>
              <w:softHyphen/>
              <w:t>ятель</w:t>
            </w:r>
            <w:r w:rsidRPr="00A40078">
              <w:rPr>
                <w:rFonts w:ascii="Times New Roman" w:hAnsi="Times New Roman" w:cs="Times New Roman"/>
                <w:sz w:val="14"/>
                <w:szCs w:val="14"/>
              </w:rPr>
              <w:softHyphen/>
              <w:t>нос</w:t>
            </w:r>
            <w:r w:rsidRPr="00A40078">
              <w:rPr>
                <w:rFonts w:ascii="Times New Roman" w:hAnsi="Times New Roman" w:cs="Times New Roman"/>
                <w:sz w:val="14"/>
                <w:szCs w:val="14"/>
              </w:rPr>
              <w:softHyphen/>
              <w:t>ти</w:t>
            </w:r>
          </w:p>
        </w:tc>
        <w:tc>
          <w:tcPr>
            <w:tcW w:w="1077" w:type="dxa"/>
            <w:tcBorders>
              <w:left w:val="nil"/>
              <w:bottom w:val="single" w:sz="12" w:space="0" w:color="auto"/>
            </w:tcBorders>
          </w:tcPr>
          <w:p w14:paraId="0847E526"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струк</w:t>
            </w:r>
            <w:r w:rsidRPr="00A40078">
              <w:rPr>
                <w:rFonts w:ascii="Times New Roman" w:hAnsi="Times New Roman" w:cs="Times New Roman"/>
                <w:sz w:val="14"/>
                <w:szCs w:val="14"/>
              </w:rPr>
              <w:softHyphen/>
              <w:t>тур-</w:t>
            </w:r>
            <w:r w:rsidRPr="00A40078">
              <w:rPr>
                <w:rFonts w:ascii="Times New Roman" w:hAnsi="Times New Roman" w:cs="Times New Roman"/>
                <w:sz w:val="14"/>
                <w:szCs w:val="14"/>
              </w:rPr>
              <w:br/>
              <w:t>ное под</w:t>
            </w:r>
            <w:r w:rsidRPr="00A40078">
              <w:rPr>
                <w:rFonts w:ascii="Times New Roman" w:hAnsi="Times New Roman" w:cs="Times New Roman"/>
                <w:sz w:val="14"/>
                <w:szCs w:val="14"/>
              </w:rPr>
              <w:softHyphen/>
              <w:t>раз-</w:t>
            </w:r>
            <w:r w:rsidRPr="00A40078">
              <w:rPr>
                <w:rFonts w:ascii="Times New Roman" w:hAnsi="Times New Roman" w:cs="Times New Roman"/>
                <w:sz w:val="14"/>
                <w:szCs w:val="14"/>
              </w:rPr>
              <w:br/>
              <w:t>де</w:t>
            </w:r>
            <w:r w:rsidRPr="00A40078">
              <w:rPr>
                <w:rFonts w:ascii="Times New Roman" w:hAnsi="Times New Roman" w:cs="Times New Roman"/>
                <w:sz w:val="14"/>
                <w:szCs w:val="14"/>
              </w:rPr>
              <w:softHyphen/>
              <w:t>ле</w:t>
            </w:r>
            <w:r w:rsidRPr="00A40078">
              <w:rPr>
                <w:rFonts w:ascii="Times New Roman" w:hAnsi="Times New Roman" w:cs="Times New Roman"/>
                <w:sz w:val="14"/>
                <w:szCs w:val="14"/>
              </w:rPr>
              <w:softHyphen/>
              <w:t>ние</w:t>
            </w:r>
          </w:p>
        </w:tc>
        <w:tc>
          <w:tcPr>
            <w:tcW w:w="1361" w:type="dxa"/>
            <w:tcBorders>
              <w:bottom w:val="single" w:sz="12" w:space="0" w:color="auto"/>
            </w:tcBorders>
          </w:tcPr>
          <w:p w14:paraId="492EA9C3"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 xml:space="preserve">вид </w:t>
            </w:r>
            <w:r w:rsidRPr="00A40078">
              <w:rPr>
                <w:rFonts w:ascii="Times New Roman" w:hAnsi="Times New Roman" w:cs="Times New Roman"/>
                <w:sz w:val="14"/>
                <w:szCs w:val="14"/>
              </w:rPr>
              <w:br/>
              <w:t>де</w:t>
            </w:r>
            <w:r w:rsidRPr="00A40078">
              <w:rPr>
                <w:rFonts w:ascii="Times New Roman" w:hAnsi="Times New Roman" w:cs="Times New Roman"/>
                <w:sz w:val="14"/>
                <w:szCs w:val="14"/>
              </w:rPr>
              <w:softHyphen/>
              <w:t>ятель</w:t>
            </w:r>
            <w:r w:rsidRPr="00A40078">
              <w:rPr>
                <w:rFonts w:ascii="Times New Roman" w:hAnsi="Times New Roman" w:cs="Times New Roman"/>
                <w:sz w:val="14"/>
                <w:szCs w:val="14"/>
              </w:rPr>
              <w:softHyphen/>
              <w:t>нос</w:t>
            </w:r>
            <w:r w:rsidRPr="00A40078">
              <w:rPr>
                <w:rFonts w:ascii="Times New Roman" w:hAnsi="Times New Roman" w:cs="Times New Roman"/>
                <w:sz w:val="14"/>
                <w:szCs w:val="14"/>
              </w:rPr>
              <w:softHyphen/>
              <w:t>ти</w:t>
            </w:r>
          </w:p>
        </w:tc>
        <w:tc>
          <w:tcPr>
            <w:tcW w:w="2068" w:type="dxa"/>
            <w:tcBorders>
              <w:bottom w:val="single" w:sz="12" w:space="0" w:color="auto"/>
              <w:right w:val="double" w:sz="4" w:space="0" w:color="auto"/>
            </w:tcBorders>
          </w:tcPr>
          <w:p w14:paraId="1E337835"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код исполнителя</w:t>
            </w:r>
          </w:p>
        </w:tc>
      </w:tr>
      <w:tr w:rsidR="0042613D" w:rsidRPr="00A40078" w14:paraId="68E9F680" w14:textId="77777777" w:rsidTr="0042613D">
        <w:trPr>
          <w:trHeight w:hRule="exact" w:val="168"/>
        </w:trPr>
        <w:tc>
          <w:tcPr>
            <w:tcW w:w="851" w:type="dxa"/>
            <w:tcBorders>
              <w:top w:val="single" w:sz="12" w:space="0" w:color="auto"/>
              <w:left w:val="single" w:sz="12" w:space="0" w:color="auto"/>
              <w:bottom w:val="single" w:sz="12" w:space="0" w:color="auto"/>
              <w:right w:val="double" w:sz="4" w:space="0" w:color="auto"/>
            </w:tcBorders>
            <w:vAlign w:val="center"/>
          </w:tcPr>
          <w:p w14:paraId="4057DFBA"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134" w:type="dxa"/>
            <w:tcBorders>
              <w:top w:val="single" w:sz="12" w:space="0" w:color="auto"/>
              <w:left w:val="nil"/>
              <w:bottom w:val="single" w:sz="12" w:space="0" w:color="auto"/>
              <w:right w:val="double" w:sz="4" w:space="0" w:color="auto"/>
            </w:tcBorders>
            <w:vAlign w:val="center"/>
          </w:tcPr>
          <w:p w14:paraId="062EB36C"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418" w:type="dxa"/>
            <w:tcBorders>
              <w:top w:val="single" w:sz="12" w:space="0" w:color="auto"/>
              <w:left w:val="nil"/>
              <w:bottom w:val="single" w:sz="12" w:space="0" w:color="auto"/>
            </w:tcBorders>
            <w:vAlign w:val="center"/>
          </w:tcPr>
          <w:p w14:paraId="48A5E956" w14:textId="77777777" w:rsidR="0042613D" w:rsidRPr="00A40078" w:rsidRDefault="0042613D" w:rsidP="0042613D">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right w:val="double" w:sz="4" w:space="0" w:color="auto"/>
            </w:tcBorders>
            <w:vAlign w:val="center"/>
          </w:tcPr>
          <w:p w14:paraId="1FF55D70" w14:textId="77777777" w:rsidR="0042613D" w:rsidRPr="00A40078" w:rsidRDefault="0042613D" w:rsidP="0042613D">
            <w:pPr>
              <w:widowControl w:val="0"/>
              <w:spacing w:after="0" w:line="240" w:lineRule="auto"/>
              <w:rPr>
                <w:rFonts w:ascii="Times New Roman" w:hAnsi="Times New Roman" w:cs="Times New Roman"/>
                <w:sz w:val="14"/>
                <w:szCs w:val="14"/>
              </w:rPr>
            </w:pPr>
          </w:p>
        </w:tc>
        <w:tc>
          <w:tcPr>
            <w:tcW w:w="1418" w:type="dxa"/>
            <w:tcBorders>
              <w:top w:val="single" w:sz="12" w:space="0" w:color="auto"/>
              <w:left w:val="nil"/>
              <w:bottom w:val="single" w:sz="12" w:space="0" w:color="auto"/>
            </w:tcBorders>
            <w:vAlign w:val="center"/>
          </w:tcPr>
          <w:p w14:paraId="230E5952" w14:textId="77777777" w:rsidR="0042613D" w:rsidRPr="00A40078" w:rsidRDefault="0042613D" w:rsidP="0042613D">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right w:val="double" w:sz="4" w:space="0" w:color="auto"/>
            </w:tcBorders>
            <w:vAlign w:val="center"/>
          </w:tcPr>
          <w:p w14:paraId="78856B23" w14:textId="77777777" w:rsidR="0042613D" w:rsidRPr="00A40078" w:rsidRDefault="0042613D" w:rsidP="0042613D">
            <w:pPr>
              <w:widowControl w:val="0"/>
              <w:spacing w:after="0" w:line="240" w:lineRule="auto"/>
              <w:rPr>
                <w:rFonts w:ascii="Times New Roman" w:hAnsi="Times New Roman" w:cs="Times New Roman"/>
                <w:sz w:val="14"/>
                <w:szCs w:val="14"/>
              </w:rPr>
            </w:pPr>
          </w:p>
        </w:tc>
        <w:tc>
          <w:tcPr>
            <w:tcW w:w="1077" w:type="dxa"/>
            <w:tcBorders>
              <w:top w:val="single" w:sz="12" w:space="0" w:color="auto"/>
              <w:left w:val="nil"/>
              <w:bottom w:val="single" w:sz="12" w:space="0" w:color="auto"/>
            </w:tcBorders>
            <w:vAlign w:val="center"/>
          </w:tcPr>
          <w:p w14:paraId="316C2171" w14:textId="77777777" w:rsidR="0042613D" w:rsidRPr="00A40078" w:rsidRDefault="0042613D" w:rsidP="0042613D">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tcBorders>
            <w:vAlign w:val="center"/>
          </w:tcPr>
          <w:p w14:paraId="1C4BAC1E" w14:textId="77777777" w:rsidR="0042613D" w:rsidRPr="00A40078" w:rsidRDefault="0042613D" w:rsidP="0042613D">
            <w:pPr>
              <w:widowControl w:val="0"/>
              <w:spacing w:after="0" w:line="240" w:lineRule="auto"/>
              <w:rPr>
                <w:rFonts w:ascii="Times New Roman" w:hAnsi="Times New Roman" w:cs="Times New Roman"/>
                <w:sz w:val="14"/>
                <w:szCs w:val="14"/>
              </w:rPr>
            </w:pPr>
          </w:p>
        </w:tc>
        <w:tc>
          <w:tcPr>
            <w:tcW w:w="2068" w:type="dxa"/>
            <w:tcBorders>
              <w:top w:val="single" w:sz="12" w:space="0" w:color="auto"/>
              <w:bottom w:val="single" w:sz="12" w:space="0" w:color="auto"/>
              <w:right w:val="single" w:sz="12" w:space="0" w:color="auto"/>
            </w:tcBorders>
            <w:vAlign w:val="center"/>
          </w:tcPr>
          <w:p w14:paraId="1E16B9FE"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r>
    </w:tbl>
    <w:p w14:paraId="72A2734D" w14:textId="77777777" w:rsidR="0042613D" w:rsidRPr="00A40078" w:rsidRDefault="0042613D" w:rsidP="0042613D">
      <w:pPr>
        <w:widowControl w:val="0"/>
        <w:tabs>
          <w:tab w:val="left" w:pos="993"/>
        </w:tabs>
        <w:spacing w:after="0" w:line="240" w:lineRule="auto"/>
        <w:rPr>
          <w:rFonts w:ascii="Times New Roman" w:hAnsi="Times New Roman" w:cs="Times New Roman"/>
          <w:sz w:val="17"/>
          <w:szCs w:val="17"/>
        </w:rPr>
      </w:pPr>
      <w:r w:rsidRPr="00A40078">
        <w:rPr>
          <w:rFonts w:ascii="Times New Roman" w:hAnsi="Times New Roman" w:cs="Times New Roman"/>
          <w:sz w:val="17"/>
          <w:szCs w:val="17"/>
        </w:rPr>
        <w:t>Основание</w:t>
      </w:r>
    </w:p>
    <w:p w14:paraId="5D2E32E7" w14:textId="77777777" w:rsidR="0042613D" w:rsidRPr="00A40078" w:rsidRDefault="0042613D" w:rsidP="0042613D">
      <w:pPr>
        <w:widowControl w:val="0"/>
        <w:pBdr>
          <w:top w:val="single" w:sz="4" w:space="1" w:color="auto"/>
        </w:pBdr>
        <w:spacing w:after="0" w:line="240" w:lineRule="auto"/>
        <w:ind w:left="992"/>
        <w:rPr>
          <w:rFonts w:ascii="Times New Roman" w:hAnsi="Times New Roman" w:cs="Times New Roman"/>
          <w:sz w:val="2"/>
          <w:szCs w:val="2"/>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6173"/>
        <w:gridCol w:w="1056"/>
        <w:gridCol w:w="5812"/>
      </w:tblGrid>
      <w:tr w:rsidR="0042613D" w:rsidRPr="00A40078" w14:paraId="03AF68D6" w14:textId="77777777" w:rsidTr="0042613D">
        <w:tc>
          <w:tcPr>
            <w:tcW w:w="851" w:type="dxa"/>
            <w:tcBorders>
              <w:top w:val="nil"/>
              <w:left w:val="nil"/>
              <w:bottom w:val="nil"/>
              <w:right w:val="nil"/>
            </w:tcBorders>
            <w:vAlign w:val="bottom"/>
          </w:tcPr>
          <w:p w14:paraId="5063B157" w14:textId="77777777" w:rsidR="0042613D" w:rsidRPr="00A40078" w:rsidRDefault="0042613D" w:rsidP="0042613D">
            <w:pPr>
              <w:widowControl w:val="0"/>
              <w:spacing w:after="0" w:line="240" w:lineRule="auto"/>
              <w:rPr>
                <w:rFonts w:ascii="Times New Roman" w:hAnsi="Times New Roman" w:cs="Times New Roman"/>
                <w:sz w:val="17"/>
                <w:szCs w:val="17"/>
              </w:rPr>
            </w:pPr>
            <w:r w:rsidRPr="00A40078">
              <w:rPr>
                <w:rFonts w:ascii="Times New Roman" w:hAnsi="Times New Roman" w:cs="Times New Roman"/>
                <w:sz w:val="17"/>
                <w:szCs w:val="17"/>
              </w:rPr>
              <w:t>Кому</w:t>
            </w:r>
          </w:p>
        </w:tc>
        <w:tc>
          <w:tcPr>
            <w:tcW w:w="6173" w:type="dxa"/>
            <w:tcBorders>
              <w:top w:val="nil"/>
              <w:left w:val="nil"/>
              <w:bottom w:val="single" w:sz="4" w:space="0" w:color="auto"/>
              <w:right w:val="nil"/>
            </w:tcBorders>
            <w:vAlign w:val="bottom"/>
          </w:tcPr>
          <w:p w14:paraId="1B974640" w14:textId="77777777" w:rsidR="0042613D" w:rsidRPr="00A40078" w:rsidRDefault="0042613D" w:rsidP="0042613D">
            <w:pPr>
              <w:widowControl w:val="0"/>
              <w:spacing w:after="0" w:line="240" w:lineRule="auto"/>
              <w:rPr>
                <w:rFonts w:ascii="Times New Roman" w:hAnsi="Times New Roman" w:cs="Times New Roman"/>
                <w:sz w:val="17"/>
                <w:szCs w:val="17"/>
              </w:rPr>
            </w:pPr>
          </w:p>
        </w:tc>
        <w:tc>
          <w:tcPr>
            <w:tcW w:w="1056" w:type="dxa"/>
            <w:tcBorders>
              <w:top w:val="nil"/>
              <w:left w:val="nil"/>
              <w:bottom w:val="nil"/>
              <w:right w:val="nil"/>
            </w:tcBorders>
            <w:vAlign w:val="bottom"/>
          </w:tcPr>
          <w:p w14:paraId="156ED174" w14:textId="77777777" w:rsidR="0042613D" w:rsidRPr="00A40078" w:rsidRDefault="0042613D" w:rsidP="0042613D">
            <w:pPr>
              <w:widowControl w:val="0"/>
              <w:spacing w:after="0" w:line="240" w:lineRule="auto"/>
              <w:rPr>
                <w:rFonts w:ascii="Times New Roman" w:hAnsi="Times New Roman" w:cs="Times New Roman"/>
                <w:sz w:val="17"/>
                <w:szCs w:val="17"/>
              </w:rPr>
            </w:pPr>
            <w:r w:rsidRPr="00A40078">
              <w:rPr>
                <w:rFonts w:ascii="Times New Roman" w:hAnsi="Times New Roman" w:cs="Times New Roman"/>
                <w:sz w:val="17"/>
                <w:szCs w:val="17"/>
              </w:rPr>
              <w:t>Через кого</w:t>
            </w:r>
          </w:p>
        </w:tc>
        <w:tc>
          <w:tcPr>
            <w:tcW w:w="5812" w:type="dxa"/>
            <w:tcBorders>
              <w:top w:val="nil"/>
              <w:left w:val="nil"/>
              <w:bottom w:val="single" w:sz="4" w:space="0" w:color="auto"/>
              <w:right w:val="nil"/>
            </w:tcBorders>
            <w:vAlign w:val="bottom"/>
          </w:tcPr>
          <w:p w14:paraId="57661E90" w14:textId="77777777" w:rsidR="0042613D" w:rsidRPr="00A40078" w:rsidRDefault="0042613D" w:rsidP="0042613D">
            <w:pPr>
              <w:widowControl w:val="0"/>
              <w:spacing w:after="0" w:line="240" w:lineRule="auto"/>
              <w:rPr>
                <w:rFonts w:ascii="Times New Roman" w:hAnsi="Times New Roman" w:cs="Times New Roman"/>
                <w:sz w:val="17"/>
                <w:szCs w:val="17"/>
              </w:rPr>
            </w:pPr>
          </w:p>
        </w:tc>
      </w:tr>
    </w:tbl>
    <w:p w14:paraId="7B558A24" w14:textId="77777777" w:rsidR="0042613D" w:rsidRPr="00A40078" w:rsidRDefault="0042613D" w:rsidP="0042613D">
      <w:pPr>
        <w:widowControl w:val="0"/>
        <w:spacing w:after="0" w:line="240" w:lineRule="auto"/>
        <w:rPr>
          <w:rFonts w:ascii="Times New Roman" w:hAnsi="Times New Roman" w:cs="Times New Roman"/>
          <w:sz w:val="8"/>
          <w:szCs w:val="8"/>
        </w:rPr>
      </w:pPr>
    </w:p>
    <w:tbl>
      <w:tblPr>
        <w:tblW w:w="1516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07"/>
        <w:gridCol w:w="1304"/>
        <w:gridCol w:w="1361"/>
        <w:gridCol w:w="794"/>
        <w:gridCol w:w="624"/>
        <w:gridCol w:w="1134"/>
        <w:gridCol w:w="851"/>
        <w:gridCol w:w="624"/>
        <w:gridCol w:w="794"/>
        <w:gridCol w:w="907"/>
        <w:gridCol w:w="737"/>
        <w:gridCol w:w="851"/>
        <w:gridCol w:w="624"/>
        <w:gridCol w:w="851"/>
        <w:gridCol w:w="2805"/>
      </w:tblGrid>
      <w:tr w:rsidR="0042613D" w:rsidRPr="00A40078" w14:paraId="1F704248" w14:textId="77777777" w:rsidTr="0042613D">
        <w:trPr>
          <w:cantSplit/>
          <w:trHeight w:hRule="exact" w:val="240"/>
        </w:trPr>
        <w:tc>
          <w:tcPr>
            <w:tcW w:w="2211" w:type="dxa"/>
            <w:gridSpan w:val="2"/>
            <w:tcBorders>
              <w:top w:val="double" w:sz="4" w:space="0" w:color="auto"/>
              <w:left w:val="double" w:sz="4" w:space="0" w:color="auto"/>
              <w:right w:val="double" w:sz="4" w:space="0" w:color="auto"/>
            </w:tcBorders>
            <w:vAlign w:val="center"/>
          </w:tcPr>
          <w:p w14:paraId="1BA19452"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Кор</w:t>
            </w:r>
            <w:r w:rsidRPr="00A40078">
              <w:rPr>
                <w:rFonts w:ascii="Times New Roman" w:hAnsi="Times New Roman" w:cs="Times New Roman"/>
                <w:sz w:val="14"/>
                <w:szCs w:val="14"/>
              </w:rPr>
              <w:softHyphen/>
              <w:t>рес</w:t>
            </w:r>
            <w:r w:rsidRPr="00A40078">
              <w:rPr>
                <w:rFonts w:ascii="Times New Roman" w:hAnsi="Times New Roman" w:cs="Times New Roman"/>
                <w:sz w:val="14"/>
                <w:szCs w:val="14"/>
              </w:rPr>
              <w:softHyphen/>
              <w:t>пон</w:t>
            </w:r>
            <w:r w:rsidRPr="00A40078">
              <w:rPr>
                <w:rFonts w:ascii="Times New Roman" w:hAnsi="Times New Roman" w:cs="Times New Roman"/>
                <w:sz w:val="14"/>
                <w:szCs w:val="14"/>
              </w:rPr>
              <w:softHyphen/>
              <w:t>ди</w:t>
            </w:r>
            <w:r w:rsidRPr="00A40078">
              <w:rPr>
                <w:rFonts w:ascii="Times New Roman" w:hAnsi="Times New Roman" w:cs="Times New Roman"/>
                <w:sz w:val="14"/>
                <w:szCs w:val="14"/>
              </w:rPr>
              <w:softHyphen/>
              <w:t>рую</w:t>
            </w:r>
            <w:r w:rsidRPr="00A40078">
              <w:rPr>
                <w:rFonts w:ascii="Times New Roman" w:hAnsi="Times New Roman" w:cs="Times New Roman"/>
                <w:sz w:val="14"/>
                <w:szCs w:val="14"/>
              </w:rPr>
              <w:softHyphen/>
              <w:t>щий счет</w:t>
            </w:r>
          </w:p>
        </w:tc>
        <w:tc>
          <w:tcPr>
            <w:tcW w:w="2155" w:type="dxa"/>
            <w:gridSpan w:val="2"/>
            <w:tcBorders>
              <w:top w:val="double" w:sz="4" w:space="0" w:color="auto"/>
              <w:left w:val="nil"/>
              <w:right w:val="double" w:sz="4" w:space="0" w:color="auto"/>
            </w:tcBorders>
            <w:vAlign w:val="center"/>
          </w:tcPr>
          <w:p w14:paraId="20C3D067"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Ма</w:t>
            </w:r>
            <w:r w:rsidRPr="00A40078">
              <w:rPr>
                <w:rFonts w:ascii="Times New Roman" w:hAnsi="Times New Roman" w:cs="Times New Roman"/>
                <w:sz w:val="14"/>
                <w:szCs w:val="14"/>
              </w:rPr>
              <w:softHyphen/>
              <w:t>те</w:t>
            </w:r>
            <w:r w:rsidRPr="00A40078">
              <w:rPr>
                <w:rFonts w:ascii="Times New Roman" w:hAnsi="Times New Roman" w:cs="Times New Roman"/>
                <w:sz w:val="14"/>
                <w:szCs w:val="14"/>
              </w:rPr>
              <w:softHyphen/>
              <w:t>ри</w:t>
            </w:r>
            <w:r w:rsidRPr="00A40078">
              <w:rPr>
                <w:rFonts w:ascii="Times New Roman" w:hAnsi="Times New Roman" w:cs="Times New Roman"/>
                <w:sz w:val="14"/>
                <w:szCs w:val="14"/>
              </w:rPr>
              <w:softHyphen/>
              <w:t>аль</w:t>
            </w:r>
            <w:r w:rsidRPr="00A40078">
              <w:rPr>
                <w:rFonts w:ascii="Times New Roman" w:hAnsi="Times New Roman" w:cs="Times New Roman"/>
                <w:sz w:val="14"/>
                <w:szCs w:val="14"/>
              </w:rPr>
              <w:softHyphen/>
              <w:t>ные цен</w:t>
            </w:r>
            <w:r w:rsidRPr="00A40078">
              <w:rPr>
                <w:rFonts w:ascii="Times New Roman" w:hAnsi="Times New Roman" w:cs="Times New Roman"/>
                <w:sz w:val="14"/>
                <w:szCs w:val="14"/>
              </w:rPr>
              <w:softHyphen/>
              <w:t>нос</w:t>
            </w:r>
            <w:r w:rsidRPr="00A40078">
              <w:rPr>
                <w:rFonts w:ascii="Times New Roman" w:hAnsi="Times New Roman" w:cs="Times New Roman"/>
                <w:sz w:val="14"/>
                <w:szCs w:val="14"/>
              </w:rPr>
              <w:softHyphen/>
              <w:t>ти</w:t>
            </w:r>
          </w:p>
        </w:tc>
        <w:tc>
          <w:tcPr>
            <w:tcW w:w="1758" w:type="dxa"/>
            <w:gridSpan w:val="2"/>
            <w:tcBorders>
              <w:top w:val="double" w:sz="4" w:space="0" w:color="auto"/>
              <w:left w:val="nil"/>
              <w:right w:val="double" w:sz="4" w:space="0" w:color="auto"/>
            </w:tcBorders>
            <w:vAlign w:val="center"/>
          </w:tcPr>
          <w:p w14:paraId="131EC541"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Еди</w:t>
            </w:r>
            <w:r w:rsidRPr="00A40078">
              <w:rPr>
                <w:rFonts w:ascii="Times New Roman" w:hAnsi="Times New Roman" w:cs="Times New Roman"/>
                <w:sz w:val="14"/>
                <w:szCs w:val="14"/>
              </w:rPr>
              <w:softHyphen/>
              <w:t>ни</w:t>
            </w:r>
            <w:r w:rsidRPr="00A40078">
              <w:rPr>
                <w:rFonts w:ascii="Times New Roman" w:hAnsi="Times New Roman" w:cs="Times New Roman"/>
                <w:sz w:val="14"/>
                <w:szCs w:val="14"/>
              </w:rPr>
              <w:softHyphen/>
              <w:t>ца из</w:t>
            </w:r>
            <w:r w:rsidRPr="00A40078">
              <w:rPr>
                <w:rFonts w:ascii="Times New Roman" w:hAnsi="Times New Roman" w:cs="Times New Roman"/>
                <w:sz w:val="14"/>
                <w:szCs w:val="14"/>
              </w:rPr>
              <w:softHyphen/>
              <w:t>ме</w:t>
            </w:r>
            <w:r w:rsidRPr="00A40078">
              <w:rPr>
                <w:rFonts w:ascii="Times New Roman" w:hAnsi="Times New Roman" w:cs="Times New Roman"/>
                <w:sz w:val="14"/>
                <w:szCs w:val="14"/>
              </w:rPr>
              <w:softHyphen/>
              <w:t>ре</w:t>
            </w:r>
            <w:r w:rsidRPr="00A40078">
              <w:rPr>
                <w:rFonts w:ascii="Times New Roman" w:hAnsi="Times New Roman" w:cs="Times New Roman"/>
                <w:sz w:val="14"/>
                <w:szCs w:val="14"/>
              </w:rPr>
              <w:softHyphen/>
              <w:t>ния</w:t>
            </w:r>
          </w:p>
        </w:tc>
        <w:tc>
          <w:tcPr>
            <w:tcW w:w="1475" w:type="dxa"/>
            <w:gridSpan w:val="2"/>
            <w:tcBorders>
              <w:top w:val="double" w:sz="4" w:space="0" w:color="auto"/>
              <w:left w:val="nil"/>
              <w:right w:val="double" w:sz="4" w:space="0" w:color="auto"/>
            </w:tcBorders>
            <w:vAlign w:val="center"/>
          </w:tcPr>
          <w:p w14:paraId="1E820D2E"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Ко</w:t>
            </w:r>
            <w:r w:rsidRPr="00A40078">
              <w:rPr>
                <w:rFonts w:ascii="Times New Roman" w:hAnsi="Times New Roman" w:cs="Times New Roman"/>
                <w:sz w:val="14"/>
                <w:szCs w:val="14"/>
              </w:rPr>
              <w:softHyphen/>
              <w:t>ли</w:t>
            </w:r>
            <w:r w:rsidRPr="00A40078">
              <w:rPr>
                <w:rFonts w:ascii="Times New Roman" w:hAnsi="Times New Roman" w:cs="Times New Roman"/>
                <w:sz w:val="14"/>
                <w:szCs w:val="14"/>
              </w:rPr>
              <w:softHyphen/>
              <w:t>чес</w:t>
            </w:r>
            <w:r w:rsidRPr="00A40078">
              <w:rPr>
                <w:rFonts w:ascii="Times New Roman" w:hAnsi="Times New Roman" w:cs="Times New Roman"/>
                <w:sz w:val="14"/>
                <w:szCs w:val="14"/>
              </w:rPr>
              <w:softHyphen/>
              <w:t>тво</w:t>
            </w:r>
          </w:p>
        </w:tc>
        <w:tc>
          <w:tcPr>
            <w:tcW w:w="794" w:type="dxa"/>
            <w:vMerge w:val="restart"/>
            <w:tcBorders>
              <w:top w:val="double" w:sz="4" w:space="0" w:color="auto"/>
              <w:left w:val="nil"/>
              <w:right w:val="double" w:sz="4" w:space="0" w:color="auto"/>
            </w:tcBorders>
          </w:tcPr>
          <w:p w14:paraId="7E406AE2"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Це</w:t>
            </w:r>
            <w:r w:rsidRPr="00A40078">
              <w:rPr>
                <w:rFonts w:ascii="Times New Roman" w:hAnsi="Times New Roman" w:cs="Times New Roman"/>
                <w:sz w:val="14"/>
                <w:szCs w:val="14"/>
              </w:rPr>
              <w:softHyphen/>
              <w:t>на,</w:t>
            </w:r>
            <w:r w:rsidRPr="00A40078">
              <w:rPr>
                <w:rFonts w:ascii="Times New Roman" w:hAnsi="Times New Roman" w:cs="Times New Roman"/>
                <w:sz w:val="14"/>
                <w:szCs w:val="14"/>
                <w:lang w:val="en-US"/>
              </w:rPr>
              <w:t xml:space="preserve"> руб. </w:t>
            </w:r>
            <w:r w:rsidRPr="00A40078">
              <w:rPr>
                <w:rFonts w:ascii="Times New Roman" w:hAnsi="Times New Roman" w:cs="Times New Roman"/>
                <w:sz w:val="14"/>
                <w:szCs w:val="14"/>
              </w:rPr>
              <w:t>коп.</w:t>
            </w:r>
          </w:p>
        </w:tc>
        <w:tc>
          <w:tcPr>
            <w:tcW w:w="907" w:type="dxa"/>
            <w:vMerge w:val="restart"/>
            <w:tcBorders>
              <w:top w:val="double" w:sz="4" w:space="0" w:color="auto"/>
              <w:left w:val="nil"/>
              <w:right w:val="double" w:sz="4" w:space="0" w:color="auto"/>
            </w:tcBorders>
          </w:tcPr>
          <w:p w14:paraId="085163C1"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Сум</w:t>
            </w:r>
            <w:r w:rsidRPr="00A40078">
              <w:rPr>
                <w:rFonts w:ascii="Times New Roman" w:hAnsi="Times New Roman" w:cs="Times New Roman"/>
                <w:sz w:val="14"/>
                <w:szCs w:val="14"/>
              </w:rPr>
              <w:softHyphen/>
              <w:t xml:space="preserve">ма </w:t>
            </w:r>
            <w:r w:rsidRPr="00A40078">
              <w:rPr>
                <w:rFonts w:ascii="Times New Roman" w:hAnsi="Times New Roman" w:cs="Times New Roman"/>
                <w:sz w:val="14"/>
                <w:szCs w:val="14"/>
              </w:rPr>
              <w:br/>
              <w:t>без уче</w:t>
            </w:r>
            <w:r w:rsidRPr="00A40078">
              <w:rPr>
                <w:rFonts w:ascii="Times New Roman" w:hAnsi="Times New Roman" w:cs="Times New Roman"/>
                <w:sz w:val="14"/>
                <w:szCs w:val="14"/>
              </w:rPr>
              <w:softHyphen/>
              <w:t>та НДС, руб. коп.</w:t>
            </w:r>
          </w:p>
        </w:tc>
        <w:tc>
          <w:tcPr>
            <w:tcW w:w="737" w:type="dxa"/>
            <w:vMerge w:val="restart"/>
            <w:tcBorders>
              <w:top w:val="double" w:sz="4" w:space="0" w:color="auto"/>
              <w:left w:val="nil"/>
              <w:right w:val="double" w:sz="4" w:space="0" w:color="auto"/>
            </w:tcBorders>
          </w:tcPr>
          <w:p w14:paraId="356C9C22"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Сум</w:t>
            </w:r>
            <w:r w:rsidRPr="00A40078">
              <w:rPr>
                <w:rFonts w:ascii="Times New Roman" w:hAnsi="Times New Roman" w:cs="Times New Roman"/>
                <w:sz w:val="14"/>
                <w:szCs w:val="14"/>
              </w:rPr>
              <w:softHyphen/>
              <w:t>ма НДС,</w:t>
            </w:r>
            <w:r w:rsidRPr="00A40078">
              <w:rPr>
                <w:rFonts w:ascii="Times New Roman" w:hAnsi="Times New Roman" w:cs="Times New Roman"/>
                <w:sz w:val="14"/>
                <w:szCs w:val="14"/>
                <w:lang w:val="en-US"/>
              </w:rPr>
              <w:t xml:space="preserve"> руб. </w:t>
            </w:r>
            <w:r w:rsidRPr="00A40078">
              <w:rPr>
                <w:rFonts w:ascii="Times New Roman" w:hAnsi="Times New Roman" w:cs="Times New Roman"/>
                <w:sz w:val="14"/>
                <w:szCs w:val="14"/>
              </w:rPr>
              <w:t>коп.</w:t>
            </w:r>
          </w:p>
        </w:tc>
        <w:tc>
          <w:tcPr>
            <w:tcW w:w="851" w:type="dxa"/>
            <w:vMerge w:val="restart"/>
            <w:tcBorders>
              <w:top w:val="double" w:sz="4" w:space="0" w:color="auto"/>
              <w:left w:val="nil"/>
              <w:right w:val="nil"/>
            </w:tcBorders>
          </w:tcPr>
          <w:p w14:paraId="22AEA6F6"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Все</w:t>
            </w:r>
            <w:r w:rsidRPr="00A40078">
              <w:rPr>
                <w:rFonts w:ascii="Times New Roman" w:hAnsi="Times New Roman" w:cs="Times New Roman"/>
                <w:sz w:val="14"/>
                <w:szCs w:val="14"/>
              </w:rPr>
              <w:softHyphen/>
              <w:t xml:space="preserve">го </w:t>
            </w:r>
            <w:r w:rsidRPr="00A40078">
              <w:rPr>
                <w:rFonts w:ascii="Times New Roman" w:hAnsi="Times New Roman" w:cs="Times New Roman"/>
                <w:sz w:val="14"/>
                <w:szCs w:val="14"/>
              </w:rPr>
              <w:br/>
              <w:t>с уче</w:t>
            </w:r>
            <w:r w:rsidRPr="00A40078">
              <w:rPr>
                <w:rFonts w:ascii="Times New Roman" w:hAnsi="Times New Roman" w:cs="Times New Roman"/>
                <w:sz w:val="14"/>
                <w:szCs w:val="14"/>
              </w:rPr>
              <w:softHyphen/>
              <w:t>том НДС, руб. коп.</w:t>
            </w:r>
          </w:p>
        </w:tc>
        <w:tc>
          <w:tcPr>
            <w:tcW w:w="1475" w:type="dxa"/>
            <w:gridSpan w:val="2"/>
            <w:tcBorders>
              <w:top w:val="double" w:sz="4" w:space="0" w:color="auto"/>
              <w:left w:val="double" w:sz="4" w:space="0" w:color="auto"/>
              <w:right w:val="double" w:sz="4" w:space="0" w:color="auto"/>
            </w:tcBorders>
            <w:vAlign w:val="center"/>
          </w:tcPr>
          <w:p w14:paraId="2147E058"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Но</w:t>
            </w:r>
            <w:r w:rsidRPr="00A40078">
              <w:rPr>
                <w:rFonts w:ascii="Times New Roman" w:hAnsi="Times New Roman" w:cs="Times New Roman"/>
                <w:sz w:val="14"/>
                <w:szCs w:val="14"/>
              </w:rPr>
              <w:softHyphen/>
              <w:t>мер</w:t>
            </w:r>
          </w:p>
        </w:tc>
        <w:tc>
          <w:tcPr>
            <w:tcW w:w="2805" w:type="dxa"/>
            <w:vMerge w:val="restart"/>
            <w:tcBorders>
              <w:top w:val="double" w:sz="4" w:space="0" w:color="auto"/>
              <w:left w:val="nil"/>
              <w:right w:val="double" w:sz="4" w:space="0" w:color="auto"/>
            </w:tcBorders>
          </w:tcPr>
          <w:p w14:paraId="5D76538D"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По</w:t>
            </w:r>
            <w:r w:rsidRPr="00A40078">
              <w:rPr>
                <w:rFonts w:ascii="Times New Roman" w:hAnsi="Times New Roman" w:cs="Times New Roman"/>
                <w:sz w:val="14"/>
                <w:szCs w:val="14"/>
              </w:rPr>
              <w:softHyphen/>
              <w:t>ряд</w:t>
            </w:r>
            <w:r w:rsidRPr="00A40078">
              <w:rPr>
                <w:rFonts w:ascii="Times New Roman" w:hAnsi="Times New Roman" w:cs="Times New Roman"/>
                <w:sz w:val="14"/>
                <w:szCs w:val="14"/>
              </w:rPr>
              <w:softHyphen/>
              <w:t>ко</w:t>
            </w:r>
            <w:r w:rsidRPr="00A40078">
              <w:rPr>
                <w:rFonts w:ascii="Times New Roman" w:hAnsi="Times New Roman" w:cs="Times New Roman"/>
                <w:sz w:val="14"/>
                <w:szCs w:val="14"/>
              </w:rPr>
              <w:softHyphen/>
              <w:t>вый но</w:t>
            </w:r>
            <w:r w:rsidRPr="00A40078">
              <w:rPr>
                <w:rFonts w:ascii="Times New Roman" w:hAnsi="Times New Roman" w:cs="Times New Roman"/>
                <w:sz w:val="14"/>
                <w:szCs w:val="14"/>
              </w:rPr>
              <w:br/>
              <w:t>мер за</w:t>
            </w:r>
            <w:r w:rsidRPr="00A40078">
              <w:rPr>
                <w:rFonts w:ascii="Times New Roman" w:hAnsi="Times New Roman" w:cs="Times New Roman"/>
                <w:sz w:val="14"/>
                <w:szCs w:val="14"/>
              </w:rPr>
              <w:softHyphen/>
              <w:t>пи</w:t>
            </w:r>
            <w:r w:rsidRPr="00A40078">
              <w:rPr>
                <w:rFonts w:ascii="Times New Roman" w:hAnsi="Times New Roman" w:cs="Times New Roman"/>
                <w:sz w:val="14"/>
                <w:szCs w:val="14"/>
              </w:rPr>
              <w:softHyphen/>
              <w:t xml:space="preserve">си по </w:t>
            </w:r>
            <w:r w:rsidRPr="00A40078">
              <w:rPr>
                <w:rFonts w:ascii="Times New Roman" w:hAnsi="Times New Roman" w:cs="Times New Roman"/>
                <w:sz w:val="14"/>
                <w:szCs w:val="14"/>
              </w:rPr>
              <w:br/>
              <w:t>склад</w:t>
            </w:r>
            <w:r w:rsidRPr="00A40078">
              <w:rPr>
                <w:rFonts w:ascii="Times New Roman" w:hAnsi="Times New Roman" w:cs="Times New Roman"/>
                <w:sz w:val="14"/>
                <w:szCs w:val="14"/>
              </w:rPr>
              <w:softHyphen/>
              <w:t xml:space="preserve">ской </w:t>
            </w:r>
            <w:r w:rsidRPr="00A40078">
              <w:rPr>
                <w:rFonts w:ascii="Times New Roman" w:hAnsi="Times New Roman" w:cs="Times New Roman"/>
                <w:sz w:val="14"/>
                <w:szCs w:val="14"/>
              </w:rPr>
              <w:br/>
              <w:t>кар</w:t>
            </w:r>
            <w:r w:rsidRPr="00A40078">
              <w:rPr>
                <w:rFonts w:ascii="Times New Roman" w:hAnsi="Times New Roman" w:cs="Times New Roman"/>
                <w:sz w:val="14"/>
                <w:szCs w:val="14"/>
              </w:rPr>
              <w:softHyphen/>
              <w:t>то</w:t>
            </w:r>
            <w:r w:rsidRPr="00A40078">
              <w:rPr>
                <w:rFonts w:ascii="Times New Roman" w:hAnsi="Times New Roman" w:cs="Times New Roman"/>
                <w:sz w:val="14"/>
                <w:szCs w:val="14"/>
              </w:rPr>
              <w:softHyphen/>
              <w:t>те</w:t>
            </w:r>
            <w:r w:rsidRPr="00A40078">
              <w:rPr>
                <w:rFonts w:ascii="Times New Roman" w:hAnsi="Times New Roman" w:cs="Times New Roman"/>
                <w:sz w:val="14"/>
                <w:szCs w:val="14"/>
              </w:rPr>
              <w:softHyphen/>
              <w:t>ке</w:t>
            </w:r>
          </w:p>
        </w:tc>
      </w:tr>
      <w:tr w:rsidR="0042613D" w:rsidRPr="00A40078" w14:paraId="0D0AF0F4" w14:textId="77777777" w:rsidTr="0042613D">
        <w:trPr>
          <w:cantSplit/>
          <w:trHeight w:val="171"/>
        </w:trPr>
        <w:tc>
          <w:tcPr>
            <w:tcW w:w="907" w:type="dxa"/>
            <w:tcBorders>
              <w:left w:val="double" w:sz="4" w:space="0" w:color="auto"/>
            </w:tcBorders>
          </w:tcPr>
          <w:p w14:paraId="30AB99E0"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 xml:space="preserve">счет, </w:t>
            </w:r>
            <w:r w:rsidRPr="00A40078">
              <w:rPr>
                <w:rFonts w:ascii="Times New Roman" w:hAnsi="Times New Roman" w:cs="Times New Roman"/>
                <w:sz w:val="14"/>
                <w:szCs w:val="14"/>
              </w:rPr>
              <w:br/>
              <w:t>суб</w:t>
            </w:r>
            <w:r w:rsidRPr="00A40078">
              <w:rPr>
                <w:rFonts w:ascii="Times New Roman" w:hAnsi="Times New Roman" w:cs="Times New Roman"/>
                <w:sz w:val="14"/>
                <w:szCs w:val="14"/>
              </w:rPr>
              <w:softHyphen/>
              <w:t>счет</w:t>
            </w:r>
          </w:p>
        </w:tc>
        <w:tc>
          <w:tcPr>
            <w:tcW w:w="1304" w:type="dxa"/>
            <w:tcBorders>
              <w:right w:val="double" w:sz="4" w:space="0" w:color="auto"/>
            </w:tcBorders>
          </w:tcPr>
          <w:p w14:paraId="423AF86C"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Код ана</w:t>
            </w:r>
            <w:r w:rsidRPr="00A40078">
              <w:rPr>
                <w:rFonts w:ascii="Times New Roman" w:hAnsi="Times New Roman" w:cs="Times New Roman"/>
                <w:sz w:val="14"/>
                <w:szCs w:val="14"/>
              </w:rPr>
              <w:softHyphen/>
              <w:t>ли</w:t>
            </w:r>
            <w:r w:rsidRPr="00A40078">
              <w:rPr>
                <w:rFonts w:ascii="Times New Roman" w:hAnsi="Times New Roman" w:cs="Times New Roman"/>
                <w:sz w:val="14"/>
                <w:szCs w:val="14"/>
              </w:rPr>
              <w:softHyphen/>
              <w:t>тичес</w:t>
            </w:r>
            <w:r w:rsidRPr="00A40078">
              <w:rPr>
                <w:rFonts w:ascii="Times New Roman" w:hAnsi="Times New Roman" w:cs="Times New Roman"/>
                <w:sz w:val="14"/>
                <w:szCs w:val="14"/>
              </w:rPr>
              <w:softHyphen/>
              <w:t>ко</w:t>
            </w:r>
            <w:r w:rsidRPr="00A40078">
              <w:rPr>
                <w:rFonts w:ascii="Times New Roman" w:hAnsi="Times New Roman" w:cs="Times New Roman"/>
                <w:sz w:val="14"/>
                <w:szCs w:val="14"/>
              </w:rPr>
              <w:softHyphen/>
              <w:t>го уче</w:t>
            </w:r>
            <w:r w:rsidRPr="00A40078">
              <w:rPr>
                <w:rFonts w:ascii="Times New Roman" w:hAnsi="Times New Roman" w:cs="Times New Roman"/>
                <w:sz w:val="14"/>
                <w:szCs w:val="14"/>
              </w:rPr>
              <w:softHyphen/>
              <w:t>та</w:t>
            </w:r>
          </w:p>
        </w:tc>
        <w:tc>
          <w:tcPr>
            <w:tcW w:w="1361" w:type="dxa"/>
            <w:tcBorders>
              <w:left w:val="nil"/>
            </w:tcBorders>
          </w:tcPr>
          <w:p w14:paraId="6B591D1A"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на</w:t>
            </w:r>
            <w:r w:rsidRPr="00A40078">
              <w:rPr>
                <w:rFonts w:ascii="Times New Roman" w:hAnsi="Times New Roman" w:cs="Times New Roman"/>
                <w:sz w:val="14"/>
                <w:szCs w:val="14"/>
              </w:rPr>
              <w:softHyphen/>
              <w:t>име</w:t>
            </w:r>
            <w:r w:rsidRPr="00A40078">
              <w:rPr>
                <w:rFonts w:ascii="Times New Roman" w:hAnsi="Times New Roman" w:cs="Times New Roman"/>
                <w:sz w:val="14"/>
                <w:szCs w:val="14"/>
              </w:rPr>
              <w:softHyphen/>
              <w:t>но</w:t>
            </w:r>
            <w:r w:rsidRPr="00A40078">
              <w:rPr>
                <w:rFonts w:ascii="Times New Roman" w:hAnsi="Times New Roman" w:cs="Times New Roman"/>
                <w:sz w:val="14"/>
                <w:szCs w:val="14"/>
              </w:rPr>
              <w:softHyphen/>
              <w:t>ва</w:t>
            </w:r>
            <w:r w:rsidRPr="00A40078">
              <w:rPr>
                <w:rFonts w:ascii="Times New Roman" w:hAnsi="Times New Roman" w:cs="Times New Roman"/>
                <w:sz w:val="14"/>
                <w:szCs w:val="14"/>
              </w:rPr>
              <w:softHyphen/>
              <w:t>ние, сорт, раз</w:t>
            </w:r>
            <w:r w:rsidRPr="00A40078">
              <w:rPr>
                <w:rFonts w:ascii="Times New Roman" w:hAnsi="Times New Roman" w:cs="Times New Roman"/>
                <w:sz w:val="14"/>
                <w:szCs w:val="14"/>
              </w:rPr>
              <w:softHyphen/>
              <w:t xml:space="preserve">мер, </w:t>
            </w:r>
            <w:r w:rsidRPr="00A40078">
              <w:rPr>
                <w:rFonts w:ascii="Times New Roman" w:hAnsi="Times New Roman" w:cs="Times New Roman"/>
                <w:sz w:val="14"/>
                <w:szCs w:val="14"/>
              </w:rPr>
              <w:br/>
              <w:t>мар</w:t>
            </w:r>
            <w:r w:rsidRPr="00A40078">
              <w:rPr>
                <w:rFonts w:ascii="Times New Roman" w:hAnsi="Times New Roman" w:cs="Times New Roman"/>
                <w:sz w:val="14"/>
                <w:szCs w:val="14"/>
              </w:rPr>
              <w:softHyphen/>
              <w:t>ка</w:t>
            </w:r>
          </w:p>
        </w:tc>
        <w:tc>
          <w:tcPr>
            <w:tcW w:w="794" w:type="dxa"/>
            <w:tcBorders>
              <w:right w:val="double" w:sz="4" w:space="0" w:color="auto"/>
            </w:tcBorders>
          </w:tcPr>
          <w:p w14:paraId="54BE4E6D"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но</w:t>
            </w:r>
            <w:r w:rsidRPr="00A40078">
              <w:rPr>
                <w:rFonts w:ascii="Times New Roman" w:hAnsi="Times New Roman" w:cs="Times New Roman"/>
                <w:sz w:val="14"/>
                <w:szCs w:val="14"/>
              </w:rPr>
              <w:softHyphen/>
              <w:t>менкла</w:t>
            </w:r>
            <w:r w:rsidRPr="00A40078">
              <w:rPr>
                <w:rFonts w:ascii="Times New Roman" w:hAnsi="Times New Roman" w:cs="Times New Roman"/>
                <w:sz w:val="14"/>
                <w:szCs w:val="14"/>
              </w:rPr>
              <w:softHyphen/>
              <w:t xml:space="preserve">турный </w:t>
            </w:r>
            <w:r w:rsidRPr="00A40078">
              <w:rPr>
                <w:rFonts w:ascii="Times New Roman" w:hAnsi="Times New Roman" w:cs="Times New Roman"/>
                <w:sz w:val="14"/>
                <w:szCs w:val="14"/>
              </w:rPr>
              <w:br/>
              <w:t>но</w:t>
            </w:r>
            <w:r w:rsidRPr="00A40078">
              <w:rPr>
                <w:rFonts w:ascii="Times New Roman" w:hAnsi="Times New Roman" w:cs="Times New Roman"/>
                <w:sz w:val="14"/>
                <w:szCs w:val="14"/>
              </w:rPr>
              <w:softHyphen/>
              <w:t>мер</w:t>
            </w:r>
          </w:p>
        </w:tc>
        <w:tc>
          <w:tcPr>
            <w:tcW w:w="624" w:type="dxa"/>
            <w:tcBorders>
              <w:left w:val="nil"/>
            </w:tcBorders>
          </w:tcPr>
          <w:p w14:paraId="23D39FAA"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код</w:t>
            </w:r>
          </w:p>
        </w:tc>
        <w:tc>
          <w:tcPr>
            <w:tcW w:w="1134" w:type="dxa"/>
            <w:tcBorders>
              <w:right w:val="double" w:sz="4" w:space="0" w:color="auto"/>
            </w:tcBorders>
          </w:tcPr>
          <w:p w14:paraId="08A0FE19"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на</w:t>
            </w:r>
            <w:r w:rsidRPr="00A40078">
              <w:rPr>
                <w:rFonts w:ascii="Times New Roman" w:hAnsi="Times New Roman" w:cs="Times New Roman"/>
                <w:sz w:val="14"/>
                <w:szCs w:val="14"/>
              </w:rPr>
              <w:softHyphen/>
              <w:t>име</w:t>
            </w:r>
            <w:r w:rsidRPr="00A40078">
              <w:rPr>
                <w:rFonts w:ascii="Times New Roman" w:hAnsi="Times New Roman" w:cs="Times New Roman"/>
                <w:sz w:val="14"/>
                <w:szCs w:val="14"/>
              </w:rPr>
              <w:softHyphen/>
              <w:t>но</w:t>
            </w:r>
            <w:r w:rsidRPr="00A40078">
              <w:rPr>
                <w:rFonts w:ascii="Times New Roman" w:hAnsi="Times New Roman" w:cs="Times New Roman"/>
                <w:sz w:val="14"/>
                <w:szCs w:val="14"/>
              </w:rPr>
              <w:softHyphen/>
              <w:t>вание</w:t>
            </w:r>
          </w:p>
        </w:tc>
        <w:tc>
          <w:tcPr>
            <w:tcW w:w="851" w:type="dxa"/>
            <w:tcBorders>
              <w:left w:val="nil"/>
            </w:tcBorders>
          </w:tcPr>
          <w:p w14:paraId="2340C78C"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над</w:t>
            </w:r>
            <w:r w:rsidRPr="00A40078">
              <w:rPr>
                <w:rFonts w:ascii="Times New Roman" w:hAnsi="Times New Roman" w:cs="Times New Roman"/>
                <w:sz w:val="14"/>
                <w:szCs w:val="14"/>
              </w:rPr>
              <w:softHyphen/>
              <w:t>ле</w:t>
            </w:r>
            <w:r w:rsidRPr="00A40078">
              <w:rPr>
                <w:rFonts w:ascii="Times New Roman" w:hAnsi="Times New Roman" w:cs="Times New Roman"/>
                <w:sz w:val="14"/>
                <w:szCs w:val="14"/>
              </w:rPr>
              <w:softHyphen/>
              <w:t>жит отпустить</w:t>
            </w:r>
          </w:p>
        </w:tc>
        <w:tc>
          <w:tcPr>
            <w:tcW w:w="624" w:type="dxa"/>
            <w:tcBorders>
              <w:right w:val="double" w:sz="4" w:space="0" w:color="auto"/>
            </w:tcBorders>
          </w:tcPr>
          <w:p w14:paraId="0733FDC2"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от</w:t>
            </w:r>
            <w:r w:rsidRPr="00A40078">
              <w:rPr>
                <w:rFonts w:ascii="Times New Roman" w:hAnsi="Times New Roman" w:cs="Times New Roman"/>
                <w:sz w:val="14"/>
                <w:szCs w:val="14"/>
              </w:rPr>
              <w:softHyphen/>
              <w:t>пуще</w:t>
            </w:r>
            <w:r w:rsidRPr="00A40078">
              <w:rPr>
                <w:rFonts w:ascii="Times New Roman" w:hAnsi="Times New Roman" w:cs="Times New Roman"/>
                <w:sz w:val="14"/>
                <w:szCs w:val="14"/>
              </w:rPr>
              <w:softHyphen/>
              <w:t>но</w:t>
            </w:r>
          </w:p>
        </w:tc>
        <w:tc>
          <w:tcPr>
            <w:tcW w:w="794" w:type="dxa"/>
            <w:vMerge/>
            <w:tcBorders>
              <w:left w:val="nil"/>
              <w:right w:val="double" w:sz="4" w:space="0" w:color="auto"/>
            </w:tcBorders>
          </w:tcPr>
          <w:p w14:paraId="709AC248" w14:textId="77777777" w:rsidR="0042613D" w:rsidRPr="00A40078" w:rsidRDefault="0042613D" w:rsidP="0042613D">
            <w:pPr>
              <w:widowControl w:val="0"/>
              <w:spacing w:after="0" w:line="240" w:lineRule="auto"/>
              <w:rPr>
                <w:rFonts w:ascii="Times New Roman" w:hAnsi="Times New Roman" w:cs="Times New Roman"/>
                <w:sz w:val="14"/>
                <w:szCs w:val="14"/>
              </w:rPr>
            </w:pPr>
          </w:p>
        </w:tc>
        <w:tc>
          <w:tcPr>
            <w:tcW w:w="907" w:type="dxa"/>
            <w:vMerge/>
            <w:tcBorders>
              <w:left w:val="nil"/>
              <w:right w:val="double" w:sz="4" w:space="0" w:color="auto"/>
            </w:tcBorders>
          </w:tcPr>
          <w:p w14:paraId="7C1C36F1" w14:textId="77777777" w:rsidR="0042613D" w:rsidRPr="00A40078" w:rsidRDefault="0042613D" w:rsidP="0042613D">
            <w:pPr>
              <w:widowControl w:val="0"/>
              <w:spacing w:after="0" w:line="240" w:lineRule="auto"/>
              <w:rPr>
                <w:rFonts w:ascii="Times New Roman" w:hAnsi="Times New Roman" w:cs="Times New Roman"/>
                <w:sz w:val="14"/>
                <w:szCs w:val="14"/>
              </w:rPr>
            </w:pPr>
          </w:p>
        </w:tc>
        <w:tc>
          <w:tcPr>
            <w:tcW w:w="737" w:type="dxa"/>
            <w:vMerge/>
            <w:tcBorders>
              <w:left w:val="nil"/>
              <w:right w:val="double" w:sz="4" w:space="0" w:color="auto"/>
            </w:tcBorders>
          </w:tcPr>
          <w:p w14:paraId="6174C63E" w14:textId="77777777" w:rsidR="0042613D" w:rsidRPr="00A40078" w:rsidRDefault="0042613D" w:rsidP="0042613D">
            <w:pPr>
              <w:widowControl w:val="0"/>
              <w:spacing w:after="0" w:line="240" w:lineRule="auto"/>
              <w:rPr>
                <w:rFonts w:ascii="Times New Roman" w:hAnsi="Times New Roman" w:cs="Times New Roman"/>
                <w:sz w:val="14"/>
                <w:szCs w:val="14"/>
              </w:rPr>
            </w:pPr>
          </w:p>
        </w:tc>
        <w:tc>
          <w:tcPr>
            <w:tcW w:w="851" w:type="dxa"/>
            <w:vMerge/>
            <w:tcBorders>
              <w:left w:val="nil"/>
              <w:right w:val="nil"/>
            </w:tcBorders>
          </w:tcPr>
          <w:p w14:paraId="57E61AC1" w14:textId="77777777" w:rsidR="0042613D" w:rsidRPr="00A40078" w:rsidRDefault="0042613D" w:rsidP="0042613D">
            <w:pPr>
              <w:widowControl w:val="0"/>
              <w:spacing w:after="0" w:line="240" w:lineRule="auto"/>
              <w:rPr>
                <w:rFonts w:ascii="Times New Roman" w:hAnsi="Times New Roman" w:cs="Times New Roman"/>
                <w:sz w:val="14"/>
                <w:szCs w:val="14"/>
              </w:rPr>
            </w:pPr>
          </w:p>
        </w:tc>
        <w:tc>
          <w:tcPr>
            <w:tcW w:w="624" w:type="dxa"/>
            <w:tcBorders>
              <w:left w:val="double" w:sz="4" w:space="0" w:color="auto"/>
            </w:tcBorders>
          </w:tcPr>
          <w:p w14:paraId="319D3CF9"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ин</w:t>
            </w:r>
            <w:r w:rsidRPr="00A40078">
              <w:rPr>
                <w:rFonts w:ascii="Times New Roman" w:hAnsi="Times New Roman" w:cs="Times New Roman"/>
                <w:sz w:val="14"/>
                <w:szCs w:val="14"/>
              </w:rPr>
              <w:softHyphen/>
              <w:t>вентарный</w:t>
            </w:r>
          </w:p>
        </w:tc>
        <w:tc>
          <w:tcPr>
            <w:tcW w:w="851" w:type="dxa"/>
            <w:tcBorders>
              <w:right w:val="double" w:sz="4" w:space="0" w:color="auto"/>
            </w:tcBorders>
          </w:tcPr>
          <w:p w14:paraId="7838F4A5"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пас</w:t>
            </w:r>
            <w:r w:rsidRPr="00A40078">
              <w:rPr>
                <w:rFonts w:ascii="Times New Roman" w:hAnsi="Times New Roman" w:cs="Times New Roman"/>
                <w:sz w:val="14"/>
                <w:szCs w:val="14"/>
              </w:rPr>
              <w:softHyphen/>
              <w:t>пор</w:t>
            </w:r>
            <w:r w:rsidRPr="00A40078">
              <w:rPr>
                <w:rFonts w:ascii="Times New Roman" w:hAnsi="Times New Roman" w:cs="Times New Roman"/>
                <w:sz w:val="14"/>
                <w:szCs w:val="14"/>
              </w:rPr>
              <w:softHyphen/>
              <w:t>та</w:t>
            </w:r>
          </w:p>
        </w:tc>
        <w:tc>
          <w:tcPr>
            <w:tcW w:w="2805" w:type="dxa"/>
            <w:vMerge/>
            <w:tcBorders>
              <w:left w:val="nil"/>
              <w:right w:val="double" w:sz="4" w:space="0" w:color="auto"/>
            </w:tcBorders>
          </w:tcPr>
          <w:p w14:paraId="3C0E5620" w14:textId="77777777" w:rsidR="0042613D" w:rsidRPr="00A40078" w:rsidRDefault="0042613D" w:rsidP="0042613D">
            <w:pPr>
              <w:widowControl w:val="0"/>
              <w:spacing w:after="0" w:line="240" w:lineRule="auto"/>
              <w:rPr>
                <w:rFonts w:ascii="Times New Roman" w:hAnsi="Times New Roman" w:cs="Times New Roman"/>
                <w:sz w:val="14"/>
                <w:szCs w:val="14"/>
              </w:rPr>
            </w:pPr>
          </w:p>
        </w:tc>
      </w:tr>
      <w:tr w:rsidR="0042613D" w:rsidRPr="00A40078" w14:paraId="0C7A9A35" w14:textId="77777777" w:rsidTr="0042613D">
        <w:trPr>
          <w:trHeight w:hRule="exact" w:val="244"/>
        </w:trPr>
        <w:tc>
          <w:tcPr>
            <w:tcW w:w="907" w:type="dxa"/>
            <w:tcBorders>
              <w:left w:val="double" w:sz="4" w:space="0" w:color="auto"/>
              <w:bottom w:val="single" w:sz="12" w:space="0" w:color="auto"/>
            </w:tcBorders>
            <w:vAlign w:val="center"/>
          </w:tcPr>
          <w:p w14:paraId="77CA869F"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1</w:t>
            </w:r>
          </w:p>
        </w:tc>
        <w:tc>
          <w:tcPr>
            <w:tcW w:w="1304" w:type="dxa"/>
            <w:tcBorders>
              <w:bottom w:val="single" w:sz="12" w:space="0" w:color="auto"/>
              <w:right w:val="double" w:sz="4" w:space="0" w:color="auto"/>
            </w:tcBorders>
            <w:vAlign w:val="center"/>
          </w:tcPr>
          <w:p w14:paraId="2F9B74A1"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2</w:t>
            </w:r>
          </w:p>
        </w:tc>
        <w:tc>
          <w:tcPr>
            <w:tcW w:w="1361" w:type="dxa"/>
            <w:tcBorders>
              <w:left w:val="nil"/>
              <w:bottom w:val="double" w:sz="4" w:space="0" w:color="auto"/>
            </w:tcBorders>
            <w:vAlign w:val="center"/>
          </w:tcPr>
          <w:p w14:paraId="79D6097E"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3</w:t>
            </w:r>
          </w:p>
        </w:tc>
        <w:tc>
          <w:tcPr>
            <w:tcW w:w="794" w:type="dxa"/>
            <w:tcBorders>
              <w:bottom w:val="single" w:sz="12" w:space="0" w:color="auto"/>
              <w:right w:val="double" w:sz="4" w:space="0" w:color="auto"/>
            </w:tcBorders>
            <w:vAlign w:val="center"/>
          </w:tcPr>
          <w:p w14:paraId="23373224"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4</w:t>
            </w:r>
          </w:p>
        </w:tc>
        <w:tc>
          <w:tcPr>
            <w:tcW w:w="624" w:type="dxa"/>
            <w:tcBorders>
              <w:left w:val="nil"/>
              <w:bottom w:val="single" w:sz="12" w:space="0" w:color="auto"/>
            </w:tcBorders>
            <w:vAlign w:val="center"/>
          </w:tcPr>
          <w:p w14:paraId="178B633A"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5</w:t>
            </w:r>
          </w:p>
        </w:tc>
        <w:tc>
          <w:tcPr>
            <w:tcW w:w="1134" w:type="dxa"/>
            <w:tcBorders>
              <w:bottom w:val="double" w:sz="4" w:space="0" w:color="auto"/>
              <w:right w:val="double" w:sz="4" w:space="0" w:color="auto"/>
            </w:tcBorders>
            <w:vAlign w:val="center"/>
          </w:tcPr>
          <w:p w14:paraId="596A5ADF"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6</w:t>
            </w:r>
          </w:p>
        </w:tc>
        <w:tc>
          <w:tcPr>
            <w:tcW w:w="851" w:type="dxa"/>
            <w:tcBorders>
              <w:left w:val="nil"/>
              <w:bottom w:val="double" w:sz="4" w:space="0" w:color="auto"/>
            </w:tcBorders>
            <w:vAlign w:val="center"/>
          </w:tcPr>
          <w:p w14:paraId="602CFCB2"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7</w:t>
            </w:r>
          </w:p>
        </w:tc>
        <w:tc>
          <w:tcPr>
            <w:tcW w:w="624" w:type="dxa"/>
            <w:tcBorders>
              <w:bottom w:val="single" w:sz="12" w:space="0" w:color="auto"/>
              <w:right w:val="double" w:sz="4" w:space="0" w:color="auto"/>
            </w:tcBorders>
            <w:vAlign w:val="center"/>
          </w:tcPr>
          <w:p w14:paraId="38E710C8"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8</w:t>
            </w:r>
          </w:p>
        </w:tc>
        <w:tc>
          <w:tcPr>
            <w:tcW w:w="794" w:type="dxa"/>
            <w:tcBorders>
              <w:left w:val="nil"/>
              <w:bottom w:val="single" w:sz="12" w:space="0" w:color="auto"/>
              <w:right w:val="double" w:sz="4" w:space="0" w:color="auto"/>
            </w:tcBorders>
            <w:vAlign w:val="center"/>
          </w:tcPr>
          <w:p w14:paraId="137B9383"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9</w:t>
            </w:r>
          </w:p>
        </w:tc>
        <w:tc>
          <w:tcPr>
            <w:tcW w:w="907" w:type="dxa"/>
            <w:tcBorders>
              <w:left w:val="nil"/>
              <w:bottom w:val="single" w:sz="12" w:space="0" w:color="auto"/>
              <w:right w:val="double" w:sz="4" w:space="0" w:color="auto"/>
            </w:tcBorders>
            <w:vAlign w:val="center"/>
          </w:tcPr>
          <w:p w14:paraId="06D6CDAD"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10</w:t>
            </w:r>
          </w:p>
        </w:tc>
        <w:tc>
          <w:tcPr>
            <w:tcW w:w="737" w:type="dxa"/>
            <w:tcBorders>
              <w:left w:val="nil"/>
              <w:bottom w:val="single" w:sz="12" w:space="0" w:color="auto"/>
              <w:right w:val="double" w:sz="4" w:space="0" w:color="auto"/>
            </w:tcBorders>
            <w:vAlign w:val="center"/>
          </w:tcPr>
          <w:p w14:paraId="799D2B74"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11</w:t>
            </w:r>
          </w:p>
        </w:tc>
        <w:tc>
          <w:tcPr>
            <w:tcW w:w="851" w:type="dxa"/>
            <w:tcBorders>
              <w:left w:val="nil"/>
              <w:bottom w:val="single" w:sz="12" w:space="0" w:color="auto"/>
              <w:right w:val="double" w:sz="4" w:space="0" w:color="auto"/>
            </w:tcBorders>
            <w:vAlign w:val="center"/>
          </w:tcPr>
          <w:p w14:paraId="1D98F788"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12</w:t>
            </w:r>
          </w:p>
        </w:tc>
        <w:tc>
          <w:tcPr>
            <w:tcW w:w="624" w:type="dxa"/>
            <w:tcBorders>
              <w:left w:val="nil"/>
              <w:bottom w:val="single" w:sz="12" w:space="0" w:color="auto"/>
            </w:tcBorders>
            <w:vAlign w:val="center"/>
          </w:tcPr>
          <w:p w14:paraId="105CCF96"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13</w:t>
            </w:r>
          </w:p>
        </w:tc>
        <w:tc>
          <w:tcPr>
            <w:tcW w:w="851" w:type="dxa"/>
            <w:tcBorders>
              <w:bottom w:val="single" w:sz="12" w:space="0" w:color="auto"/>
              <w:right w:val="double" w:sz="4" w:space="0" w:color="auto"/>
            </w:tcBorders>
            <w:vAlign w:val="center"/>
          </w:tcPr>
          <w:p w14:paraId="5394634A"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14</w:t>
            </w:r>
          </w:p>
        </w:tc>
        <w:tc>
          <w:tcPr>
            <w:tcW w:w="2805" w:type="dxa"/>
            <w:tcBorders>
              <w:left w:val="nil"/>
              <w:bottom w:val="double" w:sz="4" w:space="0" w:color="auto"/>
              <w:right w:val="double" w:sz="4" w:space="0" w:color="auto"/>
            </w:tcBorders>
            <w:vAlign w:val="center"/>
          </w:tcPr>
          <w:p w14:paraId="7EB1F7C1"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15</w:t>
            </w:r>
          </w:p>
        </w:tc>
      </w:tr>
      <w:tr w:rsidR="0042613D" w:rsidRPr="00A40078" w14:paraId="20E3D079" w14:textId="77777777" w:rsidTr="0042613D">
        <w:trPr>
          <w:trHeight w:val="240"/>
        </w:trPr>
        <w:tc>
          <w:tcPr>
            <w:tcW w:w="907" w:type="dxa"/>
            <w:tcBorders>
              <w:top w:val="single" w:sz="12" w:space="0" w:color="auto"/>
              <w:left w:val="single" w:sz="12" w:space="0" w:color="auto"/>
            </w:tcBorders>
            <w:vAlign w:val="center"/>
          </w:tcPr>
          <w:p w14:paraId="567A96BB"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304" w:type="dxa"/>
            <w:tcBorders>
              <w:top w:val="single" w:sz="12" w:space="0" w:color="auto"/>
              <w:right w:val="single" w:sz="12" w:space="0" w:color="auto"/>
            </w:tcBorders>
            <w:vAlign w:val="center"/>
          </w:tcPr>
          <w:p w14:paraId="37F5559B"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361" w:type="dxa"/>
            <w:tcBorders>
              <w:top w:val="double" w:sz="4" w:space="0" w:color="auto"/>
              <w:left w:val="nil"/>
              <w:right w:val="single" w:sz="12" w:space="0" w:color="auto"/>
            </w:tcBorders>
            <w:vAlign w:val="center"/>
          </w:tcPr>
          <w:p w14:paraId="59E1F4B2" w14:textId="77777777" w:rsidR="0042613D" w:rsidRPr="00A40078" w:rsidRDefault="0042613D" w:rsidP="0042613D">
            <w:pPr>
              <w:widowControl w:val="0"/>
              <w:spacing w:after="0" w:line="240" w:lineRule="auto"/>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4C754541"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single" w:sz="12" w:space="0" w:color="auto"/>
            </w:tcBorders>
            <w:vAlign w:val="center"/>
          </w:tcPr>
          <w:p w14:paraId="49EE9A5E"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134" w:type="dxa"/>
            <w:tcBorders>
              <w:top w:val="double" w:sz="4" w:space="0" w:color="auto"/>
              <w:left w:val="nil"/>
              <w:right w:val="double" w:sz="4" w:space="0" w:color="auto"/>
            </w:tcBorders>
            <w:vAlign w:val="center"/>
          </w:tcPr>
          <w:p w14:paraId="61A4D420"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top w:val="double" w:sz="4" w:space="0" w:color="auto"/>
              <w:left w:val="nil"/>
              <w:right w:val="single" w:sz="12" w:space="0" w:color="auto"/>
            </w:tcBorders>
            <w:vAlign w:val="center"/>
          </w:tcPr>
          <w:p w14:paraId="0B6AB083"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double" w:sz="4" w:space="0" w:color="auto"/>
            </w:tcBorders>
            <w:vAlign w:val="center"/>
          </w:tcPr>
          <w:p w14:paraId="17023FC0"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4C545808"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907" w:type="dxa"/>
            <w:tcBorders>
              <w:top w:val="single" w:sz="12" w:space="0" w:color="auto"/>
              <w:left w:val="nil"/>
              <w:right w:val="double" w:sz="4" w:space="0" w:color="auto"/>
            </w:tcBorders>
            <w:vAlign w:val="center"/>
          </w:tcPr>
          <w:p w14:paraId="5AC1F5FC"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737" w:type="dxa"/>
            <w:tcBorders>
              <w:top w:val="single" w:sz="12" w:space="0" w:color="auto"/>
              <w:left w:val="nil"/>
              <w:right w:val="double" w:sz="4" w:space="0" w:color="auto"/>
            </w:tcBorders>
            <w:vAlign w:val="center"/>
          </w:tcPr>
          <w:p w14:paraId="5E069E89"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left w:val="nil"/>
              <w:right w:val="double" w:sz="4" w:space="0" w:color="auto"/>
            </w:tcBorders>
            <w:vAlign w:val="center"/>
          </w:tcPr>
          <w:p w14:paraId="3EFCCD61"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tcBorders>
            <w:vAlign w:val="center"/>
          </w:tcPr>
          <w:p w14:paraId="035FD364"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right w:val="single" w:sz="12" w:space="0" w:color="auto"/>
            </w:tcBorders>
            <w:vAlign w:val="center"/>
          </w:tcPr>
          <w:p w14:paraId="0E3D4BF1"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2805" w:type="dxa"/>
            <w:tcBorders>
              <w:top w:val="double" w:sz="4" w:space="0" w:color="auto"/>
              <w:left w:val="nil"/>
              <w:right w:val="double" w:sz="4" w:space="0" w:color="auto"/>
            </w:tcBorders>
            <w:vAlign w:val="center"/>
          </w:tcPr>
          <w:p w14:paraId="60972142"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r>
      <w:tr w:rsidR="0042613D" w:rsidRPr="00A40078" w14:paraId="3A70D610" w14:textId="77777777" w:rsidTr="0042613D">
        <w:trPr>
          <w:trHeight w:val="240"/>
        </w:trPr>
        <w:tc>
          <w:tcPr>
            <w:tcW w:w="907" w:type="dxa"/>
            <w:tcBorders>
              <w:left w:val="single" w:sz="12" w:space="0" w:color="auto"/>
            </w:tcBorders>
            <w:vAlign w:val="center"/>
          </w:tcPr>
          <w:p w14:paraId="5EC17039"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3DFB1260"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63FCB448" w14:textId="77777777" w:rsidR="0042613D" w:rsidRPr="00A40078" w:rsidRDefault="0042613D" w:rsidP="0042613D">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709D0BF7"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53E0EC74"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76DC035E"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717A1632"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73B26F7A"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1F6B8A24"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7B9F536D"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2A508053"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6D57B037"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5810136F"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7BC66110"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0486978E"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r>
    </w:tbl>
    <w:p w14:paraId="15D0F57D" w14:textId="77777777" w:rsidR="0042613D" w:rsidRPr="00A40078" w:rsidRDefault="0042613D" w:rsidP="0042613D">
      <w:pPr>
        <w:widowControl w:val="0"/>
        <w:spacing w:after="0" w:line="240" w:lineRule="auto"/>
        <w:jc w:val="right"/>
        <w:rPr>
          <w:rFonts w:ascii="Times New Roman" w:hAnsi="Times New Roman" w:cs="Times New Roman"/>
          <w:sz w:val="17"/>
          <w:szCs w:val="17"/>
        </w:rPr>
      </w:pPr>
      <w:r w:rsidRPr="00A40078">
        <w:rPr>
          <w:rFonts w:ascii="Times New Roman" w:hAnsi="Times New Roman" w:cs="Times New Roman"/>
          <w:sz w:val="17"/>
          <w:szCs w:val="17"/>
        </w:rPr>
        <w:t>Оборотная сторона формы № М-15</w:t>
      </w:r>
    </w:p>
    <w:tbl>
      <w:tblPr>
        <w:tblW w:w="1516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07"/>
        <w:gridCol w:w="1304"/>
        <w:gridCol w:w="1361"/>
        <w:gridCol w:w="794"/>
        <w:gridCol w:w="624"/>
        <w:gridCol w:w="1134"/>
        <w:gridCol w:w="851"/>
        <w:gridCol w:w="624"/>
        <w:gridCol w:w="794"/>
        <w:gridCol w:w="907"/>
        <w:gridCol w:w="737"/>
        <w:gridCol w:w="851"/>
        <w:gridCol w:w="624"/>
        <w:gridCol w:w="851"/>
        <w:gridCol w:w="2805"/>
      </w:tblGrid>
      <w:tr w:rsidR="0042613D" w:rsidRPr="00A40078" w14:paraId="776F91E7" w14:textId="77777777" w:rsidTr="0042613D">
        <w:trPr>
          <w:cantSplit/>
          <w:trHeight w:hRule="exact" w:val="280"/>
        </w:trPr>
        <w:tc>
          <w:tcPr>
            <w:tcW w:w="2211" w:type="dxa"/>
            <w:gridSpan w:val="2"/>
            <w:tcBorders>
              <w:top w:val="double" w:sz="4" w:space="0" w:color="auto"/>
              <w:left w:val="double" w:sz="4" w:space="0" w:color="auto"/>
              <w:right w:val="double" w:sz="4" w:space="0" w:color="auto"/>
            </w:tcBorders>
            <w:vAlign w:val="center"/>
          </w:tcPr>
          <w:p w14:paraId="0C666F71"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Кор</w:t>
            </w:r>
            <w:r w:rsidRPr="00A40078">
              <w:rPr>
                <w:rFonts w:ascii="Times New Roman" w:hAnsi="Times New Roman" w:cs="Times New Roman"/>
                <w:sz w:val="14"/>
                <w:szCs w:val="14"/>
              </w:rPr>
              <w:softHyphen/>
              <w:t>рес</w:t>
            </w:r>
            <w:r w:rsidRPr="00A40078">
              <w:rPr>
                <w:rFonts w:ascii="Times New Roman" w:hAnsi="Times New Roman" w:cs="Times New Roman"/>
                <w:sz w:val="14"/>
                <w:szCs w:val="14"/>
              </w:rPr>
              <w:softHyphen/>
              <w:t>пон</w:t>
            </w:r>
            <w:r w:rsidRPr="00A40078">
              <w:rPr>
                <w:rFonts w:ascii="Times New Roman" w:hAnsi="Times New Roman" w:cs="Times New Roman"/>
                <w:sz w:val="14"/>
                <w:szCs w:val="14"/>
              </w:rPr>
              <w:softHyphen/>
              <w:t>ди</w:t>
            </w:r>
            <w:r w:rsidRPr="00A40078">
              <w:rPr>
                <w:rFonts w:ascii="Times New Roman" w:hAnsi="Times New Roman" w:cs="Times New Roman"/>
                <w:sz w:val="14"/>
                <w:szCs w:val="14"/>
              </w:rPr>
              <w:softHyphen/>
              <w:t>рую</w:t>
            </w:r>
            <w:r w:rsidRPr="00A40078">
              <w:rPr>
                <w:rFonts w:ascii="Times New Roman" w:hAnsi="Times New Roman" w:cs="Times New Roman"/>
                <w:sz w:val="14"/>
                <w:szCs w:val="14"/>
              </w:rPr>
              <w:softHyphen/>
              <w:t>щий счет</w:t>
            </w:r>
          </w:p>
        </w:tc>
        <w:tc>
          <w:tcPr>
            <w:tcW w:w="2155" w:type="dxa"/>
            <w:gridSpan w:val="2"/>
            <w:tcBorders>
              <w:top w:val="double" w:sz="4" w:space="0" w:color="auto"/>
              <w:left w:val="nil"/>
              <w:right w:val="double" w:sz="4" w:space="0" w:color="auto"/>
            </w:tcBorders>
            <w:vAlign w:val="center"/>
          </w:tcPr>
          <w:p w14:paraId="50CDE9E9"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Ма</w:t>
            </w:r>
            <w:r w:rsidRPr="00A40078">
              <w:rPr>
                <w:rFonts w:ascii="Times New Roman" w:hAnsi="Times New Roman" w:cs="Times New Roman"/>
                <w:sz w:val="14"/>
                <w:szCs w:val="14"/>
              </w:rPr>
              <w:softHyphen/>
              <w:t>те</w:t>
            </w:r>
            <w:r w:rsidRPr="00A40078">
              <w:rPr>
                <w:rFonts w:ascii="Times New Roman" w:hAnsi="Times New Roman" w:cs="Times New Roman"/>
                <w:sz w:val="14"/>
                <w:szCs w:val="14"/>
              </w:rPr>
              <w:softHyphen/>
              <w:t>ри</w:t>
            </w:r>
            <w:r w:rsidRPr="00A40078">
              <w:rPr>
                <w:rFonts w:ascii="Times New Roman" w:hAnsi="Times New Roman" w:cs="Times New Roman"/>
                <w:sz w:val="14"/>
                <w:szCs w:val="14"/>
              </w:rPr>
              <w:softHyphen/>
              <w:t>аль</w:t>
            </w:r>
            <w:r w:rsidRPr="00A40078">
              <w:rPr>
                <w:rFonts w:ascii="Times New Roman" w:hAnsi="Times New Roman" w:cs="Times New Roman"/>
                <w:sz w:val="14"/>
                <w:szCs w:val="14"/>
              </w:rPr>
              <w:softHyphen/>
              <w:t>ные цен</w:t>
            </w:r>
            <w:r w:rsidRPr="00A40078">
              <w:rPr>
                <w:rFonts w:ascii="Times New Roman" w:hAnsi="Times New Roman" w:cs="Times New Roman"/>
                <w:sz w:val="14"/>
                <w:szCs w:val="14"/>
              </w:rPr>
              <w:softHyphen/>
              <w:t>нос</w:t>
            </w:r>
            <w:r w:rsidRPr="00A40078">
              <w:rPr>
                <w:rFonts w:ascii="Times New Roman" w:hAnsi="Times New Roman" w:cs="Times New Roman"/>
                <w:sz w:val="14"/>
                <w:szCs w:val="14"/>
              </w:rPr>
              <w:softHyphen/>
              <w:t>ти</w:t>
            </w:r>
          </w:p>
        </w:tc>
        <w:tc>
          <w:tcPr>
            <w:tcW w:w="1758" w:type="dxa"/>
            <w:gridSpan w:val="2"/>
            <w:tcBorders>
              <w:top w:val="double" w:sz="4" w:space="0" w:color="auto"/>
              <w:left w:val="nil"/>
              <w:right w:val="double" w:sz="4" w:space="0" w:color="auto"/>
            </w:tcBorders>
            <w:vAlign w:val="center"/>
          </w:tcPr>
          <w:p w14:paraId="069381C4"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Еди</w:t>
            </w:r>
            <w:r w:rsidRPr="00A40078">
              <w:rPr>
                <w:rFonts w:ascii="Times New Roman" w:hAnsi="Times New Roman" w:cs="Times New Roman"/>
                <w:sz w:val="14"/>
                <w:szCs w:val="14"/>
              </w:rPr>
              <w:softHyphen/>
              <w:t>ни</w:t>
            </w:r>
            <w:r w:rsidRPr="00A40078">
              <w:rPr>
                <w:rFonts w:ascii="Times New Roman" w:hAnsi="Times New Roman" w:cs="Times New Roman"/>
                <w:sz w:val="14"/>
                <w:szCs w:val="14"/>
              </w:rPr>
              <w:softHyphen/>
              <w:t>ца из</w:t>
            </w:r>
            <w:r w:rsidRPr="00A40078">
              <w:rPr>
                <w:rFonts w:ascii="Times New Roman" w:hAnsi="Times New Roman" w:cs="Times New Roman"/>
                <w:sz w:val="14"/>
                <w:szCs w:val="14"/>
              </w:rPr>
              <w:softHyphen/>
              <w:t>ме</w:t>
            </w:r>
            <w:r w:rsidRPr="00A40078">
              <w:rPr>
                <w:rFonts w:ascii="Times New Roman" w:hAnsi="Times New Roman" w:cs="Times New Roman"/>
                <w:sz w:val="14"/>
                <w:szCs w:val="14"/>
              </w:rPr>
              <w:softHyphen/>
              <w:t>ре</w:t>
            </w:r>
            <w:r w:rsidRPr="00A40078">
              <w:rPr>
                <w:rFonts w:ascii="Times New Roman" w:hAnsi="Times New Roman" w:cs="Times New Roman"/>
                <w:sz w:val="14"/>
                <w:szCs w:val="14"/>
              </w:rPr>
              <w:softHyphen/>
              <w:t>ния</w:t>
            </w:r>
          </w:p>
        </w:tc>
        <w:tc>
          <w:tcPr>
            <w:tcW w:w="1475" w:type="dxa"/>
            <w:gridSpan w:val="2"/>
            <w:tcBorders>
              <w:top w:val="double" w:sz="4" w:space="0" w:color="auto"/>
              <w:left w:val="nil"/>
              <w:right w:val="double" w:sz="4" w:space="0" w:color="auto"/>
            </w:tcBorders>
            <w:vAlign w:val="center"/>
          </w:tcPr>
          <w:p w14:paraId="63E5E1D1"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Ко</w:t>
            </w:r>
            <w:r w:rsidRPr="00A40078">
              <w:rPr>
                <w:rFonts w:ascii="Times New Roman" w:hAnsi="Times New Roman" w:cs="Times New Roman"/>
                <w:sz w:val="14"/>
                <w:szCs w:val="14"/>
              </w:rPr>
              <w:softHyphen/>
              <w:t>ли</w:t>
            </w:r>
            <w:r w:rsidRPr="00A40078">
              <w:rPr>
                <w:rFonts w:ascii="Times New Roman" w:hAnsi="Times New Roman" w:cs="Times New Roman"/>
                <w:sz w:val="14"/>
                <w:szCs w:val="14"/>
              </w:rPr>
              <w:softHyphen/>
              <w:t>чес</w:t>
            </w:r>
            <w:r w:rsidRPr="00A40078">
              <w:rPr>
                <w:rFonts w:ascii="Times New Roman" w:hAnsi="Times New Roman" w:cs="Times New Roman"/>
                <w:sz w:val="14"/>
                <w:szCs w:val="14"/>
              </w:rPr>
              <w:softHyphen/>
              <w:t>тво</w:t>
            </w:r>
          </w:p>
        </w:tc>
        <w:tc>
          <w:tcPr>
            <w:tcW w:w="794" w:type="dxa"/>
            <w:vMerge w:val="restart"/>
            <w:tcBorders>
              <w:top w:val="double" w:sz="4" w:space="0" w:color="auto"/>
              <w:left w:val="nil"/>
              <w:right w:val="double" w:sz="4" w:space="0" w:color="auto"/>
            </w:tcBorders>
          </w:tcPr>
          <w:p w14:paraId="0514EFD0"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Це</w:t>
            </w:r>
            <w:r w:rsidRPr="00A40078">
              <w:rPr>
                <w:rFonts w:ascii="Times New Roman" w:hAnsi="Times New Roman" w:cs="Times New Roman"/>
                <w:sz w:val="14"/>
                <w:szCs w:val="14"/>
              </w:rPr>
              <w:softHyphen/>
              <w:t>на,</w:t>
            </w:r>
            <w:r w:rsidRPr="00A40078">
              <w:rPr>
                <w:rFonts w:ascii="Times New Roman" w:hAnsi="Times New Roman" w:cs="Times New Roman"/>
                <w:sz w:val="14"/>
                <w:szCs w:val="14"/>
                <w:lang w:val="en-US"/>
              </w:rPr>
              <w:t xml:space="preserve"> руб. </w:t>
            </w:r>
            <w:r w:rsidRPr="00A40078">
              <w:rPr>
                <w:rFonts w:ascii="Times New Roman" w:hAnsi="Times New Roman" w:cs="Times New Roman"/>
                <w:sz w:val="14"/>
                <w:szCs w:val="14"/>
              </w:rPr>
              <w:t>коп.</w:t>
            </w:r>
          </w:p>
        </w:tc>
        <w:tc>
          <w:tcPr>
            <w:tcW w:w="907" w:type="dxa"/>
            <w:vMerge w:val="restart"/>
            <w:tcBorders>
              <w:top w:val="double" w:sz="4" w:space="0" w:color="auto"/>
              <w:left w:val="nil"/>
              <w:right w:val="double" w:sz="4" w:space="0" w:color="auto"/>
            </w:tcBorders>
          </w:tcPr>
          <w:p w14:paraId="0F40ACB9"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Сум</w:t>
            </w:r>
            <w:r w:rsidRPr="00A40078">
              <w:rPr>
                <w:rFonts w:ascii="Times New Roman" w:hAnsi="Times New Roman" w:cs="Times New Roman"/>
                <w:sz w:val="14"/>
                <w:szCs w:val="14"/>
              </w:rPr>
              <w:softHyphen/>
              <w:t xml:space="preserve">ма </w:t>
            </w:r>
            <w:r w:rsidRPr="00A40078">
              <w:rPr>
                <w:rFonts w:ascii="Times New Roman" w:hAnsi="Times New Roman" w:cs="Times New Roman"/>
                <w:sz w:val="14"/>
                <w:szCs w:val="14"/>
              </w:rPr>
              <w:br/>
              <w:t>без учета НДС, руб. коп.</w:t>
            </w:r>
          </w:p>
        </w:tc>
        <w:tc>
          <w:tcPr>
            <w:tcW w:w="737" w:type="dxa"/>
            <w:vMerge w:val="restart"/>
            <w:tcBorders>
              <w:top w:val="double" w:sz="4" w:space="0" w:color="auto"/>
              <w:left w:val="nil"/>
              <w:right w:val="double" w:sz="4" w:space="0" w:color="auto"/>
            </w:tcBorders>
          </w:tcPr>
          <w:p w14:paraId="3F2EE47D"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Сум</w:t>
            </w:r>
            <w:r w:rsidRPr="00A40078">
              <w:rPr>
                <w:rFonts w:ascii="Times New Roman" w:hAnsi="Times New Roman" w:cs="Times New Roman"/>
                <w:sz w:val="14"/>
                <w:szCs w:val="14"/>
              </w:rPr>
              <w:softHyphen/>
              <w:t>ма НДС,</w:t>
            </w:r>
            <w:r w:rsidRPr="00A40078">
              <w:rPr>
                <w:rFonts w:ascii="Times New Roman" w:hAnsi="Times New Roman" w:cs="Times New Roman"/>
                <w:sz w:val="14"/>
                <w:szCs w:val="14"/>
                <w:lang w:val="en-US"/>
              </w:rPr>
              <w:t xml:space="preserve"> руб. </w:t>
            </w:r>
            <w:r w:rsidRPr="00A40078">
              <w:rPr>
                <w:rFonts w:ascii="Times New Roman" w:hAnsi="Times New Roman" w:cs="Times New Roman"/>
                <w:sz w:val="14"/>
                <w:szCs w:val="14"/>
              </w:rPr>
              <w:t>коп.</w:t>
            </w:r>
          </w:p>
        </w:tc>
        <w:tc>
          <w:tcPr>
            <w:tcW w:w="851" w:type="dxa"/>
            <w:vMerge w:val="restart"/>
            <w:tcBorders>
              <w:top w:val="double" w:sz="4" w:space="0" w:color="auto"/>
              <w:left w:val="nil"/>
              <w:right w:val="nil"/>
            </w:tcBorders>
          </w:tcPr>
          <w:p w14:paraId="05005A7E"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Все</w:t>
            </w:r>
            <w:r w:rsidRPr="00A40078">
              <w:rPr>
                <w:rFonts w:ascii="Times New Roman" w:hAnsi="Times New Roman" w:cs="Times New Roman"/>
                <w:sz w:val="14"/>
                <w:szCs w:val="14"/>
              </w:rPr>
              <w:softHyphen/>
              <w:t xml:space="preserve">го </w:t>
            </w:r>
            <w:r w:rsidRPr="00A40078">
              <w:rPr>
                <w:rFonts w:ascii="Times New Roman" w:hAnsi="Times New Roman" w:cs="Times New Roman"/>
                <w:sz w:val="14"/>
                <w:szCs w:val="14"/>
              </w:rPr>
              <w:br/>
              <w:t>с уче</w:t>
            </w:r>
            <w:r w:rsidRPr="00A40078">
              <w:rPr>
                <w:rFonts w:ascii="Times New Roman" w:hAnsi="Times New Roman" w:cs="Times New Roman"/>
                <w:sz w:val="14"/>
                <w:szCs w:val="14"/>
              </w:rPr>
              <w:softHyphen/>
              <w:t>том НДС, руб. коп.</w:t>
            </w:r>
          </w:p>
        </w:tc>
        <w:tc>
          <w:tcPr>
            <w:tcW w:w="1475" w:type="dxa"/>
            <w:gridSpan w:val="2"/>
            <w:tcBorders>
              <w:top w:val="double" w:sz="4" w:space="0" w:color="auto"/>
              <w:left w:val="double" w:sz="4" w:space="0" w:color="auto"/>
              <w:right w:val="double" w:sz="4" w:space="0" w:color="auto"/>
            </w:tcBorders>
            <w:vAlign w:val="center"/>
          </w:tcPr>
          <w:p w14:paraId="799C4765"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Но</w:t>
            </w:r>
            <w:r w:rsidRPr="00A40078">
              <w:rPr>
                <w:rFonts w:ascii="Times New Roman" w:hAnsi="Times New Roman" w:cs="Times New Roman"/>
                <w:sz w:val="14"/>
                <w:szCs w:val="14"/>
              </w:rPr>
              <w:softHyphen/>
              <w:t>мер</w:t>
            </w:r>
          </w:p>
        </w:tc>
        <w:tc>
          <w:tcPr>
            <w:tcW w:w="2805" w:type="dxa"/>
            <w:vMerge w:val="restart"/>
            <w:tcBorders>
              <w:top w:val="double" w:sz="4" w:space="0" w:color="auto"/>
              <w:left w:val="nil"/>
              <w:right w:val="double" w:sz="4" w:space="0" w:color="auto"/>
            </w:tcBorders>
          </w:tcPr>
          <w:p w14:paraId="7B6BF3A9"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По</w:t>
            </w:r>
            <w:r w:rsidRPr="00A40078">
              <w:rPr>
                <w:rFonts w:ascii="Times New Roman" w:hAnsi="Times New Roman" w:cs="Times New Roman"/>
                <w:sz w:val="14"/>
                <w:szCs w:val="14"/>
              </w:rPr>
              <w:softHyphen/>
              <w:t>ряд</w:t>
            </w:r>
            <w:r w:rsidRPr="00A40078">
              <w:rPr>
                <w:rFonts w:ascii="Times New Roman" w:hAnsi="Times New Roman" w:cs="Times New Roman"/>
                <w:sz w:val="14"/>
                <w:szCs w:val="14"/>
              </w:rPr>
              <w:softHyphen/>
              <w:t>ко</w:t>
            </w:r>
            <w:r w:rsidRPr="00A40078">
              <w:rPr>
                <w:rFonts w:ascii="Times New Roman" w:hAnsi="Times New Roman" w:cs="Times New Roman"/>
                <w:sz w:val="14"/>
                <w:szCs w:val="14"/>
              </w:rPr>
              <w:softHyphen/>
              <w:t>вый но</w:t>
            </w:r>
            <w:r w:rsidRPr="00A40078">
              <w:rPr>
                <w:rFonts w:ascii="Times New Roman" w:hAnsi="Times New Roman" w:cs="Times New Roman"/>
                <w:sz w:val="14"/>
                <w:szCs w:val="14"/>
              </w:rPr>
              <w:br/>
              <w:t>мер за</w:t>
            </w:r>
            <w:r w:rsidRPr="00A40078">
              <w:rPr>
                <w:rFonts w:ascii="Times New Roman" w:hAnsi="Times New Roman" w:cs="Times New Roman"/>
                <w:sz w:val="14"/>
                <w:szCs w:val="14"/>
              </w:rPr>
              <w:softHyphen/>
              <w:t>пи</w:t>
            </w:r>
            <w:r w:rsidRPr="00A40078">
              <w:rPr>
                <w:rFonts w:ascii="Times New Roman" w:hAnsi="Times New Roman" w:cs="Times New Roman"/>
                <w:sz w:val="14"/>
                <w:szCs w:val="14"/>
              </w:rPr>
              <w:softHyphen/>
              <w:t xml:space="preserve">си по </w:t>
            </w:r>
            <w:r w:rsidRPr="00A40078">
              <w:rPr>
                <w:rFonts w:ascii="Times New Roman" w:hAnsi="Times New Roman" w:cs="Times New Roman"/>
                <w:sz w:val="14"/>
                <w:szCs w:val="14"/>
              </w:rPr>
              <w:br/>
              <w:t>склад</w:t>
            </w:r>
            <w:r w:rsidRPr="00A40078">
              <w:rPr>
                <w:rFonts w:ascii="Times New Roman" w:hAnsi="Times New Roman" w:cs="Times New Roman"/>
                <w:sz w:val="14"/>
                <w:szCs w:val="14"/>
              </w:rPr>
              <w:softHyphen/>
              <w:t xml:space="preserve">ской </w:t>
            </w:r>
            <w:r w:rsidRPr="00A40078">
              <w:rPr>
                <w:rFonts w:ascii="Times New Roman" w:hAnsi="Times New Roman" w:cs="Times New Roman"/>
                <w:sz w:val="14"/>
                <w:szCs w:val="14"/>
              </w:rPr>
              <w:br/>
              <w:t>кар</w:t>
            </w:r>
            <w:r w:rsidRPr="00A40078">
              <w:rPr>
                <w:rFonts w:ascii="Times New Roman" w:hAnsi="Times New Roman" w:cs="Times New Roman"/>
                <w:sz w:val="14"/>
                <w:szCs w:val="14"/>
              </w:rPr>
              <w:softHyphen/>
              <w:t>то</w:t>
            </w:r>
            <w:r w:rsidRPr="00A40078">
              <w:rPr>
                <w:rFonts w:ascii="Times New Roman" w:hAnsi="Times New Roman" w:cs="Times New Roman"/>
                <w:sz w:val="14"/>
                <w:szCs w:val="14"/>
              </w:rPr>
              <w:softHyphen/>
              <w:t>те</w:t>
            </w:r>
            <w:r w:rsidRPr="00A40078">
              <w:rPr>
                <w:rFonts w:ascii="Times New Roman" w:hAnsi="Times New Roman" w:cs="Times New Roman"/>
                <w:sz w:val="14"/>
                <w:szCs w:val="14"/>
              </w:rPr>
              <w:softHyphen/>
              <w:t>ке</w:t>
            </w:r>
          </w:p>
        </w:tc>
      </w:tr>
      <w:tr w:rsidR="0042613D" w:rsidRPr="00A40078" w14:paraId="07CA6E2A" w14:textId="77777777" w:rsidTr="0042613D">
        <w:trPr>
          <w:cantSplit/>
          <w:trHeight w:val="58"/>
        </w:trPr>
        <w:tc>
          <w:tcPr>
            <w:tcW w:w="907" w:type="dxa"/>
            <w:tcBorders>
              <w:left w:val="double" w:sz="4" w:space="0" w:color="auto"/>
            </w:tcBorders>
          </w:tcPr>
          <w:p w14:paraId="0E3D4055"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 xml:space="preserve">счет, </w:t>
            </w:r>
            <w:r w:rsidRPr="00A40078">
              <w:rPr>
                <w:rFonts w:ascii="Times New Roman" w:hAnsi="Times New Roman" w:cs="Times New Roman"/>
                <w:sz w:val="14"/>
                <w:szCs w:val="14"/>
              </w:rPr>
              <w:br/>
              <w:t>суб</w:t>
            </w:r>
            <w:r w:rsidRPr="00A40078">
              <w:rPr>
                <w:rFonts w:ascii="Times New Roman" w:hAnsi="Times New Roman" w:cs="Times New Roman"/>
                <w:sz w:val="14"/>
                <w:szCs w:val="14"/>
              </w:rPr>
              <w:softHyphen/>
              <w:t>счет</w:t>
            </w:r>
          </w:p>
        </w:tc>
        <w:tc>
          <w:tcPr>
            <w:tcW w:w="1304" w:type="dxa"/>
            <w:tcBorders>
              <w:right w:val="double" w:sz="4" w:space="0" w:color="auto"/>
            </w:tcBorders>
          </w:tcPr>
          <w:p w14:paraId="5ED9C8A1"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код ана</w:t>
            </w:r>
            <w:r w:rsidRPr="00A40078">
              <w:rPr>
                <w:rFonts w:ascii="Times New Roman" w:hAnsi="Times New Roman" w:cs="Times New Roman"/>
                <w:sz w:val="14"/>
                <w:szCs w:val="14"/>
              </w:rPr>
              <w:softHyphen/>
              <w:t>ли</w:t>
            </w:r>
            <w:r w:rsidRPr="00A40078">
              <w:rPr>
                <w:rFonts w:ascii="Times New Roman" w:hAnsi="Times New Roman" w:cs="Times New Roman"/>
                <w:sz w:val="14"/>
                <w:szCs w:val="14"/>
              </w:rPr>
              <w:softHyphen/>
              <w:t>тичес</w:t>
            </w:r>
            <w:r w:rsidRPr="00A40078">
              <w:rPr>
                <w:rFonts w:ascii="Times New Roman" w:hAnsi="Times New Roman" w:cs="Times New Roman"/>
                <w:sz w:val="14"/>
                <w:szCs w:val="14"/>
              </w:rPr>
              <w:softHyphen/>
              <w:t>ко</w:t>
            </w:r>
            <w:r w:rsidRPr="00A40078">
              <w:rPr>
                <w:rFonts w:ascii="Times New Roman" w:hAnsi="Times New Roman" w:cs="Times New Roman"/>
                <w:sz w:val="14"/>
                <w:szCs w:val="14"/>
              </w:rPr>
              <w:softHyphen/>
              <w:t>го уче</w:t>
            </w:r>
            <w:r w:rsidRPr="00A40078">
              <w:rPr>
                <w:rFonts w:ascii="Times New Roman" w:hAnsi="Times New Roman" w:cs="Times New Roman"/>
                <w:sz w:val="14"/>
                <w:szCs w:val="14"/>
              </w:rPr>
              <w:softHyphen/>
              <w:t>та</w:t>
            </w:r>
          </w:p>
        </w:tc>
        <w:tc>
          <w:tcPr>
            <w:tcW w:w="1361" w:type="dxa"/>
            <w:tcBorders>
              <w:left w:val="nil"/>
            </w:tcBorders>
          </w:tcPr>
          <w:p w14:paraId="63F2BAD4"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на</w:t>
            </w:r>
            <w:r w:rsidRPr="00A40078">
              <w:rPr>
                <w:rFonts w:ascii="Times New Roman" w:hAnsi="Times New Roman" w:cs="Times New Roman"/>
                <w:sz w:val="14"/>
                <w:szCs w:val="14"/>
              </w:rPr>
              <w:softHyphen/>
              <w:t>име</w:t>
            </w:r>
            <w:r w:rsidRPr="00A40078">
              <w:rPr>
                <w:rFonts w:ascii="Times New Roman" w:hAnsi="Times New Roman" w:cs="Times New Roman"/>
                <w:sz w:val="14"/>
                <w:szCs w:val="14"/>
              </w:rPr>
              <w:softHyphen/>
              <w:t>но</w:t>
            </w:r>
            <w:r w:rsidRPr="00A40078">
              <w:rPr>
                <w:rFonts w:ascii="Times New Roman" w:hAnsi="Times New Roman" w:cs="Times New Roman"/>
                <w:sz w:val="14"/>
                <w:szCs w:val="14"/>
              </w:rPr>
              <w:softHyphen/>
              <w:t>ва</w:t>
            </w:r>
            <w:r w:rsidRPr="00A40078">
              <w:rPr>
                <w:rFonts w:ascii="Times New Roman" w:hAnsi="Times New Roman" w:cs="Times New Roman"/>
                <w:sz w:val="14"/>
                <w:szCs w:val="14"/>
              </w:rPr>
              <w:softHyphen/>
              <w:t>ние, сорт, раз</w:t>
            </w:r>
            <w:r w:rsidRPr="00A40078">
              <w:rPr>
                <w:rFonts w:ascii="Times New Roman" w:hAnsi="Times New Roman" w:cs="Times New Roman"/>
                <w:sz w:val="14"/>
                <w:szCs w:val="14"/>
              </w:rPr>
              <w:softHyphen/>
              <w:t xml:space="preserve">мер, </w:t>
            </w:r>
            <w:r w:rsidRPr="00A40078">
              <w:rPr>
                <w:rFonts w:ascii="Times New Roman" w:hAnsi="Times New Roman" w:cs="Times New Roman"/>
                <w:sz w:val="14"/>
                <w:szCs w:val="14"/>
              </w:rPr>
              <w:br/>
              <w:t>мар</w:t>
            </w:r>
            <w:r w:rsidRPr="00A40078">
              <w:rPr>
                <w:rFonts w:ascii="Times New Roman" w:hAnsi="Times New Roman" w:cs="Times New Roman"/>
                <w:sz w:val="14"/>
                <w:szCs w:val="14"/>
              </w:rPr>
              <w:softHyphen/>
              <w:t>ка</w:t>
            </w:r>
          </w:p>
        </w:tc>
        <w:tc>
          <w:tcPr>
            <w:tcW w:w="794" w:type="dxa"/>
            <w:tcBorders>
              <w:right w:val="double" w:sz="4" w:space="0" w:color="auto"/>
            </w:tcBorders>
          </w:tcPr>
          <w:p w14:paraId="71F637E5"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но</w:t>
            </w:r>
            <w:r w:rsidRPr="00A40078">
              <w:rPr>
                <w:rFonts w:ascii="Times New Roman" w:hAnsi="Times New Roman" w:cs="Times New Roman"/>
                <w:sz w:val="14"/>
                <w:szCs w:val="14"/>
              </w:rPr>
              <w:softHyphen/>
              <w:t>менкла</w:t>
            </w:r>
            <w:r w:rsidRPr="00A40078">
              <w:rPr>
                <w:rFonts w:ascii="Times New Roman" w:hAnsi="Times New Roman" w:cs="Times New Roman"/>
                <w:sz w:val="14"/>
                <w:szCs w:val="14"/>
              </w:rPr>
              <w:softHyphen/>
              <w:t xml:space="preserve">турный </w:t>
            </w:r>
            <w:r w:rsidRPr="00A40078">
              <w:rPr>
                <w:rFonts w:ascii="Times New Roman" w:hAnsi="Times New Roman" w:cs="Times New Roman"/>
                <w:sz w:val="14"/>
                <w:szCs w:val="14"/>
              </w:rPr>
              <w:br/>
              <w:t>но</w:t>
            </w:r>
            <w:r w:rsidRPr="00A40078">
              <w:rPr>
                <w:rFonts w:ascii="Times New Roman" w:hAnsi="Times New Roman" w:cs="Times New Roman"/>
                <w:sz w:val="14"/>
                <w:szCs w:val="14"/>
              </w:rPr>
              <w:softHyphen/>
              <w:t>мер</w:t>
            </w:r>
          </w:p>
        </w:tc>
        <w:tc>
          <w:tcPr>
            <w:tcW w:w="624" w:type="dxa"/>
            <w:tcBorders>
              <w:left w:val="nil"/>
            </w:tcBorders>
          </w:tcPr>
          <w:p w14:paraId="0DCB4714"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код</w:t>
            </w:r>
          </w:p>
        </w:tc>
        <w:tc>
          <w:tcPr>
            <w:tcW w:w="1134" w:type="dxa"/>
            <w:tcBorders>
              <w:right w:val="double" w:sz="4" w:space="0" w:color="auto"/>
            </w:tcBorders>
          </w:tcPr>
          <w:p w14:paraId="4A72798C"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на</w:t>
            </w:r>
            <w:r w:rsidRPr="00A40078">
              <w:rPr>
                <w:rFonts w:ascii="Times New Roman" w:hAnsi="Times New Roman" w:cs="Times New Roman"/>
                <w:sz w:val="14"/>
                <w:szCs w:val="14"/>
              </w:rPr>
              <w:softHyphen/>
              <w:t>име</w:t>
            </w:r>
            <w:r w:rsidRPr="00A40078">
              <w:rPr>
                <w:rFonts w:ascii="Times New Roman" w:hAnsi="Times New Roman" w:cs="Times New Roman"/>
                <w:sz w:val="14"/>
                <w:szCs w:val="14"/>
              </w:rPr>
              <w:softHyphen/>
              <w:t>но</w:t>
            </w:r>
            <w:r w:rsidRPr="00A40078">
              <w:rPr>
                <w:rFonts w:ascii="Times New Roman" w:hAnsi="Times New Roman" w:cs="Times New Roman"/>
                <w:sz w:val="14"/>
                <w:szCs w:val="14"/>
              </w:rPr>
              <w:softHyphen/>
              <w:t>вание</w:t>
            </w:r>
          </w:p>
        </w:tc>
        <w:tc>
          <w:tcPr>
            <w:tcW w:w="851" w:type="dxa"/>
            <w:tcBorders>
              <w:left w:val="nil"/>
            </w:tcBorders>
          </w:tcPr>
          <w:p w14:paraId="24ADBAF1"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над</w:t>
            </w:r>
            <w:r w:rsidRPr="00A40078">
              <w:rPr>
                <w:rFonts w:ascii="Times New Roman" w:hAnsi="Times New Roman" w:cs="Times New Roman"/>
                <w:sz w:val="14"/>
                <w:szCs w:val="14"/>
              </w:rPr>
              <w:softHyphen/>
              <w:t>ле</w:t>
            </w:r>
            <w:r w:rsidRPr="00A40078">
              <w:rPr>
                <w:rFonts w:ascii="Times New Roman" w:hAnsi="Times New Roman" w:cs="Times New Roman"/>
                <w:sz w:val="14"/>
                <w:szCs w:val="14"/>
              </w:rPr>
              <w:softHyphen/>
              <w:t>жит отпустить</w:t>
            </w:r>
          </w:p>
        </w:tc>
        <w:tc>
          <w:tcPr>
            <w:tcW w:w="624" w:type="dxa"/>
            <w:tcBorders>
              <w:right w:val="double" w:sz="4" w:space="0" w:color="auto"/>
            </w:tcBorders>
          </w:tcPr>
          <w:p w14:paraId="37E9632D"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от</w:t>
            </w:r>
            <w:r w:rsidRPr="00A40078">
              <w:rPr>
                <w:rFonts w:ascii="Times New Roman" w:hAnsi="Times New Roman" w:cs="Times New Roman"/>
                <w:sz w:val="14"/>
                <w:szCs w:val="14"/>
              </w:rPr>
              <w:softHyphen/>
              <w:t>пуще</w:t>
            </w:r>
            <w:r w:rsidRPr="00A40078">
              <w:rPr>
                <w:rFonts w:ascii="Times New Roman" w:hAnsi="Times New Roman" w:cs="Times New Roman"/>
                <w:sz w:val="14"/>
                <w:szCs w:val="14"/>
              </w:rPr>
              <w:softHyphen/>
              <w:t>но</w:t>
            </w:r>
          </w:p>
        </w:tc>
        <w:tc>
          <w:tcPr>
            <w:tcW w:w="794" w:type="dxa"/>
            <w:vMerge/>
            <w:tcBorders>
              <w:left w:val="nil"/>
              <w:right w:val="double" w:sz="4" w:space="0" w:color="auto"/>
            </w:tcBorders>
          </w:tcPr>
          <w:p w14:paraId="0F8E94F6" w14:textId="77777777" w:rsidR="0042613D" w:rsidRPr="00A40078" w:rsidRDefault="0042613D" w:rsidP="0042613D">
            <w:pPr>
              <w:widowControl w:val="0"/>
              <w:spacing w:after="0" w:line="240" w:lineRule="auto"/>
              <w:rPr>
                <w:rFonts w:ascii="Times New Roman" w:hAnsi="Times New Roman" w:cs="Times New Roman"/>
                <w:sz w:val="14"/>
                <w:szCs w:val="14"/>
              </w:rPr>
            </w:pPr>
          </w:p>
        </w:tc>
        <w:tc>
          <w:tcPr>
            <w:tcW w:w="907" w:type="dxa"/>
            <w:vMerge/>
            <w:tcBorders>
              <w:left w:val="nil"/>
              <w:right w:val="double" w:sz="4" w:space="0" w:color="auto"/>
            </w:tcBorders>
          </w:tcPr>
          <w:p w14:paraId="6BF54C26" w14:textId="77777777" w:rsidR="0042613D" w:rsidRPr="00A40078" w:rsidRDefault="0042613D" w:rsidP="0042613D">
            <w:pPr>
              <w:widowControl w:val="0"/>
              <w:spacing w:after="0" w:line="240" w:lineRule="auto"/>
              <w:rPr>
                <w:rFonts w:ascii="Times New Roman" w:hAnsi="Times New Roman" w:cs="Times New Roman"/>
                <w:sz w:val="14"/>
                <w:szCs w:val="14"/>
              </w:rPr>
            </w:pPr>
          </w:p>
        </w:tc>
        <w:tc>
          <w:tcPr>
            <w:tcW w:w="737" w:type="dxa"/>
            <w:vMerge/>
            <w:tcBorders>
              <w:left w:val="nil"/>
              <w:right w:val="double" w:sz="4" w:space="0" w:color="auto"/>
            </w:tcBorders>
          </w:tcPr>
          <w:p w14:paraId="3C774325" w14:textId="77777777" w:rsidR="0042613D" w:rsidRPr="00A40078" w:rsidRDefault="0042613D" w:rsidP="0042613D">
            <w:pPr>
              <w:widowControl w:val="0"/>
              <w:spacing w:after="0" w:line="240" w:lineRule="auto"/>
              <w:rPr>
                <w:rFonts w:ascii="Times New Roman" w:hAnsi="Times New Roman" w:cs="Times New Roman"/>
                <w:sz w:val="14"/>
                <w:szCs w:val="14"/>
              </w:rPr>
            </w:pPr>
          </w:p>
        </w:tc>
        <w:tc>
          <w:tcPr>
            <w:tcW w:w="851" w:type="dxa"/>
            <w:vMerge/>
            <w:tcBorders>
              <w:left w:val="nil"/>
              <w:right w:val="nil"/>
            </w:tcBorders>
          </w:tcPr>
          <w:p w14:paraId="4657A74D" w14:textId="77777777" w:rsidR="0042613D" w:rsidRPr="00A40078" w:rsidRDefault="0042613D" w:rsidP="0042613D">
            <w:pPr>
              <w:widowControl w:val="0"/>
              <w:spacing w:after="0" w:line="240" w:lineRule="auto"/>
              <w:rPr>
                <w:rFonts w:ascii="Times New Roman" w:hAnsi="Times New Roman" w:cs="Times New Roman"/>
                <w:sz w:val="14"/>
                <w:szCs w:val="14"/>
              </w:rPr>
            </w:pPr>
          </w:p>
        </w:tc>
        <w:tc>
          <w:tcPr>
            <w:tcW w:w="624" w:type="dxa"/>
            <w:tcBorders>
              <w:left w:val="double" w:sz="4" w:space="0" w:color="auto"/>
            </w:tcBorders>
          </w:tcPr>
          <w:p w14:paraId="2BBA0C0A"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ин</w:t>
            </w:r>
            <w:r w:rsidRPr="00A40078">
              <w:rPr>
                <w:rFonts w:ascii="Times New Roman" w:hAnsi="Times New Roman" w:cs="Times New Roman"/>
                <w:sz w:val="14"/>
                <w:szCs w:val="14"/>
              </w:rPr>
              <w:softHyphen/>
              <w:t>вентарный</w:t>
            </w:r>
          </w:p>
        </w:tc>
        <w:tc>
          <w:tcPr>
            <w:tcW w:w="851" w:type="dxa"/>
            <w:tcBorders>
              <w:right w:val="double" w:sz="4" w:space="0" w:color="auto"/>
            </w:tcBorders>
          </w:tcPr>
          <w:p w14:paraId="1B6CB806"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пас</w:t>
            </w:r>
            <w:r w:rsidRPr="00A40078">
              <w:rPr>
                <w:rFonts w:ascii="Times New Roman" w:hAnsi="Times New Roman" w:cs="Times New Roman"/>
                <w:sz w:val="14"/>
                <w:szCs w:val="14"/>
              </w:rPr>
              <w:softHyphen/>
              <w:t>пор</w:t>
            </w:r>
            <w:r w:rsidRPr="00A40078">
              <w:rPr>
                <w:rFonts w:ascii="Times New Roman" w:hAnsi="Times New Roman" w:cs="Times New Roman"/>
                <w:sz w:val="14"/>
                <w:szCs w:val="14"/>
              </w:rPr>
              <w:softHyphen/>
              <w:t>та</w:t>
            </w:r>
          </w:p>
        </w:tc>
        <w:tc>
          <w:tcPr>
            <w:tcW w:w="2805" w:type="dxa"/>
            <w:vMerge/>
            <w:tcBorders>
              <w:left w:val="nil"/>
              <w:right w:val="double" w:sz="4" w:space="0" w:color="auto"/>
            </w:tcBorders>
          </w:tcPr>
          <w:p w14:paraId="34DC703C" w14:textId="77777777" w:rsidR="0042613D" w:rsidRPr="00A40078" w:rsidRDefault="0042613D" w:rsidP="0042613D">
            <w:pPr>
              <w:widowControl w:val="0"/>
              <w:spacing w:after="0" w:line="240" w:lineRule="auto"/>
              <w:rPr>
                <w:rFonts w:ascii="Times New Roman" w:hAnsi="Times New Roman" w:cs="Times New Roman"/>
                <w:sz w:val="14"/>
                <w:szCs w:val="14"/>
              </w:rPr>
            </w:pPr>
          </w:p>
        </w:tc>
      </w:tr>
      <w:tr w:rsidR="0042613D" w:rsidRPr="00A40078" w14:paraId="4EE66387" w14:textId="77777777" w:rsidTr="0042613D">
        <w:trPr>
          <w:trHeight w:hRule="exact" w:val="239"/>
        </w:trPr>
        <w:tc>
          <w:tcPr>
            <w:tcW w:w="907" w:type="dxa"/>
            <w:tcBorders>
              <w:left w:val="double" w:sz="4" w:space="0" w:color="auto"/>
              <w:bottom w:val="single" w:sz="12" w:space="0" w:color="auto"/>
            </w:tcBorders>
            <w:vAlign w:val="center"/>
          </w:tcPr>
          <w:p w14:paraId="7BF0F5DB"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1</w:t>
            </w:r>
          </w:p>
        </w:tc>
        <w:tc>
          <w:tcPr>
            <w:tcW w:w="1304" w:type="dxa"/>
            <w:tcBorders>
              <w:bottom w:val="single" w:sz="12" w:space="0" w:color="auto"/>
              <w:right w:val="double" w:sz="4" w:space="0" w:color="auto"/>
            </w:tcBorders>
            <w:vAlign w:val="center"/>
          </w:tcPr>
          <w:p w14:paraId="6614C007"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2</w:t>
            </w:r>
          </w:p>
        </w:tc>
        <w:tc>
          <w:tcPr>
            <w:tcW w:w="1361" w:type="dxa"/>
            <w:tcBorders>
              <w:left w:val="nil"/>
              <w:bottom w:val="double" w:sz="4" w:space="0" w:color="auto"/>
            </w:tcBorders>
            <w:vAlign w:val="center"/>
          </w:tcPr>
          <w:p w14:paraId="4517B4EB"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3</w:t>
            </w:r>
          </w:p>
        </w:tc>
        <w:tc>
          <w:tcPr>
            <w:tcW w:w="794" w:type="dxa"/>
            <w:tcBorders>
              <w:bottom w:val="single" w:sz="12" w:space="0" w:color="auto"/>
              <w:right w:val="double" w:sz="4" w:space="0" w:color="auto"/>
            </w:tcBorders>
            <w:vAlign w:val="center"/>
          </w:tcPr>
          <w:p w14:paraId="3984762F"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4</w:t>
            </w:r>
          </w:p>
        </w:tc>
        <w:tc>
          <w:tcPr>
            <w:tcW w:w="624" w:type="dxa"/>
            <w:tcBorders>
              <w:left w:val="nil"/>
              <w:bottom w:val="single" w:sz="12" w:space="0" w:color="auto"/>
            </w:tcBorders>
            <w:vAlign w:val="center"/>
          </w:tcPr>
          <w:p w14:paraId="29B6C89C"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5</w:t>
            </w:r>
          </w:p>
        </w:tc>
        <w:tc>
          <w:tcPr>
            <w:tcW w:w="1134" w:type="dxa"/>
            <w:tcBorders>
              <w:bottom w:val="double" w:sz="4" w:space="0" w:color="auto"/>
              <w:right w:val="double" w:sz="4" w:space="0" w:color="auto"/>
            </w:tcBorders>
            <w:vAlign w:val="center"/>
          </w:tcPr>
          <w:p w14:paraId="643AD2D9"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6</w:t>
            </w:r>
          </w:p>
        </w:tc>
        <w:tc>
          <w:tcPr>
            <w:tcW w:w="851" w:type="dxa"/>
            <w:tcBorders>
              <w:left w:val="nil"/>
              <w:bottom w:val="double" w:sz="4" w:space="0" w:color="auto"/>
            </w:tcBorders>
            <w:vAlign w:val="center"/>
          </w:tcPr>
          <w:p w14:paraId="3FB7C84B"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7</w:t>
            </w:r>
          </w:p>
        </w:tc>
        <w:tc>
          <w:tcPr>
            <w:tcW w:w="624" w:type="dxa"/>
            <w:tcBorders>
              <w:bottom w:val="single" w:sz="12" w:space="0" w:color="auto"/>
              <w:right w:val="double" w:sz="4" w:space="0" w:color="auto"/>
            </w:tcBorders>
            <w:vAlign w:val="center"/>
          </w:tcPr>
          <w:p w14:paraId="088BA996"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8</w:t>
            </w:r>
          </w:p>
        </w:tc>
        <w:tc>
          <w:tcPr>
            <w:tcW w:w="794" w:type="dxa"/>
            <w:tcBorders>
              <w:left w:val="nil"/>
              <w:bottom w:val="single" w:sz="12" w:space="0" w:color="auto"/>
              <w:right w:val="double" w:sz="4" w:space="0" w:color="auto"/>
            </w:tcBorders>
            <w:vAlign w:val="center"/>
          </w:tcPr>
          <w:p w14:paraId="70F585C7"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9</w:t>
            </w:r>
          </w:p>
        </w:tc>
        <w:tc>
          <w:tcPr>
            <w:tcW w:w="907" w:type="dxa"/>
            <w:tcBorders>
              <w:left w:val="nil"/>
              <w:bottom w:val="single" w:sz="12" w:space="0" w:color="auto"/>
              <w:right w:val="double" w:sz="4" w:space="0" w:color="auto"/>
            </w:tcBorders>
            <w:vAlign w:val="center"/>
          </w:tcPr>
          <w:p w14:paraId="161A1C88"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10</w:t>
            </w:r>
          </w:p>
        </w:tc>
        <w:tc>
          <w:tcPr>
            <w:tcW w:w="737" w:type="dxa"/>
            <w:tcBorders>
              <w:left w:val="nil"/>
              <w:bottom w:val="single" w:sz="12" w:space="0" w:color="auto"/>
              <w:right w:val="double" w:sz="4" w:space="0" w:color="auto"/>
            </w:tcBorders>
            <w:vAlign w:val="center"/>
          </w:tcPr>
          <w:p w14:paraId="02C53CFD"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11</w:t>
            </w:r>
          </w:p>
        </w:tc>
        <w:tc>
          <w:tcPr>
            <w:tcW w:w="851" w:type="dxa"/>
            <w:tcBorders>
              <w:left w:val="nil"/>
              <w:bottom w:val="single" w:sz="12" w:space="0" w:color="auto"/>
              <w:right w:val="double" w:sz="4" w:space="0" w:color="auto"/>
            </w:tcBorders>
            <w:vAlign w:val="center"/>
          </w:tcPr>
          <w:p w14:paraId="63C1767F"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12</w:t>
            </w:r>
          </w:p>
        </w:tc>
        <w:tc>
          <w:tcPr>
            <w:tcW w:w="624" w:type="dxa"/>
            <w:tcBorders>
              <w:left w:val="nil"/>
              <w:bottom w:val="single" w:sz="12" w:space="0" w:color="auto"/>
            </w:tcBorders>
            <w:vAlign w:val="center"/>
          </w:tcPr>
          <w:p w14:paraId="0FEBD603"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13</w:t>
            </w:r>
          </w:p>
        </w:tc>
        <w:tc>
          <w:tcPr>
            <w:tcW w:w="851" w:type="dxa"/>
            <w:tcBorders>
              <w:bottom w:val="single" w:sz="12" w:space="0" w:color="auto"/>
              <w:right w:val="double" w:sz="4" w:space="0" w:color="auto"/>
            </w:tcBorders>
            <w:vAlign w:val="center"/>
          </w:tcPr>
          <w:p w14:paraId="657DDC79"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14</w:t>
            </w:r>
          </w:p>
        </w:tc>
        <w:tc>
          <w:tcPr>
            <w:tcW w:w="2805" w:type="dxa"/>
            <w:tcBorders>
              <w:left w:val="nil"/>
              <w:bottom w:val="double" w:sz="4" w:space="0" w:color="auto"/>
              <w:right w:val="double" w:sz="4" w:space="0" w:color="auto"/>
            </w:tcBorders>
            <w:vAlign w:val="center"/>
          </w:tcPr>
          <w:p w14:paraId="287FEE51" w14:textId="77777777"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15</w:t>
            </w:r>
          </w:p>
        </w:tc>
      </w:tr>
      <w:tr w:rsidR="0042613D" w:rsidRPr="00A40078" w14:paraId="64686B42" w14:textId="77777777" w:rsidTr="0042613D">
        <w:trPr>
          <w:trHeight w:val="38"/>
        </w:trPr>
        <w:tc>
          <w:tcPr>
            <w:tcW w:w="907" w:type="dxa"/>
            <w:tcBorders>
              <w:top w:val="single" w:sz="12" w:space="0" w:color="auto"/>
              <w:left w:val="single" w:sz="12" w:space="0" w:color="auto"/>
            </w:tcBorders>
            <w:vAlign w:val="center"/>
          </w:tcPr>
          <w:p w14:paraId="77852488"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304" w:type="dxa"/>
            <w:tcBorders>
              <w:top w:val="single" w:sz="12" w:space="0" w:color="auto"/>
              <w:right w:val="single" w:sz="12" w:space="0" w:color="auto"/>
            </w:tcBorders>
            <w:vAlign w:val="center"/>
          </w:tcPr>
          <w:p w14:paraId="49D7643A"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361" w:type="dxa"/>
            <w:tcBorders>
              <w:top w:val="double" w:sz="4" w:space="0" w:color="auto"/>
              <w:left w:val="nil"/>
              <w:right w:val="single" w:sz="12" w:space="0" w:color="auto"/>
            </w:tcBorders>
            <w:vAlign w:val="center"/>
          </w:tcPr>
          <w:p w14:paraId="672CD16C" w14:textId="77777777" w:rsidR="0042613D" w:rsidRPr="00A40078" w:rsidRDefault="0042613D" w:rsidP="0042613D">
            <w:pPr>
              <w:widowControl w:val="0"/>
              <w:spacing w:after="0" w:line="240" w:lineRule="auto"/>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3D6AF998"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single" w:sz="12" w:space="0" w:color="auto"/>
            </w:tcBorders>
            <w:vAlign w:val="center"/>
          </w:tcPr>
          <w:p w14:paraId="4BF6227F"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134" w:type="dxa"/>
            <w:tcBorders>
              <w:top w:val="double" w:sz="4" w:space="0" w:color="auto"/>
              <w:left w:val="nil"/>
              <w:right w:val="double" w:sz="4" w:space="0" w:color="auto"/>
            </w:tcBorders>
            <w:vAlign w:val="center"/>
          </w:tcPr>
          <w:p w14:paraId="3C9639A7"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top w:val="double" w:sz="4" w:space="0" w:color="auto"/>
              <w:left w:val="nil"/>
              <w:right w:val="single" w:sz="12" w:space="0" w:color="auto"/>
            </w:tcBorders>
            <w:vAlign w:val="center"/>
          </w:tcPr>
          <w:p w14:paraId="6A2E9B80"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double" w:sz="4" w:space="0" w:color="auto"/>
            </w:tcBorders>
            <w:vAlign w:val="center"/>
          </w:tcPr>
          <w:p w14:paraId="1910638E"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24C80133"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907" w:type="dxa"/>
            <w:tcBorders>
              <w:top w:val="single" w:sz="12" w:space="0" w:color="auto"/>
              <w:left w:val="nil"/>
              <w:right w:val="double" w:sz="4" w:space="0" w:color="auto"/>
            </w:tcBorders>
            <w:vAlign w:val="center"/>
          </w:tcPr>
          <w:p w14:paraId="27E2C75D"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737" w:type="dxa"/>
            <w:tcBorders>
              <w:top w:val="single" w:sz="12" w:space="0" w:color="auto"/>
              <w:left w:val="nil"/>
              <w:right w:val="double" w:sz="4" w:space="0" w:color="auto"/>
            </w:tcBorders>
            <w:vAlign w:val="center"/>
          </w:tcPr>
          <w:p w14:paraId="4206F95A"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left w:val="nil"/>
              <w:right w:val="double" w:sz="4" w:space="0" w:color="auto"/>
            </w:tcBorders>
            <w:vAlign w:val="center"/>
          </w:tcPr>
          <w:p w14:paraId="2098BEE0"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tcBorders>
            <w:vAlign w:val="center"/>
          </w:tcPr>
          <w:p w14:paraId="1EDF4E4D"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right w:val="single" w:sz="12" w:space="0" w:color="auto"/>
            </w:tcBorders>
            <w:vAlign w:val="center"/>
          </w:tcPr>
          <w:p w14:paraId="77CB98EA"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2805" w:type="dxa"/>
            <w:tcBorders>
              <w:top w:val="double" w:sz="4" w:space="0" w:color="auto"/>
              <w:left w:val="nil"/>
              <w:right w:val="double" w:sz="4" w:space="0" w:color="auto"/>
            </w:tcBorders>
            <w:vAlign w:val="center"/>
          </w:tcPr>
          <w:p w14:paraId="58B64B02"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r>
      <w:tr w:rsidR="0042613D" w:rsidRPr="00A40078" w14:paraId="43897A62" w14:textId="77777777" w:rsidTr="0042613D">
        <w:trPr>
          <w:trHeight w:val="58"/>
        </w:trPr>
        <w:tc>
          <w:tcPr>
            <w:tcW w:w="907" w:type="dxa"/>
            <w:tcBorders>
              <w:left w:val="single" w:sz="12" w:space="0" w:color="auto"/>
            </w:tcBorders>
            <w:vAlign w:val="center"/>
          </w:tcPr>
          <w:p w14:paraId="14E7B386"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17DEC86A"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58BB4ED7" w14:textId="77777777" w:rsidR="0042613D" w:rsidRPr="00A40078" w:rsidRDefault="0042613D" w:rsidP="0042613D">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24CC811F"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54825522"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2708CF25"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17FF9776"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43623540"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29A1B89C"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C3402C7"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325B586C"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755BEFB0"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63072593"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2439754F"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4B5629AC"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r>
      <w:tr w:rsidR="0042613D" w:rsidRPr="00A40078" w14:paraId="4597EB5D" w14:textId="77777777" w:rsidTr="0042613D">
        <w:trPr>
          <w:trHeight w:val="58"/>
        </w:trPr>
        <w:tc>
          <w:tcPr>
            <w:tcW w:w="907" w:type="dxa"/>
            <w:tcBorders>
              <w:left w:val="single" w:sz="12" w:space="0" w:color="auto"/>
            </w:tcBorders>
            <w:vAlign w:val="center"/>
          </w:tcPr>
          <w:p w14:paraId="0C28E5B6"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18011E02"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7DE8F09D" w14:textId="77777777" w:rsidR="0042613D" w:rsidRPr="00A40078" w:rsidRDefault="0042613D" w:rsidP="0042613D">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6C63B895"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48AD2E94"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36E0C6BF"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68356533"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6378513B"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19D1405E"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0B9F1A43"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71BF3415"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4F3E0F3A"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1ADAF8D1"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5D882E1C"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4C5DCD40"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r>
      <w:tr w:rsidR="0042613D" w:rsidRPr="00A40078" w14:paraId="72DE19AB" w14:textId="77777777" w:rsidTr="0042613D">
        <w:trPr>
          <w:trHeight w:val="58"/>
        </w:trPr>
        <w:tc>
          <w:tcPr>
            <w:tcW w:w="907" w:type="dxa"/>
            <w:tcBorders>
              <w:left w:val="single" w:sz="12" w:space="0" w:color="auto"/>
            </w:tcBorders>
            <w:vAlign w:val="center"/>
          </w:tcPr>
          <w:p w14:paraId="702D23D3"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0EC45C14"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1E0D19A6" w14:textId="77777777" w:rsidR="0042613D" w:rsidRPr="00A40078" w:rsidRDefault="0042613D" w:rsidP="0042613D">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779DB97D"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78E1D57C"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AC7F79A"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347284AC"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28587707"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64DB1864"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44438DCB"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6EA379F0"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1089DA2F"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1384096E"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4B6A77F5"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4E88D848"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r>
      <w:tr w:rsidR="0042613D" w:rsidRPr="00A40078" w14:paraId="6C91357C" w14:textId="77777777" w:rsidTr="0042613D">
        <w:trPr>
          <w:trHeight w:val="58"/>
        </w:trPr>
        <w:tc>
          <w:tcPr>
            <w:tcW w:w="907" w:type="dxa"/>
            <w:tcBorders>
              <w:left w:val="single" w:sz="12" w:space="0" w:color="auto"/>
            </w:tcBorders>
            <w:vAlign w:val="center"/>
          </w:tcPr>
          <w:p w14:paraId="4D8BBB51"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049DF88F"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3B55292B" w14:textId="77777777" w:rsidR="0042613D" w:rsidRPr="00A40078" w:rsidRDefault="0042613D" w:rsidP="0042613D">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4D191855"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56C75A2E"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38DB86BB"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58CC7C9D"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37D57438"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12D85260"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0FDCF209"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2A3E0FD9"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29F2C3BC"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614BDD36"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36723942"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570B6E3E"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r>
      <w:tr w:rsidR="0042613D" w:rsidRPr="00A40078" w14:paraId="038E6641" w14:textId="77777777" w:rsidTr="0042613D">
        <w:trPr>
          <w:trHeight w:val="58"/>
        </w:trPr>
        <w:tc>
          <w:tcPr>
            <w:tcW w:w="907" w:type="dxa"/>
            <w:tcBorders>
              <w:left w:val="single" w:sz="12" w:space="0" w:color="auto"/>
            </w:tcBorders>
            <w:vAlign w:val="center"/>
          </w:tcPr>
          <w:p w14:paraId="19BDC4A5"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202DA551"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122BD0D2" w14:textId="77777777" w:rsidR="0042613D" w:rsidRPr="00A40078" w:rsidRDefault="0042613D" w:rsidP="0042613D">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35F6CB33"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57DE453C"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512E33F"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40A49033"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043CC3BB"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2A2D9030"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1013E35"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17BC36A5"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2A89250B"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6A5EED50"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56C2F97E"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10EA320A" w14:textId="77777777" w:rsidR="0042613D" w:rsidRPr="00A40078" w:rsidRDefault="0042613D" w:rsidP="0042613D">
            <w:pPr>
              <w:widowControl w:val="0"/>
              <w:spacing w:after="0" w:line="240" w:lineRule="auto"/>
              <w:jc w:val="center"/>
              <w:rPr>
                <w:rFonts w:ascii="Times New Roman" w:hAnsi="Times New Roman" w:cs="Times New Roman"/>
                <w:sz w:val="14"/>
                <w:szCs w:val="14"/>
              </w:rPr>
            </w:pPr>
          </w:p>
        </w:tc>
      </w:tr>
    </w:tbl>
    <w:p w14:paraId="08F57D12" w14:textId="77777777" w:rsidR="0042613D" w:rsidRPr="00A40078" w:rsidRDefault="0042613D" w:rsidP="0042613D">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510"/>
        <w:gridCol w:w="3034"/>
        <w:gridCol w:w="538"/>
        <w:gridCol w:w="1588"/>
        <w:gridCol w:w="567"/>
        <w:gridCol w:w="992"/>
        <w:gridCol w:w="567"/>
        <w:gridCol w:w="1985"/>
        <w:gridCol w:w="1417"/>
        <w:gridCol w:w="426"/>
        <w:gridCol w:w="851"/>
        <w:gridCol w:w="424"/>
      </w:tblGrid>
      <w:tr w:rsidR="0042613D" w:rsidRPr="00A40078" w14:paraId="1A4C9A84" w14:textId="77777777" w:rsidTr="0042613D">
        <w:trPr>
          <w:gridAfter w:val="6"/>
          <w:wAfter w:w="5670" w:type="dxa"/>
        </w:trPr>
        <w:tc>
          <w:tcPr>
            <w:tcW w:w="1361" w:type="dxa"/>
            <w:gridSpan w:val="2"/>
            <w:tcBorders>
              <w:top w:val="nil"/>
              <w:left w:val="nil"/>
              <w:bottom w:val="nil"/>
              <w:right w:val="nil"/>
            </w:tcBorders>
            <w:vAlign w:val="bottom"/>
          </w:tcPr>
          <w:p w14:paraId="4CCBCA85" w14:textId="77777777" w:rsidR="0042613D" w:rsidRPr="00A40078" w:rsidRDefault="0042613D" w:rsidP="0042613D">
            <w:pPr>
              <w:widowControl w:val="0"/>
              <w:spacing w:after="0" w:line="240" w:lineRule="auto"/>
              <w:rPr>
                <w:rFonts w:ascii="Times New Roman" w:hAnsi="Times New Roman" w:cs="Times New Roman"/>
                <w:sz w:val="17"/>
                <w:szCs w:val="17"/>
              </w:rPr>
            </w:pPr>
            <w:r w:rsidRPr="00A40078">
              <w:rPr>
                <w:rFonts w:ascii="Times New Roman" w:hAnsi="Times New Roman" w:cs="Times New Roman"/>
                <w:sz w:val="17"/>
                <w:szCs w:val="17"/>
              </w:rPr>
              <w:t>Всего отпущено</w:t>
            </w:r>
          </w:p>
        </w:tc>
        <w:tc>
          <w:tcPr>
            <w:tcW w:w="5160" w:type="dxa"/>
            <w:gridSpan w:val="3"/>
            <w:tcBorders>
              <w:top w:val="nil"/>
              <w:left w:val="nil"/>
              <w:bottom w:val="single" w:sz="4" w:space="0" w:color="auto"/>
              <w:right w:val="nil"/>
            </w:tcBorders>
            <w:vAlign w:val="bottom"/>
          </w:tcPr>
          <w:p w14:paraId="412525E3" w14:textId="77777777" w:rsidR="0042613D" w:rsidRPr="00A40078" w:rsidRDefault="0042613D" w:rsidP="0042613D">
            <w:pPr>
              <w:widowControl w:val="0"/>
              <w:spacing w:after="0" w:line="240" w:lineRule="auto"/>
              <w:jc w:val="center"/>
              <w:rPr>
                <w:rFonts w:ascii="Times New Roman" w:hAnsi="Times New Roman" w:cs="Times New Roman"/>
                <w:sz w:val="17"/>
                <w:szCs w:val="17"/>
              </w:rPr>
            </w:pPr>
          </w:p>
        </w:tc>
        <w:tc>
          <w:tcPr>
            <w:tcW w:w="1559" w:type="dxa"/>
            <w:gridSpan w:val="2"/>
            <w:tcBorders>
              <w:top w:val="nil"/>
              <w:left w:val="nil"/>
              <w:bottom w:val="nil"/>
              <w:right w:val="nil"/>
            </w:tcBorders>
            <w:vAlign w:val="bottom"/>
          </w:tcPr>
          <w:p w14:paraId="492B3993" w14:textId="77777777" w:rsidR="0042613D" w:rsidRPr="00A40078" w:rsidRDefault="0042613D" w:rsidP="0042613D">
            <w:pPr>
              <w:widowControl w:val="0"/>
              <w:spacing w:after="0" w:line="240" w:lineRule="auto"/>
              <w:ind w:left="113"/>
              <w:rPr>
                <w:rFonts w:ascii="Times New Roman" w:hAnsi="Times New Roman" w:cs="Times New Roman"/>
                <w:sz w:val="17"/>
                <w:szCs w:val="17"/>
              </w:rPr>
            </w:pPr>
            <w:r w:rsidRPr="00A40078">
              <w:rPr>
                <w:rFonts w:ascii="Times New Roman" w:hAnsi="Times New Roman" w:cs="Times New Roman"/>
                <w:sz w:val="17"/>
                <w:szCs w:val="17"/>
              </w:rPr>
              <w:t>наименований</w:t>
            </w:r>
          </w:p>
        </w:tc>
      </w:tr>
      <w:tr w:rsidR="0042613D" w:rsidRPr="00A40078" w14:paraId="19DDDD5A" w14:textId="77777777" w:rsidTr="0042613D">
        <w:trPr>
          <w:gridAfter w:val="6"/>
          <w:wAfter w:w="5670" w:type="dxa"/>
        </w:trPr>
        <w:tc>
          <w:tcPr>
            <w:tcW w:w="1361" w:type="dxa"/>
            <w:gridSpan w:val="2"/>
            <w:tcBorders>
              <w:top w:val="nil"/>
              <w:left w:val="nil"/>
              <w:bottom w:val="nil"/>
              <w:right w:val="nil"/>
            </w:tcBorders>
          </w:tcPr>
          <w:p w14:paraId="07D072D4" w14:textId="77777777" w:rsidR="0042613D" w:rsidRPr="00A40078" w:rsidRDefault="0042613D" w:rsidP="0042613D">
            <w:pPr>
              <w:widowControl w:val="0"/>
              <w:spacing w:after="0" w:line="240" w:lineRule="auto"/>
              <w:rPr>
                <w:rFonts w:ascii="Times New Roman" w:hAnsi="Times New Roman" w:cs="Times New Roman"/>
                <w:sz w:val="17"/>
                <w:szCs w:val="17"/>
              </w:rPr>
            </w:pPr>
          </w:p>
        </w:tc>
        <w:tc>
          <w:tcPr>
            <w:tcW w:w="5160" w:type="dxa"/>
            <w:gridSpan w:val="3"/>
            <w:tcBorders>
              <w:top w:val="nil"/>
              <w:left w:val="nil"/>
              <w:bottom w:val="nil"/>
              <w:right w:val="nil"/>
            </w:tcBorders>
          </w:tcPr>
          <w:p w14:paraId="62D1DD52" w14:textId="77777777" w:rsidR="0042613D" w:rsidRPr="00A40078" w:rsidRDefault="0042613D" w:rsidP="0042613D">
            <w:pPr>
              <w:widowControl w:val="0"/>
              <w:spacing w:after="0" w:line="240" w:lineRule="auto"/>
              <w:jc w:val="center"/>
              <w:rPr>
                <w:rFonts w:ascii="Times New Roman" w:hAnsi="Times New Roman" w:cs="Times New Roman"/>
                <w:sz w:val="12"/>
                <w:szCs w:val="12"/>
              </w:rPr>
            </w:pPr>
            <w:r w:rsidRPr="00A40078">
              <w:rPr>
                <w:rFonts w:ascii="Times New Roman" w:hAnsi="Times New Roman" w:cs="Times New Roman"/>
                <w:sz w:val="12"/>
                <w:szCs w:val="12"/>
              </w:rPr>
              <w:t>(прописью)</w:t>
            </w:r>
          </w:p>
        </w:tc>
        <w:tc>
          <w:tcPr>
            <w:tcW w:w="1559" w:type="dxa"/>
            <w:gridSpan w:val="2"/>
            <w:tcBorders>
              <w:top w:val="nil"/>
              <w:left w:val="nil"/>
              <w:bottom w:val="nil"/>
              <w:right w:val="nil"/>
            </w:tcBorders>
          </w:tcPr>
          <w:p w14:paraId="2824765F" w14:textId="77777777" w:rsidR="0042613D" w:rsidRPr="00A40078" w:rsidRDefault="0042613D" w:rsidP="0042613D">
            <w:pPr>
              <w:widowControl w:val="0"/>
              <w:spacing w:after="0" w:line="240" w:lineRule="auto"/>
              <w:rPr>
                <w:rFonts w:ascii="Times New Roman" w:hAnsi="Times New Roman" w:cs="Times New Roman"/>
                <w:sz w:val="17"/>
                <w:szCs w:val="17"/>
              </w:rPr>
            </w:pPr>
          </w:p>
        </w:tc>
      </w:tr>
      <w:tr w:rsidR="0042613D" w:rsidRPr="00A40078" w14:paraId="0C4F4379" w14:textId="77777777" w:rsidTr="0042613D">
        <w:trPr>
          <w:cantSplit/>
        </w:trPr>
        <w:tc>
          <w:tcPr>
            <w:tcW w:w="851" w:type="dxa"/>
            <w:tcBorders>
              <w:top w:val="nil"/>
              <w:left w:val="nil"/>
              <w:bottom w:val="nil"/>
              <w:right w:val="nil"/>
            </w:tcBorders>
            <w:vAlign w:val="bottom"/>
          </w:tcPr>
          <w:p w14:paraId="6F817A11" w14:textId="77777777" w:rsidR="0042613D" w:rsidRPr="00A40078" w:rsidRDefault="0042613D" w:rsidP="0042613D">
            <w:pPr>
              <w:widowControl w:val="0"/>
              <w:spacing w:after="0" w:line="240" w:lineRule="auto"/>
              <w:rPr>
                <w:rFonts w:ascii="Times New Roman" w:hAnsi="Times New Roman" w:cs="Times New Roman"/>
                <w:sz w:val="17"/>
                <w:szCs w:val="17"/>
              </w:rPr>
            </w:pPr>
            <w:r w:rsidRPr="00A40078">
              <w:rPr>
                <w:rFonts w:ascii="Times New Roman" w:hAnsi="Times New Roman" w:cs="Times New Roman"/>
                <w:sz w:val="17"/>
                <w:szCs w:val="17"/>
              </w:rPr>
              <w:t>на сумму</w:t>
            </w:r>
          </w:p>
        </w:tc>
        <w:tc>
          <w:tcPr>
            <w:tcW w:w="3544" w:type="dxa"/>
            <w:gridSpan w:val="2"/>
            <w:tcBorders>
              <w:top w:val="nil"/>
              <w:left w:val="nil"/>
              <w:bottom w:val="single" w:sz="4" w:space="0" w:color="auto"/>
              <w:right w:val="nil"/>
            </w:tcBorders>
            <w:vAlign w:val="bottom"/>
          </w:tcPr>
          <w:p w14:paraId="5534DD1A" w14:textId="77777777" w:rsidR="0042613D" w:rsidRPr="00A40078" w:rsidRDefault="0042613D" w:rsidP="0042613D">
            <w:pPr>
              <w:widowControl w:val="0"/>
              <w:spacing w:after="0" w:line="240" w:lineRule="auto"/>
              <w:jc w:val="center"/>
              <w:rPr>
                <w:rFonts w:ascii="Times New Roman" w:hAnsi="Times New Roman" w:cs="Times New Roman"/>
                <w:sz w:val="17"/>
                <w:szCs w:val="17"/>
              </w:rPr>
            </w:pPr>
          </w:p>
        </w:tc>
        <w:tc>
          <w:tcPr>
            <w:tcW w:w="538" w:type="dxa"/>
            <w:tcBorders>
              <w:top w:val="nil"/>
              <w:left w:val="nil"/>
              <w:bottom w:val="nil"/>
              <w:right w:val="nil"/>
            </w:tcBorders>
            <w:vAlign w:val="bottom"/>
          </w:tcPr>
          <w:p w14:paraId="68132342" w14:textId="77777777" w:rsidR="0042613D" w:rsidRPr="00A40078" w:rsidRDefault="0042613D" w:rsidP="0042613D">
            <w:pPr>
              <w:widowControl w:val="0"/>
              <w:spacing w:after="0" w:line="240" w:lineRule="auto"/>
              <w:jc w:val="center"/>
              <w:rPr>
                <w:rFonts w:ascii="Times New Roman" w:hAnsi="Times New Roman" w:cs="Times New Roman"/>
                <w:sz w:val="17"/>
                <w:szCs w:val="17"/>
              </w:rPr>
            </w:pPr>
            <w:r w:rsidRPr="00A40078">
              <w:rPr>
                <w:rFonts w:ascii="Times New Roman" w:hAnsi="Times New Roman" w:cs="Times New Roman"/>
                <w:sz w:val="17"/>
                <w:szCs w:val="17"/>
              </w:rPr>
              <w:t>руб.</w:t>
            </w:r>
          </w:p>
        </w:tc>
        <w:tc>
          <w:tcPr>
            <w:tcW w:w="1588" w:type="dxa"/>
            <w:tcBorders>
              <w:top w:val="nil"/>
              <w:left w:val="nil"/>
              <w:bottom w:val="single" w:sz="4" w:space="0" w:color="auto"/>
              <w:right w:val="nil"/>
            </w:tcBorders>
            <w:vAlign w:val="bottom"/>
          </w:tcPr>
          <w:p w14:paraId="413C7BA2" w14:textId="77777777" w:rsidR="0042613D" w:rsidRPr="00A40078" w:rsidRDefault="0042613D" w:rsidP="0042613D">
            <w:pPr>
              <w:widowControl w:val="0"/>
              <w:spacing w:after="0" w:line="240" w:lineRule="auto"/>
              <w:jc w:val="center"/>
              <w:rPr>
                <w:rFonts w:ascii="Times New Roman" w:hAnsi="Times New Roman" w:cs="Times New Roman"/>
                <w:sz w:val="17"/>
                <w:szCs w:val="17"/>
              </w:rPr>
            </w:pPr>
          </w:p>
        </w:tc>
        <w:tc>
          <w:tcPr>
            <w:tcW w:w="567" w:type="dxa"/>
            <w:tcBorders>
              <w:top w:val="nil"/>
              <w:left w:val="nil"/>
              <w:bottom w:val="nil"/>
              <w:right w:val="nil"/>
            </w:tcBorders>
            <w:vAlign w:val="bottom"/>
          </w:tcPr>
          <w:p w14:paraId="485FDBD4" w14:textId="77777777" w:rsidR="0042613D" w:rsidRPr="00A40078" w:rsidRDefault="0042613D" w:rsidP="0042613D">
            <w:pPr>
              <w:widowControl w:val="0"/>
              <w:spacing w:after="0" w:line="240" w:lineRule="auto"/>
              <w:jc w:val="center"/>
              <w:rPr>
                <w:rFonts w:ascii="Times New Roman" w:hAnsi="Times New Roman" w:cs="Times New Roman"/>
                <w:sz w:val="17"/>
                <w:szCs w:val="17"/>
              </w:rPr>
            </w:pPr>
            <w:r w:rsidRPr="00A40078">
              <w:rPr>
                <w:rFonts w:ascii="Times New Roman" w:hAnsi="Times New Roman" w:cs="Times New Roman"/>
                <w:sz w:val="17"/>
                <w:szCs w:val="17"/>
              </w:rPr>
              <w:t>коп.</w:t>
            </w:r>
          </w:p>
        </w:tc>
        <w:tc>
          <w:tcPr>
            <w:tcW w:w="1559" w:type="dxa"/>
            <w:gridSpan w:val="2"/>
            <w:tcBorders>
              <w:top w:val="nil"/>
              <w:left w:val="nil"/>
              <w:bottom w:val="nil"/>
              <w:right w:val="nil"/>
            </w:tcBorders>
            <w:vAlign w:val="bottom"/>
          </w:tcPr>
          <w:p w14:paraId="20813606" w14:textId="77777777" w:rsidR="0042613D" w:rsidRPr="00A40078" w:rsidRDefault="0042613D" w:rsidP="0042613D">
            <w:pPr>
              <w:widowControl w:val="0"/>
              <w:spacing w:after="0" w:line="240" w:lineRule="auto"/>
              <w:rPr>
                <w:rFonts w:ascii="Times New Roman" w:hAnsi="Times New Roman" w:cs="Times New Roman"/>
                <w:sz w:val="17"/>
                <w:szCs w:val="17"/>
              </w:rPr>
            </w:pPr>
          </w:p>
        </w:tc>
        <w:tc>
          <w:tcPr>
            <w:tcW w:w="1985" w:type="dxa"/>
            <w:tcBorders>
              <w:top w:val="nil"/>
              <w:left w:val="nil"/>
              <w:bottom w:val="nil"/>
              <w:right w:val="nil"/>
            </w:tcBorders>
            <w:vAlign w:val="bottom"/>
          </w:tcPr>
          <w:p w14:paraId="18024E23" w14:textId="77777777" w:rsidR="0042613D" w:rsidRPr="00A40078" w:rsidRDefault="0042613D" w:rsidP="0042613D">
            <w:pPr>
              <w:widowControl w:val="0"/>
              <w:spacing w:after="0" w:line="240" w:lineRule="auto"/>
              <w:rPr>
                <w:rFonts w:ascii="Times New Roman" w:hAnsi="Times New Roman" w:cs="Times New Roman"/>
                <w:sz w:val="17"/>
                <w:szCs w:val="17"/>
              </w:rPr>
            </w:pPr>
            <w:r w:rsidRPr="00A40078">
              <w:rPr>
                <w:rFonts w:ascii="Times New Roman" w:hAnsi="Times New Roman" w:cs="Times New Roman"/>
                <w:sz w:val="17"/>
                <w:szCs w:val="17"/>
              </w:rPr>
              <w:t>в том числе сумма НДС</w:t>
            </w:r>
          </w:p>
        </w:tc>
        <w:tc>
          <w:tcPr>
            <w:tcW w:w="1417" w:type="dxa"/>
            <w:tcBorders>
              <w:top w:val="nil"/>
              <w:left w:val="nil"/>
              <w:bottom w:val="single" w:sz="4" w:space="0" w:color="auto"/>
              <w:right w:val="nil"/>
            </w:tcBorders>
            <w:vAlign w:val="bottom"/>
          </w:tcPr>
          <w:p w14:paraId="2B7C52E8" w14:textId="77777777" w:rsidR="0042613D" w:rsidRPr="00A40078" w:rsidRDefault="0042613D" w:rsidP="0042613D">
            <w:pPr>
              <w:widowControl w:val="0"/>
              <w:spacing w:after="0" w:line="240" w:lineRule="auto"/>
              <w:jc w:val="center"/>
              <w:rPr>
                <w:rFonts w:ascii="Times New Roman" w:hAnsi="Times New Roman" w:cs="Times New Roman"/>
                <w:sz w:val="17"/>
                <w:szCs w:val="17"/>
              </w:rPr>
            </w:pPr>
          </w:p>
        </w:tc>
        <w:tc>
          <w:tcPr>
            <w:tcW w:w="426" w:type="dxa"/>
            <w:tcBorders>
              <w:top w:val="nil"/>
              <w:left w:val="nil"/>
              <w:bottom w:val="nil"/>
              <w:right w:val="nil"/>
            </w:tcBorders>
            <w:vAlign w:val="bottom"/>
          </w:tcPr>
          <w:p w14:paraId="5B855EFA" w14:textId="77777777" w:rsidR="0042613D" w:rsidRPr="00A40078" w:rsidRDefault="0042613D" w:rsidP="0042613D">
            <w:pPr>
              <w:widowControl w:val="0"/>
              <w:spacing w:after="0" w:line="240" w:lineRule="auto"/>
              <w:jc w:val="right"/>
              <w:rPr>
                <w:rFonts w:ascii="Times New Roman" w:hAnsi="Times New Roman" w:cs="Times New Roman"/>
                <w:sz w:val="17"/>
                <w:szCs w:val="17"/>
              </w:rPr>
            </w:pPr>
            <w:r w:rsidRPr="00A40078">
              <w:rPr>
                <w:rFonts w:ascii="Times New Roman" w:hAnsi="Times New Roman" w:cs="Times New Roman"/>
                <w:sz w:val="17"/>
                <w:szCs w:val="17"/>
              </w:rPr>
              <w:t>руб.</w:t>
            </w:r>
          </w:p>
        </w:tc>
        <w:tc>
          <w:tcPr>
            <w:tcW w:w="851" w:type="dxa"/>
            <w:tcBorders>
              <w:top w:val="nil"/>
              <w:left w:val="nil"/>
              <w:bottom w:val="single" w:sz="4" w:space="0" w:color="auto"/>
              <w:right w:val="nil"/>
            </w:tcBorders>
            <w:vAlign w:val="bottom"/>
          </w:tcPr>
          <w:p w14:paraId="26998EB7" w14:textId="77777777" w:rsidR="0042613D" w:rsidRPr="00A40078" w:rsidRDefault="0042613D" w:rsidP="0042613D">
            <w:pPr>
              <w:widowControl w:val="0"/>
              <w:spacing w:after="0" w:line="240" w:lineRule="auto"/>
              <w:jc w:val="center"/>
              <w:rPr>
                <w:rFonts w:ascii="Times New Roman" w:hAnsi="Times New Roman" w:cs="Times New Roman"/>
                <w:sz w:val="17"/>
                <w:szCs w:val="17"/>
              </w:rPr>
            </w:pPr>
          </w:p>
        </w:tc>
        <w:tc>
          <w:tcPr>
            <w:tcW w:w="424" w:type="dxa"/>
            <w:tcBorders>
              <w:top w:val="nil"/>
              <w:left w:val="nil"/>
              <w:bottom w:val="nil"/>
              <w:right w:val="nil"/>
            </w:tcBorders>
            <w:vAlign w:val="bottom"/>
          </w:tcPr>
          <w:p w14:paraId="6C04B98D" w14:textId="77777777" w:rsidR="0042613D" w:rsidRPr="00A40078" w:rsidRDefault="0042613D" w:rsidP="0042613D">
            <w:pPr>
              <w:widowControl w:val="0"/>
              <w:spacing w:after="0" w:line="240" w:lineRule="auto"/>
              <w:jc w:val="right"/>
              <w:rPr>
                <w:rFonts w:ascii="Times New Roman" w:hAnsi="Times New Roman" w:cs="Times New Roman"/>
                <w:sz w:val="17"/>
                <w:szCs w:val="17"/>
              </w:rPr>
            </w:pPr>
            <w:r w:rsidRPr="00A40078">
              <w:rPr>
                <w:rFonts w:ascii="Times New Roman" w:hAnsi="Times New Roman" w:cs="Times New Roman"/>
                <w:sz w:val="17"/>
                <w:szCs w:val="17"/>
              </w:rPr>
              <w:t>коп.</w:t>
            </w:r>
          </w:p>
        </w:tc>
      </w:tr>
      <w:tr w:rsidR="0042613D" w:rsidRPr="00A40078" w14:paraId="4519F85B" w14:textId="77777777" w:rsidTr="0042613D">
        <w:trPr>
          <w:cantSplit/>
        </w:trPr>
        <w:tc>
          <w:tcPr>
            <w:tcW w:w="851" w:type="dxa"/>
            <w:tcBorders>
              <w:top w:val="nil"/>
              <w:left w:val="nil"/>
              <w:bottom w:val="nil"/>
              <w:right w:val="nil"/>
            </w:tcBorders>
          </w:tcPr>
          <w:p w14:paraId="57DC2623" w14:textId="77777777" w:rsidR="0042613D" w:rsidRPr="00A40078" w:rsidRDefault="0042613D" w:rsidP="0042613D">
            <w:pPr>
              <w:widowControl w:val="0"/>
              <w:spacing w:after="0" w:line="240" w:lineRule="auto"/>
              <w:rPr>
                <w:rFonts w:ascii="Times New Roman" w:hAnsi="Times New Roman" w:cs="Times New Roman"/>
                <w:sz w:val="17"/>
                <w:szCs w:val="17"/>
              </w:rPr>
            </w:pPr>
          </w:p>
        </w:tc>
        <w:tc>
          <w:tcPr>
            <w:tcW w:w="3544" w:type="dxa"/>
            <w:gridSpan w:val="2"/>
            <w:tcBorders>
              <w:top w:val="nil"/>
              <w:left w:val="nil"/>
              <w:bottom w:val="nil"/>
              <w:right w:val="nil"/>
            </w:tcBorders>
          </w:tcPr>
          <w:p w14:paraId="33AFFADC" w14:textId="77777777" w:rsidR="0042613D" w:rsidRPr="00A40078" w:rsidRDefault="0042613D" w:rsidP="0042613D">
            <w:pPr>
              <w:widowControl w:val="0"/>
              <w:spacing w:after="0" w:line="240" w:lineRule="auto"/>
              <w:jc w:val="center"/>
              <w:rPr>
                <w:rFonts w:ascii="Times New Roman" w:hAnsi="Times New Roman" w:cs="Times New Roman"/>
                <w:sz w:val="12"/>
                <w:szCs w:val="12"/>
              </w:rPr>
            </w:pPr>
            <w:r w:rsidRPr="00A40078">
              <w:rPr>
                <w:rFonts w:ascii="Times New Roman" w:hAnsi="Times New Roman" w:cs="Times New Roman"/>
                <w:sz w:val="12"/>
                <w:szCs w:val="12"/>
              </w:rPr>
              <w:t>(прописью)</w:t>
            </w:r>
          </w:p>
        </w:tc>
        <w:tc>
          <w:tcPr>
            <w:tcW w:w="538" w:type="dxa"/>
            <w:tcBorders>
              <w:top w:val="nil"/>
              <w:left w:val="nil"/>
              <w:bottom w:val="nil"/>
              <w:right w:val="nil"/>
            </w:tcBorders>
          </w:tcPr>
          <w:p w14:paraId="0137A437" w14:textId="77777777" w:rsidR="0042613D" w:rsidRPr="00A40078" w:rsidRDefault="0042613D" w:rsidP="0042613D">
            <w:pPr>
              <w:widowControl w:val="0"/>
              <w:spacing w:after="0" w:line="240" w:lineRule="auto"/>
              <w:rPr>
                <w:rFonts w:ascii="Times New Roman" w:hAnsi="Times New Roman" w:cs="Times New Roman"/>
                <w:sz w:val="17"/>
                <w:szCs w:val="17"/>
              </w:rPr>
            </w:pPr>
          </w:p>
        </w:tc>
        <w:tc>
          <w:tcPr>
            <w:tcW w:w="1588" w:type="dxa"/>
            <w:tcBorders>
              <w:top w:val="nil"/>
              <w:left w:val="nil"/>
              <w:bottom w:val="nil"/>
              <w:right w:val="nil"/>
            </w:tcBorders>
          </w:tcPr>
          <w:p w14:paraId="4EA380BC" w14:textId="77777777" w:rsidR="0042613D" w:rsidRPr="00A40078" w:rsidRDefault="0042613D" w:rsidP="0042613D">
            <w:pPr>
              <w:widowControl w:val="0"/>
              <w:spacing w:after="0" w:line="240" w:lineRule="auto"/>
              <w:rPr>
                <w:rFonts w:ascii="Times New Roman" w:hAnsi="Times New Roman" w:cs="Times New Roman"/>
                <w:sz w:val="17"/>
                <w:szCs w:val="17"/>
              </w:rPr>
            </w:pPr>
          </w:p>
        </w:tc>
        <w:tc>
          <w:tcPr>
            <w:tcW w:w="567" w:type="dxa"/>
            <w:tcBorders>
              <w:top w:val="nil"/>
              <w:left w:val="nil"/>
              <w:bottom w:val="nil"/>
              <w:right w:val="nil"/>
            </w:tcBorders>
          </w:tcPr>
          <w:p w14:paraId="718E9352" w14:textId="77777777" w:rsidR="0042613D" w:rsidRPr="00A40078" w:rsidRDefault="0042613D" w:rsidP="0042613D">
            <w:pPr>
              <w:widowControl w:val="0"/>
              <w:spacing w:after="0" w:line="240" w:lineRule="auto"/>
              <w:rPr>
                <w:rFonts w:ascii="Times New Roman" w:hAnsi="Times New Roman" w:cs="Times New Roman"/>
                <w:sz w:val="17"/>
                <w:szCs w:val="17"/>
              </w:rPr>
            </w:pPr>
          </w:p>
        </w:tc>
        <w:tc>
          <w:tcPr>
            <w:tcW w:w="1559" w:type="dxa"/>
            <w:gridSpan w:val="2"/>
            <w:tcBorders>
              <w:top w:val="nil"/>
              <w:left w:val="nil"/>
              <w:bottom w:val="nil"/>
              <w:right w:val="nil"/>
            </w:tcBorders>
          </w:tcPr>
          <w:p w14:paraId="05B6B318" w14:textId="77777777" w:rsidR="0042613D" w:rsidRPr="00A40078" w:rsidRDefault="0042613D" w:rsidP="0042613D">
            <w:pPr>
              <w:widowControl w:val="0"/>
              <w:spacing w:after="0" w:line="240" w:lineRule="auto"/>
              <w:rPr>
                <w:rFonts w:ascii="Times New Roman" w:hAnsi="Times New Roman" w:cs="Times New Roman"/>
                <w:sz w:val="17"/>
                <w:szCs w:val="17"/>
              </w:rPr>
            </w:pPr>
          </w:p>
        </w:tc>
        <w:tc>
          <w:tcPr>
            <w:tcW w:w="1985" w:type="dxa"/>
            <w:tcBorders>
              <w:top w:val="nil"/>
              <w:left w:val="nil"/>
              <w:bottom w:val="nil"/>
              <w:right w:val="nil"/>
            </w:tcBorders>
          </w:tcPr>
          <w:p w14:paraId="4D014E66" w14:textId="77777777" w:rsidR="0042613D" w:rsidRPr="00A40078" w:rsidRDefault="0042613D" w:rsidP="0042613D">
            <w:pPr>
              <w:widowControl w:val="0"/>
              <w:spacing w:after="0" w:line="240" w:lineRule="auto"/>
              <w:rPr>
                <w:rFonts w:ascii="Times New Roman" w:hAnsi="Times New Roman" w:cs="Times New Roman"/>
                <w:sz w:val="17"/>
                <w:szCs w:val="17"/>
              </w:rPr>
            </w:pPr>
          </w:p>
        </w:tc>
        <w:tc>
          <w:tcPr>
            <w:tcW w:w="1417" w:type="dxa"/>
            <w:tcBorders>
              <w:top w:val="nil"/>
              <w:left w:val="nil"/>
              <w:bottom w:val="nil"/>
              <w:right w:val="nil"/>
            </w:tcBorders>
          </w:tcPr>
          <w:p w14:paraId="46297F1D" w14:textId="77777777" w:rsidR="0042613D" w:rsidRPr="00A40078" w:rsidRDefault="0042613D" w:rsidP="0042613D">
            <w:pPr>
              <w:widowControl w:val="0"/>
              <w:spacing w:after="0" w:line="240" w:lineRule="auto"/>
              <w:rPr>
                <w:rFonts w:ascii="Times New Roman" w:hAnsi="Times New Roman" w:cs="Times New Roman"/>
                <w:sz w:val="17"/>
                <w:szCs w:val="17"/>
              </w:rPr>
            </w:pPr>
          </w:p>
        </w:tc>
        <w:tc>
          <w:tcPr>
            <w:tcW w:w="426" w:type="dxa"/>
            <w:tcBorders>
              <w:top w:val="nil"/>
              <w:left w:val="nil"/>
              <w:bottom w:val="nil"/>
              <w:right w:val="nil"/>
            </w:tcBorders>
          </w:tcPr>
          <w:p w14:paraId="40FE5021" w14:textId="77777777" w:rsidR="0042613D" w:rsidRPr="00A40078" w:rsidRDefault="0042613D" w:rsidP="0042613D">
            <w:pPr>
              <w:widowControl w:val="0"/>
              <w:spacing w:after="0" w:line="240" w:lineRule="auto"/>
              <w:rPr>
                <w:rFonts w:ascii="Times New Roman" w:hAnsi="Times New Roman" w:cs="Times New Roman"/>
                <w:sz w:val="17"/>
                <w:szCs w:val="17"/>
              </w:rPr>
            </w:pPr>
          </w:p>
        </w:tc>
        <w:tc>
          <w:tcPr>
            <w:tcW w:w="851" w:type="dxa"/>
            <w:tcBorders>
              <w:top w:val="nil"/>
              <w:left w:val="nil"/>
              <w:bottom w:val="nil"/>
              <w:right w:val="nil"/>
            </w:tcBorders>
          </w:tcPr>
          <w:p w14:paraId="7754DE99" w14:textId="77777777" w:rsidR="0042613D" w:rsidRPr="00A40078" w:rsidRDefault="0042613D" w:rsidP="0042613D">
            <w:pPr>
              <w:widowControl w:val="0"/>
              <w:spacing w:after="0" w:line="240" w:lineRule="auto"/>
              <w:rPr>
                <w:rFonts w:ascii="Times New Roman" w:hAnsi="Times New Roman" w:cs="Times New Roman"/>
                <w:sz w:val="17"/>
                <w:szCs w:val="17"/>
              </w:rPr>
            </w:pPr>
          </w:p>
        </w:tc>
        <w:tc>
          <w:tcPr>
            <w:tcW w:w="424" w:type="dxa"/>
            <w:tcBorders>
              <w:top w:val="nil"/>
              <w:left w:val="nil"/>
              <w:bottom w:val="nil"/>
              <w:right w:val="nil"/>
            </w:tcBorders>
          </w:tcPr>
          <w:p w14:paraId="0DEC80E8" w14:textId="77777777" w:rsidR="0042613D" w:rsidRPr="00A40078" w:rsidRDefault="0042613D" w:rsidP="0042613D">
            <w:pPr>
              <w:widowControl w:val="0"/>
              <w:spacing w:after="0" w:line="240" w:lineRule="auto"/>
              <w:rPr>
                <w:rFonts w:ascii="Times New Roman" w:hAnsi="Times New Roman" w:cs="Times New Roman"/>
                <w:sz w:val="17"/>
                <w:szCs w:val="17"/>
              </w:rPr>
            </w:pPr>
          </w:p>
        </w:tc>
      </w:tr>
    </w:tbl>
    <w:p w14:paraId="10599E1E" w14:textId="77777777" w:rsidR="0042613D" w:rsidRPr="00A40078" w:rsidRDefault="0042613D" w:rsidP="0042613D">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1474"/>
        <w:gridCol w:w="907"/>
        <w:gridCol w:w="170"/>
        <w:gridCol w:w="680"/>
        <w:gridCol w:w="170"/>
        <w:gridCol w:w="1474"/>
        <w:gridCol w:w="3772"/>
        <w:gridCol w:w="737"/>
        <w:gridCol w:w="284"/>
        <w:gridCol w:w="1531"/>
      </w:tblGrid>
      <w:tr w:rsidR="0042613D" w:rsidRPr="00A40078" w14:paraId="338CDC9E" w14:textId="77777777" w:rsidTr="0042613D">
        <w:tc>
          <w:tcPr>
            <w:tcW w:w="1474" w:type="dxa"/>
            <w:tcBorders>
              <w:top w:val="nil"/>
              <w:left w:val="nil"/>
              <w:bottom w:val="nil"/>
              <w:right w:val="nil"/>
            </w:tcBorders>
            <w:vAlign w:val="bottom"/>
          </w:tcPr>
          <w:p w14:paraId="59139D51" w14:textId="77777777" w:rsidR="0042613D" w:rsidRPr="00A40078" w:rsidRDefault="0042613D" w:rsidP="0042613D">
            <w:pPr>
              <w:widowControl w:val="0"/>
              <w:spacing w:after="0" w:line="240" w:lineRule="auto"/>
              <w:rPr>
                <w:rFonts w:ascii="Times New Roman" w:hAnsi="Times New Roman" w:cs="Times New Roman"/>
                <w:sz w:val="17"/>
                <w:szCs w:val="17"/>
              </w:rPr>
            </w:pPr>
            <w:r w:rsidRPr="00A40078">
              <w:rPr>
                <w:rFonts w:ascii="Times New Roman" w:hAnsi="Times New Roman" w:cs="Times New Roman"/>
                <w:sz w:val="17"/>
                <w:szCs w:val="17"/>
              </w:rPr>
              <w:t>Отпуск разрешил</w:t>
            </w:r>
          </w:p>
        </w:tc>
        <w:tc>
          <w:tcPr>
            <w:tcW w:w="907" w:type="dxa"/>
            <w:tcBorders>
              <w:top w:val="nil"/>
              <w:left w:val="nil"/>
              <w:bottom w:val="single" w:sz="4" w:space="0" w:color="auto"/>
              <w:right w:val="nil"/>
            </w:tcBorders>
            <w:vAlign w:val="bottom"/>
          </w:tcPr>
          <w:p w14:paraId="60872402" w14:textId="77777777" w:rsidR="0042613D" w:rsidRPr="00A40078" w:rsidRDefault="0042613D" w:rsidP="0042613D">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3B7D5D08" w14:textId="77777777" w:rsidR="0042613D" w:rsidRPr="00A40078" w:rsidRDefault="0042613D" w:rsidP="0042613D">
            <w:pPr>
              <w:widowControl w:val="0"/>
              <w:spacing w:after="0" w:line="240" w:lineRule="auto"/>
              <w:jc w:val="center"/>
              <w:rPr>
                <w:rFonts w:ascii="Times New Roman" w:hAnsi="Times New Roman" w:cs="Times New Roman"/>
                <w:sz w:val="17"/>
                <w:szCs w:val="17"/>
              </w:rPr>
            </w:pPr>
          </w:p>
        </w:tc>
        <w:tc>
          <w:tcPr>
            <w:tcW w:w="680" w:type="dxa"/>
            <w:tcBorders>
              <w:top w:val="nil"/>
              <w:left w:val="nil"/>
              <w:bottom w:val="single" w:sz="4" w:space="0" w:color="auto"/>
              <w:right w:val="nil"/>
            </w:tcBorders>
            <w:vAlign w:val="bottom"/>
          </w:tcPr>
          <w:p w14:paraId="5366E2DB" w14:textId="77777777" w:rsidR="0042613D" w:rsidRPr="00A40078" w:rsidRDefault="0042613D" w:rsidP="0042613D">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2D19DB6E" w14:textId="77777777" w:rsidR="0042613D" w:rsidRPr="00A40078" w:rsidRDefault="0042613D" w:rsidP="0042613D">
            <w:pPr>
              <w:widowControl w:val="0"/>
              <w:spacing w:after="0" w:line="240" w:lineRule="auto"/>
              <w:jc w:val="center"/>
              <w:rPr>
                <w:rFonts w:ascii="Times New Roman" w:hAnsi="Times New Roman" w:cs="Times New Roman"/>
                <w:sz w:val="17"/>
                <w:szCs w:val="17"/>
              </w:rPr>
            </w:pPr>
          </w:p>
        </w:tc>
        <w:tc>
          <w:tcPr>
            <w:tcW w:w="1474" w:type="dxa"/>
            <w:tcBorders>
              <w:top w:val="nil"/>
              <w:left w:val="nil"/>
              <w:bottom w:val="single" w:sz="4" w:space="0" w:color="auto"/>
              <w:right w:val="nil"/>
            </w:tcBorders>
            <w:vAlign w:val="bottom"/>
          </w:tcPr>
          <w:p w14:paraId="5403C5B4" w14:textId="77777777" w:rsidR="0042613D" w:rsidRPr="00A40078" w:rsidRDefault="0042613D" w:rsidP="0042613D">
            <w:pPr>
              <w:widowControl w:val="0"/>
              <w:spacing w:after="0" w:line="240" w:lineRule="auto"/>
              <w:jc w:val="center"/>
              <w:rPr>
                <w:rFonts w:ascii="Times New Roman" w:hAnsi="Times New Roman" w:cs="Times New Roman"/>
                <w:sz w:val="17"/>
                <w:szCs w:val="17"/>
              </w:rPr>
            </w:pPr>
          </w:p>
        </w:tc>
        <w:tc>
          <w:tcPr>
            <w:tcW w:w="3772" w:type="dxa"/>
            <w:tcBorders>
              <w:top w:val="nil"/>
              <w:left w:val="nil"/>
              <w:bottom w:val="nil"/>
              <w:right w:val="nil"/>
            </w:tcBorders>
            <w:vAlign w:val="bottom"/>
          </w:tcPr>
          <w:p w14:paraId="2FC473D1" w14:textId="77777777" w:rsidR="0042613D" w:rsidRPr="00A40078" w:rsidRDefault="0042613D" w:rsidP="0042613D">
            <w:pPr>
              <w:pStyle w:val="2"/>
              <w:keepNext w:val="0"/>
              <w:widowControl w:val="0"/>
              <w:spacing w:before="0" w:after="0"/>
              <w:ind w:right="397"/>
              <w:rPr>
                <w:rFonts w:ascii="Times New Roman" w:hAnsi="Times New Roman" w:cs="Times New Roman"/>
              </w:rPr>
            </w:pPr>
            <w:r w:rsidRPr="00A40078">
              <w:rPr>
                <w:rFonts w:ascii="Times New Roman" w:hAnsi="Times New Roman" w:cs="Times New Roman"/>
                <w:sz w:val="22"/>
              </w:rPr>
              <w:t>Главный бухгалтер</w:t>
            </w:r>
          </w:p>
        </w:tc>
        <w:tc>
          <w:tcPr>
            <w:tcW w:w="737" w:type="dxa"/>
            <w:tcBorders>
              <w:top w:val="nil"/>
              <w:left w:val="nil"/>
              <w:bottom w:val="single" w:sz="4" w:space="0" w:color="auto"/>
              <w:right w:val="nil"/>
            </w:tcBorders>
            <w:vAlign w:val="bottom"/>
          </w:tcPr>
          <w:p w14:paraId="1E9BE235" w14:textId="77777777" w:rsidR="0042613D" w:rsidRPr="00A40078" w:rsidRDefault="0042613D" w:rsidP="0042613D">
            <w:pPr>
              <w:widowControl w:val="0"/>
              <w:spacing w:after="0" w:line="240" w:lineRule="auto"/>
              <w:jc w:val="center"/>
              <w:rPr>
                <w:rFonts w:ascii="Times New Roman" w:hAnsi="Times New Roman" w:cs="Times New Roman"/>
                <w:sz w:val="17"/>
                <w:szCs w:val="17"/>
              </w:rPr>
            </w:pPr>
          </w:p>
        </w:tc>
        <w:tc>
          <w:tcPr>
            <w:tcW w:w="284" w:type="dxa"/>
            <w:tcBorders>
              <w:top w:val="nil"/>
              <w:left w:val="nil"/>
              <w:bottom w:val="nil"/>
              <w:right w:val="nil"/>
            </w:tcBorders>
            <w:vAlign w:val="bottom"/>
          </w:tcPr>
          <w:p w14:paraId="5D41D774" w14:textId="77777777" w:rsidR="0042613D" w:rsidRPr="00A40078" w:rsidRDefault="0042613D" w:rsidP="0042613D">
            <w:pPr>
              <w:widowControl w:val="0"/>
              <w:spacing w:after="0" w:line="240" w:lineRule="auto"/>
              <w:jc w:val="center"/>
              <w:rPr>
                <w:rFonts w:ascii="Times New Roman" w:hAnsi="Times New Roman" w:cs="Times New Roman"/>
                <w:sz w:val="17"/>
                <w:szCs w:val="17"/>
              </w:rPr>
            </w:pPr>
          </w:p>
        </w:tc>
        <w:tc>
          <w:tcPr>
            <w:tcW w:w="1531" w:type="dxa"/>
            <w:tcBorders>
              <w:top w:val="nil"/>
              <w:left w:val="nil"/>
              <w:bottom w:val="single" w:sz="4" w:space="0" w:color="auto"/>
              <w:right w:val="nil"/>
            </w:tcBorders>
            <w:vAlign w:val="bottom"/>
          </w:tcPr>
          <w:p w14:paraId="41F372EE" w14:textId="77777777" w:rsidR="0042613D" w:rsidRPr="00A40078" w:rsidRDefault="0042613D" w:rsidP="0042613D">
            <w:pPr>
              <w:widowControl w:val="0"/>
              <w:spacing w:after="0" w:line="240" w:lineRule="auto"/>
              <w:jc w:val="center"/>
              <w:rPr>
                <w:rFonts w:ascii="Times New Roman" w:hAnsi="Times New Roman" w:cs="Times New Roman"/>
                <w:sz w:val="17"/>
                <w:szCs w:val="17"/>
              </w:rPr>
            </w:pPr>
          </w:p>
        </w:tc>
      </w:tr>
      <w:tr w:rsidR="0042613D" w:rsidRPr="00A40078" w14:paraId="206737AB" w14:textId="77777777" w:rsidTr="0042613D">
        <w:tc>
          <w:tcPr>
            <w:tcW w:w="1474" w:type="dxa"/>
            <w:tcBorders>
              <w:top w:val="nil"/>
              <w:left w:val="nil"/>
              <w:bottom w:val="nil"/>
              <w:right w:val="nil"/>
            </w:tcBorders>
          </w:tcPr>
          <w:p w14:paraId="3DF8702A" w14:textId="77777777" w:rsidR="0042613D" w:rsidRPr="00A40078" w:rsidRDefault="0042613D" w:rsidP="0042613D">
            <w:pPr>
              <w:widowControl w:val="0"/>
              <w:spacing w:after="0" w:line="240" w:lineRule="auto"/>
              <w:rPr>
                <w:rFonts w:ascii="Times New Roman" w:hAnsi="Times New Roman" w:cs="Times New Roman"/>
                <w:sz w:val="17"/>
                <w:szCs w:val="17"/>
              </w:rPr>
            </w:pPr>
          </w:p>
        </w:tc>
        <w:tc>
          <w:tcPr>
            <w:tcW w:w="907" w:type="dxa"/>
            <w:tcBorders>
              <w:top w:val="nil"/>
              <w:left w:val="nil"/>
              <w:bottom w:val="nil"/>
              <w:right w:val="nil"/>
            </w:tcBorders>
          </w:tcPr>
          <w:p w14:paraId="7EF3E221" w14:textId="77777777" w:rsidR="0042613D" w:rsidRPr="00A40078" w:rsidRDefault="0042613D" w:rsidP="0042613D">
            <w:pPr>
              <w:widowControl w:val="0"/>
              <w:spacing w:after="0" w:line="240" w:lineRule="auto"/>
              <w:jc w:val="center"/>
              <w:rPr>
                <w:rFonts w:ascii="Times New Roman" w:hAnsi="Times New Roman" w:cs="Times New Roman"/>
                <w:sz w:val="12"/>
                <w:szCs w:val="12"/>
              </w:rPr>
            </w:pPr>
            <w:r w:rsidRPr="00A40078">
              <w:rPr>
                <w:rFonts w:ascii="Times New Roman" w:hAnsi="Times New Roman" w:cs="Times New Roman"/>
                <w:sz w:val="12"/>
                <w:szCs w:val="12"/>
              </w:rPr>
              <w:t>(должность)</w:t>
            </w:r>
          </w:p>
        </w:tc>
        <w:tc>
          <w:tcPr>
            <w:tcW w:w="170" w:type="dxa"/>
            <w:tcBorders>
              <w:top w:val="nil"/>
              <w:left w:val="nil"/>
              <w:bottom w:val="nil"/>
              <w:right w:val="nil"/>
            </w:tcBorders>
          </w:tcPr>
          <w:p w14:paraId="6D371B40" w14:textId="77777777" w:rsidR="0042613D" w:rsidRPr="00A40078" w:rsidRDefault="0042613D" w:rsidP="0042613D">
            <w:pPr>
              <w:widowControl w:val="0"/>
              <w:spacing w:after="0" w:line="240" w:lineRule="auto"/>
              <w:jc w:val="center"/>
              <w:rPr>
                <w:rFonts w:ascii="Times New Roman" w:hAnsi="Times New Roman" w:cs="Times New Roman"/>
                <w:sz w:val="12"/>
                <w:szCs w:val="12"/>
              </w:rPr>
            </w:pPr>
          </w:p>
        </w:tc>
        <w:tc>
          <w:tcPr>
            <w:tcW w:w="680" w:type="dxa"/>
            <w:tcBorders>
              <w:top w:val="nil"/>
              <w:left w:val="nil"/>
              <w:bottom w:val="nil"/>
              <w:right w:val="nil"/>
            </w:tcBorders>
          </w:tcPr>
          <w:p w14:paraId="761D4B7A" w14:textId="77777777" w:rsidR="0042613D" w:rsidRPr="00A40078" w:rsidRDefault="0042613D" w:rsidP="0042613D">
            <w:pPr>
              <w:widowControl w:val="0"/>
              <w:spacing w:after="0" w:line="240" w:lineRule="auto"/>
              <w:jc w:val="center"/>
              <w:rPr>
                <w:rFonts w:ascii="Times New Roman" w:hAnsi="Times New Roman" w:cs="Times New Roman"/>
                <w:sz w:val="12"/>
                <w:szCs w:val="12"/>
              </w:rPr>
            </w:pPr>
            <w:r w:rsidRPr="00A40078">
              <w:rPr>
                <w:rFonts w:ascii="Times New Roman" w:hAnsi="Times New Roman" w:cs="Times New Roman"/>
                <w:sz w:val="12"/>
                <w:szCs w:val="12"/>
              </w:rPr>
              <w:t>(подпись)</w:t>
            </w:r>
          </w:p>
        </w:tc>
        <w:tc>
          <w:tcPr>
            <w:tcW w:w="170" w:type="dxa"/>
            <w:tcBorders>
              <w:top w:val="nil"/>
              <w:left w:val="nil"/>
              <w:bottom w:val="nil"/>
              <w:right w:val="nil"/>
            </w:tcBorders>
          </w:tcPr>
          <w:p w14:paraId="5CE57071" w14:textId="77777777" w:rsidR="0042613D" w:rsidRPr="00A40078" w:rsidRDefault="0042613D" w:rsidP="0042613D">
            <w:pPr>
              <w:widowControl w:val="0"/>
              <w:spacing w:after="0" w:line="240" w:lineRule="auto"/>
              <w:jc w:val="center"/>
              <w:rPr>
                <w:rFonts w:ascii="Times New Roman" w:hAnsi="Times New Roman" w:cs="Times New Roman"/>
                <w:sz w:val="12"/>
                <w:szCs w:val="12"/>
              </w:rPr>
            </w:pPr>
          </w:p>
        </w:tc>
        <w:tc>
          <w:tcPr>
            <w:tcW w:w="1474" w:type="dxa"/>
            <w:tcBorders>
              <w:top w:val="nil"/>
              <w:left w:val="nil"/>
              <w:bottom w:val="nil"/>
              <w:right w:val="nil"/>
            </w:tcBorders>
          </w:tcPr>
          <w:p w14:paraId="69179942" w14:textId="77777777" w:rsidR="0042613D" w:rsidRPr="00A40078" w:rsidRDefault="0042613D" w:rsidP="0042613D">
            <w:pPr>
              <w:widowControl w:val="0"/>
              <w:spacing w:after="0" w:line="240" w:lineRule="auto"/>
              <w:jc w:val="center"/>
              <w:rPr>
                <w:rFonts w:ascii="Times New Roman" w:hAnsi="Times New Roman" w:cs="Times New Roman"/>
                <w:sz w:val="12"/>
                <w:szCs w:val="12"/>
              </w:rPr>
            </w:pPr>
            <w:r w:rsidRPr="00A40078">
              <w:rPr>
                <w:rFonts w:ascii="Times New Roman" w:hAnsi="Times New Roman" w:cs="Times New Roman"/>
                <w:sz w:val="12"/>
                <w:szCs w:val="12"/>
              </w:rPr>
              <w:t>(расшифровка подписи)</w:t>
            </w:r>
          </w:p>
        </w:tc>
        <w:tc>
          <w:tcPr>
            <w:tcW w:w="3772" w:type="dxa"/>
            <w:tcBorders>
              <w:top w:val="nil"/>
              <w:left w:val="nil"/>
              <w:bottom w:val="nil"/>
              <w:right w:val="nil"/>
            </w:tcBorders>
          </w:tcPr>
          <w:p w14:paraId="495F5CA2" w14:textId="77777777" w:rsidR="0042613D" w:rsidRPr="00A40078" w:rsidRDefault="0042613D" w:rsidP="0042613D">
            <w:pPr>
              <w:widowControl w:val="0"/>
              <w:spacing w:after="0" w:line="240" w:lineRule="auto"/>
              <w:rPr>
                <w:rFonts w:ascii="Times New Roman" w:hAnsi="Times New Roman" w:cs="Times New Roman"/>
                <w:sz w:val="17"/>
                <w:szCs w:val="17"/>
              </w:rPr>
            </w:pPr>
          </w:p>
        </w:tc>
        <w:tc>
          <w:tcPr>
            <w:tcW w:w="737" w:type="dxa"/>
            <w:tcBorders>
              <w:top w:val="nil"/>
              <w:left w:val="nil"/>
              <w:bottom w:val="nil"/>
              <w:right w:val="nil"/>
            </w:tcBorders>
          </w:tcPr>
          <w:p w14:paraId="6A717CA7" w14:textId="77777777" w:rsidR="0042613D" w:rsidRPr="00A40078" w:rsidRDefault="0042613D" w:rsidP="0042613D">
            <w:pPr>
              <w:widowControl w:val="0"/>
              <w:spacing w:after="0" w:line="240" w:lineRule="auto"/>
              <w:jc w:val="center"/>
              <w:rPr>
                <w:rFonts w:ascii="Times New Roman" w:hAnsi="Times New Roman" w:cs="Times New Roman"/>
                <w:sz w:val="12"/>
                <w:szCs w:val="12"/>
              </w:rPr>
            </w:pPr>
            <w:r w:rsidRPr="00A40078">
              <w:rPr>
                <w:rFonts w:ascii="Times New Roman" w:hAnsi="Times New Roman" w:cs="Times New Roman"/>
                <w:sz w:val="12"/>
                <w:szCs w:val="12"/>
              </w:rPr>
              <w:t>(подпись)</w:t>
            </w:r>
          </w:p>
        </w:tc>
        <w:tc>
          <w:tcPr>
            <w:tcW w:w="284" w:type="dxa"/>
            <w:tcBorders>
              <w:top w:val="nil"/>
              <w:left w:val="nil"/>
              <w:bottom w:val="nil"/>
              <w:right w:val="nil"/>
            </w:tcBorders>
          </w:tcPr>
          <w:p w14:paraId="1EC80FA7" w14:textId="77777777" w:rsidR="0042613D" w:rsidRPr="00A40078" w:rsidRDefault="0042613D" w:rsidP="0042613D">
            <w:pPr>
              <w:widowControl w:val="0"/>
              <w:spacing w:after="0" w:line="240" w:lineRule="auto"/>
              <w:jc w:val="center"/>
              <w:rPr>
                <w:rFonts w:ascii="Times New Roman" w:hAnsi="Times New Roman" w:cs="Times New Roman"/>
                <w:sz w:val="12"/>
                <w:szCs w:val="12"/>
              </w:rPr>
            </w:pPr>
          </w:p>
        </w:tc>
        <w:tc>
          <w:tcPr>
            <w:tcW w:w="1531" w:type="dxa"/>
            <w:tcBorders>
              <w:top w:val="nil"/>
              <w:left w:val="nil"/>
              <w:bottom w:val="nil"/>
              <w:right w:val="nil"/>
            </w:tcBorders>
          </w:tcPr>
          <w:p w14:paraId="7C0D2C3E" w14:textId="77777777" w:rsidR="0042613D" w:rsidRPr="00A40078" w:rsidRDefault="0042613D" w:rsidP="0042613D">
            <w:pPr>
              <w:widowControl w:val="0"/>
              <w:spacing w:after="0" w:line="240" w:lineRule="auto"/>
              <w:jc w:val="center"/>
              <w:rPr>
                <w:rFonts w:ascii="Times New Roman" w:hAnsi="Times New Roman" w:cs="Times New Roman"/>
                <w:sz w:val="12"/>
                <w:szCs w:val="12"/>
              </w:rPr>
            </w:pPr>
            <w:r w:rsidRPr="00A40078">
              <w:rPr>
                <w:rFonts w:ascii="Times New Roman" w:hAnsi="Times New Roman" w:cs="Times New Roman"/>
                <w:sz w:val="12"/>
                <w:szCs w:val="12"/>
              </w:rPr>
              <w:t>(расшифровка подписи)</w:t>
            </w:r>
          </w:p>
        </w:tc>
      </w:tr>
    </w:tbl>
    <w:p w14:paraId="32CF5963" w14:textId="77777777" w:rsidR="0042613D" w:rsidRPr="00A40078" w:rsidRDefault="0042613D" w:rsidP="0042613D">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907"/>
        <w:gridCol w:w="170"/>
        <w:gridCol w:w="680"/>
        <w:gridCol w:w="170"/>
        <w:gridCol w:w="1474"/>
        <w:gridCol w:w="3119"/>
        <w:gridCol w:w="794"/>
        <w:gridCol w:w="170"/>
        <w:gridCol w:w="794"/>
        <w:gridCol w:w="284"/>
        <w:gridCol w:w="1531"/>
      </w:tblGrid>
      <w:tr w:rsidR="0042613D" w:rsidRPr="00A40078" w14:paraId="3E7CDDE3" w14:textId="77777777" w:rsidTr="0042613D">
        <w:trPr>
          <w:cantSplit/>
        </w:trPr>
        <w:tc>
          <w:tcPr>
            <w:tcW w:w="851" w:type="dxa"/>
            <w:tcBorders>
              <w:top w:val="nil"/>
              <w:left w:val="nil"/>
              <w:bottom w:val="nil"/>
              <w:right w:val="nil"/>
            </w:tcBorders>
            <w:vAlign w:val="bottom"/>
          </w:tcPr>
          <w:p w14:paraId="57A502A1" w14:textId="77777777" w:rsidR="0042613D" w:rsidRPr="00A40078" w:rsidRDefault="0042613D" w:rsidP="0042613D">
            <w:pPr>
              <w:widowControl w:val="0"/>
              <w:spacing w:after="0" w:line="240" w:lineRule="auto"/>
              <w:rPr>
                <w:rFonts w:ascii="Times New Roman" w:hAnsi="Times New Roman" w:cs="Times New Roman"/>
                <w:sz w:val="17"/>
                <w:szCs w:val="17"/>
              </w:rPr>
            </w:pPr>
            <w:r w:rsidRPr="00A40078">
              <w:rPr>
                <w:rFonts w:ascii="Times New Roman" w:hAnsi="Times New Roman" w:cs="Times New Roman"/>
                <w:sz w:val="17"/>
                <w:szCs w:val="17"/>
              </w:rPr>
              <w:t>Отпустил</w:t>
            </w:r>
          </w:p>
        </w:tc>
        <w:tc>
          <w:tcPr>
            <w:tcW w:w="907" w:type="dxa"/>
            <w:tcBorders>
              <w:top w:val="nil"/>
              <w:left w:val="nil"/>
              <w:bottom w:val="single" w:sz="4" w:space="0" w:color="auto"/>
              <w:right w:val="nil"/>
            </w:tcBorders>
            <w:vAlign w:val="bottom"/>
          </w:tcPr>
          <w:p w14:paraId="7062C841" w14:textId="77777777" w:rsidR="0042613D" w:rsidRPr="00A40078" w:rsidRDefault="0042613D" w:rsidP="0042613D">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18A969CA" w14:textId="77777777" w:rsidR="0042613D" w:rsidRPr="00A40078" w:rsidRDefault="0042613D" w:rsidP="0042613D">
            <w:pPr>
              <w:widowControl w:val="0"/>
              <w:spacing w:after="0" w:line="240" w:lineRule="auto"/>
              <w:jc w:val="center"/>
              <w:rPr>
                <w:rFonts w:ascii="Times New Roman" w:hAnsi="Times New Roman" w:cs="Times New Roman"/>
                <w:sz w:val="17"/>
                <w:szCs w:val="17"/>
              </w:rPr>
            </w:pPr>
          </w:p>
        </w:tc>
        <w:tc>
          <w:tcPr>
            <w:tcW w:w="680" w:type="dxa"/>
            <w:tcBorders>
              <w:top w:val="nil"/>
              <w:left w:val="nil"/>
              <w:bottom w:val="single" w:sz="4" w:space="0" w:color="auto"/>
              <w:right w:val="nil"/>
            </w:tcBorders>
            <w:vAlign w:val="bottom"/>
          </w:tcPr>
          <w:p w14:paraId="364C2DBF" w14:textId="77777777" w:rsidR="0042613D" w:rsidRPr="00A40078" w:rsidRDefault="0042613D" w:rsidP="0042613D">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2383B72E" w14:textId="77777777" w:rsidR="0042613D" w:rsidRPr="00A40078" w:rsidRDefault="0042613D" w:rsidP="0042613D">
            <w:pPr>
              <w:widowControl w:val="0"/>
              <w:spacing w:after="0" w:line="240" w:lineRule="auto"/>
              <w:jc w:val="center"/>
              <w:rPr>
                <w:rFonts w:ascii="Times New Roman" w:hAnsi="Times New Roman" w:cs="Times New Roman"/>
                <w:sz w:val="17"/>
                <w:szCs w:val="17"/>
              </w:rPr>
            </w:pPr>
          </w:p>
        </w:tc>
        <w:tc>
          <w:tcPr>
            <w:tcW w:w="1474" w:type="dxa"/>
            <w:tcBorders>
              <w:top w:val="nil"/>
              <w:left w:val="nil"/>
              <w:bottom w:val="single" w:sz="4" w:space="0" w:color="auto"/>
              <w:right w:val="nil"/>
            </w:tcBorders>
            <w:vAlign w:val="bottom"/>
          </w:tcPr>
          <w:p w14:paraId="0F171B6F" w14:textId="77777777" w:rsidR="0042613D" w:rsidRPr="00A40078" w:rsidRDefault="0042613D" w:rsidP="0042613D">
            <w:pPr>
              <w:widowControl w:val="0"/>
              <w:spacing w:after="0" w:line="240" w:lineRule="auto"/>
              <w:jc w:val="center"/>
              <w:rPr>
                <w:rFonts w:ascii="Times New Roman" w:hAnsi="Times New Roman" w:cs="Times New Roman"/>
                <w:sz w:val="17"/>
                <w:szCs w:val="17"/>
              </w:rPr>
            </w:pPr>
          </w:p>
        </w:tc>
        <w:tc>
          <w:tcPr>
            <w:tcW w:w="3119" w:type="dxa"/>
            <w:tcBorders>
              <w:top w:val="nil"/>
              <w:left w:val="nil"/>
              <w:bottom w:val="nil"/>
              <w:right w:val="nil"/>
            </w:tcBorders>
            <w:vAlign w:val="bottom"/>
          </w:tcPr>
          <w:p w14:paraId="04841BE3" w14:textId="77777777" w:rsidR="0042613D" w:rsidRPr="00A40078" w:rsidRDefault="0042613D" w:rsidP="0042613D">
            <w:pPr>
              <w:pStyle w:val="2"/>
              <w:keepNext w:val="0"/>
              <w:widowControl w:val="0"/>
              <w:spacing w:before="0" w:after="0"/>
              <w:ind w:right="113"/>
              <w:rPr>
                <w:rFonts w:ascii="Times New Roman" w:hAnsi="Times New Roman" w:cs="Times New Roman"/>
                <w:b w:val="0"/>
                <w:bCs w:val="0"/>
              </w:rPr>
            </w:pPr>
            <w:r w:rsidRPr="00A40078">
              <w:rPr>
                <w:rFonts w:ascii="Times New Roman" w:hAnsi="Times New Roman" w:cs="Times New Roman"/>
                <w:b w:val="0"/>
                <w:bCs w:val="0"/>
              </w:rPr>
              <w:t>Получил</w:t>
            </w:r>
          </w:p>
        </w:tc>
        <w:tc>
          <w:tcPr>
            <w:tcW w:w="794" w:type="dxa"/>
            <w:tcBorders>
              <w:top w:val="nil"/>
              <w:left w:val="nil"/>
              <w:bottom w:val="single" w:sz="4" w:space="0" w:color="auto"/>
              <w:right w:val="nil"/>
            </w:tcBorders>
            <w:vAlign w:val="bottom"/>
          </w:tcPr>
          <w:p w14:paraId="5B2E8D88" w14:textId="77777777" w:rsidR="0042613D" w:rsidRPr="00A40078" w:rsidRDefault="0042613D" w:rsidP="0042613D">
            <w:pPr>
              <w:pStyle w:val="2"/>
              <w:keepNext w:val="0"/>
              <w:widowControl w:val="0"/>
              <w:spacing w:before="0" w:after="0"/>
              <w:jc w:val="center"/>
              <w:rPr>
                <w:rFonts w:ascii="Times New Roman" w:hAnsi="Times New Roman" w:cs="Times New Roman"/>
                <w:b w:val="0"/>
                <w:bCs w:val="0"/>
              </w:rPr>
            </w:pPr>
          </w:p>
        </w:tc>
        <w:tc>
          <w:tcPr>
            <w:tcW w:w="170" w:type="dxa"/>
            <w:tcBorders>
              <w:top w:val="nil"/>
              <w:left w:val="nil"/>
              <w:bottom w:val="nil"/>
              <w:right w:val="nil"/>
            </w:tcBorders>
            <w:vAlign w:val="bottom"/>
          </w:tcPr>
          <w:p w14:paraId="23F891D8" w14:textId="77777777" w:rsidR="0042613D" w:rsidRPr="00A40078" w:rsidRDefault="0042613D" w:rsidP="0042613D">
            <w:pPr>
              <w:pStyle w:val="2"/>
              <w:keepNext w:val="0"/>
              <w:widowControl w:val="0"/>
              <w:spacing w:before="0" w:after="0"/>
              <w:jc w:val="center"/>
              <w:rPr>
                <w:rFonts w:ascii="Times New Roman" w:hAnsi="Times New Roman" w:cs="Times New Roman"/>
                <w:b w:val="0"/>
                <w:bCs w:val="0"/>
              </w:rPr>
            </w:pPr>
          </w:p>
        </w:tc>
        <w:tc>
          <w:tcPr>
            <w:tcW w:w="794" w:type="dxa"/>
            <w:tcBorders>
              <w:top w:val="nil"/>
              <w:left w:val="nil"/>
              <w:bottom w:val="single" w:sz="4" w:space="0" w:color="auto"/>
              <w:right w:val="nil"/>
            </w:tcBorders>
            <w:vAlign w:val="bottom"/>
          </w:tcPr>
          <w:p w14:paraId="11FFD37A" w14:textId="77777777" w:rsidR="0042613D" w:rsidRPr="00A40078" w:rsidRDefault="0042613D" w:rsidP="0042613D">
            <w:pPr>
              <w:pStyle w:val="2"/>
              <w:keepNext w:val="0"/>
              <w:widowControl w:val="0"/>
              <w:spacing w:before="0" w:after="0"/>
              <w:jc w:val="center"/>
              <w:rPr>
                <w:rFonts w:ascii="Times New Roman" w:hAnsi="Times New Roman" w:cs="Times New Roman"/>
                <w:b w:val="0"/>
                <w:bCs w:val="0"/>
              </w:rPr>
            </w:pPr>
          </w:p>
        </w:tc>
        <w:tc>
          <w:tcPr>
            <w:tcW w:w="284" w:type="dxa"/>
            <w:tcBorders>
              <w:top w:val="nil"/>
              <w:left w:val="nil"/>
              <w:bottom w:val="nil"/>
              <w:right w:val="nil"/>
            </w:tcBorders>
            <w:vAlign w:val="bottom"/>
          </w:tcPr>
          <w:p w14:paraId="1E60B827" w14:textId="77777777" w:rsidR="0042613D" w:rsidRPr="00A40078" w:rsidRDefault="0042613D" w:rsidP="0042613D">
            <w:pPr>
              <w:widowControl w:val="0"/>
              <w:spacing w:after="0" w:line="240" w:lineRule="auto"/>
              <w:jc w:val="center"/>
              <w:rPr>
                <w:rFonts w:ascii="Times New Roman" w:hAnsi="Times New Roman" w:cs="Times New Roman"/>
                <w:sz w:val="17"/>
                <w:szCs w:val="17"/>
              </w:rPr>
            </w:pPr>
          </w:p>
        </w:tc>
        <w:tc>
          <w:tcPr>
            <w:tcW w:w="1531" w:type="dxa"/>
            <w:tcBorders>
              <w:top w:val="nil"/>
              <w:left w:val="nil"/>
              <w:bottom w:val="single" w:sz="4" w:space="0" w:color="auto"/>
              <w:right w:val="nil"/>
            </w:tcBorders>
            <w:vAlign w:val="bottom"/>
          </w:tcPr>
          <w:p w14:paraId="7F8578EB" w14:textId="77777777" w:rsidR="0042613D" w:rsidRPr="00A40078" w:rsidRDefault="0042613D" w:rsidP="0042613D">
            <w:pPr>
              <w:widowControl w:val="0"/>
              <w:spacing w:after="0" w:line="240" w:lineRule="auto"/>
              <w:jc w:val="center"/>
              <w:rPr>
                <w:rFonts w:ascii="Times New Roman" w:hAnsi="Times New Roman" w:cs="Times New Roman"/>
                <w:sz w:val="17"/>
                <w:szCs w:val="17"/>
              </w:rPr>
            </w:pPr>
          </w:p>
        </w:tc>
      </w:tr>
    </w:tbl>
    <w:p w14:paraId="57591386" w14:textId="77777777" w:rsidR="0042613D" w:rsidRPr="00A40078" w:rsidRDefault="0042613D" w:rsidP="0042613D">
      <w:pPr>
        <w:widowControl w:val="0"/>
        <w:shd w:val="clear" w:color="auto" w:fill="FFFFFF"/>
        <w:spacing w:after="0" w:line="240" w:lineRule="auto"/>
        <w:ind w:right="701"/>
        <w:jc w:val="both"/>
        <w:rPr>
          <w:rFonts w:ascii="Times New Roman" w:hAnsi="Times New Roman" w:cs="Times New Roman"/>
          <w:sz w:val="24"/>
          <w:szCs w:val="24"/>
        </w:rPr>
      </w:pPr>
    </w:p>
    <w:tbl>
      <w:tblPr>
        <w:tblW w:w="5000" w:type="pct"/>
        <w:jc w:val="center"/>
        <w:tblCellMar>
          <w:left w:w="0" w:type="dxa"/>
          <w:right w:w="0" w:type="dxa"/>
        </w:tblCellMar>
        <w:tblLook w:val="04A0" w:firstRow="1" w:lastRow="0" w:firstColumn="1" w:lastColumn="0" w:noHBand="0" w:noVBand="1"/>
      </w:tblPr>
      <w:tblGrid>
        <w:gridCol w:w="15354"/>
      </w:tblGrid>
      <w:tr w:rsidR="0042613D" w:rsidRPr="00A40078" w14:paraId="09A01868" w14:textId="77777777" w:rsidTr="0042613D">
        <w:trPr>
          <w:jc w:val="center"/>
        </w:trPr>
        <w:tc>
          <w:tcPr>
            <w:tcW w:w="5000" w:type="pct"/>
            <w:tcBorders>
              <w:top w:val="nil"/>
              <w:left w:val="nil"/>
              <w:bottom w:val="nil"/>
              <w:right w:val="nil"/>
            </w:tcBorders>
            <w:tcMar>
              <w:top w:w="0" w:type="dxa"/>
              <w:left w:w="108" w:type="dxa"/>
              <w:bottom w:w="0" w:type="dxa"/>
              <w:right w:w="108" w:type="dxa"/>
            </w:tcMar>
            <w:hideMark/>
          </w:tcPr>
          <w:p w14:paraId="0F4ECF27" w14:textId="77777777" w:rsidR="0042613D" w:rsidRPr="00A40078" w:rsidRDefault="0042613D" w:rsidP="0042613D"/>
          <w:tbl>
            <w:tblPr>
              <w:tblW w:w="10555" w:type="dxa"/>
              <w:jc w:val="center"/>
              <w:tblCellMar>
                <w:left w:w="0" w:type="dxa"/>
                <w:right w:w="0" w:type="dxa"/>
              </w:tblCellMar>
              <w:tblLook w:val="04A0" w:firstRow="1" w:lastRow="0" w:firstColumn="1" w:lastColumn="0" w:noHBand="0" w:noVBand="1"/>
            </w:tblPr>
            <w:tblGrid>
              <w:gridCol w:w="2689"/>
              <w:gridCol w:w="268"/>
              <w:gridCol w:w="532"/>
              <w:gridCol w:w="802"/>
              <w:gridCol w:w="796"/>
              <w:gridCol w:w="806"/>
              <w:gridCol w:w="819"/>
              <w:gridCol w:w="1305"/>
              <w:gridCol w:w="344"/>
              <w:gridCol w:w="1518"/>
              <w:gridCol w:w="676"/>
            </w:tblGrid>
            <w:tr w:rsidR="0042613D" w:rsidRPr="00A40078" w14:paraId="59CFADF6" w14:textId="77777777" w:rsidTr="0042613D">
              <w:trPr>
                <w:trHeight w:val="23"/>
                <w:jc w:val="center"/>
              </w:trPr>
              <w:tc>
                <w:tcPr>
                  <w:tcW w:w="4679" w:type="pct"/>
                  <w:gridSpan w:val="10"/>
                  <w:tcBorders>
                    <w:top w:val="nil"/>
                    <w:left w:val="nil"/>
                    <w:bottom w:val="nil"/>
                    <w:right w:val="single" w:sz="4" w:space="0" w:color="auto"/>
                  </w:tcBorders>
                  <w:tcMar>
                    <w:top w:w="0" w:type="dxa"/>
                    <w:left w:w="108" w:type="dxa"/>
                    <w:bottom w:w="0" w:type="dxa"/>
                    <w:right w:w="108" w:type="dxa"/>
                  </w:tcMar>
                  <w:hideMark/>
                </w:tcPr>
                <w:p w14:paraId="5D6DCBFB" w14:textId="77777777" w:rsidR="0042613D" w:rsidRPr="00A40078" w:rsidRDefault="0042613D" w:rsidP="0042613D">
                  <w:pPr>
                    <w:widowControl w:val="0"/>
                    <w:autoSpaceDE w:val="0"/>
                    <w:autoSpaceDN w:val="0"/>
                    <w:spacing w:after="0" w:line="240" w:lineRule="auto"/>
                    <w:jc w:val="both"/>
                    <w:rPr>
                      <w:rFonts w:ascii="Times New Roman" w:hAnsi="Times New Roman" w:cs="Times New Roman"/>
                      <w:b/>
                      <w:bCs/>
                      <w:sz w:val="24"/>
                    </w:rPr>
                  </w:pPr>
                  <w:r w:rsidRPr="00A40078">
                    <w:rPr>
                      <w:rFonts w:ascii="Times New Roman" w:hAnsi="Times New Roman" w:cs="Times New Roman"/>
                      <w:sz w:val="24"/>
                    </w:rPr>
                    <w:lastRenderedPageBreak/>
                    <w:t>Приложение 3 </w:t>
                  </w:r>
                </w:p>
              </w:tc>
              <w:tc>
                <w:tcPr>
                  <w:tcW w:w="321" w:type="pc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58373A98" w14:textId="77777777" w:rsidR="0042613D" w:rsidRPr="00A40078" w:rsidRDefault="0042613D" w:rsidP="0042613D">
                  <w:pPr>
                    <w:pStyle w:val="50"/>
                    <w:keepNext w:val="0"/>
                    <w:keepLines w:val="0"/>
                    <w:widowControl w:val="0"/>
                    <w:spacing w:before="0" w:line="240" w:lineRule="auto"/>
                    <w:rPr>
                      <w:rFonts w:ascii="Times New Roman" w:hAnsi="Times New Roman" w:cs="Times New Roman"/>
                    </w:rPr>
                  </w:pPr>
                  <w:r w:rsidRPr="00A40078">
                    <w:rPr>
                      <w:rFonts w:ascii="Times New Roman" w:hAnsi="Times New Roman" w:cs="Times New Roman"/>
                      <w:sz w:val="20"/>
                      <w:szCs w:val="20"/>
                    </w:rPr>
                    <w:t>Код</w:t>
                  </w:r>
                </w:p>
              </w:tc>
            </w:tr>
            <w:tr w:rsidR="0042613D" w:rsidRPr="00A40078" w14:paraId="129751DB" w14:textId="77777777" w:rsidTr="0042613D">
              <w:trPr>
                <w:trHeight w:val="23"/>
                <w:jc w:val="center"/>
              </w:trPr>
              <w:tc>
                <w:tcPr>
                  <w:tcW w:w="3798" w:type="pct"/>
                  <w:gridSpan w:val="8"/>
                  <w:tcMar>
                    <w:top w:w="0" w:type="dxa"/>
                    <w:left w:w="108" w:type="dxa"/>
                    <w:bottom w:w="0" w:type="dxa"/>
                    <w:right w:w="108" w:type="dxa"/>
                  </w:tcMar>
                  <w:hideMark/>
                </w:tcPr>
                <w:p w14:paraId="0F51A0EB" w14:textId="77777777" w:rsidR="0042613D" w:rsidRPr="00A40078" w:rsidRDefault="0042613D" w:rsidP="0042613D">
                  <w:pPr>
                    <w:widowControl w:val="0"/>
                    <w:autoSpaceDE w:val="0"/>
                    <w:autoSpaceDN w:val="0"/>
                    <w:spacing w:after="0" w:line="240" w:lineRule="auto"/>
                    <w:jc w:val="both"/>
                    <w:rPr>
                      <w:rFonts w:ascii="Times New Roman" w:hAnsi="Times New Roman" w:cs="Times New Roman"/>
                      <w:b/>
                      <w:bCs/>
                      <w:sz w:val="24"/>
                    </w:rPr>
                  </w:pPr>
                  <w:r w:rsidRPr="00A40078">
                    <w:rPr>
                      <w:rFonts w:ascii="Times New Roman" w:hAnsi="Times New Roman" w:cs="Times New Roman"/>
                      <w:sz w:val="24"/>
                    </w:rPr>
                    <w:t>к Порядку передачи и учета давальческих материалов</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49971616"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Форма по ОКУД</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4437251B"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r>
            <w:tr w:rsidR="0042613D" w:rsidRPr="00A40078" w14:paraId="285C5AAD" w14:textId="77777777" w:rsidTr="0042613D">
              <w:trPr>
                <w:trHeight w:val="23"/>
                <w:jc w:val="center"/>
              </w:trPr>
              <w:tc>
                <w:tcPr>
                  <w:tcW w:w="1274" w:type="pct"/>
                  <w:tcMar>
                    <w:top w:w="0" w:type="dxa"/>
                    <w:left w:w="108" w:type="dxa"/>
                    <w:bottom w:w="0" w:type="dxa"/>
                    <w:right w:w="108" w:type="dxa"/>
                  </w:tcMar>
                  <w:hideMark/>
                </w:tcPr>
                <w:p w14:paraId="522BF841" w14:textId="77777777"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b/>
                      <w:bCs/>
                      <w:sz w:val="24"/>
                      <w:szCs w:val="12"/>
                    </w:rPr>
                    <w:t>Организация-заказчик</w:t>
                  </w:r>
                </w:p>
              </w:tc>
              <w:tc>
                <w:tcPr>
                  <w:tcW w:w="2523" w:type="pct"/>
                  <w:gridSpan w:val="7"/>
                  <w:tcBorders>
                    <w:top w:val="nil"/>
                    <w:left w:val="nil"/>
                    <w:bottom w:val="single" w:sz="4" w:space="0" w:color="auto"/>
                    <w:right w:val="nil"/>
                  </w:tcBorders>
                  <w:tcMar>
                    <w:top w:w="0" w:type="dxa"/>
                    <w:left w:w="108" w:type="dxa"/>
                    <w:bottom w:w="0" w:type="dxa"/>
                    <w:right w:w="108" w:type="dxa"/>
                  </w:tcMar>
                  <w:hideMark/>
                </w:tcPr>
                <w:p w14:paraId="7BDFAA34" w14:textId="77777777"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rPr>
                    <w:t> </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4E918FDD"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4148FE9B"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r>
            <w:tr w:rsidR="0042613D" w:rsidRPr="00A40078" w14:paraId="73AF26AD" w14:textId="77777777" w:rsidTr="0042613D">
              <w:trPr>
                <w:trHeight w:val="23"/>
                <w:jc w:val="center"/>
              </w:trPr>
              <w:tc>
                <w:tcPr>
                  <w:tcW w:w="1274" w:type="pct"/>
                  <w:tcBorders>
                    <w:top w:val="nil"/>
                    <w:left w:val="nil"/>
                    <w:bottom w:val="single" w:sz="4" w:space="0" w:color="auto"/>
                    <w:right w:val="nil"/>
                  </w:tcBorders>
                  <w:tcMar>
                    <w:top w:w="0" w:type="dxa"/>
                    <w:left w:w="108" w:type="dxa"/>
                    <w:bottom w:w="0" w:type="dxa"/>
                    <w:right w:w="108" w:type="dxa"/>
                  </w:tcMar>
                  <w:hideMark/>
                </w:tcPr>
                <w:p w14:paraId="7A0F5491" w14:textId="77777777"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rPr>
                    <w:t> </w:t>
                  </w:r>
                </w:p>
              </w:tc>
              <w:tc>
                <w:tcPr>
                  <w:tcW w:w="2523" w:type="pct"/>
                  <w:gridSpan w:val="7"/>
                  <w:tcBorders>
                    <w:top w:val="nil"/>
                    <w:left w:val="nil"/>
                    <w:bottom w:val="single" w:sz="4" w:space="0" w:color="auto"/>
                    <w:right w:val="nil"/>
                  </w:tcBorders>
                  <w:tcMar>
                    <w:top w:w="0" w:type="dxa"/>
                    <w:left w:w="108" w:type="dxa"/>
                    <w:bottom w:w="0" w:type="dxa"/>
                    <w:right w:w="108" w:type="dxa"/>
                  </w:tcMar>
                  <w:hideMark/>
                </w:tcPr>
                <w:p w14:paraId="392C47F2"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наименование</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72D0DFC2" w14:textId="77777777"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rPr>
                    <w:t> </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5225154E"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r>
            <w:tr w:rsidR="0042613D" w:rsidRPr="00A40078" w14:paraId="0FB00315" w14:textId="77777777" w:rsidTr="0042613D">
              <w:trPr>
                <w:trHeight w:val="23"/>
                <w:jc w:val="center"/>
              </w:trPr>
              <w:tc>
                <w:tcPr>
                  <w:tcW w:w="3798" w:type="pct"/>
                  <w:gridSpan w:val="8"/>
                  <w:tcBorders>
                    <w:top w:val="nil"/>
                    <w:left w:val="nil"/>
                    <w:bottom w:val="nil"/>
                    <w:right w:val="single" w:sz="4" w:space="0" w:color="auto"/>
                  </w:tcBorders>
                  <w:tcMar>
                    <w:top w:w="0" w:type="dxa"/>
                    <w:left w:w="108" w:type="dxa"/>
                    <w:bottom w:w="0" w:type="dxa"/>
                    <w:right w:w="108" w:type="dxa"/>
                  </w:tcMar>
                  <w:hideMark/>
                </w:tcPr>
                <w:p w14:paraId="216BB6C8"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наименование структурного подразделения заказчика</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3C4FDAEB"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номер</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5E8E2F0E"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r>
            <w:tr w:rsidR="0042613D" w:rsidRPr="00A40078" w14:paraId="672CF6B9" w14:textId="77777777" w:rsidTr="0042613D">
              <w:trPr>
                <w:trHeight w:val="23"/>
                <w:jc w:val="center"/>
              </w:trPr>
              <w:tc>
                <w:tcPr>
                  <w:tcW w:w="1652" w:type="pct"/>
                  <w:gridSpan w:val="3"/>
                  <w:tcMar>
                    <w:top w:w="0" w:type="dxa"/>
                    <w:left w:w="108" w:type="dxa"/>
                    <w:bottom w:w="0" w:type="dxa"/>
                    <w:right w:w="108" w:type="dxa"/>
                  </w:tcMar>
                  <w:hideMark/>
                </w:tcPr>
                <w:p w14:paraId="6E72EBAE" w14:textId="77777777"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b/>
                      <w:bCs/>
                      <w:sz w:val="24"/>
                      <w:szCs w:val="12"/>
                    </w:rPr>
                    <w:t>Основание для составления акта</w:t>
                  </w:r>
                </w:p>
              </w:tc>
              <w:tc>
                <w:tcPr>
                  <w:tcW w:w="757" w:type="pct"/>
                  <w:gridSpan w:val="2"/>
                  <w:tcBorders>
                    <w:top w:val="nil"/>
                    <w:left w:val="nil"/>
                    <w:bottom w:val="single" w:sz="4" w:space="0" w:color="auto"/>
                    <w:right w:val="nil"/>
                  </w:tcBorders>
                  <w:tcMar>
                    <w:top w:w="0" w:type="dxa"/>
                    <w:left w:w="108" w:type="dxa"/>
                    <w:bottom w:w="0" w:type="dxa"/>
                    <w:right w:w="108" w:type="dxa"/>
                  </w:tcMar>
                  <w:hideMark/>
                </w:tcPr>
                <w:p w14:paraId="49C8751C" w14:textId="77777777"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rPr>
                    <w:t> </w:t>
                  </w:r>
                </w:p>
              </w:tc>
              <w:tc>
                <w:tcPr>
                  <w:tcW w:w="1388" w:type="pct"/>
                  <w:gridSpan w:val="3"/>
                  <w:tcBorders>
                    <w:top w:val="nil"/>
                    <w:left w:val="nil"/>
                    <w:bottom w:val="single" w:sz="4" w:space="0" w:color="auto"/>
                    <w:right w:val="single" w:sz="4" w:space="0" w:color="auto"/>
                  </w:tcBorders>
                  <w:tcMar>
                    <w:top w:w="0" w:type="dxa"/>
                    <w:left w:w="108" w:type="dxa"/>
                    <w:bottom w:w="0" w:type="dxa"/>
                    <w:right w:w="108" w:type="dxa"/>
                  </w:tcMar>
                  <w:hideMark/>
                </w:tcPr>
                <w:p w14:paraId="2A41999A" w14:textId="77777777"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rPr>
                    <w:t> </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31AE6809"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дата</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0AD9F8DD"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r>
            <w:tr w:rsidR="0042613D" w:rsidRPr="00A40078" w14:paraId="3040C959" w14:textId="77777777" w:rsidTr="0042613D">
              <w:trPr>
                <w:trHeight w:val="23"/>
                <w:jc w:val="center"/>
              </w:trPr>
              <w:tc>
                <w:tcPr>
                  <w:tcW w:w="1652" w:type="pct"/>
                  <w:gridSpan w:val="3"/>
                  <w:tcMar>
                    <w:top w:w="0" w:type="dxa"/>
                    <w:left w:w="108" w:type="dxa"/>
                    <w:bottom w:w="0" w:type="dxa"/>
                    <w:right w:w="108" w:type="dxa"/>
                  </w:tcMar>
                  <w:hideMark/>
                </w:tcPr>
                <w:p w14:paraId="4301F923" w14:textId="77777777"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rPr>
                    <w:t> </w:t>
                  </w:r>
                </w:p>
              </w:tc>
              <w:tc>
                <w:tcPr>
                  <w:tcW w:w="2145" w:type="pct"/>
                  <w:gridSpan w:val="5"/>
                  <w:tcBorders>
                    <w:top w:val="nil"/>
                    <w:left w:val="nil"/>
                    <w:bottom w:val="nil"/>
                    <w:right w:val="nil"/>
                  </w:tcBorders>
                  <w:tcMar>
                    <w:top w:w="0" w:type="dxa"/>
                    <w:left w:w="108" w:type="dxa"/>
                    <w:bottom w:w="0" w:type="dxa"/>
                    <w:right w:w="108" w:type="dxa"/>
                  </w:tcMar>
                  <w:hideMark/>
                </w:tcPr>
                <w:p w14:paraId="3DBF9D11"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наименование документа</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7AF9577C" w14:textId="77777777"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rPr>
                    <w:t> </w:t>
                  </w:r>
                </w:p>
              </w:tc>
              <w:tc>
                <w:tcPr>
                  <w:tcW w:w="321"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4A9E26BC"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r>
            <w:tr w:rsidR="0042613D" w:rsidRPr="00A40078" w14:paraId="7E6E81E1" w14:textId="77777777" w:rsidTr="0042613D">
              <w:trPr>
                <w:trHeight w:val="23"/>
                <w:jc w:val="center"/>
              </w:trPr>
              <w:tc>
                <w:tcPr>
                  <w:tcW w:w="1401" w:type="pct"/>
                  <w:gridSpan w:val="2"/>
                  <w:tcMar>
                    <w:top w:w="0" w:type="dxa"/>
                    <w:left w:w="108" w:type="dxa"/>
                    <w:bottom w:w="0" w:type="dxa"/>
                    <w:right w:w="108" w:type="dxa"/>
                  </w:tcMar>
                  <w:hideMark/>
                </w:tcPr>
                <w:p w14:paraId="40792703" w14:textId="77777777"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rPr>
                    <w:t> </w:t>
                  </w:r>
                </w:p>
              </w:tc>
              <w:tc>
                <w:tcPr>
                  <w:tcW w:w="1009" w:type="pct"/>
                  <w:gridSpan w:val="3"/>
                  <w:tcMar>
                    <w:top w:w="0" w:type="dxa"/>
                    <w:left w:w="108" w:type="dxa"/>
                    <w:bottom w:w="0" w:type="dxa"/>
                    <w:right w:w="108" w:type="dxa"/>
                  </w:tcMar>
                  <w:hideMark/>
                </w:tcPr>
                <w:p w14:paraId="02DA631A" w14:textId="77777777"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rPr>
                    <w:t> </w:t>
                  </w:r>
                </w:p>
              </w:tc>
              <w:tc>
                <w:tcPr>
                  <w:tcW w:w="2270" w:type="pct"/>
                  <w:gridSpan w:val="5"/>
                  <w:tcBorders>
                    <w:top w:val="nil"/>
                    <w:left w:val="nil"/>
                    <w:bottom w:val="single" w:sz="4" w:space="0" w:color="auto"/>
                    <w:right w:val="single" w:sz="4" w:space="0" w:color="auto"/>
                  </w:tcBorders>
                  <w:tcMar>
                    <w:top w:w="0" w:type="dxa"/>
                    <w:left w:w="108" w:type="dxa"/>
                    <w:bottom w:w="0" w:type="dxa"/>
                    <w:right w:w="108" w:type="dxa"/>
                  </w:tcMar>
                  <w:hideMark/>
                </w:tcPr>
                <w:p w14:paraId="0F189B17" w14:textId="77777777" w:rsidR="0042613D" w:rsidRPr="00A40078" w:rsidRDefault="0042613D" w:rsidP="0042613D">
                  <w:pPr>
                    <w:widowControl w:val="0"/>
                    <w:autoSpaceDE w:val="0"/>
                    <w:autoSpaceDN w:val="0"/>
                    <w:spacing w:after="0" w:line="240" w:lineRule="auto"/>
                    <w:jc w:val="right"/>
                    <w:rPr>
                      <w:rFonts w:ascii="Times New Roman" w:hAnsi="Times New Roman" w:cs="Times New Roman"/>
                      <w:b/>
                      <w:bCs/>
                    </w:rPr>
                  </w:pPr>
                  <w:r w:rsidRPr="00A40078">
                    <w:rPr>
                      <w:rFonts w:ascii="Times New Roman" w:hAnsi="Times New Roman" w:cs="Times New Roman"/>
                      <w:b/>
                      <w:bCs/>
                    </w:rPr>
                    <w:t>Счет, субсчет, код аналитического учета</w:t>
                  </w:r>
                </w:p>
              </w:tc>
              <w:tc>
                <w:tcPr>
                  <w:tcW w:w="321" w:type="pct"/>
                  <w:vMerge/>
                  <w:tcBorders>
                    <w:top w:val="nil"/>
                    <w:left w:val="nil"/>
                    <w:bottom w:val="single" w:sz="4" w:space="0" w:color="auto"/>
                    <w:right w:val="single" w:sz="4" w:space="0" w:color="auto"/>
                  </w:tcBorders>
                  <w:vAlign w:val="center"/>
                  <w:hideMark/>
                </w:tcPr>
                <w:p w14:paraId="3E026F24" w14:textId="77777777" w:rsidR="0042613D" w:rsidRPr="00A40078" w:rsidRDefault="0042613D" w:rsidP="0042613D">
                  <w:pPr>
                    <w:widowControl w:val="0"/>
                    <w:spacing w:after="0" w:line="240" w:lineRule="auto"/>
                    <w:rPr>
                      <w:rFonts w:ascii="Times New Roman" w:hAnsi="Times New Roman" w:cs="Times New Roman"/>
                      <w:b/>
                      <w:bCs/>
                    </w:rPr>
                  </w:pPr>
                </w:p>
              </w:tc>
            </w:tr>
            <w:tr w:rsidR="0042613D" w:rsidRPr="00A40078" w14:paraId="7680F0F0" w14:textId="77777777" w:rsidTr="0042613D">
              <w:trPr>
                <w:trHeight w:val="23"/>
                <w:jc w:val="center"/>
              </w:trPr>
              <w:tc>
                <w:tcPr>
                  <w:tcW w:w="1401" w:type="pct"/>
                  <w:gridSpan w:val="2"/>
                  <w:vMerge w:val="restart"/>
                  <w:tcBorders>
                    <w:top w:val="nil"/>
                    <w:left w:val="nil"/>
                    <w:bottom w:val="nil"/>
                    <w:right w:val="single" w:sz="4" w:space="0" w:color="auto"/>
                  </w:tcBorders>
                  <w:tcMar>
                    <w:top w:w="0" w:type="dxa"/>
                    <w:left w:w="108" w:type="dxa"/>
                    <w:bottom w:w="0" w:type="dxa"/>
                    <w:right w:w="108" w:type="dxa"/>
                  </w:tcMar>
                  <w:hideMark/>
                </w:tcPr>
                <w:p w14:paraId="707991B7"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sz w:val="24"/>
                      <w:szCs w:val="24"/>
                    </w:rPr>
                    <w:t xml:space="preserve">Акт </w:t>
                  </w:r>
                  <w:r w:rsidRPr="00A40078">
                    <w:rPr>
                      <w:rFonts w:ascii="Times New Roman" w:hAnsi="Times New Roman" w:cs="Times New Roman"/>
                      <w:b/>
                      <w:bCs/>
                      <w:sz w:val="24"/>
                      <w:szCs w:val="24"/>
                    </w:rPr>
                    <w:br/>
                    <w:t xml:space="preserve">о приеме-передаче </w:t>
                  </w:r>
                  <w:r w:rsidRPr="00A40078">
                    <w:rPr>
                      <w:rFonts w:ascii="Times New Roman" w:hAnsi="Times New Roman" w:cs="Times New Roman"/>
                      <w:b/>
                      <w:bCs/>
                      <w:sz w:val="24"/>
                      <w:szCs w:val="24"/>
                    </w:rPr>
                    <w:br/>
                    <w:t>оборудования в монтаж</w:t>
                  </w:r>
                </w:p>
              </w:tc>
              <w:tc>
                <w:tcPr>
                  <w:tcW w:w="632"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02D818CA"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Номер документа</w:t>
                  </w:r>
                </w:p>
              </w:tc>
              <w:tc>
                <w:tcPr>
                  <w:tcW w:w="759"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373BA1E0"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Дата составления</w:t>
                  </w:r>
                </w:p>
              </w:tc>
              <w:tc>
                <w:tcPr>
                  <w:tcW w:w="388"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05BDD377"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Дата</w:t>
                  </w:r>
                </w:p>
              </w:tc>
              <w:tc>
                <w:tcPr>
                  <w:tcW w:w="1499" w:type="pct"/>
                  <w:gridSpan w:val="3"/>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5E66327A"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Сдачи в монтаж</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11AB5FA5"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r>
            <w:tr w:rsidR="0042613D" w:rsidRPr="00A40078" w14:paraId="6FCE4874" w14:textId="77777777" w:rsidTr="0042613D">
              <w:trPr>
                <w:trHeight w:val="23"/>
                <w:jc w:val="center"/>
              </w:trPr>
              <w:tc>
                <w:tcPr>
                  <w:tcW w:w="1401" w:type="pct"/>
                  <w:gridSpan w:val="2"/>
                  <w:vMerge/>
                  <w:tcBorders>
                    <w:top w:val="nil"/>
                    <w:left w:val="nil"/>
                    <w:bottom w:val="nil"/>
                    <w:right w:val="single" w:sz="4" w:space="0" w:color="auto"/>
                  </w:tcBorders>
                  <w:vAlign w:val="center"/>
                  <w:hideMark/>
                </w:tcPr>
                <w:p w14:paraId="4BA829A3" w14:textId="77777777" w:rsidR="0042613D" w:rsidRPr="00A40078" w:rsidRDefault="0042613D" w:rsidP="0042613D">
                  <w:pPr>
                    <w:widowControl w:val="0"/>
                    <w:spacing w:after="0" w:line="240" w:lineRule="auto"/>
                    <w:rPr>
                      <w:rFonts w:ascii="Times New Roman" w:hAnsi="Times New Roman" w:cs="Times New Roman"/>
                      <w:b/>
                      <w:bCs/>
                    </w:rPr>
                  </w:pPr>
                </w:p>
              </w:tc>
              <w:tc>
                <w:tcPr>
                  <w:tcW w:w="632"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0D523533"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759"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25CF96FB"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388" w:type="pct"/>
                  <w:vMerge/>
                  <w:tcBorders>
                    <w:top w:val="single" w:sz="4" w:space="0" w:color="auto"/>
                    <w:left w:val="nil"/>
                    <w:bottom w:val="single" w:sz="4" w:space="0" w:color="auto"/>
                    <w:right w:val="single" w:sz="4" w:space="0" w:color="auto"/>
                  </w:tcBorders>
                  <w:vAlign w:val="center"/>
                  <w:hideMark/>
                </w:tcPr>
                <w:p w14:paraId="27DFF087" w14:textId="77777777" w:rsidR="0042613D" w:rsidRPr="00A40078" w:rsidRDefault="0042613D" w:rsidP="0042613D">
                  <w:pPr>
                    <w:widowControl w:val="0"/>
                    <w:spacing w:after="0" w:line="240" w:lineRule="auto"/>
                    <w:rPr>
                      <w:rFonts w:ascii="Times New Roman" w:hAnsi="Times New Roman" w:cs="Times New Roman"/>
                      <w:b/>
                      <w:bCs/>
                    </w:rPr>
                  </w:pPr>
                </w:p>
              </w:tc>
              <w:tc>
                <w:tcPr>
                  <w:tcW w:w="781"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551B409C"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сдачи в эксплуатацию</w:t>
                  </w:r>
                </w:p>
              </w:tc>
              <w:tc>
                <w:tcPr>
                  <w:tcW w:w="718" w:type="pct"/>
                  <w:tcBorders>
                    <w:top w:val="nil"/>
                    <w:left w:val="nil"/>
                    <w:bottom w:val="single" w:sz="4" w:space="0" w:color="auto"/>
                    <w:right w:val="single" w:sz="4" w:space="0" w:color="auto"/>
                  </w:tcBorders>
                  <w:tcMar>
                    <w:top w:w="0" w:type="dxa"/>
                    <w:left w:w="108" w:type="dxa"/>
                    <w:bottom w:w="0" w:type="dxa"/>
                    <w:right w:w="108" w:type="dxa"/>
                  </w:tcMar>
                  <w:vAlign w:val="center"/>
                  <w:hideMark/>
                </w:tcPr>
                <w:p w14:paraId="118A8B26"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по договору</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0B08E88E"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r>
            <w:tr w:rsidR="0042613D" w:rsidRPr="00A40078" w14:paraId="58329363" w14:textId="77777777" w:rsidTr="0042613D">
              <w:trPr>
                <w:trHeight w:val="23"/>
                <w:jc w:val="center"/>
              </w:trPr>
              <w:tc>
                <w:tcPr>
                  <w:tcW w:w="1401" w:type="pct"/>
                  <w:gridSpan w:val="2"/>
                  <w:vMerge/>
                  <w:tcBorders>
                    <w:top w:val="nil"/>
                    <w:left w:val="nil"/>
                    <w:bottom w:val="nil"/>
                    <w:right w:val="single" w:sz="4" w:space="0" w:color="auto"/>
                  </w:tcBorders>
                  <w:vAlign w:val="center"/>
                  <w:hideMark/>
                </w:tcPr>
                <w:p w14:paraId="57BE852C" w14:textId="77777777" w:rsidR="0042613D" w:rsidRPr="00A40078" w:rsidRDefault="0042613D" w:rsidP="0042613D">
                  <w:pPr>
                    <w:widowControl w:val="0"/>
                    <w:spacing w:after="0" w:line="240" w:lineRule="auto"/>
                    <w:rPr>
                      <w:rFonts w:ascii="Times New Roman" w:hAnsi="Times New Roman" w:cs="Times New Roman"/>
                      <w:b/>
                      <w:bCs/>
                    </w:rPr>
                  </w:pPr>
                </w:p>
              </w:tc>
              <w:tc>
                <w:tcPr>
                  <w:tcW w:w="632" w:type="pct"/>
                  <w:gridSpan w:val="2"/>
                  <w:vMerge/>
                  <w:tcBorders>
                    <w:top w:val="nil"/>
                    <w:left w:val="nil"/>
                    <w:bottom w:val="single" w:sz="4" w:space="0" w:color="auto"/>
                    <w:right w:val="single" w:sz="4" w:space="0" w:color="auto"/>
                  </w:tcBorders>
                  <w:vAlign w:val="center"/>
                  <w:hideMark/>
                </w:tcPr>
                <w:p w14:paraId="4307CCB7" w14:textId="77777777" w:rsidR="0042613D" w:rsidRPr="00A40078" w:rsidRDefault="0042613D" w:rsidP="0042613D">
                  <w:pPr>
                    <w:widowControl w:val="0"/>
                    <w:spacing w:after="0" w:line="240" w:lineRule="auto"/>
                    <w:rPr>
                      <w:rFonts w:ascii="Times New Roman" w:hAnsi="Times New Roman" w:cs="Times New Roman"/>
                      <w:b/>
                      <w:bCs/>
                    </w:rPr>
                  </w:pPr>
                </w:p>
              </w:tc>
              <w:tc>
                <w:tcPr>
                  <w:tcW w:w="759" w:type="pct"/>
                  <w:gridSpan w:val="2"/>
                  <w:vMerge/>
                  <w:tcBorders>
                    <w:top w:val="nil"/>
                    <w:left w:val="nil"/>
                    <w:bottom w:val="single" w:sz="4" w:space="0" w:color="auto"/>
                    <w:right w:val="single" w:sz="4" w:space="0" w:color="auto"/>
                  </w:tcBorders>
                  <w:vAlign w:val="center"/>
                  <w:hideMark/>
                </w:tcPr>
                <w:p w14:paraId="1D455941" w14:textId="77777777" w:rsidR="0042613D" w:rsidRPr="00A40078" w:rsidRDefault="0042613D" w:rsidP="0042613D">
                  <w:pPr>
                    <w:widowControl w:val="0"/>
                    <w:spacing w:after="0" w:line="240" w:lineRule="auto"/>
                    <w:rPr>
                      <w:rFonts w:ascii="Times New Roman" w:hAnsi="Times New Roman" w:cs="Times New Roman"/>
                      <w:b/>
                      <w:bCs/>
                    </w:rPr>
                  </w:pPr>
                </w:p>
              </w:tc>
              <w:tc>
                <w:tcPr>
                  <w:tcW w:w="388" w:type="pct"/>
                  <w:vMerge/>
                  <w:tcBorders>
                    <w:top w:val="single" w:sz="4" w:space="0" w:color="auto"/>
                    <w:left w:val="nil"/>
                    <w:bottom w:val="single" w:sz="4" w:space="0" w:color="auto"/>
                    <w:right w:val="single" w:sz="4" w:space="0" w:color="auto"/>
                  </w:tcBorders>
                  <w:vAlign w:val="center"/>
                  <w:hideMark/>
                </w:tcPr>
                <w:p w14:paraId="087DE51D" w14:textId="77777777" w:rsidR="0042613D" w:rsidRPr="00A40078" w:rsidRDefault="0042613D" w:rsidP="0042613D">
                  <w:pPr>
                    <w:widowControl w:val="0"/>
                    <w:spacing w:after="0" w:line="240" w:lineRule="auto"/>
                    <w:rPr>
                      <w:rFonts w:ascii="Times New Roman" w:hAnsi="Times New Roman" w:cs="Times New Roman"/>
                      <w:b/>
                      <w:bCs/>
                    </w:rPr>
                  </w:pPr>
                </w:p>
              </w:tc>
              <w:tc>
                <w:tcPr>
                  <w:tcW w:w="781" w:type="pct"/>
                  <w:gridSpan w:val="2"/>
                  <w:vMerge/>
                  <w:tcBorders>
                    <w:top w:val="nil"/>
                    <w:left w:val="nil"/>
                    <w:bottom w:val="single" w:sz="4" w:space="0" w:color="auto"/>
                    <w:right w:val="single" w:sz="4" w:space="0" w:color="auto"/>
                  </w:tcBorders>
                  <w:vAlign w:val="center"/>
                  <w:hideMark/>
                </w:tcPr>
                <w:p w14:paraId="60CB3C7C" w14:textId="77777777" w:rsidR="0042613D" w:rsidRPr="00A40078" w:rsidRDefault="0042613D" w:rsidP="0042613D">
                  <w:pPr>
                    <w:widowControl w:val="0"/>
                    <w:spacing w:after="0" w:line="240" w:lineRule="auto"/>
                    <w:rPr>
                      <w:rFonts w:ascii="Times New Roman" w:hAnsi="Times New Roman" w:cs="Times New Roman"/>
                      <w:b/>
                      <w:bCs/>
                    </w:rPr>
                  </w:pPr>
                </w:p>
              </w:tc>
              <w:tc>
                <w:tcPr>
                  <w:tcW w:w="718" w:type="pct"/>
                  <w:tcBorders>
                    <w:top w:val="nil"/>
                    <w:left w:val="nil"/>
                    <w:bottom w:val="single" w:sz="4" w:space="0" w:color="auto"/>
                    <w:right w:val="single" w:sz="4" w:space="0" w:color="auto"/>
                  </w:tcBorders>
                  <w:tcMar>
                    <w:top w:w="0" w:type="dxa"/>
                    <w:left w:w="108" w:type="dxa"/>
                    <w:bottom w:w="0" w:type="dxa"/>
                    <w:right w:w="108" w:type="dxa"/>
                  </w:tcMar>
                  <w:vAlign w:val="center"/>
                  <w:hideMark/>
                </w:tcPr>
                <w:p w14:paraId="6FDC4EAA"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фактическая</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71C2C5FE"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r>
            <w:tr w:rsidR="0042613D" w:rsidRPr="00A40078" w14:paraId="4944BFE8" w14:textId="77777777" w:rsidTr="0042613D">
              <w:trPr>
                <w:trHeight w:val="23"/>
                <w:jc w:val="center"/>
              </w:trPr>
              <w:tc>
                <w:tcPr>
                  <w:tcW w:w="1401" w:type="pct"/>
                  <w:gridSpan w:val="2"/>
                  <w:tcMar>
                    <w:top w:w="0" w:type="dxa"/>
                    <w:left w:w="108" w:type="dxa"/>
                    <w:bottom w:w="0" w:type="dxa"/>
                    <w:right w:w="108" w:type="dxa"/>
                  </w:tcMar>
                  <w:vAlign w:val="bottom"/>
                  <w:hideMark/>
                </w:tcPr>
                <w:p w14:paraId="274D2F62" w14:textId="77777777"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b/>
                      <w:bCs/>
                      <w:sz w:val="24"/>
                      <w:szCs w:val="12"/>
                    </w:rPr>
                    <w:t>Место составления акта</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571F8416" w14:textId="77777777"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rPr>
                    <w:t> </w:t>
                  </w:r>
                </w:p>
              </w:tc>
              <w:tc>
                <w:tcPr>
                  <w:tcW w:w="718" w:type="pct"/>
                  <w:tcBorders>
                    <w:top w:val="nil"/>
                    <w:left w:val="nil"/>
                    <w:bottom w:val="nil"/>
                    <w:right w:val="single" w:sz="4" w:space="0" w:color="auto"/>
                  </w:tcBorders>
                  <w:tcMar>
                    <w:top w:w="0" w:type="dxa"/>
                    <w:left w:w="108" w:type="dxa"/>
                    <w:bottom w:w="0" w:type="dxa"/>
                    <w:right w:w="108" w:type="dxa"/>
                  </w:tcMar>
                  <w:hideMark/>
                </w:tcPr>
                <w:p w14:paraId="6F1B36C0"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02106023"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r>
            <w:tr w:rsidR="0042613D" w:rsidRPr="00A40078" w14:paraId="7DC8F198" w14:textId="77777777" w:rsidTr="0042613D">
              <w:trPr>
                <w:trHeight w:val="23"/>
                <w:jc w:val="center"/>
              </w:trPr>
              <w:tc>
                <w:tcPr>
                  <w:tcW w:w="1401" w:type="pct"/>
                  <w:gridSpan w:val="2"/>
                  <w:tcMar>
                    <w:top w:w="0" w:type="dxa"/>
                    <w:left w:w="108" w:type="dxa"/>
                    <w:bottom w:w="0" w:type="dxa"/>
                    <w:right w:w="108" w:type="dxa"/>
                  </w:tcMar>
                  <w:vAlign w:val="bottom"/>
                  <w:hideMark/>
                </w:tcPr>
                <w:p w14:paraId="6D831307" w14:textId="77777777"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b/>
                      <w:bCs/>
                      <w:sz w:val="24"/>
                      <w:szCs w:val="12"/>
                    </w:rPr>
                    <w:t>Организация-изготовитель</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587DEC07" w14:textId="77777777"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rPr>
                    <w:t> </w:t>
                  </w:r>
                </w:p>
              </w:tc>
              <w:tc>
                <w:tcPr>
                  <w:tcW w:w="718" w:type="pct"/>
                  <w:tcBorders>
                    <w:top w:val="nil"/>
                    <w:left w:val="nil"/>
                    <w:bottom w:val="nil"/>
                    <w:right w:val="single" w:sz="4" w:space="0" w:color="auto"/>
                  </w:tcBorders>
                  <w:tcMar>
                    <w:top w:w="0" w:type="dxa"/>
                    <w:left w:w="108" w:type="dxa"/>
                    <w:bottom w:w="0" w:type="dxa"/>
                    <w:right w:w="108" w:type="dxa"/>
                  </w:tcMar>
                  <w:hideMark/>
                </w:tcPr>
                <w:p w14:paraId="71D4A560"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05D9561B"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r>
            <w:tr w:rsidR="0042613D" w:rsidRPr="00A40078" w14:paraId="0355E8AB" w14:textId="77777777" w:rsidTr="0042613D">
              <w:trPr>
                <w:trHeight w:val="23"/>
                <w:jc w:val="center"/>
              </w:trPr>
              <w:tc>
                <w:tcPr>
                  <w:tcW w:w="1401" w:type="pct"/>
                  <w:gridSpan w:val="2"/>
                  <w:tcMar>
                    <w:top w:w="0" w:type="dxa"/>
                    <w:left w:w="108" w:type="dxa"/>
                    <w:bottom w:w="0" w:type="dxa"/>
                    <w:right w:w="108" w:type="dxa"/>
                  </w:tcMar>
                  <w:vAlign w:val="bottom"/>
                  <w:hideMark/>
                </w:tcPr>
                <w:p w14:paraId="20E93F5E" w14:textId="77777777"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b/>
                      <w:bCs/>
                      <w:sz w:val="24"/>
                      <w:szCs w:val="12"/>
                    </w:rPr>
                    <w:t>Организация-поставщик</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2F30C966"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наименование</w:t>
                  </w:r>
                </w:p>
              </w:tc>
              <w:tc>
                <w:tcPr>
                  <w:tcW w:w="718" w:type="pct"/>
                  <w:tcBorders>
                    <w:top w:val="nil"/>
                    <w:left w:val="nil"/>
                    <w:bottom w:val="nil"/>
                    <w:right w:val="single" w:sz="4" w:space="0" w:color="auto"/>
                  </w:tcBorders>
                  <w:tcMar>
                    <w:top w:w="0" w:type="dxa"/>
                    <w:left w:w="108" w:type="dxa"/>
                    <w:bottom w:w="0" w:type="dxa"/>
                    <w:right w:w="108" w:type="dxa"/>
                  </w:tcMar>
                  <w:hideMark/>
                </w:tcPr>
                <w:p w14:paraId="7DAB1622"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277D0C84"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r>
            <w:tr w:rsidR="0042613D" w:rsidRPr="00A40078" w14:paraId="64AD4A52" w14:textId="77777777" w:rsidTr="0042613D">
              <w:trPr>
                <w:trHeight w:val="23"/>
                <w:jc w:val="center"/>
              </w:trPr>
              <w:tc>
                <w:tcPr>
                  <w:tcW w:w="1401" w:type="pct"/>
                  <w:gridSpan w:val="2"/>
                  <w:tcMar>
                    <w:top w:w="0" w:type="dxa"/>
                    <w:left w:w="108" w:type="dxa"/>
                    <w:bottom w:w="0" w:type="dxa"/>
                    <w:right w:w="108" w:type="dxa"/>
                  </w:tcMar>
                  <w:vAlign w:val="bottom"/>
                  <w:hideMark/>
                </w:tcPr>
                <w:p w14:paraId="11CB8AE4" w14:textId="77777777"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b/>
                      <w:bCs/>
                      <w:sz w:val="24"/>
                      <w:szCs w:val="12"/>
                    </w:rPr>
                    <w:t>Монтажная организация</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489C0B18"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наименование</w:t>
                  </w:r>
                </w:p>
              </w:tc>
              <w:tc>
                <w:tcPr>
                  <w:tcW w:w="718" w:type="pct"/>
                  <w:tcBorders>
                    <w:top w:val="nil"/>
                    <w:left w:val="nil"/>
                    <w:bottom w:val="nil"/>
                    <w:right w:val="single" w:sz="4" w:space="0" w:color="auto"/>
                  </w:tcBorders>
                  <w:tcMar>
                    <w:top w:w="0" w:type="dxa"/>
                    <w:left w:w="108" w:type="dxa"/>
                    <w:bottom w:w="0" w:type="dxa"/>
                    <w:right w:w="108" w:type="dxa"/>
                  </w:tcMar>
                  <w:hideMark/>
                </w:tcPr>
                <w:p w14:paraId="25626F63"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4C57F05F"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r>
            <w:tr w:rsidR="0042613D" w:rsidRPr="00A40078" w14:paraId="79C8085D" w14:textId="77777777" w:rsidTr="0042613D">
              <w:trPr>
                <w:trHeight w:val="23"/>
                <w:jc w:val="center"/>
              </w:trPr>
              <w:tc>
                <w:tcPr>
                  <w:tcW w:w="1401" w:type="pct"/>
                  <w:gridSpan w:val="2"/>
                  <w:tcMar>
                    <w:top w:w="0" w:type="dxa"/>
                    <w:left w:w="108" w:type="dxa"/>
                    <w:bottom w:w="0" w:type="dxa"/>
                    <w:right w:w="108" w:type="dxa"/>
                  </w:tcMar>
                  <w:hideMark/>
                </w:tcPr>
                <w:p w14:paraId="67091583" w14:textId="77777777"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rPr>
                    <w:t> </w:t>
                  </w:r>
                </w:p>
              </w:tc>
              <w:tc>
                <w:tcPr>
                  <w:tcW w:w="2560" w:type="pct"/>
                  <w:gridSpan w:val="7"/>
                  <w:tcBorders>
                    <w:top w:val="nil"/>
                    <w:left w:val="nil"/>
                    <w:bottom w:val="nil"/>
                    <w:right w:val="nil"/>
                  </w:tcBorders>
                  <w:tcMar>
                    <w:top w:w="0" w:type="dxa"/>
                    <w:left w:w="108" w:type="dxa"/>
                    <w:bottom w:w="0" w:type="dxa"/>
                    <w:right w:w="108" w:type="dxa"/>
                  </w:tcMar>
                  <w:hideMark/>
                </w:tcPr>
                <w:p w14:paraId="628B27BE"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наименование</w:t>
                  </w:r>
                </w:p>
              </w:tc>
              <w:tc>
                <w:tcPr>
                  <w:tcW w:w="718" w:type="pct"/>
                  <w:tcMar>
                    <w:top w:w="0" w:type="dxa"/>
                    <w:left w:w="108" w:type="dxa"/>
                    <w:bottom w:w="0" w:type="dxa"/>
                    <w:right w:w="108" w:type="dxa"/>
                  </w:tcMar>
                  <w:hideMark/>
                </w:tcPr>
                <w:p w14:paraId="0F80861C" w14:textId="77777777"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rPr>
                    <w:t> </w:t>
                  </w:r>
                </w:p>
              </w:tc>
              <w:tc>
                <w:tcPr>
                  <w:tcW w:w="321" w:type="pct"/>
                  <w:tcBorders>
                    <w:top w:val="nil"/>
                    <w:left w:val="nil"/>
                    <w:bottom w:val="nil"/>
                    <w:right w:val="nil"/>
                  </w:tcBorders>
                  <w:tcMar>
                    <w:top w:w="0" w:type="dxa"/>
                    <w:left w:w="108" w:type="dxa"/>
                    <w:bottom w:w="0" w:type="dxa"/>
                    <w:right w:w="108" w:type="dxa"/>
                  </w:tcMar>
                  <w:hideMark/>
                </w:tcPr>
                <w:p w14:paraId="50A58ABB"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r>
            <w:tr w:rsidR="0042613D" w:rsidRPr="00A40078" w14:paraId="361B85DD" w14:textId="77777777" w:rsidTr="0042613D">
              <w:trPr>
                <w:trHeight w:val="23"/>
                <w:jc w:val="center"/>
              </w:trPr>
              <w:tc>
                <w:tcPr>
                  <w:tcW w:w="5000" w:type="pct"/>
                  <w:gridSpan w:val="11"/>
                  <w:tcMar>
                    <w:top w:w="0" w:type="dxa"/>
                    <w:left w:w="108" w:type="dxa"/>
                    <w:bottom w:w="0" w:type="dxa"/>
                    <w:right w:w="108" w:type="dxa"/>
                  </w:tcMar>
                  <w:vAlign w:val="center"/>
                  <w:hideMark/>
                </w:tcPr>
                <w:p w14:paraId="09F5CF39" w14:textId="77777777"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b/>
                      <w:bCs/>
                      <w:sz w:val="24"/>
                      <w:szCs w:val="12"/>
                    </w:rPr>
                    <w:t>1. Перечисленное ниже оборудование передано для монтажа в ___________________________</w:t>
                  </w:r>
                </w:p>
              </w:tc>
            </w:tr>
            <w:tr w:rsidR="0042613D" w:rsidRPr="00A40078" w14:paraId="6126A17B" w14:textId="77777777" w:rsidTr="0042613D">
              <w:trPr>
                <w:trHeight w:val="23"/>
                <w:jc w:val="center"/>
              </w:trPr>
              <w:tc>
                <w:tcPr>
                  <w:tcW w:w="5000" w:type="pct"/>
                  <w:gridSpan w:val="11"/>
                  <w:tcMar>
                    <w:top w:w="0" w:type="dxa"/>
                    <w:left w:w="108" w:type="dxa"/>
                    <w:bottom w:w="0" w:type="dxa"/>
                    <w:right w:w="108" w:type="dxa"/>
                  </w:tcMar>
                  <w:hideMark/>
                </w:tcPr>
                <w:p w14:paraId="58EB460D" w14:textId="77777777" w:rsidR="0042613D" w:rsidRPr="00A40078" w:rsidRDefault="0042613D" w:rsidP="0042613D">
                  <w:pPr>
                    <w:widowControl w:val="0"/>
                    <w:spacing w:after="0" w:line="240" w:lineRule="auto"/>
                    <w:rPr>
                      <w:rFonts w:ascii="Times New Roman" w:hAnsi="Times New Roman" w:cs="Times New Roman"/>
                      <w:b/>
                      <w:bCs/>
                      <w:sz w:val="20"/>
                      <w:szCs w:val="20"/>
                    </w:rPr>
                  </w:pPr>
                  <w:r w:rsidRPr="00A40078">
                    <w:rPr>
                      <w:rFonts w:ascii="Times New Roman" w:hAnsi="Times New Roman" w:cs="Times New Roman"/>
                      <w:b/>
                      <w:bCs/>
                      <w:sz w:val="24"/>
                      <w:szCs w:val="12"/>
                    </w:rPr>
                    <w:t>_________________________________________________________________________________</w:t>
                  </w:r>
                </w:p>
                <w:p w14:paraId="54EB4799"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наименование здания, сооружения, цеха</w:t>
                  </w:r>
                </w:p>
              </w:tc>
            </w:tr>
            <w:tr w:rsidR="0042613D" w:rsidRPr="00A40078" w14:paraId="044FBFC2" w14:textId="77777777" w:rsidTr="0042613D">
              <w:trPr>
                <w:jc w:val="center"/>
              </w:trPr>
              <w:tc>
                <w:tcPr>
                  <w:tcW w:w="1274" w:type="pct"/>
                  <w:tcBorders>
                    <w:top w:val="nil"/>
                    <w:left w:val="nil"/>
                    <w:bottom w:val="nil"/>
                    <w:right w:val="nil"/>
                  </w:tcBorders>
                  <w:vAlign w:val="center"/>
                  <w:hideMark/>
                </w:tcPr>
                <w:p w14:paraId="220DD0EA" w14:textId="77777777" w:rsidR="0042613D" w:rsidRPr="00A40078" w:rsidRDefault="0042613D" w:rsidP="0042613D">
                  <w:pPr>
                    <w:widowControl w:val="0"/>
                    <w:spacing w:after="0" w:line="240" w:lineRule="auto"/>
                    <w:rPr>
                      <w:rFonts w:ascii="Times New Roman" w:hAnsi="Times New Roman" w:cs="Times New Roman"/>
                      <w:b/>
                      <w:bCs/>
                      <w:sz w:val="1"/>
                      <w:szCs w:val="24"/>
                    </w:rPr>
                  </w:pPr>
                </w:p>
              </w:tc>
              <w:tc>
                <w:tcPr>
                  <w:tcW w:w="126" w:type="pct"/>
                  <w:tcBorders>
                    <w:top w:val="nil"/>
                    <w:left w:val="nil"/>
                    <w:bottom w:val="nil"/>
                    <w:right w:val="nil"/>
                  </w:tcBorders>
                  <w:vAlign w:val="center"/>
                  <w:hideMark/>
                </w:tcPr>
                <w:p w14:paraId="071463B3" w14:textId="77777777" w:rsidR="0042613D" w:rsidRPr="00A40078" w:rsidRDefault="0042613D" w:rsidP="0042613D">
                  <w:pPr>
                    <w:widowControl w:val="0"/>
                    <w:spacing w:after="0" w:line="240" w:lineRule="auto"/>
                    <w:rPr>
                      <w:rFonts w:ascii="Times New Roman" w:hAnsi="Times New Roman" w:cs="Times New Roman"/>
                      <w:b/>
                      <w:bCs/>
                      <w:sz w:val="1"/>
                      <w:szCs w:val="24"/>
                    </w:rPr>
                  </w:pPr>
                </w:p>
              </w:tc>
              <w:tc>
                <w:tcPr>
                  <w:tcW w:w="252" w:type="pct"/>
                  <w:tcBorders>
                    <w:top w:val="nil"/>
                    <w:left w:val="nil"/>
                    <w:bottom w:val="nil"/>
                    <w:right w:val="nil"/>
                  </w:tcBorders>
                  <w:vAlign w:val="center"/>
                  <w:hideMark/>
                </w:tcPr>
                <w:p w14:paraId="34417077" w14:textId="77777777" w:rsidR="0042613D" w:rsidRPr="00A40078" w:rsidRDefault="0042613D" w:rsidP="0042613D">
                  <w:pPr>
                    <w:widowControl w:val="0"/>
                    <w:spacing w:after="0" w:line="240" w:lineRule="auto"/>
                    <w:rPr>
                      <w:rFonts w:ascii="Times New Roman" w:hAnsi="Times New Roman" w:cs="Times New Roman"/>
                      <w:b/>
                      <w:bCs/>
                      <w:sz w:val="1"/>
                      <w:szCs w:val="24"/>
                    </w:rPr>
                  </w:pPr>
                </w:p>
              </w:tc>
              <w:tc>
                <w:tcPr>
                  <w:tcW w:w="380" w:type="pct"/>
                  <w:tcBorders>
                    <w:top w:val="nil"/>
                    <w:left w:val="nil"/>
                    <w:bottom w:val="nil"/>
                    <w:right w:val="nil"/>
                  </w:tcBorders>
                  <w:vAlign w:val="center"/>
                  <w:hideMark/>
                </w:tcPr>
                <w:p w14:paraId="4D84660A" w14:textId="77777777" w:rsidR="0042613D" w:rsidRPr="00A40078" w:rsidRDefault="0042613D" w:rsidP="0042613D">
                  <w:pPr>
                    <w:widowControl w:val="0"/>
                    <w:spacing w:after="0" w:line="240" w:lineRule="auto"/>
                    <w:rPr>
                      <w:rFonts w:ascii="Times New Roman" w:hAnsi="Times New Roman" w:cs="Times New Roman"/>
                      <w:b/>
                      <w:bCs/>
                      <w:sz w:val="1"/>
                      <w:szCs w:val="24"/>
                    </w:rPr>
                  </w:pPr>
                </w:p>
              </w:tc>
              <w:tc>
                <w:tcPr>
                  <w:tcW w:w="377" w:type="pct"/>
                  <w:tcBorders>
                    <w:top w:val="nil"/>
                    <w:left w:val="nil"/>
                    <w:bottom w:val="nil"/>
                    <w:right w:val="nil"/>
                  </w:tcBorders>
                  <w:vAlign w:val="center"/>
                  <w:hideMark/>
                </w:tcPr>
                <w:p w14:paraId="6B4B5B2E" w14:textId="77777777" w:rsidR="0042613D" w:rsidRPr="00A40078" w:rsidRDefault="0042613D" w:rsidP="0042613D">
                  <w:pPr>
                    <w:widowControl w:val="0"/>
                    <w:spacing w:after="0" w:line="240" w:lineRule="auto"/>
                    <w:rPr>
                      <w:rFonts w:ascii="Times New Roman" w:hAnsi="Times New Roman" w:cs="Times New Roman"/>
                      <w:b/>
                      <w:bCs/>
                      <w:sz w:val="1"/>
                      <w:szCs w:val="24"/>
                    </w:rPr>
                  </w:pPr>
                </w:p>
              </w:tc>
              <w:tc>
                <w:tcPr>
                  <w:tcW w:w="382" w:type="pct"/>
                  <w:tcBorders>
                    <w:top w:val="nil"/>
                    <w:left w:val="nil"/>
                    <w:bottom w:val="nil"/>
                    <w:right w:val="nil"/>
                  </w:tcBorders>
                  <w:vAlign w:val="center"/>
                  <w:hideMark/>
                </w:tcPr>
                <w:p w14:paraId="44F5F3D7" w14:textId="77777777" w:rsidR="0042613D" w:rsidRPr="00A40078" w:rsidRDefault="0042613D" w:rsidP="0042613D">
                  <w:pPr>
                    <w:widowControl w:val="0"/>
                    <w:spacing w:after="0" w:line="240" w:lineRule="auto"/>
                    <w:rPr>
                      <w:rFonts w:ascii="Times New Roman" w:hAnsi="Times New Roman" w:cs="Times New Roman"/>
                      <w:b/>
                      <w:bCs/>
                      <w:sz w:val="1"/>
                      <w:szCs w:val="24"/>
                    </w:rPr>
                  </w:pPr>
                </w:p>
              </w:tc>
              <w:tc>
                <w:tcPr>
                  <w:tcW w:w="388" w:type="pct"/>
                  <w:tcBorders>
                    <w:top w:val="nil"/>
                    <w:left w:val="nil"/>
                    <w:bottom w:val="nil"/>
                    <w:right w:val="nil"/>
                  </w:tcBorders>
                  <w:vAlign w:val="center"/>
                  <w:hideMark/>
                </w:tcPr>
                <w:p w14:paraId="2A9849F6" w14:textId="77777777" w:rsidR="0042613D" w:rsidRPr="00A40078" w:rsidRDefault="0042613D" w:rsidP="0042613D">
                  <w:pPr>
                    <w:widowControl w:val="0"/>
                    <w:spacing w:after="0" w:line="240" w:lineRule="auto"/>
                    <w:rPr>
                      <w:rFonts w:ascii="Times New Roman" w:hAnsi="Times New Roman" w:cs="Times New Roman"/>
                      <w:b/>
                      <w:bCs/>
                      <w:sz w:val="1"/>
                      <w:szCs w:val="24"/>
                    </w:rPr>
                  </w:pPr>
                </w:p>
              </w:tc>
              <w:tc>
                <w:tcPr>
                  <w:tcW w:w="618" w:type="pct"/>
                  <w:tcBorders>
                    <w:top w:val="nil"/>
                    <w:left w:val="nil"/>
                    <w:bottom w:val="nil"/>
                    <w:right w:val="nil"/>
                  </w:tcBorders>
                  <w:vAlign w:val="center"/>
                  <w:hideMark/>
                </w:tcPr>
                <w:p w14:paraId="2F5A2774" w14:textId="77777777" w:rsidR="0042613D" w:rsidRPr="00A40078" w:rsidRDefault="0042613D" w:rsidP="0042613D">
                  <w:pPr>
                    <w:widowControl w:val="0"/>
                    <w:spacing w:after="0" w:line="240" w:lineRule="auto"/>
                    <w:rPr>
                      <w:rFonts w:ascii="Times New Roman" w:hAnsi="Times New Roman" w:cs="Times New Roman"/>
                      <w:b/>
                      <w:bCs/>
                      <w:sz w:val="1"/>
                      <w:szCs w:val="24"/>
                    </w:rPr>
                  </w:pPr>
                </w:p>
              </w:tc>
              <w:tc>
                <w:tcPr>
                  <w:tcW w:w="163" w:type="pct"/>
                  <w:tcBorders>
                    <w:top w:val="nil"/>
                    <w:left w:val="nil"/>
                    <w:bottom w:val="nil"/>
                    <w:right w:val="nil"/>
                  </w:tcBorders>
                  <w:vAlign w:val="center"/>
                  <w:hideMark/>
                </w:tcPr>
                <w:p w14:paraId="30A852C0" w14:textId="77777777" w:rsidR="0042613D" w:rsidRPr="00A40078" w:rsidRDefault="0042613D" w:rsidP="0042613D">
                  <w:pPr>
                    <w:widowControl w:val="0"/>
                    <w:spacing w:after="0" w:line="240" w:lineRule="auto"/>
                    <w:rPr>
                      <w:rFonts w:ascii="Times New Roman" w:hAnsi="Times New Roman" w:cs="Times New Roman"/>
                      <w:b/>
                      <w:bCs/>
                      <w:sz w:val="1"/>
                      <w:szCs w:val="24"/>
                    </w:rPr>
                  </w:pPr>
                </w:p>
              </w:tc>
              <w:tc>
                <w:tcPr>
                  <w:tcW w:w="718" w:type="pct"/>
                  <w:tcBorders>
                    <w:top w:val="nil"/>
                    <w:left w:val="nil"/>
                    <w:bottom w:val="nil"/>
                    <w:right w:val="nil"/>
                  </w:tcBorders>
                  <w:vAlign w:val="center"/>
                  <w:hideMark/>
                </w:tcPr>
                <w:p w14:paraId="447B5FC6" w14:textId="77777777" w:rsidR="0042613D" w:rsidRPr="00A40078" w:rsidRDefault="0042613D" w:rsidP="0042613D">
                  <w:pPr>
                    <w:widowControl w:val="0"/>
                    <w:spacing w:after="0" w:line="240" w:lineRule="auto"/>
                    <w:rPr>
                      <w:rFonts w:ascii="Times New Roman" w:hAnsi="Times New Roman" w:cs="Times New Roman"/>
                      <w:b/>
                      <w:bCs/>
                      <w:sz w:val="1"/>
                      <w:szCs w:val="24"/>
                    </w:rPr>
                  </w:pPr>
                </w:p>
              </w:tc>
              <w:tc>
                <w:tcPr>
                  <w:tcW w:w="321" w:type="pct"/>
                  <w:tcBorders>
                    <w:top w:val="nil"/>
                    <w:left w:val="nil"/>
                    <w:bottom w:val="nil"/>
                    <w:right w:val="nil"/>
                  </w:tcBorders>
                  <w:vAlign w:val="center"/>
                  <w:hideMark/>
                </w:tcPr>
                <w:p w14:paraId="4C160878" w14:textId="77777777" w:rsidR="0042613D" w:rsidRPr="00A40078" w:rsidRDefault="0042613D" w:rsidP="0042613D">
                  <w:pPr>
                    <w:widowControl w:val="0"/>
                    <w:spacing w:after="0" w:line="240" w:lineRule="auto"/>
                    <w:rPr>
                      <w:rFonts w:ascii="Times New Roman" w:hAnsi="Times New Roman" w:cs="Times New Roman"/>
                      <w:b/>
                      <w:bCs/>
                      <w:sz w:val="1"/>
                      <w:szCs w:val="24"/>
                    </w:rPr>
                  </w:pPr>
                </w:p>
              </w:tc>
            </w:tr>
          </w:tbl>
          <w:p w14:paraId="027C38FE" w14:textId="77777777" w:rsidR="0042613D" w:rsidRPr="00A40078" w:rsidRDefault="0042613D" w:rsidP="0042613D">
            <w:pPr>
              <w:widowControl w:val="0"/>
              <w:spacing w:after="0" w:line="240" w:lineRule="auto"/>
              <w:rPr>
                <w:rFonts w:ascii="Times New Roman" w:hAnsi="Times New Roman" w:cs="Times New Roman"/>
                <w:b/>
                <w:bCs/>
                <w:sz w:val="20"/>
                <w:szCs w:val="20"/>
              </w:rPr>
            </w:pPr>
            <w:r w:rsidRPr="00A40078">
              <w:rPr>
                <w:rFonts w:ascii="Times New Roman" w:hAnsi="Times New Roman" w:cs="Times New Roman"/>
                <w:b/>
                <w:bCs/>
                <w:sz w:val="24"/>
                <w:szCs w:val="12"/>
              </w:rPr>
              <w:t> </w:t>
            </w:r>
          </w:p>
          <w:tbl>
            <w:tblPr>
              <w:tblW w:w="5000" w:type="pct"/>
              <w:jc w:val="center"/>
              <w:tblCellMar>
                <w:left w:w="0" w:type="dxa"/>
                <w:right w:w="0" w:type="dxa"/>
              </w:tblCellMar>
              <w:tblLook w:val="04A0" w:firstRow="1" w:lastRow="0" w:firstColumn="1" w:lastColumn="0" w:noHBand="0" w:noVBand="1"/>
            </w:tblPr>
            <w:tblGrid>
              <w:gridCol w:w="1699"/>
              <w:gridCol w:w="2130"/>
              <w:gridCol w:w="1634"/>
              <w:gridCol w:w="1979"/>
              <w:gridCol w:w="887"/>
              <w:gridCol w:w="732"/>
              <w:gridCol w:w="1020"/>
              <w:gridCol w:w="1516"/>
              <w:gridCol w:w="1174"/>
              <w:gridCol w:w="832"/>
              <w:gridCol w:w="1525"/>
            </w:tblGrid>
            <w:tr w:rsidR="0042613D" w:rsidRPr="00A40078" w14:paraId="48208144" w14:textId="77777777" w:rsidTr="0042613D">
              <w:trPr>
                <w:trHeight w:val="138"/>
                <w:jc w:val="center"/>
              </w:trPr>
              <w:tc>
                <w:tcPr>
                  <w:tcW w:w="2753" w:type="pct"/>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2A30EA2"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sz w:val="16"/>
                      <w:szCs w:val="16"/>
                    </w:rPr>
                    <w:t>Оборудование</w:t>
                  </w:r>
                </w:p>
              </w:tc>
              <w:tc>
                <w:tcPr>
                  <w:tcW w:w="579"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74755D0E"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sz w:val="16"/>
                      <w:szCs w:val="16"/>
                    </w:rPr>
                    <w:t>Поступление на склад заказчика</w:t>
                  </w:r>
                </w:p>
              </w:tc>
              <w:tc>
                <w:tcPr>
                  <w:tcW w:w="501"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557FCAC3"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sz w:val="16"/>
                      <w:szCs w:val="16"/>
                    </w:rPr>
                    <w:t>Количество, шт.</w:t>
                  </w:r>
                </w:p>
              </w:tc>
              <w:tc>
                <w:tcPr>
                  <w:tcW w:w="663"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22926B3D"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sz w:val="16"/>
                      <w:szCs w:val="16"/>
                    </w:rPr>
                    <w:t>Стоимость, руб</w:t>
                  </w:r>
                </w:p>
              </w:tc>
              <w:tc>
                <w:tcPr>
                  <w:tcW w:w="504"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6628D92D"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sz w:val="16"/>
                      <w:szCs w:val="16"/>
                    </w:rPr>
                    <w:t>Примечание</w:t>
                  </w:r>
                </w:p>
              </w:tc>
            </w:tr>
            <w:tr w:rsidR="0042613D" w:rsidRPr="00A40078" w14:paraId="67D5D151" w14:textId="77777777" w:rsidTr="0042613D">
              <w:trPr>
                <w:trHeight w:val="135"/>
                <w:jc w:val="center"/>
              </w:trPr>
              <w:tc>
                <w:tcPr>
                  <w:tcW w:w="562" w:type="pct"/>
                  <w:vMerge w:val="restar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220BF974"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sz w:val="16"/>
                      <w:szCs w:val="16"/>
                    </w:rPr>
                    <w:t>наименование</w:t>
                  </w:r>
                </w:p>
              </w:tc>
              <w:tc>
                <w:tcPr>
                  <w:tcW w:w="1898" w:type="pct"/>
                  <w:gridSpan w:val="3"/>
                  <w:tcBorders>
                    <w:top w:val="nil"/>
                    <w:left w:val="nil"/>
                    <w:bottom w:val="single" w:sz="4" w:space="0" w:color="auto"/>
                    <w:right w:val="single" w:sz="4" w:space="0" w:color="auto"/>
                  </w:tcBorders>
                  <w:tcMar>
                    <w:top w:w="0" w:type="dxa"/>
                    <w:left w:w="108" w:type="dxa"/>
                    <w:bottom w:w="0" w:type="dxa"/>
                    <w:right w:w="108" w:type="dxa"/>
                  </w:tcMar>
                  <w:hideMark/>
                </w:tcPr>
                <w:p w14:paraId="406D9242"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sz w:val="16"/>
                      <w:szCs w:val="16"/>
                    </w:rPr>
                    <w:t>номер</w:t>
                  </w:r>
                </w:p>
              </w:tc>
              <w:tc>
                <w:tcPr>
                  <w:tcW w:w="293"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4690D3E1"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sz w:val="16"/>
                      <w:szCs w:val="16"/>
                    </w:rPr>
                    <w:t>Тип, марка</w:t>
                  </w:r>
                </w:p>
              </w:tc>
              <w:tc>
                <w:tcPr>
                  <w:tcW w:w="242"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3D1D39C7"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sz w:val="16"/>
                      <w:szCs w:val="16"/>
                    </w:rPr>
                    <w:t>дата</w:t>
                  </w:r>
                </w:p>
              </w:tc>
              <w:tc>
                <w:tcPr>
                  <w:tcW w:w="337"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253E555F"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sz w:val="16"/>
                      <w:szCs w:val="16"/>
                    </w:rPr>
                    <w:t>номер акта приема</w:t>
                  </w:r>
                </w:p>
              </w:tc>
              <w:tc>
                <w:tcPr>
                  <w:tcW w:w="0" w:type="auto"/>
                  <w:vMerge/>
                  <w:tcBorders>
                    <w:top w:val="single" w:sz="4" w:space="0" w:color="auto"/>
                    <w:left w:val="nil"/>
                    <w:bottom w:val="single" w:sz="4" w:space="0" w:color="auto"/>
                    <w:right w:val="single" w:sz="4" w:space="0" w:color="auto"/>
                  </w:tcBorders>
                  <w:vAlign w:val="center"/>
                  <w:hideMark/>
                </w:tcPr>
                <w:p w14:paraId="635DDB53" w14:textId="77777777" w:rsidR="0042613D" w:rsidRPr="00A40078" w:rsidRDefault="0042613D" w:rsidP="0042613D">
                  <w:pPr>
                    <w:widowControl w:val="0"/>
                    <w:spacing w:after="0" w:line="240" w:lineRule="auto"/>
                    <w:rPr>
                      <w:rFonts w:ascii="Times New Roman" w:hAnsi="Times New Roman" w:cs="Times New Roman"/>
                      <w:b/>
                      <w:bCs/>
                    </w:rPr>
                  </w:pP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22B3F9BD"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sz w:val="16"/>
                      <w:szCs w:val="16"/>
                    </w:rPr>
                    <w:t>единицы</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6D80816D"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sz w:val="16"/>
                      <w:szCs w:val="16"/>
                    </w:rPr>
                    <w:t>всего</w:t>
                  </w:r>
                </w:p>
              </w:tc>
              <w:tc>
                <w:tcPr>
                  <w:tcW w:w="0" w:type="auto"/>
                  <w:vMerge/>
                  <w:tcBorders>
                    <w:top w:val="single" w:sz="4" w:space="0" w:color="auto"/>
                    <w:left w:val="nil"/>
                    <w:bottom w:val="single" w:sz="4" w:space="0" w:color="auto"/>
                    <w:right w:val="single" w:sz="4" w:space="0" w:color="auto"/>
                  </w:tcBorders>
                  <w:vAlign w:val="center"/>
                  <w:hideMark/>
                </w:tcPr>
                <w:p w14:paraId="75F23485" w14:textId="77777777" w:rsidR="0042613D" w:rsidRPr="00A40078" w:rsidRDefault="0042613D" w:rsidP="0042613D">
                  <w:pPr>
                    <w:widowControl w:val="0"/>
                    <w:spacing w:after="0" w:line="240" w:lineRule="auto"/>
                    <w:rPr>
                      <w:rFonts w:ascii="Times New Roman" w:hAnsi="Times New Roman" w:cs="Times New Roman"/>
                      <w:b/>
                      <w:bCs/>
                    </w:rPr>
                  </w:pPr>
                </w:p>
              </w:tc>
            </w:tr>
            <w:tr w:rsidR="0042613D" w:rsidRPr="00A40078" w14:paraId="68CDA31E" w14:textId="77777777" w:rsidTr="0042613D">
              <w:trPr>
                <w:trHeight w:val="135"/>
                <w:jc w:val="center"/>
              </w:trPr>
              <w:tc>
                <w:tcPr>
                  <w:tcW w:w="0" w:type="auto"/>
                  <w:vMerge/>
                  <w:tcBorders>
                    <w:top w:val="nil"/>
                    <w:left w:val="single" w:sz="4" w:space="0" w:color="auto"/>
                    <w:bottom w:val="single" w:sz="4" w:space="0" w:color="auto"/>
                    <w:right w:val="single" w:sz="4" w:space="0" w:color="auto"/>
                  </w:tcBorders>
                  <w:vAlign w:val="center"/>
                  <w:hideMark/>
                </w:tcPr>
                <w:p w14:paraId="10CC0C23" w14:textId="77777777" w:rsidR="0042613D" w:rsidRPr="00A40078" w:rsidRDefault="0042613D" w:rsidP="0042613D">
                  <w:pPr>
                    <w:widowControl w:val="0"/>
                    <w:spacing w:after="0" w:line="240" w:lineRule="auto"/>
                    <w:rPr>
                      <w:rFonts w:ascii="Times New Roman" w:hAnsi="Times New Roman" w:cs="Times New Roman"/>
                      <w:b/>
                      <w:bCs/>
                    </w:rPr>
                  </w:pP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7EFA49EB"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sz w:val="16"/>
                      <w:szCs w:val="16"/>
                    </w:rPr>
                    <w:t>заводской (номенклатурный)</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62F2A6D8"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sz w:val="16"/>
                      <w:szCs w:val="16"/>
                    </w:rPr>
                    <w:t>паспорта (маркировки)</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11F78AA8"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sz w:val="16"/>
                      <w:szCs w:val="16"/>
                    </w:rPr>
                    <w:t>позиции по технологической схеме</w:t>
                  </w:r>
                </w:p>
              </w:tc>
              <w:tc>
                <w:tcPr>
                  <w:tcW w:w="0" w:type="auto"/>
                  <w:vMerge/>
                  <w:tcBorders>
                    <w:top w:val="nil"/>
                    <w:left w:val="nil"/>
                    <w:bottom w:val="single" w:sz="4" w:space="0" w:color="auto"/>
                    <w:right w:val="single" w:sz="4" w:space="0" w:color="auto"/>
                  </w:tcBorders>
                  <w:vAlign w:val="center"/>
                  <w:hideMark/>
                </w:tcPr>
                <w:p w14:paraId="608F0EDE" w14:textId="77777777" w:rsidR="0042613D" w:rsidRPr="00A40078" w:rsidRDefault="0042613D" w:rsidP="0042613D">
                  <w:pPr>
                    <w:widowControl w:val="0"/>
                    <w:spacing w:after="0" w:line="240" w:lineRule="auto"/>
                    <w:rPr>
                      <w:rFonts w:ascii="Times New Roman" w:hAnsi="Times New Roman" w:cs="Times New Roman"/>
                      <w:b/>
                      <w:bCs/>
                    </w:rPr>
                  </w:pPr>
                </w:p>
              </w:tc>
              <w:tc>
                <w:tcPr>
                  <w:tcW w:w="0" w:type="auto"/>
                  <w:vMerge/>
                  <w:tcBorders>
                    <w:top w:val="nil"/>
                    <w:left w:val="nil"/>
                    <w:bottom w:val="single" w:sz="4" w:space="0" w:color="auto"/>
                    <w:right w:val="single" w:sz="4" w:space="0" w:color="auto"/>
                  </w:tcBorders>
                  <w:vAlign w:val="center"/>
                  <w:hideMark/>
                </w:tcPr>
                <w:p w14:paraId="6B3A518F" w14:textId="77777777" w:rsidR="0042613D" w:rsidRPr="00A40078" w:rsidRDefault="0042613D" w:rsidP="0042613D">
                  <w:pPr>
                    <w:widowControl w:val="0"/>
                    <w:spacing w:after="0" w:line="240" w:lineRule="auto"/>
                    <w:rPr>
                      <w:rFonts w:ascii="Times New Roman" w:hAnsi="Times New Roman" w:cs="Times New Roman"/>
                      <w:b/>
                      <w:bCs/>
                    </w:rPr>
                  </w:pPr>
                </w:p>
              </w:tc>
              <w:tc>
                <w:tcPr>
                  <w:tcW w:w="0" w:type="auto"/>
                  <w:vMerge/>
                  <w:tcBorders>
                    <w:top w:val="nil"/>
                    <w:left w:val="nil"/>
                    <w:bottom w:val="single" w:sz="4" w:space="0" w:color="auto"/>
                    <w:right w:val="single" w:sz="4" w:space="0" w:color="auto"/>
                  </w:tcBorders>
                  <w:vAlign w:val="center"/>
                  <w:hideMark/>
                </w:tcPr>
                <w:p w14:paraId="3757BEE8" w14:textId="77777777" w:rsidR="0042613D" w:rsidRPr="00A40078" w:rsidRDefault="0042613D" w:rsidP="0042613D">
                  <w:pPr>
                    <w:widowControl w:val="0"/>
                    <w:spacing w:after="0" w:line="240" w:lineRule="auto"/>
                    <w:rPr>
                      <w:rFonts w:ascii="Times New Roman" w:hAnsi="Times New Roman" w:cs="Times New Roman"/>
                      <w:b/>
                      <w:bCs/>
                    </w:rPr>
                  </w:pPr>
                </w:p>
              </w:tc>
              <w:tc>
                <w:tcPr>
                  <w:tcW w:w="0" w:type="auto"/>
                  <w:vMerge/>
                  <w:tcBorders>
                    <w:top w:val="single" w:sz="4" w:space="0" w:color="auto"/>
                    <w:left w:val="nil"/>
                    <w:bottom w:val="single" w:sz="4" w:space="0" w:color="auto"/>
                    <w:right w:val="single" w:sz="4" w:space="0" w:color="auto"/>
                  </w:tcBorders>
                  <w:vAlign w:val="center"/>
                  <w:hideMark/>
                </w:tcPr>
                <w:p w14:paraId="3C4389BF" w14:textId="77777777" w:rsidR="0042613D" w:rsidRPr="00A40078" w:rsidRDefault="0042613D" w:rsidP="0042613D">
                  <w:pPr>
                    <w:widowControl w:val="0"/>
                    <w:spacing w:after="0" w:line="240" w:lineRule="auto"/>
                    <w:rPr>
                      <w:rFonts w:ascii="Times New Roman" w:hAnsi="Times New Roman" w:cs="Times New Roman"/>
                      <w:b/>
                      <w:bCs/>
                    </w:rPr>
                  </w:pP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06083876"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046AB2B4"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0" w:type="auto"/>
                  <w:vMerge/>
                  <w:tcBorders>
                    <w:top w:val="single" w:sz="4" w:space="0" w:color="auto"/>
                    <w:left w:val="nil"/>
                    <w:bottom w:val="single" w:sz="4" w:space="0" w:color="auto"/>
                    <w:right w:val="single" w:sz="4" w:space="0" w:color="auto"/>
                  </w:tcBorders>
                  <w:vAlign w:val="center"/>
                  <w:hideMark/>
                </w:tcPr>
                <w:p w14:paraId="0C5660D6" w14:textId="77777777" w:rsidR="0042613D" w:rsidRPr="00A40078" w:rsidRDefault="0042613D" w:rsidP="0042613D">
                  <w:pPr>
                    <w:widowControl w:val="0"/>
                    <w:spacing w:after="0" w:line="240" w:lineRule="auto"/>
                    <w:rPr>
                      <w:rFonts w:ascii="Times New Roman" w:hAnsi="Times New Roman" w:cs="Times New Roman"/>
                      <w:b/>
                      <w:bCs/>
                    </w:rPr>
                  </w:pPr>
                </w:p>
              </w:tc>
            </w:tr>
            <w:tr w:rsidR="0042613D" w:rsidRPr="00A40078" w14:paraId="7D9160B3" w14:textId="77777777" w:rsidTr="0042613D">
              <w:trPr>
                <w:trHeight w:val="135"/>
                <w:jc w:val="center"/>
              </w:trPr>
              <w:tc>
                <w:tcPr>
                  <w:tcW w:w="56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33F7AAA3"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3F5A08E8"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7C147003"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371A2B16"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293" w:type="pct"/>
                  <w:tcBorders>
                    <w:top w:val="nil"/>
                    <w:left w:val="nil"/>
                    <w:bottom w:val="single" w:sz="4" w:space="0" w:color="auto"/>
                    <w:right w:val="single" w:sz="4" w:space="0" w:color="auto"/>
                  </w:tcBorders>
                  <w:tcMar>
                    <w:top w:w="0" w:type="dxa"/>
                    <w:left w:w="108" w:type="dxa"/>
                    <w:bottom w:w="0" w:type="dxa"/>
                    <w:right w:w="108" w:type="dxa"/>
                  </w:tcMar>
                  <w:hideMark/>
                </w:tcPr>
                <w:p w14:paraId="01F3B88C"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242" w:type="pct"/>
                  <w:tcBorders>
                    <w:top w:val="nil"/>
                    <w:left w:val="nil"/>
                    <w:bottom w:val="single" w:sz="4" w:space="0" w:color="auto"/>
                    <w:right w:val="single" w:sz="4" w:space="0" w:color="auto"/>
                  </w:tcBorders>
                  <w:tcMar>
                    <w:top w:w="0" w:type="dxa"/>
                    <w:left w:w="108" w:type="dxa"/>
                    <w:bottom w:w="0" w:type="dxa"/>
                    <w:right w:w="108" w:type="dxa"/>
                  </w:tcMar>
                  <w:hideMark/>
                </w:tcPr>
                <w:p w14:paraId="7DFB8642"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337" w:type="pct"/>
                  <w:tcBorders>
                    <w:top w:val="nil"/>
                    <w:left w:val="nil"/>
                    <w:bottom w:val="single" w:sz="4" w:space="0" w:color="auto"/>
                    <w:right w:val="single" w:sz="4" w:space="0" w:color="auto"/>
                  </w:tcBorders>
                  <w:tcMar>
                    <w:top w:w="0" w:type="dxa"/>
                    <w:left w:w="108" w:type="dxa"/>
                    <w:bottom w:w="0" w:type="dxa"/>
                    <w:right w:w="108" w:type="dxa"/>
                  </w:tcMar>
                  <w:hideMark/>
                </w:tcPr>
                <w:p w14:paraId="355A830C"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501" w:type="pct"/>
                  <w:tcBorders>
                    <w:top w:val="nil"/>
                    <w:left w:val="nil"/>
                    <w:bottom w:val="single" w:sz="4" w:space="0" w:color="auto"/>
                    <w:right w:val="single" w:sz="4" w:space="0" w:color="auto"/>
                  </w:tcBorders>
                  <w:tcMar>
                    <w:top w:w="0" w:type="dxa"/>
                    <w:left w:w="108" w:type="dxa"/>
                    <w:bottom w:w="0" w:type="dxa"/>
                    <w:right w:w="108" w:type="dxa"/>
                  </w:tcMar>
                  <w:hideMark/>
                </w:tcPr>
                <w:p w14:paraId="6C623182"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0E123361"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6B49BA1F"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504" w:type="pct"/>
                  <w:tcBorders>
                    <w:top w:val="nil"/>
                    <w:left w:val="nil"/>
                    <w:bottom w:val="single" w:sz="4" w:space="0" w:color="auto"/>
                    <w:right w:val="single" w:sz="4" w:space="0" w:color="auto"/>
                  </w:tcBorders>
                  <w:tcMar>
                    <w:top w:w="0" w:type="dxa"/>
                    <w:left w:w="108" w:type="dxa"/>
                    <w:bottom w:w="0" w:type="dxa"/>
                    <w:right w:w="108" w:type="dxa"/>
                  </w:tcMar>
                  <w:hideMark/>
                </w:tcPr>
                <w:p w14:paraId="067625B6"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r>
            <w:tr w:rsidR="0042613D" w:rsidRPr="00A40078" w14:paraId="35FD5A05" w14:textId="77777777" w:rsidTr="0042613D">
              <w:trPr>
                <w:trHeight w:val="135"/>
                <w:jc w:val="center"/>
              </w:trPr>
              <w:tc>
                <w:tcPr>
                  <w:tcW w:w="56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4D37ABF6"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6BCCDCCC"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2D3F758C"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768D4403"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293" w:type="pct"/>
                  <w:tcBorders>
                    <w:top w:val="nil"/>
                    <w:left w:val="nil"/>
                    <w:bottom w:val="single" w:sz="4" w:space="0" w:color="auto"/>
                    <w:right w:val="single" w:sz="4" w:space="0" w:color="auto"/>
                  </w:tcBorders>
                  <w:tcMar>
                    <w:top w:w="0" w:type="dxa"/>
                    <w:left w:w="108" w:type="dxa"/>
                    <w:bottom w:w="0" w:type="dxa"/>
                    <w:right w:w="108" w:type="dxa"/>
                  </w:tcMar>
                  <w:hideMark/>
                </w:tcPr>
                <w:p w14:paraId="24772439"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242" w:type="pct"/>
                  <w:tcBorders>
                    <w:top w:val="nil"/>
                    <w:left w:val="nil"/>
                    <w:bottom w:val="single" w:sz="4" w:space="0" w:color="auto"/>
                    <w:right w:val="single" w:sz="4" w:space="0" w:color="auto"/>
                  </w:tcBorders>
                  <w:tcMar>
                    <w:top w:w="0" w:type="dxa"/>
                    <w:left w:w="108" w:type="dxa"/>
                    <w:bottom w:w="0" w:type="dxa"/>
                    <w:right w:w="108" w:type="dxa"/>
                  </w:tcMar>
                  <w:hideMark/>
                </w:tcPr>
                <w:p w14:paraId="09B55F60"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337" w:type="pct"/>
                  <w:tcBorders>
                    <w:top w:val="nil"/>
                    <w:left w:val="nil"/>
                    <w:bottom w:val="single" w:sz="4" w:space="0" w:color="auto"/>
                    <w:right w:val="single" w:sz="4" w:space="0" w:color="auto"/>
                  </w:tcBorders>
                  <w:tcMar>
                    <w:top w:w="0" w:type="dxa"/>
                    <w:left w:w="108" w:type="dxa"/>
                    <w:bottom w:w="0" w:type="dxa"/>
                    <w:right w:w="108" w:type="dxa"/>
                  </w:tcMar>
                  <w:hideMark/>
                </w:tcPr>
                <w:p w14:paraId="0E188FFD"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501" w:type="pct"/>
                  <w:tcBorders>
                    <w:top w:val="nil"/>
                    <w:left w:val="nil"/>
                    <w:bottom w:val="single" w:sz="4" w:space="0" w:color="auto"/>
                    <w:right w:val="single" w:sz="4" w:space="0" w:color="auto"/>
                  </w:tcBorders>
                  <w:tcMar>
                    <w:top w:w="0" w:type="dxa"/>
                    <w:left w:w="108" w:type="dxa"/>
                    <w:bottom w:w="0" w:type="dxa"/>
                    <w:right w:w="108" w:type="dxa"/>
                  </w:tcMar>
                  <w:hideMark/>
                </w:tcPr>
                <w:p w14:paraId="5F589388"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6420B234"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55616103"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504" w:type="pct"/>
                  <w:tcBorders>
                    <w:top w:val="nil"/>
                    <w:left w:val="nil"/>
                    <w:bottom w:val="single" w:sz="4" w:space="0" w:color="auto"/>
                    <w:right w:val="single" w:sz="4" w:space="0" w:color="auto"/>
                  </w:tcBorders>
                  <w:tcMar>
                    <w:top w:w="0" w:type="dxa"/>
                    <w:left w:w="108" w:type="dxa"/>
                    <w:bottom w:w="0" w:type="dxa"/>
                    <w:right w:w="108" w:type="dxa"/>
                  </w:tcMar>
                  <w:hideMark/>
                </w:tcPr>
                <w:p w14:paraId="13D38E0E"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r>
          </w:tbl>
          <w:p w14:paraId="53734EBA" w14:textId="77777777" w:rsidR="0042613D" w:rsidRPr="00A40078" w:rsidRDefault="0042613D" w:rsidP="0042613D">
            <w:pPr>
              <w:widowControl w:val="0"/>
              <w:autoSpaceDE w:val="0"/>
              <w:autoSpaceDN w:val="0"/>
              <w:spacing w:after="0" w:line="240" w:lineRule="auto"/>
              <w:ind w:firstLine="720"/>
              <w:jc w:val="both"/>
              <w:rPr>
                <w:rFonts w:ascii="Times New Roman" w:hAnsi="Times New Roman" w:cs="Times New Roman"/>
                <w:b/>
                <w:bCs/>
                <w:sz w:val="24"/>
                <w:szCs w:val="24"/>
              </w:rPr>
            </w:pPr>
          </w:p>
        </w:tc>
      </w:tr>
    </w:tbl>
    <w:p w14:paraId="5DD4F14C" w14:textId="77777777" w:rsidR="0042613D" w:rsidRPr="00A40078" w:rsidRDefault="0042613D" w:rsidP="0042613D">
      <w:pPr>
        <w:widowControl w:val="0"/>
        <w:spacing w:after="0" w:line="240" w:lineRule="auto"/>
        <w:jc w:val="right"/>
        <w:rPr>
          <w:rFonts w:ascii="Times New Roman" w:hAnsi="Times New Roman" w:cs="Times New Roman"/>
          <w:b/>
          <w:bCs/>
          <w:sz w:val="24"/>
          <w:szCs w:val="24"/>
        </w:rPr>
        <w:sectPr w:rsidR="0042613D" w:rsidRPr="00A40078" w:rsidSect="00B82CCA">
          <w:pgSz w:w="16840" w:h="11900" w:orient="landscape"/>
          <w:pgMar w:top="1134" w:right="851" w:bottom="284" w:left="851" w:header="567" w:footer="709" w:gutter="0"/>
          <w:cols w:space="720"/>
          <w:titlePg/>
          <w:docGrid w:linePitch="299"/>
        </w:sectPr>
      </w:pPr>
    </w:p>
    <w:p w14:paraId="4D39CE32" w14:textId="77777777" w:rsidR="0042613D" w:rsidRPr="00A40078" w:rsidRDefault="0042613D" w:rsidP="0042613D">
      <w:pPr>
        <w:widowControl w:val="0"/>
        <w:spacing w:after="0" w:line="240" w:lineRule="auto"/>
        <w:jc w:val="right"/>
        <w:rPr>
          <w:rFonts w:ascii="Times New Roman" w:hAnsi="Times New Roman" w:cs="Times New Roman"/>
          <w:b/>
          <w:bCs/>
          <w:sz w:val="20"/>
          <w:szCs w:val="20"/>
        </w:rPr>
      </w:pPr>
      <w:r w:rsidRPr="00A40078">
        <w:rPr>
          <w:rFonts w:ascii="Times New Roman" w:hAnsi="Times New Roman" w:cs="Times New Roman"/>
          <w:b/>
          <w:bCs/>
          <w:sz w:val="24"/>
          <w:szCs w:val="24"/>
        </w:rPr>
        <w:lastRenderedPageBreak/>
        <w:t> </w:t>
      </w:r>
    </w:p>
    <w:tbl>
      <w:tblPr>
        <w:tblW w:w="0" w:type="auto"/>
        <w:jc w:val="center"/>
        <w:tblCellMar>
          <w:left w:w="0" w:type="dxa"/>
          <w:right w:w="0" w:type="dxa"/>
        </w:tblCellMar>
        <w:tblLook w:val="04A0" w:firstRow="1" w:lastRow="0" w:firstColumn="1" w:lastColumn="0" w:noHBand="0" w:noVBand="1"/>
      </w:tblPr>
      <w:tblGrid>
        <w:gridCol w:w="9456"/>
      </w:tblGrid>
      <w:tr w:rsidR="0042613D" w:rsidRPr="00A40078" w14:paraId="69C75A67" w14:textId="77777777" w:rsidTr="0042613D">
        <w:trPr>
          <w:jc w:val="center"/>
        </w:trPr>
        <w:tc>
          <w:tcPr>
            <w:tcW w:w="9285" w:type="dxa"/>
            <w:tcMar>
              <w:top w:w="0" w:type="dxa"/>
              <w:left w:w="108" w:type="dxa"/>
              <w:bottom w:w="0" w:type="dxa"/>
              <w:right w:w="108" w:type="dxa"/>
            </w:tcMar>
            <w:hideMark/>
          </w:tcPr>
          <w:p w14:paraId="3DA828FC" w14:textId="77777777" w:rsidR="0042613D" w:rsidRPr="00A40078" w:rsidRDefault="0042613D" w:rsidP="0042613D">
            <w:pPr>
              <w:widowControl w:val="0"/>
              <w:spacing w:after="0" w:line="240" w:lineRule="auto"/>
              <w:ind w:firstLine="284"/>
              <w:jc w:val="right"/>
              <w:rPr>
                <w:rFonts w:ascii="Times New Roman" w:hAnsi="Times New Roman" w:cs="Times New Roman"/>
                <w:b/>
                <w:bCs/>
                <w:sz w:val="20"/>
                <w:szCs w:val="20"/>
              </w:rPr>
            </w:pPr>
            <w:r w:rsidRPr="00A40078">
              <w:rPr>
                <w:rFonts w:ascii="Times New Roman" w:hAnsi="Times New Roman" w:cs="Times New Roman"/>
                <w:b/>
                <w:bCs/>
                <w:sz w:val="24"/>
                <w:szCs w:val="24"/>
              </w:rPr>
              <w:t>Оборотная сторона формы № ОС-15</w:t>
            </w:r>
          </w:p>
          <w:p w14:paraId="773916B2" w14:textId="77777777"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b/>
                <w:bCs/>
                <w:sz w:val="24"/>
                <w:szCs w:val="24"/>
              </w:rPr>
              <w:t>При приемке оборудования в монтаж установлено:</w:t>
            </w:r>
          </w:p>
          <w:p w14:paraId="6428B1FC"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b/>
                <w:bCs/>
                <w:sz w:val="24"/>
                <w:szCs w:val="12"/>
              </w:rPr>
              <w:t xml:space="preserve">оборудование </w:t>
            </w:r>
            <w:r w:rsidRPr="00A40078">
              <w:rPr>
                <w:rFonts w:ascii="Times New Roman" w:hAnsi="Times New Roman" w:cs="Times New Roman"/>
                <w:b/>
                <w:bCs/>
                <w:noProof/>
                <w:sz w:val="24"/>
                <w:szCs w:val="12"/>
                <w:lang w:eastAsia="ru-RU"/>
              </w:rPr>
              <w:drawing>
                <wp:inline distT="0" distB="0" distL="0" distR="0" wp14:anchorId="501EB929" wp14:editId="45B232AF">
                  <wp:extent cx="1190625" cy="438150"/>
                  <wp:effectExtent l="0" t="0" r="9525" b="0"/>
                  <wp:docPr id="26" name="Рисунок 26" descr="http://files.stroyinf.ru/Data2/1/4293848/4293848997.files/x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les.stroyinf.ru/Data2/1/4293848/4293848997.files/x002.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90625" cy="438150"/>
                          </a:xfrm>
                          <a:prstGeom prst="rect">
                            <a:avLst/>
                          </a:prstGeom>
                          <a:noFill/>
                          <a:ln>
                            <a:noFill/>
                          </a:ln>
                        </pic:spPr>
                      </pic:pic>
                    </a:graphicData>
                  </a:graphic>
                </wp:inline>
              </w:drawing>
            </w:r>
            <w:r w:rsidRPr="00A40078">
              <w:rPr>
                <w:rFonts w:ascii="Times New Roman" w:hAnsi="Times New Roman" w:cs="Times New Roman"/>
                <w:b/>
                <w:bCs/>
                <w:sz w:val="24"/>
                <w:szCs w:val="12"/>
              </w:rPr>
              <w:t> проектной специализации или чертежу</w:t>
            </w:r>
          </w:p>
          <w:p w14:paraId="0840EC30"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b/>
                <w:bCs/>
                <w:sz w:val="24"/>
                <w:szCs w:val="12"/>
              </w:rPr>
              <w:t>(если не соответствует, указать в чем несоответствие) _____________________________</w:t>
            </w:r>
          </w:p>
          <w:p w14:paraId="3DB1A689"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b/>
                <w:bCs/>
                <w:sz w:val="24"/>
                <w:szCs w:val="12"/>
              </w:rPr>
              <w:t>____________________________________________________________________________</w:t>
            </w:r>
          </w:p>
          <w:p w14:paraId="634E98FA"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b/>
                <w:bCs/>
                <w:sz w:val="24"/>
                <w:szCs w:val="12"/>
              </w:rPr>
              <w:t>____________________________________________________________________________</w:t>
            </w:r>
          </w:p>
          <w:p w14:paraId="594FAC66"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b/>
                <w:bCs/>
                <w:sz w:val="24"/>
                <w:szCs w:val="12"/>
              </w:rPr>
              <w:t xml:space="preserve">Оборудование передано </w:t>
            </w:r>
            <w:r w:rsidRPr="00A40078">
              <w:rPr>
                <w:rFonts w:ascii="Times New Roman" w:hAnsi="Times New Roman" w:cs="Times New Roman"/>
                <w:b/>
                <w:bCs/>
                <w:noProof/>
                <w:sz w:val="24"/>
                <w:szCs w:val="12"/>
                <w:lang w:eastAsia="ru-RU"/>
              </w:rPr>
              <w:drawing>
                <wp:inline distT="0" distB="0" distL="0" distR="0" wp14:anchorId="604F46C7" wp14:editId="5C5B2D03">
                  <wp:extent cx="990600" cy="400050"/>
                  <wp:effectExtent l="0" t="0" r="0" b="0"/>
                  <wp:docPr id="25" name="Рисунок 25" descr="http://files.stroyinf.ru/Data2/1/4293848/4293848997.files/x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iles.stroyinf.ru/Data2/1/4293848/4293848997.files/x004.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90600" cy="400050"/>
                          </a:xfrm>
                          <a:prstGeom prst="rect">
                            <a:avLst/>
                          </a:prstGeom>
                          <a:noFill/>
                          <a:ln>
                            <a:noFill/>
                          </a:ln>
                        </pic:spPr>
                      </pic:pic>
                    </a:graphicData>
                  </a:graphic>
                </wp:inline>
              </w:drawing>
            </w:r>
            <w:r w:rsidRPr="00A40078">
              <w:rPr>
                <w:rFonts w:ascii="Times New Roman" w:hAnsi="Times New Roman" w:cs="Times New Roman"/>
                <w:b/>
                <w:bCs/>
                <w:sz w:val="24"/>
                <w:szCs w:val="12"/>
              </w:rPr>
              <w:t> (указать состав комплекта и технической документации, по которой произведена приемка, и какая комплектность ______________</w:t>
            </w:r>
          </w:p>
          <w:p w14:paraId="6095AF60"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b/>
                <w:bCs/>
                <w:sz w:val="24"/>
                <w:szCs w:val="12"/>
              </w:rPr>
              <w:t>_____________________________________________________________________________</w:t>
            </w:r>
          </w:p>
          <w:p w14:paraId="6975EC69"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b/>
                <w:bCs/>
                <w:sz w:val="24"/>
                <w:szCs w:val="12"/>
              </w:rPr>
              <w:t>_____________________________________________________________________________</w:t>
            </w:r>
          </w:p>
          <w:p w14:paraId="6BFB5F9E"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b/>
                <w:bCs/>
                <w:sz w:val="24"/>
                <w:szCs w:val="12"/>
              </w:rPr>
              <w:t>_____________________________________________________________________________</w:t>
            </w:r>
          </w:p>
          <w:p w14:paraId="25902AAF"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b/>
                <w:bCs/>
                <w:sz w:val="24"/>
                <w:szCs w:val="12"/>
              </w:rPr>
              <w:t xml:space="preserve">Дефекты при наружном осмотре оборудования </w:t>
            </w:r>
            <w:r w:rsidRPr="00A40078">
              <w:rPr>
                <w:rFonts w:ascii="Times New Roman" w:hAnsi="Times New Roman" w:cs="Times New Roman"/>
                <w:b/>
                <w:bCs/>
                <w:noProof/>
                <w:sz w:val="24"/>
                <w:szCs w:val="12"/>
                <w:lang w:eastAsia="ru-RU"/>
              </w:rPr>
              <w:drawing>
                <wp:inline distT="0" distB="0" distL="0" distR="0" wp14:anchorId="30DABB6F" wp14:editId="52556804">
                  <wp:extent cx="1095375" cy="438150"/>
                  <wp:effectExtent l="0" t="0" r="9525" b="0"/>
                  <wp:docPr id="24" name="Рисунок 24" descr="http://files.stroyinf.ru/Data2/1/4293848/4293848997.files/x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iles.stroyinf.ru/Data2/1/4293848/4293848997.files/x006.gif"/>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095375" cy="438150"/>
                          </a:xfrm>
                          <a:prstGeom prst="rect">
                            <a:avLst/>
                          </a:prstGeom>
                          <a:noFill/>
                          <a:ln>
                            <a:noFill/>
                          </a:ln>
                        </pic:spPr>
                      </pic:pic>
                    </a:graphicData>
                  </a:graphic>
                </wp:inline>
              </w:drawing>
            </w:r>
            <w:r w:rsidRPr="00A40078">
              <w:rPr>
                <w:rFonts w:ascii="Times New Roman" w:hAnsi="Times New Roman" w:cs="Times New Roman"/>
                <w:b/>
                <w:bCs/>
                <w:sz w:val="24"/>
                <w:szCs w:val="12"/>
              </w:rPr>
              <w:t> </w:t>
            </w:r>
          </w:p>
          <w:p w14:paraId="26C23FD6"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b/>
                <w:bCs/>
                <w:sz w:val="24"/>
                <w:szCs w:val="12"/>
              </w:rPr>
              <w:t>(если обнаружены, подробно их перечислить) ____________________________________</w:t>
            </w:r>
          </w:p>
          <w:p w14:paraId="0517BA6E"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b/>
                <w:bCs/>
                <w:sz w:val="24"/>
                <w:szCs w:val="12"/>
              </w:rPr>
              <w:t>____________________________________________________________________________</w:t>
            </w:r>
          </w:p>
          <w:p w14:paraId="7A57BE96"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b/>
                <w:bCs/>
                <w:sz w:val="24"/>
                <w:szCs w:val="12"/>
              </w:rPr>
              <w:t>____________________________________________________________________________</w:t>
            </w:r>
          </w:p>
          <w:p w14:paraId="13377C47"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b/>
                <w:bCs/>
                <w:sz w:val="24"/>
                <w:szCs w:val="12"/>
              </w:rPr>
              <w:t>____________________________________________________________________________</w:t>
            </w:r>
          </w:p>
          <w:p w14:paraId="52A765F7" w14:textId="77777777" w:rsidR="0042613D" w:rsidRPr="00A40078" w:rsidRDefault="0042613D" w:rsidP="0042613D">
            <w:pPr>
              <w:widowControl w:val="0"/>
              <w:spacing w:after="0" w:line="240" w:lineRule="auto"/>
              <w:ind w:firstLine="284"/>
              <w:rPr>
                <w:rFonts w:ascii="Times New Roman" w:hAnsi="Times New Roman" w:cs="Times New Roman"/>
              </w:rPr>
            </w:pPr>
            <w:r w:rsidRPr="00A40078">
              <w:rPr>
                <w:rFonts w:ascii="Times New Roman" w:hAnsi="Times New Roman" w:cs="Times New Roman"/>
              </w:rPr>
              <w:t>Примечание</w:t>
            </w:r>
            <w:r w:rsidRPr="00A40078">
              <w:rPr>
                <w:rFonts w:ascii="Times New Roman" w:hAnsi="Times New Roman" w:cs="Times New Roman"/>
                <w:b/>
                <w:bCs/>
              </w:rPr>
              <w:t>. Дефекты, обнаруженные при приеме, монтаже, наладке и испытании оборудования, оформляются актом о выявленных дефектах оборудования (формы № ОС-16).</w:t>
            </w:r>
          </w:p>
          <w:p w14:paraId="7AFF9B14" w14:textId="77777777" w:rsidR="0042613D" w:rsidRPr="00A40078" w:rsidRDefault="0042613D" w:rsidP="0042613D">
            <w:pPr>
              <w:pStyle w:val="60"/>
              <w:keepNext w:val="0"/>
              <w:keepLines w:val="0"/>
              <w:widowControl w:val="0"/>
              <w:spacing w:before="0" w:line="240" w:lineRule="auto"/>
              <w:rPr>
                <w:rFonts w:ascii="Times New Roman" w:hAnsi="Times New Roman" w:cs="Times New Roman"/>
              </w:rPr>
            </w:pPr>
            <w:r w:rsidRPr="00A40078">
              <w:rPr>
                <w:rFonts w:ascii="Times New Roman" w:hAnsi="Times New Roman" w:cs="Times New Roman"/>
              </w:rPr>
              <w:t>Заключение о пригодности к монтажу: __________________________________________</w:t>
            </w:r>
          </w:p>
          <w:p w14:paraId="3AED531D"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b/>
                <w:bCs/>
                <w:sz w:val="24"/>
                <w:szCs w:val="12"/>
              </w:rPr>
              <w:t>____________________________________________________________________________</w:t>
            </w:r>
          </w:p>
          <w:p w14:paraId="3D9A5B53"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b/>
                <w:bCs/>
                <w:sz w:val="24"/>
                <w:szCs w:val="12"/>
              </w:rPr>
              <w:t>____________________________________________________________________________</w:t>
            </w:r>
          </w:p>
          <w:p w14:paraId="65AE462F" w14:textId="77777777"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b/>
                <w:bCs/>
                <w:sz w:val="24"/>
                <w:szCs w:val="12"/>
              </w:rPr>
              <w:t>____________________________________________________________________________</w:t>
            </w:r>
          </w:p>
        </w:tc>
      </w:tr>
    </w:tbl>
    <w:p w14:paraId="1FE41FC0" w14:textId="77777777" w:rsidR="0042613D" w:rsidRPr="00A40078" w:rsidRDefault="0042613D" w:rsidP="0042613D">
      <w:pPr>
        <w:widowControl w:val="0"/>
        <w:spacing w:after="0" w:line="240" w:lineRule="auto"/>
        <w:jc w:val="right"/>
        <w:rPr>
          <w:rFonts w:ascii="Times New Roman" w:hAnsi="Times New Roman" w:cs="Times New Roman"/>
          <w:b/>
          <w:bCs/>
          <w:sz w:val="20"/>
          <w:szCs w:val="20"/>
        </w:rPr>
      </w:pPr>
      <w:r w:rsidRPr="00A40078">
        <w:rPr>
          <w:rFonts w:ascii="Times New Roman" w:hAnsi="Times New Roman" w:cs="Times New Roman"/>
          <w:b/>
          <w:bCs/>
          <w:sz w:val="24"/>
          <w:szCs w:val="24"/>
        </w:rPr>
        <w:t> </w:t>
      </w:r>
    </w:p>
    <w:tbl>
      <w:tblPr>
        <w:tblW w:w="0" w:type="auto"/>
        <w:jc w:val="center"/>
        <w:tblCellMar>
          <w:left w:w="0" w:type="dxa"/>
          <w:right w:w="0" w:type="dxa"/>
        </w:tblCellMar>
        <w:tblLook w:val="04A0" w:firstRow="1" w:lastRow="0" w:firstColumn="1" w:lastColumn="0" w:noHBand="0" w:noVBand="1"/>
      </w:tblPr>
      <w:tblGrid>
        <w:gridCol w:w="9285"/>
      </w:tblGrid>
      <w:tr w:rsidR="0042613D" w:rsidRPr="00A40078" w14:paraId="42D1DE31" w14:textId="77777777" w:rsidTr="0042613D">
        <w:trPr>
          <w:jc w:val="center"/>
        </w:trPr>
        <w:tc>
          <w:tcPr>
            <w:tcW w:w="9285" w:type="dxa"/>
            <w:tcMar>
              <w:top w:w="0" w:type="dxa"/>
              <w:left w:w="108" w:type="dxa"/>
              <w:bottom w:w="0" w:type="dxa"/>
              <w:right w:w="108" w:type="dxa"/>
            </w:tcMar>
            <w:hideMark/>
          </w:tcPr>
          <w:tbl>
            <w:tblPr>
              <w:tblW w:w="5000" w:type="pct"/>
              <w:jc w:val="center"/>
              <w:tblCellMar>
                <w:left w:w="0" w:type="dxa"/>
                <w:right w:w="0" w:type="dxa"/>
              </w:tblCellMar>
              <w:tblLook w:val="04A0" w:firstRow="1" w:lastRow="0" w:firstColumn="1" w:lastColumn="0" w:noHBand="0" w:noVBand="1"/>
            </w:tblPr>
            <w:tblGrid>
              <w:gridCol w:w="1296"/>
              <w:gridCol w:w="1416"/>
              <w:gridCol w:w="1599"/>
              <w:gridCol w:w="447"/>
              <w:gridCol w:w="1296"/>
              <w:gridCol w:w="1416"/>
              <w:gridCol w:w="1599"/>
            </w:tblGrid>
            <w:tr w:rsidR="0042613D" w:rsidRPr="00A40078" w14:paraId="38C5B248" w14:textId="77777777" w:rsidTr="0042613D">
              <w:trPr>
                <w:trHeight w:val="92"/>
                <w:jc w:val="center"/>
              </w:trPr>
              <w:tc>
                <w:tcPr>
                  <w:tcW w:w="2142" w:type="pct"/>
                  <w:gridSpan w:val="3"/>
                  <w:tcMar>
                    <w:top w:w="0" w:type="dxa"/>
                    <w:left w:w="108" w:type="dxa"/>
                    <w:bottom w:w="0" w:type="dxa"/>
                    <w:right w:w="108" w:type="dxa"/>
                  </w:tcMar>
                  <w:hideMark/>
                </w:tcPr>
                <w:p w14:paraId="0DA2C5AC" w14:textId="77777777"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b/>
                      <w:bCs/>
                      <w:sz w:val="24"/>
                      <w:szCs w:val="12"/>
                    </w:rPr>
                    <w:t>Сдал</w:t>
                  </w:r>
                </w:p>
              </w:tc>
              <w:tc>
                <w:tcPr>
                  <w:tcW w:w="714" w:type="pct"/>
                  <w:vMerge w:val="restart"/>
                  <w:tcMar>
                    <w:top w:w="0" w:type="dxa"/>
                    <w:left w:w="108" w:type="dxa"/>
                    <w:bottom w:w="0" w:type="dxa"/>
                    <w:right w:w="108" w:type="dxa"/>
                  </w:tcMar>
                  <w:hideMark/>
                </w:tcPr>
                <w:p w14:paraId="3885FE73" w14:textId="77777777"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rPr>
                    <w:t> </w:t>
                  </w:r>
                </w:p>
              </w:tc>
              <w:tc>
                <w:tcPr>
                  <w:tcW w:w="2143" w:type="pct"/>
                  <w:gridSpan w:val="3"/>
                  <w:tcMar>
                    <w:top w:w="0" w:type="dxa"/>
                    <w:left w:w="108" w:type="dxa"/>
                    <w:bottom w:w="0" w:type="dxa"/>
                    <w:right w:w="108" w:type="dxa"/>
                  </w:tcMar>
                  <w:hideMark/>
                </w:tcPr>
                <w:p w14:paraId="077F46A4" w14:textId="77777777"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b/>
                      <w:bCs/>
                      <w:sz w:val="24"/>
                      <w:szCs w:val="12"/>
                    </w:rPr>
                    <w:t>Принял</w:t>
                  </w:r>
                </w:p>
              </w:tc>
            </w:tr>
            <w:tr w:rsidR="0042613D" w:rsidRPr="00A40078" w14:paraId="0916A07A" w14:textId="77777777" w:rsidTr="0042613D">
              <w:trPr>
                <w:trHeight w:val="92"/>
                <w:jc w:val="center"/>
              </w:trPr>
              <w:tc>
                <w:tcPr>
                  <w:tcW w:w="2142" w:type="pct"/>
                  <w:gridSpan w:val="3"/>
                  <w:tcMar>
                    <w:top w:w="0" w:type="dxa"/>
                    <w:left w:w="108" w:type="dxa"/>
                    <w:bottom w:w="0" w:type="dxa"/>
                    <w:right w:w="108" w:type="dxa"/>
                  </w:tcMar>
                  <w:hideMark/>
                </w:tcPr>
                <w:p w14:paraId="1355508C"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sz w:val="24"/>
                      <w:szCs w:val="24"/>
                    </w:rPr>
                    <w:t xml:space="preserve">Представитель </w:t>
                  </w:r>
                  <w:r w:rsidRPr="00A40078">
                    <w:rPr>
                      <w:rFonts w:ascii="Times New Roman" w:hAnsi="Times New Roman" w:cs="Times New Roman"/>
                      <w:b/>
                      <w:bCs/>
                      <w:sz w:val="24"/>
                      <w:szCs w:val="24"/>
                    </w:rPr>
                    <w:br/>
                    <w:t>организации-заказчика</w:t>
                  </w:r>
                </w:p>
              </w:tc>
              <w:tc>
                <w:tcPr>
                  <w:tcW w:w="0" w:type="auto"/>
                  <w:vMerge/>
                  <w:vAlign w:val="center"/>
                  <w:hideMark/>
                </w:tcPr>
                <w:p w14:paraId="4AFFBCE9" w14:textId="77777777" w:rsidR="0042613D" w:rsidRPr="00A40078" w:rsidRDefault="0042613D" w:rsidP="0042613D">
                  <w:pPr>
                    <w:widowControl w:val="0"/>
                    <w:spacing w:after="0" w:line="240" w:lineRule="auto"/>
                    <w:rPr>
                      <w:rFonts w:ascii="Times New Roman" w:hAnsi="Times New Roman" w:cs="Times New Roman"/>
                      <w:b/>
                      <w:bCs/>
                    </w:rPr>
                  </w:pPr>
                </w:p>
              </w:tc>
              <w:tc>
                <w:tcPr>
                  <w:tcW w:w="2143" w:type="pct"/>
                  <w:gridSpan w:val="3"/>
                  <w:tcMar>
                    <w:top w:w="0" w:type="dxa"/>
                    <w:left w:w="108" w:type="dxa"/>
                    <w:bottom w:w="0" w:type="dxa"/>
                    <w:right w:w="108" w:type="dxa"/>
                  </w:tcMar>
                  <w:hideMark/>
                </w:tcPr>
                <w:p w14:paraId="4FFF1D5F"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sz w:val="24"/>
                      <w:szCs w:val="24"/>
                    </w:rPr>
                    <w:t xml:space="preserve">Представитель </w:t>
                  </w:r>
                  <w:r w:rsidRPr="00A40078">
                    <w:rPr>
                      <w:rFonts w:ascii="Times New Roman" w:hAnsi="Times New Roman" w:cs="Times New Roman"/>
                      <w:b/>
                      <w:bCs/>
                      <w:sz w:val="24"/>
                      <w:szCs w:val="24"/>
                    </w:rPr>
                    <w:br/>
                    <w:t>монтажной организации</w:t>
                  </w:r>
                </w:p>
              </w:tc>
            </w:tr>
            <w:tr w:rsidR="0042613D" w:rsidRPr="00A40078" w14:paraId="55311CE3" w14:textId="77777777" w:rsidTr="0042613D">
              <w:trPr>
                <w:trHeight w:val="92"/>
                <w:jc w:val="center"/>
              </w:trPr>
              <w:tc>
                <w:tcPr>
                  <w:tcW w:w="714" w:type="pct"/>
                  <w:tcMar>
                    <w:top w:w="0" w:type="dxa"/>
                    <w:left w:w="108" w:type="dxa"/>
                    <w:bottom w:w="0" w:type="dxa"/>
                    <w:right w:w="108" w:type="dxa"/>
                  </w:tcMar>
                  <w:hideMark/>
                </w:tcPr>
                <w:p w14:paraId="44172F6D" w14:textId="77777777"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4"/>
                      <w:szCs w:val="24"/>
                    </w:rPr>
                    <w:t>_________</w:t>
                  </w:r>
                </w:p>
                <w:p w14:paraId="488350E6"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должность</w:t>
                  </w:r>
                </w:p>
              </w:tc>
              <w:tc>
                <w:tcPr>
                  <w:tcW w:w="714" w:type="pct"/>
                  <w:tcMar>
                    <w:top w:w="0" w:type="dxa"/>
                    <w:left w:w="108" w:type="dxa"/>
                    <w:bottom w:w="0" w:type="dxa"/>
                    <w:right w:w="108" w:type="dxa"/>
                  </w:tcMar>
                  <w:hideMark/>
                </w:tcPr>
                <w:p w14:paraId="70C35B66" w14:textId="77777777"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4"/>
                      <w:szCs w:val="24"/>
                    </w:rPr>
                    <w:t>__________</w:t>
                  </w:r>
                </w:p>
                <w:p w14:paraId="11963BB6"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подпись</w:t>
                  </w:r>
                </w:p>
              </w:tc>
              <w:tc>
                <w:tcPr>
                  <w:tcW w:w="715" w:type="pct"/>
                  <w:tcMar>
                    <w:top w:w="0" w:type="dxa"/>
                    <w:left w:w="108" w:type="dxa"/>
                    <w:bottom w:w="0" w:type="dxa"/>
                    <w:right w:w="108" w:type="dxa"/>
                  </w:tcMar>
                  <w:hideMark/>
                </w:tcPr>
                <w:p w14:paraId="4B7D7F12" w14:textId="77777777"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4"/>
                      <w:szCs w:val="24"/>
                    </w:rPr>
                    <w:t>__________</w:t>
                  </w:r>
                </w:p>
                <w:p w14:paraId="2880BA18"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 xml:space="preserve">расшифровка </w:t>
                  </w:r>
                  <w:r w:rsidRPr="00A40078">
                    <w:rPr>
                      <w:rFonts w:ascii="Times New Roman" w:hAnsi="Times New Roman" w:cs="Times New Roman"/>
                      <w:b/>
                      <w:bCs/>
                    </w:rPr>
                    <w:br/>
                    <w:t>подписи</w:t>
                  </w:r>
                </w:p>
              </w:tc>
              <w:tc>
                <w:tcPr>
                  <w:tcW w:w="0" w:type="auto"/>
                  <w:vMerge/>
                  <w:vAlign w:val="center"/>
                  <w:hideMark/>
                </w:tcPr>
                <w:p w14:paraId="6D6FFB6A" w14:textId="77777777" w:rsidR="0042613D" w:rsidRPr="00A40078" w:rsidRDefault="0042613D" w:rsidP="0042613D">
                  <w:pPr>
                    <w:widowControl w:val="0"/>
                    <w:spacing w:after="0" w:line="240" w:lineRule="auto"/>
                    <w:rPr>
                      <w:rFonts w:ascii="Times New Roman" w:hAnsi="Times New Roman" w:cs="Times New Roman"/>
                      <w:b/>
                      <w:bCs/>
                    </w:rPr>
                  </w:pPr>
                </w:p>
              </w:tc>
              <w:tc>
                <w:tcPr>
                  <w:tcW w:w="715" w:type="pct"/>
                  <w:tcMar>
                    <w:top w:w="0" w:type="dxa"/>
                    <w:left w:w="108" w:type="dxa"/>
                    <w:bottom w:w="0" w:type="dxa"/>
                    <w:right w:w="108" w:type="dxa"/>
                  </w:tcMar>
                  <w:hideMark/>
                </w:tcPr>
                <w:p w14:paraId="7C0D0365" w14:textId="77777777"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4"/>
                      <w:szCs w:val="24"/>
                    </w:rPr>
                    <w:t>_________</w:t>
                  </w:r>
                </w:p>
                <w:p w14:paraId="1A483D7E"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должность</w:t>
                  </w:r>
                </w:p>
              </w:tc>
              <w:tc>
                <w:tcPr>
                  <w:tcW w:w="714" w:type="pct"/>
                  <w:tcMar>
                    <w:top w:w="0" w:type="dxa"/>
                    <w:left w:w="108" w:type="dxa"/>
                    <w:bottom w:w="0" w:type="dxa"/>
                    <w:right w:w="108" w:type="dxa"/>
                  </w:tcMar>
                  <w:hideMark/>
                </w:tcPr>
                <w:p w14:paraId="606BD1BB" w14:textId="77777777"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4"/>
                      <w:szCs w:val="24"/>
                    </w:rPr>
                    <w:t>__________</w:t>
                  </w:r>
                </w:p>
                <w:p w14:paraId="2359CD4D"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подпись</w:t>
                  </w:r>
                </w:p>
              </w:tc>
              <w:tc>
                <w:tcPr>
                  <w:tcW w:w="715" w:type="pct"/>
                  <w:tcMar>
                    <w:top w:w="0" w:type="dxa"/>
                    <w:left w:w="108" w:type="dxa"/>
                    <w:bottom w:w="0" w:type="dxa"/>
                    <w:right w:w="108" w:type="dxa"/>
                  </w:tcMar>
                  <w:hideMark/>
                </w:tcPr>
                <w:p w14:paraId="4725B8B2" w14:textId="77777777"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4"/>
                      <w:szCs w:val="24"/>
                    </w:rPr>
                    <w:t>__________</w:t>
                  </w:r>
                </w:p>
                <w:p w14:paraId="0D2B6793"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 xml:space="preserve">расшифровка </w:t>
                  </w:r>
                  <w:r w:rsidRPr="00A40078">
                    <w:rPr>
                      <w:rFonts w:ascii="Times New Roman" w:hAnsi="Times New Roman" w:cs="Times New Roman"/>
                      <w:b/>
                      <w:bCs/>
                    </w:rPr>
                    <w:br/>
                    <w:t>подписи</w:t>
                  </w:r>
                </w:p>
              </w:tc>
            </w:tr>
            <w:tr w:rsidR="0042613D" w:rsidRPr="00A40078" w14:paraId="1CECCE1D" w14:textId="77777777" w:rsidTr="0042613D">
              <w:trPr>
                <w:trHeight w:val="92"/>
                <w:jc w:val="center"/>
              </w:trPr>
              <w:tc>
                <w:tcPr>
                  <w:tcW w:w="2142" w:type="pct"/>
                  <w:gridSpan w:val="3"/>
                  <w:tcMar>
                    <w:top w:w="0" w:type="dxa"/>
                    <w:left w:w="108" w:type="dxa"/>
                    <w:bottom w:w="0" w:type="dxa"/>
                    <w:right w:w="108" w:type="dxa"/>
                  </w:tcMar>
                  <w:hideMark/>
                </w:tcPr>
                <w:p w14:paraId="582E09EE" w14:textId="77777777" w:rsidR="0042613D" w:rsidRPr="00A40078" w:rsidRDefault="0042613D" w:rsidP="0042613D">
                  <w:pPr>
                    <w:widowControl w:val="0"/>
                    <w:autoSpaceDE w:val="0"/>
                    <w:autoSpaceDN w:val="0"/>
                    <w:spacing w:after="0" w:line="240" w:lineRule="auto"/>
                    <w:rPr>
                      <w:rFonts w:ascii="Times New Roman" w:hAnsi="Times New Roman" w:cs="Times New Roman"/>
                      <w:b/>
                      <w:bCs/>
                    </w:rPr>
                  </w:pPr>
                  <w:r w:rsidRPr="00A40078">
                    <w:rPr>
                      <w:rFonts w:ascii="Times New Roman" w:hAnsi="Times New Roman" w:cs="Times New Roman"/>
                      <w:b/>
                      <w:bCs/>
                      <w:sz w:val="24"/>
                      <w:szCs w:val="24"/>
                    </w:rPr>
                    <w:t>М.П.</w:t>
                  </w:r>
                </w:p>
              </w:tc>
              <w:tc>
                <w:tcPr>
                  <w:tcW w:w="0" w:type="auto"/>
                  <w:vMerge/>
                  <w:vAlign w:val="center"/>
                  <w:hideMark/>
                </w:tcPr>
                <w:p w14:paraId="793FC4A7" w14:textId="77777777" w:rsidR="0042613D" w:rsidRPr="00A40078" w:rsidRDefault="0042613D" w:rsidP="0042613D">
                  <w:pPr>
                    <w:widowControl w:val="0"/>
                    <w:spacing w:after="0" w:line="240" w:lineRule="auto"/>
                    <w:rPr>
                      <w:rFonts w:ascii="Times New Roman" w:hAnsi="Times New Roman" w:cs="Times New Roman"/>
                      <w:b/>
                      <w:bCs/>
                    </w:rPr>
                  </w:pPr>
                </w:p>
              </w:tc>
              <w:tc>
                <w:tcPr>
                  <w:tcW w:w="2143" w:type="pct"/>
                  <w:gridSpan w:val="3"/>
                  <w:tcMar>
                    <w:top w:w="0" w:type="dxa"/>
                    <w:left w:w="108" w:type="dxa"/>
                    <w:bottom w:w="0" w:type="dxa"/>
                    <w:right w:w="108" w:type="dxa"/>
                  </w:tcMar>
                  <w:hideMark/>
                </w:tcPr>
                <w:p w14:paraId="1E6828AA" w14:textId="77777777" w:rsidR="0042613D" w:rsidRPr="00A40078" w:rsidRDefault="0042613D" w:rsidP="0042613D">
                  <w:pPr>
                    <w:widowControl w:val="0"/>
                    <w:autoSpaceDE w:val="0"/>
                    <w:autoSpaceDN w:val="0"/>
                    <w:spacing w:after="0" w:line="240" w:lineRule="auto"/>
                    <w:rPr>
                      <w:rFonts w:ascii="Times New Roman" w:hAnsi="Times New Roman" w:cs="Times New Roman"/>
                      <w:b/>
                      <w:bCs/>
                    </w:rPr>
                  </w:pPr>
                  <w:r w:rsidRPr="00A40078">
                    <w:rPr>
                      <w:rFonts w:ascii="Times New Roman" w:hAnsi="Times New Roman" w:cs="Times New Roman"/>
                      <w:b/>
                      <w:bCs/>
                      <w:sz w:val="24"/>
                      <w:szCs w:val="24"/>
                    </w:rPr>
                    <w:t>М.П.</w:t>
                  </w:r>
                </w:p>
              </w:tc>
            </w:tr>
            <w:tr w:rsidR="0042613D" w:rsidRPr="00A40078" w14:paraId="12B637D2" w14:textId="77777777" w:rsidTr="0042613D">
              <w:trPr>
                <w:jc w:val="center"/>
              </w:trPr>
              <w:tc>
                <w:tcPr>
                  <w:tcW w:w="1620" w:type="dxa"/>
                  <w:tcBorders>
                    <w:top w:val="nil"/>
                    <w:left w:val="nil"/>
                    <w:bottom w:val="nil"/>
                    <w:right w:val="nil"/>
                  </w:tcBorders>
                  <w:vAlign w:val="center"/>
                  <w:hideMark/>
                </w:tcPr>
                <w:p w14:paraId="43ABE588" w14:textId="77777777" w:rsidR="0042613D" w:rsidRPr="00A40078" w:rsidRDefault="0042613D" w:rsidP="0042613D">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349178AF" w14:textId="77777777" w:rsidR="0042613D" w:rsidRPr="00A40078" w:rsidRDefault="0042613D" w:rsidP="0042613D">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4BCFA917" w14:textId="77777777" w:rsidR="0042613D" w:rsidRPr="00A40078" w:rsidRDefault="0042613D" w:rsidP="0042613D">
                  <w:pPr>
                    <w:widowControl w:val="0"/>
                    <w:spacing w:after="0" w:line="240" w:lineRule="auto"/>
                    <w:rPr>
                      <w:rFonts w:ascii="Times New Roman" w:hAnsi="Times New Roman" w:cs="Times New Roman"/>
                      <w:b/>
                      <w:bCs/>
                      <w:sz w:val="1"/>
                      <w:szCs w:val="24"/>
                    </w:rPr>
                  </w:pPr>
                </w:p>
              </w:tc>
              <w:tc>
                <w:tcPr>
                  <w:tcW w:w="990" w:type="dxa"/>
                  <w:tcBorders>
                    <w:top w:val="nil"/>
                    <w:left w:val="nil"/>
                    <w:bottom w:val="nil"/>
                    <w:right w:val="nil"/>
                  </w:tcBorders>
                  <w:vAlign w:val="center"/>
                  <w:hideMark/>
                </w:tcPr>
                <w:p w14:paraId="7896B730" w14:textId="77777777" w:rsidR="0042613D" w:rsidRPr="00A40078" w:rsidRDefault="0042613D" w:rsidP="0042613D">
                  <w:pPr>
                    <w:widowControl w:val="0"/>
                    <w:spacing w:after="0" w:line="240" w:lineRule="auto"/>
                    <w:rPr>
                      <w:rFonts w:ascii="Times New Roman" w:hAnsi="Times New Roman" w:cs="Times New Roman"/>
                      <w:b/>
                      <w:bCs/>
                      <w:sz w:val="1"/>
                      <w:szCs w:val="24"/>
                    </w:rPr>
                  </w:pPr>
                </w:p>
              </w:tc>
              <w:tc>
                <w:tcPr>
                  <w:tcW w:w="1620" w:type="dxa"/>
                  <w:tcBorders>
                    <w:top w:val="nil"/>
                    <w:left w:val="nil"/>
                    <w:bottom w:val="nil"/>
                    <w:right w:val="nil"/>
                  </w:tcBorders>
                  <w:vAlign w:val="center"/>
                  <w:hideMark/>
                </w:tcPr>
                <w:p w14:paraId="48FE927D" w14:textId="77777777" w:rsidR="0042613D" w:rsidRPr="00A40078" w:rsidRDefault="0042613D" w:rsidP="0042613D">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6946AE88" w14:textId="77777777" w:rsidR="0042613D" w:rsidRPr="00A40078" w:rsidRDefault="0042613D" w:rsidP="0042613D">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57A2918A" w14:textId="77777777" w:rsidR="0042613D" w:rsidRPr="00A40078" w:rsidRDefault="0042613D" w:rsidP="0042613D">
                  <w:pPr>
                    <w:widowControl w:val="0"/>
                    <w:spacing w:after="0" w:line="240" w:lineRule="auto"/>
                    <w:rPr>
                      <w:rFonts w:ascii="Times New Roman" w:hAnsi="Times New Roman" w:cs="Times New Roman"/>
                      <w:b/>
                      <w:bCs/>
                      <w:sz w:val="1"/>
                      <w:szCs w:val="24"/>
                    </w:rPr>
                  </w:pPr>
                </w:p>
              </w:tc>
            </w:tr>
          </w:tbl>
          <w:p w14:paraId="73884136" w14:textId="77777777" w:rsidR="0042613D" w:rsidRPr="00A40078" w:rsidRDefault="0042613D" w:rsidP="0042613D">
            <w:pPr>
              <w:pStyle w:val="60"/>
              <w:keepNext w:val="0"/>
              <w:keepLines w:val="0"/>
              <w:widowControl w:val="0"/>
              <w:spacing w:before="0" w:line="240" w:lineRule="auto"/>
              <w:rPr>
                <w:rFonts w:ascii="Times New Roman" w:hAnsi="Times New Roman" w:cs="Times New Roman"/>
                <w:sz w:val="24"/>
                <w:szCs w:val="24"/>
              </w:rPr>
            </w:pPr>
            <w:r w:rsidRPr="00A40078">
              <w:rPr>
                <w:rFonts w:ascii="Times New Roman" w:hAnsi="Times New Roman" w:cs="Times New Roman"/>
              </w:rPr>
              <w:t>Указанное оборудование принято на ответственное хранение</w:t>
            </w:r>
          </w:p>
          <w:tbl>
            <w:tblPr>
              <w:tblW w:w="5000" w:type="pct"/>
              <w:jc w:val="center"/>
              <w:tblCellMar>
                <w:left w:w="0" w:type="dxa"/>
                <w:right w:w="0" w:type="dxa"/>
              </w:tblCellMar>
              <w:tblLook w:val="04A0" w:firstRow="1" w:lastRow="0" w:firstColumn="1" w:lastColumn="0" w:noHBand="0" w:noVBand="1"/>
            </w:tblPr>
            <w:tblGrid>
              <w:gridCol w:w="3561"/>
              <w:gridCol w:w="1585"/>
              <w:gridCol w:w="1656"/>
              <w:gridCol w:w="2267"/>
            </w:tblGrid>
            <w:tr w:rsidR="0042613D" w:rsidRPr="00A40078" w14:paraId="40B2247A" w14:textId="77777777" w:rsidTr="0042613D">
              <w:trPr>
                <w:jc w:val="center"/>
              </w:trPr>
              <w:tc>
                <w:tcPr>
                  <w:tcW w:w="1963" w:type="pct"/>
                  <w:tcMar>
                    <w:top w:w="0" w:type="dxa"/>
                    <w:left w:w="108" w:type="dxa"/>
                    <w:bottom w:w="0" w:type="dxa"/>
                    <w:right w:w="108" w:type="dxa"/>
                  </w:tcMar>
                  <w:hideMark/>
                </w:tcPr>
                <w:p w14:paraId="4D3AB139" w14:textId="77777777"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b/>
                      <w:bCs/>
                      <w:sz w:val="24"/>
                      <w:szCs w:val="12"/>
                    </w:rPr>
                    <w:t>Материально ответственное лицо</w:t>
                  </w:r>
                </w:p>
              </w:tc>
              <w:tc>
                <w:tcPr>
                  <w:tcW w:w="874" w:type="pct"/>
                  <w:tcMar>
                    <w:top w:w="0" w:type="dxa"/>
                    <w:left w:w="108" w:type="dxa"/>
                    <w:bottom w:w="0" w:type="dxa"/>
                    <w:right w:w="108" w:type="dxa"/>
                  </w:tcMar>
                  <w:hideMark/>
                </w:tcPr>
                <w:p w14:paraId="5FADB43E" w14:textId="77777777"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4"/>
                      <w:szCs w:val="24"/>
                    </w:rPr>
                    <w:t>_________</w:t>
                  </w:r>
                </w:p>
                <w:p w14:paraId="25E894E1"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должность</w:t>
                  </w:r>
                </w:p>
              </w:tc>
              <w:tc>
                <w:tcPr>
                  <w:tcW w:w="913" w:type="pct"/>
                  <w:tcMar>
                    <w:top w:w="0" w:type="dxa"/>
                    <w:left w:w="108" w:type="dxa"/>
                    <w:bottom w:w="0" w:type="dxa"/>
                    <w:right w:w="108" w:type="dxa"/>
                  </w:tcMar>
                  <w:hideMark/>
                </w:tcPr>
                <w:p w14:paraId="66A433DC" w14:textId="77777777"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4"/>
                      <w:szCs w:val="24"/>
                    </w:rPr>
                    <w:t>__________</w:t>
                  </w:r>
                </w:p>
                <w:p w14:paraId="44665AA2"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подпись</w:t>
                  </w:r>
                </w:p>
              </w:tc>
              <w:tc>
                <w:tcPr>
                  <w:tcW w:w="1250" w:type="pct"/>
                  <w:tcMar>
                    <w:top w:w="0" w:type="dxa"/>
                    <w:left w:w="108" w:type="dxa"/>
                    <w:bottom w:w="0" w:type="dxa"/>
                    <w:right w:w="108" w:type="dxa"/>
                  </w:tcMar>
                  <w:hideMark/>
                </w:tcPr>
                <w:p w14:paraId="25AFDF48" w14:textId="77777777"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4"/>
                      <w:szCs w:val="24"/>
                    </w:rPr>
                    <w:t>__________</w:t>
                  </w:r>
                </w:p>
                <w:p w14:paraId="67158C3E"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 xml:space="preserve">расшифровка </w:t>
                  </w:r>
                  <w:r w:rsidRPr="00A40078">
                    <w:rPr>
                      <w:rFonts w:ascii="Times New Roman" w:hAnsi="Times New Roman" w:cs="Times New Roman"/>
                      <w:b/>
                      <w:bCs/>
                    </w:rPr>
                    <w:br/>
                    <w:t>подписи</w:t>
                  </w:r>
                </w:p>
              </w:tc>
            </w:tr>
          </w:tbl>
          <w:p w14:paraId="0D2E4320" w14:textId="77777777"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sz w:val="24"/>
                <w:szCs w:val="24"/>
              </w:rPr>
              <w:t>"__" ___________ 20__ г.</w:t>
            </w:r>
          </w:p>
        </w:tc>
      </w:tr>
    </w:tbl>
    <w:p w14:paraId="0845E727" w14:textId="77777777" w:rsidR="0042613D" w:rsidRPr="00A40078" w:rsidRDefault="0042613D" w:rsidP="0042613D">
      <w:pPr>
        <w:widowControl w:val="0"/>
        <w:spacing w:after="0" w:line="240" w:lineRule="auto"/>
        <w:jc w:val="right"/>
        <w:rPr>
          <w:rFonts w:ascii="Times New Roman" w:hAnsi="Times New Roman" w:cs="Times New Roman"/>
          <w:b/>
          <w:bCs/>
          <w:sz w:val="20"/>
          <w:szCs w:val="20"/>
        </w:rPr>
      </w:pPr>
      <w:r w:rsidRPr="00A40078">
        <w:rPr>
          <w:rFonts w:ascii="Times New Roman" w:hAnsi="Times New Roman" w:cs="Times New Roman"/>
          <w:b/>
          <w:bCs/>
          <w:sz w:val="24"/>
          <w:szCs w:val="24"/>
        </w:rPr>
        <w:t> </w:t>
      </w:r>
    </w:p>
    <w:p w14:paraId="7CC1857A" w14:textId="77777777" w:rsidR="0042613D" w:rsidRPr="00A40078" w:rsidRDefault="0042613D" w:rsidP="0042613D">
      <w:pPr>
        <w:widowControl w:val="0"/>
        <w:spacing w:after="0" w:line="240" w:lineRule="auto"/>
        <w:jc w:val="right"/>
        <w:rPr>
          <w:rFonts w:ascii="Times New Roman" w:hAnsi="Times New Roman" w:cs="Times New Roman"/>
        </w:rPr>
      </w:pPr>
      <w:r w:rsidRPr="00A40078">
        <w:rPr>
          <w:rFonts w:ascii="Times New Roman" w:hAnsi="Times New Roman" w:cs="Times New Roman"/>
          <w:b/>
          <w:bCs/>
          <w:sz w:val="24"/>
          <w:szCs w:val="24"/>
        </w:rPr>
        <w:t> </w:t>
      </w:r>
    </w:p>
    <w:p w14:paraId="272A9002" w14:textId="77777777" w:rsidR="0042613D" w:rsidRPr="00A40078" w:rsidRDefault="0042613D" w:rsidP="0042613D">
      <w:pPr>
        <w:widowControl w:val="0"/>
        <w:spacing w:after="0" w:line="240" w:lineRule="auto"/>
        <w:rPr>
          <w:rFonts w:ascii="Times New Roman" w:hAnsi="Times New Roman" w:cs="Times New Roman"/>
          <w:sz w:val="24"/>
          <w:szCs w:val="24"/>
        </w:rPr>
      </w:pPr>
      <w:r w:rsidRPr="00A40078">
        <w:rPr>
          <w:rStyle w:val="ecattext"/>
          <w:rFonts w:ascii="Times New Roman" w:hAnsi="Times New Roman" w:cs="Times New Roman"/>
          <w:b/>
          <w:bCs/>
          <w:sz w:val="24"/>
          <w:szCs w:val="24"/>
        </w:rPr>
        <w:t>﻿</w:t>
      </w:r>
      <w:r w:rsidRPr="00A40078">
        <w:rPr>
          <w:rStyle w:val="ecatbody"/>
          <w:rFonts w:ascii="Times New Roman" w:hAnsi="Times New Roman" w:cs="Times New Roman"/>
          <w:b/>
          <w:bCs/>
          <w:sz w:val="24"/>
          <w:szCs w:val="24"/>
        </w:rPr>
        <w:t xml:space="preserve"> </w:t>
      </w:r>
      <w:r w:rsidRPr="00A40078">
        <w:rPr>
          <w:rFonts w:ascii="Times New Roman" w:hAnsi="Times New Roman" w:cs="Times New Roman"/>
          <w:sz w:val="24"/>
          <w:szCs w:val="24"/>
        </w:rPr>
        <w:br w:type="page"/>
      </w:r>
    </w:p>
    <w:p w14:paraId="26E36BC7" w14:textId="77777777" w:rsidR="0042613D" w:rsidRPr="00A40078" w:rsidRDefault="0042613D" w:rsidP="0042613D">
      <w:pPr>
        <w:widowControl w:val="0"/>
        <w:shd w:val="clear" w:color="auto" w:fill="FFFFFF"/>
        <w:spacing w:after="0" w:line="240" w:lineRule="auto"/>
        <w:ind w:right="701"/>
        <w:jc w:val="both"/>
        <w:rPr>
          <w:rFonts w:ascii="Times New Roman" w:hAnsi="Times New Roman" w:cs="Times New Roman"/>
          <w:sz w:val="24"/>
          <w:szCs w:val="24"/>
        </w:rPr>
      </w:pPr>
    </w:p>
    <w:p w14:paraId="7DAA7CF8" w14:textId="77777777" w:rsidR="0042613D" w:rsidRPr="00A40078" w:rsidRDefault="0042613D" w:rsidP="0042613D">
      <w:pPr>
        <w:widowControl w:val="0"/>
        <w:spacing w:after="0" w:line="240" w:lineRule="auto"/>
        <w:ind w:left="4678"/>
        <w:jc w:val="both"/>
        <w:rPr>
          <w:rFonts w:ascii="Times New Roman" w:hAnsi="Times New Roman" w:cs="Times New Roman"/>
          <w:sz w:val="24"/>
          <w:szCs w:val="20"/>
        </w:rPr>
      </w:pPr>
      <w:r w:rsidRPr="00A40078">
        <w:rPr>
          <w:rFonts w:ascii="Times New Roman" w:hAnsi="Times New Roman" w:cs="Times New Roman"/>
          <w:sz w:val="24"/>
          <w:szCs w:val="20"/>
        </w:rPr>
        <w:t>Приложение 4</w:t>
      </w:r>
    </w:p>
    <w:p w14:paraId="10892178" w14:textId="77777777" w:rsidR="0042613D" w:rsidRPr="00A40078" w:rsidRDefault="0042613D" w:rsidP="0042613D">
      <w:pPr>
        <w:widowControl w:val="0"/>
        <w:spacing w:after="0" w:line="240" w:lineRule="auto"/>
        <w:ind w:left="4678"/>
        <w:jc w:val="both"/>
        <w:rPr>
          <w:rFonts w:ascii="Times New Roman" w:hAnsi="Times New Roman" w:cs="Times New Roman"/>
          <w:sz w:val="24"/>
          <w:szCs w:val="20"/>
        </w:rPr>
      </w:pPr>
      <w:r w:rsidRPr="00A40078">
        <w:rPr>
          <w:rFonts w:ascii="Times New Roman" w:hAnsi="Times New Roman" w:cs="Times New Roman"/>
          <w:sz w:val="24"/>
          <w:szCs w:val="20"/>
        </w:rPr>
        <w:t>к Порядку передачи давальческих материалов</w:t>
      </w:r>
    </w:p>
    <w:p w14:paraId="77D5B74E" w14:textId="77777777" w:rsidR="0042613D" w:rsidRPr="00A40078" w:rsidRDefault="0042613D" w:rsidP="0042613D">
      <w:pPr>
        <w:widowControl w:val="0"/>
        <w:spacing w:after="0" w:line="240" w:lineRule="auto"/>
        <w:jc w:val="right"/>
        <w:rPr>
          <w:rFonts w:ascii="Times New Roman" w:hAnsi="Times New Roman" w:cs="Times New Roman"/>
          <w:sz w:val="20"/>
          <w:szCs w:val="20"/>
        </w:rPr>
      </w:pPr>
    </w:p>
    <w:tbl>
      <w:tblPr>
        <w:tblW w:w="9951" w:type="dxa"/>
        <w:tblLayout w:type="fixed"/>
        <w:tblCellMar>
          <w:left w:w="28" w:type="dxa"/>
          <w:right w:w="28" w:type="dxa"/>
        </w:tblCellMar>
        <w:tblLook w:val="0000" w:firstRow="0" w:lastRow="0" w:firstColumn="0" w:lastColumn="0" w:noHBand="0" w:noVBand="0"/>
      </w:tblPr>
      <w:tblGrid>
        <w:gridCol w:w="2013"/>
        <w:gridCol w:w="5386"/>
        <w:gridCol w:w="1560"/>
        <w:gridCol w:w="992"/>
      </w:tblGrid>
      <w:tr w:rsidR="0042613D" w:rsidRPr="00A40078" w14:paraId="3554A65E" w14:textId="77777777" w:rsidTr="0042613D">
        <w:tc>
          <w:tcPr>
            <w:tcW w:w="8959" w:type="dxa"/>
            <w:gridSpan w:val="3"/>
            <w:tcBorders>
              <w:top w:val="nil"/>
              <w:left w:val="nil"/>
              <w:bottom w:val="nil"/>
              <w:right w:val="nil"/>
            </w:tcBorders>
            <w:vAlign w:val="bottom"/>
          </w:tcPr>
          <w:p w14:paraId="5CE62CD0"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bottom"/>
          </w:tcPr>
          <w:p w14:paraId="0551FC9C"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Код</w:t>
            </w:r>
          </w:p>
        </w:tc>
      </w:tr>
      <w:tr w:rsidR="0042613D" w:rsidRPr="00A40078" w14:paraId="57020D2C" w14:textId="77777777" w:rsidTr="0042613D">
        <w:tc>
          <w:tcPr>
            <w:tcW w:w="8959" w:type="dxa"/>
            <w:gridSpan w:val="3"/>
            <w:tcBorders>
              <w:top w:val="nil"/>
              <w:left w:val="nil"/>
              <w:bottom w:val="nil"/>
              <w:right w:val="nil"/>
            </w:tcBorders>
            <w:vAlign w:val="bottom"/>
          </w:tcPr>
          <w:p w14:paraId="0B7F38BF"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Форма по ОКУД</w:t>
            </w:r>
          </w:p>
        </w:tc>
        <w:tc>
          <w:tcPr>
            <w:tcW w:w="992" w:type="dxa"/>
            <w:tcBorders>
              <w:top w:val="single" w:sz="4" w:space="0" w:color="auto"/>
              <w:left w:val="single" w:sz="4" w:space="0" w:color="auto"/>
              <w:bottom w:val="single" w:sz="4" w:space="0" w:color="auto"/>
              <w:right w:val="single" w:sz="4" w:space="0" w:color="auto"/>
            </w:tcBorders>
            <w:vAlign w:val="bottom"/>
          </w:tcPr>
          <w:p w14:paraId="2AB0ADA3"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0CB80D8C" w14:textId="77777777" w:rsidTr="0042613D">
        <w:tc>
          <w:tcPr>
            <w:tcW w:w="2013" w:type="dxa"/>
            <w:tcBorders>
              <w:top w:val="nil"/>
              <w:left w:val="nil"/>
              <w:bottom w:val="nil"/>
              <w:right w:val="nil"/>
            </w:tcBorders>
            <w:vAlign w:val="bottom"/>
          </w:tcPr>
          <w:p w14:paraId="04C02B5A"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Организация-заказчик</w:t>
            </w:r>
          </w:p>
        </w:tc>
        <w:tc>
          <w:tcPr>
            <w:tcW w:w="5386" w:type="dxa"/>
            <w:tcBorders>
              <w:top w:val="nil"/>
              <w:left w:val="nil"/>
              <w:bottom w:val="single" w:sz="4" w:space="0" w:color="auto"/>
              <w:right w:val="nil"/>
            </w:tcBorders>
            <w:vAlign w:val="bottom"/>
          </w:tcPr>
          <w:p w14:paraId="5B4BD16B"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560" w:type="dxa"/>
            <w:tcBorders>
              <w:top w:val="nil"/>
              <w:left w:val="nil"/>
              <w:bottom w:val="nil"/>
              <w:right w:val="nil"/>
            </w:tcBorders>
            <w:vAlign w:val="bottom"/>
          </w:tcPr>
          <w:p w14:paraId="06ADD8C8"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по ОКПО</w:t>
            </w:r>
          </w:p>
        </w:tc>
        <w:tc>
          <w:tcPr>
            <w:tcW w:w="992" w:type="dxa"/>
            <w:tcBorders>
              <w:top w:val="single" w:sz="4" w:space="0" w:color="auto"/>
              <w:left w:val="single" w:sz="4" w:space="0" w:color="auto"/>
              <w:bottom w:val="nil"/>
              <w:right w:val="single" w:sz="4" w:space="0" w:color="auto"/>
            </w:tcBorders>
            <w:vAlign w:val="bottom"/>
          </w:tcPr>
          <w:p w14:paraId="56621B24"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04B41D09" w14:textId="77777777" w:rsidTr="0042613D">
        <w:trPr>
          <w:cantSplit/>
        </w:trPr>
        <w:tc>
          <w:tcPr>
            <w:tcW w:w="2013" w:type="dxa"/>
            <w:tcBorders>
              <w:top w:val="nil"/>
              <w:left w:val="nil"/>
              <w:bottom w:val="nil"/>
              <w:right w:val="nil"/>
            </w:tcBorders>
            <w:vAlign w:val="bottom"/>
          </w:tcPr>
          <w:p w14:paraId="0BEC62B1"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5386" w:type="dxa"/>
            <w:tcBorders>
              <w:top w:val="nil"/>
              <w:left w:val="nil"/>
              <w:bottom w:val="nil"/>
              <w:right w:val="nil"/>
            </w:tcBorders>
            <w:vAlign w:val="bottom"/>
          </w:tcPr>
          <w:p w14:paraId="0692E7F0"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(наименование организации)</w:t>
            </w:r>
          </w:p>
        </w:tc>
        <w:tc>
          <w:tcPr>
            <w:tcW w:w="1560" w:type="dxa"/>
            <w:tcBorders>
              <w:top w:val="nil"/>
              <w:left w:val="nil"/>
              <w:bottom w:val="nil"/>
              <w:right w:val="nil"/>
            </w:tcBorders>
            <w:vAlign w:val="bottom"/>
          </w:tcPr>
          <w:p w14:paraId="4CD8882D"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992" w:type="dxa"/>
            <w:vMerge w:val="restart"/>
            <w:tcBorders>
              <w:top w:val="single" w:sz="4" w:space="0" w:color="auto"/>
              <w:left w:val="single" w:sz="4" w:space="0" w:color="auto"/>
              <w:bottom w:val="single" w:sz="4" w:space="0" w:color="auto"/>
              <w:right w:val="single" w:sz="4" w:space="0" w:color="auto"/>
            </w:tcBorders>
            <w:vAlign w:val="bottom"/>
          </w:tcPr>
          <w:p w14:paraId="29ED03B6"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0B6C503B" w14:textId="77777777" w:rsidTr="0042613D">
        <w:trPr>
          <w:cantSplit/>
        </w:trPr>
        <w:tc>
          <w:tcPr>
            <w:tcW w:w="8959" w:type="dxa"/>
            <w:gridSpan w:val="3"/>
            <w:tcBorders>
              <w:top w:val="nil"/>
              <w:left w:val="nil"/>
              <w:bottom w:val="single" w:sz="4" w:space="0" w:color="auto"/>
              <w:right w:val="nil"/>
            </w:tcBorders>
            <w:vAlign w:val="bottom"/>
          </w:tcPr>
          <w:p w14:paraId="0CCA936D"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52867611"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7D50C0BA" w14:textId="77777777" w:rsidTr="0042613D">
        <w:tc>
          <w:tcPr>
            <w:tcW w:w="8959" w:type="dxa"/>
            <w:gridSpan w:val="3"/>
            <w:tcBorders>
              <w:top w:val="nil"/>
              <w:left w:val="nil"/>
              <w:bottom w:val="nil"/>
              <w:right w:val="nil"/>
            </w:tcBorders>
            <w:vAlign w:val="bottom"/>
          </w:tcPr>
          <w:p w14:paraId="554EAA0B"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(структурное подразделение)</w:t>
            </w:r>
          </w:p>
        </w:tc>
        <w:tc>
          <w:tcPr>
            <w:tcW w:w="992" w:type="dxa"/>
            <w:tcBorders>
              <w:top w:val="nil"/>
              <w:left w:val="nil"/>
              <w:bottom w:val="nil"/>
              <w:right w:val="nil"/>
            </w:tcBorders>
            <w:vAlign w:val="bottom"/>
          </w:tcPr>
          <w:p w14:paraId="45DE5431" w14:textId="77777777" w:rsidR="0042613D" w:rsidRPr="00A40078" w:rsidRDefault="0042613D" w:rsidP="0042613D">
            <w:pPr>
              <w:widowControl w:val="0"/>
              <w:spacing w:after="0" w:line="240" w:lineRule="auto"/>
              <w:rPr>
                <w:rFonts w:ascii="Times New Roman" w:hAnsi="Times New Roman" w:cs="Times New Roman"/>
                <w:sz w:val="20"/>
                <w:szCs w:val="20"/>
              </w:rPr>
            </w:pPr>
          </w:p>
        </w:tc>
      </w:tr>
    </w:tbl>
    <w:p w14:paraId="1DFE931D" w14:textId="77777777" w:rsidR="0042613D" w:rsidRPr="00A40078" w:rsidRDefault="0042613D" w:rsidP="0042613D">
      <w:pPr>
        <w:widowControl w:val="0"/>
        <w:spacing w:after="0" w:line="240" w:lineRule="auto"/>
        <w:rPr>
          <w:rFonts w:ascii="Times New Roman" w:hAnsi="Times New Roman" w:cs="Times New Roman"/>
          <w:sz w:val="20"/>
          <w:szCs w:val="20"/>
        </w:rPr>
      </w:pPr>
    </w:p>
    <w:tbl>
      <w:tblPr>
        <w:tblW w:w="0" w:type="auto"/>
        <w:jc w:val="center"/>
        <w:tblLayout w:type="fixed"/>
        <w:tblCellMar>
          <w:left w:w="28" w:type="dxa"/>
          <w:right w:w="28" w:type="dxa"/>
        </w:tblCellMar>
        <w:tblLook w:val="0000" w:firstRow="0" w:lastRow="0" w:firstColumn="0" w:lastColumn="0" w:noHBand="0" w:noVBand="0"/>
      </w:tblPr>
      <w:tblGrid>
        <w:gridCol w:w="737"/>
        <w:gridCol w:w="2055"/>
        <w:gridCol w:w="2056"/>
      </w:tblGrid>
      <w:tr w:rsidR="0042613D" w:rsidRPr="00A40078" w14:paraId="21A7DC65" w14:textId="77777777" w:rsidTr="0042613D">
        <w:trPr>
          <w:cantSplit/>
          <w:jc w:val="center"/>
        </w:trPr>
        <w:tc>
          <w:tcPr>
            <w:tcW w:w="737" w:type="dxa"/>
            <w:vMerge w:val="restart"/>
            <w:tcBorders>
              <w:top w:val="nil"/>
              <w:left w:val="nil"/>
              <w:bottom w:val="nil"/>
              <w:right w:val="nil"/>
            </w:tcBorders>
            <w:vAlign w:val="bottom"/>
          </w:tcPr>
          <w:p w14:paraId="4A5E769B" w14:textId="77777777" w:rsidR="0042613D" w:rsidRPr="00A40078" w:rsidRDefault="0042613D" w:rsidP="0042613D">
            <w:pPr>
              <w:widowControl w:val="0"/>
              <w:spacing w:after="0" w:line="240" w:lineRule="auto"/>
              <w:rPr>
                <w:rFonts w:ascii="Times New Roman" w:hAnsi="Times New Roman" w:cs="Times New Roman"/>
                <w:b/>
                <w:bCs/>
                <w:sz w:val="20"/>
                <w:szCs w:val="20"/>
              </w:rPr>
            </w:pPr>
            <w:r w:rsidRPr="00A40078">
              <w:rPr>
                <w:rFonts w:ascii="Times New Roman" w:hAnsi="Times New Roman" w:cs="Times New Roman"/>
                <w:b/>
                <w:bCs/>
                <w:sz w:val="20"/>
                <w:szCs w:val="20"/>
              </w:rPr>
              <w:t>АКТ</w:t>
            </w:r>
          </w:p>
        </w:tc>
        <w:tc>
          <w:tcPr>
            <w:tcW w:w="2055" w:type="dxa"/>
            <w:tcBorders>
              <w:top w:val="single" w:sz="4" w:space="0" w:color="auto"/>
              <w:left w:val="single" w:sz="4" w:space="0" w:color="auto"/>
              <w:bottom w:val="single" w:sz="4" w:space="0" w:color="auto"/>
              <w:right w:val="single" w:sz="4" w:space="0" w:color="auto"/>
            </w:tcBorders>
            <w:vAlign w:val="bottom"/>
          </w:tcPr>
          <w:p w14:paraId="24F9058E"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Номер документа</w:t>
            </w:r>
          </w:p>
        </w:tc>
        <w:tc>
          <w:tcPr>
            <w:tcW w:w="2056" w:type="dxa"/>
            <w:tcBorders>
              <w:top w:val="single" w:sz="4" w:space="0" w:color="auto"/>
              <w:left w:val="single" w:sz="4" w:space="0" w:color="auto"/>
              <w:bottom w:val="single" w:sz="4" w:space="0" w:color="auto"/>
              <w:right w:val="single" w:sz="4" w:space="0" w:color="auto"/>
            </w:tcBorders>
            <w:vAlign w:val="bottom"/>
          </w:tcPr>
          <w:p w14:paraId="0056EBFC"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Дата составления</w:t>
            </w:r>
          </w:p>
        </w:tc>
      </w:tr>
      <w:tr w:rsidR="0042613D" w:rsidRPr="00A40078" w14:paraId="5D6D60F7" w14:textId="77777777" w:rsidTr="0042613D">
        <w:trPr>
          <w:cantSplit/>
          <w:jc w:val="center"/>
        </w:trPr>
        <w:tc>
          <w:tcPr>
            <w:tcW w:w="737" w:type="dxa"/>
            <w:vMerge/>
            <w:tcBorders>
              <w:top w:val="nil"/>
              <w:left w:val="nil"/>
              <w:bottom w:val="nil"/>
              <w:right w:val="nil"/>
            </w:tcBorders>
            <w:vAlign w:val="bottom"/>
          </w:tcPr>
          <w:p w14:paraId="3FBECADC"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2055" w:type="dxa"/>
            <w:tcBorders>
              <w:top w:val="single" w:sz="4" w:space="0" w:color="auto"/>
              <w:left w:val="single" w:sz="4" w:space="0" w:color="auto"/>
              <w:bottom w:val="single" w:sz="4" w:space="0" w:color="auto"/>
              <w:right w:val="single" w:sz="4" w:space="0" w:color="auto"/>
            </w:tcBorders>
            <w:vAlign w:val="bottom"/>
          </w:tcPr>
          <w:p w14:paraId="15793CAE" w14:textId="77777777" w:rsidR="0042613D" w:rsidRPr="00A40078" w:rsidRDefault="0042613D" w:rsidP="0042613D">
            <w:pPr>
              <w:widowControl w:val="0"/>
              <w:spacing w:after="0" w:line="240" w:lineRule="auto"/>
              <w:rPr>
                <w:rFonts w:ascii="Times New Roman" w:hAnsi="Times New Roman" w:cs="Times New Roman"/>
                <w:b/>
                <w:bCs/>
                <w:sz w:val="20"/>
                <w:szCs w:val="20"/>
              </w:rPr>
            </w:pPr>
          </w:p>
        </w:tc>
        <w:tc>
          <w:tcPr>
            <w:tcW w:w="2056" w:type="dxa"/>
            <w:tcBorders>
              <w:top w:val="single" w:sz="4" w:space="0" w:color="auto"/>
              <w:left w:val="single" w:sz="4" w:space="0" w:color="auto"/>
              <w:bottom w:val="single" w:sz="4" w:space="0" w:color="auto"/>
              <w:right w:val="single" w:sz="4" w:space="0" w:color="auto"/>
            </w:tcBorders>
            <w:vAlign w:val="bottom"/>
          </w:tcPr>
          <w:p w14:paraId="6719A21F" w14:textId="77777777" w:rsidR="0042613D" w:rsidRPr="00A40078" w:rsidRDefault="0042613D" w:rsidP="0042613D">
            <w:pPr>
              <w:widowControl w:val="0"/>
              <w:spacing w:after="0" w:line="240" w:lineRule="auto"/>
              <w:rPr>
                <w:rFonts w:ascii="Times New Roman" w:hAnsi="Times New Roman" w:cs="Times New Roman"/>
                <w:b/>
                <w:bCs/>
                <w:sz w:val="20"/>
                <w:szCs w:val="20"/>
              </w:rPr>
            </w:pPr>
          </w:p>
        </w:tc>
      </w:tr>
    </w:tbl>
    <w:p w14:paraId="482DDE8A" w14:textId="77777777" w:rsidR="0042613D" w:rsidRPr="00A40078" w:rsidRDefault="0042613D" w:rsidP="0042613D">
      <w:pPr>
        <w:widowControl w:val="0"/>
        <w:spacing w:after="0" w:line="240" w:lineRule="auto"/>
        <w:rPr>
          <w:rFonts w:ascii="Times New Roman" w:hAnsi="Times New Roman" w:cs="Times New Roman"/>
          <w:b/>
          <w:bCs/>
          <w:sz w:val="20"/>
          <w:szCs w:val="20"/>
        </w:rPr>
      </w:pPr>
      <w:r w:rsidRPr="00A40078">
        <w:rPr>
          <w:rFonts w:ascii="Times New Roman" w:hAnsi="Times New Roman" w:cs="Times New Roman"/>
          <w:b/>
          <w:bCs/>
          <w:sz w:val="20"/>
          <w:szCs w:val="20"/>
        </w:rPr>
        <w:t>о выявленных дефектах оборудования</w:t>
      </w:r>
    </w:p>
    <w:tbl>
      <w:tblPr>
        <w:tblW w:w="9951" w:type="dxa"/>
        <w:tblLayout w:type="fixed"/>
        <w:tblCellMar>
          <w:left w:w="28" w:type="dxa"/>
          <w:right w:w="28" w:type="dxa"/>
        </w:tblCellMar>
        <w:tblLook w:val="0000" w:firstRow="0" w:lastRow="0" w:firstColumn="0" w:lastColumn="0" w:noHBand="0" w:noVBand="0"/>
      </w:tblPr>
      <w:tblGrid>
        <w:gridCol w:w="7825"/>
        <w:gridCol w:w="1134"/>
        <w:gridCol w:w="992"/>
      </w:tblGrid>
      <w:tr w:rsidR="0042613D" w:rsidRPr="00A40078" w14:paraId="04A3FB41" w14:textId="77777777" w:rsidTr="0042613D">
        <w:trPr>
          <w:cantSplit/>
        </w:trPr>
        <w:tc>
          <w:tcPr>
            <w:tcW w:w="7825" w:type="dxa"/>
            <w:vMerge w:val="restart"/>
            <w:tcBorders>
              <w:top w:val="nil"/>
              <w:left w:val="nil"/>
              <w:bottom w:val="nil"/>
              <w:right w:val="nil"/>
            </w:tcBorders>
            <w:vAlign w:val="center"/>
          </w:tcPr>
          <w:p w14:paraId="22BF22CF"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принятого в монтаж по акту</w:t>
            </w:r>
          </w:p>
        </w:tc>
        <w:tc>
          <w:tcPr>
            <w:tcW w:w="1134" w:type="dxa"/>
            <w:tcBorders>
              <w:top w:val="single" w:sz="4" w:space="0" w:color="auto"/>
              <w:left w:val="single" w:sz="4" w:space="0" w:color="auto"/>
              <w:bottom w:val="single" w:sz="4" w:space="0" w:color="auto"/>
              <w:right w:val="single" w:sz="4" w:space="0" w:color="auto"/>
            </w:tcBorders>
            <w:vAlign w:val="bottom"/>
          </w:tcPr>
          <w:p w14:paraId="19A72E67"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номер</w:t>
            </w:r>
          </w:p>
        </w:tc>
        <w:tc>
          <w:tcPr>
            <w:tcW w:w="992" w:type="dxa"/>
            <w:tcBorders>
              <w:top w:val="single" w:sz="4" w:space="0" w:color="auto"/>
              <w:left w:val="single" w:sz="4" w:space="0" w:color="auto"/>
              <w:bottom w:val="single" w:sz="4" w:space="0" w:color="auto"/>
              <w:right w:val="single" w:sz="4" w:space="0" w:color="auto"/>
            </w:tcBorders>
            <w:vAlign w:val="bottom"/>
          </w:tcPr>
          <w:p w14:paraId="3DABD8AB"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602F244A" w14:textId="77777777" w:rsidTr="0042613D">
        <w:trPr>
          <w:cantSplit/>
        </w:trPr>
        <w:tc>
          <w:tcPr>
            <w:tcW w:w="7825" w:type="dxa"/>
            <w:vMerge/>
            <w:tcBorders>
              <w:top w:val="nil"/>
              <w:left w:val="nil"/>
              <w:bottom w:val="nil"/>
              <w:right w:val="nil"/>
            </w:tcBorders>
            <w:vAlign w:val="bottom"/>
          </w:tcPr>
          <w:p w14:paraId="21EAAC01"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bottom"/>
          </w:tcPr>
          <w:p w14:paraId="42D56F77"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дата</w:t>
            </w:r>
          </w:p>
        </w:tc>
        <w:tc>
          <w:tcPr>
            <w:tcW w:w="992" w:type="dxa"/>
            <w:tcBorders>
              <w:top w:val="single" w:sz="4" w:space="0" w:color="auto"/>
              <w:left w:val="single" w:sz="4" w:space="0" w:color="auto"/>
              <w:bottom w:val="single" w:sz="4" w:space="0" w:color="auto"/>
              <w:right w:val="single" w:sz="4" w:space="0" w:color="auto"/>
            </w:tcBorders>
            <w:vAlign w:val="bottom"/>
          </w:tcPr>
          <w:p w14:paraId="1121FE8D" w14:textId="77777777" w:rsidR="0042613D" w:rsidRPr="00A40078" w:rsidRDefault="0042613D" w:rsidP="0042613D">
            <w:pPr>
              <w:widowControl w:val="0"/>
              <w:spacing w:after="0" w:line="240" w:lineRule="auto"/>
              <w:rPr>
                <w:rFonts w:ascii="Times New Roman" w:hAnsi="Times New Roman" w:cs="Times New Roman"/>
                <w:sz w:val="20"/>
                <w:szCs w:val="20"/>
              </w:rPr>
            </w:pPr>
          </w:p>
        </w:tc>
      </w:tr>
    </w:tbl>
    <w:p w14:paraId="0B900626"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 xml:space="preserve">Местонахождение оборудования </w:t>
      </w:r>
    </w:p>
    <w:p w14:paraId="2F489C6C"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(адрес, здание, сооружение, цех)</w:t>
      </w:r>
    </w:p>
    <w:tbl>
      <w:tblPr>
        <w:tblW w:w="9951" w:type="dxa"/>
        <w:tblLayout w:type="fixed"/>
        <w:tblCellMar>
          <w:left w:w="28" w:type="dxa"/>
          <w:right w:w="28" w:type="dxa"/>
        </w:tblCellMar>
        <w:tblLook w:val="0000" w:firstRow="0" w:lastRow="0" w:firstColumn="0" w:lastColumn="0" w:noHBand="0" w:noVBand="0"/>
      </w:tblPr>
      <w:tblGrid>
        <w:gridCol w:w="2296"/>
        <w:gridCol w:w="142"/>
        <w:gridCol w:w="425"/>
        <w:gridCol w:w="4962"/>
        <w:gridCol w:w="1134"/>
        <w:gridCol w:w="992"/>
      </w:tblGrid>
      <w:tr w:rsidR="0042613D" w:rsidRPr="00A40078" w14:paraId="637D277F" w14:textId="77777777" w:rsidTr="0042613D">
        <w:trPr>
          <w:cantSplit/>
        </w:trPr>
        <w:tc>
          <w:tcPr>
            <w:tcW w:w="7825" w:type="dxa"/>
            <w:gridSpan w:val="4"/>
            <w:tcBorders>
              <w:top w:val="nil"/>
              <w:left w:val="nil"/>
              <w:bottom w:val="single" w:sz="4" w:space="0" w:color="auto"/>
              <w:right w:val="nil"/>
            </w:tcBorders>
            <w:vAlign w:val="bottom"/>
          </w:tcPr>
          <w:p w14:paraId="0FA5B30E"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62D2CF10"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992" w:type="dxa"/>
            <w:tcBorders>
              <w:top w:val="nil"/>
              <w:left w:val="nil"/>
              <w:bottom w:val="nil"/>
              <w:right w:val="nil"/>
            </w:tcBorders>
            <w:vAlign w:val="bottom"/>
          </w:tcPr>
          <w:p w14:paraId="4C5E94BE"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44D870D5" w14:textId="77777777" w:rsidTr="0042613D">
        <w:tc>
          <w:tcPr>
            <w:tcW w:w="2438" w:type="dxa"/>
            <w:gridSpan w:val="2"/>
            <w:tcBorders>
              <w:top w:val="nil"/>
              <w:left w:val="nil"/>
              <w:bottom w:val="nil"/>
              <w:right w:val="nil"/>
            </w:tcBorders>
            <w:vAlign w:val="bottom"/>
          </w:tcPr>
          <w:p w14:paraId="5361113F"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Организация-изготовитель</w:t>
            </w:r>
          </w:p>
        </w:tc>
        <w:tc>
          <w:tcPr>
            <w:tcW w:w="5387" w:type="dxa"/>
            <w:gridSpan w:val="2"/>
            <w:tcBorders>
              <w:top w:val="nil"/>
              <w:left w:val="nil"/>
              <w:bottom w:val="single" w:sz="4" w:space="0" w:color="auto"/>
              <w:right w:val="nil"/>
            </w:tcBorders>
            <w:vAlign w:val="bottom"/>
          </w:tcPr>
          <w:p w14:paraId="4DDF7D1F"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11CFE2EF"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по ОКПО</w:t>
            </w:r>
          </w:p>
        </w:tc>
        <w:tc>
          <w:tcPr>
            <w:tcW w:w="992" w:type="dxa"/>
            <w:tcBorders>
              <w:top w:val="single" w:sz="4" w:space="0" w:color="auto"/>
              <w:left w:val="single" w:sz="4" w:space="0" w:color="auto"/>
              <w:bottom w:val="single" w:sz="4" w:space="0" w:color="auto"/>
              <w:right w:val="single" w:sz="4" w:space="0" w:color="auto"/>
            </w:tcBorders>
            <w:vAlign w:val="bottom"/>
          </w:tcPr>
          <w:p w14:paraId="6F41A80A"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7464A1D7" w14:textId="77777777" w:rsidTr="0042613D">
        <w:trPr>
          <w:cantSplit/>
        </w:trPr>
        <w:tc>
          <w:tcPr>
            <w:tcW w:w="2438" w:type="dxa"/>
            <w:gridSpan w:val="2"/>
            <w:tcBorders>
              <w:top w:val="nil"/>
              <w:left w:val="nil"/>
              <w:bottom w:val="nil"/>
              <w:right w:val="nil"/>
            </w:tcBorders>
            <w:vAlign w:val="bottom"/>
          </w:tcPr>
          <w:p w14:paraId="3E6D761E"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5387" w:type="dxa"/>
            <w:gridSpan w:val="2"/>
            <w:tcBorders>
              <w:top w:val="nil"/>
              <w:left w:val="nil"/>
              <w:bottom w:val="nil"/>
              <w:right w:val="nil"/>
            </w:tcBorders>
            <w:vAlign w:val="bottom"/>
          </w:tcPr>
          <w:p w14:paraId="08593578"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6164E487"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76A00820"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4AD24E0A" w14:textId="77777777" w:rsidTr="0042613D">
        <w:trPr>
          <w:cantSplit/>
        </w:trPr>
        <w:tc>
          <w:tcPr>
            <w:tcW w:w="2296" w:type="dxa"/>
            <w:tcBorders>
              <w:top w:val="nil"/>
              <w:left w:val="nil"/>
              <w:bottom w:val="nil"/>
              <w:right w:val="nil"/>
            </w:tcBorders>
            <w:vAlign w:val="bottom"/>
          </w:tcPr>
          <w:p w14:paraId="53A1BCCD"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Организация-поставщик</w:t>
            </w:r>
          </w:p>
        </w:tc>
        <w:tc>
          <w:tcPr>
            <w:tcW w:w="5529" w:type="dxa"/>
            <w:gridSpan w:val="3"/>
            <w:tcBorders>
              <w:top w:val="nil"/>
              <w:left w:val="nil"/>
              <w:bottom w:val="single" w:sz="4" w:space="0" w:color="auto"/>
              <w:right w:val="nil"/>
            </w:tcBorders>
            <w:vAlign w:val="bottom"/>
          </w:tcPr>
          <w:p w14:paraId="7ED4DC83"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71C77D7"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2A2E3C76"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7679D61C" w14:textId="77777777" w:rsidTr="0042613D">
        <w:trPr>
          <w:cantSplit/>
        </w:trPr>
        <w:tc>
          <w:tcPr>
            <w:tcW w:w="2296" w:type="dxa"/>
            <w:tcBorders>
              <w:top w:val="nil"/>
              <w:left w:val="nil"/>
              <w:bottom w:val="nil"/>
              <w:right w:val="nil"/>
            </w:tcBorders>
            <w:vAlign w:val="bottom"/>
          </w:tcPr>
          <w:p w14:paraId="0108A0F1"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4312DFB8"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461D6917"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71557517"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60E2BD19" w14:textId="77777777" w:rsidTr="0042613D">
        <w:trPr>
          <w:cantSplit/>
        </w:trPr>
        <w:tc>
          <w:tcPr>
            <w:tcW w:w="2863" w:type="dxa"/>
            <w:gridSpan w:val="3"/>
            <w:tcBorders>
              <w:top w:val="nil"/>
              <w:left w:val="nil"/>
              <w:bottom w:val="nil"/>
              <w:right w:val="nil"/>
            </w:tcBorders>
            <w:vAlign w:val="bottom"/>
          </w:tcPr>
          <w:p w14:paraId="3B17D999"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Организация-грузоотправитель</w:t>
            </w:r>
          </w:p>
        </w:tc>
        <w:tc>
          <w:tcPr>
            <w:tcW w:w="4962" w:type="dxa"/>
            <w:tcBorders>
              <w:top w:val="nil"/>
              <w:left w:val="nil"/>
              <w:bottom w:val="single" w:sz="4" w:space="0" w:color="auto"/>
              <w:right w:val="nil"/>
            </w:tcBorders>
            <w:vAlign w:val="bottom"/>
          </w:tcPr>
          <w:p w14:paraId="1D038BF0"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2C1C495C"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543719B9"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1B8E9CC2" w14:textId="77777777" w:rsidTr="0042613D">
        <w:trPr>
          <w:cantSplit/>
        </w:trPr>
        <w:tc>
          <w:tcPr>
            <w:tcW w:w="2863" w:type="dxa"/>
            <w:gridSpan w:val="3"/>
            <w:tcBorders>
              <w:top w:val="nil"/>
              <w:left w:val="nil"/>
              <w:bottom w:val="nil"/>
              <w:right w:val="nil"/>
            </w:tcBorders>
            <w:vAlign w:val="bottom"/>
          </w:tcPr>
          <w:p w14:paraId="757D61B0"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4962" w:type="dxa"/>
            <w:tcBorders>
              <w:top w:val="nil"/>
              <w:left w:val="nil"/>
              <w:bottom w:val="nil"/>
              <w:right w:val="nil"/>
            </w:tcBorders>
            <w:vAlign w:val="bottom"/>
          </w:tcPr>
          <w:p w14:paraId="66199592"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7E8BECF5"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590E7AEC"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48862E25" w14:textId="77777777" w:rsidTr="0042613D">
        <w:trPr>
          <w:cantSplit/>
        </w:trPr>
        <w:tc>
          <w:tcPr>
            <w:tcW w:w="2296" w:type="dxa"/>
            <w:tcBorders>
              <w:top w:val="nil"/>
              <w:left w:val="nil"/>
              <w:bottom w:val="nil"/>
              <w:right w:val="nil"/>
            </w:tcBorders>
            <w:vAlign w:val="bottom"/>
          </w:tcPr>
          <w:p w14:paraId="49207CF7"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Организация-перевозчик</w:t>
            </w:r>
          </w:p>
        </w:tc>
        <w:tc>
          <w:tcPr>
            <w:tcW w:w="5529" w:type="dxa"/>
            <w:gridSpan w:val="3"/>
            <w:tcBorders>
              <w:top w:val="nil"/>
              <w:left w:val="nil"/>
              <w:bottom w:val="single" w:sz="4" w:space="0" w:color="auto"/>
              <w:right w:val="nil"/>
            </w:tcBorders>
            <w:vAlign w:val="bottom"/>
          </w:tcPr>
          <w:p w14:paraId="7E66FC4C"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FE9F761"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nil"/>
              <w:right w:val="single" w:sz="4" w:space="0" w:color="auto"/>
            </w:tcBorders>
            <w:vAlign w:val="bottom"/>
          </w:tcPr>
          <w:p w14:paraId="5DC4232C"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6E542292" w14:textId="77777777" w:rsidTr="0042613D">
        <w:trPr>
          <w:cantSplit/>
        </w:trPr>
        <w:tc>
          <w:tcPr>
            <w:tcW w:w="2296" w:type="dxa"/>
            <w:tcBorders>
              <w:top w:val="nil"/>
              <w:left w:val="nil"/>
              <w:bottom w:val="nil"/>
              <w:right w:val="nil"/>
            </w:tcBorders>
            <w:vAlign w:val="bottom"/>
          </w:tcPr>
          <w:p w14:paraId="5EA50F24"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7D42BFC7"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04C41E1F"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single" w:sz="4" w:space="0" w:color="auto"/>
              <w:right w:val="single" w:sz="4" w:space="0" w:color="auto"/>
            </w:tcBorders>
            <w:vAlign w:val="bottom"/>
          </w:tcPr>
          <w:p w14:paraId="72C4433B"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7192C0E8" w14:textId="77777777" w:rsidTr="0042613D">
        <w:trPr>
          <w:cantSplit/>
        </w:trPr>
        <w:tc>
          <w:tcPr>
            <w:tcW w:w="2296" w:type="dxa"/>
            <w:tcBorders>
              <w:top w:val="nil"/>
              <w:left w:val="nil"/>
              <w:bottom w:val="nil"/>
              <w:right w:val="nil"/>
            </w:tcBorders>
            <w:vAlign w:val="bottom"/>
          </w:tcPr>
          <w:p w14:paraId="2CBF29DC"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Монтажная организация</w:t>
            </w:r>
          </w:p>
        </w:tc>
        <w:tc>
          <w:tcPr>
            <w:tcW w:w="5529" w:type="dxa"/>
            <w:gridSpan w:val="3"/>
            <w:tcBorders>
              <w:top w:val="nil"/>
              <w:left w:val="nil"/>
              <w:bottom w:val="single" w:sz="4" w:space="0" w:color="auto"/>
              <w:right w:val="nil"/>
            </w:tcBorders>
            <w:vAlign w:val="bottom"/>
          </w:tcPr>
          <w:p w14:paraId="3CB5A946"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202BBFCB"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49698EA9"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774CF9A7" w14:textId="77777777" w:rsidTr="0042613D">
        <w:tc>
          <w:tcPr>
            <w:tcW w:w="2296" w:type="dxa"/>
            <w:tcBorders>
              <w:top w:val="nil"/>
              <w:left w:val="nil"/>
              <w:bottom w:val="nil"/>
              <w:right w:val="nil"/>
            </w:tcBorders>
            <w:vAlign w:val="bottom"/>
          </w:tcPr>
          <w:p w14:paraId="25FF8A7B"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57705072"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(наименование)</w:t>
            </w:r>
          </w:p>
        </w:tc>
        <w:tc>
          <w:tcPr>
            <w:tcW w:w="1134" w:type="dxa"/>
            <w:tcBorders>
              <w:top w:val="nil"/>
              <w:left w:val="nil"/>
              <w:bottom w:val="nil"/>
              <w:right w:val="nil"/>
            </w:tcBorders>
            <w:vAlign w:val="bottom"/>
          </w:tcPr>
          <w:p w14:paraId="0ACB155C"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992" w:type="dxa"/>
            <w:tcBorders>
              <w:top w:val="nil"/>
              <w:left w:val="nil"/>
              <w:bottom w:val="nil"/>
              <w:right w:val="nil"/>
            </w:tcBorders>
            <w:vAlign w:val="bottom"/>
          </w:tcPr>
          <w:p w14:paraId="2BFF2C23" w14:textId="77777777" w:rsidR="0042613D" w:rsidRPr="00A40078" w:rsidRDefault="0042613D" w:rsidP="0042613D">
            <w:pPr>
              <w:widowControl w:val="0"/>
              <w:spacing w:after="0" w:line="240" w:lineRule="auto"/>
              <w:rPr>
                <w:rFonts w:ascii="Times New Roman" w:hAnsi="Times New Roman" w:cs="Times New Roman"/>
                <w:sz w:val="20"/>
                <w:szCs w:val="20"/>
              </w:rPr>
            </w:pPr>
          </w:p>
        </w:tc>
      </w:tr>
    </w:tbl>
    <w:p w14:paraId="5F126BAF"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1. В процессе</w:t>
      </w:r>
      <w:r w:rsidRPr="00A40078">
        <w:rPr>
          <w:rFonts w:ascii="Times New Roman" w:hAnsi="Times New Roman" w:cs="Times New Roman"/>
          <w:sz w:val="20"/>
          <w:szCs w:val="20"/>
        </w:rPr>
        <w:tab/>
      </w:r>
      <w:r w:rsidRPr="00A40078">
        <w:rPr>
          <w:rFonts w:ascii="Times New Roman" w:hAnsi="Times New Roman" w:cs="Times New Roman"/>
          <w:sz w:val="20"/>
          <w:szCs w:val="20"/>
        </w:rPr>
        <w:tab/>
        <w:t>перечисленного ниже оборудования обнаружены следующие дефекты:</w:t>
      </w:r>
    </w:p>
    <w:p w14:paraId="60BA07B1"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(приема, монтажа, наладки, испытания)</w:t>
      </w: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1"/>
        <w:gridCol w:w="1375"/>
        <w:gridCol w:w="1134"/>
        <w:gridCol w:w="1488"/>
        <w:gridCol w:w="1347"/>
        <w:gridCol w:w="1277"/>
        <w:gridCol w:w="1601"/>
      </w:tblGrid>
      <w:tr w:rsidR="0042613D" w:rsidRPr="00A40078" w14:paraId="355ACA08" w14:textId="77777777" w:rsidTr="0042613D">
        <w:trPr>
          <w:cantSplit/>
        </w:trPr>
        <w:tc>
          <w:tcPr>
            <w:tcW w:w="5698" w:type="dxa"/>
            <w:gridSpan w:val="4"/>
            <w:vAlign w:val="bottom"/>
          </w:tcPr>
          <w:p w14:paraId="5BC5F973"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Обо</w:t>
            </w:r>
            <w:r w:rsidRPr="00A40078">
              <w:rPr>
                <w:rFonts w:ascii="Times New Roman" w:hAnsi="Times New Roman" w:cs="Times New Roman"/>
                <w:sz w:val="20"/>
                <w:szCs w:val="20"/>
              </w:rPr>
              <w:softHyphen/>
              <w:t>ру</w:t>
            </w:r>
            <w:r w:rsidRPr="00A40078">
              <w:rPr>
                <w:rFonts w:ascii="Times New Roman" w:hAnsi="Times New Roman" w:cs="Times New Roman"/>
                <w:sz w:val="20"/>
                <w:szCs w:val="20"/>
              </w:rPr>
              <w:softHyphen/>
              <w:t>до</w:t>
            </w:r>
            <w:r w:rsidRPr="00A40078">
              <w:rPr>
                <w:rFonts w:ascii="Times New Roman" w:hAnsi="Times New Roman" w:cs="Times New Roman"/>
                <w:sz w:val="20"/>
                <w:szCs w:val="20"/>
              </w:rPr>
              <w:softHyphen/>
              <w:t>ва</w:t>
            </w:r>
            <w:r w:rsidRPr="00A40078">
              <w:rPr>
                <w:rFonts w:ascii="Times New Roman" w:hAnsi="Times New Roman" w:cs="Times New Roman"/>
                <w:sz w:val="20"/>
                <w:szCs w:val="20"/>
              </w:rPr>
              <w:softHyphen/>
              <w:t>ние</w:t>
            </w:r>
          </w:p>
        </w:tc>
        <w:tc>
          <w:tcPr>
            <w:tcW w:w="2624" w:type="dxa"/>
            <w:gridSpan w:val="2"/>
            <w:vAlign w:val="bottom"/>
          </w:tcPr>
          <w:p w14:paraId="54FF9D0C"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Да</w:t>
            </w:r>
            <w:r w:rsidRPr="00A40078">
              <w:rPr>
                <w:rFonts w:ascii="Times New Roman" w:hAnsi="Times New Roman" w:cs="Times New Roman"/>
                <w:sz w:val="20"/>
                <w:szCs w:val="20"/>
              </w:rPr>
              <w:softHyphen/>
              <w:t>та</w:t>
            </w:r>
          </w:p>
        </w:tc>
        <w:tc>
          <w:tcPr>
            <w:tcW w:w="1601" w:type="dxa"/>
            <w:vMerge w:val="restart"/>
          </w:tcPr>
          <w:p w14:paraId="6D38C141"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Об</w:t>
            </w:r>
            <w:r w:rsidRPr="00A40078">
              <w:rPr>
                <w:rFonts w:ascii="Times New Roman" w:hAnsi="Times New Roman" w:cs="Times New Roman"/>
                <w:sz w:val="20"/>
                <w:szCs w:val="20"/>
              </w:rPr>
              <w:softHyphen/>
              <w:t>на</w:t>
            </w:r>
            <w:r w:rsidRPr="00A40078">
              <w:rPr>
                <w:rFonts w:ascii="Times New Roman" w:hAnsi="Times New Roman" w:cs="Times New Roman"/>
                <w:sz w:val="20"/>
                <w:szCs w:val="20"/>
              </w:rPr>
              <w:softHyphen/>
              <w:t>ру</w:t>
            </w:r>
            <w:r w:rsidRPr="00A40078">
              <w:rPr>
                <w:rFonts w:ascii="Times New Roman" w:hAnsi="Times New Roman" w:cs="Times New Roman"/>
                <w:sz w:val="20"/>
                <w:szCs w:val="20"/>
              </w:rPr>
              <w:softHyphen/>
              <w:t>жен</w:t>
            </w:r>
            <w:r w:rsidRPr="00A40078">
              <w:rPr>
                <w:rFonts w:ascii="Times New Roman" w:hAnsi="Times New Roman" w:cs="Times New Roman"/>
                <w:sz w:val="20"/>
                <w:szCs w:val="20"/>
              </w:rPr>
              <w:softHyphen/>
              <w:t>ные</w:t>
            </w:r>
            <w:r w:rsidRPr="00A40078">
              <w:rPr>
                <w:rFonts w:ascii="Times New Roman" w:hAnsi="Times New Roman" w:cs="Times New Roman"/>
                <w:sz w:val="20"/>
                <w:szCs w:val="20"/>
              </w:rPr>
              <w:br/>
              <w:t>де</w:t>
            </w:r>
            <w:r w:rsidRPr="00A40078">
              <w:rPr>
                <w:rFonts w:ascii="Times New Roman" w:hAnsi="Times New Roman" w:cs="Times New Roman"/>
                <w:sz w:val="20"/>
                <w:szCs w:val="20"/>
              </w:rPr>
              <w:softHyphen/>
              <w:t>фек</w:t>
            </w:r>
            <w:r w:rsidRPr="00A40078">
              <w:rPr>
                <w:rFonts w:ascii="Times New Roman" w:hAnsi="Times New Roman" w:cs="Times New Roman"/>
                <w:sz w:val="20"/>
                <w:szCs w:val="20"/>
              </w:rPr>
              <w:softHyphen/>
              <w:t>ты</w:t>
            </w:r>
          </w:p>
        </w:tc>
      </w:tr>
      <w:tr w:rsidR="0042613D" w:rsidRPr="00A40078" w14:paraId="110AD9E4" w14:textId="77777777" w:rsidTr="0042613D">
        <w:trPr>
          <w:cantSplit/>
        </w:trPr>
        <w:tc>
          <w:tcPr>
            <w:tcW w:w="1701" w:type="dxa"/>
          </w:tcPr>
          <w:p w14:paraId="770572A3"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на</w:t>
            </w:r>
            <w:r w:rsidRPr="00A40078">
              <w:rPr>
                <w:rFonts w:ascii="Times New Roman" w:hAnsi="Times New Roman" w:cs="Times New Roman"/>
                <w:sz w:val="20"/>
                <w:szCs w:val="20"/>
              </w:rPr>
              <w:softHyphen/>
              <w:t>име</w:t>
            </w:r>
            <w:r w:rsidRPr="00A40078">
              <w:rPr>
                <w:rFonts w:ascii="Times New Roman" w:hAnsi="Times New Roman" w:cs="Times New Roman"/>
                <w:sz w:val="20"/>
                <w:szCs w:val="20"/>
              </w:rPr>
              <w:softHyphen/>
              <w:t>но</w:t>
            </w:r>
            <w:r w:rsidRPr="00A40078">
              <w:rPr>
                <w:rFonts w:ascii="Times New Roman" w:hAnsi="Times New Roman" w:cs="Times New Roman"/>
                <w:sz w:val="20"/>
                <w:szCs w:val="20"/>
              </w:rPr>
              <w:softHyphen/>
              <w:t>ва</w:t>
            </w:r>
            <w:r w:rsidRPr="00A40078">
              <w:rPr>
                <w:rFonts w:ascii="Times New Roman" w:hAnsi="Times New Roman" w:cs="Times New Roman"/>
                <w:sz w:val="20"/>
                <w:szCs w:val="20"/>
              </w:rPr>
              <w:softHyphen/>
              <w:t>ние</w:t>
            </w:r>
          </w:p>
        </w:tc>
        <w:tc>
          <w:tcPr>
            <w:tcW w:w="1375" w:type="dxa"/>
          </w:tcPr>
          <w:p w14:paraId="270BE056"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но</w:t>
            </w:r>
            <w:r w:rsidRPr="00A40078">
              <w:rPr>
                <w:rFonts w:ascii="Times New Roman" w:hAnsi="Times New Roman" w:cs="Times New Roman"/>
                <w:sz w:val="20"/>
                <w:szCs w:val="20"/>
              </w:rPr>
              <w:softHyphen/>
              <w:t>мер</w:t>
            </w:r>
            <w:r w:rsidRPr="00A40078">
              <w:rPr>
                <w:rFonts w:ascii="Times New Roman" w:hAnsi="Times New Roman" w:cs="Times New Roman"/>
                <w:sz w:val="20"/>
                <w:szCs w:val="20"/>
              </w:rPr>
              <w:br/>
              <w:t>пас</w:t>
            </w:r>
            <w:r w:rsidRPr="00A40078">
              <w:rPr>
                <w:rFonts w:ascii="Times New Roman" w:hAnsi="Times New Roman" w:cs="Times New Roman"/>
                <w:sz w:val="20"/>
                <w:szCs w:val="20"/>
              </w:rPr>
              <w:softHyphen/>
              <w:t>пор</w:t>
            </w:r>
            <w:r w:rsidRPr="00A40078">
              <w:rPr>
                <w:rFonts w:ascii="Times New Roman" w:hAnsi="Times New Roman" w:cs="Times New Roman"/>
                <w:sz w:val="20"/>
                <w:szCs w:val="20"/>
              </w:rPr>
              <w:softHyphen/>
              <w:t>та или мар</w:t>
            </w:r>
            <w:r w:rsidRPr="00A40078">
              <w:rPr>
                <w:rFonts w:ascii="Times New Roman" w:hAnsi="Times New Roman" w:cs="Times New Roman"/>
                <w:sz w:val="20"/>
                <w:szCs w:val="20"/>
              </w:rPr>
              <w:softHyphen/>
              <w:t>ки</w:t>
            </w:r>
            <w:r w:rsidRPr="00A40078">
              <w:rPr>
                <w:rFonts w:ascii="Times New Roman" w:hAnsi="Times New Roman" w:cs="Times New Roman"/>
                <w:sz w:val="20"/>
                <w:szCs w:val="20"/>
              </w:rPr>
              <w:softHyphen/>
              <w:t>ров</w:t>
            </w:r>
            <w:r w:rsidRPr="00A40078">
              <w:rPr>
                <w:rFonts w:ascii="Times New Roman" w:hAnsi="Times New Roman" w:cs="Times New Roman"/>
                <w:sz w:val="20"/>
                <w:szCs w:val="20"/>
              </w:rPr>
              <w:softHyphen/>
              <w:t>ка</w:t>
            </w:r>
          </w:p>
        </w:tc>
        <w:tc>
          <w:tcPr>
            <w:tcW w:w="1134" w:type="dxa"/>
          </w:tcPr>
          <w:p w14:paraId="0DAA064E"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тип, мар</w:t>
            </w:r>
            <w:r w:rsidRPr="00A40078">
              <w:rPr>
                <w:rFonts w:ascii="Times New Roman" w:hAnsi="Times New Roman" w:cs="Times New Roman"/>
                <w:sz w:val="20"/>
                <w:szCs w:val="20"/>
              </w:rPr>
              <w:softHyphen/>
              <w:t>ка</w:t>
            </w:r>
          </w:p>
        </w:tc>
        <w:tc>
          <w:tcPr>
            <w:tcW w:w="1488" w:type="dxa"/>
          </w:tcPr>
          <w:p w14:paraId="4EC0A79D"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про</w:t>
            </w:r>
            <w:r w:rsidRPr="00A40078">
              <w:rPr>
                <w:rFonts w:ascii="Times New Roman" w:hAnsi="Times New Roman" w:cs="Times New Roman"/>
                <w:sz w:val="20"/>
                <w:szCs w:val="20"/>
              </w:rPr>
              <w:softHyphen/>
              <w:t>ект</w:t>
            </w:r>
            <w:r w:rsidRPr="00A40078">
              <w:rPr>
                <w:rFonts w:ascii="Times New Roman" w:hAnsi="Times New Roman" w:cs="Times New Roman"/>
                <w:sz w:val="20"/>
                <w:szCs w:val="20"/>
              </w:rPr>
              <w:softHyphen/>
              <w:t>ная</w:t>
            </w:r>
            <w:r w:rsidRPr="00A40078">
              <w:rPr>
                <w:rFonts w:ascii="Times New Roman" w:hAnsi="Times New Roman" w:cs="Times New Roman"/>
                <w:sz w:val="20"/>
                <w:szCs w:val="20"/>
              </w:rPr>
              <w:br/>
              <w:t>ор</w:t>
            </w:r>
            <w:r w:rsidRPr="00A40078">
              <w:rPr>
                <w:rFonts w:ascii="Times New Roman" w:hAnsi="Times New Roman" w:cs="Times New Roman"/>
                <w:sz w:val="20"/>
                <w:szCs w:val="20"/>
              </w:rPr>
              <w:softHyphen/>
              <w:t>га</w:t>
            </w:r>
            <w:r w:rsidRPr="00A40078">
              <w:rPr>
                <w:rFonts w:ascii="Times New Roman" w:hAnsi="Times New Roman" w:cs="Times New Roman"/>
                <w:sz w:val="20"/>
                <w:szCs w:val="20"/>
              </w:rPr>
              <w:softHyphen/>
              <w:t>ни</w:t>
            </w:r>
            <w:r w:rsidRPr="00A40078">
              <w:rPr>
                <w:rFonts w:ascii="Times New Roman" w:hAnsi="Times New Roman" w:cs="Times New Roman"/>
                <w:sz w:val="20"/>
                <w:szCs w:val="20"/>
              </w:rPr>
              <w:softHyphen/>
              <w:t>за</w:t>
            </w:r>
            <w:r w:rsidRPr="00A40078">
              <w:rPr>
                <w:rFonts w:ascii="Times New Roman" w:hAnsi="Times New Roman" w:cs="Times New Roman"/>
                <w:sz w:val="20"/>
                <w:szCs w:val="20"/>
              </w:rPr>
              <w:softHyphen/>
              <w:t>ция</w:t>
            </w:r>
          </w:p>
        </w:tc>
        <w:tc>
          <w:tcPr>
            <w:tcW w:w="1347" w:type="dxa"/>
          </w:tcPr>
          <w:p w14:paraId="4FEB249A"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из</w:t>
            </w:r>
            <w:r w:rsidRPr="00A40078">
              <w:rPr>
                <w:rFonts w:ascii="Times New Roman" w:hAnsi="Times New Roman" w:cs="Times New Roman"/>
                <w:sz w:val="20"/>
                <w:szCs w:val="20"/>
              </w:rPr>
              <w:softHyphen/>
              <w:t>го</w:t>
            </w:r>
            <w:r w:rsidRPr="00A40078">
              <w:rPr>
                <w:rFonts w:ascii="Times New Roman" w:hAnsi="Times New Roman" w:cs="Times New Roman"/>
                <w:sz w:val="20"/>
                <w:szCs w:val="20"/>
              </w:rPr>
              <w:softHyphen/>
              <w:t>тов</w:t>
            </w:r>
            <w:r w:rsidRPr="00A40078">
              <w:rPr>
                <w:rFonts w:ascii="Times New Roman" w:hAnsi="Times New Roman" w:cs="Times New Roman"/>
                <w:sz w:val="20"/>
                <w:szCs w:val="20"/>
              </w:rPr>
              <w:softHyphen/>
              <w:t>ле</w:t>
            </w:r>
            <w:r w:rsidRPr="00A40078">
              <w:rPr>
                <w:rFonts w:ascii="Times New Roman" w:hAnsi="Times New Roman" w:cs="Times New Roman"/>
                <w:sz w:val="20"/>
                <w:szCs w:val="20"/>
              </w:rPr>
              <w:softHyphen/>
              <w:t>ния обо</w:t>
            </w:r>
            <w:r w:rsidRPr="00A40078">
              <w:rPr>
                <w:rFonts w:ascii="Times New Roman" w:hAnsi="Times New Roman" w:cs="Times New Roman"/>
                <w:sz w:val="20"/>
                <w:szCs w:val="20"/>
              </w:rPr>
              <w:softHyphen/>
              <w:t>ру</w:t>
            </w:r>
            <w:r w:rsidRPr="00A40078">
              <w:rPr>
                <w:rFonts w:ascii="Times New Roman" w:hAnsi="Times New Roman" w:cs="Times New Roman"/>
                <w:sz w:val="20"/>
                <w:szCs w:val="20"/>
              </w:rPr>
              <w:softHyphen/>
              <w:t>до</w:t>
            </w:r>
            <w:r w:rsidRPr="00A40078">
              <w:rPr>
                <w:rFonts w:ascii="Times New Roman" w:hAnsi="Times New Roman" w:cs="Times New Roman"/>
                <w:sz w:val="20"/>
                <w:szCs w:val="20"/>
              </w:rPr>
              <w:softHyphen/>
              <w:t>ва</w:t>
            </w:r>
            <w:r w:rsidRPr="00A40078">
              <w:rPr>
                <w:rFonts w:ascii="Times New Roman" w:hAnsi="Times New Roman" w:cs="Times New Roman"/>
                <w:sz w:val="20"/>
                <w:szCs w:val="20"/>
              </w:rPr>
              <w:softHyphen/>
              <w:t>ния</w:t>
            </w:r>
          </w:p>
        </w:tc>
        <w:tc>
          <w:tcPr>
            <w:tcW w:w="1277" w:type="dxa"/>
          </w:tcPr>
          <w:p w14:paraId="0AE7F75F"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пос</w:t>
            </w:r>
            <w:r w:rsidRPr="00A40078">
              <w:rPr>
                <w:rFonts w:ascii="Times New Roman" w:hAnsi="Times New Roman" w:cs="Times New Roman"/>
                <w:sz w:val="20"/>
                <w:szCs w:val="20"/>
              </w:rPr>
              <w:softHyphen/>
              <w:t>туп</w:t>
            </w:r>
            <w:r w:rsidRPr="00A40078">
              <w:rPr>
                <w:rFonts w:ascii="Times New Roman" w:hAnsi="Times New Roman" w:cs="Times New Roman"/>
                <w:sz w:val="20"/>
                <w:szCs w:val="20"/>
              </w:rPr>
              <w:softHyphen/>
              <w:t>ле</w:t>
            </w:r>
            <w:r w:rsidRPr="00A40078">
              <w:rPr>
                <w:rFonts w:ascii="Times New Roman" w:hAnsi="Times New Roman" w:cs="Times New Roman"/>
                <w:sz w:val="20"/>
                <w:szCs w:val="20"/>
              </w:rPr>
              <w:softHyphen/>
              <w:t>ния обо</w:t>
            </w:r>
            <w:r w:rsidRPr="00A40078">
              <w:rPr>
                <w:rFonts w:ascii="Times New Roman" w:hAnsi="Times New Roman" w:cs="Times New Roman"/>
                <w:sz w:val="20"/>
                <w:szCs w:val="20"/>
              </w:rPr>
              <w:softHyphen/>
              <w:t>ру</w:t>
            </w:r>
            <w:r w:rsidRPr="00A40078">
              <w:rPr>
                <w:rFonts w:ascii="Times New Roman" w:hAnsi="Times New Roman" w:cs="Times New Roman"/>
                <w:sz w:val="20"/>
                <w:szCs w:val="20"/>
              </w:rPr>
              <w:softHyphen/>
              <w:t>до</w:t>
            </w:r>
            <w:r w:rsidRPr="00A40078">
              <w:rPr>
                <w:rFonts w:ascii="Times New Roman" w:hAnsi="Times New Roman" w:cs="Times New Roman"/>
                <w:sz w:val="20"/>
                <w:szCs w:val="20"/>
              </w:rPr>
              <w:softHyphen/>
              <w:t>ва</w:t>
            </w:r>
            <w:r w:rsidRPr="00A40078">
              <w:rPr>
                <w:rFonts w:ascii="Times New Roman" w:hAnsi="Times New Roman" w:cs="Times New Roman"/>
                <w:sz w:val="20"/>
                <w:szCs w:val="20"/>
              </w:rPr>
              <w:softHyphen/>
              <w:t>ния</w:t>
            </w:r>
          </w:p>
        </w:tc>
        <w:tc>
          <w:tcPr>
            <w:tcW w:w="1601" w:type="dxa"/>
            <w:vMerge/>
            <w:vAlign w:val="bottom"/>
          </w:tcPr>
          <w:p w14:paraId="0009BFAC"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5260B8D9" w14:textId="77777777" w:rsidTr="0042613D">
        <w:tc>
          <w:tcPr>
            <w:tcW w:w="1701" w:type="dxa"/>
            <w:vAlign w:val="bottom"/>
          </w:tcPr>
          <w:p w14:paraId="6855C057"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1</w:t>
            </w:r>
          </w:p>
        </w:tc>
        <w:tc>
          <w:tcPr>
            <w:tcW w:w="1375" w:type="dxa"/>
            <w:vAlign w:val="bottom"/>
          </w:tcPr>
          <w:p w14:paraId="3CC0C029"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2</w:t>
            </w:r>
          </w:p>
        </w:tc>
        <w:tc>
          <w:tcPr>
            <w:tcW w:w="1134" w:type="dxa"/>
            <w:vAlign w:val="bottom"/>
          </w:tcPr>
          <w:p w14:paraId="4998C481"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3</w:t>
            </w:r>
          </w:p>
        </w:tc>
        <w:tc>
          <w:tcPr>
            <w:tcW w:w="1488" w:type="dxa"/>
            <w:vAlign w:val="bottom"/>
          </w:tcPr>
          <w:p w14:paraId="04B75A04"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4</w:t>
            </w:r>
          </w:p>
        </w:tc>
        <w:tc>
          <w:tcPr>
            <w:tcW w:w="1347" w:type="dxa"/>
            <w:vAlign w:val="bottom"/>
          </w:tcPr>
          <w:p w14:paraId="0904F411"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5</w:t>
            </w:r>
          </w:p>
        </w:tc>
        <w:tc>
          <w:tcPr>
            <w:tcW w:w="1277" w:type="dxa"/>
            <w:vAlign w:val="bottom"/>
          </w:tcPr>
          <w:p w14:paraId="1E13F4E3"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6</w:t>
            </w:r>
          </w:p>
        </w:tc>
        <w:tc>
          <w:tcPr>
            <w:tcW w:w="1601" w:type="dxa"/>
            <w:vAlign w:val="bottom"/>
          </w:tcPr>
          <w:p w14:paraId="7EA67197"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7</w:t>
            </w:r>
          </w:p>
        </w:tc>
      </w:tr>
      <w:tr w:rsidR="0042613D" w:rsidRPr="00A40078" w14:paraId="23429369" w14:textId="77777777" w:rsidTr="0042613D">
        <w:tc>
          <w:tcPr>
            <w:tcW w:w="1701" w:type="dxa"/>
            <w:vAlign w:val="bottom"/>
          </w:tcPr>
          <w:p w14:paraId="63A03492"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140DB9C8"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6D9CE0FB"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366FE748"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7E0896C9"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2A8D90DC"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13FB1ADF"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6005BD8F" w14:textId="77777777" w:rsidTr="0042613D">
        <w:tc>
          <w:tcPr>
            <w:tcW w:w="1701" w:type="dxa"/>
            <w:vAlign w:val="bottom"/>
          </w:tcPr>
          <w:p w14:paraId="4C1DF80A"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34C169C1"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7B02EDF2"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3A6F5F24"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5DA1B63A"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1FD8BA38"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586CC671"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4D830DD2" w14:textId="77777777" w:rsidTr="0042613D">
        <w:tc>
          <w:tcPr>
            <w:tcW w:w="1701" w:type="dxa"/>
            <w:vAlign w:val="bottom"/>
          </w:tcPr>
          <w:p w14:paraId="5745EEFD"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30EE4A29"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409FD01A"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4DFF3AAE"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537AF8C1"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2FA5F242"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0C4BA845"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0D9AE853" w14:textId="77777777" w:rsidTr="0042613D">
        <w:tc>
          <w:tcPr>
            <w:tcW w:w="1701" w:type="dxa"/>
            <w:vAlign w:val="bottom"/>
          </w:tcPr>
          <w:p w14:paraId="37B61851"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5FCFABE6"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3D02738B"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22175EEF"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75A1BC94"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58CC7E16"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380E09CE"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358DDBBC" w14:textId="77777777" w:rsidTr="0042613D">
        <w:tc>
          <w:tcPr>
            <w:tcW w:w="1701" w:type="dxa"/>
            <w:vAlign w:val="bottom"/>
          </w:tcPr>
          <w:p w14:paraId="0ACF6C62"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527D8FDE"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36050E31"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7AFE3FC5"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06E15DD5"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0ED97233"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46FEBC62"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2D660FCA" w14:textId="77777777" w:rsidTr="0042613D">
        <w:tc>
          <w:tcPr>
            <w:tcW w:w="1701" w:type="dxa"/>
            <w:vAlign w:val="bottom"/>
          </w:tcPr>
          <w:p w14:paraId="1E3396DD"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3C2F4E6A"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7DDFFFD6"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1566B1F3"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1FC57ED6"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769F9D1F"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645BB61B"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57C68B12" w14:textId="77777777" w:rsidTr="0042613D">
        <w:tc>
          <w:tcPr>
            <w:tcW w:w="1701" w:type="dxa"/>
            <w:vAlign w:val="bottom"/>
          </w:tcPr>
          <w:p w14:paraId="3F787407"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0B07FA80"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4C21BEB1"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459D5D00"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41059487"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0E1FDC7B"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775A2190"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6212FA1E" w14:textId="77777777" w:rsidTr="0042613D">
        <w:tc>
          <w:tcPr>
            <w:tcW w:w="1701" w:type="dxa"/>
            <w:vAlign w:val="bottom"/>
          </w:tcPr>
          <w:p w14:paraId="76D211D2"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74028EC9"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212CABA2"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49C12E02"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130ED97F"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3BBA9DA7"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013ED235"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3FF2F8EF" w14:textId="77777777" w:rsidTr="0042613D">
        <w:tc>
          <w:tcPr>
            <w:tcW w:w="1701" w:type="dxa"/>
            <w:vAlign w:val="bottom"/>
          </w:tcPr>
          <w:p w14:paraId="0D1239F4"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0F45F78C"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0A36684A"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644B9BB9"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43A1F4EE"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373E1771"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641620BE"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09F9AF0A" w14:textId="77777777" w:rsidTr="0042613D">
        <w:tc>
          <w:tcPr>
            <w:tcW w:w="1701" w:type="dxa"/>
            <w:vAlign w:val="bottom"/>
          </w:tcPr>
          <w:p w14:paraId="6744AF7B"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510CE689"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76F50256"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3067A503"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13324307"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0A421C58"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2546034F"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59149437" w14:textId="77777777" w:rsidTr="0042613D">
        <w:tc>
          <w:tcPr>
            <w:tcW w:w="1701" w:type="dxa"/>
            <w:vAlign w:val="bottom"/>
          </w:tcPr>
          <w:p w14:paraId="4ABCD518"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4947D7FA"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64357EFD"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7355A2B3"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374F915B"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0288324B"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3DFE1FBE"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1B151C41" w14:textId="77777777" w:rsidTr="0042613D">
        <w:tc>
          <w:tcPr>
            <w:tcW w:w="1701" w:type="dxa"/>
            <w:vAlign w:val="bottom"/>
          </w:tcPr>
          <w:p w14:paraId="0586EACF"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23EABF19"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7FB1E8E3"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67403F41"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26C784F2"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4F43F3B5"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7CE93EA4"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04D8C46E" w14:textId="77777777" w:rsidTr="0042613D">
        <w:tc>
          <w:tcPr>
            <w:tcW w:w="1701" w:type="dxa"/>
            <w:vAlign w:val="bottom"/>
          </w:tcPr>
          <w:p w14:paraId="13E9BB10"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08BA194D"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66695332"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71A99627"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11F25314"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1869D1F4"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2EA82D26"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07B0CB22" w14:textId="77777777" w:rsidTr="0042613D">
        <w:tc>
          <w:tcPr>
            <w:tcW w:w="1701" w:type="dxa"/>
            <w:vAlign w:val="bottom"/>
          </w:tcPr>
          <w:p w14:paraId="0AF4573A"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5AC30670"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06DAE3A3"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165B9BBD"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53726BFD"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67A5A9F1"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59756501"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319CFC61" w14:textId="77777777" w:rsidTr="0042613D">
        <w:tc>
          <w:tcPr>
            <w:tcW w:w="1701" w:type="dxa"/>
            <w:vAlign w:val="bottom"/>
          </w:tcPr>
          <w:p w14:paraId="246D7CD1"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175A30E0"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7A11B7C5"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14C3FBD4"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3DA09FD9"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56212BA3"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5193E3F5"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74B6AA61" w14:textId="77777777" w:rsidTr="0042613D">
        <w:tc>
          <w:tcPr>
            <w:tcW w:w="1701" w:type="dxa"/>
            <w:vAlign w:val="bottom"/>
          </w:tcPr>
          <w:p w14:paraId="6E8AEEED"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62FCE432"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1ACB33CC"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008EE697"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0530DB4B"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3E5974B5"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08DF2C64"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4EB052F9" w14:textId="77777777" w:rsidTr="0042613D">
        <w:tc>
          <w:tcPr>
            <w:tcW w:w="1701" w:type="dxa"/>
            <w:vAlign w:val="bottom"/>
          </w:tcPr>
          <w:p w14:paraId="1EB331F8"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5B90ABC4"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581A72A4"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09ACE1C3"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485DA3B2"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4B5DC3CC"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672D44AB"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5968B7CD" w14:textId="77777777" w:rsidTr="0042613D">
        <w:tc>
          <w:tcPr>
            <w:tcW w:w="1701" w:type="dxa"/>
            <w:vAlign w:val="bottom"/>
          </w:tcPr>
          <w:p w14:paraId="5D6C0827"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14819703"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4A8B1592"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54C766D1"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00C04588"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6B383192"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65D28C99"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39FCD45B" w14:textId="77777777" w:rsidTr="0042613D">
        <w:tc>
          <w:tcPr>
            <w:tcW w:w="1701" w:type="dxa"/>
            <w:vAlign w:val="bottom"/>
          </w:tcPr>
          <w:p w14:paraId="216014BB"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7E081AED"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17FE03DD"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06E7023E"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674DA68A"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28FAE7CE"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3C9BA45A"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32C7E286" w14:textId="77777777" w:rsidTr="0042613D">
        <w:tc>
          <w:tcPr>
            <w:tcW w:w="1701" w:type="dxa"/>
            <w:vAlign w:val="bottom"/>
          </w:tcPr>
          <w:p w14:paraId="336B81B9"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3E5C67CE"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7A071C41"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7DD3E252"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449E559B"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0946F1DB"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01B90A2C"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09567677" w14:textId="77777777" w:rsidTr="0042613D">
        <w:tc>
          <w:tcPr>
            <w:tcW w:w="1701" w:type="dxa"/>
            <w:vAlign w:val="bottom"/>
          </w:tcPr>
          <w:p w14:paraId="3949EC6C"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63FFCF7D"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67C7C999"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768DCE97"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393B7928"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39A3C893"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5B528F76"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09557369" w14:textId="77777777" w:rsidTr="0042613D">
        <w:tc>
          <w:tcPr>
            <w:tcW w:w="1701" w:type="dxa"/>
            <w:vAlign w:val="bottom"/>
          </w:tcPr>
          <w:p w14:paraId="550B697A"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31DA5AA4"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20D41FF2"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04DA3CA4"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43551C1F"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3324A21C"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1F6BE5A3"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72756DC3" w14:textId="77777777" w:rsidTr="0042613D">
        <w:tc>
          <w:tcPr>
            <w:tcW w:w="1701" w:type="dxa"/>
            <w:vAlign w:val="bottom"/>
          </w:tcPr>
          <w:p w14:paraId="2E394AC7"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66F680A5"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19B2174E"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6034CB40"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64662DC4"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3EF69809"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15337753"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0FF972D8" w14:textId="77777777" w:rsidTr="0042613D">
        <w:tc>
          <w:tcPr>
            <w:tcW w:w="1701" w:type="dxa"/>
            <w:vAlign w:val="bottom"/>
          </w:tcPr>
          <w:p w14:paraId="1E00BE0A"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1D874433"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695025B4"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42C347AD"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58A19728"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4A30B52B"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49A31214" w14:textId="77777777" w:rsidR="0042613D" w:rsidRPr="00A40078" w:rsidRDefault="0042613D" w:rsidP="0042613D">
            <w:pPr>
              <w:widowControl w:val="0"/>
              <w:spacing w:after="0" w:line="240" w:lineRule="auto"/>
              <w:rPr>
                <w:rFonts w:ascii="Times New Roman" w:hAnsi="Times New Roman" w:cs="Times New Roman"/>
                <w:sz w:val="20"/>
                <w:szCs w:val="20"/>
              </w:rPr>
            </w:pPr>
          </w:p>
        </w:tc>
      </w:tr>
    </w:tbl>
    <w:p w14:paraId="6FB77952" w14:textId="77777777" w:rsidR="0042613D" w:rsidRPr="00A40078" w:rsidRDefault="0042613D" w:rsidP="0042613D">
      <w:pPr>
        <w:widowControl w:val="0"/>
        <w:spacing w:after="0" w:line="240" w:lineRule="auto"/>
        <w:rPr>
          <w:rFonts w:ascii="Times New Roman" w:hAnsi="Times New Roman" w:cs="Times New Roman"/>
          <w:sz w:val="20"/>
          <w:szCs w:val="20"/>
        </w:rPr>
      </w:pPr>
    </w:p>
    <w:p w14:paraId="6CB6291C" w14:textId="77777777" w:rsidR="0042613D" w:rsidRPr="00A40078" w:rsidRDefault="0042613D" w:rsidP="0042613D">
      <w:pPr>
        <w:widowControl w:val="0"/>
        <w:spacing w:after="0" w:line="240" w:lineRule="auto"/>
        <w:rPr>
          <w:rFonts w:ascii="Times New Roman" w:hAnsi="Times New Roman" w:cs="Times New Roman"/>
          <w:sz w:val="20"/>
          <w:szCs w:val="20"/>
        </w:rPr>
      </w:pPr>
    </w:p>
    <w:p w14:paraId="23540DC9"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Оборотная сторона формы № ОС-16</w:t>
      </w: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1"/>
        <w:gridCol w:w="1375"/>
        <w:gridCol w:w="1134"/>
        <w:gridCol w:w="1488"/>
        <w:gridCol w:w="1347"/>
        <w:gridCol w:w="1277"/>
        <w:gridCol w:w="1601"/>
      </w:tblGrid>
      <w:tr w:rsidR="0042613D" w:rsidRPr="00A40078" w14:paraId="1C43A50C" w14:textId="77777777" w:rsidTr="0042613D">
        <w:trPr>
          <w:cantSplit/>
        </w:trPr>
        <w:tc>
          <w:tcPr>
            <w:tcW w:w="5698" w:type="dxa"/>
            <w:gridSpan w:val="4"/>
            <w:vAlign w:val="bottom"/>
          </w:tcPr>
          <w:p w14:paraId="6AA1A02C"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Обо</w:t>
            </w:r>
            <w:r w:rsidRPr="00A40078">
              <w:rPr>
                <w:rFonts w:ascii="Times New Roman" w:hAnsi="Times New Roman" w:cs="Times New Roman"/>
                <w:sz w:val="20"/>
                <w:szCs w:val="20"/>
              </w:rPr>
              <w:softHyphen/>
              <w:t>ру</w:t>
            </w:r>
            <w:r w:rsidRPr="00A40078">
              <w:rPr>
                <w:rFonts w:ascii="Times New Roman" w:hAnsi="Times New Roman" w:cs="Times New Roman"/>
                <w:sz w:val="20"/>
                <w:szCs w:val="20"/>
              </w:rPr>
              <w:softHyphen/>
              <w:t>до</w:t>
            </w:r>
            <w:r w:rsidRPr="00A40078">
              <w:rPr>
                <w:rFonts w:ascii="Times New Roman" w:hAnsi="Times New Roman" w:cs="Times New Roman"/>
                <w:sz w:val="20"/>
                <w:szCs w:val="20"/>
              </w:rPr>
              <w:softHyphen/>
              <w:t>ва</w:t>
            </w:r>
            <w:r w:rsidRPr="00A40078">
              <w:rPr>
                <w:rFonts w:ascii="Times New Roman" w:hAnsi="Times New Roman" w:cs="Times New Roman"/>
                <w:sz w:val="20"/>
                <w:szCs w:val="20"/>
              </w:rPr>
              <w:softHyphen/>
              <w:t>ние</w:t>
            </w:r>
          </w:p>
        </w:tc>
        <w:tc>
          <w:tcPr>
            <w:tcW w:w="2624" w:type="dxa"/>
            <w:gridSpan w:val="2"/>
            <w:vAlign w:val="bottom"/>
          </w:tcPr>
          <w:p w14:paraId="558AB51D"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Да</w:t>
            </w:r>
            <w:r w:rsidRPr="00A40078">
              <w:rPr>
                <w:rFonts w:ascii="Times New Roman" w:hAnsi="Times New Roman" w:cs="Times New Roman"/>
                <w:sz w:val="20"/>
                <w:szCs w:val="20"/>
              </w:rPr>
              <w:softHyphen/>
              <w:t>та</w:t>
            </w:r>
          </w:p>
        </w:tc>
        <w:tc>
          <w:tcPr>
            <w:tcW w:w="1601" w:type="dxa"/>
            <w:vMerge w:val="restart"/>
          </w:tcPr>
          <w:p w14:paraId="45530069"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Об</w:t>
            </w:r>
            <w:r w:rsidRPr="00A40078">
              <w:rPr>
                <w:rFonts w:ascii="Times New Roman" w:hAnsi="Times New Roman" w:cs="Times New Roman"/>
                <w:sz w:val="20"/>
                <w:szCs w:val="20"/>
              </w:rPr>
              <w:softHyphen/>
              <w:t>на</w:t>
            </w:r>
            <w:r w:rsidRPr="00A40078">
              <w:rPr>
                <w:rFonts w:ascii="Times New Roman" w:hAnsi="Times New Roman" w:cs="Times New Roman"/>
                <w:sz w:val="20"/>
                <w:szCs w:val="20"/>
              </w:rPr>
              <w:softHyphen/>
              <w:t>ру</w:t>
            </w:r>
            <w:r w:rsidRPr="00A40078">
              <w:rPr>
                <w:rFonts w:ascii="Times New Roman" w:hAnsi="Times New Roman" w:cs="Times New Roman"/>
                <w:sz w:val="20"/>
                <w:szCs w:val="20"/>
              </w:rPr>
              <w:softHyphen/>
              <w:t>жен</w:t>
            </w:r>
            <w:r w:rsidRPr="00A40078">
              <w:rPr>
                <w:rFonts w:ascii="Times New Roman" w:hAnsi="Times New Roman" w:cs="Times New Roman"/>
                <w:sz w:val="20"/>
                <w:szCs w:val="20"/>
              </w:rPr>
              <w:softHyphen/>
              <w:t>ные</w:t>
            </w:r>
            <w:r w:rsidRPr="00A40078">
              <w:rPr>
                <w:rFonts w:ascii="Times New Roman" w:hAnsi="Times New Roman" w:cs="Times New Roman"/>
                <w:sz w:val="20"/>
                <w:szCs w:val="20"/>
              </w:rPr>
              <w:br/>
              <w:t>де</w:t>
            </w:r>
            <w:r w:rsidRPr="00A40078">
              <w:rPr>
                <w:rFonts w:ascii="Times New Roman" w:hAnsi="Times New Roman" w:cs="Times New Roman"/>
                <w:sz w:val="20"/>
                <w:szCs w:val="20"/>
              </w:rPr>
              <w:softHyphen/>
              <w:t>фек</w:t>
            </w:r>
            <w:r w:rsidRPr="00A40078">
              <w:rPr>
                <w:rFonts w:ascii="Times New Roman" w:hAnsi="Times New Roman" w:cs="Times New Roman"/>
                <w:sz w:val="20"/>
                <w:szCs w:val="20"/>
              </w:rPr>
              <w:softHyphen/>
              <w:t>ты</w:t>
            </w:r>
          </w:p>
        </w:tc>
      </w:tr>
      <w:tr w:rsidR="0042613D" w:rsidRPr="00A40078" w14:paraId="72EE6F08" w14:textId="77777777" w:rsidTr="0042613D">
        <w:trPr>
          <w:cantSplit/>
        </w:trPr>
        <w:tc>
          <w:tcPr>
            <w:tcW w:w="1701" w:type="dxa"/>
          </w:tcPr>
          <w:p w14:paraId="6A1F7C39"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на</w:t>
            </w:r>
            <w:r w:rsidRPr="00A40078">
              <w:rPr>
                <w:rFonts w:ascii="Times New Roman" w:hAnsi="Times New Roman" w:cs="Times New Roman"/>
                <w:sz w:val="20"/>
                <w:szCs w:val="20"/>
              </w:rPr>
              <w:softHyphen/>
              <w:t>име</w:t>
            </w:r>
            <w:r w:rsidRPr="00A40078">
              <w:rPr>
                <w:rFonts w:ascii="Times New Roman" w:hAnsi="Times New Roman" w:cs="Times New Roman"/>
                <w:sz w:val="20"/>
                <w:szCs w:val="20"/>
              </w:rPr>
              <w:softHyphen/>
              <w:t>но</w:t>
            </w:r>
            <w:r w:rsidRPr="00A40078">
              <w:rPr>
                <w:rFonts w:ascii="Times New Roman" w:hAnsi="Times New Roman" w:cs="Times New Roman"/>
                <w:sz w:val="20"/>
                <w:szCs w:val="20"/>
              </w:rPr>
              <w:softHyphen/>
              <w:t>ва</w:t>
            </w:r>
            <w:r w:rsidRPr="00A40078">
              <w:rPr>
                <w:rFonts w:ascii="Times New Roman" w:hAnsi="Times New Roman" w:cs="Times New Roman"/>
                <w:sz w:val="20"/>
                <w:szCs w:val="20"/>
              </w:rPr>
              <w:softHyphen/>
              <w:t>ние</w:t>
            </w:r>
          </w:p>
        </w:tc>
        <w:tc>
          <w:tcPr>
            <w:tcW w:w="1375" w:type="dxa"/>
          </w:tcPr>
          <w:p w14:paraId="54ED7FC1"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но</w:t>
            </w:r>
            <w:r w:rsidRPr="00A40078">
              <w:rPr>
                <w:rFonts w:ascii="Times New Roman" w:hAnsi="Times New Roman" w:cs="Times New Roman"/>
                <w:sz w:val="20"/>
                <w:szCs w:val="20"/>
              </w:rPr>
              <w:softHyphen/>
              <w:t>мер</w:t>
            </w:r>
            <w:r w:rsidRPr="00A40078">
              <w:rPr>
                <w:rFonts w:ascii="Times New Roman" w:hAnsi="Times New Roman" w:cs="Times New Roman"/>
                <w:sz w:val="20"/>
                <w:szCs w:val="20"/>
              </w:rPr>
              <w:br/>
              <w:t>пас</w:t>
            </w:r>
            <w:r w:rsidRPr="00A40078">
              <w:rPr>
                <w:rFonts w:ascii="Times New Roman" w:hAnsi="Times New Roman" w:cs="Times New Roman"/>
                <w:sz w:val="20"/>
                <w:szCs w:val="20"/>
              </w:rPr>
              <w:softHyphen/>
              <w:t>пор</w:t>
            </w:r>
            <w:r w:rsidRPr="00A40078">
              <w:rPr>
                <w:rFonts w:ascii="Times New Roman" w:hAnsi="Times New Roman" w:cs="Times New Roman"/>
                <w:sz w:val="20"/>
                <w:szCs w:val="20"/>
              </w:rPr>
              <w:softHyphen/>
              <w:t>та или мар</w:t>
            </w:r>
            <w:r w:rsidRPr="00A40078">
              <w:rPr>
                <w:rFonts w:ascii="Times New Roman" w:hAnsi="Times New Roman" w:cs="Times New Roman"/>
                <w:sz w:val="20"/>
                <w:szCs w:val="20"/>
              </w:rPr>
              <w:softHyphen/>
              <w:t>ки</w:t>
            </w:r>
            <w:r w:rsidRPr="00A40078">
              <w:rPr>
                <w:rFonts w:ascii="Times New Roman" w:hAnsi="Times New Roman" w:cs="Times New Roman"/>
                <w:sz w:val="20"/>
                <w:szCs w:val="20"/>
              </w:rPr>
              <w:softHyphen/>
              <w:t>ров</w:t>
            </w:r>
            <w:r w:rsidRPr="00A40078">
              <w:rPr>
                <w:rFonts w:ascii="Times New Roman" w:hAnsi="Times New Roman" w:cs="Times New Roman"/>
                <w:sz w:val="20"/>
                <w:szCs w:val="20"/>
              </w:rPr>
              <w:softHyphen/>
              <w:t>ка</w:t>
            </w:r>
          </w:p>
        </w:tc>
        <w:tc>
          <w:tcPr>
            <w:tcW w:w="1134" w:type="dxa"/>
          </w:tcPr>
          <w:p w14:paraId="364B0247"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тип, мар</w:t>
            </w:r>
            <w:r w:rsidRPr="00A40078">
              <w:rPr>
                <w:rFonts w:ascii="Times New Roman" w:hAnsi="Times New Roman" w:cs="Times New Roman"/>
                <w:sz w:val="20"/>
                <w:szCs w:val="20"/>
              </w:rPr>
              <w:softHyphen/>
              <w:t>ка</w:t>
            </w:r>
          </w:p>
        </w:tc>
        <w:tc>
          <w:tcPr>
            <w:tcW w:w="1488" w:type="dxa"/>
          </w:tcPr>
          <w:p w14:paraId="76A33E99"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про</w:t>
            </w:r>
            <w:r w:rsidRPr="00A40078">
              <w:rPr>
                <w:rFonts w:ascii="Times New Roman" w:hAnsi="Times New Roman" w:cs="Times New Roman"/>
                <w:sz w:val="20"/>
                <w:szCs w:val="20"/>
              </w:rPr>
              <w:softHyphen/>
              <w:t>ект</w:t>
            </w:r>
            <w:r w:rsidRPr="00A40078">
              <w:rPr>
                <w:rFonts w:ascii="Times New Roman" w:hAnsi="Times New Roman" w:cs="Times New Roman"/>
                <w:sz w:val="20"/>
                <w:szCs w:val="20"/>
              </w:rPr>
              <w:softHyphen/>
              <w:t>ная</w:t>
            </w:r>
            <w:r w:rsidRPr="00A40078">
              <w:rPr>
                <w:rFonts w:ascii="Times New Roman" w:hAnsi="Times New Roman" w:cs="Times New Roman"/>
                <w:sz w:val="20"/>
                <w:szCs w:val="20"/>
              </w:rPr>
              <w:br/>
              <w:t>ор</w:t>
            </w:r>
            <w:r w:rsidRPr="00A40078">
              <w:rPr>
                <w:rFonts w:ascii="Times New Roman" w:hAnsi="Times New Roman" w:cs="Times New Roman"/>
                <w:sz w:val="20"/>
                <w:szCs w:val="20"/>
              </w:rPr>
              <w:softHyphen/>
              <w:t>га</w:t>
            </w:r>
            <w:r w:rsidRPr="00A40078">
              <w:rPr>
                <w:rFonts w:ascii="Times New Roman" w:hAnsi="Times New Roman" w:cs="Times New Roman"/>
                <w:sz w:val="20"/>
                <w:szCs w:val="20"/>
              </w:rPr>
              <w:softHyphen/>
              <w:t>ни</w:t>
            </w:r>
            <w:r w:rsidRPr="00A40078">
              <w:rPr>
                <w:rFonts w:ascii="Times New Roman" w:hAnsi="Times New Roman" w:cs="Times New Roman"/>
                <w:sz w:val="20"/>
                <w:szCs w:val="20"/>
              </w:rPr>
              <w:softHyphen/>
              <w:t>за</w:t>
            </w:r>
            <w:r w:rsidRPr="00A40078">
              <w:rPr>
                <w:rFonts w:ascii="Times New Roman" w:hAnsi="Times New Roman" w:cs="Times New Roman"/>
                <w:sz w:val="20"/>
                <w:szCs w:val="20"/>
              </w:rPr>
              <w:softHyphen/>
              <w:t>ция</w:t>
            </w:r>
          </w:p>
        </w:tc>
        <w:tc>
          <w:tcPr>
            <w:tcW w:w="1347" w:type="dxa"/>
          </w:tcPr>
          <w:p w14:paraId="6FA5677E"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из</w:t>
            </w:r>
            <w:r w:rsidRPr="00A40078">
              <w:rPr>
                <w:rFonts w:ascii="Times New Roman" w:hAnsi="Times New Roman" w:cs="Times New Roman"/>
                <w:sz w:val="20"/>
                <w:szCs w:val="20"/>
              </w:rPr>
              <w:softHyphen/>
              <w:t>го</w:t>
            </w:r>
            <w:r w:rsidRPr="00A40078">
              <w:rPr>
                <w:rFonts w:ascii="Times New Roman" w:hAnsi="Times New Roman" w:cs="Times New Roman"/>
                <w:sz w:val="20"/>
                <w:szCs w:val="20"/>
              </w:rPr>
              <w:softHyphen/>
              <w:t>тов</w:t>
            </w:r>
            <w:r w:rsidRPr="00A40078">
              <w:rPr>
                <w:rFonts w:ascii="Times New Roman" w:hAnsi="Times New Roman" w:cs="Times New Roman"/>
                <w:sz w:val="20"/>
                <w:szCs w:val="20"/>
              </w:rPr>
              <w:softHyphen/>
              <w:t>ле</w:t>
            </w:r>
            <w:r w:rsidRPr="00A40078">
              <w:rPr>
                <w:rFonts w:ascii="Times New Roman" w:hAnsi="Times New Roman" w:cs="Times New Roman"/>
                <w:sz w:val="20"/>
                <w:szCs w:val="20"/>
              </w:rPr>
              <w:softHyphen/>
              <w:t>ния обо</w:t>
            </w:r>
            <w:r w:rsidRPr="00A40078">
              <w:rPr>
                <w:rFonts w:ascii="Times New Roman" w:hAnsi="Times New Roman" w:cs="Times New Roman"/>
                <w:sz w:val="20"/>
                <w:szCs w:val="20"/>
              </w:rPr>
              <w:softHyphen/>
              <w:t>ру</w:t>
            </w:r>
            <w:r w:rsidRPr="00A40078">
              <w:rPr>
                <w:rFonts w:ascii="Times New Roman" w:hAnsi="Times New Roman" w:cs="Times New Roman"/>
                <w:sz w:val="20"/>
                <w:szCs w:val="20"/>
              </w:rPr>
              <w:softHyphen/>
              <w:t>до</w:t>
            </w:r>
            <w:r w:rsidRPr="00A40078">
              <w:rPr>
                <w:rFonts w:ascii="Times New Roman" w:hAnsi="Times New Roman" w:cs="Times New Roman"/>
                <w:sz w:val="20"/>
                <w:szCs w:val="20"/>
              </w:rPr>
              <w:softHyphen/>
              <w:t>ва</w:t>
            </w:r>
            <w:r w:rsidRPr="00A40078">
              <w:rPr>
                <w:rFonts w:ascii="Times New Roman" w:hAnsi="Times New Roman" w:cs="Times New Roman"/>
                <w:sz w:val="20"/>
                <w:szCs w:val="20"/>
              </w:rPr>
              <w:softHyphen/>
              <w:t>ния</w:t>
            </w:r>
          </w:p>
        </w:tc>
        <w:tc>
          <w:tcPr>
            <w:tcW w:w="1277" w:type="dxa"/>
          </w:tcPr>
          <w:p w14:paraId="37804CFA"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пос</w:t>
            </w:r>
            <w:r w:rsidRPr="00A40078">
              <w:rPr>
                <w:rFonts w:ascii="Times New Roman" w:hAnsi="Times New Roman" w:cs="Times New Roman"/>
                <w:sz w:val="20"/>
                <w:szCs w:val="20"/>
              </w:rPr>
              <w:softHyphen/>
              <w:t>туп</w:t>
            </w:r>
            <w:r w:rsidRPr="00A40078">
              <w:rPr>
                <w:rFonts w:ascii="Times New Roman" w:hAnsi="Times New Roman" w:cs="Times New Roman"/>
                <w:sz w:val="20"/>
                <w:szCs w:val="20"/>
              </w:rPr>
              <w:softHyphen/>
              <w:t>ле</w:t>
            </w:r>
            <w:r w:rsidRPr="00A40078">
              <w:rPr>
                <w:rFonts w:ascii="Times New Roman" w:hAnsi="Times New Roman" w:cs="Times New Roman"/>
                <w:sz w:val="20"/>
                <w:szCs w:val="20"/>
              </w:rPr>
              <w:softHyphen/>
              <w:t>ния обо</w:t>
            </w:r>
            <w:r w:rsidRPr="00A40078">
              <w:rPr>
                <w:rFonts w:ascii="Times New Roman" w:hAnsi="Times New Roman" w:cs="Times New Roman"/>
                <w:sz w:val="20"/>
                <w:szCs w:val="20"/>
              </w:rPr>
              <w:softHyphen/>
              <w:t>ру</w:t>
            </w:r>
            <w:r w:rsidRPr="00A40078">
              <w:rPr>
                <w:rFonts w:ascii="Times New Roman" w:hAnsi="Times New Roman" w:cs="Times New Roman"/>
                <w:sz w:val="20"/>
                <w:szCs w:val="20"/>
              </w:rPr>
              <w:softHyphen/>
              <w:t>до</w:t>
            </w:r>
            <w:r w:rsidRPr="00A40078">
              <w:rPr>
                <w:rFonts w:ascii="Times New Roman" w:hAnsi="Times New Roman" w:cs="Times New Roman"/>
                <w:sz w:val="20"/>
                <w:szCs w:val="20"/>
              </w:rPr>
              <w:softHyphen/>
              <w:t>ва</w:t>
            </w:r>
            <w:r w:rsidRPr="00A40078">
              <w:rPr>
                <w:rFonts w:ascii="Times New Roman" w:hAnsi="Times New Roman" w:cs="Times New Roman"/>
                <w:sz w:val="20"/>
                <w:szCs w:val="20"/>
              </w:rPr>
              <w:softHyphen/>
              <w:t>ния</w:t>
            </w:r>
          </w:p>
        </w:tc>
        <w:tc>
          <w:tcPr>
            <w:tcW w:w="1601" w:type="dxa"/>
            <w:vMerge/>
            <w:vAlign w:val="bottom"/>
          </w:tcPr>
          <w:p w14:paraId="5015E491"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72B4B801" w14:textId="77777777" w:rsidTr="0042613D">
        <w:tc>
          <w:tcPr>
            <w:tcW w:w="1701" w:type="dxa"/>
            <w:vAlign w:val="bottom"/>
          </w:tcPr>
          <w:p w14:paraId="40267660"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1</w:t>
            </w:r>
          </w:p>
        </w:tc>
        <w:tc>
          <w:tcPr>
            <w:tcW w:w="1375" w:type="dxa"/>
            <w:vAlign w:val="bottom"/>
          </w:tcPr>
          <w:p w14:paraId="1E980D14"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2</w:t>
            </w:r>
          </w:p>
        </w:tc>
        <w:tc>
          <w:tcPr>
            <w:tcW w:w="1134" w:type="dxa"/>
            <w:vAlign w:val="bottom"/>
          </w:tcPr>
          <w:p w14:paraId="4A3A87B0"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3</w:t>
            </w:r>
          </w:p>
        </w:tc>
        <w:tc>
          <w:tcPr>
            <w:tcW w:w="1488" w:type="dxa"/>
            <w:vAlign w:val="bottom"/>
          </w:tcPr>
          <w:p w14:paraId="42745975"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4</w:t>
            </w:r>
          </w:p>
        </w:tc>
        <w:tc>
          <w:tcPr>
            <w:tcW w:w="1347" w:type="dxa"/>
            <w:vAlign w:val="bottom"/>
          </w:tcPr>
          <w:p w14:paraId="0498B446"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5</w:t>
            </w:r>
          </w:p>
        </w:tc>
        <w:tc>
          <w:tcPr>
            <w:tcW w:w="1277" w:type="dxa"/>
            <w:vAlign w:val="bottom"/>
          </w:tcPr>
          <w:p w14:paraId="7148A1F1"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6</w:t>
            </w:r>
          </w:p>
        </w:tc>
        <w:tc>
          <w:tcPr>
            <w:tcW w:w="1601" w:type="dxa"/>
            <w:vAlign w:val="bottom"/>
          </w:tcPr>
          <w:p w14:paraId="0A798374"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7</w:t>
            </w:r>
          </w:p>
        </w:tc>
      </w:tr>
      <w:tr w:rsidR="0042613D" w:rsidRPr="00A40078" w14:paraId="15909560" w14:textId="77777777" w:rsidTr="0042613D">
        <w:tc>
          <w:tcPr>
            <w:tcW w:w="1701" w:type="dxa"/>
            <w:vAlign w:val="bottom"/>
          </w:tcPr>
          <w:p w14:paraId="1A03E76A"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22D19A76"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5E1F693F"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7615818E"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32182577"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636209E4"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43224A7E"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59A49E66" w14:textId="77777777" w:rsidTr="0042613D">
        <w:tc>
          <w:tcPr>
            <w:tcW w:w="1701" w:type="dxa"/>
            <w:vAlign w:val="bottom"/>
          </w:tcPr>
          <w:p w14:paraId="66BF2FEE"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4F9EB62B"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16BF815D"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4BD29C49"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69C26BA4"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62A86B96"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723440BE"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7929AAC5" w14:textId="77777777" w:rsidTr="0042613D">
        <w:tc>
          <w:tcPr>
            <w:tcW w:w="1701" w:type="dxa"/>
            <w:vAlign w:val="bottom"/>
          </w:tcPr>
          <w:p w14:paraId="1B5DA61E"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72BA986C"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7B766B08"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08F4FF3B"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39F02E82"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4E351448"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6557ECF0"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484869B6" w14:textId="77777777" w:rsidTr="0042613D">
        <w:tc>
          <w:tcPr>
            <w:tcW w:w="1701" w:type="dxa"/>
            <w:vAlign w:val="bottom"/>
          </w:tcPr>
          <w:p w14:paraId="4E8943DF"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02FDA90B"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584AB51B"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4512A9CC"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7808D18B"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055BCAEB"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2D8451F2"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436EDA54" w14:textId="77777777" w:rsidTr="0042613D">
        <w:tc>
          <w:tcPr>
            <w:tcW w:w="1701" w:type="dxa"/>
            <w:vAlign w:val="bottom"/>
          </w:tcPr>
          <w:p w14:paraId="1D0C38D2"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78EC91A0"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269B8FF4"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38EE3B9D"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2671C3D0"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7571CADE"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29808B5B"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49116AD9" w14:textId="77777777" w:rsidTr="0042613D">
        <w:tc>
          <w:tcPr>
            <w:tcW w:w="1701" w:type="dxa"/>
            <w:vAlign w:val="bottom"/>
          </w:tcPr>
          <w:p w14:paraId="0EBAB22B"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2B51D372"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7D297C40"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3B909A29"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3576FAED"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30851C62"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7D9E9D9C"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3EEB05AC" w14:textId="77777777" w:rsidTr="0042613D">
        <w:tc>
          <w:tcPr>
            <w:tcW w:w="1701" w:type="dxa"/>
            <w:vAlign w:val="bottom"/>
          </w:tcPr>
          <w:p w14:paraId="3C3CE65E"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075E6E55"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4CBB5F9C"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4B4FCE5F"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4FACDF2A"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35FA2121"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57D5C4C8"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647E2284" w14:textId="77777777" w:rsidTr="0042613D">
        <w:tc>
          <w:tcPr>
            <w:tcW w:w="1701" w:type="dxa"/>
            <w:vAlign w:val="bottom"/>
          </w:tcPr>
          <w:p w14:paraId="5945693B"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56E2DCCA"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583D21D9"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3C487453"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42A35C9C"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102498F4"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670C78AB"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11340175" w14:textId="77777777" w:rsidTr="0042613D">
        <w:tc>
          <w:tcPr>
            <w:tcW w:w="1701" w:type="dxa"/>
            <w:vAlign w:val="bottom"/>
          </w:tcPr>
          <w:p w14:paraId="55FF1F75"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3766AEDC"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794F0237"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6714DF14"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26BF0012"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08728B68"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2D5AD898"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41DB6C8B" w14:textId="77777777" w:rsidTr="0042613D">
        <w:tc>
          <w:tcPr>
            <w:tcW w:w="1701" w:type="dxa"/>
            <w:vAlign w:val="bottom"/>
          </w:tcPr>
          <w:p w14:paraId="1328AEDD"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1AC90118"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2C3BC106"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0B68CBB7"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4E5BD85D"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34883A0F"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692815DB"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1E8EF7D9" w14:textId="77777777" w:rsidTr="0042613D">
        <w:tc>
          <w:tcPr>
            <w:tcW w:w="1701" w:type="dxa"/>
            <w:vAlign w:val="bottom"/>
          </w:tcPr>
          <w:p w14:paraId="19DFDF40"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3C844A0E"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3A19D094"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0B63A146"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082EB64D"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03146079"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3FC5B3C9"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02B5E3CB" w14:textId="77777777" w:rsidTr="0042613D">
        <w:tc>
          <w:tcPr>
            <w:tcW w:w="1701" w:type="dxa"/>
            <w:vAlign w:val="bottom"/>
          </w:tcPr>
          <w:p w14:paraId="6DC6F16F"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0429129C"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36BB91B6"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54D1BEF2"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0D971CDD"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793B00AE"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67960E77"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7795942B" w14:textId="77777777" w:rsidTr="0042613D">
        <w:tc>
          <w:tcPr>
            <w:tcW w:w="1701" w:type="dxa"/>
            <w:vAlign w:val="bottom"/>
          </w:tcPr>
          <w:p w14:paraId="16F0A031"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283E292F"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73BEAF16"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754FD5FA"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12D0C2BF"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6DCBD4A7"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3FA9FE82"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7C3A471D" w14:textId="77777777" w:rsidTr="0042613D">
        <w:tc>
          <w:tcPr>
            <w:tcW w:w="1701" w:type="dxa"/>
            <w:vAlign w:val="bottom"/>
          </w:tcPr>
          <w:p w14:paraId="406238BF"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1327CC6F"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78DA7804"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703B2C68"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292394D5"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55117D61"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1B03CF74"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2BCD4C25" w14:textId="77777777" w:rsidTr="0042613D">
        <w:tc>
          <w:tcPr>
            <w:tcW w:w="1701" w:type="dxa"/>
            <w:vAlign w:val="bottom"/>
          </w:tcPr>
          <w:p w14:paraId="62C729A8"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0D95F145"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4C55925F"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09DD2A18"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04A49D8F"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3A3D2B53"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57B3E7B7"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09859787" w14:textId="77777777" w:rsidTr="0042613D">
        <w:tc>
          <w:tcPr>
            <w:tcW w:w="1701" w:type="dxa"/>
            <w:vAlign w:val="bottom"/>
          </w:tcPr>
          <w:p w14:paraId="7DEEFA29"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53FFE51D"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1B056ADF"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39E19E9D"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1F8ED051"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44DA80C0"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0D8A30FA"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783FC611" w14:textId="77777777" w:rsidTr="0042613D">
        <w:tc>
          <w:tcPr>
            <w:tcW w:w="1701" w:type="dxa"/>
            <w:vAlign w:val="bottom"/>
          </w:tcPr>
          <w:p w14:paraId="6512CC10"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1D2B8098"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28F10795"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41BCBA18"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003BF1D4"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16B913F5"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553F4B7C"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03944D80" w14:textId="77777777" w:rsidTr="0042613D">
        <w:tc>
          <w:tcPr>
            <w:tcW w:w="1701" w:type="dxa"/>
            <w:vAlign w:val="bottom"/>
          </w:tcPr>
          <w:p w14:paraId="419E6D6A"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75D8636E"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096B70B2"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79CF0858"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16801434"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4A93C8A9"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2285D6F6"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7A6D8C2E" w14:textId="77777777" w:rsidTr="0042613D">
        <w:tc>
          <w:tcPr>
            <w:tcW w:w="1701" w:type="dxa"/>
            <w:vAlign w:val="bottom"/>
          </w:tcPr>
          <w:p w14:paraId="6B6DC877"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6DB07A6F"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2655E23F"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47D55058"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5D78286B"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65B372A7"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30424C15"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0C4D7CA7" w14:textId="77777777" w:rsidTr="0042613D">
        <w:tc>
          <w:tcPr>
            <w:tcW w:w="1701" w:type="dxa"/>
            <w:vAlign w:val="bottom"/>
          </w:tcPr>
          <w:p w14:paraId="57A7B6A6"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5816D48C"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7EE4DB51"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2CBEB82D"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2BAC52AB"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0CEC2611"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5A7D19A4"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0FB6CAA8" w14:textId="77777777" w:rsidTr="0042613D">
        <w:tc>
          <w:tcPr>
            <w:tcW w:w="1701" w:type="dxa"/>
            <w:vAlign w:val="bottom"/>
          </w:tcPr>
          <w:p w14:paraId="13B3BE81"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71A0184D"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25D14014"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67940DB7"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35DF0624"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47FB52B1"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0FA0324F"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63E09AFA" w14:textId="77777777" w:rsidTr="0042613D">
        <w:tc>
          <w:tcPr>
            <w:tcW w:w="1701" w:type="dxa"/>
            <w:vAlign w:val="bottom"/>
          </w:tcPr>
          <w:p w14:paraId="72894D38"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18645468"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5C06E562"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0F9AC502"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3F84A07D"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5E0DAF2E"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4E065466"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6A14F854" w14:textId="77777777" w:rsidTr="0042613D">
        <w:tc>
          <w:tcPr>
            <w:tcW w:w="1701" w:type="dxa"/>
            <w:vAlign w:val="bottom"/>
          </w:tcPr>
          <w:p w14:paraId="3AA6656D"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1C8DE310"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0A4C95D6"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371CEEFC"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6C0914E2"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33730C0D"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5FA22291"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1C2826D9" w14:textId="77777777" w:rsidTr="0042613D">
        <w:tc>
          <w:tcPr>
            <w:tcW w:w="1701" w:type="dxa"/>
            <w:vAlign w:val="bottom"/>
          </w:tcPr>
          <w:p w14:paraId="41879EAF"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0ADF7632"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39C60EBE"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7E3059CC"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1FF1F1F4"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1FDBE773"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524AD708"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52E125F8" w14:textId="77777777" w:rsidTr="0042613D">
        <w:tc>
          <w:tcPr>
            <w:tcW w:w="1701" w:type="dxa"/>
            <w:vAlign w:val="bottom"/>
          </w:tcPr>
          <w:p w14:paraId="4B671D9C"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4DE7CE26"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50DC77E6"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34F08234"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09BFE1F5"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214C180C"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7F4345FE"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6C1F4B04" w14:textId="77777777" w:rsidTr="0042613D">
        <w:tc>
          <w:tcPr>
            <w:tcW w:w="1701" w:type="dxa"/>
            <w:vAlign w:val="bottom"/>
          </w:tcPr>
          <w:p w14:paraId="227A8F4F"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52D898F9"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5A71690A"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4BD783A4"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25E210B5"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6CA7B955"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797DD9F3"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300B22B9" w14:textId="77777777" w:rsidTr="0042613D">
        <w:tc>
          <w:tcPr>
            <w:tcW w:w="1701" w:type="dxa"/>
            <w:vAlign w:val="bottom"/>
          </w:tcPr>
          <w:p w14:paraId="078DCF85"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665EC68E"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5CF419FD"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1B95E809"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60F3750A"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76DDDD51"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388060B7"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3C79F7B3" w14:textId="77777777" w:rsidTr="0042613D">
        <w:tc>
          <w:tcPr>
            <w:tcW w:w="1701" w:type="dxa"/>
            <w:vAlign w:val="bottom"/>
          </w:tcPr>
          <w:p w14:paraId="363FEFAB"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4DDA5281"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4B9C0178"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3AF133EF"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52621B69"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18C25ED8"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73BD33D2"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6077149D" w14:textId="77777777" w:rsidTr="0042613D">
        <w:tc>
          <w:tcPr>
            <w:tcW w:w="1701" w:type="dxa"/>
            <w:vAlign w:val="bottom"/>
          </w:tcPr>
          <w:p w14:paraId="2E2063F9"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2BA8080C"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68497DDD"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666E6864"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34A7ADC1"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1FC18E65"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5F8084E4"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2C686A35" w14:textId="77777777" w:rsidTr="0042613D">
        <w:tc>
          <w:tcPr>
            <w:tcW w:w="1701" w:type="dxa"/>
            <w:vAlign w:val="bottom"/>
          </w:tcPr>
          <w:p w14:paraId="535EB98E"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7401535A"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71E78A92"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5ABBEC03"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765A1B5C"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79D88451"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025906D9"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27D6816C" w14:textId="77777777" w:rsidTr="0042613D">
        <w:tc>
          <w:tcPr>
            <w:tcW w:w="1701" w:type="dxa"/>
            <w:vAlign w:val="bottom"/>
          </w:tcPr>
          <w:p w14:paraId="3CBF2FA6"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0D93CD39"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7A34B5FB"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533659D0"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672075AC"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634F4403"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72F122F2"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49AC3E89" w14:textId="77777777" w:rsidTr="0042613D">
        <w:tc>
          <w:tcPr>
            <w:tcW w:w="1701" w:type="dxa"/>
            <w:vAlign w:val="bottom"/>
          </w:tcPr>
          <w:p w14:paraId="6B2FC81A"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231C6C4E"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1473C4AE"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384D009B"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7D1D1964"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6063FE6C"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7724610E"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1DD8CAB7" w14:textId="77777777" w:rsidTr="0042613D">
        <w:tc>
          <w:tcPr>
            <w:tcW w:w="1701" w:type="dxa"/>
            <w:vAlign w:val="bottom"/>
          </w:tcPr>
          <w:p w14:paraId="6FE7EFB3"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2FE38F61"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48003EB3"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4C723749"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54BFD8B0"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5EE8CABA"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23B625E7"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77C6E180" w14:textId="77777777" w:rsidTr="0042613D">
        <w:tc>
          <w:tcPr>
            <w:tcW w:w="1701" w:type="dxa"/>
            <w:vAlign w:val="bottom"/>
          </w:tcPr>
          <w:p w14:paraId="20E58003"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14:paraId="1F6CA90A"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14:paraId="269DB615"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14:paraId="0B5F081E"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14:paraId="57C71B1F"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14:paraId="0C686542"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14:paraId="1C014528" w14:textId="77777777" w:rsidR="0042613D" w:rsidRPr="00A40078" w:rsidRDefault="0042613D" w:rsidP="0042613D">
            <w:pPr>
              <w:widowControl w:val="0"/>
              <w:spacing w:after="0" w:line="240" w:lineRule="auto"/>
              <w:rPr>
                <w:rFonts w:ascii="Times New Roman" w:hAnsi="Times New Roman" w:cs="Times New Roman"/>
                <w:sz w:val="20"/>
                <w:szCs w:val="20"/>
              </w:rPr>
            </w:pPr>
          </w:p>
        </w:tc>
      </w:tr>
    </w:tbl>
    <w:p w14:paraId="23C5E0C4"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 xml:space="preserve">Для устранения выявленных дефектов необходимо: </w:t>
      </w:r>
    </w:p>
    <w:p w14:paraId="794C7D04" w14:textId="77777777" w:rsidR="0042613D" w:rsidRPr="00A40078" w:rsidRDefault="0042613D" w:rsidP="0042613D">
      <w:pPr>
        <w:widowControl w:val="0"/>
        <w:spacing w:after="0" w:line="240" w:lineRule="auto"/>
        <w:rPr>
          <w:rFonts w:ascii="Times New Roman" w:hAnsi="Times New Roman" w:cs="Times New Roman"/>
          <w:sz w:val="20"/>
          <w:szCs w:val="20"/>
        </w:rPr>
      </w:pPr>
    </w:p>
    <w:p w14:paraId="0664FD0A" w14:textId="77777777" w:rsidR="0042613D" w:rsidRPr="00A40078" w:rsidRDefault="0042613D" w:rsidP="0042613D">
      <w:pPr>
        <w:widowControl w:val="0"/>
        <w:spacing w:after="0" w:line="240" w:lineRule="auto"/>
        <w:rPr>
          <w:rFonts w:ascii="Times New Roman" w:hAnsi="Times New Roman" w:cs="Times New Roman"/>
          <w:sz w:val="20"/>
          <w:szCs w:val="20"/>
        </w:rPr>
      </w:pPr>
    </w:p>
    <w:p w14:paraId="6B4C2266"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(подробно указываются мероприятия или работы по устранению выявленных дефектов, исполнители и сроки исполнения)</w:t>
      </w:r>
    </w:p>
    <w:p w14:paraId="62D0A4FB" w14:textId="77777777" w:rsidR="0042613D" w:rsidRPr="00A40078" w:rsidRDefault="0042613D" w:rsidP="0042613D">
      <w:pPr>
        <w:widowControl w:val="0"/>
        <w:spacing w:after="0" w:line="240" w:lineRule="auto"/>
        <w:rPr>
          <w:rFonts w:ascii="Times New Roman" w:hAnsi="Times New Roman" w:cs="Times New Roman"/>
          <w:sz w:val="20"/>
          <w:szCs w:val="20"/>
        </w:rPr>
      </w:pPr>
    </w:p>
    <w:p w14:paraId="795609D2" w14:textId="77777777" w:rsidR="0042613D" w:rsidRPr="00A40078" w:rsidRDefault="0042613D" w:rsidP="0042613D">
      <w:pPr>
        <w:widowControl w:val="0"/>
        <w:spacing w:after="0" w:line="240" w:lineRule="auto"/>
        <w:rPr>
          <w:rFonts w:ascii="Times New Roman" w:hAnsi="Times New Roman" w:cs="Times New Roman"/>
          <w:sz w:val="20"/>
          <w:szCs w:val="20"/>
        </w:rPr>
      </w:pPr>
    </w:p>
    <w:p w14:paraId="74C3B8EB" w14:textId="77777777" w:rsidR="0042613D" w:rsidRPr="00A40078" w:rsidRDefault="0042613D" w:rsidP="0042613D">
      <w:pPr>
        <w:widowControl w:val="0"/>
        <w:spacing w:after="0" w:line="240" w:lineRule="auto"/>
        <w:rPr>
          <w:rFonts w:ascii="Times New Roman" w:hAnsi="Times New Roman" w:cs="Times New Roman"/>
          <w:sz w:val="20"/>
          <w:szCs w:val="20"/>
        </w:rPr>
      </w:pPr>
    </w:p>
    <w:p w14:paraId="139A047D" w14:textId="77777777" w:rsidR="0042613D" w:rsidRPr="00A40078" w:rsidRDefault="0042613D" w:rsidP="0042613D">
      <w:pPr>
        <w:widowControl w:val="0"/>
        <w:spacing w:after="0" w:line="240" w:lineRule="auto"/>
        <w:rPr>
          <w:rFonts w:ascii="Times New Roman" w:hAnsi="Times New Roman" w:cs="Times New Roman"/>
          <w:sz w:val="20"/>
          <w:szCs w:val="20"/>
        </w:rPr>
      </w:pPr>
    </w:p>
    <w:tbl>
      <w:tblPr>
        <w:tblW w:w="9923" w:type="dxa"/>
        <w:tblInd w:w="28" w:type="dxa"/>
        <w:tblLayout w:type="fixed"/>
        <w:tblCellMar>
          <w:left w:w="28" w:type="dxa"/>
          <w:right w:w="28" w:type="dxa"/>
        </w:tblCellMar>
        <w:tblLook w:val="0000" w:firstRow="0" w:lastRow="0" w:firstColumn="0" w:lastColumn="0" w:noHBand="0" w:noVBand="0"/>
      </w:tblPr>
      <w:tblGrid>
        <w:gridCol w:w="1843"/>
        <w:gridCol w:w="198"/>
        <w:gridCol w:w="1020"/>
        <w:gridCol w:w="200"/>
        <w:gridCol w:w="1842"/>
        <w:gridCol w:w="142"/>
        <w:gridCol w:w="1843"/>
        <w:gridCol w:w="283"/>
        <w:gridCol w:w="1134"/>
        <w:gridCol w:w="142"/>
        <w:gridCol w:w="1276"/>
      </w:tblGrid>
      <w:tr w:rsidR="0042613D" w:rsidRPr="00A40078" w14:paraId="54AB6D5A" w14:textId="77777777" w:rsidTr="0042613D">
        <w:tc>
          <w:tcPr>
            <w:tcW w:w="5103" w:type="dxa"/>
            <w:gridSpan w:val="5"/>
            <w:tcBorders>
              <w:top w:val="nil"/>
              <w:left w:val="nil"/>
              <w:bottom w:val="nil"/>
              <w:right w:val="nil"/>
            </w:tcBorders>
            <w:vAlign w:val="bottom"/>
          </w:tcPr>
          <w:p w14:paraId="16AADF4B"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Представитель организации-заказчика</w:t>
            </w:r>
          </w:p>
        </w:tc>
        <w:tc>
          <w:tcPr>
            <w:tcW w:w="4820" w:type="dxa"/>
            <w:gridSpan w:val="6"/>
            <w:tcBorders>
              <w:top w:val="nil"/>
              <w:left w:val="nil"/>
              <w:bottom w:val="nil"/>
              <w:right w:val="nil"/>
            </w:tcBorders>
            <w:vAlign w:val="bottom"/>
          </w:tcPr>
          <w:p w14:paraId="3444F658"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Представитель монтажной организации</w:t>
            </w:r>
          </w:p>
        </w:tc>
      </w:tr>
      <w:tr w:rsidR="0042613D" w:rsidRPr="00A40078" w14:paraId="45EAF6B2" w14:textId="77777777" w:rsidTr="0042613D">
        <w:trPr>
          <w:cantSplit/>
        </w:trPr>
        <w:tc>
          <w:tcPr>
            <w:tcW w:w="1843" w:type="dxa"/>
            <w:tcBorders>
              <w:top w:val="nil"/>
              <w:left w:val="nil"/>
              <w:bottom w:val="single" w:sz="4" w:space="0" w:color="auto"/>
              <w:right w:val="nil"/>
            </w:tcBorders>
            <w:vAlign w:val="bottom"/>
          </w:tcPr>
          <w:p w14:paraId="4F8EF84D"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98" w:type="dxa"/>
            <w:tcBorders>
              <w:top w:val="nil"/>
              <w:left w:val="nil"/>
              <w:bottom w:val="nil"/>
              <w:right w:val="nil"/>
            </w:tcBorders>
            <w:vAlign w:val="bottom"/>
          </w:tcPr>
          <w:p w14:paraId="3AD87D50"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020" w:type="dxa"/>
            <w:tcBorders>
              <w:top w:val="nil"/>
              <w:left w:val="nil"/>
              <w:bottom w:val="single" w:sz="4" w:space="0" w:color="auto"/>
              <w:right w:val="nil"/>
            </w:tcBorders>
            <w:vAlign w:val="bottom"/>
          </w:tcPr>
          <w:p w14:paraId="1E4C29A6"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200" w:type="dxa"/>
            <w:tcBorders>
              <w:top w:val="nil"/>
              <w:left w:val="nil"/>
              <w:bottom w:val="nil"/>
              <w:right w:val="nil"/>
            </w:tcBorders>
            <w:vAlign w:val="bottom"/>
          </w:tcPr>
          <w:p w14:paraId="6AE698FF"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842" w:type="dxa"/>
            <w:tcBorders>
              <w:top w:val="nil"/>
              <w:left w:val="nil"/>
              <w:bottom w:val="single" w:sz="4" w:space="0" w:color="auto"/>
              <w:right w:val="nil"/>
            </w:tcBorders>
            <w:vAlign w:val="center"/>
          </w:tcPr>
          <w:p w14:paraId="2B886AB8"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2B72E6E4"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843" w:type="dxa"/>
            <w:tcBorders>
              <w:top w:val="nil"/>
              <w:left w:val="nil"/>
              <w:bottom w:val="single" w:sz="4" w:space="0" w:color="auto"/>
              <w:right w:val="nil"/>
            </w:tcBorders>
            <w:vAlign w:val="bottom"/>
          </w:tcPr>
          <w:p w14:paraId="72108EB1"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003F22A7"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tcBorders>
              <w:top w:val="nil"/>
              <w:left w:val="nil"/>
              <w:bottom w:val="single" w:sz="4" w:space="0" w:color="auto"/>
              <w:right w:val="nil"/>
            </w:tcBorders>
            <w:vAlign w:val="bottom"/>
          </w:tcPr>
          <w:p w14:paraId="11210802"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3B3CF611"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6" w:type="dxa"/>
            <w:tcBorders>
              <w:top w:val="nil"/>
              <w:left w:val="nil"/>
              <w:bottom w:val="single" w:sz="4" w:space="0" w:color="auto"/>
              <w:right w:val="nil"/>
            </w:tcBorders>
            <w:vAlign w:val="bottom"/>
          </w:tcPr>
          <w:p w14:paraId="2CB8BB02"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75362C10" w14:textId="77777777" w:rsidTr="0042613D">
        <w:trPr>
          <w:cantSplit/>
        </w:trPr>
        <w:tc>
          <w:tcPr>
            <w:tcW w:w="1843" w:type="dxa"/>
            <w:tcBorders>
              <w:top w:val="nil"/>
              <w:left w:val="nil"/>
              <w:bottom w:val="nil"/>
              <w:right w:val="nil"/>
            </w:tcBorders>
            <w:vAlign w:val="bottom"/>
          </w:tcPr>
          <w:p w14:paraId="6206E2A1"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(должность)</w:t>
            </w:r>
          </w:p>
        </w:tc>
        <w:tc>
          <w:tcPr>
            <w:tcW w:w="198" w:type="dxa"/>
            <w:tcBorders>
              <w:top w:val="nil"/>
              <w:left w:val="nil"/>
              <w:bottom w:val="nil"/>
              <w:right w:val="nil"/>
            </w:tcBorders>
            <w:vAlign w:val="bottom"/>
          </w:tcPr>
          <w:p w14:paraId="3D311DC5"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020" w:type="dxa"/>
            <w:tcBorders>
              <w:top w:val="nil"/>
              <w:left w:val="nil"/>
              <w:bottom w:val="nil"/>
              <w:right w:val="nil"/>
            </w:tcBorders>
            <w:vAlign w:val="bottom"/>
          </w:tcPr>
          <w:p w14:paraId="204FDBE5"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(подпись)</w:t>
            </w:r>
          </w:p>
        </w:tc>
        <w:tc>
          <w:tcPr>
            <w:tcW w:w="200" w:type="dxa"/>
            <w:tcBorders>
              <w:top w:val="nil"/>
              <w:left w:val="nil"/>
              <w:bottom w:val="nil"/>
              <w:right w:val="nil"/>
            </w:tcBorders>
            <w:vAlign w:val="bottom"/>
          </w:tcPr>
          <w:p w14:paraId="32B3A50D"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842" w:type="dxa"/>
            <w:tcBorders>
              <w:top w:val="nil"/>
              <w:left w:val="nil"/>
              <w:bottom w:val="nil"/>
              <w:right w:val="nil"/>
            </w:tcBorders>
            <w:vAlign w:val="bottom"/>
          </w:tcPr>
          <w:p w14:paraId="30CFBACA"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(расшифровка подписи)</w:t>
            </w:r>
          </w:p>
        </w:tc>
        <w:tc>
          <w:tcPr>
            <w:tcW w:w="142" w:type="dxa"/>
            <w:tcBorders>
              <w:top w:val="nil"/>
              <w:left w:val="nil"/>
              <w:bottom w:val="nil"/>
              <w:right w:val="nil"/>
            </w:tcBorders>
            <w:vAlign w:val="bottom"/>
          </w:tcPr>
          <w:p w14:paraId="2C3DB3C5"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843" w:type="dxa"/>
            <w:tcBorders>
              <w:top w:val="nil"/>
              <w:left w:val="nil"/>
              <w:bottom w:val="nil"/>
              <w:right w:val="nil"/>
            </w:tcBorders>
            <w:vAlign w:val="bottom"/>
          </w:tcPr>
          <w:p w14:paraId="562664FB"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(должность)</w:t>
            </w:r>
          </w:p>
        </w:tc>
        <w:tc>
          <w:tcPr>
            <w:tcW w:w="283" w:type="dxa"/>
            <w:tcBorders>
              <w:top w:val="nil"/>
              <w:left w:val="nil"/>
              <w:bottom w:val="nil"/>
              <w:right w:val="nil"/>
            </w:tcBorders>
            <w:vAlign w:val="bottom"/>
          </w:tcPr>
          <w:p w14:paraId="19FCD7EA"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13F3E09C"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(подпись)</w:t>
            </w:r>
          </w:p>
        </w:tc>
        <w:tc>
          <w:tcPr>
            <w:tcW w:w="142" w:type="dxa"/>
            <w:tcBorders>
              <w:top w:val="nil"/>
              <w:left w:val="nil"/>
              <w:bottom w:val="nil"/>
              <w:right w:val="nil"/>
            </w:tcBorders>
            <w:vAlign w:val="bottom"/>
          </w:tcPr>
          <w:p w14:paraId="0DFC87C8"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276" w:type="dxa"/>
            <w:tcBorders>
              <w:top w:val="nil"/>
              <w:left w:val="nil"/>
              <w:bottom w:val="nil"/>
              <w:right w:val="nil"/>
            </w:tcBorders>
            <w:vAlign w:val="bottom"/>
          </w:tcPr>
          <w:p w14:paraId="2BF1C598"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(расшифровка подписи)</w:t>
            </w:r>
          </w:p>
        </w:tc>
      </w:tr>
    </w:tbl>
    <w:p w14:paraId="3A454578" w14:textId="77777777" w:rsidR="0042613D" w:rsidRPr="00A40078" w:rsidRDefault="0042613D" w:rsidP="0042613D">
      <w:pPr>
        <w:widowControl w:val="0"/>
        <w:spacing w:after="0" w:line="240" w:lineRule="auto"/>
        <w:rPr>
          <w:rFonts w:ascii="Times New Roman" w:hAnsi="Times New Roman" w:cs="Times New Roman"/>
          <w:sz w:val="20"/>
          <w:szCs w:val="20"/>
        </w:rPr>
      </w:pPr>
    </w:p>
    <w:tbl>
      <w:tblPr>
        <w:tblW w:w="0" w:type="auto"/>
        <w:tblLayout w:type="fixed"/>
        <w:tblCellMar>
          <w:left w:w="28" w:type="dxa"/>
          <w:right w:w="28" w:type="dxa"/>
        </w:tblCellMar>
        <w:tblLook w:val="0000" w:firstRow="0" w:lastRow="0" w:firstColumn="0" w:lastColumn="0" w:noHBand="0" w:noVBand="0"/>
      </w:tblPr>
      <w:tblGrid>
        <w:gridCol w:w="737"/>
        <w:gridCol w:w="5245"/>
        <w:gridCol w:w="567"/>
        <w:gridCol w:w="567"/>
        <w:gridCol w:w="283"/>
        <w:gridCol w:w="1418"/>
        <w:gridCol w:w="425"/>
        <w:gridCol w:w="284"/>
        <w:gridCol w:w="425"/>
      </w:tblGrid>
      <w:tr w:rsidR="0042613D" w:rsidRPr="00A40078" w14:paraId="1DCE6C17" w14:textId="77777777" w:rsidTr="0042613D">
        <w:tc>
          <w:tcPr>
            <w:tcW w:w="737" w:type="dxa"/>
            <w:tcBorders>
              <w:top w:val="nil"/>
              <w:left w:val="nil"/>
              <w:bottom w:val="nil"/>
              <w:right w:val="nil"/>
            </w:tcBorders>
            <w:vAlign w:val="bottom"/>
          </w:tcPr>
          <w:p w14:paraId="0E86D68D"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М.П.</w:t>
            </w:r>
          </w:p>
        </w:tc>
        <w:tc>
          <w:tcPr>
            <w:tcW w:w="5245" w:type="dxa"/>
            <w:tcBorders>
              <w:top w:val="nil"/>
              <w:left w:val="nil"/>
              <w:bottom w:val="nil"/>
              <w:right w:val="nil"/>
            </w:tcBorders>
            <w:vAlign w:val="bottom"/>
          </w:tcPr>
          <w:p w14:paraId="65E19D69"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М.П.</w:t>
            </w:r>
          </w:p>
        </w:tc>
        <w:tc>
          <w:tcPr>
            <w:tcW w:w="567" w:type="dxa"/>
            <w:tcBorders>
              <w:top w:val="nil"/>
              <w:left w:val="nil"/>
              <w:bottom w:val="nil"/>
              <w:right w:val="nil"/>
            </w:tcBorders>
            <w:vAlign w:val="bottom"/>
          </w:tcPr>
          <w:p w14:paraId="1B60BC35"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w:t>
            </w:r>
          </w:p>
        </w:tc>
        <w:tc>
          <w:tcPr>
            <w:tcW w:w="567" w:type="dxa"/>
            <w:tcBorders>
              <w:top w:val="nil"/>
              <w:left w:val="nil"/>
              <w:bottom w:val="single" w:sz="4" w:space="0" w:color="auto"/>
              <w:right w:val="nil"/>
            </w:tcBorders>
            <w:vAlign w:val="bottom"/>
          </w:tcPr>
          <w:p w14:paraId="692108C8"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335ABE18"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w:t>
            </w:r>
          </w:p>
        </w:tc>
        <w:tc>
          <w:tcPr>
            <w:tcW w:w="1418" w:type="dxa"/>
            <w:tcBorders>
              <w:top w:val="nil"/>
              <w:left w:val="nil"/>
              <w:bottom w:val="single" w:sz="4" w:space="0" w:color="auto"/>
              <w:right w:val="nil"/>
            </w:tcBorders>
            <w:vAlign w:val="bottom"/>
          </w:tcPr>
          <w:p w14:paraId="3B3B659A"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70B59856"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20</w:t>
            </w:r>
          </w:p>
        </w:tc>
        <w:tc>
          <w:tcPr>
            <w:tcW w:w="284" w:type="dxa"/>
            <w:tcBorders>
              <w:top w:val="nil"/>
              <w:left w:val="nil"/>
              <w:bottom w:val="single" w:sz="4" w:space="0" w:color="auto"/>
              <w:right w:val="nil"/>
            </w:tcBorders>
            <w:vAlign w:val="bottom"/>
          </w:tcPr>
          <w:p w14:paraId="01A221D1"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43F80B18"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г.</w:t>
            </w:r>
          </w:p>
        </w:tc>
      </w:tr>
    </w:tbl>
    <w:p w14:paraId="13158187" w14:textId="77777777" w:rsidR="0042613D" w:rsidRPr="00A40078" w:rsidRDefault="0042613D" w:rsidP="0042613D">
      <w:pPr>
        <w:widowControl w:val="0"/>
        <w:spacing w:after="0" w:line="240" w:lineRule="auto"/>
        <w:rPr>
          <w:rFonts w:ascii="Times New Roman" w:hAnsi="Times New Roman" w:cs="Times New Roman"/>
          <w:sz w:val="20"/>
          <w:szCs w:val="20"/>
        </w:rPr>
      </w:pPr>
    </w:p>
    <w:tbl>
      <w:tblPr>
        <w:tblW w:w="9951" w:type="dxa"/>
        <w:tblLayout w:type="fixed"/>
        <w:tblCellMar>
          <w:left w:w="28" w:type="dxa"/>
          <w:right w:w="28" w:type="dxa"/>
        </w:tblCellMar>
        <w:tblLook w:val="0000" w:firstRow="0" w:lastRow="0" w:firstColumn="0" w:lastColumn="0" w:noHBand="0" w:noVBand="0"/>
      </w:tblPr>
      <w:tblGrid>
        <w:gridCol w:w="3997"/>
        <w:gridCol w:w="1843"/>
        <w:gridCol w:w="142"/>
        <w:gridCol w:w="1559"/>
        <w:gridCol w:w="142"/>
        <w:gridCol w:w="2268"/>
      </w:tblGrid>
      <w:tr w:rsidR="0042613D" w:rsidRPr="00A40078" w14:paraId="03DB6399" w14:textId="77777777" w:rsidTr="0042613D">
        <w:tc>
          <w:tcPr>
            <w:tcW w:w="3997" w:type="dxa"/>
            <w:tcBorders>
              <w:top w:val="nil"/>
              <w:left w:val="nil"/>
              <w:bottom w:val="nil"/>
              <w:right w:val="nil"/>
            </w:tcBorders>
            <w:vAlign w:val="bottom"/>
          </w:tcPr>
          <w:p w14:paraId="3B16E359"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Представитель организации-изготовителя</w:t>
            </w:r>
          </w:p>
        </w:tc>
        <w:tc>
          <w:tcPr>
            <w:tcW w:w="1843" w:type="dxa"/>
            <w:tcBorders>
              <w:top w:val="nil"/>
              <w:left w:val="nil"/>
              <w:bottom w:val="single" w:sz="4" w:space="0" w:color="auto"/>
              <w:right w:val="nil"/>
            </w:tcBorders>
            <w:vAlign w:val="bottom"/>
          </w:tcPr>
          <w:p w14:paraId="781C95DC"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7BAE1287"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559" w:type="dxa"/>
            <w:tcBorders>
              <w:top w:val="nil"/>
              <w:left w:val="nil"/>
              <w:bottom w:val="single" w:sz="4" w:space="0" w:color="auto"/>
              <w:right w:val="nil"/>
            </w:tcBorders>
            <w:vAlign w:val="bottom"/>
          </w:tcPr>
          <w:p w14:paraId="6009BDC0"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70C16090"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2268" w:type="dxa"/>
            <w:tcBorders>
              <w:top w:val="nil"/>
              <w:left w:val="nil"/>
              <w:bottom w:val="single" w:sz="4" w:space="0" w:color="auto"/>
              <w:right w:val="nil"/>
            </w:tcBorders>
            <w:vAlign w:val="bottom"/>
          </w:tcPr>
          <w:p w14:paraId="45A27125"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17346063" w14:textId="77777777" w:rsidTr="0042613D">
        <w:tc>
          <w:tcPr>
            <w:tcW w:w="3997" w:type="dxa"/>
            <w:tcBorders>
              <w:top w:val="nil"/>
              <w:left w:val="nil"/>
              <w:bottom w:val="nil"/>
              <w:right w:val="nil"/>
            </w:tcBorders>
            <w:vAlign w:val="bottom"/>
          </w:tcPr>
          <w:p w14:paraId="12889F2E"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843" w:type="dxa"/>
            <w:tcBorders>
              <w:top w:val="nil"/>
              <w:left w:val="nil"/>
              <w:bottom w:val="nil"/>
              <w:right w:val="nil"/>
            </w:tcBorders>
            <w:vAlign w:val="bottom"/>
          </w:tcPr>
          <w:p w14:paraId="1E4F5CD6"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(должность)</w:t>
            </w:r>
          </w:p>
        </w:tc>
        <w:tc>
          <w:tcPr>
            <w:tcW w:w="142" w:type="dxa"/>
            <w:tcBorders>
              <w:top w:val="nil"/>
              <w:left w:val="nil"/>
              <w:bottom w:val="nil"/>
              <w:right w:val="nil"/>
            </w:tcBorders>
            <w:vAlign w:val="bottom"/>
          </w:tcPr>
          <w:p w14:paraId="65A94F43"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1559" w:type="dxa"/>
            <w:tcBorders>
              <w:top w:val="nil"/>
              <w:left w:val="nil"/>
              <w:bottom w:val="nil"/>
              <w:right w:val="nil"/>
            </w:tcBorders>
            <w:vAlign w:val="bottom"/>
          </w:tcPr>
          <w:p w14:paraId="2B52AF28"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(подпись)</w:t>
            </w:r>
          </w:p>
        </w:tc>
        <w:tc>
          <w:tcPr>
            <w:tcW w:w="142" w:type="dxa"/>
            <w:tcBorders>
              <w:top w:val="nil"/>
              <w:left w:val="nil"/>
              <w:bottom w:val="nil"/>
              <w:right w:val="nil"/>
            </w:tcBorders>
            <w:vAlign w:val="bottom"/>
          </w:tcPr>
          <w:p w14:paraId="1E166800"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2268" w:type="dxa"/>
            <w:tcBorders>
              <w:top w:val="nil"/>
              <w:left w:val="nil"/>
              <w:bottom w:val="nil"/>
              <w:right w:val="nil"/>
            </w:tcBorders>
            <w:vAlign w:val="bottom"/>
          </w:tcPr>
          <w:p w14:paraId="5CA09300"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(расшифровка подписи)</w:t>
            </w:r>
          </w:p>
        </w:tc>
      </w:tr>
    </w:tbl>
    <w:p w14:paraId="4F627355" w14:textId="77777777" w:rsidR="0042613D" w:rsidRPr="00A40078" w:rsidRDefault="0042613D" w:rsidP="0042613D">
      <w:pPr>
        <w:widowControl w:val="0"/>
        <w:spacing w:after="0" w:line="240" w:lineRule="auto"/>
        <w:rPr>
          <w:rFonts w:ascii="Times New Roman" w:hAnsi="Times New Roman" w:cs="Times New Roman"/>
          <w:sz w:val="20"/>
          <w:szCs w:val="20"/>
        </w:rPr>
      </w:pPr>
    </w:p>
    <w:tbl>
      <w:tblPr>
        <w:tblW w:w="0" w:type="auto"/>
        <w:tblInd w:w="3997" w:type="dxa"/>
        <w:tblLayout w:type="fixed"/>
        <w:tblCellMar>
          <w:left w:w="28" w:type="dxa"/>
          <w:right w:w="28" w:type="dxa"/>
        </w:tblCellMar>
        <w:tblLook w:val="0000" w:firstRow="0" w:lastRow="0" w:firstColumn="0" w:lastColumn="0" w:noHBand="0" w:noVBand="0"/>
      </w:tblPr>
      <w:tblGrid>
        <w:gridCol w:w="255"/>
        <w:gridCol w:w="567"/>
        <w:gridCol w:w="283"/>
        <w:gridCol w:w="1418"/>
        <w:gridCol w:w="425"/>
        <w:gridCol w:w="284"/>
        <w:gridCol w:w="425"/>
      </w:tblGrid>
      <w:tr w:rsidR="0042613D" w:rsidRPr="00A40078" w14:paraId="27A2BD96" w14:textId="77777777" w:rsidTr="0042613D">
        <w:tc>
          <w:tcPr>
            <w:tcW w:w="255" w:type="dxa"/>
            <w:tcBorders>
              <w:top w:val="nil"/>
              <w:left w:val="nil"/>
              <w:bottom w:val="nil"/>
              <w:right w:val="nil"/>
            </w:tcBorders>
            <w:vAlign w:val="bottom"/>
          </w:tcPr>
          <w:p w14:paraId="0EEF54A8"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w:t>
            </w:r>
          </w:p>
        </w:tc>
        <w:tc>
          <w:tcPr>
            <w:tcW w:w="567" w:type="dxa"/>
            <w:tcBorders>
              <w:top w:val="nil"/>
              <w:left w:val="nil"/>
              <w:bottom w:val="single" w:sz="4" w:space="0" w:color="auto"/>
              <w:right w:val="nil"/>
            </w:tcBorders>
            <w:vAlign w:val="bottom"/>
          </w:tcPr>
          <w:p w14:paraId="0E8F5D2B"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2CF5ED93"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w:t>
            </w:r>
          </w:p>
        </w:tc>
        <w:tc>
          <w:tcPr>
            <w:tcW w:w="1418" w:type="dxa"/>
            <w:tcBorders>
              <w:top w:val="nil"/>
              <w:left w:val="nil"/>
              <w:bottom w:val="single" w:sz="4" w:space="0" w:color="auto"/>
              <w:right w:val="nil"/>
            </w:tcBorders>
            <w:vAlign w:val="bottom"/>
          </w:tcPr>
          <w:p w14:paraId="71A7E7A8"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516F0E44"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20</w:t>
            </w:r>
          </w:p>
        </w:tc>
        <w:tc>
          <w:tcPr>
            <w:tcW w:w="284" w:type="dxa"/>
            <w:tcBorders>
              <w:top w:val="nil"/>
              <w:left w:val="nil"/>
              <w:bottom w:val="single" w:sz="4" w:space="0" w:color="auto"/>
              <w:right w:val="nil"/>
            </w:tcBorders>
            <w:vAlign w:val="bottom"/>
          </w:tcPr>
          <w:p w14:paraId="2C8338D2"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41279C44"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г.</w:t>
            </w:r>
          </w:p>
        </w:tc>
      </w:tr>
    </w:tbl>
    <w:p w14:paraId="294FF803" w14:textId="77777777" w:rsidR="0042613D" w:rsidRPr="00A40078" w:rsidRDefault="0042613D" w:rsidP="0042613D">
      <w:pPr>
        <w:widowControl w:val="0"/>
        <w:spacing w:after="0" w:line="240" w:lineRule="auto"/>
        <w:rPr>
          <w:rFonts w:ascii="Times New Roman" w:hAnsi="Times New Roman" w:cs="Times New Roman"/>
          <w:sz w:val="20"/>
          <w:szCs w:val="20"/>
        </w:rPr>
      </w:pPr>
    </w:p>
    <w:p w14:paraId="7BEA60BB" w14:textId="77777777" w:rsidR="0042613D" w:rsidRPr="00A40078" w:rsidRDefault="0042613D" w:rsidP="0042613D">
      <w:pPr>
        <w:widowControl w:val="0"/>
        <w:spacing w:after="0" w:line="240" w:lineRule="auto"/>
        <w:rPr>
          <w:rFonts w:ascii="Times New Roman" w:hAnsi="Times New Roman" w:cs="Times New Roman"/>
          <w:sz w:val="20"/>
          <w:szCs w:val="20"/>
          <w:lang w:val="en-US"/>
        </w:rPr>
        <w:sectPr w:rsidR="0042613D" w:rsidRPr="00A40078" w:rsidSect="00B82CCA">
          <w:pgSz w:w="11900" w:h="16840"/>
          <w:pgMar w:top="426" w:right="709" w:bottom="1134" w:left="1701" w:header="567" w:footer="709" w:gutter="0"/>
          <w:cols w:space="720"/>
          <w:titlePg/>
          <w:docGrid w:linePitch="299"/>
        </w:sectPr>
      </w:pPr>
    </w:p>
    <w:p w14:paraId="698DD75F" w14:textId="77777777" w:rsidR="0042613D" w:rsidRPr="00A40078" w:rsidRDefault="0042613D" w:rsidP="0042613D">
      <w:pPr>
        <w:widowControl w:val="0"/>
        <w:tabs>
          <w:tab w:val="left" w:pos="9840"/>
        </w:tabs>
        <w:spacing w:after="0" w:line="240" w:lineRule="auto"/>
        <w:ind w:left="6372" w:right="-8"/>
        <w:jc w:val="both"/>
        <w:rPr>
          <w:rFonts w:ascii="Times New Roman" w:hAnsi="Times New Roman" w:cs="Times New Roman"/>
          <w:sz w:val="24"/>
          <w:szCs w:val="24"/>
        </w:rPr>
      </w:pPr>
      <w:r w:rsidRPr="00A40078">
        <w:rPr>
          <w:rFonts w:ascii="Times New Roman" w:hAnsi="Times New Roman" w:cs="Times New Roman"/>
          <w:sz w:val="24"/>
          <w:szCs w:val="24"/>
        </w:rPr>
        <w:lastRenderedPageBreak/>
        <w:t xml:space="preserve">Приложение 16 к Договору </w:t>
      </w:r>
    </w:p>
    <w:p w14:paraId="018C5805" w14:textId="77777777" w:rsidR="0042613D" w:rsidRPr="00A40078" w:rsidRDefault="0042613D" w:rsidP="0042613D">
      <w:pPr>
        <w:widowControl w:val="0"/>
        <w:tabs>
          <w:tab w:val="left" w:pos="9840"/>
        </w:tabs>
        <w:spacing w:after="0" w:line="240" w:lineRule="auto"/>
        <w:ind w:left="6372" w:right="-8"/>
        <w:jc w:val="both"/>
        <w:rPr>
          <w:rFonts w:ascii="Times New Roman" w:hAnsi="Times New Roman" w:cs="Times New Roman"/>
          <w:sz w:val="24"/>
          <w:szCs w:val="24"/>
        </w:rPr>
      </w:pPr>
      <w:r w:rsidRPr="00A40078">
        <w:rPr>
          <w:rFonts w:ascii="Times New Roman" w:hAnsi="Times New Roman" w:cs="Times New Roman"/>
          <w:sz w:val="24"/>
          <w:szCs w:val="24"/>
        </w:rPr>
        <w:t xml:space="preserve">от ____________ № ____ </w:t>
      </w:r>
    </w:p>
    <w:p w14:paraId="001958A4" w14:textId="77777777" w:rsidR="0042613D" w:rsidRPr="00A40078" w:rsidRDefault="0042613D" w:rsidP="0042613D">
      <w:pPr>
        <w:widowControl w:val="0"/>
        <w:tabs>
          <w:tab w:val="left" w:pos="9840"/>
        </w:tabs>
        <w:spacing w:after="0" w:line="240" w:lineRule="auto"/>
        <w:ind w:right="-8"/>
        <w:jc w:val="both"/>
        <w:rPr>
          <w:rFonts w:ascii="Times New Roman" w:hAnsi="Times New Roman" w:cs="Times New Roman"/>
          <w:sz w:val="26"/>
          <w:szCs w:val="26"/>
        </w:rPr>
      </w:pPr>
    </w:p>
    <w:p w14:paraId="676A2E1F" w14:textId="77777777" w:rsidR="0042613D" w:rsidRPr="00A40078" w:rsidRDefault="0042613D" w:rsidP="0042613D">
      <w:pPr>
        <w:widowControl w:val="0"/>
        <w:shd w:val="clear" w:color="auto" w:fill="FFFFFF"/>
        <w:spacing w:after="0" w:line="240" w:lineRule="auto"/>
        <w:ind w:right="-8"/>
        <w:jc w:val="center"/>
        <w:rPr>
          <w:rFonts w:ascii="Times New Roman" w:hAnsi="Times New Roman" w:cs="Times New Roman"/>
          <w:b/>
          <w:bCs/>
          <w:sz w:val="26"/>
          <w:szCs w:val="26"/>
        </w:rPr>
      </w:pPr>
      <w:r w:rsidRPr="00A40078">
        <w:rPr>
          <w:rFonts w:ascii="Times New Roman" w:hAnsi="Times New Roman" w:cs="Times New Roman"/>
          <w:b/>
          <w:bCs/>
          <w:sz w:val="26"/>
          <w:szCs w:val="26"/>
        </w:rPr>
        <w:t>Требования к организации охраны, пропускного и внутриобъектового режима на строящихся (реконструируемых) объектах Заказчика</w:t>
      </w:r>
    </w:p>
    <w:p w14:paraId="6F78367B" w14:textId="77777777" w:rsidR="0042613D" w:rsidRPr="00A40078" w:rsidRDefault="0042613D" w:rsidP="0042613D">
      <w:pPr>
        <w:widowControl w:val="0"/>
        <w:shd w:val="clear" w:color="auto" w:fill="FFFFFF"/>
        <w:spacing w:after="0" w:line="240" w:lineRule="auto"/>
        <w:ind w:right="-8" w:firstLine="567"/>
        <w:jc w:val="both"/>
        <w:rPr>
          <w:rFonts w:ascii="Times New Roman" w:hAnsi="Times New Roman" w:cs="Times New Roman"/>
          <w:sz w:val="26"/>
          <w:szCs w:val="26"/>
        </w:rPr>
      </w:pPr>
    </w:p>
    <w:p w14:paraId="71CF10DB" w14:textId="77777777" w:rsidR="0042613D" w:rsidRPr="00A40078" w:rsidRDefault="0042613D" w:rsidP="0042613D">
      <w:pPr>
        <w:pStyle w:val="afa"/>
        <w:widowControl w:val="0"/>
        <w:spacing w:line="240" w:lineRule="auto"/>
        <w:ind w:right="-8" w:firstLine="567"/>
        <w:jc w:val="both"/>
        <w:rPr>
          <w:rFonts w:cs="Times New Roman"/>
          <w:b/>
          <w:bCs/>
          <w:sz w:val="26"/>
          <w:szCs w:val="26"/>
        </w:rPr>
      </w:pPr>
      <w:r w:rsidRPr="00A40078">
        <w:rPr>
          <w:rFonts w:cs="Times New Roman"/>
          <w:b/>
          <w:bCs/>
          <w:sz w:val="26"/>
          <w:szCs w:val="26"/>
        </w:rPr>
        <w:t>Принятые сокращения</w:t>
      </w:r>
    </w:p>
    <w:tbl>
      <w:tblPr>
        <w:tblStyle w:val="TableNormal"/>
        <w:tblW w:w="949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32"/>
        <w:gridCol w:w="7361"/>
      </w:tblGrid>
      <w:tr w:rsidR="0042613D" w:rsidRPr="00A40078" w14:paraId="43324EA7" w14:textId="77777777"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FC68B49" w14:textId="77777777" w:rsidR="0042613D" w:rsidRPr="00A40078" w:rsidRDefault="0042613D" w:rsidP="0042613D">
            <w:pPr>
              <w:widowControl w:val="0"/>
              <w:tabs>
                <w:tab w:val="left" w:pos="1080"/>
              </w:tabs>
              <w:jc w:val="center"/>
              <w:rPr>
                <w:sz w:val="22"/>
              </w:rPr>
            </w:pPr>
            <w:r w:rsidRPr="00A40078">
              <w:rPr>
                <w:b/>
                <w:bCs/>
                <w:sz w:val="22"/>
                <w:szCs w:val="26"/>
              </w:rPr>
              <w:t>Сокращение</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EDA2E62" w14:textId="77777777" w:rsidR="0042613D" w:rsidRPr="00A40078" w:rsidRDefault="0042613D" w:rsidP="0042613D">
            <w:pPr>
              <w:widowControl w:val="0"/>
              <w:tabs>
                <w:tab w:val="left" w:pos="1080"/>
              </w:tabs>
              <w:jc w:val="center"/>
              <w:rPr>
                <w:sz w:val="22"/>
              </w:rPr>
            </w:pPr>
            <w:r w:rsidRPr="00A40078">
              <w:rPr>
                <w:b/>
                <w:bCs/>
                <w:sz w:val="22"/>
                <w:szCs w:val="26"/>
              </w:rPr>
              <w:t>Расшифровка</w:t>
            </w:r>
          </w:p>
        </w:tc>
      </w:tr>
      <w:tr w:rsidR="0042613D" w:rsidRPr="00A40078" w14:paraId="77EC2DE6" w14:textId="77777777"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C00299E" w14:textId="77777777" w:rsidR="0042613D" w:rsidRPr="00A40078" w:rsidRDefault="0042613D" w:rsidP="0042613D">
            <w:pPr>
              <w:widowControl w:val="0"/>
              <w:jc w:val="both"/>
              <w:rPr>
                <w:sz w:val="22"/>
              </w:rPr>
            </w:pPr>
            <w:r w:rsidRPr="00A40078">
              <w:rPr>
                <w:b/>
                <w:bCs/>
                <w:sz w:val="22"/>
                <w:szCs w:val="26"/>
              </w:rPr>
              <w:t>ИТСО</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498125" w14:textId="77777777" w:rsidR="0042613D" w:rsidRPr="00A40078" w:rsidRDefault="0042613D" w:rsidP="0042613D">
            <w:pPr>
              <w:widowControl w:val="0"/>
              <w:jc w:val="both"/>
              <w:rPr>
                <w:sz w:val="22"/>
              </w:rPr>
            </w:pPr>
            <w:r w:rsidRPr="00A40078">
              <w:rPr>
                <w:sz w:val="22"/>
                <w:szCs w:val="26"/>
              </w:rPr>
              <w:t>Инженерно-технические средства охраны.</w:t>
            </w:r>
          </w:p>
        </w:tc>
      </w:tr>
      <w:tr w:rsidR="0042613D" w:rsidRPr="00A40078" w14:paraId="41DB4F98" w14:textId="77777777"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AA9B901" w14:textId="77777777" w:rsidR="0042613D" w:rsidRPr="00A40078" w:rsidRDefault="0042613D" w:rsidP="0042613D">
            <w:pPr>
              <w:widowControl w:val="0"/>
              <w:jc w:val="both"/>
              <w:rPr>
                <w:sz w:val="22"/>
              </w:rPr>
            </w:pPr>
            <w:r w:rsidRPr="00A40078">
              <w:rPr>
                <w:b/>
                <w:bCs/>
                <w:sz w:val="22"/>
                <w:szCs w:val="26"/>
              </w:rPr>
              <w:t>КПП</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C2B3D4C" w14:textId="77777777" w:rsidR="0042613D" w:rsidRPr="00A40078" w:rsidRDefault="0042613D" w:rsidP="0042613D">
            <w:pPr>
              <w:widowControl w:val="0"/>
              <w:jc w:val="both"/>
              <w:rPr>
                <w:sz w:val="22"/>
              </w:rPr>
            </w:pPr>
            <w:r w:rsidRPr="00A40078">
              <w:rPr>
                <w:sz w:val="22"/>
                <w:szCs w:val="26"/>
              </w:rPr>
              <w:t>Контрольно-пропускной пункт.</w:t>
            </w:r>
          </w:p>
        </w:tc>
      </w:tr>
      <w:tr w:rsidR="0042613D" w:rsidRPr="00A40078" w14:paraId="6E5D8600" w14:textId="77777777"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58962E6" w14:textId="77777777" w:rsidR="0042613D" w:rsidRPr="00A40078" w:rsidRDefault="0042613D" w:rsidP="0042613D">
            <w:pPr>
              <w:widowControl w:val="0"/>
              <w:jc w:val="both"/>
              <w:rPr>
                <w:sz w:val="22"/>
              </w:rPr>
            </w:pPr>
            <w:r w:rsidRPr="00A40078">
              <w:rPr>
                <w:b/>
                <w:bCs/>
                <w:sz w:val="22"/>
                <w:szCs w:val="26"/>
              </w:rPr>
              <w:t>ВВ</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2A3BB84" w14:textId="77777777" w:rsidR="0042613D" w:rsidRPr="00A40078" w:rsidRDefault="0042613D" w:rsidP="0042613D">
            <w:pPr>
              <w:widowControl w:val="0"/>
              <w:jc w:val="both"/>
              <w:rPr>
                <w:sz w:val="22"/>
              </w:rPr>
            </w:pPr>
            <w:r w:rsidRPr="00A40078">
              <w:rPr>
                <w:sz w:val="22"/>
                <w:szCs w:val="26"/>
              </w:rPr>
              <w:t>Взрывчатые вещества.</w:t>
            </w:r>
          </w:p>
        </w:tc>
      </w:tr>
      <w:tr w:rsidR="0042613D" w:rsidRPr="00A40078" w14:paraId="17894A1C" w14:textId="77777777"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4EAA00B" w14:textId="77777777" w:rsidR="0042613D" w:rsidRPr="00A40078" w:rsidRDefault="0042613D" w:rsidP="0042613D">
            <w:pPr>
              <w:widowControl w:val="0"/>
              <w:jc w:val="both"/>
              <w:rPr>
                <w:sz w:val="22"/>
              </w:rPr>
            </w:pPr>
            <w:r w:rsidRPr="00A40078">
              <w:rPr>
                <w:b/>
                <w:bCs/>
                <w:sz w:val="22"/>
                <w:szCs w:val="26"/>
              </w:rPr>
              <w:t>ВУ</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80A8B29" w14:textId="77777777" w:rsidR="0042613D" w:rsidRPr="00A40078" w:rsidRDefault="0042613D" w:rsidP="0042613D">
            <w:pPr>
              <w:widowControl w:val="0"/>
              <w:jc w:val="both"/>
              <w:rPr>
                <w:sz w:val="22"/>
              </w:rPr>
            </w:pPr>
            <w:r w:rsidRPr="00A40078">
              <w:rPr>
                <w:sz w:val="22"/>
                <w:szCs w:val="26"/>
              </w:rPr>
              <w:t>Взрывные устройства.</w:t>
            </w:r>
          </w:p>
        </w:tc>
      </w:tr>
      <w:tr w:rsidR="0042613D" w:rsidRPr="00A40078" w14:paraId="47A7B491" w14:textId="77777777"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8ECE014" w14:textId="77777777" w:rsidR="0042613D" w:rsidRPr="00A40078" w:rsidRDefault="0042613D" w:rsidP="0042613D">
            <w:pPr>
              <w:widowControl w:val="0"/>
              <w:jc w:val="both"/>
              <w:rPr>
                <w:sz w:val="22"/>
              </w:rPr>
            </w:pPr>
            <w:r w:rsidRPr="00A40078">
              <w:rPr>
                <w:b/>
                <w:bCs/>
                <w:sz w:val="22"/>
                <w:szCs w:val="26"/>
              </w:rPr>
              <w:t>СОТ</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25D12D2" w14:textId="77777777" w:rsidR="0042613D" w:rsidRPr="00A40078" w:rsidRDefault="0042613D" w:rsidP="0042613D">
            <w:pPr>
              <w:widowControl w:val="0"/>
              <w:jc w:val="both"/>
              <w:rPr>
                <w:sz w:val="22"/>
              </w:rPr>
            </w:pPr>
            <w:r w:rsidRPr="00A40078">
              <w:rPr>
                <w:sz w:val="22"/>
                <w:szCs w:val="26"/>
              </w:rPr>
              <w:t>Система охранного телевидения.</w:t>
            </w:r>
          </w:p>
        </w:tc>
      </w:tr>
      <w:tr w:rsidR="0042613D" w:rsidRPr="00A40078" w14:paraId="11AE5D7C" w14:textId="77777777"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C6F3F3" w14:textId="77777777" w:rsidR="0042613D" w:rsidRPr="00A40078" w:rsidRDefault="0042613D" w:rsidP="0042613D">
            <w:pPr>
              <w:widowControl w:val="0"/>
              <w:jc w:val="both"/>
              <w:rPr>
                <w:sz w:val="22"/>
              </w:rPr>
            </w:pPr>
            <w:r w:rsidRPr="00A40078">
              <w:rPr>
                <w:b/>
                <w:bCs/>
                <w:sz w:val="22"/>
                <w:szCs w:val="26"/>
              </w:rPr>
              <w:t>ТК</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6897084" w14:textId="77777777" w:rsidR="0042613D" w:rsidRPr="00A40078" w:rsidRDefault="0042613D" w:rsidP="0042613D">
            <w:pPr>
              <w:widowControl w:val="0"/>
              <w:jc w:val="both"/>
              <w:rPr>
                <w:sz w:val="22"/>
              </w:rPr>
            </w:pPr>
            <w:r w:rsidRPr="00A40078">
              <w:rPr>
                <w:sz w:val="22"/>
                <w:szCs w:val="26"/>
              </w:rPr>
              <w:t>Телевизионная камера системы охранного телевидения.</w:t>
            </w:r>
          </w:p>
        </w:tc>
      </w:tr>
      <w:tr w:rsidR="0042613D" w:rsidRPr="00A40078" w14:paraId="3D93B616" w14:textId="77777777"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9451651" w14:textId="77777777" w:rsidR="0042613D" w:rsidRPr="00A40078" w:rsidRDefault="0042613D" w:rsidP="0042613D">
            <w:pPr>
              <w:widowControl w:val="0"/>
              <w:jc w:val="both"/>
              <w:rPr>
                <w:sz w:val="22"/>
              </w:rPr>
            </w:pPr>
            <w:r w:rsidRPr="00A40078">
              <w:rPr>
                <w:b/>
                <w:bCs/>
                <w:sz w:val="22"/>
                <w:szCs w:val="26"/>
              </w:rPr>
              <w:t>СОС</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760B14" w14:textId="77777777" w:rsidR="0042613D" w:rsidRPr="00A40078" w:rsidRDefault="0042613D" w:rsidP="0042613D">
            <w:pPr>
              <w:widowControl w:val="0"/>
              <w:jc w:val="both"/>
              <w:rPr>
                <w:sz w:val="22"/>
              </w:rPr>
            </w:pPr>
            <w:r w:rsidRPr="00A40078">
              <w:rPr>
                <w:sz w:val="22"/>
                <w:szCs w:val="26"/>
              </w:rPr>
              <w:t>Система охранной сигнализации периметра.</w:t>
            </w:r>
          </w:p>
        </w:tc>
      </w:tr>
      <w:tr w:rsidR="0042613D" w:rsidRPr="00A40078" w14:paraId="13D05013" w14:textId="77777777"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6BD5031" w14:textId="77777777" w:rsidR="0042613D" w:rsidRPr="00A40078" w:rsidRDefault="0042613D" w:rsidP="0042613D">
            <w:pPr>
              <w:widowControl w:val="0"/>
              <w:jc w:val="both"/>
              <w:rPr>
                <w:sz w:val="22"/>
              </w:rPr>
            </w:pPr>
            <w:r w:rsidRPr="00A40078">
              <w:rPr>
                <w:b/>
                <w:bCs/>
                <w:sz w:val="22"/>
                <w:szCs w:val="26"/>
              </w:rPr>
              <w:t>КТС</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BA5EB7" w14:textId="77777777" w:rsidR="0042613D" w:rsidRPr="00A40078" w:rsidRDefault="0042613D" w:rsidP="0042613D">
            <w:pPr>
              <w:widowControl w:val="0"/>
              <w:jc w:val="both"/>
              <w:rPr>
                <w:sz w:val="22"/>
              </w:rPr>
            </w:pPr>
            <w:r w:rsidRPr="00A40078">
              <w:rPr>
                <w:sz w:val="22"/>
                <w:szCs w:val="26"/>
              </w:rPr>
              <w:t>Кнопка тревожной сигнализации.</w:t>
            </w:r>
          </w:p>
        </w:tc>
      </w:tr>
      <w:tr w:rsidR="0042613D" w:rsidRPr="00A40078" w14:paraId="52134CC2" w14:textId="77777777"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99CA838" w14:textId="77777777" w:rsidR="0042613D" w:rsidRPr="00A40078" w:rsidRDefault="0042613D" w:rsidP="0042613D">
            <w:pPr>
              <w:widowControl w:val="0"/>
              <w:jc w:val="both"/>
              <w:rPr>
                <w:sz w:val="22"/>
              </w:rPr>
            </w:pPr>
            <w:r w:rsidRPr="00A40078">
              <w:rPr>
                <w:b/>
                <w:bCs/>
                <w:sz w:val="22"/>
                <w:szCs w:val="26"/>
              </w:rPr>
              <w:t>СТС</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9EE327A" w14:textId="77777777" w:rsidR="0042613D" w:rsidRPr="00A40078" w:rsidRDefault="0042613D" w:rsidP="0042613D">
            <w:pPr>
              <w:widowControl w:val="0"/>
              <w:jc w:val="both"/>
              <w:rPr>
                <w:sz w:val="22"/>
              </w:rPr>
            </w:pPr>
            <w:r w:rsidRPr="00A40078">
              <w:rPr>
                <w:sz w:val="22"/>
                <w:szCs w:val="26"/>
              </w:rPr>
              <w:t>Система тревожной сигнализации.</w:t>
            </w:r>
          </w:p>
        </w:tc>
      </w:tr>
      <w:tr w:rsidR="0042613D" w:rsidRPr="00A40078" w14:paraId="503B4206" w14:textId="77777777"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9749188" w14:textId="77777777" w:rsidR="0042613D" w:rsidRPr="00A40078" w:rsidRDefault="0042613D" w:rsidP="0042613D">
            <w:pPr>
              <w:widowControl w:val="0"/>
              <w:jc w:val="both"/>
              <w:rPr>
                <w:sz w:val="22"/>
              </w:rPr>
            </w:pPr>
            <w:r w:rsidRPr="00A40078">
              <w:rPr>
                <w:b/>
                <w:bCs/>
                <w:sz w:val="22"/>
                <w:szCs w:val="26"/>
              </w:rPr>
              <w:t>ТМЦ</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7FFED31" w14:textId="77777777" w:rsidR="0042613D" w:rsidRPr="00A40078" w:rsidRDefault="0042613D" w:rsidP="0042613D">
            <w:pPr>
              <w:widowControl w:val="0"/>
              <w:jc w:val="both"/>
              <w:rPr>
                <w:sz w:val="22"/>
              </w:rPr>
            </w:pPr>
            <w:r w:rsidRPr="00A40078">
              <w:rPr>
                <w:sz w:val="22"/>
                <w:szCs w:val="26"/>
              </w:rPr>
              <w:t>Товарно-материальные ценности.</w:t>
            </w:r>
          </w:p>
        </w:tc>
      </w:tr>
      <w:tr w:rsidR="0042613D" w:rsidRPr="00A40078" w14:paraId="7389C97B" w14:textId="77777777"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C60B620" w14:textId="77777777" w:rsidR="0042613D" w:rsidRPr="00A40078" w:rsidRDefault="0042613D" w:rsidP="0042613D">
            <w:pPr>
              <w:widowControl w:val="0"/>
              <w:jc w:val="both"/>
              <w:rPr>
                <w:sz w:val="22"/>
              </w:rPr>
            </w:pPr>
            <w:r w:rsidRPr="00A40078">
              <w:rPr>
                <w:b/>
                <w:bCs/>
                <w:sz w:val="22"/>
                <w:szCs w:val="26"/>
              </w:rPr>
              <w:t>ПЦН</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537AA36" w14:textId="77777777" w:rsidR="0042613D" w:rsidRPr="00A40078" w:rsidRDefault="0042613D" w:rsidP="0042613D">
            <w:pPr>
              <w:widowControl w:val="0"/>
              <w:jc w:val="both"/>
              <w:rPr>
                <w:sz w:val="22"/>
              </w:rPr>
            </w:pPr>
            <w:r w:rsidRPr="00A40078">
              <w:rPr>
                <w:sz w:val="22"/>
                <w:szCs w:val="26"/>
              </w:rPr>
              <w:t>Пункт централизованного наблюдения.</w:t>
            </w:r>
          </w:p>
        </w:tc>
      </w:tr>
    </w:tbl>
    <w:p w14:paraId="08037B3C" w14:textId="77777777" w:rsidR="0042613D" w:rsidRPr="00A40078" w:rsidRDefault="0042613D" w:rsidP="0042613D">
      <w:pPr>
        <w:pStyle w:val="-"/>
        <w:widowControl w:val="0"/>
        <w:spacing w:before="0" w:after="0" w:line="240" w:lineRule="auto"/>
        <w:ind w:right="-8" w:firstLine="567"/>
        <w:jc w:val="both"/>
        <w:rPr>
          <w:rFonts w:cs="Times New Roman"/>
          <w:sz w:val="26"/>
          <w:szCs w:val="26"/>
        </w:rPr>
      </w:pPr>
    </w:p>
    <w:p w14:paraId="089B508B" w14:textId="77777777" w:rsidR="0042613D" w:rsidRPr="00A40078" w:rsidRDefault="0042613D" w:rsidP="0042613D">
      <w:pPr>
        <w:pStyle w:val="-"/>
        <w:widowControl w:val="0"/>
        <w:spacing w:before="0" w:after="0" w:line="240" w:lineRule="auto"/>
        <w:ind w:right="-8" w:firstLine="567"/>
        <w:jc w:val="both"/>
        <w:rPr>
          <w:rFonts w:cs="Times New Roman"/>
          <w:sz w:val="26"/>
          <w:szCs w:val="26"/>
        </w:rPr>
      </w:pPr>
      <w:r w:rsidRPr="00A40078">
        <w:rPr>
          <w:rFonts w:cs="Times New Roman"/>
          <w:sz w:val="26"/>
          <w:szCs w:val="26"/>
        </w:rPr>
        <w:t>Термины и определения</w:t>
      </w:r>
    </w:p>
    <w:tbl>
      <w:tblPr>
        <w:tblStyle w:val="TableNormal"/>
        <w:tblW w:w="0" w:type="auto"/>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704"/>
        <w:gridCol w:w="6709"/>
      </w:tblGrid>
      <w:tr w:rsidR="0042613D" w:rsidRPr="00A40078" w14:paraId="51850263" w14:textId="77777777" w:rsidTr="005316A7">
        <w:trPr>
          <w:trHeight w:val="3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96D8A42" w14:textId="77777777" w:rsidR="0042613D" w:rsidRPr="00A40078" w:rsidRDefault="0042613D" w:rsidP="005316A7">
            <w:pPr>
              <w:widowControl w:val="0"/>
              <w:spacing w:after="0"/>
              <w:jc w:val="both"/>
              <w:rPr>
                <w:sz w:val="22"/>
              </w:rPr>
            </w:pPr>
            <w:r w:rsidRPr="00A40078">
              <w:rPr>
                <w:b/>
                <w:bCs/>
                <w:sz w:val="22"/>
                <w:szCs w:val="26"/>
              </w:rPr>
              <w:t>Термин</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A5DF4CD" w14:textId="77777777" w:rsidR="0042613D" w:rsidRPr="00A40078" w:rsidRDefault="0042613D" w:rsidP="005316A7">
            <w:pPr>
              <w:widowControl w:val="0"/>
              <w:spacing w:after="0"/>
              <w:jc w:val="both"/>
              <w:rPr>
                <w:sz w:val="22"/>
              </w:rPr>
            </w:pPr>
            <w:r w:rsidRPr="00A40078">
              <w:rPr>
                <w:b/>
                <w:bCs/>
                <w:sz w:val="22"/>
                <w:szCs w:val="26"/>
              </w:rPr>
              <w:t>Определение</w:t>
            </w:r>
          </w:p>
        </w:tc>
      </w:tr>
      <w:tr w:rsidR="0042613D" w:rsidRPr="00A40078" w14:paraId="1690AEA6" w14:textId="77777777" w:rsidTr="005316A7">
        <w:trPr>
          <w:trHeight w:val="26"/>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6B9665B" w14:textId="77777777" w:rsidR="0042613D" w:rsidRPr="00A40078" w:rsidRDefault="0042613D" w:rsidP="005316A7">
            <w:pPr>
              <w:widowControl w:val="0"/>
              <w:spacing w:after="0" w:line="240" w:lineRule="auto"/>
              <w:jc w:val="both"/>
              <w:rPr>
                <w:sz w:val="22"/>
              </w:rPr>
            </w:pPr>
            <w:r w:rsidRPr="00A40078">
              <w:rPr>
                <w:b/>
                <w:bCs/>
                <w:sz w:val="22"/>
                <w:szCs w:val="26"/>
              </w:rPr>
              <w:t>Пропускной режим</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1989B75" w14:textId="77777777" w:rsidR="0042613D" w:rsidRPr="00A40078" w:rsidRDefault="0042613D" w:rsidP="005316A7">
            <w:pPr>
              <w:widowControl w:val="0"/>
              <w:spacing w:after="0" w:line="240" w:lineRule="auto"/>
              <w:jc w:val="both"/>
              <w:rPr>
                <w:sz w:val="22"/>
              </w:rPr>
            </w:pPr>
            <w:r w:rsidRPr="00A40078">
              <w:rPr>
                <w:sz w:val="22"/>
                <w:szCs w:val="26"/>
              </w:rPr>
              <w:t xml:space="preserve">Комплекс организационно-правовых ограничений и правил, устанавливающих порядок пропуска через контрольно-пропускные пункты руководителей и работников </w:t>
            </w:r>
            <w:r w:rsidRPr="00A40078">
              <w:rPr>
                <w:i/>
                <w:sz w:val="22"/>
                <w:szCs w:val="26"/>
              </w:rPr>
              <w:t>(наименование ДЗО ПАО «Россети»)</w:t>
            </w:r>
            <w:r w:rsidRPr="00A40078">
              <w:rPr>
                <w:sz w:val="22"/>
                <w:szCs w:val="26"/>
              </w:rPr>
              <w:t>, осуществляющего функции Заказчика-Застройщика, Подрядчика, посетителей, транспорта, вноса (ввоза) и выноса (вывоза) товарно-материальных ценностей.</w:t>
            </w:r>
            <w:r w:rsidRPr="00A40078">
              <w:rPr>
                <w:b/>
                <w:bCs/>
                <w:sz w:val="22"/>
                <w:szCs w:val="26"/>
              </w:rPr>
              <w:t xml:space="preserve"> </w:t>
            </w:r>
          </w:p>
        </w:tc>
      </w:tr>
      <w:tr w:rsidR="0042613D" w:rsidRPr="00A40078" w14:paraId="265A2B05" w14:textId="77777777" w:rsidTr="005316A7">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788D34C" w14:textId="77777777" w:rsidR="0042613D" w:rsidRPr="00A40078" w:rsidRDefault="0042613D" w:rsidP="005316A7">
            <w:pPr>
              <w:widowControl w:val="0"/>
              <w:spacing w:after="0" w:line="240" w:lineRule="auto"/>
              <w:jc w:val="both"/>
              <w:rPr>
                <w:sz w:val="22"/>
              </w:rPr>
            </w:pPr>
            <w:r w:rsidRPr="00A40078">
              <w:rPr>
                <w:b/>
                <w:bCs/>
                <w:sz w:val="22"/>
                <w:szCs w:val="26"/>
              </w:rPr>
              <w:t>Внутриобъектовый режим</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71EDEE7" w14:textId="77777777" w:rsidR="0042613D" w:rsidRPr="00A40078" w:rsidRDefault="0042613D" w:rsidP="005316A7">
            <w:pPr>
              <w:widowControl w:val="0"/>
              <w:spacing w:after="0" w:line="240" w:lineRule="auto"/>
              <w:jc w:val="both"/>
              <w:rPr>
                <w:sz w:val="22"/>
              </w:rPr>
            </w:pPr>
            <w:r w:rsidRPr="00A40078">
              <w:rPr>
                <w:sz w:val="22"/>
                <w:szCs w:val="26"/>
              </w:rPr>
              <w:t>Порядок, установленный заказчиком строительства/реконструкции объектов,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выполняемых лицами, находящимися на объектах охраны, в соответствии с правилами внутреннего трудового распорядка и требованиями пожарной безопасности.</w:t>
            </w:r>
          </w:p>
        </w:tc>
      </w:tr>
      <w:tr w:rsidR="0042613D" w:rsidRPr="00A40078" w14:paraId="63D8D46D" w14:textId="77777777" w:rsidTr="005316A7">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C313641" w14:textId="77777777" w:rsidR="0042613D" w:rsidRPr="00A40078" w:rsidRDefault="0042613D" w:rsidP="005316A7">
            <w:pPr>
              <w:widowControl w:val="0"/>
              <w:spacing w:after="0" w:line="240" w:lineRule="auto"/>
              <w:jc w:val="both"/>
              <w:rPr>
                <w:sz w:val="22"/>
              </w:rPr>
            </w:pPr>
            <w:r w:rsidRPr="00A40078">
              <w:rPr>
                <w:b/>
                <w:bCs/>
                <w:sz w:val="22"/>
                <w:szCs w:val="26"/>
              </w:rPr>
              <w:t>Объект</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6FB5AD8" w14:textId="77777777" w:rsidR="0042613D" w:rsidRPr="00A40078" w:rsidRDefault="0042613D" w:rsidP="005316A7">
            <w:pPr>
              <w:widowControl w:val="0"/>
              <w:spacing w:after="0" w:line="240" w:lineRule="auto"/>
              <w:jc w:val="both"/>
              <w:outlineLvl w:val="1"/>
              <w:rPr>
                <w:sz w:val="22"/>
              </w:rPr>
            </w:pPr>
            <w:r w:rsidRPr="00A40078">
              <w:rPr>
                <w:sz w:val="22"/>
                <w:szCs w:val="26"/>
              </w:rPr>
              <w:t>Строящиеся (реконструируемые) в соответствии с договором трансформаторные подстанции (ПС), воздушные, кабельные ЛЭП, а также занимаемая объектом охраняемая территория.</w:t>
            </w:r>
          </w:p>
        </w:tc>
      </w:tr>
      <w:tr w:rsidR="0042613D" w:rsidRPr="00A40078" w14:paraId="50890BEF" w14:textId="77777777" w:rsidTr="005316A7">
        <w:trPr>
          <w:trHeight w:val="40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05A5023" w14:textId="77777777" w:rsidR="0042613D" w:rsidRPr="00A40078" w:rsidRDefault="0042613D" w:rsidP="005316A7">
            <w:pPr>
              <w:widowControl w:val="0"/>
              <w:spacing w:after="0" w:line="240" w:lineRule="auto"/>
              <w:jc w:val="both"/>
              <w:rPr>
                <w:sz w:val="22"/>
              </w:rPr>
            </w:pPr>
            <w:r w:rsidRPr="00A40078">
              <w:rPr>
                <w:b/>
                <w:bCs/>
                <w:sz w:val="22"/>
                <w:szCs w:val="26"/>
              </w:rPr>
              <w:t>Подрядчик</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3C10FD3" w14:textId="77777777" w:rsidR="0042613D" w:rsidRPr="00A40078" w:rsidRDefault="0042613D" w:rsidP="005316A7">
            <w:pPr>
              <w:widowControl w:val="0"/>
              <w:spacing w:after="0" w:line="240" w:lineRule="auto"/>
              <w:jc w:val="both"/>
              <w:rPr>
                <w:sz w:val="22"/>
              </w:rPr>
            </w:pPr>
            <w:r w:rsidRPr="00A40078">
              <w:rPr>
                <w:sz w:val="22"/>
                <w:szCs w:val="26"/>
              </w:rPr>
              <w:t>Организация, выполняющая строительно-монтажные работы на объекте на основании заключенного договора, в том числе субподрядчик (организация, выполняющая строительно-монтажные работы на объекте на основании договора субподряда с Подрядчиком).</w:t>
            </w:r>
          </w:p>
        </w:tc>
      </w:tr>
      <w:tr w:rsidR="0042613D" w:rsidRPr="00A40078" w14:paraId="75C1ECDB" w14:textId="77777777" w:rsidTr="005316A7">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49BBA73" w14:textId="77777777" w:rsidR="0042613D" w:rsidRPr="00A40078" w:rsidRDefault="0042613D" w:rsidP="005316A7">
            <w:pPr>
              <w:widowControl w:val="0"/>
              <w:spacing w:after="0" w:line="240" w:lineRule="auto"/>
              <w:jc w:val="both"/>
              <w:rPr>
                <w:sz w:val="22"/>
              </w:rPr>
            </w:pPr>
            <w:r w:rsidRPr="00A40078">
              <w:rPr>
                <w:b/>
                <w:bCs/>
                <w:sz w:val="22"/>
                <w:szCs w:val="26"/>
              </w:rPr>
              <w:t>Стационарные объекты</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54C9376" w14:textId="77777777" w:rsidR="0042613D" w:rsidRPr="00A40078" w:rsidRDefault="0042613D" w:rsidP="005316A7">
            <w:pPr>
              <w:widowControl w:val="0"/>
              <w:spacing w:after="0" w:line="240" w:lineRule="auto"/>
              <w:jc w:val="both"/>
              <w:rPr>
                <w:sz w:val="22"/>
              </w:rPr>
            </w:pPr>
            <w:r w:rsidRPr="00A40078">
              <w:rPr>
                <w:sz w:val="22"/>
                <w:szCs w:val="26"/>
              </w:rPr>
              <w:t xml:space="preserve">Строящиеся (реконструируемые) подстанции, объекты (вне </w:t>
            </w:r>
            <w:r w:rsidRPr="00A40078">
              <w:rPr>
                <w:sz w:val="22"/>
                <w:szCs w:val="26"/>
              </w:rPr>
              <w:lastRenderedPageBreak/>
              <w:t>территорий действующих подстанций, объектов).</w:t>
            </w:r>
          </w:p>
        </w:tc>
      </w:tr>
      <w:tr w:rsidR="0042613D" w:rsidRPr="00A40078" w14:paraId="37176A6E" w14:textId="77777777" w:rsidTr="005316A7">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BA88957" w14:textId="77777777" w:rsidR="0042613D" w:rsidRPr="00A40078" w:rsidRDefault="0042613D" w:rsidP="005316A7">
            <w:pPr>
              <w:widowControl w:val="0"/>
              <w:spacing w:after="0" w:line="240" w:lineRule="auto"/>
              <w:jc w:val="both"/>
              <w:rPr>
                <w:sz w:val="22"/>
              </w:rPr>
            </w:pPr>
            <w:r w:rsidRPr="00A40078">
              <w:rPr>
                <w:b/>
                <w:bCs/>
                <w:sz w:val="22"/>
                <w:szCs w:val="26"/>
              </w:rPr>
              <w:lastRenderedPageBreak/>
              <w:t>Линейные объекты</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BA9AB23" w14:textId="77777777" w:rsidR="0042613D" w:rsidRPr="00A40078" w:rsidRDefault="0042613D" w:rsidP="005316A7">
            <w:pPr>
              <w:widowControl w:val="0"/>
              <w:spacing w:after="0" w:line="240" w:lineRule="auto"/>
              <w:jc w:val="both"/>
              <w:rPr>
                <w:sz w:val="22"/>
              </w:rPr>
            </w:pPr>
            <w:r w:rsidRPr="00A40078">
              <w:rPr>
                <w:sz w:val="22"/>
                <w:szCs w:val="26"/>
              </w:rPr>
              <w:t>Линии электропередачи, линии связи (в том числе линейно-кабельные сооружения) и другие подобные сооружения.</w:t>
            </w:r>
          </w:p>
        </w:tc>
      </w:tr>
      <w:tr w:rsidR="0042613D" w:rsidRPr="00A40078" w14:paraId="1B07CED6" w14:textId="77777777" w:rsidTr="005316A7">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85ADC99" w14:textId="77777777" w:rsidR="0042613D" w:rsidRPr="00A40078" w:rsidRDefault="0042613D" w:rsidP="005316A7">
            <w:pPr>
              <w:widowControl w:val="0"/>
              <w:spacing w:after="0" w:line="240" w:lineRule="auto"/>
              <w:jc w:val="both"/>
              <w:rPr>
                <w:sz w:val="22"/>
              </w:rPr>
            </w:pPr>
            <w:r w:rsidRPr="00A40078">
              <w:rPr>
                <w:b/>
                <w:bCs/>
                <w:sz w:val="22"/>
                <w:szCs w:val="26"/>
              </w:rPr>
              <w:t>Автостоянка</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0CD9CDD" w14:textId="77777777" w:rsidR="0042613D" w:rsidRPr="00A40078" w:rsidRDefault="0042613D" w:rsidP="005316A7">
            <w:pPr>
              <w:widowControl w:val="0"/>
              <w:spacing w:after="0" w:line="240" w:lineRule="auto"/>
              <w:jc w:val="both"/>
              <w:rPr>
                <w:sz w:val="22"/>
              </w:rPr>
            </w:pPr>
            <w:r w:rsidRPr="00A40078">
              <w:rPr>
                <w:sz w:val="22"/>
                <w:szCs w:val="26"/>
              </w:rPr>
              <w:t xml:space="preserve">Часть занимаемой Объектом территории, предназначенная для стоянки автомашин служебного назначения и работников </w:t>
            </w:r>
            <w:r w:rsidRPr="00A40078">
              <w:rPr>
                <w:i/>
                <w:sz w:val="22"/>
                <w:szCs w:val="26"/>
              </w:rPr>
              <w:t>(наименование ДЗО ПАО «Россети»)</w:t>
            </w:r>
            <w:r w:rsidRPr="00A40078">
              <w:rPr>
                <w:sz w:val="22"/>
                <w:szCs w:val="26"/>
              </w:rPr>
              <w:t xml:space="preserve">, автотранспорта Подрядчика и посетителей. </w:t>
            </w:r>
          </w:p>
        </w:tc>
      </w:tr>
      <w:tr w:rsidR="0042613D" w:rsidRPr="00A40078" w14:paraId="621D6DB1" w14:textId="77777777" w:rsidTr="005316A7">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596A7A9" w14:textId="77777777" w:rsidR="0042613D" w:rsidRPr="00A40078" w:rsidRDefault="0042613D" w:rsidP="005316A7">
            <w:pPr>
              <w:widowControl w:val="0"/>
              <w:spacing w:after="0" w:line="240" w:lineRule="auto"/>
              <w:jc w:val="both"/>
              <w:outlineLvl w:val="0"/>
              <w:rPr>
                <w:sz w:val="22"/>
              </w:rPr>
            </w:pPr>
            <w:r w:rsidRPr="00A40078">
              <w:rPr>
                <w:b/>
                <w:bCs/>
                <w:sz w:val="22"/>
                <w:szCs w:val="26"/>
              </w:rPr>
              <w:t>Контрольно-пропускной пункт</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FAAAF8C" w14:textId="77777777" w:rsidR="0042613D" w:rsidRPr="00A40078" w:rsidRDefault="0042613D" w:rsidP="005316A7">
            <w:pPr>
              <w:widowControl w:val="0"/>
              <w:spacing w:after="0" w:line="240" w:lineRule="auto"/>
              <w:jc w:val="both"/>
              <w:rPr>
                <w:sz w:val="22"/>
              </w:rPr>
            </w:pPr>
            <w:r w:rsidRPr="00A40078">
              <w:rPr>
                <w:sz w:val="22"/>
                <w:szCs w:val="26"/>
              </w:rPr>
              <w:t>Специально оборудованное место, предназначенное для контроля прохода физических лиц и проезда автотранспорта на территорию, занимаемую объектом.</w:t>
            </w:r>
          </w:p>
        </w:tc>
      </w:tr>
      <w:tr w:rsidR="0042613D" w:rsidRPr="00A40078" w14:paraId="56AD252F" w14:textId="77777777" w:rsidTr="005316A7">
        <w:trPr>
          <w:trHeight w:val="255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E06055B" w14:textId="77777777" w:rsidR="0042613D" w:rsidRPr="00A40078" w:rsidRDefault="0042613D" w:rsidP="005316A7">
            <w:pPr>
              <w:widowControl w:val="0"/>
              <w:spacing w:after="0" w:line="240" w:lineRule="auto"/>
              <w:jc w:val="both"/>
              <w:outlineLvl w:val="0"/>
              <w:rPr>
                <w:sz w:val="22"/>
              </w:rPr>
            </w:pPr>
            <w:r w:rsidRPr="00A40078">
              <w:rPr>
                <w:b/>
                <w:bCs/>
                <w:sz w:val="22"/>
                <w:szCs w:val="26"/>
              </w:rPr>
              <w:t>Документы, удостоверяющие личность</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80836AB" w14:textId="77777777" w:rsidR="0042613D" w:rsidRPr="00A40078" w:rsidRDefault="0042613D" w:rsidP="005316A7">
            <w:pPr>
              <w:widowControl w:val="0"/>
              <w:spacing w:after="0" w:line="240" w:lineRule="auto"/>
              <w:jc w:val="both"/>
              <w:rPr>
                <w:sz w:val="22"/>
                <w:szCs w:val="26"/>
              </w:rPr>
            </w:pPr>
            <w:r w:rsidRPr="00A40078">
              <w:rPr>
                <w:sz w:val="22"/>
                <w:szCs w:val="26"/>
              </w:rPr>
              <w:t>- паспорт гражданина Российской Федерации, в том числе удостоверяющий личность гражданина Российской Федерации за пределами Российской Федерации (если гражданин Российской Федерации постоянно проживает за пределами Российской Федерации);</w:t>
            </w:r>
          </w:p>
          <w:p w14:paraId="1E262A52" w14:textId="77777777" w:rsidR="0042613D" w:rsidRPr="00A40078" w:rsidRDefault="0042613D" w:rsidP="005316A7">
            <w:pPr>
              <w:widowControl w:val="0"/>
              <w:spacing w:after="0" w:line="240" w:lineRule="auto"/>
              <w:jc w:val="both"/>
              <w:rPr>
                <w:sz w:val="22"/>
                <w:szCs w:val="26"/>
              </w:rPr>
            </w:pPr>
            <w:r w:rsidRPr="00A40078">
              <w:rPr>
                <w:sz w:val="22"/>
                <w:szCs w:val="26"/>
              </w:rPr>
              <w:t>- дипломатический паспорт гражданина Российской Федерации;</w:t>
            </w:r>
          </w:p>
          <w:p w14:paraId="39324A5B" w14:textId="77777777" w:rsidR="0042613D" w:rsidRPr="00A40078" w:rsidRDefault="0042613D" w:rsidP="005316A7">
            <w:pPr>
              <w:widowControl w:val="0"/>
              <w:spacing w:after="0" w:line="240" w:lineRule="auto"/>
              <w:jc w:val="both"/>
              <w:rPr>
                <w:sz w:val="22"/>
                <w:szCs w:val="26"/>
              </w:rPr>
            </w:pPr>
            <w:r w:rsidRPr="00A40078">
              <w:rPr>
                <w:sz w:val="22"/>
                <w:szCs w:val="26"/>
              </w:rPr>
              <w:t>- служебный паспорт гражданина Российской Федерации;</w:t>
            </w:r>
          </w:p>
          <w:p w14:paraId="595B523C" w14:textId="77777777" w:rsidR="0042613D" w:rsidRPr="00A40078" w:rsidRDefault="0042613D" w:rsidP="005316A7">
            <w:pPr>
              <w:widowControl w:val="0"/>
              <w:spacing w:after="0" w:line="240" w:lineRule="auto"/>
              <w:jc w:val="both"/>
              <w:rPr>
                <w:sz w:val="22"/>
                <w:szCs w:val="26"/>
              </w:rPr>
            </w:pPr>
            <w:r w:rsidRPr="00A40078">
              <w:rPr>
                <w:sz w:val="22"/>
                <w:szCs w:val="26"/>
              </w:rPr>
              <w:t xml:space="preserve">- удостоверение личности офицера для военнослужащего (офицера, прапорщика, мичмана); </w:t>
            </w:r>
          </w:p>
          <w:p w14:paraId="1F6EA516" w14:textId="77777777" w:rsidR="0042613D" w:rsidRPr="00A40078" w:rsidRDefault="0042613D" w:rsidP="005316A7">
            <w:pPr>
              <w:widowControl w:val="0"/>
              <w:spacing w:after="0" w:line="240" w:lineRule="auto"/>
              <w:jc w:val="both"/>
              <w:rPr>
                <w:sz w:val="22"/>
                <w:szCs w:val="26"/>
              </w:rPr>
            </w:pPr>
            <w:r w:rsidRPr="00A40078">
              <w:rPr>
                <w:sz w:val="22"/>
                <w:szCs w:val="26"/>
              </w:rPr>
              <w:t xml:space="preserve">- военный билет солдата (матроса, сержанта, старшины), военный билет офицера запаса; </w:t>
            </w:r>
          </w:p>
          <w:p w14:paraId="72BFF5EF" w14:textId="77777777" w:rsidR="0042613D" w:rsidRPr="00A40078" w:rsidRDefault="0042613D" w:rsidP="005316A7">
            <w:pPr>
              <w:widowControl w:val="0"/>
              <w:spacing w:after="0" w:line="240" w:lineRule="auto"/>
              <w:jc w:val="both"/>
              <w:rPr>
                <w:sz w:val="22"/>
                <w:szCs w:val="26"/>
              </w:rPr>
            </w:pPr>
            <w:r w:rsidRPr="00A40078">
              <w:rPr>
                <w:sz w:val="22"/>
                <w:szCs w:val="26"/>
              </w:rPr>
              <w:t xml:space="preserve">- паспорт моряка или удостоверение личности моряка (для лиц, работающих на российских судах заграничного плавания или иностранных судах); </w:t>
            </w:r>
          </w:p>
          <w:p w14:paraId="494AD3D3" w14:textId="77777777" w:rsidR="0042613D" w:rsidRPr="00A40078" w:rsidRDefault="0042613D" w:rsidP="005316A7">
            <w:pPr>
              <w:widowControl w:val="0"/>
              <w:spacing w:after="0" w:line="240" w:lineRule="auto"/>
              <w:jc w:val="both"/>
              <w:rPr>
                <w:sz w:val="22"/>
              </w:rPr>
            </w:pPr>
            <w:r w:rsidRPr="00A40078">
              <w:rPr>
                <w:sz w:val="22"/>
                <w:szCs w:val="26"/>
              </w:rPr>
              <w:t xml:space="preserve">- временное удостоверение личности гражданина Российской Федерации. </w:t>
            </w:r>
          </w:p>
        </w:tc>
      </w:tr>
      <w:tr w:rsidR="0042613D" w:rsidRPr="00A40078" w14:paraId="1FAB1879" w14:textId="77777777" w:rsidTr="005316A7">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B786C9E" w14:textId="77777777" w:rsidR="0042613D" w:rsidRPr="00A40078" w:rsidRDefault="0042613D" w:rsidP="005316A7">
            <w:pPr>
              <w:widowControl w:val="0"/>
              <w:spacing w:after="0" w:line="240" w:lineRule="auto"/>
              <w:jc w:val="both"/>
              <w:rPr>
                <w:sz w:val="22"/>
              </w:rPr>
            </w:pPr>
            <w:r w:rsidRPr="00A40078">
              <w:rPr>
                <w:b/>
                <w:bCs/>
                <w:sz w:val="22"/>
                <w:szCs w:val="26"/>
              </w:rPr>
              <w:t>Служебные удостоверения</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EBBC7E" w14:textId="77777777" w:rsidR="0042613D" w:rsidRPr="00A40078" w:rsidRDefault="0042613D" w:rsidP="005316A7">
            <w:pPr>
              <w:widowControl w:val="0"/>
              <w:spacing w:after="0" w:line="240" w:lineRule="auto"/>
              <w:jc w:val="both"/>
              <w:rPr>
                <w:sz w:val="22"/>
              </w:rPr>
            </w:pPr>
            <w:r w:rsidRPr="00A40078">
              <w:rPr>
                <w:sz w:val="22"/>
                <w:szCs w:val="26"/>
              </w:rPr>
              <w:t xml:space="preserve">Документ установленного образца, удостоверяющий положение и занимаемую работником должность, подтверждающий его полномочия и права при исполнении служебных обязанностей. </w:t>
            </w:r>
          </w:p>
        </w:tc>
      </w:tr>
      <w:tr w:rsidR="0042613D" w:rsidRPr="00A40078" w14:paraId="1AF0874B" w14:textId="77777777" w:rsidTr="005316A7">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1D6A69D" w14:textId="77777777" w:rsidR="0042613D" w:rsidRPr="00A40078" w:rsidRDefault="0042613D" w:rsidP="005316A7">
            <w:pPr>
              <w:widowControl w:val="0"/>
              <w:spacing w:after="0" w:line="240" w:lineRule="auto"/>
              <w:jc w:val="both"/>
              <w:rPr>
                <w:sz w:val="22"/>
              </w:rPr>
            </w:pPr>
            <w:r w:rsidRPr="00A40078">
              <w:rPr>
                <w:b/>
                <w:bCs/>
                <w:sz w:val="22"/>
                <w:szCs w:val="26"/>
              </w:rPr>
              <w:t xml:space="preserve">Подразделение охраны </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C2818B" w14:textId="77777777" w:rsidR="0042613D" w:rsidRPr="00A40078" w:rsidRDefault="0042613D" w:rsidP="005316A7">
            <w:pPr>
              <w:widowControl w:val="0"/>
              <w:spacing w:after="0" w:line="240" w:lineRule="auto"/>
              <w:jc w:val="both"/>
              <w:rPr>
                <w:sz w:val="22"/>
              </w:rPr>
            </w:pPr>
            <w:r w:rsidRPr="00A40078">
              <w:rPr>
                <w:sz w:val="22"/>
                <w:szCs w:val="26"/>
              </w:rPr>
              <w:t>Работники охранной организации, осуществляющие охрану объекта, в соответствии с договором на оказание охранных услуг.</w:t>
            </w:r>
          </w:p>
        </w:tc>
      </w:tr>
      <w:tr w:rsidR="0042613D" w:rsidRPr="00A40078" w14:paraId="1B1C6A4F" w14:textId="77777777" w:rsidTr="005316A7">
        <w:trPr>
          <w:trHeight w:val="14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88311E7" w14:textId="77777777" w:rsidR="0042613D" w:rsidRPr="00A40078" w:rsidRDefault="0042613D" w:rsidP="005316A7">
            <w:pPr>
              <w:widowControl w:val="0"/>
              <w:spacing w:after="0" w:line="240" w:lineRule="auto"/>
              <w:jc w:val="both"/>
              <w:rPr>
                <w:sz w:val="22"/>
              </w:rPr>
            </w:pPr>
            <w:r w:rsidRPr="00A40078">
              <w:rPr>
                <w:b/>
                <w:bCs/>
                <w:sz w:val="22"/>
                <w:szCs w:val="26"/>
              </w:rPr>
              <w:t>Охранная организация</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7529398" w14:textId="77777777" w:rsidR="0042613D" w:rsidRPr="00A40078" w:rsidRDefault="0042613D" w:rsidP="005316A7">
            <w:pPr>
              <w:widowControl w:val="0"/>
              <w:spacing w:after="0" w:line="240" w:lineRule="auto"/>
              <w:jc w:val="both"/>
              <w:rPr>
                <w:sz w:val="22"/>
                <w:szCs w:val="26"/>
              </w:rPr>
            </w:pPr>
            <w:r w:rsidRPr="00A40078">
              <w:rPr>
                <w:sz w:val="22"/>
                <w:szCs w:val="26"/>
              </w:rPr>
              <w:t xml:space="preserve">Организация, зарегистрированная в установленном законом порядке и имеющая право на осуществление охранной деятельности. </w:t>
            </w:r>
          </w:p>
          <w:p w14:paraId="35F535C4" w14:textId="77777777" w:rsidR="0042613D" w:rsidRPr="00A40078" w:rsidRDefault="0042613D" w:rsidP="005316A7">
            <w:pPr>
              <w:widowControl w:val="0"/>
              <w:spacing w:after="0" w:line="240" w:lineRule="auto"/>
              <w:jc w:val="both"/>
              <w:outlineLvl w:val="0"/>
              <w:rPr>
                <w:sz w:val="22"/>
              </w:rPr>
            </w:pPr>
            <w:r w:rsidRPr="00A40078">
              <w:rPr>
                <w:sz w:val="22"/>
                <w:szCs w:val="26"/>
              </w:rPr>
              <w:t xml:space="preserve">В соответствии с требованиями статьи 9 Федерального закона от 21.07.2011 № 256-ФЗ «О безопасности объектов топливно-энергетического комплекса» для обеспечения физической защиты объекта топливно-энергетического комплекса могут привлекаться подразделения и (или) организации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подразделения ведомственной охраны, частные охранные организации в зависимости от категории объекта и в соответствии с паспортом безопасности объекта топливно-энергетического комплекса. </w:t>
            </w:r>
          </w:p>
        </w:tc>
      </w:tr>
      <w:tr w:rsidR="0042613D" w:rsidRPr="00A40078" w14:paraId="038B6B3D" w14:textId="77777777" w:rsidTr="005316A7">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C2724D4" w14:textId="77777777" w:rsidR="0042613D" w:rsidRPr="00A40078" w:rsidRDefault="0042613D" w:rsidP="005316A7">
            <w:pPr>
              <w:widowControl w:val="0"/>
              <w:spacing w:after="0" w:line="240" w:lineRule="auto"/>
              <w:jc w:val="both"/>
              <w:rPr>
                <w:sz w:val="22"/>
              </w:rPr>
            </w:pPr>
            <w:r w:rsidRPr="00A40078">
              <w:rPr>
                <w:b/>
                <w:bCs/>
                <w:sz w:val="22"/>
                <w:szCs w:val="26"/>
              </w:rPr>
              <w:t>Работник охраны</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4BCA178" w14:textId="77777777" w:rsidR="0042613D" w:rsidRPr="00A40078" w:rsidRDefault="0042613D" w:rsidP="005316A7">
            <w:pPr>
              <w:widowControl w:val="0"/>
              <w:spacing w:after="0" w:line="240" w:lineRule="auto"/>
              <w:jc w:val="both"/>
              <w:rPr>
                <w:sz w:val="22"/>
              </w:rPr>
            </w:pPr>
            <w:r w:rsidRPr="00A40078">
              <w:rPr>
                <w:sz w:val="22"/>
                <w:szCs w:val="26"/>
              </w:rPr>
              <w:t>Гражданин Российской Федерации, достигший восемнадцати лет, прошедший профессиональную подготовку для работы в качестве охранника, сдавший квалификационный экзамен, получивший в установленном порядке удостоверение охранника и работающий по трудовому договору с охранной организацией.</w:t>
            </w:r>
          </w:p>
        </w:tc>
      </w:tr>
    </w:tbl>
    <w:p w14:paraId="169DB358" w14:textId="77777777" w:rsidR="0042613D" w:rsidRPr="00A40078" w:rsidRDefault="0042613D" w:rsidP="0042613D">
      <w:pPr>
        <w:pStyle w:val="-"/>
        <w:widowControl w:val="0"/>
        <w:spacing w:before="0" w:after="0" w:line="240" w:lineRule="auto"/>
        <w:ind w:firstLine="709"/>
        <w:jc w:val="both"/>
        <w:rPr>
          <w:rFonts w:cs="Times New Roman"/>
          <w:sz w:val="26"/>
          <w:szCs w:val="26"/>
        </w:rPr>
      </w:pPr>
    </w:p>
    <w:p w14:paraId="3AF5E294" w14:textId="77777777" w:rsidR="0042613D" w:rsidRPr="00A40078" w:rsidRDefault="0042613D" w:rsidP="0042613D">
      <w:pPr>
        <w:widowControl w:val="0"/>
        <w:spacing w:after="0" w:line="240" w:lineRule="auto"/>
        <w:ind w:firstLine="709"/>
        <w:jc w:val="both"/>
        <w:outlineLvl w:val="0"/>
        <w:rPr>
          <w:rFonts w:ascii="Times New Roman" w:hAnsi="Times New Roman" w:cs="Times New Roman"/>
          <w:b/>
          <w:bCs/>
          <w:sz w:val="26"/>
          <w:szCs w:val="26"/>
        </w:rPr>
      </w:pPr>
      <w:r w:rsidRPr="00A40078">
        <w:rPr>
          <w:rFonts w:ascii="Times New Roman" w:hAnsi="Times New Roman" w:cs="Times New Roman"/>
          <w:b/>
          <w:bCs/>
          <w:sz w:val="26"/>
          <w:szCs w:val="26"/>
        </w:rPr>
        <w:t>1. Общие положения</w:t>
      </w:r>
    </w:p>
    <w:p w14:paraId="060216AB" w14:textId="77777777" w:rsidR="0042613D" w:rsidRPr="00A40078" w:rsidRDefault="0042613D" w:rsidP="0042613D">
      <w:pPr>
        <w:pStyle w:val="Style17"/>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1.1. Настоящие Требования определяют порядок обеспечения безопасности, охраны и антитеррористической защищенности объектов, на период их строительства (реконструкции), определяет перечень угроз безопасности объектам и основные требования к организации мероприятий по предотвращению указанных угроз.</w:t>
      </w:r>
    </w:p>
    <w:p w14:paraId="192C5BDD" w14:textId="77777777" w:rsidR="0042613D" w:rsidRPr="00A40078" w:rsidRDefault="0042613D" w:rsidP="0042613D">
      <w:pPr>
        <w:pStyle w:val="Style22"/>
        <w:tabs>
          <w:tab w:val="left" w:pos="1190"/>
        </w:tabs>
        <w:spacing w:line="240" w:lineRule="auto"/>
        <w:ind w:firstLine="709"/>
        <w:jc w:val="both"/>
        <w:rPr>
          <w:rFonts w:ascii="Times New Roman" w:eastAsia="Times New Roman" w:hAnsi="Times New Roman" w:cs="Times New Roman"/>
          <w:sz w:val="26"/>
          <w:szCs w:val="26"/>
        </w:rPr>
      </w:pPr>
      <w:r w:rsidRPr="00A40078">
        <w:rPr>
          <w:rFonts w:ascii="Times New Roman" w:hAnsi="Times New Roman" w:cs="Times New Roman"/>
          <w:sz w:val="26"/>
          <w:szCs w:val="26"/>
        </w:rPr>
        <w:lastRenderedPageBreak/>
        <w:t>1.2. Охрана строительного имущества, материалов и оборудования осуществляется Подрядчиком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даты подписания «Акта приемки законченного строительством объекта приемочной комиссией» самостоятельно за счет собственных сил и средств.</w:t>
      </w:r>
    </w:p>
    <w:p w14:paraId="55CCFA89" w14:textId="77777777" w:rsidR="0042613D" w:rsidRPr="00A40078" w:rsidRDefault="0042613D" w:rsidP="0042613D">
      <w:pPr>
        <w:pStyle w:val="Style22"/>
        <w:tabs>
          <w:tab w:val="left" w:pos="1190"/>
        </w:tabs>
        <w:spacing w:line="240" w:lineRule="auto"/>
        <w:ind w:firstLine="709"/>
        <w:jc w:val="both"/>
        <w:rPr>
          <w:rFonts w:ascii="Times New Roman" w:eastAsia="Times New Roman" w:hAnsi="Times New Roman" w:cs="Times New Roman"/>
          <w:sz w:val="26"/>
          <w:szCs w:val="26"/>
        </w:rPr>
      </w:pPr>
      <w:r w:rsidRPr="00A40078">
        <w:rPr>
          <w:rFonts w:ascii="Times New Roman" w:hAnsi="Times New Roman" w:cs="Times New Roman"/>
          <w:sz w:val="26"/>
          <w:szCs w:val="26"/>
        </w:rPr>
        <w:t>1.3. К охране Объекта и организации на нем пропускного и внутриобъектового режима Подрядчик привлекает Охранную организацию. Выбор Охранной организации согласуется с Заказчиком путем уведомления.</w:t>
      </w:r>
    </w:p>
    <w:p w14:paraId="33B43E06" w14:textId="77777777" w:rsidR="0042613D" w:rsidRPr="00A40078" w:rsidRDefault="0042613D" w:rsidP="0042613D">
      <w:pPr>
        <w:pStyle w:val="Style22"/>
        <w:tabs>
          <w:tab w:val="left" w:pos="1190"/>
        </w:tabs>
        <w:spacing w:line="240" w:lineRule="auto"/>
        <w:ind w:firstLine="709"/>
        <w:jc w:val="both"/>
        <w:rPr>
          <w:rFonts w:ascii="Times New Roman" w:eastAsia="Times New Roman" w:hAnsi="Times New Roman" w:cs="Times New Roman"/>
          <w:sz w:val="26"/>
          <w:szCs w:val="26"/>
        </w:rPr>
      </w:pPr>
      <w:r w:rsidRPr="00A40078">
        <w:rPr>
          <w:rFonts w:ascii="Times New Roman" w:hAnsi="Times New Roman" w:cs="Times New Roman"/>
          <w:sz w:val="26"/>
          <w:szCs w:val="26"/>
        </w:rPr>
        <w:t>1.4. Договор с Охранной организацией заключается Подрядчиком и оплачивается за счет собственных средств Подрядчика в рамках исполнения соответствующего пункта Договора</w:t>
      </w:r>
      <w:r w:rsidRPr="00A40078">
        <w:rPr>
          <w:rFonts w:ascii="Times New Roman" w:hAnsi="Times New Roman" w:cs="Times New Roman"/>
          <w:i/>
          <w:iCs/>
          <w:sz w:val="26"/>
          <w:szCs w:val="26"/>
        </w:rPr>
        <w:t>.</w:t>
      </w:r>
      <w:r w:rsidRPr="00A40078">
        <w:rPr>
          <w:rFonts w:ascii="Times New Roman" w:hAnsi="Times New Roman" w:cs="Times New Roman"/>
          <w:sz w:val="26"/>
          <w:szCs w:val="26"/>
        </w:rPr>
        <w:t xml:space="preserve"> </w:t>
      </w:r>
    </w:p>
    <w:p w14:paraId="24BC475F" w14:textId="77777777" w:rsidR="0042613D" w:rsidRPr="00A40078" w:rsidRDefault="0042613D" w:rsidP="0042613D">
      <w:pPr>
        <w:pStyle w:val="Style22"/>
        <w:tabs>
          <w:tab w:val="left" w:pos="1190"/>
        </w:tabs>
        <w:spacing w:line="240" w:lineRule="auto"/>
        <w:ind w:firstLine="709"/>
        <w:jc w:val="both"/>
        <w:rPr>
          <w:rFonts w:ascii="Times New Roman" w:eastAsia="Times New Roman" w:hAnsi="Times New Roman" w:cs="Times New Roman"/>
          <w:sz w:val="26"/>
          <w:szCs w:val="26"/>
        </w:rPr>
      </w:pPr>
    </w:p>
    <w:p w14:paraId="660ABD29" w14:textId="77777777" w:rsidR="0042613D" w:rsidRPr="00A40078" w:rsidRDefault="0042613D" w:rsidP="0042613D">
      <w:pPr>
        <w:pStyle w:val="Style22"/>
        <w:numPr>
          <w:ilvl w:val="0"/>
          <w:numId w:val="38"/>
        </w:numPr>
        <w:spacing w:line="240" w:lineRule="auto"/>
        <w:ind w:left="0" w:firstLine="709"/>
        <w:jc w:val="both"/>
        <w:rPr>
          <w:rFonts w:ascii="Times New Roman" w:eastAsia="Times New Roman" w:hAnsi="Times New Roman" w:cs="Times New Roman"/>
          <w:b/>
          <w:bCs/>
          <w:sz w:val="26"/>
          <w:szCs w:val="26"/>
        </w:rPr>
      </w:pPr>
      <w:r w:rsidRPr="00A40078">
        <w:rPr>
          <w:rFonts w:ascii="Times New Roman" w:hAnsi="Times New Roman" w:cs="Times New Roman"/>
          <w:b/>
          <w:bCs/>
          <w:sz w:val="26"/>
          <w:szCs w:val="26"/>
        </w:rPr>
        <w:t>Мероприятия по предотвращению угроз безопасности Объекта</w:t>
      </w:r>
    </w:p>
    <w:p w14:paraId="4507A9D5" w14:textId="77777777" w:rsidR="0042613D" w:rsidRPr="00A40078" w:rsidRDefault="0042613D" w:rsidP="0042613D">
      <w:pPr>
        <w:pStyle w:val="Style17"/>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Основной перечень мероприятий по обеспечению безопасности строящегося Объекта, осуществляемых Подрядчиком на весь период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подписания Акта приемки законченного строительством объекта приемочной комиссией, включает:</w:t>
      </w:r>
    </w:p>
    <w:p w14:paraId="520B2559" w14:textId="77777777" w:rsidR="0042613D" w:rsidRPr="00A40078" w:rsidRDefault="0042613D" w:rsidP="0042613D">
      <w:pPr>
        <w:pStyle w:val="Style16"/>
        <w:ind w:firstLine="709"/>
        <w:jc w:val="both"/>
        <w:rPr>
          <w:rFonts w:ascii="Times New Roman" w:eastAsia="Times New Roman" w:hAnsi="Times New Roman" w:cs="Times New Roman"/>
          <w:b/>
          <w:bCs/>
          <w:sz w:val="26"/>
          <w:szCs w:val="26"/>
          <w:u w:val="single"/>
        </w:rPr>
      </w:pPr>
      <w:r w:rsidRPr="00A40078">
        <w:rPr>
          <w:rFonts w:ascii="Times New Roman" w:hAnsi="Times New Roman" w:cs="Times New Roman"/>
          <w:sz w:val="26"/>
          <w:szCs w:val="26"/>
        </w:rPr>
        <w:t>2.1. На стационарных Объектах:</w:t>
      </w:r>
    </w:p>
    <w:p w14:paraId="10A4A06D" w14:textId="77777777" w:rsidR="0042613D" w:rsidRPr="00A40078" w:rsidRDefault="0042613D" w:rsidP="0042613D">
      <w:pPr>
        <w:pStyle w:val="Style17"/>
        <w:numPr>
          <w:ilvl w:val="0"/>
          <w:numId w:val="40"/>
        </w:numPr>
        <w:spacing w:line="240" w:lineRule="auto"/>
        <w:ind w:left="0" w:firstLine="709"/>
        <w:rPr>
          <w:rFonts w:ascii="Times New Roman" w:eastAsia="Times New Roman" w:hAnsi="Times New Roman" w:cs="Times New Roman"/>
          <w:color w:val="00B050"/>
          <w:sz w:val="26"/>
          <w:szCs w:val="26"/>
          <w:u w:color="00B050"/>
        </w:rPr>
      </w:pPr>
      <w:r w:rsidRPr="00A40078">
        <w:rPr>
          <w:rFonts w:ascii="Times New Roman" w:hAnsi="Times New Roman" w:cs="Times New Roman"/>
          <w:sz w:val="26"/>
          <w:szCs w:val="26"/>
        </w:rPr>
        <w:t xml:space="preserve">возведение временного периметрового ограждения Объекта; </w:t>
      </w:r>
    </w:p>
    <w:p w14:paraId="16AB27F4" w14:textId="77777777" w:rsidR="0042613D" w:rsidRPr="00A40078" w:rsidRDefault="0042613D" w:rsidP="0042613D">
      <w:pPr>
        <w:pStyle w:val="Style17"/>
        <w:numPr>
          <w:ilvl w:val="0"/>
          <w:numId w:val="40"/>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организацию охраны Объекта, в том числе осуществление пропускного режима въезда/выезда (с возможностью осмотра) транспортных средств, входа/выхода персонала и посетителей, а также внутриобъектового режима;</w:t>
      </w:r>
    </w:p>
    <w:p w14:paraId="3F287184" w14:textId="77777777" w:rsidR="0042613D" w:rsidRPr="00A40078" w:rsidRDefault="0042613D" w:rsidP="0042613D">
      <w:pPr>
        <w:pStyle w:val="Style17"/>
        <w:numPr>
          <w:ilvl w:val="0"/>
          <w:numId w:val="40"/>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обеспечение охраны материалов, оборудования и запасных частей к нему;</w:t>
      </w:r>
    </w:p>
    <w:p w14:paraId="0D979F6F" w14:textId="77777777" w:rsidR="0042613D" w:rsidRPr="00A40078" w:rsidRDefault="0042613D" w:rsidP="0042613D">
      <w:pPr>
        <w:pStyle w:val="Style17"/>
        <w:numPr>
          <w:ilvl w:val="0"/>
          <w:numId w:val="40"/>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контроль материалов, оборудования и конструкций, поставляемых на строительные площадки, в целях обеспечения антитеррористической защищенности;</w:t>
      </w:r>
    </w:p>
    <w:p w14:paraId="0CCC2DEF" w14:textId="77777777" w:rsidR="0042613D" w:rsidRPr="00A40078" w:rsidRDefault="0042613D" w:rsidP="0042613D">
      <w:pPr>
        <w:pStyle w:val="Style17"/>
        <w:numPr>
          <w:ilvl w:val="0"/>
          <w:numId w:val="40"/>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монтаж временных ИТСО, в том числе системы охранной сигнализации, системы охранного телевидения (видеонаблюдения), кнопки тревожной сигнализации, охранного освещения, а также шлагбаума, эстакады с площадкой для осмотра транспортных средств и грузов, турникета на КПП. </w:t>
      </w:r>
    </w:p>
    <w:p w14:paraId="100ADDAE" w14:textId="77777777" w:rsidR="0042613D" w:rsidRPr="00A40078" w:rsidRDefault="0042613D" w:rsidP="0042613D">
      <w:pPr>
        <w:pStyle w:val="Style16"/>
        <w:ind w:firstLine="709"/>
        <w:jc w:val="both"/>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2.2. На линейных Объектах: </w:t>
      </w:r>
    </w:p>
    <w:p w14:paraId="0BE70400" w14:textId="77777777" w:rsidR="0042613D" w:rsidRPr="00A40078" w:rsidRDefault="0042613D" w:rsidP="0042613D">
      <w:pPr>
        <w:pStyle w:val="Style17"/>
        <w:numPr>
          <w:ilvl w:val="1"/>
          <w:numId w:val="40"/>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контроль материалов, оборудования и конструкций, поставляемых на приобъектовые склады, в целях обеспечения антитеррористической защищенности;</w:t>
      </w:r>
    </w:p>
    <w:p w14:paraId="389138C9" w14:textId="77777777" w:rsidR="0042613D" w:rsidRPr="00A40078" w:rsidRDefault="0042613D" w:rsidP="0042613D">
      <w:pPr>
        <w:pStyle w:val="Style17"/>
        <w:numPr>
          <w:ilvl w:val="1"/>
          <w:numId w:val="41"/>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организацию охраны Объекта путем патрулирования и/или с применением стационарных постов в период проведения скрытых работ, монтажа (укладки) конструкций, оборудования Объекта;</w:t>
      </w:r>
    </w:p>
    <w:p w14:paraId="363C471E" w14:textId="77777777" w:rsidR="0042613D" w:rsidRPr="00A40078" w:rsidRDefault="0042613D" w:rsidP="0042613D">
      <w:pPr>
        <w:pStyle w:val="Style17"/>
        <w:numPr>
          <w:ilvl w:val="1"/>
          <w:numId w:val="42"/>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организацию проверок состояния линейного Объекта путем регулярного патрулирования, с целью предотвращения фактов повреждения или хищения оборудования, а также с целью своевременного обнаружения факторов, способных нарушить дальнейшую эксплуатацию объекта или причинить вред жизни и здоровью граждан. </w:t>
      </w:r>
    </w:p>
    <w:p w14:paraId="41812A68" w14:textId="77777777" w:rsidR="0042613D" w:rsidRPr="00A40078" w:rsidRDefault="0042613D" w:rsidP="0042613D">
      <w:pPr>
        <w:pStyle w:val="Style16"/>
        <w:ind w:firstLine="709"/>
        <w:jc w:val="both"/>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    </w:t>
      </w:r>
    </w:p>
    <w:p w14:paraId="1344AFD3" w14:textId="77777777" w:rsidR="0042613D" w:rsidRPr="00A40078" w:rsidRDefault="0042613D" w:rsidP="0042613D">
      <w:pPr>
        <w:pStyle w:val="Style17"/>
        <w:spacing w:line="240" w:lineRule="auto"/>
        <w:ind w:firstLine="709"/>
        <w:rPr>
          <w:rFonts w:ascii="Times New Roman" w:eastAsia="Times New Roman" w:hAnsi="Times New Roman" w:cs="Times New Roman"/>
          <w:b/>
          <w:bCs/>
          <w:sz w:val="26"/>
          <w:szCs w:val="26"/>
        </w:rPr>
      </w:pPr>
      <w:r w:rsidRPr="00A40078">
        <w:rPr>
          <w:rFonts w:ascii="Times New Roman" w:hAnsi="Times New Roman" w:cs="Times New Roman"/>
          <w:b/>
          <w:bCs/>
          <w:sz w:val="26"/>
          <w:szCs w:val="26"/>
        </w:rPr>
        <w:t>3. Требования к ИТСО строящегося Объекта</w:t>
      </w:r>
    </w:p>
    <w:p w14:paraId="4D19F589" w14:textId="77777777" w:rsidR="0042613D" w:rsidRPr="00A40078" w:rsidRDefault="0042613D" w:rsidP="0042613D">
      <w:pPr>
        <w:pStyle w:val="Style32"/>
        <w:numPr>
          <w:ilvl w:val="1"/>
          <w:numId w:val="76"/>
        </w:numPr>
        <w:tabs>
          <w:tab w:val="left" w:pos="1418"/>
          <w:tab w:val="left" w:pos="1620"/>
        </w:tabs>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Требования к внешним ограждающим конструкциям, ИТСО </w:t>
      </w:r>
      <w:r w:rsidRPr="00A40078">
        <w:rPr>
          <w:rFonts w:ascii="Times New Roman" w:hAnsi="Times New Roman" w:cs="Times New Roman"/>
          <w:sz w:val="26"/>
          <w:szCs w:val="26"/>
        </w:rPr>
        <w:lastRenderedPageBreak/>
        <w:t xml:space="preserve">детализируются применительно к конкретному объекту исходя из особенностей его дислокации, криминогенной обстановки и выполняются Подрядчиком в течение всего периода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 до подписания </w:t>
      </w:r>
      <w:r w:rsidRPr="00A40078">
        <w:rPr>
          <w:rFonts w:ascii="Times New Roman" w:hAnsi="Times New Roman" w:cs="Times New Roman"/>
          <w:bCs/>
        </w:rPr>
        <w:t>Акта приемки законченного строительством объекта приемочной комиссией</w:t>
      </w:r>
      <w:r w:rsidRPr="00A40078">
        <w:rPr>
          <w:rFonts w:ascii="Times New Roman" w:hAnsi="Times New Roman" w:cs="Times New Roman"/>
          <w:sz w:val="26"/>
          <w:szCs w:val="26"/>
        </w:rPr>
        <w:t>.</w:t>
      </w:r>
    </w:p>
    <w:p w14:paraId="77ED7856" w14:textId="77777777" w:rsidR="0042613D" w:rsidRPr="00A40078" w:rsidRDefault="0042613D" w:rsidP="0042613D">
      <w:pPr>
        <w:pStyle w:val="Style17"/>
        <w:tabs>
          <w:tab w:val="left" w:pos="1418"/>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В соответствии с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(при необходимости соответствовать требованиям ФСО России).</w:t>
      </w:r>
    </w:p>
    <w:p w14:paraId="6C2E66D6" w14:textId="77777777" w:rsidR="0042613D" w:rsidRPr="00A40078"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Временное ограждение периметра территории строящегося Объекта должно препятствовать проходу лиц и проезду транспортных средств на Объект и с Объекта, минуя КПП.</w:t>
      </w:r>
    </w:p>
    <w:p w14:paraId="4B2C19A6" w14:textId="77777777" w:rsidR="0042613D" w:rsidRPr="00A40078"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Высота временного внешнего ограждения территории строительства Объекта должна составлять не менее 2 (двух) метров, дополнительно применяется верхнее ограждение в виде спирального барьера типа «Егоза».            </w:t>
      </w:r>
    </w:p>
    <w:p w14:paraId="75E0E385" w14:textId="77777777" w:rsidR="0042613D" w:rsidRPr="00A40078"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Внешнее ограждение не должно иметь пролазов, проломов и других повреждений, а также не запираемых дверей, ворот, калиток и т.д.</w:t>
      </w:r>
    </w:p>
    <w:p w14:paraId="4F856CF0" w14:textId="77777777" w:rsidR="0042613D" w:rsidRPr="00A40078"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Для организации прохода людей и проезда транспортных средств оборудуется КПП со шлагбаумом, турникетом и площадкой для осуществления осмотра транспортных средств и ввозимых грузов, при необходимости устанавливаются дополнительные ворота для въезда/выезда транспортных средств. </w:t>
      </w:r>
    </w:p>
    <w:p w14:paraId="4CB10456" w14:textId="77777777" w:rsidR="0042613D" w:rsidRPr="00A40078"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КПП и их месторасположения должны выбираться в соответствии с утвержденной рабочей документации объекта строительства. </w:t>
      </w:r>
    </w:p>
    <w:p w14:paraId="3E002638" w14:textId="77777777" w:rsidR="0042613D" w:rsidRPr="00A40078" w:rsidRDefault="0042613D" w:rsidP="0042613D">
      <w:pPr>
        <w:pStyle w:val="Style32"/>
        <w:tabs>
          <w:tab w:val="left" w:pos="1418"/>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На КПП осуществляются контроль правомочности прохода (проезда) и идентификация проходящих лиц (проезжающих транспортных средств), обеспечивается санкционированный доступ персонала, посетителей и командированных лиц на Объект, принимаются меры по предотвращению несанкционированного проноса и провоза запрещенных (ограниченных в обороте) предметов (веществ).</w:t>
      </w:r>
    </w:p>
    <w:p w14:paraId="26C6F70E" w14:textId="77777777" w:rsidR="0042613D" w:rsidRPr="00A40078" w:rsidRDefault="0042613D" w:rsidP="0042613D">
      <w:pPr>
        <w:pStyle w:val="Style32"/>
        <w:numPr>
          <w:ilvl w:val="1"/>
          <w:numId w:val="76"/>
        </w:numPr>
        <w:tabs>
          <w:tab w:val="left" w:pos="1418"/>
          <w:tab w:val="left" w:pos="1620"/>
        </w:tabs>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Требования к системе охранной сигнализации периметра строящегося Объекта. </w:t>
      </w:r>
    </w:p>
    <w:p w14:paraId="3A009D37" w14:textId="77777777" w:rsidR="0042613D" w:rsidRPr="00A40078" w:rsidRDefault="0042613D" w:rsidP="0042613D">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Для обнаружения попыток преодоления ограждения путем пролома или перелазания применяется система однорубежной охранной сигнализации на основе вибрационной системы охраны.</w:t>
      </w:r>
    </w:p>
    <w:p w14:paraId="449C2B9C" w14:textId="77777777" w:rsidR="0042613D" w:rsidRPr="00A40078" w:rsidRDefault="0042613D" w:rsidP="0042613D">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Технические средства для охраны периметра территории Объекта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3641D757" w14:textId="77777777" w:rsidR="0042613D" w:rsidRPr="00A40078" w:rsidRDefault="0042613D" w:rsidP="0042613D">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Все оборудование, входящее в СОС периметра, должно иметь защиту от вскрытия (несанкционированного доступа).</w:t>
      </w:r>
    </w:p>
    <w:p w14:paraId="16EEEC04" w14:textId="77777777" w:rsidR="0042613D" w:rsidRPr="00A40078" w:rsidRDefault="0042613D" w:rsidP="0042613D">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Вывод информации от датчиков периметральной охраны должен осуществятся под управлением единого программного обеспечения.</w:t>
      </w:r>
    </w:p>
    <w:p w14:paraId="66E10CE6" w14:textId="77777777" w:rsidR="0042613D" w:rsidRPr="00A40078" w:rsidRDefault="0042613D" w:rsidP="0042613D">
      <w:pPr>
        <w:pStyle w:val="Style32"/>
        <w:numPr>
          <w:ilvl w:val="1"/>
          <w:numId w:val="76"/>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Требования к системе охранного телевидения строящегося Объекта. </w:t>
      </w:r>
    </w:p>
    <w:p w14:paraId="62B8BD47" w14:textId="77777777" w:rsidR="0042613D" w:rsidRPr="00A40078"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СОТ должна решать следующие задачи:</w:t>
      </w:r>
    </w:p>
    <w:p w14:paraId="644231F2" w14:textId="77777777" w:rsidR="0042613D" w:rsidRPr="00A40078" w:rsidRDefault="0042613D" w:rsidP="0042613D">
      <w:pPr>
        <w:widowControl w:val="0"/>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lastRenderedPageBreak/>
        <w:t xml:space="preserve">- наблюдение - оценка обстановки на просматриваемом участке территории (сцене); </w:t>
      </w:r>
    </w:p>
    <w:p w14:paraId="5A82F2FE" w14:textId="77777777" w:rsidR="0042613D" w:rsidRPr="00A40078" w:rsidRDefault="0042613D" w:rsidP="0042613D">
      <w:pPr>
        <w:widowControl w:val="0"/>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 xml:space="preserve">- верификации тревог - просмотр оператором необходимой сцены по сигналу от извещателей охранной сигнализации для подтверждения факта нештатной ситуации; </w:t>
      </w:r>
    </w:p>
    <w:p w14:paraId="6CB0F18F" w14:textId="77777777" w:rsidR="0042613D" w:rsidRPr="00A40078" w:rsidRDefault="0042613D" w:rsidP="0042613D">
      <w:pPr>
        <w:widowControl w:val="0"/>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 xml:space="preserve">- регистрации событий (видеозаписи); </w:t>
      </w:r>
    </w:p>
    <w:p w14:paraId="5B2FDB61" w14:textId="77777777" w:rsidR="0042613D" w:rsidRPr="00A40078" w:rsidRDefault="0042613D" w:rsidP="0042613D">
      <w:pPr>
        <w:widowControl w:val="0"/>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 автоматического обнаружения проникновения - анализ изображения и выдача сигнала тревоги по обнаружению движения.</w:t>
      </w:r>
    </w:p>
    <w:p w14:paraId="56000FBF" w14:textId="77777777" w:rsidR="0042613D" w:rsidRPr="00A40078"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 Объекта.</w:t>
      </w:r>
    </w:p>
    <w:p w14:paraId="5B6907B9" w14:textId="77777777" w:rsidR="0042613D" w:rsidRPr="00A40078"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В состав СОТ согласно ГОСТ Р 51558-2008 «Средства и системы охранные телевизионные. Классификация. Общие технические требования. Методы испытаний» входят: ТК; видеомонитор; источник электропитания, в том числе резервный; линии передачи видеосигналов любого типа; устройство управления и коммутации видеосигналов; видеонакопитель; линии связи.</w:t>
      </w:r>
    </w:p>
    <w:p w14:paraId="675A2F47" w14:textId="77777777" w:rsidR="0042613D" w:rsidRPr="00A40078"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14:paraId="09D4A64A" w14:textId="77777777" w:rsidR="0042613D" w:rsidRPr="00A40078"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Время хранения записи телевизионного сигнала с ТК должно быть не менее 15 (пятнадцати) суток.</w:t>
      </w:r>
    </w:p>
    <w:p w14:paraId="3DFC2326" w14:textId="77777777" w:rsidR="0042613D" w:rsidRPr="00A40078" w:rsidRDefault="0042613D" w:rsidP="0042613D">
      <w:pPr>
        <w:pStyle w:val="Style32"/>
        <w:numPr>
          <w:ilvl w:val="1"/>
          <w:numId w:val="76"/>
        </w:numPr>
        <w:tabs>
          <w:tab w:val="left" w:pos="1306"/>
        </w:tabs>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Требования к системе тревожной сигнализации строящегося Объекта.</w:t>
      </w:r>
    </w:p>
    <w:p w14:paraId="0CDD4079" w14:textId="77777777" w:rsidR="0042613D" w:rsidRPr="00A40078" w:rsidRDefault="0042613D" w:rsidP="0042613D">
      <w:pPr>
        <w:pStyle w:val="Style17"/>
        <w:tabs>
          <w:tab w:val="left" w:pos="1276"/>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В соответствии с ГОСТ Р 50775-95 «Системы тревожной сигнализации» для оперативной передачи сообщений о нештатных ситуациях и противоправных действиях в отношении охранников, персонала или посетителей Объекта рекомендуется устанавливать КТС с выводом сигнала на ПЦН или в дежурную часть органов внутренних дел.</w:t>
      </w:r>
    </w:p>
    <w:p w14:paraId="1EFF295E" w14:textId="77777777" w:rsidR="0042613D" w:rsidRPr="00A40078" w:rsidRDefault="0042613D" w:rsidP="0042613D">
      <w:pPr>
        <w:pStyle w:val="Style32"/>
        <w:numPr>
          <w:ilvl w:val="1"/>
          <w:numId w:val="76"/>
        </w:numPr>
        <w:tabs>
          <w:tab w:val="left" w:pos="1306"/>
        </w:tabs>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Требования к электроснабжению технических средств охраны.</w:t>
      </w:r>
    </w:p>
    <w:p w14:paraId="3DE2B299" w14:textId="77777777" w:rsidR="0042613D" w:rsidRPr="00A40078"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Установленные на Объекте технические средства охраны в соответствии с РД 78.36.003-2002 «Инженерно-техническая укрепленность. Технические средства охраны. Требования и нормы проектирования по защите объектов от преступных посягательств» рекомендуется относить к 1 категории электроприемников по надежности электроснабжения согласно правилам устройства электроустановок, в силу чего их электропитание должно быть бесперебойным (либо от двух независимых источников переменного тока, либо от одного источника переменного тока с автоматическим переключением в аварийном режиме на резервное питание от аккумуляторных батарей).</w:t>
      </w:r>
    </w:p>
    <w:p w14:paraId="3CEA5AF1" w14:textId="77777777" w:rsidR="0042613D" w:rsidRPr="00A40078"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При использовании в качестве резервного источника питания аккумуляторной батареи должна обеспечиваться работа переключателей и извещателей охранной и тревожной сигнализации в течение не менее 24 (двадцати четырех) часов в дежурном режиме и в течение не менее 3(трех) часов в режиме тревоги.</w:t>
      </w:r>
    </w:p>
    <w:p w14:paraId="05AFB4B5" w14:textId="77777777" w:rsidR="0042613D" w:rsidRPr="00A40078"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Переход ИТСО на работу от резервного источника электропитания и обратно должен осуществляться автоматически без выдачи сигналов тревоги.</w:t>
      </w:r>
    </w:p>
    <w:p w14:paraId="40B43F79" w14:textId="77777777" w:rsidR="0042613D" w:rsidRPr="00A40078"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Защитное заземление или зануление ИТСО, соединительных и ответвительных коробок и других элементов должно соответствовать требованиям </w:t>
      </w:r>
      <w:r w:rsidRPr="00A40078">
        <w:rPr>
          <w:rFonts w:ascii="Times New Roman" w:hAnsi="Times New Roman" w:cs="Times New Roman"/>
          <w:sz w:val="26"/>
          <w:szCs w:val="26"/>
        </w:rPr>
        <w:lastRenderedPageBreak/>
        <w:t>Правил устройства электроустановок, утвержденных приказом Минэнерго России от 08.07.2002 № 204, СНиП 3 05.06-85 «Электротехнические устройства», РД 78. 145-93 «Системы и комплексы охранной, пожарной и охранно-пожарной сигнализации. Правила производства и приемки работ» и технической документации на изделия.</w:t>
      </w:r>
    </w:p>
    <w:p w14:paraId="5DF3D5E1" w14:textId="77777777" w:rsidR="0042613D" w:rsidRPr="00A40078" w:rsidRDefault="0042613D" w:rsidP="0042613D">
      <w:pPr>
        <w:pStyle w:val="Style32"/>
        <w:numPr>
          <w:ilvl w:val="1"/>
          <w:numId w:val="76"/>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Требования к освещению строительной площадки.</w:t>
      </w:r>
    </w:p>
    <w:p w14:paraId="6E60F92B" w14:textId="77777777" w:rsidR="0042613D" w:rsidRPr="00A40078"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Освещение строительной площадки должно обеспечить необходимую освещенность периметра объекта и создать условия видимости для физической охраны Объекта и СОТ.</w:t>
      </w:r>
    </w:p>
    <w:p w14:paraId="1943DE0F" w14:textId="77777777" w:rsidR="0042613D" w:rsidRPr="00A40078" w:rsidRDefault="0042613D" w:rsidP="0042613D">
      <w:pPr>
        <w:pStyle w:val="Style32"/>
        <w:numPr>
          <w:ilvl w:val="2"/>
          <w:numId w:val="76"/>
        </w:numPr>
        <w:tabs>
          <w:tab w:val="left" w:pos="720"/>
        </w:tabs>
        <w:spacing w:line="240" w:lineRule="auto"/>
        <w:ind w:left="0" w:firstLine="709"/>
        <w:rPr>
          <w:rFonts w:ascii="Times New Roman" w:eastAsia="Times New Roman" w:hAnsi="Times New Roman" w:cs="Times New Roman"/>
          <w:b/>
          <w:bCs/>
          <w:sz w:val="26"/>
          <w:szCs w:val="26"/>
        </w:rPr>
      </w:pPr>
      <w:r w:rsidRPr="00A40078">
        <w:rPr>
          <w:rFonts w:ascii="Times New Roman" w:hAnsi="Times New Roman" w:cs="Times New Roman"/>
          <w:sz w:val="26"/>
          <w:szCs w:val="26"/>
        </w:rPr>
        <w:t>Осветительные приборы охранного освещения могут быть любых типов: подъемные, консольные, прожекторные и иные.</w:t>
      </w:r>
    </w:p>
    <w:p w14:paraId="5BAAAD9B" w14:textId="77777777" w:rsidR="0042613D" w:rsidRPr="00A40078" w:rsidRDefault="0042613D" w:rsidP="0042613D">
      <w:pPr>
        <w:pStyle w:val="Style32"/>
        <w:numPr>
          <w:ilvl w:val="2"/>
          <w:numId w:val="76"/>
        </w:numPr>
        <w:tabs>
          <w:tab w:val="left" w:pos="720"/>
        </w:tabs>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Для нужд периметрального охранного освещения необходимо применять энергосберегающие светодиодные светильники.</w:t>
      </w:r>
    </w:p>
    <w:p w14:paraId="3DD2EA13" w14:textId="77777777" w:rsidR="0042613D" w:rsidRPr="00A40078" w:rsidRDefault="0042613D" w:rsidP="0042613D">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14:paraId="5F6AC1C7" w14:textId="77777777" w:rsidR="0042613D" w:rsidRPr="00A40078" w:rsidRDefault="0042613D" w:rsidP="0042613D">
      <w:pPr>
        <w:pStyle w:val="Style32"/>
        <w:tabs>
          <w:tab w:val="left" w:pos="426"/>
          <w:tab w:val="left" w:pos="1286"/>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b/>
          <w:bCs/>
          <w:sz w:val="26"/>
          <w:szCs w:val="26"/>
        </w:rPr>
        <w:t>4. Требования к временным ИТСО реконструируемого Объекта</w:t>
      </w:r>
    </w:p>
    <w:p w14:paraId="1D98D832" w14:textId="77777777" w:rsidR="0042613D" w:rsidRPr="00A40078" w:rsidRDefault="0042613D" w:rsidP="0042613D">
      <w:pPr>
        <w:pStyle w:val="Style32"/>
        <w:tabs>
          <w:tab w:val="left" w:pos="1276"/>
          <w:tab w:val="left" w:pos="1418"/>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4.1.</w:t>
      </w:r>
      <w:r w:rsidRPr="00A40078">
        <w:rPr>
          <w:rFonts w:ascii="Times New Roman" w:hAnsi="Times New Roman" w:cs="Times New Roman"/>
          <w:sz w:val="26"/>
          <w:szCs w:val="26"/>
        </w:rPr>
        <w:tab/>
        <w:t>Требования к внешним ограждающим конструкциям реконструируемого Объекта регламентируются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Обеспечение безопасности и антитеррористической защищенности действующих Объектов выполняется Подрядчиком в течение всего периода реконструкции с момента начала выполнения Подрядчиком Работ Договору (в соответствии с Графиком выполнения работ, поставок и объемов финансирования) до подписания Акта приемки законченного строительством объекта приемочной комиссией.</w:t>
      </w:r>
    </w:p>
    <w:p w14:paraId="0BAAB508" w14:textId="77777777" w:rsidR="0042613D" w:rsidRPr="00A40078" w:rsidRDefault="0042613D" w:rsidP="0042613D">
      <w:pPr>
        <w:pStyle w:val="Style32"/>
        <w:tabs>
          <w:tab w:val="left" w:pos="709"/>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4.1.1. Ограждение периметра территории реконструируемого Объекта должно препятствовать проходу лиц и проезду транспортных средств на Объект и с Объекта минуя КПП.</w:t>
      </w:r>
    </w:p>
    <w:p w14:paraId="2EEFB698" w14:textId="77777777" w:rsidR="0042613D" w:rsidRPr="00A40078" w:rsidRDefault="0042613D" w:rsidP="0042613D">
      <w:pPr>
        <w:pStyle w:val="Style32"/>
        <w:tabs>
          <w:tab w:val="left" w:pos="709"/>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4.1.2. Высота внешнего ограждения территории строительных площадок и участков производства строительно-монтажных работ на Объекте должна составлять не менее 2-х метров, дополнительно применяется верхнее ограждение в виде спирального барьера типа «Егоза».</w:t>
      </w:r>
    </w:p>
    <w:p w14:paraId="3D3CB205" w14:textId="77777777" w:rsidR="0042613D" w:rsidRPr="00A40078" w:rsidRDefault="0042613D" w:rsidP="0042613D">
      <w:pPr>
        <w:pStyle w:val="Style32"/>
        <w:tabs>
          <w:tab w:val="left" w:pos="709"/>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4.1.3. Ограждение не должно иметь пролазов, проломов и других повреждений, а также не запираемых ворот, калиток и т.д.</w:t>
      </w:r>
    </w:p>
    <w:p w14:paraId="5C864A9F" w14:textId="77777777" w:rsidR="0042613D" w:rsidRPr="00A40078" w:rsidRDefault="0042613D" w:rsidP="0042613D">
      <w:pPr>
        <w:pStyle w:val="Style32"/>
        <w:tabs>
          <w:tab w:val="left" w:pos="709"/>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4.1.4. Организация прохода людей и проезда транспортных средств осуществляется через действующее КПП объекта. </w:t>
      </w:r>
    </w:p>
    <w:p w14:paraId="26E9A9AD" w14:textId="77777777" w:rsidR="0042613D" w:rsidRPr="00A40078"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4.2. Требования к системе охранной сигнализации периметра строительных площадок и участков производства строительно-монтажных работ.</w:t>
      </w:r>
    </w:p>
    <w:p w14:paraId="6D1F2B9C" w14:textId="77777777" w:rsidR="0042613D" w:rsidRPr="00A40078"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4.2.1. В соответствии с РД 78.145-93 «Системы и комплексы охранной, пожарной и охранно-пожарной сигнализации. Правила производства и приемки работ» технические средства охранной сигнализации периметра размещаются на ограждении строительных площадок и участков производства строительно-монтажных работ и могут быть любого принципа действия.</w:t>
      </w:r>
      <w:r w:rsidRPr="00A40078">
        <w:rPr>
          <w:rFonts w:ascii="Times New Roman" w:hAnsi="Times New Roman" w:cs="Times New Roman"/>
          <w:sz w:val="26"/>
          <w:szCs w:val="26"/>
        </w:rPr>
        <w:tab/>
      </w:r>
    </w:p>
    <w:p w14:paraId="5FD8F0BD" w14:textId="77777777" w:rsidR="0042613D" w:rsidRPr="00A40078"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4.2.2. Технические средства для охраны периметра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2098603F" w14:textId="77777777" w:rsidR="0042613D" w:rsidRPr="00A40078"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4.2.3. Все оборудование, входящее в СОС периметра, должно иметь защиту от </w:t>
      </w:r>
      <w:r w:rsidRPr="00A40078">
        <w:rPr>
          <w:rFonts w:ascii="Times New Roman" w:hAnsi="Times New Roman" w:cs="Times New Roman"/>
          <w:sz w:val="26"/>
          <w:szCs w:val="26"/>
        </w:rPr>
        <w:lastRenderedPageBreak/>
        <w:t>вскрытия (несанкционированного доступа).</w:t>
      </w:r>
    </w:p>
    <w:p w14:paraId="10B125B5" w14:textId="77777777" w:rsidR="0042613D" w:rsidRPr="00A40078"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4.3. Требования к системе охранного телевидения.</w:t>
      </w:r>
    </w:p>
    <w:p w14:paraId="77005BE7" w14:textId="77777777" w:rsidR="0042613D" w:rsidRPr="00A40078"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4.3.1. Устанавливаемая СОТ на периметре строительных площадок и участков производства строительно-монтажных работ должна обеспечивать передачу визуальной информации о состоянии контролируемых зон. 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w:t>
      </w:r>
    </w:p>
    <w:p w14:paraId="63D2B43D" w14:textId="77777777" w:rsidR="0042613D" w:rsidRPr="00A40078"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4.3.2. 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14:paraId="255963CD" w14:textId="77777777" w:rsidR="0042613D" w:rsidRPr="00A40078"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4.3.3. Время хранения записи телевизионного сигнала должно быть не менее 15 суток.</w:t>
      </w:r>
    </w:p>
    <w:p w14:paraId="71566891" w14:textId="77777777" w:rsidR="0042613D" w:rsidRPr="00A40078"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4.4. Требования к электроснабжению технических средств охраны.</w:t>
      </w:r>
    </w:p>
    <w:p w14:paraId="1AF66C41" w14:textId="77777777" w:rsidR="0042613D" w:rsidRPr="00A40078"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4.4.1. При использовании в качестве резервного источника питания аккумуляторной батареи должна обеспечиваться работа переключателей и извещателей охранной и тревожной сигнализации в течение не менее 24 часов в дежурном режиме и в течение не менее 3 часов в режиме тревоги.</w:t>
      </w:r>
    </w:p>
    <w:p w14:paraId="7AA3AA8A" w14:textId="77777777" w:rsidR="0042613D" w:rsidRPr="00A40078"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4.4.2. Переход ИТСО на работу от резервного источника электропитания и обратно должен осуществляться автоматически без выдачи сигналов тревоги.</w:t>
      </w:r>
    </w:p>
    <w:p w14:paraId="73D2616C" w14:textId="77777777" w:rsidR="0042613D" w:rsidRPr="00A40078"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4.5. Требования к освещению строительной площадки.</w:t>
      </w:r>
    </w:p>
    <w:p w14:paraId="68F05EA6" w14:textId="77777777" w:rsidR="0042613D" w:rsidRPr="00A40078"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4.5.1. Освещение строительной площадки должно обеспечить необходимую освещенность периметра и создать условия видимости для физической охраны Объекта и СОТ.</w:t>
      </w:r>
    </w:p>
    <w:p w14:paraId="686BEE3A" w14:textId="77777777" w:rsidR="0042613D" w:rsidRPr="00A40078" w:rsidRDefault="0042613D" w:rsidP="0042613D">
      <w:pPr>
        <w:pStyle w:val="Style32"/>
        <w:tabs>
          <w:tab w:val="left" w:pos="720"/>
          <w:tab w:val="left" w:pos="1286"/>
        </w:tabs>
        <w:spacing w:line="240" w:lineRule="auto"/>
        <w:ind w:firstLine="709"/>
        <w:rPr>
          <w:rFonts w:ascii="Times New Roman" w:eastAsia="Times New Roman" w:hAnsi="Times New Roman" w:cs="Times New Roman"/>
          <w:b/>
          <w:bCs/>
          <w:sz w:val="26"/>
          <w:szCs w:val="26"/>
        </w:rPr>
      </w:pPr>
      <w:r w:rsidRPr="00A40078">
        <w:rPr>
          <w:rFonts w:ascii="Times New Roman" w:hAnsi="Times New Roman" w:cs="Times New Roman"/>
          <w:sz w:val="26"/>
          <w:szCs w:val="26"/>
        </w:rPr>
        <w:t xml:space="preserve">4.5.2. Осветительные приборы охранного освещения могут быть любого типа: подъемные, консольные, прожекторные и иные. </w:t>
      </w:r>
    </w:p>
    <w:p w14:paraId="0F9F24CE" w14:textId="77777777" w:rsidR="0042613D" w:rsidRPr="00A40078" w:rsidRDefault="0042613D" w:rsidP="0042613D">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14:paraId="67539E5E" w14:textId="77777777" w:rsidR="0042613D" w:rsidRPr="00A40078" w:rsidRDefault="0042613D" w:rsidP="0042613D">
      <w:pPr>
        <w:pStyle w:val="af"/>
        <w:spacing w:after="0"/>
        <w:ind w:firstLine="709"/>
        <w:jc w:val="both"/>
        <w:rPr>
          <w:rFonts w:ascii="Times New Roman" w:eastAsia="Times New Roman" w:hAnsi="Times New Roman" w:cs="Times New Roman"/>
          <w:sz w:val="26"/>
          <w:szCs w:val="26"/>
        </w:rPr>
      </w:pPr>
      <w:r w:rsidRPr="00A40078">
        <w:rPr>
          <w:rFonts w:ascii="Times New Roman" w:hAnsi="Times New Roman" w:cs="Times New Roman"/>
          <w:b/>
          <w:bCs/>
          <w:sz w:val="26"/>
          <w:szCs w:val="26"/>
        </w:rPr>
        <w:t>5. Требования к охранной организации по осуществлению мероприятий по физической защите Объекта</w:t>
      </w:r>
    </w:p>
    <w:p w14:paraId="0DEF6A72" w14:textId="77777777" w:rsidR="0042613D" w:rsidRPr="00A40078" w:rsidRDefault="0042613D" w:rsidP="0042613D">
      <w:pPr>
        <w:pStyle w:val="af"/>
        <w:spacing w:after="0"/>
        <w:ind w:firstLine="709"/>
        <w:jc w:val="both"/>
        <w:rPr>
          <w:rFonts w:ascii="Times New Roman" w:eastAsia="Times New Roman" w:hAnsi="Times New Roman" w:cs="Times New Roman"/>
          <w:sz w:val="26"/>
          <w:szCs w:val="26"/>
        </w:rPr>
      </w:pPr>
      <w:r w:rsidRPr="00A40078">
        <w:rPr>
          <w:rFonts w:ascii="Times New Roman" w:hAnsi="Times New Roman" w:cs="Times New Roman"/>
          <w:sz w:val="26"/>
          <w:szCs w:val="26"/>
        </w:rPr>
        <w:t>5.1. Охранная организация по условиям заключаемого с Подрядчиком договора должна:</w:t>
      </w:r>
    </w:p>
    <w:p w14:paraId="34D35947" w14:textId="77777777" w:rsidR="0042613D" w:rsidRPr="00A40078" w:rsidRDefault="0042613D" w:rsidP="0042613D">
      <w:pPr>
        <w:pStyle w:val="af"/>
        <w:numPr>
          <w:ilvl w:val="0"/>
          <w:numId w:val="52"/>
        </w:numPr>
        <w:spacing w:after="0"/>
        <w:ind w:left="0" w:firstLine="709"/>
        <w:jc w:val="both"/>
        <w:rPr>
          <w:rFonts w:ascii="Times New Roman" w:eastAsia="Times New Roman" w:hAnsi="Times New Roman" w:cs="Times New Roman"/>
          <w:sz w:val="26"/>
          <w:szCs w:val="26"/>
        </w:rPr>
      </w:pPr>
      <w:r w:rsidRPr="00A40078">
        <w:rPr>
          <w:rFonts w:ascii="Times New Roman" w:hAnsi="Times New Roman" w:cs="Times New Roman"/>
          <w:sz w:val="26"/>
          <w:szCs w:val="26"/>
        </w:rPr>
        <w:t>быть зарегистрирована в установленном законодательством Российской Федерации порядке;</w:t>
      </w:r>
    </w:p>
    <w:p w14:paraId="2B14C5AC" w14:textId="77777777" w:rsidR="0042613D" w:rsidRPr="00A40078" w:rsidRDefault="0042613D" w:rsidP="0042613D">
      <w:pPr>
        <w:pStyle w:val="af"/>
        <w:numPr>
          <w:ilvl w:val="0"/>
          <w:numId w:val="53"/>
        </w:numPr>
        <w:spacing w:after="0"/>
        <w:ind w:left="0" w:firstLine="709"/>
        <w:jc w:val="both"/>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обладать необходимыми разрешительными документами на предоставление услуг по охране объектов и обеспечению пропускного и внутриобъектового режима; </w:t>
      </w:r>
    </w:p>
    <w:p w14:paraId="56F018E5" w14:textId="77777777" w:rsidR="0042613D" w:rsidRPr="00A40078" w:rsidRDefault="0042613D" w:rsidP="0042613D">
      <w:pPr>
        <w:pStyle w:val="af"/>
        <w:numPr>
          <w:ilvl w:val="0"/>
          <w:numId w:val="53"/>
        </w:numPr>
        <w:spacing w:after="0"/>
        <w:ind w:left="0" w:firstLine="709"/>
        <w:jc w:val="both"/>
        <w:rPr>
          <w:rFonts w:ascii="Times New Roman" w:eastAsia="Times New Roman" w:hAnsi="Times New Roman" w:cs="Times New Roman"/>
          <w:sz w:val="26"/>
          <w:szCs w:val="26"/>
        </w:rPr>
      </w:pPr>
      <w:r w:rsidRPr="00A40078">
        <w:rPr>
          <w:rFonts w:ascii="Times New Roman" w:hAnsi="Times New Roman" w:cs="Times New Roman"/>
          <w:sz w:val="26"/>
          <w:szCs w:val="26"/>
        </w:rPr>
        <w:t>иметь подготовленный персонал для оказания охранных услуг в круглосуточном режиме с опытом охраны Объекта соответствующего класса, аналогичному строящемуся;</w:t>
      </w:r>
    </w:p>
    <w:p w14:paraId="53F7F8FC" w14:textId="77777777" w:rsidR="0042613D" w:rsidRPr="00A40078" w:rsidRDefault="0042613D" w:rsidP="0042613D">
      <w:pPr>
        <w:pStyle w:val="af"/>
        <w:numPr>
          <w:ilvl w:val="0"/>
          <w:numId w:val="53"/>
        </w:numPr>
        <w:spacing w:after="0"/>
        <w:ind w:left="0" w:firstLine="709"/>
        <w:jc w:val="both"/>
        <w:rPr>
          <w:rFonts w:ascii="Times New Roman" w:eastAsia="Times New Roman" w:hAnsi="Times New Roman" w:cs="Times New Roman"/>
          <w:sz w:val="26"/>
          <w:szCs w:val="26"/>
        </w:rPr>
      </w:pPr>
      <w:r w:rsidRPr="00A40078">
        <w:rPr>
          <w:rFonts w:ascii="Times New Roman" w:hAnsi="Times New Roman" w:cs="Times New Roman"/>
          <w:sz w:val="26"/>
          <w:szCs w:val="26"/>
        </w:rPr>
        <w:t>обеспечить документами, удостоверяющими личность, работника охраны, обеспечить форменной одеждой и экипировкой, соответствующими характеру оказываемых услуг специальными средствами (палка резиновая, наручники и т.д.) с момента начала оказания услуг в количестве, достаточном для оказания услуг;</w:t>
      </w:r>
    </w:p>
    <w:p w14:paraId="6B17B5AF" w14:textId="77777777" w:rsidR="0042613D" w:rsidRPr="00A40078" w:rsidRDefault="0042613D" w:rsidP="0042613D">
      <w:pPr>
        <w:pStyle w:val="af"/>
        <w:numPr>
          <w:ilvl w:val="0"/>
          <w:numId w:val="53"/>
        </w:numPr>
        <w:spacing w:after="0"/>
        <w:ind w:left="0" w:firstLine="709"/>
        <w:jc w:val="both"/>
        <w:rPr>
          <w:rFonts w:ascii="Times New Roman" w:eastAsia="Times New Roman" w:hAnsi="Times New Roman" w:cs="Times New Roman"/>
          <w:sz w:val="26"/>
          <w:szCs w:val="26"/>
        </w:rPr>
      </w:pPr>
      <w:r w:rsidRPr="00A40078">
        <w:rPr>
          <w:rFonts w:ascii="Times New Roman" w:hAnsi="Times New Roman" w:cs="Times New Roman"/>
          <w:sz w:val="26"/>
          <w:szCs w:val="26"/>
        </w:rPr>
        <w:t>организовывать проведение проверок (плановых/внеплановых) выполнения функциональных обязанностей работниками охранных организаций;</w:t>
      </w:r>
    </w:p>
    <w:p w14:paraId="07A1E820" w14:textId="77777777" w:rsidR="0042613D" w:rsidRPr="00A40078" w:rsidRDefault="0042613D" w:rsidP="0042613D">
      <w:pPr>
        <w:pStyle w:val="af"/>
        <w:numPr>
          <w:ilvl w:val="0"/>
          <w:numId w:val="53"/>
        </w:numPr>
        <w:spacing w:after="0"/>
        <w:ind w:left="0" w:firstLine="709"/>
        <w:jc w:val="both"/>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разработать порядок взаимодействия с территориальными органами (подразделениями) ФСБ РФ, МВД РФ и МЧС РФ, а также схемы оповещения и </w:t>
      </w:r>
      <w:r w:rsidRPr="00A40078">
        <w:rPr>
          <w:rFonts w:ascii="Times New Roman" w:hAnsi="Times New Roman" w:cs="Times New Roman"/>
          <w:sz w:val="26"/>
          <w:szCs w:val="26"/>
        </w:rPr>
        <w:lastRenderedPageBreak/>
        <w:t>вызова персонала на случай возникновения чрезвычайной ситуации;</w:t>
      </w:r>
    </w:p>
    <w:p w14:paraId="6952B651" w14:textId="77777777" w:rsidR="0042613D" w:rsidRPr="00A40078" w:rsidRDefault="0042613D" w:rsidP="0042613D">
      <w:pPr>
        <w:pStyle w:val="af"/>
        <w:numPr>
          <w:ilvl w:val="0"/>
          <w:numId w:val="53"/>
        </w:numPr>
        <w:spacing w:after="0"/>
        <w:ind w:left="0" w:firstLine="709"/>
        <w:jc w:val="both"/>
        <w:rPr>
          <w:rFonts w:ascii="Times New Roman" w:eastAsia="Times New Roman" w:hAnsi="Times New Roman" w:cs="Times New Roman"/>
          <w:sz w:val="26"/>
          <w:szCs w:val="26"/>
        </w:rPr>
      </w:pPr>
      <w:r w:rsidRPr="00A40078">
        <w:rPr>
          <w:rFonts w:ascii="Times New Roman" w:hAnsi="Times New Roman" w:cs="Times New Roman"/>
          <w:sz w:val="26"/>
          <w:szCs w:val="26"/>
        </w:rPr>
        <w:t>разработать и согласовать с Заказчиком документацию, регламентирующую пропускной и внутриобъектовый режим на Объекте в соответствии с требованиями организационно-распорядительных документов Заказчика;</w:t>
      </w:r>
    </w:p>
    <w:p w14:paraId="25291F17" w14:textId="77777777" w:rsidR="0042613D" w:rsidRPr="00A40078" w:rsidRDefault="0042613D" w:rsidP="0042613D">
      <w:pPr>
        <w:pStyle w:val="af"/>
        <w:numPr>
          <w:ilvl w:val="0"/>
          <w:numId w:val="53"/>
        </w:numPr>
        <w:spacing w:after="0"/>
        <w:ind w:left="0" w:firstLine="709"/>
        <w:jc w:val="both"/>
        <w:rPr>
          <w:rFonts w:ascii="Times New Roman" w:eastAsia="Times New Roman" w:hAnsi="Times New Roman" w:cs="Times New Roman"/>
          <w:sz w:val="26"/>
          <w:szCs w:val="26"/>
        </w:rPr>
      </w:pPr>
      <w:r w:rsidRPr="00A40078">
        <w:rPr>
          <w:rFonts w:ascii="Times New Roman" w:hAnsi="Times New Roman" w:cs="Times New Roman"/>
          <w:sz w:val="26"/>
          <w:szCs w:val="26"/>
        </w:rPr>
        <w:t>незамедлительно информировать Заказчика и правоохранительные органы о противоправных действиях в отношении персонала подрядных организаций, находящегося на Объектах, а также непосредственно Объектов строительства.</w:t>
      </w:r>
    </w:p>
    <w:p w14:paraId="359A6AC8" w14:textId="77777777" w:rsidR="0042613D" w:rsidRPr="00A40078" w:rsidRDefault="0042613D" w:rsidP="0042613D">
      <w:pPr>
        <w:pStyle w:val="af"/>
        <w:tabs>
          <w:tab w:val="left" w:pos="960"/>
        </w:tabs>
        <w:spacing w:after="0"/>
        <w:ind w:firstLine="709"/>
        <w:jc w:val="both"/>
        <w:rPr>
          <w:rFonts w:ascii="Times New Roman" w:eastAsia="Times New Roman" w:hAnsi="Times New Roman" w:cs="Times New Roman"/>
          <w:b/>
          <w:bCs/>
          <w:i/>
          <w:iCs/>
          <w:sz w:val="26"/>
          <w:szCs w:val="26"/>
        </w:rPr>
      </w:pPr>
      <w:r w:rsidRPr="00A40078">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14:paraId="7FFF41AF" w14:textId="77777777" w:rsidR="0042613D" w:rsidRPr="00A40078" w:rsidRDefault="0042613D" w:rsidP="0042613D">
      <w:pPr>
        <w:pStyle w:val="af"/>
        <w:tabs>
          <w:tab w:val="left" w:pos="1080"/>
        </w:tabs>
        <w:spacing w:after="0"/>
        <w:ind w:firstLine="709"/>
        <w:jc w:val="both"/>
        <w:rPr>
          <w:rFonts w:ascii="Times New Roman" w:eastAsia="Times New Roman" w:hAnsi="Times New Roman" w:cs="Times New Roman"/>
          <w:sz w:val="26"/>
          <w:szCs w:val="26"/>
        </w:rPr>
      </w:pPr>
    </w:p>
    <w:p w14:paraId="7E87DE44" w14:textId="77777777" w:rsidR="0042613D" w:rsidRPr="00A40078" w:rsidRDefault="0042613D" w:rsidP="0042613D">
      <w:pPr>
        <w:pStyle w:val="af"/>
        <w:tabs>
          <w:tab w:val="left" w:pos="960"/>
        </w:tabs>
        <w:spacing w:after="0"/>
        <w:ind w:firstLine="709"/>
        <w:jc w:val="both"/>
        <w:rPr>
          <w:rFonts w:ascii="Times New Roman" w:eastAsia="Times New Roman" w:hAnsi="Times New Roman" w:cs="Times New Roman"/>
          <w:b/>
          <w:bCs/>
          <w:sz w:val="26"/>
          <w:szCs w:val="26"/>
        </w:rPr>
      </w:pPr>
      <w:r w:rsidRPr="00A40078">
        <w:rPr>
          <w:rFonts w:ascii="Times New Roman" w:hAnsi="Times New Roman" w:cs="Times New Roman"/>
          <w:b/>
          <w:bCs/>
          <w:sz w:val="26"/>
          <w:szCs w:val="26"/>
        </w:rPr>
        <w:t>6. Требования к оказываемым услугам в области организации</w:t>
      </w:r>
    </w:p>
    <w:p w14:paraId="3D66D51C" w14:textId="77777777" w:rsidR="0042613D" w:rsidRPr="00A40078" w:rsidRDefault="0042613D" w:rsidP="0042613D">
      <w:pPr>
        <w:pStyle w:val="af"/>
        <w:tabs>
          <w:tab w:val="left" w:pos="960"/>
        </w:tabs>
        <w:spacing w:after="0"/>
        <w:ind w:firstLine="709"/>
        <w:jc w:val="both"/>
        <w:rPr>
          <w:rFonts w:ascii="Times New Roman" w:eastAsia="Times New Roman" w:hAnsi="Times New Roman" w:cs="Times New Roman"/>
          <w:b/>
          <w:bCs/>
          <w:sz w:val="26"/>
          <w:szCs w:val="26"/>
        </w:rPr>
      </w:pPr>
      <w:r w:rsidRPr="00A40078">
        <w:rPr>
          <w:rFonts w:ascii="Times New Roman" w:hAnsi="Times New Roman" w:cs="Times New Roman"/>
          <w:b/>
          <w:bCs/>
          <w:sz w:val="26"/>
          <w:szCs w:val="26"/>
        </w:rPr>
        <w:t>пропускного и внутриобъектового режима Объекта</w:t>
      </w:r>
    </w:p>
    <w:p w14:paraId="2D0A5722" w14:textId="77777777" w:rsidR="0042613D" w:rsidRPr="00A40078" w:rsidRDefault="0042613D" w:rsidP="0042613D">
      <w:pPr>
        <w:pStyle w:val="af"/>
        <w:tabs>
          <w:tab w:val="left" w:pos="960"/>
        </w:tabs>
        <w:spacing w:after="0"/>
        <w:ind w:firstLine="709"/>
        <w:jc w:val="both"/>
        <w:rPr>
          <w:rFonts w:ascii="Times New Roman" w:eastAsia="Times New Roman" w:hAnsi="Times New Roman" w:cs="Times New Roman"/>
          <w:sz w:val="26"/>
          <w:szCs w:val="26"/>
        </w:rPr>
      </w:pPr>
      <w:r w:rsidRPr="00A40078">
        <w:rPr>
          <w:rFonts w:ascii="Times New Roman" w:hAnsi="Times New Roman" w:cs="Times New Roman"/>
          <w:sz w:val="26"/>
          <w:szCs w:val="26"/>
        </w:rPr>
        <w:t>6.1. При реализации мероприятий пропускного и внутриобъектового режима Охранная организация должна:</w:t>
      </w:r>
    </w:p>
    <w:p w14:paraId="00BD8387" w14:textId="77777777" w:rsidR="0042613D" w:rsidRPr="00A40078" w:rsidRDefault="0042613D" w:rsidP="0042613D">
      <w:pPr>
        <w:pStyle w:val="af"/>
        <w:numPr>
          <w:ilvl w:val="1"/>
          <w:numId w:val="55"/>
        </w:numPr>
        <w:spacing w:after="0"/>
        <w:ind w:left="0" w:firstLine="709"/>
        <w:jc w:val="both"/>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осуществлять пропускной и внутриобъектовый режим в соответствии с утвержденными Заказчиком инструкциями «О пропускном и внутриобъектовом режимах», разработанными в соответствии с требованиями организационно-распорядительных документов Заказчика; </w:t>
      </w:r>
    </w:p>
    <w:p w14:paraId="016B9329" w14:textId="77777777" w:rsidR="0042613D" w:rsidRPr="00A40078" w:rsidRDefault="0042613D" w:rsidP="0042613D">
      <w:pPr>
        <w:pStyle w:val="af"/>
        <w:numPr>
          <w:ilvl w:val="1"/>
          <w:numId w:val="56"/>
        </w:numPr>
        <w:spacing w:after="0"/>
        <w:ind w:left="0" w:firstLine="709"/>
        <w:jc w:val="both"/>
        <w:rPr>
          <w:rFonts w:ascii="Times New Roman" w:eastAsia="Times New Roman" w:hAnsi="Times New Roman" w:cs="Times New Roman"/>
          <w:sz w:val="26"/>
          <w:szCs w:val="26"/>
        </w:rPr>
      </w:pPr>
      <w:r w:rsidRPr="00A40078">
        <w:rPr>
          <w:rFonts w:ascii="Times New Roman" w:hAnsi="Times New Roman" w:cs="Times New Roman"/>
          <w:sz w:val="26"/>
          <w:szCs w:val="26"/>
        </w:rPr>
        <w:t>при осуществлении проверок выполнения функциональных обязанностей сотрудниками охраны Объекта и работоспособности ИТСО осуществлять допуск на Объект работников Заказчика, а также представителей Заказчика при предъявлении данными работниками/представителями необходимых документов и служебных удостоверений;</w:t>
      </w:r>
    </w:p>
    <w:p w14:paraId="16F93974" w14:textId="77777777" w:rsidR="0042613D" w:rsidRPr="00A40078" w:rsidRDefault="0042613D" w:rsidP="0042613D">
      <w:pPr>
        <w:pStyle w:val="af"/>
        <w:numPr>
          <w:ilvl w:val="1"/>
          <w:numId w:val="57"/>
        </w:numPr>
        <w:spacing w:after="0"/>
        <w:ind w:left="0" w:firstLine="709"/>
        <w:jc w:val="both"/>
        <w:rPr>
          <w:rFonts w:ascii="Times New Roman" w:eastAsia="Times New Roman" w:hAnsi="Times New Roman" w:cs="Times New Roman"/>
          <w:sz w:val="26"/>
          <w:szCs w:val="26"/>
        </w:rPr>
      </w:pPr>
      <w:r w:rsidRPr="00A40078">
        <w:rPr>
          <w:rFonts w:ascii="Times New Roman" w:hAnsi="Times New Roman" w:cs="Times New Roman"/>
          <w:sz w:val="26"/>
          <w:szCs w:val="26"/>
        </w:rPr>
        <w:t>работники охраны Объекта должны быть обеспечены техническими средствами осмотра (осмотровые зеркала, металлодетекторы, переносные приборы для обнаружения радиоактивных материалов), приобретаемыми за счет средств охранной организации;</w:t>
      </w:r>
    </w:p>
    <w:p w14:paraId="721DE6E6" w14:textId="77777777" w:rsidR="0042613D" w:rsidRPr="00A40078" w:rsidRDefault="0042613D" w:rsidP="0042613D">
      <w:pPr>
        <w:pStyle w:val="af"/>
        <w:numPr>
          <w:ilvl w:val="1"/>
          <w:numId w:val="57"/>
        </w:numPr>
        <w:spacing w:after="0"/>
        <w:ind w:left="0" w:firstLine="709"/>
        <w:jc w:val="both"/>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у охраны Объекта на КПП должен находиться полный перечень служебной документации, разработанной Подрядчиком и согласованной с Заказчиком, а также в соответствии с ведомственными требованиями и рекомендациями МВД РФ. </w:t>
      </w:r>
    </w:p>
    <w:p w14:paraId="002FE940" w14:textId="77777777" w:rsidR="0042613D" w:rsidRPr="00A40078" w:rsidRDefault="0042613D" w:rsidP="0042613D">
      <w:pPr>
        <w:pStyle w:val="af"/>
        <w:tabs>
          <w:tab w:val="left" w:pos="960"/>
        </w:tabs>
        <w:spacing w:after="0"/>
        <w:ind w:firstLine="709"/>
        <w:jc w:val="both"/>
        <w:rPr>
          <w:rFonts w:ascii="Times New Roman" w:eastAsia="Times New Roman" w:hAnsi="Times New Roman" w:cs="Times New Roman"/>
          <w:b/>
          <w:bCs/>
          <w:i/>
          <w:iCs/>
          <w:sz w:val="26"/>
          <w:szCs w:val="26"/>
        </w:rPr>
      </w:pPr>
      <w:r w:rsidRPr="00A40078">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14:paraId="4913F678" w14:textId="77777777" w:rsidR="0042613D" w:rsidRPr="00A40078" w:rsidRDefault="0042613D" w:rsidP="0042613D">
      <w:pPr>
        <w:widowControl w:val="0"/>
        <w:spacing w:after="0" w:line="240" w:lineRule="auto"/>
        <w:ind w:firstLine="709"/>
        <w:jc w:val="both"/>
        <w:rPr>
          <w:rFonts w:ascii="Times New Roman" w:hAnsi="Times New Roman" w:cs="Times New Roman"/>
          <w:sz w:val="26"/>
          <w:szCs w:val="26"/>
        </w:rPr>
      </w:pPr>
    </w:p>
    <w:p w14:paraId="1DE3389B" w14:textId="77777777" w:rsidR="0042613D" w:rsidRPr="00A40078" w:rsidRDefault="0042613D" w:rsidP="0042613D">
      <w:pPr>
        <w:pStyle w:val="a9"/>
        <w:widowControl w:val="0"/>
        <w:ind w:left="7371" w:right="-8"/>
        <w:jc w:val="both"/>
        <w:rPr>
          <w:rFonts w:cs="Times New Roman"/>
        </w:rPr>
      </w:pPr>
      <w:r w:rsidRPr="00A40078">
        <w:rPr>
          <w:rFonts w:cs="Times New Roman"/>
          <w:b w:val="0"/>
          <w:bCs w:val="0"/>
          <w:sz w:val="26"/>
          <w:szCs w:val="26"/>
        </w:rPr>
        <w:br w:type="page"/>
      </w:r>
      <w:r w:rsidRPr="00A40078">
        <w:rPr>
          <w:rFonts w:cs="Times New Roman"/>
          <w:b w:val="0"/>
          <w:bCs w:val="0"/>
        </w:rPr>
        <w:lastRenderedPageBreak/>
        <w:t xml:space="preserve">Приложение </w:t>
      </w:r>
    </w:p>
    <w:p w14:paraId="30FF6076" w14:textId="77777777" w:rsidR="0042613D" w:rsidRPr="00A40078" w:rsidRDefault="0042613D" w:rsidP="0042613D">
      <w:pPr>
        <w:pStyle w:val="a9"/>
        <w:widowControl w:val="0"/>
        <w:ind w:left="7371"/>
        <w:jc w:val="both"/>
        <w:rPr>
          <w:rFonts w:cs="Times New Roman"/>
        </w:rPr>
      </w:pPr>
      <w:r w:rsidRPr="00A40078">
        <w:rPr>
          <w:rFonts w:cs="Times New Roman"/>
          <w:b w:val="0"/>
          <w:bCs w:val="0"/>
        </w:rPr>
        <w:t>к Требованиям</w:t>
      </w:r>
    </w:p>
    <w:p w14:paraId="502453A7" w14:textId="77777777" w:rsidR="0042613D" w:rsidRPr="00A40078" w:rsidRDefault="0042613D" w:rsidP="0042613D">
      <w:pPr>
        <w:widowControl w:val="0"/>
        <w:spacing w:after="0" w:line="240" w:lineRule="auto"/>
        <w:rPr>
          <w:rFonts w:ascii="Times New Roman" w:hAnsi="Times New Roman" w:cs="Times New Roman"/>
          <w:b/>
          <w:bCs/>
          <w:sz w:val="26"/>
          <w:szCs w:val="26"/>
        </w:rPr>
      </w:pPr>
    </w:p>
    <w:p w14:paraId="1CA9FDC5" w14:textId="77777777" w:rsidR="0042613D" w:rsidRPr="00A40078" w:rsidRDefault="0042613D" w:rsidP="0042613D">
      <w:pPr>
        <w:widowControl w:val="0"/>
        <w:spacing w:after="0" w:line="240" w:lineRule="auto"/>
        <w:ind w:firstLine="567"/>
        <w:jc w:val="center"/>
        <w:rPr>
          <w:rFonts w:ascii="Times New Roman" w:hAnsi="Times New Roman" w:cs="Times New Roman"/>
          <w:b/>
          <w:bCs/>
          <w:sz w:val="26"/>
          <w:szCs w:val="26"/>
        </w:rPr>
      </w:pPr>
      <w:r w:rsidRPr="00A40078">
        <w:rPr>
          <w:rFonts w:ascii="Times New Roman" w:hAnsi="Times New Roman" w:cs="Times New Roman"/>
          <w:b/>
          <w:bCs/>
          <w:sz w:val="26"/>
          <w:szCs w:val="26"/>
        </w:rPr>
        <w:t>ФОРМА</w:t>
      </w:r>
    </w:p>
    <w:p w14:paraId="407928B6" w14:textId="77777777" w:rsidR="0042613D" w:rsidRPr="00A40078" w:rsidRDefault="0042613D" w:rsidP="0042613D">
      <w:pPr>
        <w:widowControl w:val="0"/>
        <w:spacing w:after="0" w:line="240" w:lineRule="auto"/>
        <w:ind w:firstLine="567"/>
        <w:jc w:val="center"/>
        <w:rPr>
          <w:rFonts w:ascii="Times New Roman" w:hAnsi="Times New Roman" w:cs="Times New Roman"/>
          <w:b/>
          <w:bCs/>
          <w:sz w:val="26"/>
          <w:szCs w:val="26"/>
        </w:rPr>
      </w:pPr>
    </w:p>
    <w:p w14:paraId="031BA629" w14:textId="77777777" w:rsidR="0042613D" w:rsidRPr="00A40078" w:rsidRDefault="0042613D" w:rsidP="0042613D">
      <w:pPr>
        <w:widowControl w:val="0"/>
        <w:spacing w:after="0" w:line="240" w:lineRule="auto"/>
        <w:ind w:firstLine="567"/>
        <w:jc w:val="center"/>
        <w:rPr>
          <w:rFonts w:ascii="Times New Roman" w:hAnsi="Times New Roman" w:cs="Times New Roman"/>
          <w:b/>
          <w:bCs/>
          <w:sz w:val="26"/>
          <w:szCs w:val="26"/>
        </w:rPr>
      </w:pPr>
      <w:r w:rsidRPr="00A40078">
        <w:rPr>
          <w:rFonts w:ascii="Times New Roman" w:hAnsi="Times New Roman" w:cs="Times New Roman"/>
          <w:b/>
          <w:bCs/>
          <w:sz w:val="26"/>
          <w:szCs w:val="26"/>
        </w:rPr>
        <w:t>Акт о нарушении Требований к организации охраны</w:t>
      </w:r>
    </w:p>
    <w:p w14:paraId="56C236C7" w14:textId="77777777" w:rsidR="0042613D" w:rsidRPr="00A40078" w:rsidRDefault="0042613D" w:rsidP="0042613D">
      <w:pPr>
        <w:pStyle w:val="af"/>
        <w:spacing w:after="0"/>
        <w:ind w:firstLine="567"/>
        <w:jc w:val="both"/>
        <w:rPr>
          <w:rFonts w:ascii="Times New Roman" w:eastAsia="Times New Roman" w:hAnsi="Times New Roman" w:cs="Times New Roman"/>
          <w:sz w:val="26"/>
          <w:szCs w:val="26"/>
        </w:rPr>
      </w:pPr>
      <w:r w:rsidRPr="00A40078">
        <w:rPr>
          <w:rFonts w:ascii="Times New Roman" w:hAnsi="Times New Roman" w:cs="Times New Roman"/>
          <w:sz w:val="26"/>
          <w:szCs w:val="26"/>
        </w:rPr>
        <w:t>_________________</w:t>
      </w:r>
      <w:r w:rsidRPr="00A40078">
        <w:rPr>
          <w:rFonts w:ascii="Times New Roman" w:hAnsi="Times New Roman" w:cs="Times New Roman"/>
          <w:sz w:val="26"/>
          <w:szCs w:val="26"/>
        </w:rPr>
        <w:tab/>
      </w:r>
      <w:r w:rsidRPr="00A40078">
        <w:rPr>
          <w:rFonts w:ascii="Times New Roman" w:hAnsi="Times New Roman" w:cs="Times New Roman"/>
          <w:sz w:val="26"/>
          <w:szCs w:val="26"/>
        </w:rPr>
        <w:tab/>
      </w:r>
      <w:r w:rsidRPr="00A40078">
        <w:rPr>
          <w:rFonts w:ascii="Times New Roman" w:hAnsi="Times New Roman" w:cs="Times New Roman"/>
          <w:sz w:val="26"/>
          <w:szCs w:val="26"/>
        </w:rPr>
        <w:tab/>
      </w:r>
      <w:r w:rsidRPr="00A40078">
        <w:rPr>
          <w:rFonts w:ascii="Times New Roman" w:hAnsi="Times New Roman" w:cs="Times New Roman"/>
          <w:sz w:val="26"/>
          <w:szCs w:val="26"/>
        </w:rPr>
        <w:tab/>
      </w:r>
      <w:r w:rsidRPr="00A40078">
        <w:rPr>
          <w:rFonts w:ascii="Times New Roman" w:hAnsi="Times New Roman" w:cs="Times New Roman"/>
          <w:sz w:val="26"/>
          <w:szCs w:val="26"/>
        </w:rPr>
        <w:tab/>
      </w:r>
      <w:r w:rsidRPr="00A40078">
        <w:rPr>
          <w:rFonts w:ascii="Times New Roman" w:hAnsi="Times New Roman" w:cs="Times New Roman"/>
          <w:sz w:val="26"/>
          <w:szCs w:val="26"/>
        </w:rPr>
        <w:tab/>
      </w:r>
      <w:r w:rsidRPr="00A40078">
        <w:rPr>
          <w:rFonts w:ascii="Times New Roman" w:hAnsi="Times New Roman" w:cs="Times New Roman"/>
          <w:sz w:val="26"/>
          <w:szCs w:val="26"/>
        </w:rPr>
        <w:tab/>
        <w:t>________________</w:t>
      </w:r>
    </w:p>
    <w:p w14:paraId="73BC5FDC" w14:textId="77777777" w:rsidR="0042613D" w:rsidRPr="00A40078" w:rsidRDefault="0042613D" w:rsidP="0042613D">
      <w:pPr>
        <w:pStyle w:val="af"/>
        <w:spacing w:after="0"/>
        <w:ind w:firstLine="567"/>
        <w:jc w:val="both"/>
        <w:rPr>
          <w:rFonts w:ascii="Times New Roman" w:eastAsia="Times New Roman" w:hAnsi="Times New Roman" w:cs="Times New Roman"/>
          <w:sz w:val="22"/>
          <w:szCs w:val="22"/>
        </w:rPr>
      </w:pPr>
      <w:r w:rsidRPr="00A40078">
        <w:rPr>
          <w:rFonts w:ascii="Times New Roman" w:hAnsi="Times New Roman" w:cs="Times New Roman"/>
          <w:sz w:val="22"/>
          <w:szCs w:val="22"/>
        </w:rPr>
        <w:t>(место составления)</w:t>
      </w:r>
      <w:r w:rsidRPr="00A40078">
        <w:rPr>
          <w:rFonts w:ascii="Times New Roman" w:hAnsi="Times New Roman" w:cs="Times New Roman"/>
          <w:sz w:val="22"/>
          <w:szCs w:val="22"/>
        </w:rPr>
        <w:tab/>
      </w:r>
      <w:r w:rsidRPr="00A40078">
        <w:rPr>
          <w:rFonts w:ascii="Times New Roman" w:hAnsi="Times New Roman" w:cs="Times New Roman"/>
          <w:sz w:val="22"/>
          <w:szCs w:val="22"/>
        </w:rPr>
        <w:tab/>
      </w:r>
      <w:r w:rsidRPr="00A40078">
        <w:rPr>
          <w:rFonts w:ascii="Times New Roman" w:hAnsi="Times New Roman" w:cs="Times New Roman"/>
          <w:sz w:val="22"/>
          <w:szCs w:val="22"/>
        </w:rPr>
        <w:tab/>
      </w:r>
      <w:r w:rsidRPr="00A40078">
        <w:rPr>
          <w:rFonts w:ascii="Times New Roman" w:hAnsi="Times New Roman" w:cs="Times New Roman"/>
          <w:sz w:val="22"/>
          <w:szCs w:val="22"/>
        </w:rPr>
        <w:tab/>
      </w:r>
      <w:r w:rsidRPr="00A40078">
        <w:rPr>
          <w:rFonts w:ascii="Times New Roman" w:hAnsi="Times New Roman" w:cs="Times New Roman"/>
          <w:sz w:val="22"/>
          <w:szCs w:val="22"/>
        </w:rPr>
        <w:tab/>
      </w:r>
      <w:r w:rsidRPr="00A40078">
        <w:rPr>
          <w:rFonts w:ascii="Times New Roman" w:hAnsi="Times New Roman" w:cs="Times New Roman"/>
          <w:sz w:val="22"/>
          <w:szCs w:val="22"/>
        </w:rPr>
        <w:tab/>
      </w:r>
      <w:r w:rsidRPr="00A40078">
        <w:rPr>
          <w:rFonts w:ascii="Times New Roman" w:hAnsi="Times New Roman" w:cs="Times New Roman"/>
          <w:sz w:val="22"/>
          <w:szCs w:val="22"/>
        </w:rPr>
        <w:tab/>
        <w:t>(дата составления)</w:t>
      </w:r>
    </w:p>
    <w:p w14:paraId="1CB67D86" w14:textId="77777777" w:rsidR="0042613D" w:rsidRPr="00A40078" w:rsidRDefault="0042613D" w:rsidP="0042613D">
      <w:pPr>
        <w:pStyle w:val="af"/>
        <w:spacing w:after="0"/>
        <w:ind w:firstLine="567"/>
        <w:jc w:val="both"/>
        <w:rPr>
          <w:rFonts w:ascii="Times New Roman" w:eastAsia="Times New Roman" w:hAnsi="Times New Roman" w:cs="Times New Roman"/>
          <w:sz w:val="26"/>
          <w:szCs w:val="26"/>
        </w:rPr>
      </w:pPr>
    </w:p>
    <w:p w14:paraId="1FFA483C" w14:textId="77777777" w:rsidR="0042613D" w:rsidRPr="00A40078" w:rsidRDefault="0042613D" w:rsidP="0042613D">
      <w:pPr>
        <w:pStyle w:val="af"/>
        <w:spacing w:after="0"/>
        <w:ind w:firstLine="567"/>
        <w:jc w:val="both"/>
        <w:rPr>
          <w:rFonts w:ascii="Times New Roman" w:eastAsia="Times New Roman" w:hAnsi="Times New Roman" w:cs="Times New Roman"/>
          <w:sz w:val="26"/>
          <w:szCs w:val="26"/>
        </w:rPr>
      </w:pPr>
    </w:p>
    <w:tbl>
      <w:tblPr>
        <w:tblStyle w:val="TableNormal"/>
        <w:tblW w:w="911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539"/>
        <w:gridCol w:w="4571"/>
      </w:tblGrid>
      <w:tr w:rsidR="0042613D" w:rsidRPr="00A40078" w14:paraId="483FEFD5" w14:textId="77777777" w:rsidTr="0042613D">
        <w:trPr>
          <w:trHeight w:val="311"/>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B1F55E" w14:textId="77777777" w:rsidR="0042613D" w:rsidRPr="00A40078" w:rsidRDefault="0042613D" w:rsidP="0042613D">
            <w:pPr>
              <w:pStyle w:val="af"/>
              <w:spacing w:after="0"/>
              <w:ind w:firstLine="567"/>
              <w:jc w:val="center"/>
              <w:rPr>
                <w:rFonts w:ascii="Times New Roman" w:hAnsi="Times New Roman" w:cs="Times New Roman"/>
              </w:rPr>
            </w:pPr>
            <w:r w:rsidRPr="00A40078">
              <w:rPr>
                <w:rFonts w:ascii="Times New Roman" w:hAnsi="Times New Roman" w:cs="Times New Roman"/>
                <w:sz w:val="26"/>
                <w:szCs w:val="26"/>
              </w:rPr>
              <w:t>Наименование Объекта проверки</w:t>
            </w: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1F139B" w14:textId="77777777" w:rsidR="0042613D" w:rsidRPr="00A40078" w:rsidRDefault="0042613D" w:rsidP="0042613D">
            <w:pPr>
              <w:pStyle w:val="af"/>
              <w:spacing w:after="0"/>
              <w:ind w:firstLine="567"/>
              <w:jc w:val="center"/>
              <w:rPr>
                <w:rFonts w:ascii="Times New Roman" w:hAnsi="Times New Roman" w:cs="Times New Roman"/>
              </w:rPr>
            </w:pPr>
            <w:r w:rsidRPr="00A40078">
              <w:rPr>
                <w:rFonts w:ascii="Times New Roman" w:hAnsi="Times New Roman" w:cs="Times New Roman"/>
                <w:sz w:val="26"/>
                <w:szCs w:val="26"/>
              </w:rPr>
              <w:t>Реквизиты Договора</w:t>
            </w:r>
          </w:p>
        </w:tc>
      </w:tr>
      <w:tr w:rsidR="0042613D" w:rsidRPr="00A40078" w14:paraId="11F184BA" w14:textId="77777777" w:rsidTr="0042613D">
        <w:trPr>
          <w:trHeight w:val="1017"/>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E0A601" w14:textId="77777777" w:rsidR="0042613D" w:rsidRPr="00A40078" w:rsidRDefault="0042613D" w:rsidP="0042613D">
            <w:pPr>
              <w:widowControl w:val="0"/>
            </w:pP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4D5638" w14:textId="77777777" w:rsidR="0042613D" w:rsidRPr="00A40078" w:rsidRDefault="0042613D" w:rsidP="0042613D">
            <w:pPr>
              <w:widowControl w:val="0"/>
            </w:pPr>
          </w:p>
        </w:tc>
      </w:tr>
    </w:tbl>
    <w:p w14:paraId="797D9A00" w14:textId="77777777" w:rsidR="0042613D" w:rsidRPr="00A40078" w:rsidRDefault="0042613D" w:rsidP="0042613D">
      <w:pPr>
        <w:pStyle w:val="af"/>
        <w:spacing w:after="0"/>
        <w:jc w:val="both"/>
        <w:rPr>
          <w:rFonts w:ascii="Times New Roman" w:eastAsia="Times New Roman" w:hAnsi="Times New Roman" w:cs="Times New Roman"/>
          <w:sz w:val="26"/>
          <w:szCs w:val="26"/>
        </w:rPr>
      </w:pPr>
    </w:p>
    <w:p w14:paraId="6289E84F" w14:textId="77777777" w:rsidR="0042613D" w:rsidRPr="00A40078" w:rsidRDefault="0042613D" w:rsidP="0042613D">
      <w:pPr>
        <w:pStyle w:val="af"/>
        <w:spacing w:after="0"/>
        <w:ind w:firstLine="567"/>
        <w:jc w:val="center"/>
        <w:rPr>
          <w:rFonts w:ascii="Times New Roman" w:eastAsia="Times New Roman" w:hAnsi="Times New Roman" w:cs="Times New Roman"/>
          <w:b/>
          <w:bCs/>
          <w:sz w:val="26"/>
          <w:szCs w:val="26"/>
        </w:rPr>
      </w:pPr>
      <w:r w:rsidRPr="00A40078">
        <w:rPr>
          <w:rFonts w:ascii="Times New Roman" w:hAnsi="Times New Roman" w:cs="Times New Roman"/>
          <w:b/>
          <w:bCs/>
          <w:sz w:val="26"/>
          <w:szCs w:val="26"/>
        </w:rPr>
        <w:t>Содержание Акта*</w:t>
      </w:r>
    </w:p>
    <w:p w14:paraId="5FA217B5" w14:textId="77777777" w:rsidR="0042613D" w:rsidRPr="00A40078" w:rsidRDefault="0042613D" w:rsidP="0042613D">
      <w:pPr>
        <w:pStyle w:val="af"/>
        <w:tabs>
          <w:tab w:val="left" w:pos="9072"/>
        </w:tabs>
        <w:spacing w:after="0"/>
        <w:ind w:right="418" w:firstLine="567"/>
        <w:jc w:val="center"/>
        <w:rPr>
          <w:rFonts w:ascii="Times New Roman" w:eastAsia="Times New Roman" w:hAnsi="Times New Roman" w:cs="Times New Roman"/>
          <w:b/>
          <w:bCs/>
          <w:sz w:val="26"/>
          <w:szCs w:val="26"/>
        </w:rPr>
      </w:pPr>
    </w:p>
    <w:tbl>
      <w:tblPr>
        <w:tblStyle w:val="TableNormal"/>
        <w:tblW w:w="957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572"/>
      </w:tblGrid>
      <w:tr w:rsidR="0042613D" w:rsidRPr="00A40078" w14:paraId="53E0A5BE" w14:textId="77777777" w:rsidTr="0042613D">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68746201" w14:textId="77777777" w:rsidR="0042613D" w:rsidRPr="00A40078" w:rsidRDefault="0042613D" w:rsidP="0042613D">
            <w:pPr>
              <w:widowControl w:val="0"/>
              <w:tabs>
                <w:tab w:val="left" w:pos="9072"/>
              </w:tabs>
              <w:ind w:right="418"/>
            </w:pPr>
          </w:p>
        </w:tc>
      </w:tr>
      <w:tr w:rsidR="0042613D" w:rsidRPr="00A40078" w14:paraId="6A2DB6DD" w14:textId="77777777" w:rsidTr="0042613D">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6C433AA5" w14:textId="77777777" w:rsidR="0042613D" w:rsidRPr="00A40078" w:rsidRDefault="0042613D" w:rsidP="0042613D">
            <w:pPr>
              <w:widowControl w:val="0"/>
              <w:tabs>
                <w:tab w:val="left" w:pos="9072"/>
              </w:tabs>
              <w:ind w:right="418"/>
            </w:pPr>
          </w:p>
        </w:tc>
      </w:tr>
      <w:tr w:rsidR="0042613D" w:rsidRPr="00A40078" w14:paraId="36018DD9" w14:textId="77777777" w:rsidTr="0042613D">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76CD1DEA" w14:textId="77777777" w:rsidR="0042613D" w:rsidRPr="00A40078" w:rsidRDefault="0042613D" w:rsidP="0042613D">
            <w:pPr>
              <w:widowControl w:val="0"/>
              <w:tabs>
                <w:tab w:val="left" w:pos="9072"/>
              </w:tabs>
              <w:ind w:right="418"/>
            </w:pPr>
          </w:p>
        </w:tc>
      </w:tr>
      <w:tr w:rsidR="0042613D" w:rsidRPr="00A40078" w14:paraId="74DDFF0D" w14:textId="77777777" w:rsidTr="0042613D">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74AB90C6" w14:textId="77777777" w:rsidR="0042613D" w:rsidRPr="00A40078" w:rsidRDefault="0042613D" w:rsidP="0042613D">
            <w:pPr>
              <w:widowControl w:val="0"/>
              <w:tabs>
                <w:tab w:val="left" w:pos="9072"/>
              </w:tabs>
              <w:ind w:right="418"/>
            </w:pPr>
          </w:p>
        </w:tc>
      </w:tr>
      <w:tr w:rsidR="0042613D" w:rsidRPr="00A40078" w14:paraId="0F627F20" w14:textId="77777777" w:rsidTr="0042613D">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038E9122" w14:textId="77777777" w:rsidR="0042613D" w:rsidRPr="00A40078" w:rsidRDefault="0042613D" w:rsidP="0042613D">
            <w:pPr>
              <w:widowControl w:val="0"/>
              <w:tabs>
                <w:tab w:val="left" w:pos="9072"/>
              </w:tabs>
              <w:ind w:right="418"/>
            </w:pPr>
          </w:p>
        </w:tc>
      </w:tr>
    </w:tbl>
    <w:p w14:paraId="50B3A3D3" w14:textId="77777777" w:rsidR="0042613D" w:rsidRPr="00A40078" w:rsidRDefault="0042613D" w:rsidP="0042613D">
      <w:pPr>
        <w:pStyle w:val="afb"/>
        <w:widowControl w:val="0"/>
        <w:ind w:firstLine="567"/>
        <w:rPr>
          <w:sz w:val="26"/>
          <w:szCs w:val="26"/>
        </w:rPr>
      </w:pPr>
    </w:p>
    <w:tbl>
      <w:tblPr>
        <w:tblStyle w:val="TableNormal"/>
        <w:tblW w:w="91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43"/>
        <w:gridCol w:w="5810"/>
        <w:gridCol w:w="2702"/>
      </w:tblGrid>
      <w:tr w:rsidR="0042613D" w:rsidRPr="00A40078" w14:paraId="21E7756A" w14:textId="77777777" w:rsidTr="0042613D">
        <w:trPr>
          <w:trHeight w:val="26"/>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6A0AE25" w14:textId="77777777" w:rsidR="0042613D" w:rsidRPr="00A40078" w:rsidRDefault="0042613D" w:rsidP="0042613D">
            <w:pPr>
              <w:pStyle w:val="afb"/>
              <w:widowControl w:val="0"/>
              <w:ind w:firstLine="0"/>
              <w:jc w:val="center"/>
              <w:rPr>
                <w:b/>
                <w:sz w:val="20"/>
                <w:szCs w:val="20"/>
              </w:rPr>
            </w:pPr>
            <w:r w:rsidRPr="00A40078">
              <w:rPr>
                <w:b/>
                <w:bCs/>
                <w:sz w:val="20"/>
                <w:szCs w:val="20"/>
              </w:rPr>
              <w:t>№ п/п</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4588C6" w14:textId="77777777" w:rsidR="0042613D" w:rsidRPr="00A40078" w:rsidRDefault="0042613D" w:rsidP="0042613D">
            <w:pPr>
              <w:pStyle w:val="afb"/>
              <w:widowControl w:val="0"/>
              <w:ind w:firstLine="0"/>
              <w:jc w:val="center"/>
              <w:rPr>
                <w:b/>
                <w:sz w:val="20"/>
                <w:szCs w:val="20"/>
              </w:rPr>
            </w:pPr>
            <w:r w:rsidRPr="00A40078">
              <w:rPr>
                <w:b/>
                <w:sz w:val="20"/>
                <w:szCs w:val="20"/>
              </w:rPr>
              <w:t xml:space="preserve">Выявленные нарушения Требований </w:t>
            </w:r>
            <w:r w:rsidRPr="00A40078">
              <w:rPr>
                <w:rFonts w:eastAsia="Arial Unicode MS"/>
                <w:b/>
                <w:sz w:val="20"/>
                <w:szCs w:val="20"/>
              </w:rPr>
              <w:br/>
            </w:r>
            <w:r w:rsidRPr="00A40078">
              <w:rPr>
                <w:b/>
                <w:sz w:val="20"/>
                <w:szCs w:val="20"/>
              </w:rPr>
              <w:t>к организации охраны Заказчика</w:t>
            </w:r>
            <w:r w:rsidRPr="00A40078">
              <w:rPr>
                <w:b/>
                <w:bCs/>
                <w:sz w:val="20"/>
                <w:szCs w:val="20"/>
              </w:rPr>
              <w:t>**</w:t>
            </w: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9CEAC5" w14:textId="77777777" w:rsidR="0042613D" w:rsidRPr="00A40078" w:rsidRDefault="0042613D" w:rsidP="0042613D">
            <w:pPr>
              <w:pStyle w:val="afb"/>
              <w:widowControl w:val="0"/>
              <w:ind w:firstLine="0"/>
              <w:jc w:val="center"/>
              <w:rPr>
                <w:b/>
                <w:sz w:val="20"/>
                <w:szCs w:val="20"/>
              </w:rPr>
            </w:pPr>
            <w:r w:rsidRPr="00A40078">
              <w:rPr>
                <w:b/>
                <w:sz w:val="20"/>
                <w:szCs w:val="20"/>
              </w:rPr>
              <w:t>Срок устранения нарушения</w:t>
            </w:r>
          </w:p>
        </w:tc>
      </w:tr>
      <w:tr w:rsidR="0042613D" w:rsidRPr="00A40078" w14:paraId="712C4C33" w14:textId="77777777" w:rsidTr="0042613D">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79021EC" w14:textId="77777777" w:rsidR="0042613D" w:rsidRPr="00A40078" w:rsidRDefault="0042613D" w:rsidP="0042613D">
            <w:pPr>
              <w:pStyle w:val="afb"/>
              <w:widowControl w:val="0"/>
              <w:tabs>
                <w:tab w:val="left" w:pos="567"/>
              </w:tabs>
              <w:ind w:firstLine="0"/>
            </w:pPr>
            <w:r w:rsidRPr="00A40078">
              <w:rPr>
                <w:b/>
                <w:bCs/>
                <w:sz w:val="26"/>
                <w:szCs w:val="26"/>
              </w:rPr>
              <w:t>1</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F724055" w14:textId="77777777" w:rsidR="0042613D" w:rsidRPr="00A40078" w:rsidRDefault="0042613D" w:rsidP="0042613D">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D1B08C5" w14:textId="77777777" w:rsidR="0042613D" w:rsidRPr="00A40078" w:rsidRDefault="0042613D" w:rsidP="0042613D">
            <w:pPr>
              <w:widowControl w:val="0"/>
              <w:jc w:val="both"/>
            </w:pPr>
          </w:p>
        </w:tc>
      </w:tr>
      <w:tr w:rsidR="0042613D" w:rsidRPr="00A40078" w14:paraId="3BF81E00" w14:textId="77777777" w:rsidTr="0042613D">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B742A2D" w14:textId="77777777" w:rsidR="0042613D" w:rsidRPr="00A40078" w:rsidRDefault="0042613D" w:rsidP="0042613D">
            <w:pPr>
              <w:pStyle w:val="afb"/>
              <w:widowControl w:val="0"/>
              <w:ind w:firstLine="0"/>
            </w:pPr>
            <w:r w:rsidRPr="00A40078">
              <w:rPr>
                <w:b/>
                <w:bCs/>
                <w:sz w:val="26"/>
                <w:szCs w:val="26"/>
              </w:rPr>
              <w:t>2</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82DEAF" w14:textId="77777777" w:rsidR="0042613D" w:rsidRPr="00A40078" w:rsidRDefault="0042613D" w:rsidP="0042613D">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1A5AD5A" w14:textId="77777777" w:rsidR="0042613D" w:rsidRPr="00A40078" w:rsidRDefault="0042613D" w:rsidP="0042613D">
            <w:pPr>
              <w:widowControl w:val="0"/>
              <w:jc w:val="both"/>
            </w:pPr>
          </w:p>
        </w:tc>
      </w:tr>
      <w:tr w:rsidR="0042613D" w:rsidRPr="00A40078" w14:paraId="6FAE6059" w14:textId="77777777" w:rsidTr="0042613D">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8A3CAB4" w14:textId="77777777" w:rsidR="0042613D" w:rsidRPr="00A40078" w:rsidRDefault="0042613D" w:rsidP="0042613D">
            <w:pPr>
              <w:pStyle w:val="afb"/>
              <w:widowControl w:val="0"/>
              <w:ind w:firstLine="0"/>
            </w:pPr>
            <w:r w:rsidRPr="00A40078">
              <w:rPr>
                <w:b/>
                <w:bCs/>
                <w:sz w:val="26"/>
                <w:szCs w:val="26"/>
              </w:rPr>
              <w:t>3</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EA43A06" w14:textId="77777777" w:rsidR="0042613D" w:rsidRPr="00A40078" w:rsidRDefault="0042613D" w:rsidP="0042613D">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D52E1D3" w14:textId="77777777" w:rsidR="0042613D" w:rsidRPr="00A40078" w:rsidRDefault="0042613D" w:rsidP="0042613D">
            <w:pPr>
              <w:widowControl w:val="0"/>
              <w:jc w:val="both"/>
            </w:pPr>
          </w:p>
        </w:tc>
      </w:tr>
    </w:tbl>
    <w:p w14:paraId="0FB32A8D" w14:textId="77777777" w:rsidR="0042613D" w:rsidRPr="00A40078" w:rsidRDefault="0042613D" w:rsidP="0042613D">
      <w:pPr>
        <w:pStyle w:val="afb"/>
        <w:widowControl w:val="0"/>
        <w:ind w:firstLine="0"/>
        <w:rPr>
          <w:sz w:val="26"/>
          <w:szCs w:val="26"/>
        </w:rPr>
      </w:pPr>
    </w:p>
    <w:p w14:paraId="67740C35" w14:textId="77777777" w:rsidR="0042613D" w:rsidRPr="00A40078" w:rsidRDefault="0042613D" w:rsidP="0042613D">
      <w:pPr>
        <w:pStyle w:val="afb"/>
        <w:widowControl w:val="0"/>
        <w:ind w:firstLine="709"/>
        <w:rPr>
          <w:sz w:val="26"/>
          <w:szCs w:val="26"/>
        </w:rPr>
      </w:pPr>
      <w:r w:rsidRPr="00A40078">
        <w:rPr>
          <w:sz w:val="26"/>
          <w:szCs w:val="26"/>
        </w:rPr>
        <w:t xml:space="preserve">Настоящий акт является основанием для привлечения Подрядчика к ответственности в соответствии с п. </w:t>
      </w:r>
      <w:r w:rsidRPr="00A40078">
        <w:rPr>
          <w:i/>
          <w:iCs/>
          <w:sz w:val="26"/>
          <w:szCs w:val="26"/>
        </w:rPr>
        <w:t xml:space="preserve">21.2.29 </w:t>
      </w:r>
      <w:r w:rsidRPr="00A40078">
        <w:rPr>
          <w:sz w:val="26"/>
          <w:szCs w:val="26"/>
        </w:rPr>
        <w:t>Договора.</w:t>
      </w:r>
    </w:p>
    <w:p w14:paraId="6A0534CD" w14:textId="77777777" w:rsidR="0042613D" w:rsidRPr="00A40078" w:rsidRDefault="0042613D" w:rsidP="0042613D">
      <w:pPr>
        <w:widowControl w:val="0"/>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 xml:space="preserve">Настоящий акт выдан для принятия Подрядчиком надлежащих мер по устранению выявленных нарушений Требований к организации охраны, пропускного и внутриобъектового режима на строящихся (реконструируемых) объектах </w:t>
      </w:r>
      <w:r w:rsidRPr="00A40078">
        <w:rPr>
          <w:rFonts w:ascii="Times New Roman" w:hAnsi="Times New Roman" w:cs="Times New Roman"/>
          <w:i/>
          <w:sz w:val="26"/>
          <w:szCs w:val="26"/>
        </w:rPr>
        <w:t>(наименование ДЗО ПАО «Россети»).</w:t>
      </w:r>
    </w:p>
    <w:p w14:paraId="64C79DB9" w14:textId="77777777" w:rsidR="0042613D" w:rsidRPr="00A40078" w:rsidRDefault="0042613D" w:rsidP="0042613D">
      <w:pPr>
        <w:pStyle w:val="afb"/>
        <w:widowControl w:val="0"/>
        <w:ind w:firstLine="709"/>
        <w:rPr>
          <w:sz w:val="26"/>
          <w:szCs w:val="26"/>
        </w:rPr>
      </w:pPr>
      <w:r w:rsidRPr="00A40078">
        <w:rPr>
          <w:sz w:val="26"/>
          <w:szCs w:val="26"/>
        </w:rPr>
        <w:t>Информацию об исполнении требований настоящего акта Подрядчик обязан направить в письменном виде в адрес __________________________***.</w:t>
      </w:r>
    </w:p>
    <w:tbl>
      <w:tblPr>
        <w:tblStyle w:val="TableNormal"/>
        <w:tblW w:w="10009" w:type="dxa"/>
        <w:tblInd w:w="80" w:type="dxa"/>
        <w:shd w:val="clear" w:color="auto" w:fill="CED7E7"/>
        <w:tblLayout w:type="fixed"/>
        <w:tblLook w:val="04A0" w:firstRow="1" w:lastRow="0" w:firstColumn="1" w:lastColumn="0" w:noHBand="0" w:noVBand="1"/>
      </w:tblPr>
      <w:tblGrid>
        <w:gridCol w:w="9639"/>
        <w:gridCol w:w="190"/>
        <w:gridCol w:w="180"/>
      </w:tblGrid>
      <w:tr w:rsidR="0042613D" w:rsidRPr="00A40078" w14:paraId="2327142D" w14:textId="77777777" w:rsidTr="0042613D">
        <w:trPr>
          <w:gridAfter w:val="2"/>
          <w:wAfter w:w="370" w:type="dxa"/>
          <w:trHeight w:val="31"/>
        </w:trPr>
        <w:tc>
          <w:tcPr>
            <w:tcW w:w="9639" w:type="dxa"/>
            <w:shd w:val="clear" w:color="auto" w:fill="auto"/>
            <w:tcMar>
              <w:top w:w="80" w:type="dxa"/>
              <w:left w:w="80" w:type="dxa"/>
              <w:bottom w:w="80" w:type="dxa"/>
              <w:right w:w="80" w:type="dxa"/>
            </w:tcMar>
          </w:tcPr>
          <w:p w14:paraId="58FAA8B5" w14:textId="77777777" w:rsidR="0042613D" w:rsidRPr="00A40078" w:rsidRDefault="0042613D" w:rsidP="0042613D">
            <w:pPr>
              <w:pStyle w:val="afb"/>
              <w:widowControl w:val="0"/>
              <w:tabs>
                <w:tab w:val="left" w:pos="8222"/>
              </w:tabs>
              <w:ind w:firstLine="709"/>
            </w:pPr>
            <w:r w:rsidRPr="00A40078">
              <w:rPr>
                <w:b/>
                <w:bCs/>
                <w:sz w:val="26"/>
                <w:szCs w:val="26"/>
              </w:rPr>
              <w:t>При проведении проверки присутствовали:</w:t>
            </w:r>
          </w:p>
        </w:tc>
      </w:tr>
      <w:tr w:rsidR="0042613D" w:rsidRPr="00A40078" w14:paraId="2B77B402" w14:textId="77777777" w:rsidTr="0042613D">
        <w:trPr>
          <w:trHeight w:val="211"/>
        </w:trPr>
        <w:tc>
          <w:tcPr>
            <w:tcW w:w="9829" w:type="dxa"/>
            <w:gridSpan w:val="2"/>
            <w:shd w:val="clear" w:color="auto" w:fill="auto"/>
            <w:tcMar>
              <w:top w:w="80" w:type="dxa"/>
              <w:left w:w="80" w:type="dxa"/>
              <w:bottom w:w="80" w:type="dxa"/>
              <w:right w:w="80" w:type="dxa"/>
            </w:tcMar>
            <w:vAlign w:val="bottom"/>
          </w:tcPr>
          <w:p w14:paraId="2D3DD5D2" w14:textId="77777777" w:rsidR="0042613D" w:rsidRPr="00A40078" w:rsidRDefault="0042613D" w:rsidP="0042613D">
            <w:pPr>
              <w:pStyle w:val="afb"/>
              <w:widowControl w:val="0"/>
              <w:tabs>
                <w:tab w:val="left" w:pos="8222"/>
              </w:tabs>
              <w:ind w:right="-8" w:firstLine="0"/>
              <w:rPr>
                <w:sz w:val="26"/>
                <w:szCs w:val="26"/>
                <w:u w:val="single"/>
              </w:rPr>
            </w:pPr>
            <w:r w:rsidRPr="00A40078">
              <w:rPr>
                <w:sz w:val="26"/>
                <w:szCs w:val="26"/>
                <w:u w:val="single"/>
              </w:rPr>
              <w:t>Заказчика:</w:t>
            </w:r>
          </w:p>
          <w:p w14:paraId="38409A1A" w14:textId="77777777" w:rsidR="0042613D" w:rsidRPr="00A40078" w:rsidRDefault="0042613D" w:rsidP="0042613D">
            <w:pPr>
              <w:pStyle w:val="afb"/>
              <w:widowControl w:val="0"/>
              <w:tabs>
                <w:tab w:val="left" w:pos="8222"/>
              </w:tabs>
              <w:ind w:right="-8" w:firstLine="0"/>
              <w:rPr>
                <w:sz w:val="26"/>
                <w:szCs w:val="26"/>
              </w:rPr>
            </w:pPr>
            <w:r w:rsidRPr="00A40078">
              <w:rPr>
                <w:sz w:val="26"/>
                <w:szCs w:val="26"/>
                <w:u w:val="single"/>
              </w:rPr>
              <w:t>______________________________________________________________________</w:t>
            </w:r>
          </w:p>
          <w:p w14:paraId="2164B5DB" w14:textId="77777777" w:rsidR="0042613D" w:rsidRPr="00A40078" w:rsidRDefault="0042613D" w:rsidP="0042613D">
            <w:pPr>
              <w:pStyle w:val="afb"/>
              <w:widowControl w:val="0"/>
              <w:tabs>
                <w:tab w:val="left" w:pos="8222"/>
              </w:tabs>
              <w:ind w:right="-8" w:firstLine="0"/>
              <w:rPr>
                <w:sz w:val="26"/>
                <w:szCs w:val="26"/>
              </w:rPr>
            </w:pPr>
            <w:r w:rsidRPr="00A40078">
              <w:rPr>
                <w:sz w:val="26"/>
                <w:szCs w:val="26"/>
              </w:rPr>
              <w:lastRenderedPageBreak/>
              <w:t>______________________________________________________________________</w:t>
            </w:r>
          </w:p>
          <w:p w14:paraId="2FA1674E" w14:textId="77777777" w:rsidR="0042613D" w:rsidRPr="00A40078" w:rsidRDefault="0042613D" w:rsidP="0042613D">
            <w:pPr>
              <w:pStyle w:val="afb"/>
              <w:widowControl w:val="0"/>
              <w:tabs>
                <w:tab w:val="left" w:pos="8222"/>
              </w:tabs>
              <w:ind w:right="-8" w:firstLine="0"/>
              <w:rPr>
                <w:sz w:val="26"/>
                <w:szCs w:val="26"/>
              </w:rPr>
            </w:pPr>
          </w:p>
          <w:p w14:paraId="5E04DF85" w14:textId="77777777" w:rsidR="0042613D" w:rsidRPr="00A40078" w:rsidRDefault="0042613D" w:rsidP="0042613D">
            <w:pPr>
              <w:pStyle w:val="afb"/>
              <w:widowControl w:val="0"/>
              <w:tabs>
                <w:tab w:val="left" w:pos="8222"/>
              </w:tabs>
              <w:ind w:right="-8" w:firstLine="0"/>
              <w:rPr>
                <w:sz w:val="26"/>
                <w:szCs w:val="26"/>
                <w:u w:val="single"/>
              </w:rPr>
            </w:pPr>
            <w:r w:rsidRPr="00A40078">
              <w:rPr>
                <w:sz w:val="26"/>
                <w:szCs w:val="26"/>
                <w:u w:val="single"/>
              </w:rPr>
              <w:t>От Подрядчика:</w:t>
            </w:r>
          </w:p>
          <w:p w14:paraId="7BFFD664" w14:textId="77777777" w:rsidR="0042613D" w:rsidRPr="00A40078" w:rsidRDefault="0042613D" w:rsidP="0042613D">
            <w:pPr>
              <w:pStyle w:val="afb"/>
              <w:widowControl w:val="0"/>
              <w:tabs>
                <w:tab w:val="left" w:pos="8222"/>
              </w:tabs>
              <w:ind w:right="-8" w:firstLine="0"/>
              <w:rPr>
                <w:sz w:val="26"/>
                <w:szCs w:val="26"/>
              </w:rPr>
            </w:pPr>
            <w:r w:rsidRPr="00A40078">
              <w:rPr>
                <w:sz w:val="26"/>
                <w:szCs w:val="26"/>
              </w:rPr>
              <w:t>______________________________________________________________________</w:t>
            </w:r>
          </w:p>
          <w:p w14:paraId="20D0BBCE" w14:textId="77777777" w:rsidR="0042613D" w:rsidRPr="00A40078" w:rsidRDefault="0042613D" w:rsidP="0042613D">
            <w:pPr>
              <w:pStyle w:val="afb"/>
              <w:widowControl w:val="0"/>
              <w:tabs>
                <w:tab w:val="left" w:pos="8222"/>
              </w:tabs>
              <w:ind w:right="-8" w:firstLine="0"/>
              <w:rPr>
                <w:sz w:val="26"/>
                <w:szCs w:val="26"/>
              </w:rPr>
            </w:pPr>
            <w:r w:rsidRPr="00A40078">
              <w:rPr>
                <w:sz w:val="26"/>
                <w:szCs w:val="26"/>
              </w:rPr>
              <w:t>______________________________________________________________________</w:t>
            </w:r>
          </w:p>
          <w:p w14:paraId="02C1A2E2" w14:textId="77777777" w:rsidR="0042613D" w:rsidRPr="00A40078" w:rsidRDefault="0042613D" w:rsidP="0042613D">
            <w:pPr>
              <w:pStyle w:val="afb"/>
              <w:widowControl w:val="0"/>
              <w:tabs>
                <w:tab w:val="left" w:pos="8222"/>
              </w:tabs>
              <w:ind w:right="-8" w:firstLine="0"/>
              <w:rPr>
                <w:sz w:val="26"/>
                <w:szCs w:val="26"/>
              </w:rPr>
            </w:pPr>
          </w:p>
          <w:p w14:paraId="599271CC" w14:textId="77777777" w:rsidR="0042613D" w:rsidRPr="00A40078" w:rsidRDefault="0042613D" w:rsidP="0042613D">
            <w:pPr>
              <w:pStyle w:val="afb"/>
              <w:widowControl w:val="0"/>
              <w:tabs>
                <w:tab w:val="left" w:pos="8222"/>
              </w:tabs>
              <w:ind w:right="-8" w:firstLine="0"/>
            </w:pPr>
            <w:r w:rsidRPr="00A40078">
              <w:rPr>
                <w:sz w:val="26"/>
                <w:szCs w:val="26"/>
                <w:u w:val="single"/>
              </w:rPr>
              <w:t>Иные лица:</w:t>
            </w:r>
            <w:r w:rsidRPr="00A40078">
              <w:rPr>
                <w:sz w:val="26"/>
                <w:szCs w:val="26"/>
              </w:rPr>
              <w:t xml:space="preserve"> _______________________________________</w:t>
            </w:r>
          </w:p>
        </w:tc>
        <w:tc>
          <w:tcPr>
            <w:tcW w:w="180" w:type="dxa"/>
            <w:shd w:val="clear" w:color="auto" w:fill="auto"/>
            <w:tcMar>
              <w:top w:w="80" w:type="dxa"/>
              <w:left w:w="80" w:type="dxa"/>
              <w:bottom w:w="80" w:type="dxa"/>
              <w:right w:w="80" w:type="dxa"/>
            </w:tcMar>
            <w:vAlign w:val="bottom"/>
          </w:tcPr>
          <w:p w14:paraId="622473B4" w14:textId="77777777" w:rsidR="0042613D" w:rsidRPr="00A40078" w:rsidRDefault="0042613D" w:rsidP="0042613D">
            <w:pPr>
              <w:widowControl w:val="0"/>
              <w:ind w:right="-8"/>
            </w:pPr>
          </w:p>
        </w:tc>
      </w:tr>
    </w:tbl>
    <w:p w14:paraId="2A416E9E" w14:textId="77777777" w:rsidR="0042613D" w:rsidRPr="00A40078" w:rsidRDefault="0042613D" w:rsidP="0042613D">
      <w:pPr>
        <w:pStyle w:val="afb"/>
        <w:widowControl w:val="0"/>
        <w:ind w:left="108" w:right="-8" w:hanging="108"/>
        <w:rPr>
          <w:sz w:val="26"/>
          <w:szCs w:val="26"/>
        </w:rPr>
      </w:pPr>
    </w:p>
    <w:p w14:paraId="2B3D7E96" w14:textId="77777777" w:rsidR="0042613D" w:rsidRPr="00A40078" w:rsidRDefault="0042613D" w:rsidP="0042613D">
      <w:pPr>
        <w:pStyle w:val="afb"/>
        <w:widowControl w:val="0"/>
        <w:ind w:right="-8" w:firstLine="0"/>
        <w:rPr>
          <w:sz w:val="26"/>
          <w:szCs w:val="26"/>
        </w:rPr>
      </w:pPr>
    </w:p>
    <w:p w14:paraId="712E1C80" w14:textId="77777777" w:rsidR="0042613D" w:rsidRPr="00A40078" w:rsidRDefault="0042613D" w:rsidP="0042613D">
      <w:pPr>
        <w:pStyle w:val="afb"/>
        <w:widowControl w:val="0"/>
        <w:ind w:right="-8" w:firstLine="0"/>
        <w:rPr>
          <w:b/>
          <w:bCs/>
          <w:sz w:val="26"/>
          <w:szCs w:val="26"/>
        </w:rPr>
      </w:pPr>
      <w:r w:rsidRPr="00A40078">
        <w:rPr>
          <w:b/>
          <w:bCs/>
          <w:sz w:val="26"/>
          <w:szCs w:val="26"/>
        </w:rPr>
        <w:t>От Заказчика                                          От Подрядчика</w:t>
      </w:r>
    </w:p>
    <w:p w14:paraId="11085CCE" w14:textId="77777777" w:rsidR="0042613D" w:rsidRPr="00A40078" w:rsidRDefault="0042613D" w:rsidP="0042613D">
      <w:pPr>
        <w:pStyle w:val="afb"/>
        <w:widowControl w:val="0"/>
        <w:ind w:right="-8" w:firstLine="0"/>
        <w:rPr>
          <w:sz w:val="26"/>
          <w:szCs w:val="26"/>
        </w:rPr>
      </w:pPr>
    </w:p>
    <w:p w14:paraId="08DCF985" w14:textId="77777777" w:rsidR="0042613D" w:rsidRPr="00A40078" w:rsidRDefault="0042613D" w:rsidP="0042613D">
      <w:pPr>
        <w:pStyle w:val="afb"/>
        <w:widowControl w:val="0"/>
        <w:ind w:right="-8" w:firstLine="0"/>
        <w:rPr>
          <w:sz w:val="26"/>
          <w:szCs w:val="26"/>
        </w:rPr>
      </w:pPr>
      <w:r w:rsidRPr="00A40078">
        <w:rPr>
          <w:sz w:val="26"/>
          <w:szCs w:val="26"/>
        </w:rPr>
        <w:t xml:space="preserve">_______________ </w:t>
      </w:r>
      <w:r w:rsidRPr="00A40078">
        <w:rPr>
          <w:b/>
          <w:bCs/>
          <w:sz w:val="26"/>
          <w:szCs w:val="26"/>
        </w:rPr>
        <w:t>(________________)</w:t>
      </w:r>
      <w:r w:rsidRPr="00A40078">
        <w:rPr>
          <w:sz w:val="26"/>
          <w:szCs w:val="26"/>
        </w:rPr>
        <w:t xml:space="preserve">          ________________ (_____________)</w:t>
      </w:r>
    </w:p>
    <w:p w14:paraId="205D1D03" w14:textId="77777777" w:rsidR="0042613D" w:rsidRPr="00A40078" w:rsidRDefault="0042613D" w:rsidP="0042613D">
      <w:pPr>
        <w:pStyle w:val="afb"/>
        <w:widowControl w:val="0"/>
        <w:ind w:right="-8" w:firstLine="0"/>
        <w:rPr>
          <w:sz w:val="26"/>
          <w:szCs w:val="26"/>
        </w:rPr>
      </w:pPr>
      <w:r w:rsidRPr="00A40078">
        <w:rPr>
          <w:sz w:val="26"/>
          <w:szCs w:val="26"/>
        </w:rPr>
        <w:tab/>
        <w:t>М.П.</w:t>
      </w:r>
      <w:r w:rsidRPr="00A40078">
        <w:rPr>
          <w:sz w:val="26"/>
          <w:szCs w:val="26"/>
        </w:rPr>
        <w:tab/>
      </w:r>
      <w:r w:rsidRPr="00A40078">
        <w:rPr>
          <w:sz w:val="26"/>
          <w:szCs w:val="26"/>
        </w:rPr>
        <w:tab/>
      </w:r>
      <w:r w:rsidRPr="00A40078">
        <w:rPr>
          <w:sz w:val="26"/>
          <w:szCs w:val="26"/>
        </w:rPr>
        <w:tab/>
      </w:r>
      <w:r w:rsidRPr="00A40078">
        <w:rPr>
          <w:sz w:val="26"/>
          <w:szCs w:val="26"/>
        </w:rPr>
        <w:tab/>
      </w:r>
      <w:r w:rsidRPr="00A40078">
        <w:rPr>
          <w:sz w:val="26"/>
          <w:szCs w:val="26"/>
        </w:rPr>
        <w:tab/>
      </w:r>
      <w:r w:rsidRPr="00A40078">
        <w:rPr>
          <w:sz w:val="26"/>
          <w:szCs w:val="26"/>
        </w:rPr>
        <w:tab/>
        <w:t xml:space="preserve">     </w:t>
      </w:r>
      <w:r w:rsidRPr="00A40078">
        <w:rPr>
          <w:sz w:val="26"/>
          <w:szCs w:val="26"/>
        </w:rPr>
        <w:tab/>
      </w:r>
      <w:r w:rsidRPr="00A40078">
        <w:rPr>
          <w:sz w:val="26"/>
          <w:szCs w:val="26"/>
        </w:rPr>
        <w:tab/>
        <w:t xml:space="preserve">       М.П.</w:t>
      </w:r>
    </w:p>
    <w:p w14:paraId="2F2ED0AF" w14:textId="77777777" w:rsidR="0042613D" w:rsidRPr="00A40078" w:rsidRDefault="0042613D" w:rsidP="0042613D">
      <w:pPr>
        <w:pStyle w:val="afb"/>
        <w:widowControl w:val="0"/>
        <w:ind w:right="-8" w:firstLine="0"/>
        <w:rPr>
          <w:sz w:val="26"/>
          <w:szCs w:val="26"/>
        </w:rPr>
      </w:pPr>
    </w:p>
    <w:p w14:paraId="3208A630" w14:textId="77777777" w:rsidR="0042613D" w:rsidRPr="00A40078" w:rsidRDefault="0042613D" w:rsidP="0042613D">
      <w:pPr>
        <w:pStyle w:val="afb"/>
        <w:widowControl w:val="0"/>
        <w:ind w:right="-8" w:firstLine="709"/>
        <w:rPr>
          <w:b/>
          <w:bCs/>
          <w:i/>
          <w:iCs/>
          <w:sz w:val="26"/>
          <w:szCs w:val="26"/>
        </w:rPr>
      </w:pPr>
      <w:r w:rsidRPr="00A40078">
        <w:rPr>
          <w:b/>
          <w:bCs/>
          <w:i/>
          <w:iCs/>
          <w:sz w:val="26"/>
          <w:szCs w:val="26"/>
        </w:rPr>
        <w:t>*Примечание. В разделе «Содержание акта» необходимо указать, дату, место, предмет проведения и иные фактические обстоятельства проведения проверки.</w:t>
      </w:r>
    </w:p>
    <w:p w14:paraId="10DC4666" w14:textId="77777777" w:rsidR="0042613D" w:rsidRPr="00A40078" w:rsidRDefault="0042613D" w:rsidP="0042613D">
      <w:pPr>
        <w:pStyle w:val="afb"/>
        <w:widowControl w:val="0"/>
        <w:ind w:right="-8" w:firstLine="709"/>
        <w:rPr>
          <w:b/>
          <w:bCs/>
          <w:i/>
          <w:iCs/>
          <w:sz w:val="26"/>
          <w:szCs w:val="26"/>
        </w:rPr>
      </w:pPr>
      <w:r w:rsidRPr="00A40078">
        <w:rPr>
          <w:b/>
          <w:bCs/>
          <w:i/>
          <w:iCs/>
          <w:sz w:val="26"/>
          <w:szCs w:val="26"/>
        </w:rPr>
        <w:t>**Примечание. В столбце «Выявленные нарушения» необходимо указать состав нарушения и ссылку на пункт Требований.</w:t>
      </w:r>
    </w:p>
    <w:p w14:paraId="6D856B0D" w14:textId="77777777" w:rsidR="0042613D" w:rsidRPr="00A40078" w:rsidRDefault="0042613D" w:rsidP="0042613D">
      <w:pPr>
        <w:pStyle w:val="afb"/>
        <w:widowControl w:val="0"/>
        <w:ind w:right="-8" w:firstLine="709"/>
        <w:rPr>
          <w:b/>
          <w:bCs/>
          <w:i/>
          <w:iCs/>
          <w:sz w:val="26"/>
          <w:szCs w:val="26"/>
        </w:rPr>
      </w:pPr>
      <w:r w:rsidRPr="00A40078">
        <w:rPr>
          <w:b/>
          <w:bCs/>
          <w:i/>
          <w:iCs/>
          <w:sz w:val="26"/>
          <w:szCs w:val="26"/>
        </w:rPr>
        <w:t>***Примечание. При необходимости указывается подразделение Заказчика, ответственное за проверку устранения выявленных нарушений, в прочих случаях указывается слово «Заказчика».</w:t>
      </w:r>
    </w:p>
    <w:p w14:paraId="3268D42D" w14:textId="77777777" w:rsidR="0042613D" w:rsidRPr="00A40078" w:rsidRDefault="0042613D" w:rsidP="0042613D">
      <w:pPr>
        <w:pStyle w:val="afb"/>
        <w:widowControl w:val="0"/>
        <w:ind w:right="-8" w:firstLine="0"/>
        <w:rPr>
          <w:sz w:val="26"/>
          <w:szCs w:val="26"/>
        </w:rPr>
      </w:pPr>
    </w:p>
    <w:p w14:paraId="7AA07EF6" w14:textId="77777777" w:rsidR="0042613D" w:rsidRPr="00A40078" w:rsidRDefault="0042613D" w:rsidP="0042613D">
      <w:pPr>
        <w:pStyle w:val="afb"/>
        <w:widowControl w:val="0"/>
        <w:ind w:right="-8" w:firstLine="0"/>
        <w:rPr>
          <w:b/>
          <w:bCs/>
          <w:sz w:val="26"/>
          <w:szCs w:val="26"/>
        </w:rPr>
      </w:pPr>
      <w:r w:rsidRPr="00A40078">
        <w:rPr>
          <w:b/>
          <w:bCs/>
          <w:sz w:val="26"/>
          <w:szCs w:val="26"/>
        </w:rPr>
        <w:t>ФОРМУ СОГЛАСОВАЛИ:</w:t>
      </w:r>
    </w:p>
    <w:p w14:paraId="7A33A18B" w14:textId="77777777" w:rsidR="0042613D" w:rsidRPr="00A40078" w:rsidRDefault="0042613D" w:rsidP="0042613D">
      <w:pPr>
        <w:pStyle w:val="afb"/>
        <w:widowControl w:val="0"/>
        <w:ind w:right="-8" w:firstLine="0"/>
        <w:rPr>
          <w:b/>
          <w:bCs/>
          <w:sz w:val="26"/>
          <w:szCs w:val="26"/>
        </w:rPr>
      </w:pPr>
      <w:r w:rsidRPr="00A40078">
        <w:rPr>
          <w:b/>
          <w:bCs/>
          <w:sz w:val="26"/>
          <w:szCs w:val="26"/>
        </w:rPr>
        <w:t xml:space="preserve">               </w:t>
      </w:r>
    </w:p>
    <w:tbl>
      <w:tblPr>
        <w:tblStyle w:val="TableNormal"/>
        <w:tblW w:w="949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11"/>
        <w:gridCol w:w="4579"/>
      </w:tblGrid>
      <w:tr w:rsidR="0042613D" w:rsidRPr="00A40078" w14:paraId="6145E7D9" w14:textId="77777777" w:rsidTr="0042613D">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29C94D34" w14:textId="77777777" w:rsidR="0042613D" w:rsidRPr="00A40078" w:rsidRDefault="0042613D" w:rsidP="0042613D">
            <w:pPr>
              <w:pStyle w:val="afb"/>
              <w:widowControl w:val="0"/>
              <w:ind w:right="-8" w:firstLine="0"/>
            </w:pPr>
            <w:r w:rsidRPr="00A40078">
              <w:rPr>
                <w:b/>
                <w:bCs/>
                <w:sz w:val="26"/>
                <w:szCs w:val="26"/>
              </w:rPr>
              <w:t>От ЗАКАЗЧИКА:</w:t>
            </w:r>
          </w:p>
        </w:tc>
        <w:tc>
          <w:tcPr>
            <w:tcW w:w="4579" w:type="dxa"/>
            <w:tcBorders>
              <w:top w:val="nil"/>
              <w:left w:val="nil"/>
              <w:bottom w:val="nil"/>
              <w:right w:val="nil"/>
            </w:tcBorders>
            <w:shd w:val="clear" w:color="auto" w:fill="auto"/>
            <w:tcMar>
              <w:top w:w="80" w:type="dxa"/>
              <w:left w:w="80" w:type="dxa"/>
              <w:bottom w:w="80" w:type="dxa"/>
              <w:right w:w="80" w:type="dxa"/>
            </w:tcMar>
          </w:tcPr>
          <w:p w14:paraId="2AA39989" w14:textId="77777777" w:rsidR="0042613D" w:rsidRPr="00A40078" w:rsidRDefault="0042613D" w:rsidP="0042613D">
            <w:pPr>
              <w:pStyle w:val="afb"/>
              <w:widowControl w:val="0"/>
              <w:ind w:right="-8" w:firstLine="0"/>
            </w:pPr>
            <w:r w:rsidRPr="00A40078">
              <w:rPr>
                <w:b/>
                <w:bCs/>
                <w:sz w:val="26"/>
                <w:szCs w:val="26"/>
              </w:rPr>
              <w:t>От ПОДРЯДЧИКА:</w:t>
            </w:r>
          </w:p>
        </w:tc>
      </w:tr>
      <w:tr w:rsidR="0042613D" w:rsidRPr="00A40078" w14:paraId="6E0F34B3" w14:textId="77777777" w:rsidTr="0042613D">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51DC49D2" w14:textId="77777777" w:rsidR="0042613D" w:rsidRPr="00A40078" w:rsidRDefault="0042613D" w:rsidP="0042613D">
            <w:pPr>
              <w:pStyle w:val="afb"/>
              <w:widowControl w:val="0"/>
              <w:ind w:right="-8" w:firstLine="0"/>
              <w:rPr>
                <w:lang w:val="en-US"/>
              </w:rPr>
            </w:pPr>
            <w:r w:rsidRPr="00A40078">
              <w:rPr>
                <w:b/>
                <w:bCs/>
                <w:sz w:val="26"/>
                <w:szCs w:val="26"/>
              </w:rPr>
              <w:t>________________________________</w:t>
            </w:r>
          </w:p>
        </w:tc>
        <w:tc>
          <w:tcPr>
            <w:tcW w:w="4579" w:type="dxa"/>
            <w:tcBorders>
              <w:top w:val="nil"/>
              <w:left w:val="nil"/>
              <w:bottom w:val="nil"/>
              <w:right w:val="nil"/>
            </w:tcBorders>
            <w:shd w:val="clear" w:color="auto" w:fill="auto"/>
            <w:tcMar>
              <w:top w:w="80" w:type="dxa"/>
              <w:left w:w="80" w:type="dxa"/>
              <w:bottom w:w="80" w:type="dxa"/>
              <w:right w:w="80" w:type="dxa"/>
            </w:tcMar>
          </w:tcPr>
          <w:p w14:paraId="0B08DCE7" w14:textId="77777777" w:rsidR="0042613D" w:rsidRPr="00A40078" w:rsidRDefault="0042613D" w:rsidP="0042613D">
            <w:pPr>
              <w:pStyle w:val="afb"/>
              <w:widowControl w:val="0"/>
              <w:ind w:right="-8" w:firstLine="0"/>
              <w:rPr>
                <w:lang w:val="en-US"/>
              </w:rPr>
            </w:pPr>
            <w:r w:rsidRPr="00A40078">
              <w:rPr>
                <w:b/>
                <w:bCs/>
                <w:sz w:val="26"/>
                <w:szCs w:val="26"/>
              </w:rPr>
              <w:t>_____________________________</w:t>
            </w:r>
          </w:p>
        </w:tc>
      </w:tr>
    </w:tbl>
    <w:p w14:paraId="5865AC5D" w14:textId="77777777" w:rsidR="0042613D" w:rsidRPr="00A40078" w:rsidRDefault="0042613D" w:rsidP="0042613D">
      <w:pPr>
        <w:widowControl w:val="0"/>
        <w:tabs>
          <w:tab w:val="left" w:pos="9840"/>
        </w:tabs>
        <w:spacing w:after="0" w:line="240" w:lineRule="auto"/>
        <w:ind w:left="6372"/>
        <w:rPr>
          <w:rFonts w:ascii="Times New Roman" w:hAnsi="Times New Roman" w:cs="Times New Roman"/>
          <w:sz w:val="24"/>
          <w:szCs w:val="24"/>
        </w:rPr>
      </w:pPr>
    </w:p>
    <w:p w14:paraId="4F925702" w14:textId="77777777" w:rsidR="0042613D" w:rsidRPr="00A40078" w:rsidRDefault="0042613D" w:rsidP="0042613D">
      <w:pPr>
        <w:spacing w:after="160" w:line="259" w:lineRule="auto"/>
        <w:rPr>
          <w:rFonts w:ascii="Times New Roman" w:hAnsi="Times New Roman" w:cs="Times New Roman"/>
          <w:sz w:val="24"/>
          <w:szCs w:val="24"/>
          <w:lang w:val="en-US"/>
        </w:rPr>
      </w:pPr>
      <w:r w:rsidRPr="00A40078">
        <w:rPr>
          <w:rFonts w:ascii="Times New Roman" w:hAnsi="Times New Roman" w:cs="Times New Roman"/>
          <w:sz w:val="24"/>
          <w:szCs w:val="24"/>
          <w:lang w:val="en-US"/>
        </w:rPr>
        <w:br w:type="page"/>
      </w:r>
    </w:p>
    <w:p w14:paraId="3C20BECB" w14:textId="77777777" w:rsidR="0042613D" w:rsidRPr="00A40078" w:rsidRDefault="0042613D" w:rsidP="0042613D">
      <w:pPr>
        <w:widowControl w:val="0"/>
        <w:tabs>
          <w:tab w:val="left" w:pos="9840"/>
        </w:tabs>
        <w:spacing w:after="0" w:line="240" w:lineRule="auto"/>
        <w:ind w:left="6372" w:right="-8"/>
        <w:jc w:val="both"/>
        <w:rPr>
          <w:rFonts w:ascii="Times New Roman" w:hAnsi="Times New Roman" w:cs="Times New Roman"/>
          <w:sz w:val="24"/>
          <w:szCs w:val="24"/>
        </w:rPr>
      </w:pPr>
      <w:r w:rsidRPr="00A40078">
        <w:rPr>
          <w:rFonts w:ascii="Times New Roman" w:hAnsi="Times New Roman" w:cs="Times New Roman"/>
          <w:sz w:val="24"/>
          <w:szCs w:val="24"/>
        </w:rPr>
        <w:lastRenderedPageBreak/>
        <w:t xml:space="preserve">Приложение 17 к Договору </w:t>
      </w:r>
    </w:p>
    <w:p w14:paraId="4F444E22" w14:textId="77777777" w:rsidR="0042613D" w:rsidRPr="00A40078" w:rsidRDefault="0042613D" w:rsidP="0042613D">
      <w:pPr>
        <w:widowControl w:val="0"/>
        <w:tabs>
          <w:tab w:val="left" w:pos="9840"/>
        </w:tabs>
        <w:spacing w:after="0" w:line="240" w:lineRule="auto"/>
        <w:ind w:left="6372" w:right="-8"/>
        <w:jc w:val="both"/>
        <w:rPr>
          <w:rFonts w:ascii="Times New Roman" w:hAnsi="Times New Roman" w:cs="Times New Roman"/>
          <w:sz w:val="24"/>
          <w:szCs w:val="24"/>
        </w:rPr>
      </w:pPr>
      <w:r w:rsidRPr="00A40078">
        <w:rPr>
          <w:rFonts w:ascii="Times New Roman" w:hAnsi="Times New Roman" w:cs="Times New Roman"/>
          <w:sz w:val="24"/>
          <w:szCs w:val="24"/>
        </w:rPr>
        <w:t xml:space="preserve">от ____________ № ____ </w:t>
      </w:r>
    </w:p>
    <w:p w14:paraId="0A7646C5" w14:textId="77777777" w:rsidR="0042613D" w:rsidRPr="00A40078" w:rsidRDefault="0042613D" w:rsidP="0042613D">
      <w:pPr>
        <w:widowControl w:val="0"/>
        <w:shd w:val="clear" w:color="auto" w:fill="FFFFFF"/>
        <w:spacing w:after="0" w:line="240" w:lineRule="auto"/>
        <w:ind w:left="5670"/>
        <w:rPr>
          <w:rFonts w:ascii="Times New Roman" w:hAnsi="Times New Roman" w:cs="Times New Roman"/>
          <w:sz w:val="24"/>
          <w:szCs w:val="24"/>
        </w:rPr>
      </w:pPr>
    </w:p>
    <w:p w14:paraId="7685B3ED" w14:textId="77777777" w:rsidR="0042613D" w:rsidRPr="00A40078" w:rsidRDefault="0042613D" w:rsidP="0042613D">
      <w:pPr>
        <w:widowControl w:val="0"/>
        <w:shd w:val="clear" w:color="auto" w:fill="FFFFFF"/>
        <w:spacing w:after="0" w:line="240" w:lineRule="auto"/>
        <w:ind w:left="5670"/>
        <w:rPr>
          <w:rFonts w:ascii="Times New Roman" w:hAnsi="Times New Roman" w:cs="Times New Roman"/>
          <w:sz w:val="24"/>
          <w:szCs w:val="24"/>
        </w:rPr>
      </w:pPr>
    </w:p>
    <w:p w14:paraId="02548C6E" w14:textId="77777777" w:rsidR="0042613D" w:rsidRPr="00A40078" w:rsidRDefault="0042613D" w:rsidP="0042613D">
      <w:pPr>
        <w:widowControl w:val="0"/>
        <w:shd w:val="clear" w:color="auto" w:fill="FFFFFF"/>
        <w:spacing w:after="0" w:line="240" w:lineRule="auto"/>
        <w:ind w:left="5670"/>
        <w:rPr>
          <w:rFonts w:ascii="Times New Roman" w:hAnsi="Times New Roman" w:cs="Times New Roman"/>
          <w:sz w:val="24"/>
          <w:szCs w:val="24"/>
        </w:rPr>
      </w:pPr>
    </w:p>
    <w:p w14:paraId="009BF8DC" w14:textId="77777777" w:rsidR="0042613D" w:rsidRPr="00A40078" w:rsidRDefault="0042613D" w:rsidP="0042613D">
      <w:pPr>
        <w:widowControl w:val="0"/>
        <w:shd w:val="clear" w:color="auto" w:fill="FFFFFF"/>
        <w:spacing w:after="0" w:line="240" w:lineRule="auto"/>
        <w:ind w:left="5670"/>
        <w:rPr>
          <w:rFonts w:ascii="Times New Roman" w:hAnsi="Times New Roman" w:cs="Times New Roman"/>
          <w:sz w:val="24"/>
          <w:szCs w:val="24"/>
        </w:rPr>
      </w:pPr>
    </w:p>
    <w:p w14:paraId="7AA6B96E" w14:textId="77777777" w:rsidR="0042613D" w:rsidRPr="00A40078" w:rsidRDefault="0042613D" w:rsidP="0042613D">
      <w:pPr>
        <w:spacing w:after="0" w:line="240" w:lineRule="auto"/>
        <w:rPr>
          <w:rFonts w:ascii="Times New Roman" w:eastAsia="Times New Roman" w:hAnsi="Times New Roman" w:cs="Times New Roman"/>
          <w:sz w:val="24"/>
          <w:szCs w:val="24"/>
          <w:lang w:eastAsia="ru-RU"/>
        </w:rPr>
      </w:pPr>
    </w:p>
    <w:p w14:paraId="6924B9EC" w14:textId="77777777" w:rsidR="0042613D" w:rsidRPr="00A40078" w:rsidRDefault="0042613D" w:rsidP="0042613D">
      <w:pPr>
        <w:tabs>
          <w:tab w:val="left" w:pos="1134"/>
        </w:tabs>
        <w:suppressAutoHyphens/>
        <w:spacing w:after="0" w:line="240" w:lineRule="auto"/>
        <w:ind w:right="55"/>
        <w:jc w:val="center"/>
        <w:outlineLvl w:val="3"/>
        <w:rPr>
          <w:rFonts w:ascii="Times New Roman" w:eastAsia="Times New Roman" w:hAnsi="Times New Roman" w:cs="Times New Roman"/>
          <w:b/>
          <w:bCs/>
          <w:iCs/>
          <w:sz w:val="24"/>
          <w:szCs w:val="24"/>
          <w:lang w:eastAsia="ru-RU"/>
        </w:rPr>
      </w:pPr>
      <w:r w:rsidRPr="00A40078">
        <w:rPr>
          <w:rFonts w:ascii="Times New Roman" w:eastAsia="Times New Roman" w:hAnsi="Times New Roman" w:cs="Times New Roman"/>
          <w:b/>
          <w:bCs/>
          <w:iCs/>
          <w:sz w:val="24"/>
          <w:szCs w:val="24"/>
          <w:lang w:eastAsia="ru-RU"/>
        </w:rPr>
        <w:t xml:space="preserve">ДОГОВОР </w:t>
      </w:r>
    </w:p>
    <w:p w14:paraId="40FD8167" w14:textId="77777777" w:rsidR="0042613D" w:rsidRPr="00A40078" w:rsidRDefault="0042613D" w:rsidP="0042613D">
      <w:pPr>
        <w:tabs>
          <w:tab w:val="left" w:pos="1134"/>
        </w:tabs>
        <w:suppressAutoHyphens/>
        <w:spacing w:after="0" w:line="240" w:lineRule="auto"/>
        <w:jc w:val="center"/>
        <w:outlineLvl w:val="3"/>
        <w:rPr>
          <w:rFonts w:ascii="Times New Roman" w:eastAsia="Times New Roman" w:hAnsi="Times New Roman" w:cs="Times New Roman"/>
          <w:b/>
          <w:bCs/>
          <w:iCs/>
          <w:sz w:val="24"/>
          <w:szCs w:val="24"/>
          <w:lang w:eastAsia="ru-RU"/>
        </w:rPr>
      </w:pPr>
      <w:r w:rsidRPr="00A40078">
        <w:rPr>
          <w:rFonts w:ascii="Times New Roman" w:eastAsia="Times New Roman" w:hAnsi="Times New Roman" w:cs="Times New Roman"/>
          <w:b/>
          <w:bCs/>
          <w:iCs/>
          <w:sz w:val="24"/>
          <w:szCs w:val="24"/>
          <w:lang w:eastAsia="ru-RU"/>
        </w:rPr>
        <w:t xml:space="preserve">КОМБИНИРОВАННОГО СТРАХОВАНИЯ СТРОИТЕЛЬНО-МОНТАЖНЫХ РИСКОВ </w:t>
      </w:r>
    </w:p>
    <w:p w14:paraId="585A311F" w14:textId="77777777" w:rsidR="0042613D" w:rsidRPr="00A40078" w:rsidRDefault="0042613D" w:rsidP="0042613D">
      <w:pPr>
        <w:tabs>
          <w:tab w:val="left" w:pos="6663"/>
        </w:tabs>
        <w:spacing w:after="0" w:line="240" w:lineRule="auto"/>
        <w:jc w:val="center"/>
        <w:rPr>
          <w:rFonts w:ascii="Times New Roman" w:eastAsia="Times New Roman" w:hAnsi="Times New Roman" w:cs="Times New Roman"/>
          <w:b/>
          <w:bCs/>
          <w:sz w:val="24"/>
          <w:szCs w:val="24"/>
          <w:lang w:eastAsia="ru-RU"/>
        </w:rPr>
      </w:pPr>
    </w:p>
    <w:p w14:paraId="171B50E6" w14:textId="77777777" w:rsidR="0042613D" w:rsidRPr="00A40078" w:rsidRDefault="0042613D" w:rsidP="0042613D">
      <w:pPr>
        <w:spacing w:after="0" w:line="240" w:lineRule="auto"/>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г. ______                                                                                      «__» _____ 20__ г.</w:t>
      </w:r>
    </w:p>
    <w:p w14:paraId="0DFB4AD8" w14:textId="77777777" w:rsidR="0042613D" w:rsidRPr="00A40078" w:rsidRDefault="0042613D" w:rsidP="0042613D">
      <w:pPr>
        <w:spacing w:after="0" w:line="240" w:lineRule="auto"/>
        <w:jc w:val="both"/>
        <w:rPr>
          <w:rFonts w:ascii="Times New Roman" w:eastAsia="Times New Roman" w:hAnsi="Times New Roman" w:cs="Times New Roman"/>
          <w:sz w:val="24"/>
          <w:szCs w:val="24"/>
          <w:lang w:eastAsia="ru-RU"/>
        </w:rPr>
      </w:pPr>
    </w:p>
    <w:p w14:paraId="7C72F849" w14:textId="77777777" w:rsidR="0042613D" w:rsidRPr="00A40078" w:rsidRDefault="0042613D" w:rsidP="0042613D">
      <w:pPr>
        <w:spacing w:after="0" w:line="240" w:lineRule="auto"/>
        <w:ind w:firstLine="709"/>
        <w:jc w:val="both"/>
        <w:outlineLvl w:val="0"/>
        <w:rPr>
          <w:rFonts w:ascii="Times New Roman" w:eastAsia="Times New Roman" w:hAnsi="Times New Roman" w:cs="Times New Roman"/>
          <w:kern w:val="32"/>
          <w:sz w:val="24"/>
          <w:szCs w:val="24"/>
          <w:lang w:eastAsia="ru-RU"/>
        </w:rPr>
      </w:pPr>
      <w:r w:rsidRPr="00A40078">
        <w:rPr>
          <w:rFonts w:ascii="Times New Roman" w:eastAsia="Times New Roman" w:hAnsi="Times New Roman" w:cs="Times New Roman"/>
          <w:kern w:val="32"/>
          <w:sz w:val="24"/>
          <w:szCs w:val="24"/>
          <w:lang w:eastAsia="ru-RU"/>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14:paraId="61AC1515" w14:textId="77777777" w:rsidR="0042613D" w:rsidRPr="00A40078" w:rsidRDefault="0042613D" w:rsidP="0042613D">
      <w:pPr>
        <w:spacing w:after="0" w:line="240" w:lineRule="auto"/>
        <w:ind w:firstLine="709"/>
        <w:jc w:val="both"/>
        <w:rPr>
          <w:rFonts w:ascii="Times New Roman" w:eastAsia="Times New Roman" w:hAnsi="Times New Roman" w:cs="Times New Roman"/>
          <w:b/>
          <w:sz w:val="24"/>
          <w:szCs w:val="24"/>
          <w:lang w:eastAsia="ru-RU"/>
        </w:rPr>
      </w:pPr>
    </w:p>
    <w:p w14:paraId="21B1BD8B" w14:textId="77777777" w:rsidR="0042613D" w:rsidRPr="00A40078" w:rsidRDefault="0042613D" w:rsidP="0042613D">
      <w:pPr>
        <w:spacing w:after="0" w:line="240" w:lineRule="auto"/>
        <w:ind w:firstLine="709"/>
        <w:jc w:val="both"/>
        <w:outlineLvl w:val="1"/>
        <w:rPr>
          <w:rFonts w:ascii="Times New Roman" w:eastAsia="Times New Roman" w:hAnsi="Times New Roman" w:cs="Times New Roman"/>
          <w:b/>
          <w:i/>
          <w:iCs/>
          <w:sz w:val="24"/>
          <w:szCs w:val="24"/>
          <w:lang w:eastAsia="ru-RU"/>
        </w:rPr>
      </w:pPr>
      <w:r w:rsidRPr="00A40078">
        <w:rPr>
          <w:rFonts w:ascii="Times New Roman" w:eastAsia="Times New Roman" w:hAnsi="Times New Roman" w:cs="Times New Roman"/>
          <w:b/>
          <w:iCs/>
          <w:sz w:val="24"/>
          <w:szCs w:val="24"/>
          <w:lang w:eastAsia="ru-RU"/>
        </w:rPr>
        <w:t>1. ПРЕДМЕТ ДОГОВОРА</w:t>
      </w:r>
      <w:r w:rsidRPr="00A40078">
        <w:rPr>
          <w:rFonts w:ascii="Times New Roman" w:eastAsia="Times New Roman" w:hAnsi="Times New Roman" w:cs="Times New Roman"/>
          <w:b/>
          <w:i/>
          <w:iCs/>
          <w:sz w:val="24"/>
          <w:szCs w:val="24"/>
          <w:lang w:eastAsia="ru-RU"/>
        </w:rPr>
        <w:t>.</w:t>
      </w:r>
    </w:p>
    <w:p w14:paraId="3AC13B16" w14:textId="77777777" w:rsidR="0042613D" w:rsidRPr="00A40078" w:rsidRDefault="0042613D" w:rsidP="0042613D">
      <w:pPr>
        <w:tabs>
          <w:tab w:val="left" w:pos="36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от ___________________ (далее - Заявление, Приложение № 2 к настоящему Договору).</w:t>
      </w:r>
    </w:p>
    <w:p w14:paraId="2204A0AC"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14:paraId="2694AC9E" w14:textId="77777777" w:rsidR="0042613D" w:rsidRPr="00A40078" w:rsidRDefault="0042613D" w:rsidP="0042613D">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1.3. Объект строительства/монтажа: «____________________________» в соответствии с договором подряда (контрактом) № ______________________ (далее - Проект).</w:t>
      </w:r>
    </w:p>
    <w:p w14:paraId="30AF03D7" w14:textId="77777777" w:rsidR="0042613D" w:rsidRPr="00A40078" w:rsidRDefault="0042613D" w:rsidP="0042613D">
      <w:pPr>
        <w:widowControl w:val="0"/>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 xml:space="preserve">1.4. Территория страхования: </w:t>
      </w:r>
    </w:p>
    <w:p w14:paraId="45330BCC" w14:textId="77777777" w:rsidR="0042613D" w:rsidRPr="00A40078"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14:paraId="52586FE5" w14:textId="77777777" w:rsidR="0042613D" w:rsidRPr="00A40078"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1.4.2. Территория 2 (по страхованию ответственности перед третьими лицами) - весь мир за исключением США, Канады, Австралии. </w:t>
      </w:r>
    </w:p>
    <w:p w14:paraId="25C9756A" w14:textId="77777777" w:rsidR="0042613D" w:rsidRPr="00A40078" w:rsidRDefault="0042613D" w:rsidP="0042613D">
      <w:pPr>
        <w:widowControl w:val="0"/>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 xml:space="preserve">1.5. Выгодоприобретатель(и): </w:t>
      </w:r>
    </w:p>
    <w:p w14:paraId="3CAA3973" w14:textId="77777777" w:rsidR="0042613D" w:rsidRPr="00A40078"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1.5.1. Д</w:t>
      </w:r>
      <w:r w:rsidRPr="00A40078">
        <w:rPr>
          <w:rFonts w:ascii="Times New Roman" w:eastAsia="Times New Roman" w:hAnsi="Times New Roman" w:cs="Times New Roman"/>
          <w:sz w:val="24"/>
          <w:szCs w:val="24"/>
          <w:lang w:eastAsia="ru-RU"/>
        </w:rPr>
        <w:t>оговор страхования считается заключенным в пользу:</w:t>
      </w:r>
    </w:p>
    <w:p w14:paraId="696AD7BA" w14:textId="77777777" w:rsidR="0042613D" w:rsidRPr="00A40078" w:rsidRDefault="0042613D" w:rsidP="0042613D">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АО (ПАО) ______ (далее - Заказчик),</w:t>
      </w:r>
    </w:p>
    <w:p w14:paraId="42E2EA70" w14:textId="77777777" w:rsidR="0042613D" w:rsidRPr="00A40078" w:rsidRDefault="0042613D" w:rsidP="0042613D">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Страхователя,</w:t>
      </w:r>
    </w:p>
    <w:p w14:paraId="1648ABCC" w14:textId="77777777" w:rsidR="0042613D" w:rsidRPr="00A40078" w:rsidRDefault="0042613D" w:rsidP="0042613D">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субподрядчиков любого уровня, поставщиков и/или субпоставщиков любого уровня и/или торговых организаций и/или организаций, оказывающих услуги архитекторов и/или консультантов/субконсультантов и/или инженеров и/или проектировщиков и/или поставщиков/субпоставщиков, в рамках реализации Проекта на строительной площадке.</w:t>
      </w:r>
    </w:p>
    <w:p w14:paraId="7CF3742B" w14:textId="77777777" w:rsidR="0042613D" w:rsidRPr="00A40078"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в отношении той части застрахованного имущества, по которой он(-и) несет(-ут) риск гибели, утраты или повреждения (Секция 1). </w:t>
      </w:r>
    </w:p>
    <w:p w14:paraId="22BC8544" w14:textId="77777777" w:rsidR="0042613D" w:rsidRPr="00A40078" w:rsidRDefault="0042613D" w:rsidP="0042613D">
      <w:pPr>
        <w:widowControl w:val="0"/>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1.5.2. Договор страхования считается заключенным в пользу лиц, которым может быть причинен вред (выгодоприобретателей)</w:t>
      </w:r>
      <w:r w:rsidRPr="00A40078">
        <w:rPr>
          <w:rFonts w:ascii="Times New Roman" w:eastAsia="Times New Roman" w:hAnsi="Times New Roman" w:cs="Times New Roman"/>
          <w:sz w:val="24"/>
          <w:szCs w:val="24"/>
          <w:lang w:eastAsia="ru-RU"/>
        </w:rPr>
        <w:t xml:space="preserve"> (Секция 2).</w:t>
      </w:r>
    </w:p>
    <w:p w14:paraId="35514E0E" w14:textId="54E9EE9B" w:rsidR="0042613D" w:rsidRPr="00A40078" w:rsidRDefault="0042613D" w:rsidP="0042613D">
      <w:pPr>
        <w:widowControl w:val="0"/>
        <w:spacing w:after="0" w:line="240" w:lineRule="auto"/>
        <w:ind w:firstLine="709"/>
        <w:jc w:val="both"/>
        <w:rPr>
          <w:rFonts w:ascii="Times New Roman" w:eastAsia="Times New Roman" w:hAnsi="Times New Roman" w:cs="Times New Roman"/>
          <w:b/>
          <w:bCs/>
          <w:sz w:val="24"/>
          <w:szCs w:val="24"/>
          <w:lang w:eastAsia="ru-RU"/>
        </w:rPr>
      </w:pPr>
    </w:p>
    <w:p w14:paraId="2D7398E9" w14:textId="77777777" w:rsidR="005316A7" w:rsidRPr="00A40078" w:rsidRDefault="005316A7" w:rsidP="0042613D">
      <w:pPr>
        <w:widowControl w:val="0"/>
        <w:spacing w:after="0" w:line="240" w:lineRule="auto"/>
        <w:ind w:firstLine="709"/>
        <w:jc w:val="both"/>
        <w:rPr>
          <w:rFonts w:ascii="Times New Roman" w:eastAsia="Times New Roman" w:hAnsi="Times New Roman" w:cs="Times New Roman"/>
          <w:b/>
          <w:bCs/>
          <w:sz w:val="24"/>
          <w:szCs w:val="24"/>
          <w:lang w:eastAsia="ru-RU"/>
        </w:rPr>
      </w:pPr>
    </w:p>
    <w:p w14:paraId="0B2C4C73" w14:textId="77777777" w:rsidR="0042613D" w:rsidRPr="00A40078" w:rsidRDefault="0042613D" w:rsidP="0042613D">
      <w:pPr>
        <w:spacing w:after="0" w:line="240" w:lineRule="auto"/>
        <w:ind w:firstLine="709"/>
        <w:jc w:val="both"/>
        <w:outlineLvl w:val="1"/>
        <w:rPr>
          <w:rFonts w:ascii="Times New Roman" w:eastAsia="Times New Roman" w:hAnsi="Times New Roman" w:cs="Times New Roman"/>
          <w:b/>
          <w:iCs/>
          <w:sz w:val="24"/>
          <w:szCs w:val="24"/>
          <w:lang w:eastAsia="ru-RU"/>
        </w:rPr>
      </w:pPr>
      <w:r w:rsidRPr="00A40078">
        <w:rPr>
          <w:rFonts w:ascii="Times New Roman" w:eastAsia="Times New Roman" w:hAnsi="Times New Roman" w:cs="Times New Roman"/>
          <w:b/>
          <w:iCs/>
          <w:sz w:val="24"/>
          <w:szCs w:val="24"/>
          <w:lang w:eastAsia="ru-RU"/>
        </w:rPr>
        <w:lastRenderedPageBreak/>
        <w:t>2. ОБЪЕКТ СТРАХОВАНИЯ.</w:t>
      </w:r>
    </w:p>
    <w:p w14:paraId="3D7D97B1" w14:textId="77777777" w:rsidR="0042613D" w:rsidRPr="00A40078" w:rsidRDefault="0042613D" w:rsidP="0042613D">
      <w:pPr>
        <w:widowControl w:val="0"/>
        <w:spacing w:after="0" w:line="240" w:lineRule="auto"/>
        <w:ind w:firstLine="709"/>
        <w:jc w:val="both"/>
        <w:rPr>
          <w:rFonts w:ascii="Times New Roman" w:eastAsia="Times New Roman" w:hAnsi="Times New Roman" w:cs="Times New Roman"/>
          <w:bCs/>
          <w:iCs/>
          <w:sz w:val="24"/>
          <w:szCs w:val="24"/>
          <w:lang w:eastAsia="ru-RU"/>
        </w:rPr>
      </w:pPr>
      <w:r w:rsidRPr="00A40078">
        <w:rPr>
          <w:rFonts w:ascii="Times New Roman" w:eastAsia="Times New Roman" w:hAnsi="Times New Roman" w:cs="Times New Roman"/>
          <w:bCs/>
          <w:sz w:val="24"/>
          <w:szCs w:val="24"/>
          <w:lang w:eastAsia="ru-RU"/>
        </w:rPr>
        <w:t>2.1. По настоящему договору застрахованы</w:t>
      </w:r>
      <w:r w:rsidRPr="00A40078">
        <w:rPr>
          <w:rFonts w:ascii="Times New Roman" w:eastAsia="Times New Roman" w:hAnsi="Times New Roman" w:cs="Times New Roman"/>
          <w:bCs/>
          <w:iCs/>
          <w:sz w:val="24"/>
          <w:szCs w:val="24"/>
          <w:lang w:eastAsia="ru-RU"/>
        </w:rPr>
        <w:t>:</w:t>
      </w:r>
    </w:p>
    <w:p w14:paraId="163138D2" w14:textId="77777777" w:rsidR="0042613D" w:rsidRPr="00A40078" w:rsidRDefault="0042613D" w:rsidP="0042613D">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40078">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795D89C2" w14:textId="77777777" w:rsidR="0042613D" w:rsidRPr="00A40078" w:rsidRDefault="0042613D" w:rsidP="0042613D">
      <w:pPr>
        <w:widowControl w:val="0"/>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2.1.1. Предмет и средства проведения строительно-монтажных работ - на период проведения строительно-монтажных работ по Контракту:</w:t>
      </w:r>
    </w:p>
    <w:p w14:paraId="147ABD88"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2.1.1.1. Объект строительства/монтажа, указанный в п. 1.3 настоящего Договора, включая, но не ограничиваясь: </w:t>
      </w:r>
    </w:p>
    <w:p w14:paraId="43C5CD2B"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 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 месте в пределах территории страхования, а также все ассоциированные и вспомогательные работы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14:paraId="165CBE65"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2.1.1.2. Существующее имущество Заказчика</w:t>
      </w:r>
      <w:r w:rsidRPr="00A40078">
        <w:rPr>
          <w:rFonts w:ascii="Times New Roman" w:eastAsia="Times New Roman" w:hAnsi="Times New Roman" w:cs="Times New Roman"/>
          <w:snapToGrid w:val="0"/>
          <w:color w:val="000000"/>
          <w:sz w:val="24"/>
          <w:szCs w:val="24"/>
          <w:lang w:eastAsia="ru-RU"/>
        </w:rPr>
        <w:t xml:space="preserve"> расположенное на строительной площадке или на территории, прилегающей к строительной площадке</w:t>
      </w:r>
      <w:r w:rsidRPr="00A40078">
        <w:rPr>
          <w:rFonts w:ascii="Times New Roman" w:eastAsia="Times New Roman" w:hAnsi="Times New Roman" w:cs="Times New Roman"/>
          <w:sz w:val="24"/>
          <w:szCs w:val="24"/>
          <w:lang w:eastAsia="ru-RU"/>
        </w:rPr>
        <w:t>;</w:t>
      </w:r>
    </w:p>
    <w:p w14:paraId="7F00DF03" w14:textId="77777777" w:rsidR="0042613D" w:rsidRPr="00A40078" w:rsidRDefault="0042613D" w:rsidP="0042613D">
      <w:pPr>
        <w:widowControl w:val="0"/>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2.1.2. Сданный в эксплуатацию объект, указанный в п. 1.3 настоящего Договора - на период его гарантийного обслуживания.</w:t>
      </w:r>
    </w:p>
    <w:p w14:paraId="5F786A61" w14:textId="77777777" w:rsidR="0042613D" w:rsidRPr="00A40078" w:rsidRDefault="0042613D" w:rsidP="0042613D">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40078">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2995E17C" w14:textId="77777777" w:rsidR="0042613D" w:rsidRPr="00A40078" w:rsidRDefault="0042613D" w:rsidP="0042613D">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r w:rsidRPr="00A40078">
        <w:rPr>
          <w:rFonts w:ascii="Times New Roman" w:eastAsia="Times New Roman" w:hAnsi="Times New Roman" w:cs="Times New Roman"/>
          <w:snapToGrid w:val="0"/>
          <w:sz w:val="24"/>
          <w:szCs w:val="24"/>
          <w:lang w:eastAsia="ru-RU"/>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14:paraId="75F80824" w14:textId="77777777" w:rsidR="0042613D" w:rsidRPr="00A40078" w:rsidRDefault="0042613D" w:rsidP="0042613D">
      <w:pPr>
        <w:widowControl w:val="0"/>
        <w:numPr>
          <w:ilvl w:val="0"/>
          <w:numId w:val="68"/>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A40078">
        <w:rPr>
          <w:rFonts w:ascii="Times New Roman" w:eastAsia="Times New Roman" w:hAnsi="Times New Roman" w:cs="Times New Roman"/>
          <w:snapToGrid w:val="0"/>
          <w:sz w:val="24"/>
          <w:szCs w:val="24"/>
          <w:lang w:eastAsia="ru-RU"/>
        </w:rPr>
        <w:t>при производстве строительно-монтажных работ по Проекту;</w:t>
      </w:r>
    </w:p>
    <w:p w14:paraId="475D52D3" w14:textId="77777777" w:rsidR="0042613D" w:rsidRPr="00A40078" w:rsidRDefault="0042613D" w:rsidP="0042613D">
      <w:pPr>
        <w:widowControl w:val="0"/>
        <w:numPr>
          <w:ilvl w:val="0"/>
          <w:numId w:val="68"/>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A40078">
        <w:rPr>
          <w:rFonts w:ascii="Times New Roman" w:eastAsia="Times New Roman" w:hAnsi="Times New Roman" w:cs="Times New Roman"/>
          <w:snapToGrid w:val="0"/>
          <w:sz w:val="24"/>
          <w:szCs w:val="24"/>
          <w:lang w:eastAsia="ru-RU"/>
        </w:rPr>
        <w:t>в период гарантийного обслуживания сданного в эксплуатацию объекта по Проекту.</w:t>
      </w:r>
    </w:p>
    <w:p w14:paraId="623F4B55" w14:textId="77777777" w:rsidR="0042613D" w:rsidRPr="00A40078" w:rsidRDefault="0042613D" w:rsidP="0042613D">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p>
    <w:p w14:paraId="3139DE30" w14:textId="77777777" w:rsidR="0042613D" w:rsidRPr="00A40078" w:rsidRDefault="0042613D" w:rsidP="0042613D">
      <w:pPr>
        <w:spacing w:after="0" w:line="240" w:lineRule="auto"/>
        <w:ind w:firstLine="709"/>
        <w:jc w:val="both"/>
        <w:outlineLvl w:val="1"/>
        <w:rPr>
          <w:rFonts w:ascii="Times New Roman" w:eastAsia="Times New Roman" w:hAnsi="Times New Roman" w:cs="Times New Roman"/>
          <w:b/>
          <w:iCs/>
          <w:sz w:val="24"/>
          <w:szCs w:val="24"/>
          <w:lang w:eastAsia="ru-RU"/>
        </w:rPr>
      </w:pPr>
      <w:bookmarkStart w:id="5" w:name="OLE_LINK5"/>
      <w:bookmarkStart w:id="6" w:name="OLE_LINK6"/>
      <w:r w:rsidRPr="00A40078">
        <w:rPr>
          <w:rFonts w:ascii="Times New Roman" w:eastAsia="Times New Roman" w:hAnsi="Times New Roman" w:cs="Times New Roman"/>
          <w:b/>
          <w:iCs/>
          <w:sz w:val="24"/>
          <w:szCs w:val="24"/>
          <w:lang w:eastAsia="ru-RU"/>
        </w:rPr>
        <w:t>3. СТРАХОВЫЕ СЛУЧАИ.</w:t>
      </w:r>
    </w:p>
    <w:p w14:paraId="140D96E8" w14:textId="77777777" w:rsidR="0042613D" w:rsidRPr="00A40078" w:rsidRDefault="0042613D" w:rsidP="0042613D">
      <w:pPr>
        <w:widowControl w:val="0"/>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u w:val="single"/>
          <w:lang w:eastAsia="ru-RU"/>
        </w:rPr>
        <w:t>Секция 1 «Страхование строительно-монтажных рисков»</w:t>
      </w:r>
      <w:r w:rsidRPr="00A40078">
        <w:rPr>
          <w:rFonts w:ascii="Times New Roman" w:eastAsia="Times New Roman" w:hAnsi="Times New Roman" w:cs="Times New Roman"/>
          <w:bCs/>
          <w:sz w:val="24"/>
          <w:szCs w:val="24"/>
          <w:lang w:eastAsia="ru-RU"/>
        </w:rPr>
        <w:t>.</w:t>
      </w:r>
    </w:p>
    <w:p w14:paraId="6862EFFC" w14:textId="77777777" w:rsidR="0042613D" w:rsidRPr="00A40078" w:rsidRDefault="0042613D" w:rsidP="0042613D">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14:paraId="369D8F1B"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вследствие:</w:t>
      </w:r>
    </w:p>
    <w:p w14:paraId="5587E29D" w14:textId="77777777" w:rsidR="0042613D" w:rsidRPr="00A40078" w:rsidRDefault="0042613D" w:rsidP="0042613D">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A40078">
        <w:rPr>
          <w:rFonts w:ascii="Times New Roman" w:eastAsia="Times New Roman" w:hAnsi="Times New Roman" w:cs="Times New Roman"/>
          <w:snapToGrid w:val="0"/>
          <w:sz w:val="24"/>
          <w:szCs w:val="24"/>
          <w:lang w:eastAsia="ru-RU"/>
        </w:rPr>
        <w:t>3.2.1. Ошибок или упущений, допущенных при проведении работ по гарантийному обслуживанию объекта.</w:t>
      </w:r>
    </w:p>
    <w:p w14:paraId="590D78C6" w14:textId="77777777" w:rsidR="0042613D" w:rsidRPr="00A40078" w:rsidRDefault="0042613D" w:rsidP="0042613D">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A40078">
        <w:rPr>
          <w:rFonts w:ascii="Times New Roman" w:eastAsia="Times New Roman" w:hAnsi="Times New Roman" w:cs="Times New Roman"/>
          <w:snapToGrid w:val="0"/>
          <w:sz w:val="24"/>
          <w:szCs w:val="24"/>
          <w:lang w:eastAsia="ru-RU"/>
        </w:rPr>
        <w:t xml:space="preserve">3.2.2. Ошибок или упущений, допущенных до начала периода гарантийной </w:t>
      </w:r>
      <w:r w:rsidRPr="00A40078">
        <w:rPr>
          <w:rFonts w:ascii="Times New Roman" w:eastAsia="Times New Roman" w:hAnsi="Times New Roman" w:cs="Times New Roman"/>
          <w:snapToGrid w:val="0"/>
          <w:sz w:val="24"/>
          <w:szCs w:val="24"/>
          <w:lang w:eastAsia="ru-RU"/>
        </w:rPr>
        <w:lastRenderedPageBreak/>
        <w:t>эксплуатации, но выявленных в период гарантийной эксплуатации - в отношении первых 12 (Двенадцати) месяцев периода гарантийного обслуживания.</w:t>
      </w:r>
    </w:p>
    <w:p w14:paraId="74DF38AA" w14:textId="77777777" w:rsidR="0042613D" w:rsidRPr="00A40078" w:rsidRDefault="0042613D" w:rsidP="0042613D">
      <w:pPr>
        <w:spacing w:after="0" w:line="240" w:lineRule="auto"/>
        <w:ind w:firstLine="708"/>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 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по _________________ (в соответствии с условиями договора подряда/ контракта) месяц включительно.</w:t>
      </w:r>
    </w:p>
    <w:p w14:paraId="328DD1D0"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p>
    <w:p w14:paraId="05B6DC60" w14:textId="77777777" w:rsidR="0042613D" w:rsidRPr="00A40078" w:rsidRDefault="0042613D" w:rsidP="0042613D">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40078">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5331111C" w14:textId="77777777" w:rsidR="0042613D" w:rsidRPr="00A40078" w:rsidRDefault="0042613D" w:rsidP="0042613D">
      <w:pPr>
        <w:widowControl w:val="0"/>
        <w:tabs>
          <w:tab w:val="left" w:pos="709"/>
        </w:tabs>
        <w:spacing w:after="0" w:line="240" w:lineRule="auto"/>
        <w:ind w:firstLine="709"/>
        <w:jc w:val="both"/>
        <w:rPr>
          <w:rFonts w:ascii="Times New Roman" w:eastAsia="Times New Roman" w:hAnsi="Times New Roman" w:cs="Times New Roman"/>
          <w:snapToGrid w:val="0"/>
          <w:sz w:val="24"/>
          <w:szCs w:val="24"/>
          <w:lang w:eastAsia="ru-RU"/>
        </w:rPr>
      </w:pPr>
      <w:r w:rsidRPr="00A40078">
        <w:rPr>
          <w:rFonts w:ascii="Times New Roman" w:eastAsia="Times New Roman" w:hAnsi="Times New Roman" w:cs="Times New Roman"/>
          <w:snapToGrid w:val="0"/>
          <w:sz w:val="24"/>
          <w:szCs w:val="24"/>
          <w:lang w:eastAsia="ru-RU"/>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14:paraId="1C6A4EE4"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3.3.1. Страхователь и/или иные лица, указанные в п. 1.5.1. настоящего Договора (далее – лицо, чья ответственность застрахована) обязаны возместить этот вред в соответствии с действующим законодательством места причинения вреда.</w:t>
      </w:r>
    </w:p>
    <w:p w14:paraId="35615400"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14:paraId="71E04F4D" w14:textId="77777777" w:rsidR="0042613D" w:rsidRPr="00A40078" w:rsidRDefault="0042613D" w:rsidP="0042613D">
      <w:pPr>
        <w:widowControl w:val="0"/>
        <w:spacing w:after="0" w:line="240" w:lineRule="auto"/>
        <w:ind w:firstLine="709"/>
        <w:jc w:val="both"/>
        <w:rPr>
          <w:rFonts w:ascii="Times New Roman" w:eastAsia="Times New Roman" w:hAnsi="Times New Roman" w:cs="Times New Roman"/>
          <w:snapToGrid w:val="0"/>
          <w:sz w:val="24"/>
          <w:szCs w:val="24"/>
          <w:lang w:eastAsia="ru-RU"/>
        </w:rPr>
      </w:pPr>
      <w:r w:rsidRPr="00A40078">
        <w:rPr>
          <w:rFonts w:ascii="Times New Roman" w:eastAsia="Times New Roman" w:hAnsi="Times New Roman" w:cs="Times New Roman"/>
          <w:snapToGrid w:val="0"/>
          <w:sz w:val="24"/>
          <w:szCs w:val="24"/>
          <w:lang w:eastAsia="ru-RU"/>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14:paraId="454F2BDE" w14:textId="77777777" w:rsidR="0042613D" w:rsidRPr="00A40078"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14:paraId="0952B6E6" w14:textId="77777777" w:rsidR="0042613D" w:rsidRPr="00A40078"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 xml:space="preserve">Под вредом жизни и здоровью третьих лиц по </w:t>
      </w:r>
      <w:r w:rsidRPr="00A40078">
        <w:rPr>
          <w:rFonts w:ascii="Times New Roman" w:eastAsia="Times New Roman" w:hAnsi="Times New Roman" w:cs="Times New Roman"/>
          <w:sz w:val="24"/>
          <w:szCs w:val="24"/>
          <w:lang w:eastAsia="ru-RU"/>
        </w:rPr>
        <w:t>настоящему Договору понимаются телесные повреждения, утрата трудоспособности или смерть потерпевшего.</w:t>
      </w:r>
    </w:p>
    <w:p w14:paraId="453F4176"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Под вредом имуществу </w:t>
      </w:r>
      <w:r w:rsidRPr="00A40078">
        <w:rPr>
          <w:rFonts w:ascii="Times New Roman" w:eastAsia="Times New Roman" w:hAnsi="Times New Roman" w:cs="Times New Roman"/>
          <w:bCs/>
          <w:sz w:val="24"/>
          <w:szCs w:val="24"/>
          <w:lang w:eastAsia="ru-RU"/>
        </w:rPr>
        <w:t xml:space="preserve">третьих лиц </w:t>
      </w:r>
      <w:r w:rsidRPr="00A40078">
        <w:rPr>
          <w:rFonts w:ascii="Times New Roman" w:eastAsia="Times New Roman" w:hAnsi="Times New Roman" w:cs="Times New Roman"/>
          <w:sz w:val="24"/>
          <w:szCs w:val="24"/>
          <w:lang w:eastAsia="ru-RU"/>
        </w:rPr>
        <w:t>по настоящему Договору понимается гибель, утрата, повреждение имущества потерпевшего.</w:t>
      </w:r>
      <w:r w:rsidRPr="00A40078" w:rsidDel="000A471C">
        <w:rPr>
          <w:rFonts w:ascii="Times New Roman" w:eastAsia="Times New Roman" w:hAnsi="Times New Roman" w:cs="Times New Roman"/>
          <w:sz w:val="24"/>
          <w:szCs w:val="24"/>
          <w:lang w:eastAsia="ru-RU"/>
        </w:rPr>
        <w:t xml:space="preserve"> </w:t>
      </w:r>
    </w:p>
    <w:p w14:paraId="26BF36A4" w14:textId="77777777" w:rsidR="0042613D" w:rsidRPr="00A40078"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3.4. При наступлении любого из страховых случаев возмещению подлежат также расходы, понесенные Страхователем (Выгодоприобретателем, лицом, чья ответственность застрахована)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5"/>
      <w:bookmarkEnd w:id="6"/>
    </w:p>
    <w:p w14:paraId="10A00534" w14:textId="77777777" w:rsidR="0042613D" w:rsidRPr="00A40078"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14:paraId="65F44446" w14:textId="77777777"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3.6. Общие исключения.</w:t>
      </w:r>
    </w:p>
    <w:p w14:paraId="66EC2DF5" w14:textId="77777777"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 настоящему Договору не покрывается следующее:</w:t>
      </w:r>
    </w:p>
    <w:p w14:paraId="0DAC0BDD" w14:textId="6DDA80F3"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3.6.1. Повреждение или гибель застрахованного имущества, затраты или расходы, убытки любого рода, любая ответственность</w:t>
      </w:r>
      <w:r w:rsidR="005316A7"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eastAsia="ru-RU"/>
        </w:rPr>
        <w:t xml:space="preserve"> прямо или косвенно вызванная или возникшая в результате:</w:t>
      </w:r>
    </w:p>
    <w:p w14:paraId="1C4FDA6E" w14:textId="77777777"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(а)</w:t>
      </w:r>
      <w:r w:rsidRPr="00A40078">
        <w:rPr>
          <w:rFonts w:ascii="Times New Roman" w:eastAsia="Times New Roman" w:hAnsi="Times New Roman" w:cs="Times New Roman"/>
          <w:sz w:val="24"/>
          <w:szCs w:val="24"/>
          <w:lang w:eastAsia="ru-RU"/>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14:paraId="3E7B69D4" w14:textId="77777777"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(б)</w:t>
      </w:r>
      <w:r w:rsidRPr="00A40078">
        <w:rPr>
          <w:rFonts w:ascii="Times New Roman" w:eastAsia="Times New Roman" w:hAnsi="Times New Roman" w:cs="Times New Roman"/>
          <w:sz w:val="24"/>
          <w:szCs w:val="24"/>
          <w:lang w:eastAsia="ru-RU"/>
        </w:rPr>
        <w:tab/>
        <w:t>Материалы ядерного оружия.</w:t>
      </w:r>
    </w:p>
    <w:p w14:paraId="1F97C8E1" w14:textId="77777777"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3.6.2. Несмотря на возможность наличия в настоящем Договоре или в любом дополнении к нему любых противоречащих положений к нижеуказанному,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w:t>
      </w:r>
      <w:r w:rsidRPr="00A40078">
        <w:rPr>
          <w:rFonts w:ascii="Times New Roman" w:eastAsia="Times New Roman" w:hAnsi="Times New Roman" w:cs="Times New Roman"/>
          <w:sz w:val="24"/>
          <w:szCs w:val="24"/>
          <w:lang w:eastAsia="ru-RU"/>
        </w:rPr>
        <w:lastRenderedPageBreak/>
        <w:t xml:space="preserve">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
    <w:p w14:paraId="1D021191" w14:textId="77777777"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(а)</w:t>
      </w:r>
      <w:r w:rsidRPr="00A40078">
        <w:rPr>
          <w:rFonts w:ascii="Times New Roman" w:eastAsia="Times New Roman" w:hAnsi="Times New Roman" w:cs="Times New Roman"/>
          <w:sz w:val="24"/>
          <w:szCs w:val="24"/>
          <w:lang w:eastAsia="ru-RU"/>
        </w:rPr>
        <w:tab/>
        <w:t>война, вторжение, действие иностранного врага, враждебные или военные действия (вне зависимости от того, была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14:paraId="7368B97F" w14:textId="77777777"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Настоящий пункт также исключает ущерб, повреждение, возмещение стоимости или расходов, прямо или косвенно проистекающих из,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14:paraId="13A12477" w14:textId="77777777"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A40078" w:rsidDel="000A471C">
        <w:rPr>
          <w:rFonts w:ascii="Times New Roman" w:eastAsia="Times New Roman" w:hAnsi="Times New Roman" w:cs="Times New Roman"/>
          <w:sz w:val="24"/>
          <w:szCs w:val="24"/>
          <w:lang w:eastAsia="ru-RU"/>
        </w:rPr>
        <w:t xml:space="preserve"> </w:t>
      </w:r>
    </w:p>
    <w:p w14:paraId="2800AF4A" w14:textId="77777777"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3.6.3. (а) Штрафы и пени (включая заранее определенные суммы возмещения убытков) за неготовность или за задержку сдачи или за несоответствие условиям Договора подряда;</w:t>
      </w:r>
    </w:p>
    <w:p w14:paraId="3D517D5A" w14:textId="77777777"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(б) Гарантии достижения основных показателей.</w:t>
      </w:r>
    </w:p>
    <w:p w14:paraId="7A42CCDE" w14:textId="77777777" w:rsidR="0042613D" w:rsidRPr="00A40078" w:rsidRDefault="0042613D" w:rsidP="0042613D">
      <w:pPr>
        <w:widowControl w:val="0"/>
        <w:spacing w:after="0" w:line="240" w:lineRule="auto"/>
        <w:ind w:firstLine="709"/>
        <w:jc w:val="both"/>
        <w:outlineLvl w:val="0"/>
        <w:rPr>
          <w:rFonts w:ascii="Times New Roman" w:hAnsi="Times New Roman" w:cs="Times New Roman"/>
          <w:kern w:val="32"/>
          <w:sz w:val="24"/>
          <w:szCs w:val="24"/>
        </w:rPr>
      </w:pPr>
      <w:r w:rsidRPr="00A40078">
        <w:rPr>
          <w:rFonts w:ascii="Times New Roman" w:hAnsi="Times New Roman"/>
          <w:kern w:val="32"/>
          <w:sz w:val="24"/>
          <w:szCs w:val="24"/>
        </w:rPr>
        <w:t>3.6.4. (а) Настоящий Договор, вне зависимости от причины, включая, но не ограничиваясь КОМПЬЮТЕРНЫМИ ВИРУСАМИ, не страхует от гибели, убытка, уничтожения, разрушения, искажения, стирания, порчи или изменения ЭЛЕКТРОННЫХ ДАННЫХ, или от потери возможности использовать, снижения функциональности, затрат, расходов любого характера, вытекающих из этого, независимо от любой другой причины или случая, попутно или в другой последовательности влияющего на этот убыток.</w:t>
      </w:r>
    </w:p>
    <w:p w14:paraId="6FBA656B" w14:textId="77777777" w:rsidR="0042613D" w:rsidRPr="00A40078" w:rsidRDefault="0042613D" w:rsidP="0042613D">
      <w:pPr>
        <w:widowControl w:val="0"/>
        <w:spacing w:after="0" w:line="240" w:lineRule="auto"/>
        <w:ind w:firstLine="709"/>
        <w:jc w:val="both"/>
        <w:outlineLvl w:val="0"/>
        <w:rPr>
          <w:rFonts w:ascii="Times New Roman" w:hAnsi="Times New Roman" w:cs="Times New Roman"/>
          <w:kern w:val="32"/>
          <w:sz w:val="24"/>
          <w:szCs w:val="24"/>
        </w:rPr>
      </w:pPr>
      <w:r w:rsidRPr="00A40078">
        <w:rPr>
          <w:rFonts w:ascii="Times New Roman" w:hAnsi="Times New Roman"/>
          <w:kern w:val="32"/>
          <w:sz w:val="24"/>
          <w:szCs w:val="24"/>
        </w:rPr>
        <w:t>ЭЛЕКТРОННЫЕ ДАННЫЕ означают факты, концепции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включает в себя программы, программное обеспечение и другие кодированные инструкции для обработки и манипуляции данными или управления и манипулирования таким оборудованием.</w:t>
      </w:r>
    </w:p>
    <w:p w14:paraId="5CD1B4FA" w14:textId="77777777" w:rsidR="0042613D" w:rsidRPr="00A40078" w:rsidRDefault="0042613D" w:rsidP="0042613D">
      <w:pPr>
        <w:widowControl w:val="0"/>
        <w:spacing w:after="0" w:line="240" w:lineRule="auto"/>
        <w:ind w:firstLine="709"/>
        <w:jc w:val="both"/>
        <w:outlineLvl w:val="0"/>
        <w:rPr>
          <w:rFonts w:ascii="Times New Roman" w:hAnsi="Times New Roman" w:cs="Times New Roman"/>
          <w:kern w:val="32"/>
          <w:sz w:val="24"/>
          <w:szCs w:val="24"/>
        </w:rPr>
      </w:pPr>
      <w:r w:rsidRPr="00A40078">
        <w:rPr>
          <w:rFonts w:ascii="Times New Roman" w:hAnsi="Times New Roman"/>
          <w:kern w:val="32"/>
          <w:sz w:val="24"/>
          <w:szCs w:val="24"/>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себя (но не ограничивается) «Троянские кони», «черви» и «временные или логические бомбы». </w:t>
      </w:r>
    </w:p>
    <w:p w14:paraId="7418C571" w14:textId="77777777" w:rsidR="0042613D" w:rsidRPr="00A40078" w:rsidRDefault="0042613D" w:rsidP="0042613D">
      <w:pPr>
        <w:widowControl w:val="0"/>
        <w:spacing w:after="0" w:line="240" w:lineRule="auto"/>
        <w:ind w:firstLine="709"/>
        <w:jc w:val="both"/>
        <w:outlineLvl w:val="0"/>
        <w:rPr>
          <w:rFonts w:ascii="Times New Roman" w:hAnsi="Times New Roman" w:cs="Times New Roman"/>
          <w:kern w:val="32"/>
          <w:sz w:val="24"/>
          <w:szCs w:val="24"/>
        </w:rPr>
      </w:pPr>
      <w:r w:rsidRPr="00A40078">
        <w:rPr>
          <w:rFonts w:ascii="Times New Roman" w:hAnsi="Times New Roman"/>
          <w:kern w:val="32"/>
          <w:sz w:val="24"/>
          <w:szCs w:val="24"/>
        </w:rPr>
        <w:t>(б) Однако, если событие, указанное ниже,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перечисленными событиями застрахованному настоящим Договором имуществу в период действия настоящего Договора.</w:t>
      </w:r>
    </w:p>
    <w:p w14:paraId="755B6C18" w14:textId="77777777" w:rsidR="0042613D" w:rsidRPr="00A40078" w:rsidRDefault="0042613D" w:rsidP="0042613D">
      <w:pPr>
        <w:widowControl w:val="0"/>
        <w:spacing w:after="0" w:line="240" w:lineRule="auto"/>
        <w:ind w:firstLine="709"/>
        <w:jc w:val="both"/>
        <w:outlineLvl w:val="0"/>
        <w:rPr>
          <w:rFonts w:ascii="Times New Roman" w:hAnsi="Times New Roman" w:cs="Times New Roman"/>
          <w:kern w:val="32"/>
          <w:sz w:val="24"/>
          <w:szCs w:val="24"/>
        </w:rPr>
      </w:pPr>
      <w:r w:rsidRPr="00A40078">
        <w:rPr>
          <w:rFonts w:ascii="Times New Roman" w:hAnsi="Times New Roman"/>
          <w:kern w:val="32"/>
          <w:sz w:val="24"/>
          <w:szCs w:val="24"/>
        </w:rPr>
        <w:t>События:</w:t>
      </w:r>
    </w:p>
    <w:p w14:paraId="4F4ED239" w14:textId="77777777" w:rsidR="0042613D" w:rsidRPr="00A40078" w:rsidRDefault="0042613D" w:rsidP="0042613D">
      <w:pPr>
        <w:widowControl w:val="0"/>
        <w:spacing w:after="0" w:line="240" w:lineRule="auto"/>
        <w:ind w:firstLine="709"/>
        <w:jc w:val="both"/>
        <w:outlineLvl w:val="0"/>
        <w:rPr>
          <w:rFonts w:ascii="Times New Roman" w:hAnsi="Times New Roman" w:cs="Times New Roman"/>
          <w:kern w:val="32"/>
          <w:sz w:val="24"/>
          <w:szCs w:val="24"/>
        </w:rPr>
      </w:pPr>
      <w:r w:rsidRPr="00A40078">
        <w:rPr>
          <w:rFonts w:ascii="Times New Roman" w:hAnsi="Times New Roman"/>
          <w:kern w:val="32"/>
          <w:sz w:val="24"/>
          <w:szCs w:val="24"/>
        </w:rPr>
        <w:t>Пожар, Взрыв, Повреждение водой.</w:t>
      </w:r>
    </w:p>
    <w:p w14:paraId="1DE3B824" w14:textId="77777777" w:rsidR="0042613D" w:rsidRPr="00A40078" w:rsidRDefault="0042613D" w:rsidP="0042613D">
      <w:pPr>
        <w:widowControl w:val="0"/>
        <w:spacing w:after="0" w:line="240" w:lineRule="auto"/>
        <w:ind w:firstLine="709"/>
        <w:jc w:val="both"/>
        <w:outlineLvl w:val="0"/>
        <w:rPr>
          <w:rFonts w:ascii="Times New Roman" w:hAnsi="Times New Roman" w:cs="Times New Roman"/>
          <w:kern w:val="32"/>
          <w:sz w:val="24"/>
          <w:szCs w:val="24"/>
        </w:rPr>
      </w:pPr>
      <w:r w:rsidRPr="00A40078">
        <w:rPr>
          <w:rFonts w:ascii="Times New Roman" w:hAnsi="Times New Roman"/>
          <w:kern w:val="32"/>
          <w:sz w:val="24"/>
          <w:szCs w:val="24"/>
        </w:rPr>
        <w:t xml:space="preserve">Невзирая на какие-либо положения об обратном, содержащиеся в настоящем Договоре или в любом дополнении к нему, настоящим понимается и согласовывается следующее: </w:t>
      </w:r>
    </w:p>
    <w:p w14:paraId="441BF1FA" w14:textId="42F995D1" w:rsidR="0042613D" w:rsidRPr="00A40078" w:rsidRDefault="0042613D" w:rsidP="0042613D">
      <w:pPr>
        <w:widowControl w:val="0"/>
        <w:spacing w:after="0" w:line="240" w:lineRule="auto"/>
        <w:ind w:firstLine="709"/>
        <w:jc w:val="both"/>
        <w:outlineLvl w:val="0"/>
        <w:rPr>
          <w:rFonts w:ascii="Times New Roman" w:hAnsi="Times New Roman" w:cs="Times New Roman"/>
          <w:kern w:val="32"/>
          <w:sz w:val="24"/>
          <w:szCs w:val="24"/>
        </w:rPr>
      </w:pPr>
      <w:r w:rsidRPr="00A40078">
        <w:rPr>
          <w:rFonts w:ascii="Times New Roman" w:hAnsi="Times New Roman"/>
          <w:kern w:val="32"/>
          <w:sz w:val="24"/>
          <w:szCs w:val="24"/>
        </w:rPr>
        <w:t xml:space="preserve">Если застрахованному настоящим договором средству электронной обработки данных причинен физический ущерб или повреждение, то за базу оценки берется стоимость носителя информации, включая стоимость записи ЭЛЕКТРОННЫХ ДАННЫХ </w:t>
      </w:r>
      <w:r w:rsidRPr="00A40078">
        <w:rPr>
          <w:rFonts w:ascii="Times New Roman" w:hAnsi="Times New Roman"/>
          <w:kern w:val="32"/>
          <w:sz w:val="24"/>
          <w:szCs w:val="24"/>
        </w:rPr>
        <w:lastRenderedPageBreak/>
        <w:t>на данный носитель с резервной копии или с оригиналов предыдущего поколения. с находившихся на нем, при условии, что такой носитель починен, заменен или восстановлен. В такую 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отремонтирован, то основой возмещения должна быть стоимость пустого носителя. Однако этот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14:paraId="7F1EE6CC" w14:textId="77777777" w:rsidR="0042613D" w:rsidRPr="00A40078" w:rsidRDefault="0042613D" w:rsidP="0042613D">
      <w:pPr>
        <w:widowControl w:val="0"/>
        <w:spacing w:after="0" w:line="240" w:lineRule="auto"/>
        <w:ind w:firstLine="709"/>
        <w:jc w:val="both"/>
        <w:outlineLvl w:val="0"/>
        <w:rPr>
          <w:rFonts w:ascii="Times New Roman" w:hAnsi="Times New Roman" w:cs="Times New Roman"/>
          <w:kern w:val="32"/>
          <w:sz w:val="24"/>
          <w:szCs w:val="24"/>
        </w:rPr>
      </w:pPr>
      <w:r w:rsidRPr="00A40078">
        <w:rPr>
          <w:rFonts w:ascii="Times New Roman" w:hAnsi="Times New Roman"/>
          <w:kern w:val="32"/>
          <w:sz w:val="24"/>
          <w:szCs w:val="24"/>
        </w:rPr>
        <w:t>3.6.5. Причинение вреда жизни, здоровью или финансового ущерба включая, но не ограничиваясь, убытки, расходы или затраты, связанные с (в том числе возникающие из-за или зависящие от) отчисткой, восстановлением, локализацией, удалением или уменьшением, вызванным прямо или косвенно, полностью или частично:</w:t>
      </w:r>
    </w:p>
    <w:p w14:paraId="5F891E49" w14:textId="77777777"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sidDel="00C22788">
        <w:rPr>
          <w:rFonts w:ascii="Times New Roman" w:eastAsia="Times New Roman" w:hAnsi="Times New Roman" w:cs="Times New Roman"/>
          <w:sz w:val="24"/>
          <w:szCs w:val="24"/>
          <w:lang w:eastAsia="ru-RU"/>
        </w:rPr>
        <w:t xml:space="preserve"> </w:t>
      </w:r>
      <w:r w:rsidRPr="00A40078">
        <w:rPr>
          <w:rFonts w:ascii="Times New Roman" w:eastAsia="Times New Roman" w:hAnsi="Times New Roman" w:cs="Times New Roman"/>
          <w:sz w:val="24"/>
          <w:szCs w:val="24"/>
          <w:lang w:eastAsia="ru-RU"/>
        </w:rPr>
        <w:t>(а) любыми грибками, плесенью, милдью или брожением;</w:t>
      </w:r>
    </w:p>
    <w:p w14:paraId="2A5BD23A" w14:textId="77777777"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(б) любыми спорами или токсинами, вырабатываемыми или испускаемыми такими грибками, плесенью, милдью или брожением;</w:t>
      </w:r>
    </w:p>
    <w:p w14:paraId="1F9CD0A4" w14:textId="77777777"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14:paraId="5DFCE7B0" w14:textId="36E9D872"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(г) любым материалом, продуктом, зданием, строением или его частью</w:t>
      </w:r>
      <w:r w:rsidR="005316A7"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eastAsia="ru-RU"/>
        </w:rPr>
        <w:t xml:space="preserve">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
    <w:p w14:paraId="4A51290C" w14:textId="77777777"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Независимо от любой иной причины, события, материала, продукта и/или строительного компонента, которые поспособствовали одновременно или в любой последовательности ущербу жизни и здоровью, физическому или финансовому ущербу.</w:t>
      </w:r>
    </w:p>
    <w:p w14:paraId="26A09098" w14:textId="77777777"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целях данного Исключения, следующие определения были добавлены в Договор:</w:t>
      </w:r>
    </w:p>
    <w:p w14:paraId="78D7EBE2" w14:textId="77777777"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«Грибок», включая, но не ограничиваясь всеми растениями и живыми организмами, принадлежащим к основной группе «Грибков» с недостатком хлорофилла, и включая плесневые, ржавчинные, головневые, шляпочные грибы и милдь.</w:t>
      </w:r>
    </w:p>
    <w:p w14:paraId="0E81470C" w14:textId="77777777"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«Плесневые грибы» включая, но не ограничиваясь их поверхностным ростом во влажной или разлагающейся органической материи или на живых организмах, а также грибок, провоцирующий распространение плесневых грибов.</w:t>
      </w:r>
    </w:p>
    <w:p w14:paraId="656F1BD0" w14:textId="77777777" w:rsidR="005316A7"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милди, растений, организмов и микроорганизмов.</w:t>
      </w:r>
    </w:p>
    <w:p w14:paraId="108F5A46" w14:textId="48D66F0D"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14:paraId="6686EAC5" w14:textId="77777777" w:rsidR="0042613D" w:rsidRPr="00A40078" w:rsidRDefault="0042613D" w:rsidP="0042613D">
      <w:pPr>
        <w:spacing w:after="0" w:line="240" w:lineRule="auto"/>
        <w:ind w:firstLine="709"/>
        <w:jc w:val="both"/>
        <w:outlineLvl w:val="0"/>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Также согласовано, что настоящим Договором не покрывается:</w:t>
      </w:r>
    </w:p>
    <w:p w14:paraId="60E9825F" w14:textId="77777777"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14:paraId="793B6B8C" w14:textId="77777777"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14:paraId="7799CF6B" w14:textId="77777777"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14:paraId="62B73BEC" w14:textId="77777777" w:rsidR="0042613D" w:rsidRPr="00A40078"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3.7. По настоящему Договору применяются следующие особые условия («оговорки»), изложенные в Приложении № 4 к настоящему Договору:</w:t>
      </w:r>
    </w:p>
    <w:p w14:paraId="2A82B6E9" w14:textId="77777777" w:rsidR="0042613D" w:rsidRPr="00A40078" w:rsidRDefault="0042613D" w:rsidP="0042613D">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40078">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73AFCAE1" w14:textId="77777777" w:rsidR="0042613D" w:rsidRPr="00A40078" w:rsidRDefault="0042613D" w:rsidP="0042613D">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lastRenderedPageBreak/>
        <w:t>База для расчета страхового возмещения;</w:t>
      </w:r>
    </w:p>
    <w:p w14:paraId="3A070975" w14:textId="77777777" w:rsidR="0042613D" w:rsidRPr="00A40078" w:rsidRDefault="0042613D" w:rsidP="0042613D">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Возмещение расходов по сверхурочным и ночным работам, экспресс-доставке;</w:t>
      </w:r>
    </w:p>
    <w:p w14:paraId="3B02A0C0" w14:textId="77777777" w:rsidR="0042613D" w:rsidRPr="00A40078" w:rsidRDefault="0042613D" w:rsidP="0042613D">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 xml:space="preserve">Возмещение расходов по воздушным перевозкам;   </w:t>
      </w:r>
    </w:p>
    <w:p w14:paraId="6EDDB805" w14:textId="77777777" w:rsidR="0042613D" w:rsidRPr="00A40078" w:rsidRDefault="0042613D" w:rsidP="0042613D">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14:paraId="4AE98297" w14:textId="77777777" w:rsidR="0042613D" w:rsidRPr="00A40078" w:rsidRDefault="0042613D" w:rsidP="0042613D">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Особые условия в отношении противопожарных средств;</w:t>
      </w:r>
    </w:p>
    <w:p w14:paraId="7B43AE8C" w14:textId="77777777" w:rsidR="0042613D" w:rsidRPr="00A40078" w:rsidRDefault="0042613D" w:rsidP="0042613D">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Оговорка о 72 часах;</w:t>
      </w:r>
    </w:p>
    <w:p w14:paraId="6E8C2CF0" w14:textId="77777777" w:rsidR="0042613D" w:rsidRPr="00A40078" w:rsidRDefault="0042613D" w:rsidP="0042613D">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Оговорка об изменении страховой суммы в пределах 15%; </w:t>
      </w:r>
    </w:p>
    <w:p w14:paraId="12A4EB9A" w14:textId="77777777" w:rsidR="0042613D" w:rsidRPr="00A40078" w:rsidRDefault="0042613D" w:rsidP="0042613D">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5BEF2286" w14:textId="77777777" w:rsidR="0042613D" w:rsidRPr="00A40078" w:rsidRDefault="0042613D" w:rsidP="0042613D">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000C55A3" w14:textId="77777777" w:rsidR="0042613D" w:rsidRPr="00A40078" w:rsidRDefault="0042613D" w:rsidP="0042613D">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Временное восстановление;</w:t>
      </w:r>
    </w:p>
    <w:p w14:paraId="743DF15A" w14:textId="77777777" w:rsidR="0042613D" w:rsidRPr="00A40078" w:rsidRDefault="0042613D" w:rsidP="0042613D">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Изготовление за пределами строительной площадки;</w:t>
      </w:r>
    </w:p>
    <w:p w14:paraId="0761112C" w14:textId="77777777" w:rsidR="0042613D" w:rsidRPr="00A40078" w:rsidRDefault="0042613D" w:rsidP="0042613D">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Расходы на повторные испытания;</w:t>
      </w:r>
    </w:p>
    <w:p w14:paraId="31DC6F78" w14:textId="77777777" w:rsidR="0042613D" w:rsidRPr="00A40078" w:rsidRDefault="0042613D" w:rsidP="0042613D">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Скрытый военный риск;</w:t>
      </w:r>
    </w:p>
    <w:p w14:paraId="70AD280E" w14:textId="77777777" w:rsidR="0042613D" w:rsidRPr="00A40078" w:rsidRDefault="0042613D" w:rsidP="0042613D">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Разбор завалов;</w:t>
      </w:r>
    </w:p>
    <w:p w14:paraId="3DE69CA5" w14:textId="77777777" w:rsidR="0042613D" w:rsidRPr="00A40078" w:rsidRDefault="0042613D" w:rsidP="0042613D">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Дополнительные расходы на импортные и таможенные пошлины;</w:t>
      </w:r>
    </w:p>
    <w:p w14:paraId="53142DA6" w14:textId="77777777" w:rsidR="0042613D" w:rsidRPr="00A40078" w:rsidRDefault="0042613D" w:rsidP="0042613D">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Применение законов и постановлений органов государственной власти;</w:t>
      </w:r>
    </w:p>
    <w:p w14:paraId="48280CA0" w14:textId="77777777" w:rsidR="0042613D" w:rsidRPr="00A40078" w:rsidRDefault="0042613D" w:rsidP="0042613D">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Автоматическое восстановление страховой суммы;</w:t>
      </w:r>
    </w:p>
    <w:p w14:paraId="43792F5D" w14:textId="77777777" w:rsidR="0042613D" w:rsidRPr="00A40078" w:rsidRDefault="0042613D" w:rsidP="0042613D">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Оговорка о собственных материалах;</w:t>
      </w:r>
    </w:p>
    <w:p w14:paraId="1B1AE971" w14:textId="77777777" w:rsidR="0042613D" w:rsidRPr="00A40078" w:rsidRDefault="0042613D" w:rsidP="0042613D">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Перевозки внутри страны;</w:t>
      </w:r>
    </w:p>
    <w:p w14:paraId="727A41AE" w14:textId="77777777" w:rsidR="0042613D" w:rsidRPr="00A40078" w:rsidRDefault="0042613D" w:rsidP="0042613D">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Хранение вне строительной площадки;</w:t>
      </w:r>
    </w:p>
    <w:p w14:paraId="5736A1CD" w14:textId="77777777" w:rsidR="0042613D" w:rsidRPr="00A40078" w:rsidRDefault="0042613D" w:rsidP="0042613D">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Страхование гибели или повреждения в результате забастовки, бунта и гражданских волнений (Оговорка 001);</w:t>
      </w:r>
    </w:p>
    <w:p w14:paraId="65EA1D65" w14:textId="77777777" w:rsidR="0042613D" w:rsidRPr="00A40078" w:rsidRDefault="0042613D" w:rsidP="0042613D">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Оговорка о покрытии ущерба в результате террористических актов и диверсий;</w:t>
      </w:r>
    </w:p>
    <w:p w14:paraId="6176A96B" w14:textId="77777777" w:rsidR="0042613D" w:rsidRPr="00A40078" w:rsidRDefault="0042613D" w:rsidP="0042613D">
      <w:pPr>
        <w:widowControl w:val="0"/>
        <w:numPr>
          <w:ilvl w:val="0"/>
          <w:numId w:val="70"/>
        </w:numPr>
        <w:spacing w:after="0" w:line="240" w:lineRule="auto"/>
        <w:ind w:left="0" w:firstLine="709"/>
        <w:jc w:val="both"/>
        <w:outlineLvl w:val="0"/>
        <w:rPr>
          <w:rFonts w:ascii="Times New Roman" w:eastAsia="Times New Roman" w:hAnsi="Times New Roman" w:cs="Times New Roman"/>
          <w:kern w:val="32"/>
          <w:sz w:val="24"/>
          <w:szCs w:val="24"/>
          <w:lang w:eastAsia="ru-RU"/>
        </w:rPr>
      </w:pPr>
      <w:r w:rsidRPr="00A40078">
        <w:rPr>
          <w:rFonts w:ascii="Times New Roman" w:eastAsia="Times New Roman" w:hAnsi="Times New Roman" w:cs="Times New Roman"/>
          <w:kern w:val="32"/>
          <w:sz w:val="24"/>
          <w:szCs w:val="24"/>
          <w:lang w:eastAsia="ru-RU"/>
        </w:rPr>
        <w:t>Оговорка LEG 3/96 об устранении последствий дефекта;</w:t>
      </w:r>
    </w:p>
    <w:p w14:paraId="204E6622" w14:textId="77777777" w:rsidR="0042613D" w:rsidRPr="00A40078" w:rsidRDefault="0042613D" w:rsidP="0042613D">
      <w:pPr>
        <w:widowControl w:val="0"/>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Оговорка 003 Страхование гарантийного обслуживания</w:t>
      </w:r>
    </w:p>
    <w:p w14:paraId="7AB0EE48" w14:textId="77777777" w:rsidR="0042613D" w:rsidRPr="00A40078" w:rsidRDefault="0042613D" w:rsidP="0042613D">
      <w:pPr>
        <w:widowControl w:val="0"/>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Оговорка 004 Расширенное страхование гарантийного обслуживания</w:t>
      </w:r>
    </w:p>
    <w:p w14:paraId="70B22861" w14:textId="77777777" w:rsidR="0042613D" w:rsidRPr="00A40078" w:rsidRDefault="0042613D" w:rsidP="0042613D">
      <w:pPr>
        <w:spacing w:after="0" w:line="240" w:lineRule="auto"/>
        <w:rPr>
          <w:rFonts w:ascii="Times New Roman" w:eastAsia="Times New Roman" w:hAnsi="Times New Roman" w:cs="Times New Roman"/>
          <w:sz w:val="24"/>
          <w:szCs w:val="24"/>
          <w:lang w:eastAsia="ru-RU"/>
        </w:rPr>
      </w:pPr>
    </w:p>
    <w:p w14:paraId="7DC4048D" w14:textId="77777777" w:rsidR="0042613D" w:rsidRPr="00A40078" w:rsidRDefault="0042613D" w:rsidP="0042613D">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40078">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63EF840A" w14:textId="77777777" w:rsidR="0042613D" w:rsidRPr="00A40078" w:rsidRDefault="0042613D" w:rsidP="0042613D">
      <w:pPr>
        <w:widowControl w:val="0"/>
        <w:numPr>
          <w:ilvl w:val="0"/>
          <w:numId w:val="71"/>
        </w:numPr>
        <w:spacing w:after="0" w:line="240" w:lineRule="auto"/>
        <w:ind w:left="0"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Оговорка о возмещении;</w:t>
      </w:r>
    </w:p>
    <w:p w14:paraId="76A96658" w14:textId="77777777" w:rsidR="0042613D" w:rsidRPr="00A40078" w:rsidRDefault="0042613D" w:rsidP="0042613D">
      <w:pPr>
        <w:widowControl w:val="0"/>
        <w:numPr>
          <w:ilvl w:val="0"/>
          <w:numId w:val="71"/>
        </w:numPr>
        <w:spacing w:after="0" w:line="240" w:lineRule="auto"/>
        <w:ind w:left="0"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Страхование взаимной ответственности;</w:t>
      </w:r>
    </w:p>
    <w:p w14:paraId="5BC841B1" w14:textId="77777777" w:rsidR="0042613D" w:rsidRPr="00A40078" w:rsidRDefault="0042613D" w:rsidP="0042613D">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Дополнительно застрахованные;</w:t>
      </w:r>
    </w:p>
    <w:p w14:paraId="2C8D09BB" w14:textId="77777777" w:rsidR="0042613D" w:rsidRPr="00A40078" w:rsidRDefault="0042613D" w:rsidP="0042613D">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Посетители площадки;</w:t>
      </w:r>
    </w:p>
    <w:p w14:paraId="39BB0A06" w14:textId="77777777" w:rsidR="0042613D" w:rsidRPr="00A40078" w:rsidRDefault="0042613D" w:rsidP="0042613D">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Уменьшение убытка;</w:t>
      </w:r>
    </w:p>
    <w:p w14:paraId="577C5FC5" w14:textId="77777777" w:rsidR="0042613D" w:rsidRPr="00A40078" w:rsidRDefault="0042613D" w:rsidP="0042613D">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Оговорка о юрисдикции.</w:t>
      </w:r>
    </w:p>
    <w:p w14:paraId="5972EF5E" w14:textId="77777777" w:rsidR="0042613D" w:rsidRPr="00A40078" w:rsidRDefault="0042613D" w:rsidP="0042613D">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40078">
        <w:rPr>
          <w:rFonts w:ascii="Times New Roman" w:eastAsia="Times New Roman" w:hAnsi="Times New Roman" w:cs="Times New Roman"/>
          <w:bCs/>
          <w:sz w:val="24"/>
          <w:szCs w:val="24"/>
          <w:u w:val="single"/>
          <w:lang w:eastAsia="ru-RU"/>
        </w:rPr>
        <w:t>Особые условия («оговорки») применяемы к Секциям 1, 2:</w:t>
      </w:r>
    </w:p>
    <w:p w14:paraId="2955CB15" w14:textId="77777777" w:rsidR="0042613D" w:rsidRPr="00A40078" w:rsidRDefault="0042613D" w:rsidP="0042613D">
      <w:pPr>
        <w:widowControl w:val="0"/>
        <w:numPr>
          <w:ilvl w:val="0"/>
          <w:numId w:val="71"/>
        </w:numPr>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Особые условия в отношении перехода прав требования суброгации;</w:t>
      </w:r>
    </w:p>
    <w:p w14:paraId="5B5CA79D" w14:textId="77777777" w:rsidR="0042613D" w:rsidRPr="00A40078" w:rsidRDefault="0042613D" w:rsidP="0042613D">
      <w:pPr>
        <w:widowControl w:val="0"/>
        <w:numPr>
          <w:ilvl w:val="0"/>
          <w:numId w:val="7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Превентивные мероприятия;</w:t>
      </w:r>
    </w:p>
    <w:p w14:paraId="0C971AB7" w14:textId="77777777" w:rsidR="0042613D" w:rsidRPr="00A40078" w:rsidRDefault="0042613D" w:rsidP="0042613D">
      <w:pPr>
        <w:widowControl w:val="0"/>
        <w:numPr>
          <w:ilvl w:val="0"/>
          <w:numId w:val="7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Расходы на тушение пожара;</w:t>
      </w:r>
    </w:p>
    <w:p w14:paraId="1BE88871" w14:textId="77777777" w:rsidR="0042613D" w:rsidRPr="00A40078" w:rsidRDefault="0042613D" w:rsidP="0042613D">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Расходы на оплату услуг специалистов;</w:t>
      </w:r>
    </w:p>
    <w:p w14:paraId="42C7261A" w14:textId="77777777" w:rsidR="0042613D" w:rsidRPr="00A40078" w:rsidRDefault="0042613D" w:rsidP="0042613D">
      <w:pPr>
        <w:widowControl w:val="0"/>
        <w:numPr>
          <w:ilvl w:val="0"/>
          <w:numId w:val="72"/>
        </w:numPr>
        <w:tabs>
          <w:tab w:val="left" w:pos="600"/>
          <w:tab w:val="left" w:pos="3600"/>
          <w:tab w:val="left" w:pos="4200"/>
        </w:tabs>
        <w:spacing w:after="0" w:line="240" w:lineRule="auto"/>
        <w:ind w:left="0"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sz w:val="24"/>
          <w:szCs w:val="24"/>
          <w:lang w:eastAsia="ru-RU"/>
        </w:rPr>
        <w:t>Интересы других сторон;</w:t>
      </w:r>
    </w:p>
    <w:p w14:paraId="6D0D7F1F" w14:textId="77777777" w:rsidR="0042613D" w:rsidRPr="00A40078" w:rsidRDefault="0042613D" w:rsidP="0042613D">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Согласованные сюрвейеры;</w:t>
      </w:r>
    </w:p>
    <w:p w14:paraId="39D2B3A2" w14:textId="77777777" w:rsidR="0042613D" w:rsidRPr="00A40078" w:rsidRDefault="0042613D" w:rsidP="0042613D">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Страховое покрытие взаимных претензий.</w:t>
      </w:r>
    </w:p>
    <w:p w14:paraId="634232EE" w14:textId="77777777" w:rsidR="0042613D" w:rsidRPr="00A40078" w:rsidRDefault="0042613D" w:rsidP="0042613D">
      <w:pPr>
        <w:spacing w:after="0" w:line="240" w:lineRule="auto"/>
        <w:ind w:firstLine="709"/>
        <w:jc w:val="both"/>
        <w:outlineLvl w:val="1"/>
        <w:rPr>
          <w:rFonts w:ascii="Times New Roman" w:eastAsia="Times New Roman" w:hAnsi="Times New Roman" w:cs="Times New Roman"/>
          <w:iCs/>
          <w:sz w:val="24"/>
          <w:szCs w:val="24"/>
          <w:lang w:eastAsia="ru-RU"/>
        </w:rPr>
      </w:pPr>
      <w:r w:rsidRPr="00A40078">
        <w:rPr>
          <w:rFonts w:ascii="Times New Roman" w:eastAsia="Times New Roman" w:hAnsi="Times New Roman" w:cs="Times New Roman"/>
          <w:iCs/>
          <w:sz w:val="24"/>
          <w:szCs w:val="24"/>
          <w:lang w:eastAsia="ru-RU"/>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14:paraId="7DA8AF92" w14:textId="77777777" w:rsidR="0042613D" w:rsidRPr="00A40078" w:rsidRDefault="0042613D" w:rsidP="0042613D">
      <w:pPr>
        <w:spacing w:after="0" w:line="240" w:lineRule="auto"/>
        <w:rPr>
          <w:rFonts w:ascii="Times New Roman" w:eastAsia="Times New Roman" w:hAnsi="Times New Roman" w:cs="Times New Roman"/>
          <w:sz w:val="24"/>
          <w:szCs w:val="24"/>
          <w:lang w:eastAsia="ru-RU"/>
        </w:rPr>
      </w:pPr>
    </w:p>
    <w:p w14:paraId="4B646F72" w14:textId="77777777" w:rsidR="0042613D" w:rsidRPr="00A40078" w:rsidRDefault="0042613D" w:rsidP="0042613D">
      <w:pPr>
        <w:spacing w:after="0" w:line="240" w:lineRule="auto"/>
        <w:ind w:firstLine="709"/>
        <w:jc w:val="both"/>
        <w:outlineLvl w:val="1"/>
        <w:rPr>
          <w:rFonts w:ascii="Times New Roman" w:eastAsia="Times New Roman" w:hAnsi="Times New Roman" w:cs="Times New Roman"/>
          <w:iCs/>
          <w:sz w:val="24"/>
          <w:szCs w:val="24"/>
          <w:lang w:eastAsia="ru-RU"/>
        </w:rPr>
      </w:pPr>
      <w:r w:rsidRPr="00A40078">
        <w:rPr>
          <w:rFonts w:ascii="Times New Roman" w:eastAsia="Times New Roman" w:hAnsi="Times New Roman" w:cs="Times New Roman"/>
          <w:b/>
          <w:iCs/>
          <w:sz w:val="24"/>
          <w:szCs w:val="24"/>
          <w:lang w:eastAsia="ru-RU"/>
        </w:rPr>
        <w:t>4. СТРАХОВАЯ СУММА, ЛИМИТЫ ОТВЕТСТВЕННОСТИ, ФРАНШИЗА.</w:t>
      </w:r>
    </w:p>
    <w:p w14:paraId="6714488C" w14:textId="77777777" w:rsidR="0042613D" w:rsidRPr="00A40078" w:rsidRDefault="0042613D" w:rsidP="0042613D">
      <w:pPr>
        <w:widowControl w:val="0"/>
        <w:spacing w:after="0" w:line="240" w:lineRule="auto"/>
        <w:ind w:firstLine="709"/>
        <w:jc w:val="both"/>
        <w:rPr>
          <w:rFonts w:ascii="Times New Roman" w:eastAsia="Times New Roman" w:hAnsi="Times New Roman" w:cs="Times New Roman"/>
          <w:bCs/>
          <w:sz w:val="24"/>
          <w:szCs w:val="24"/>
          <w:u w:val="single"/>
          <w:lang w:eastAsia="ru-RU"/>
        </w:rPr>
      </w:pPr>
    </w:p>
    <w:p w14:paraId="102FFE6D" w14:textId="77777777" w:rsidR="0042613D" w:rsidRPr="00A40078" w:rsidRDefault="0042613D" w:rsidP="0042613D">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40078">
        <w:rPr>
          <w:rFonts w:ascii="Times New Roman" w:eastAsia="Times New Roman" w:hAnsi="Times New Roman" w:cs="Times New Roman"/>
          <w:bCs/>
          <w:sz w:val="24"/>
          <w:szCs w:val="24"/>
          <w:u w:val="single"/>
          <w:lang w:eastAsia="ru-RU"/>
        </w:rPr>
        <w:lastRenderedPageBreak/>
        <w:t>Секция 1 «Страхование строительно-монтажных рисков».</w:t>
      </w:r>
    </w:p>
    <w:p w14:paraId="1C404DBA"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4.1. Страховая сумма на период проведения строительно-монтажных работ установлена исходя из стоимости объекта строительства/монтажа, в том числе строительно-монтажные работы, материалы и элементы, используемые для производства работ, включая НДС, и составляет _____________ (________________________________________) рублей. </w:t>
      </w:r>
    </w:p>
    <w:p w14:paraId="69F29FE6" w14:textId="77777777" w:rsidR="0042613D" w:rsidRPr="00A40078" w:rsidRDefault="0042613D" w:rsidP="0042613D">
      <w:pPr>
        <w:tabs>
          <w:tab w:val="left" w:pos="709"/>
          <w:tab w:val="left" w:pos="9639"/>
        </w:tabs>
        <w:spacing w:after="0" w:line="240" w:lineRule="auto"/>
        <w:ind w:firstLine="709"/>
        <w:jc w:val="both"/>
        <w:rPr>
          <w:rFonts w:ascii="Times New Roman" w:eastAsia="Times New Roman" w:hAnsi="Times New Roman" w:cs="Times New Roman"/>
          <w:bCs/>
          <w:color w:val="000000"/>
          <w:sz w:val="24"/>
          <w:szCs w:val="24"/>
          <w:lang w:eastAsia="ru-RU"/>
        </w:rPr>
      </w:pPr>
      <w:r w:rsidRPr="00A40078">
        <w:rPr>
          <w:rFonts w:ascii="Times New Roman" w:eastAsia="Times New Roman" w:hAnsi="Times New Roman" w:cs="Times New Roman"/>
          <w:sz w:val="24"/>
          <w:szCs w:val="24"/>
          <w:lang w:eastAsia="ru-RU"/>
        </w:rPr>
        <w:t>4.2. Страховая сумма на период гарантийного обслуживания сданного в эксплуатацию объекта составляет</w:t>
      </w:r>
      <w:r w:rsidRPr="00A40078">
        <w:rPr>
          <w:rFonts w:ascii="Times New Roman" w:eastAsia="Times New Roman" w:hAnsi="Times New Roman" w:cs="Times New Roman"/>
          <w:bCs/>
          <w:sz w:val="24"/>
          <w:szCs w:val="24"/>
          <w:lang w:eastAsia="ru-RU"/>
        </w:rPr>
        <w:t>__________ (______) рублей</w:t>
      </w:r>
      <w:r w:rsidRPr="00A40078">
        <w:rPr>
          <w:rFonts w:ascii="Times New Roman" w:eastAsia="Times New Roman" w:hAnsi="Times New Roman" w:cs="Times New Roman"/>
          <w:sz w:val="24"/>
          <w:szCs w:val="24"/>
          <w:vertAlign w:val="superscript"/>
          <w:lang w:eastAsia="ru-RU"/>
        </w:rPr>
        <w:footnoteReference w:id="10"/>
      </w:r>
      <w:r w:rsidRPr="00A40078">
        <w:rPr>
          <w:rFonts w:ascii="Times New Roman" w:eastAsia="Times New Roman" w:hAnsi="Times New Roman" w:cs="Times New Roman"/>
          <w:color w:val="000000"/>
          <w:sz w:val="24"/>
          <w:szCs w:val="24"/>
          <w:lang w:eastAsia="ru-RU"/>
        </w:rPr>
        <w:t>.</w:t>
      </w:r>
    </w:p>
    <w:p w14:paraId="1BED37C3"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14:paraId="7680FB52"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4.4. Лимиты ответственности Страховщика по Секции 1: </w:t>
      </w:r>
    </w:p>
    <w:p w14:paraId="4D365D91"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4.4.1. На расходы по расчистке территории - 10% от страховой суммы по каждому страховому случаю.</w:t>
      </w:r>
    </w:p>
    <w:p w14:paraId="39B0695B"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4.4.2. На возмещение расходов по сверхурочным и ночным работам, экспресс-доставке - 5% от страховой суммы, указанной в п.4.1. по каждому страховому случаю;</w:t>
      </w:r>
    </w:p>
    <w:p w14:paraId="3FC68E31"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4.4.3. </w:t>
      </w:r>
      <w:r w:rsidRPr="00A40078">
        <w:rPr>
          <w:rFonts w:ascii="Times New Roman" w:eastAsia="Times New Roman" w:hAnsi="Times New Roman" w:cs="Times New Roman"/>
          <w:bCs/>
          <w:sz w:val="24"/>
          <w:szCs w:val="24"/>
          <w:lang w:eastAsia="ru-RU"/>
        </w:rPr>
        <w:t>На</w:t>
      </w:r>
      <w:r w:rsidRPr="00A40078">
        <w:rPr>
          <w:rFonts w:ascii="Times New Roman" w:eastAsia="Times New Roman" w:hAnsi="Times New Roman" w:cs="Times New Roman"/>
          <w:sz w:val="24"/>
          <w:szCs w:val="24"/>
          <w:lang w:eastAsia="ru-RU"/>
        </w:rPr>
        <w:t xml:space="preserve"> расходы в связи с повреждением/утратой с</w:t>
      </w:r>
      <w:r w:rsidRPr="00A40078">
        <w:rPr>
          <w:rFonts w:ascii="Times New Roman" w:eastAsia="Times New Roman" w:hAnsi="Times New Roman" w:cs="Times New Roman"/>
          <w:bCs/>
          <w:sz w:val="24"/>
          <w:szCs w:val="24"/>
          <w:lang w:eastAsia="ru-RU"/>
        </w:rPr>
        <w:t>уществующего имущества, принадлежащего Заказчику или находящемуся у него на попечении, хранении или под его контролем</w:t>
      </w:r>
      <w:r w:rsidRPr="00A40078">
        <w:rPr>
          <w:rFonts w:ascii="Times New Roman" w:eastAsia="Times New Roman" w:hAnsi="Times New Roman" w:cs="Times New Roman"/>
          <w:sz w:val="24"/>
          <w:szCs w:val="24"/>
          <w:lang w:eastAsia="ru-RU"/>
        </w:rPr>
        <w:t xml:space="preserve"> - </w:t>
      </w:r>
      <w:r w:rsidRPr="00A40078">
        <w:rPr>
          <w:rFonts w:ascii="Times New Roman" w:eastAsia="Times New Roman" w:hAnsi="Times New Roman" w:cs="Times New Roman"/>
          <w:bCs/>
          <w:sz w:val="24"/>
          <w:szCs w:val="24"/>
          <w:lang w:eastAsia="ru-RU"/>
        </w:rPr>
        <w:t>10% от страховой суммы, указанной в п.4.1. по каждому страховому случаю;</w:t>
      </w:r>
    </w:p>
    <w:p w14:paraId="3F49C83D"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 xml:space="preserve">4.4.4. На расходы по воздушным перевозкам </w:t>
      </w:r>
      <w:r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bCs/>
          <w:sz w:val="24"/>
          <w:szCs w:val="24"/>
          <w:lang w:eastAsia="ru-RU"/>
        </w:rPr>
        <w:t xml:space="preserve"> 2,5% от страховой суммы, указанной в п. 4.1. по каждому страховому случаю;</w:t>
      </w:r>
    </w:p>
    <w:p w14:paraId="0C93AF38"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4.4.5. На дополнительные расходы, связанные с восстановлением проектно-сметной, технической и исполнительной документации - 1% от страховой суммы, указанной в п.4.1. по каждому страховому случаю;</w:t>
      </w:r>
    </w:p>
    <w:p w14:paraId="18B5AFC4"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4.4.6. На в</w:t>
      </w:r>
      <w:r w:rsidRPr="00A40078">
        <w:rPr>
          <w:rFonts w:ascii="Times New Roman" w:eastAsia="Times New Roman" w:hAnsi="Times New Roman" w:cs="Times New Roman"/>
          <w:sz w:val="24"/>
          <w:szCs w:val="24"/>
          <w:lang w:eastAsia="ru-RU"/>
        </w:rPr>
        <w:t xml:space="preserve">ременное восстановление - </w:t>
      </w:r>
      <w:r w:rsidRPr="00A40078">
        <w:rPr>
          <w:rFonts w:ascii="Times New Roman" w:eastAsia="Times New Roman" w:hAnsi="Times New Roman" w:cs="Times New Roman"/>
          <w:bCs/>
          <w:sz w:val="24"/>
          <w:szCs w:val="24"/>
          <w:lang w:eastAsia="ru-RU"/>
        </w:rPr>
        <w:t>1% от страховой суммы, указанной в п.4.1. по каждому страховому случаю;</w:t>
      </w:r>
    </w:p>
    <w:p w14:paraId="0D24C36E"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4.4.7. На и</w:t>
      </w:r>
      <w:r w:rsidRPr="00A40078">
        <w:rPr>
          <w:rFonts w:ascii="Times New Roman" w:eastAsia="Times New Roman" w:hAnsi="Times New Roman" w:cs="Times New Roman"/>
          <w:sz w:val="24"/>
          <w:szCs w:val="24"/>
          <w:lang w:eastAsia="ru-RU"/>
        </w:rPr>
        <w:t>зготовление за пределами строительной площадки - 3</w:t>
      </w:r>
      <w:r w:rsidRPr="00A40078">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566A028A"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4.4.8. Н</w:t>
      </w:r>
      <w:r w:rsidRPr="00A40078">
        <w:rPr>
          <w:rFonts w:ascii="Times New Roman" w:eastAsia="Times New Roman" w:hAnsi="Times New Roman" w:cs="Times New Roman"/>
          <w:sz w:val="24"/>
          <w:szCs w:val="24"/>
          <w:lang w:eastAsia="ru-RU"/>
        </w:rPr>
        <w:t>а повторные испытания - 1</w:t>
      </w:r>
      <w:r w:rsidRPr="00A40078">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3BF04F16"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4.4.9. Д</w:t>
      </w:r>
      <w:r w:rsidRPr="00A40078">
        <w:rPr>
          <w:rFonts w:ascii="Times New Roman" w:eastAsia="Times New Roman" w:hAnsi="Times New Roman" w:cs="Times New Roman"/>
          <w:sz w:val="24"/>
          <w:szCs w:val="24"/>
          <w:lang w:eastAsia="ru-RU"/>
        </w:rPr>
        <w:t>ополнительные расходы на импортные и таможенные пошлины - 1</w:t>
      </w:r>
      <w:r w:rsidRPr="00A40078">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D16C880"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 xml:space="preserve">4.4.10. В связи с </w:t>
      </w:r>
      <w:r w:rsidRPr="00A40078">
        <w:rPr>
          <w:rFonts w:ascii="Times New Roman" w:eastAsia="Times New Roman" w:hAnsi="Times New Roman" w:cs="Times New Roman"/>
          <w:sz w:val="24"/>
          <w:szCs w:val="24"/>
          <w:lang w:eastAsia="ru-RU"/>
        </w:rPr>
        <w:t>применением законов и постановлений органов государственной власти – 2,5</w:t>
      </w:r>
      <w:r w:rsidRPr="00A40078">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3E16913F"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4.4.11. Н</w:t>
      </w:r>
      <w:r w:rsidRPr="00A40078">
        <w:rPr>
          <w:rFonts w:ascii="Times New Roman" w:eastAsia="Times New Roman" w:hAnsi="Times New Roman" w:cs="Times New Roman"/>
          <w:sz w:val="24"/>
          <w:szCs w:val="24"/>
          <w:lang w:eastAsia="ru-RU"/>
        </w:rPr>
        <w:t>а перевозки внутри страны – 5</w:t>
      </w:r>
      <w:r w:rsidRPr="00A40078">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2CEE0F4"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4.4.12. Н</w:t>
      </w:r>
      <w:r w:rsidRPr="00A40078">
        <w:rPr>
          <w:rFonts w:ascii="Times New Roman" w:eastAsia="Times New Roman" w:hAnsi="Times New Roman" w:cs="Times New Roman"/>
          <w:sz w:val="24"/>
          <w:szCs w:val="24"/>
          <w:lang w:eastAsia="ru-RU"/>
        </w:rPr>
        <w:t>а хранение вне строительной площадки – 5</w:t>
      </w:r>
      <w:r w:rsidRPr="00A40078">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5598938E"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4.4.13. По страхованию гибели или повреждения в результате забастовки, бунта и гражданских волнений (Оговорка 001) - 5% от страховой суммы, указанной в п.4.1. по каждому страховому случаю</w:t>
      </w:r>
    </w:p>
    <w:p w14:paraId="5961A127"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4.4.14. По риску «Терроризм и диверсия»: ______</w:t>
      </w:r>
      <w:r w:rsidRPr="00A40078">
        <w:rPr>
          <w:rFonts w:ascii="Times New Roman" w:eastAsia="Times New Roman" w:hAnsi="Times New Roman" w:cs="Times New Roman"/>
          <w:sz w:val="24"/>
          <w:szCs w:val="24"/>
          <w:lang w:eastAsia="ru-RU"/>
        </w:rPr>
        <w:t xml:space="preserve"> (______) рублей</w:t>
      </w:r>
      <w:r w:rsidRPr="00A40078">
        <w:rPr>
          <w:rFonts w:ascii="Times New Roman" w:eastAsia="Times New Roman" w:hAnsi="Times New Roman" w:cs="Times New Roman"/>
          <w:sz w:val="24"/>
          <w:szCs w:val="24"/>
          <w:vertAlign w:val="superscript"/>
          <w:lang w:eastAsia="ru-RU"/>
        </w:rPr>
        <w:footnoteReference w:id="11"/>
      </w:r>
      <w:r w:rsidRPr="00A40078">
        <w:rPr>
          <w:rFonts w:ascii="Times New Roman" w:eastAsia="Times New Roman" w:hAnsi="Times New Roman" w:cs="Times New Roman"/>
          <w:sz w:val="24"/>
          <w:szCs w:val="24"/>
          <w:lang w:eastAsia="ru-RU"/>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14:paraId="11703B99"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4.5. Франшиза (безусловная) по каждому страховому случаю:</w:t>
      </w:r>
    </w:p>
    <w:p w14:paraId="19AB1BAD" w14:textId="77777777" w:rsidR="0042613D" w:rsidRPr="00A40078" w:rsidRDefault="0042613D" w:rsidP="0042613D">
      <w:pPr>
        <w:widowControl w:val="0"/>
        <w:spacing w:after="0" w:line="240" w:lineRule="auto"/>
        <w:jc w:val="both"/>
        <w:rPr>
          <w:rFonts w:ascii="Times New Roman" w:eastAsia="Times New Roman" w:hAnsi="Times New Roman" w:cs="Times New Roman"/>
          <w:bCs/>
          <w:sz w:val="24"/>
          <w:szCs w:val="24"/>
          <w:u w:val="single"/>
          <w:lang w:eastAsia="ru-RU"/>
        </w:rPr>
      </w:pPr>
      <w:r w:rsidRPr="00A40078">
        <w:rPr>
          <w:rFonts w:ascii="Times New Roman" w:eastAsia="Times New Roman" w:hAnsi="Times New Roman" w:cs="Times New Roman"/>
          <w:sz w:val="24"/>
          <w:szCs w:val="24"/>
          <w:lang w:eastAsia="ru-RU"/>
        </w:rPr>
        <w:t>до 0,3% от страховой суммы, указанной в п. 4.1. но не менее 3 000 рублей.</w:t>
      </w:r>
    </w:p>
    <w:p w14:paraId="54516D13" w14:textId="77777777" w:rsidR="0042613D" w:rsidRPr="00A40078" w:rsidRDefault="0042613D" w:rsidP="0042613D">
      <w:pPr>
        <w:widowControl w:val="0"/>
        <w:spacing w:after="0" w:line="240" w:lineRule="auto"/>
        <w:jc w:val="both"/>
        <w:rPr>
          <w:rFonts w:ascii="Times New Roman" w:eastAsia="Times New Roman" w:hAnsi="Times New Roman" w:cs="Times New Roman"/>
          <w:bCs/>
          <w:sz w:val="24"/>
          <w:szCs w:val="24"/>
          <w:u w:val="single"/>
          <w:lang w:eastAsia="ru-RU"/>
        </w:rPr>
      </w:pPr>
      <w:r w:rsidRPr="00A40078">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52D258B4"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sz w:val="24"/>
          <w:szCs w:val="24"/>
          <w:lang w:eastAsia="ru-RU"/>
        </w:rPr>
        <w:lastRenderedPageBreak/>
        <w:t xml:space="preserve">4.6. Страховая сумма по страхованию гражданской ответственности составляет: </w:t>
      </w:r>
      <w:r w:rsidRPr="00A40078">
        <w:rPr>
          <w:rFonts w:ascii="Times New Roman" w:eastAsia="Times New Roman" w:hAnsi="Times New Roman" w:cs="Times New Roman"/>
          <w:bCs/>
          <w:sz w:val="24"/>
          <w:szCs w:val="24"/>
          <w:lang w:eastAsia="ru-RU"/>
        </w:rPr>
        <w:t>_______</w:t>
      </w:r>
      <w:r w:rsidRPr="00A40078">
        <w:rPr>
          <w:rFonts w:ascii="Times New Roman" w:eastAsia="Times New Roman" w:hAnsi="Times New Roman" w:cs="Times New Roman"/>
          <w:sz w:val="24"/>
          <w:szCs w:val="24"/>
          <w:lang w:eastAsia="ru-RU"/>
        </w:rPr>
        <w:t xml:space="preserve"> (_____________________________________) рублей.</w:t>
      </w:r>
    </w:p>
    <w:p w14:paraId="6AA1D352"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4.6.1. Страховая сумма по п. 4.6 настоящего Договора установлена на каждый страховой случай. </w:t>
      </w:r>
    </w:p>
    <w:p w14:paraId="5D34DA23"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4.7. Франшиза (безусловная) по страхованию гражданской ответственности </w:t>
      </w:r>
    </w:p>
    <w:p w14:paraId="4FA15964"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4.7.1. по случаям причинения вреда имуществу третьих лиц - 50 000,00 (Пятьдесят тысяч) рублей. </w:t>
      </w:r>
    </w:p>
    <w:p w14:paraId="7BEF21A6"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4.7.2. по случаям причинения вреда жизни и/или здоровью третьих лиц - не применяется.</w:t>
      </w:r>
    </w:p>
    <w:p w14:paraId="1FEAD2B8"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4.8. Лимиты ответственности Страховщика, применяемые к Секциям 1 и 2: </w:t>
      </w:r>
    </w:p>
    <w:p w14:paraId="0EA2A899"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4.8.1. Н</w:t>
      </w:r>
      <w:r w:rsidRPr="00A40078">
        <w:rPr>
          <w:rFonts w:ascii="Times New Roman" w:eastAsia="Times New Roman" w:hAnsi="Times New Roman" w:cs="Times New Roman"/>
          <w:sz w:val="24"/>
          <w:szCs w:val="24"/>
          <w:lang w:eastAsia="ru-RU"/>
        </w:rPr>
        <w:t>а превентивные мероприятия – 3</w:t>
      </w:r>
      <w:r w:rsidRPr="00A40078">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112AC190"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4.8.2. Н</w:t>
      </w:r>
      <w:r w:rsidRPr="00A40078">
        <w:rPr>
          <w:rFonts w:ascii="Times New Roman" w:eastAsia="Times New Roman" w:hAnsi="Times New Roman" w:cs="Times New Roman"/>
          <w:sz w:val="24"/>
          <w:szCs w:val="24"/>
          <w:lang w:eastAsia="ru-RU"/>
        </w:rPr>
        <w:t>а тушение пожара – 1</w:t>
      </w:r>
      <w:r w:rsidRPr="00A40078">
        <w:rPr>
          <w:rFonts w:ascii="Times New Roman" w:eastAsia="Times New Roman" w:hAnsi="Times New Roman" w:cs="Times New Roman"/>
          <w:bCs/>
          <w:sz w:val="24"/>
          <w:szCs w:val="24"/>
          <w:lang w:eastAsia="ru-RU"/>
        </w:rPr>
        <w:t>% от страховой суммы, указанной в п. 4.1. по каждому страховому случаю;</w:t>
      </w:r>
    </w:p>
    <w:p w14:paraId="30506BD5"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4.8.3. На</w:t>
      </w:r>
      <w:r w:rsidRPr="00A40078">
        <w:rPr>
          <w:rFonts w:ascii="Times New Roman" w:eastAsia="Times New Roman" w:hAnsi="Times New Roman" w:cs="Times New Roman"/>
          <w:sz w:val="24"/>
          <w:szCs w:val="24"/>
          <w:lang w:eastAsia="ru-RU"/>
        </w:rPr>
        <w:t xml:space="preserve"> оплату услуг специалистов – 1</w:t>
      </w:r>
      <w:r w:rsidRPr="00A40078">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18459EE7" w14:textId="77777777" w:rsidR="0042613D" w:rsidRPr="00A40078" w:rsidRDefault="0042613D" w:rsidP="0042613D">
      <w:pPr>
        <w:spacing w:after="0" w:line="240" w:lineRule="auto"/>
        <w:ind w:firstLine="709"/>
        <w:jc w:val="both"/>
        <w:outlineLvl w:val="1"/>
        <w:rPr>
          <w:rFonts w:ascii="Times New Roman" w:eastAsia="Times New Roman" w:hAnsi="Times New Roman" w:cs="Times New Roman"/>
          <w:i/>
          <w:iCs/>
          <w:sz w:val="24"/>
          <w:szCs w:val="24"/>
          <w:lang w:eastAsia="ru-RU"/>
        </w:rPr>
      </w:pPr>
    </w:p>
    <w:p w14:paraId="41EDB333" w14:textId="77777777" w:rsidR="0042613D" w:rsidRPr="00A40078" w:rsidRDefault="0042613D" w:rsidP="0042613D">
      <w:pPr>
        <w:spacing w:after="0" w:line="240" w:lineRule="auto"/>
        <w:ind w:firstLine="709"/>
        <w:jc w:val="both"/>
        <w:outlineLvl w:val="1"/>
        <w:rPr>
          <w:rFonts w:ascii="Times New Roman" w:eastAsia="Times New Roman" w:hAnsi="Times New Roman" w:cs="Times New Roman"/>
          <w:b/>
          <w:iCs/>
          <w:sz w:val="24"/>
          <w:szCs w:val="24"/>
          <w:lang w:eastAsia="ru-RU"/>
        </w:rPr>
      </w:pPr>
      <w:r w:rsidRPr="00A40078">
        <w:rPr>
          <w:rFonts w:ascii="Times New Roman" w:eastAsia="Times New Roman" w:hAnsi="Times New Roman" w:cs="Times New Roman"/>
          <w:b/>
          <w:iCs/>
          <w:sz w:val="24"/>
          <w:szCs w:val="24"/>
          <w:lang w:eastAsia="ru-RU"/>
        </w:rPr>
        <w:t>5. СТРАХОВАЯ ПРЕМИЯ.</w:t>
      </w:r>
    </w:p>
    <w:p w14:paraId="5700769B"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5.1. Общий размер страховой премии по настоящему Договору составляет: </w:t>
      </w:r>
    </w:p>
    <w:p w14:paraId="47D2F24C" w14:textId="77777777" w:rsidR="0042613D" w:rsidRPr="00A40078" w:rsidRDefault="0042613D" w:rsidP="0042613D">
      <w:pPr>
        <w:spacing w:after="0" w:line="240" w:lineRule="auto"/>
        <w:ind w:firstLine="709"/>
        <w:jc w:val="both"/>
        <w:rPr>
          <w:rFonts w:ascii="Times New Roman" w:eastAsia="Times New Roman" w:hAnsi="Times New Roman" w:cs="Times New Roman"/>
          <w:iCs/>
          <w:sz w:val="24"/>
          <w:szCs w:val="24"/>
          <w:lang w:eastAsia="ru-RU"/>
        </w:rPr>
      </w:pPr>
      <w:r w:rsidRPr="00A40078">
        <w:rPr>
          <w:rFonts w:ascii="Times New Roman" w:eastAsia="Times New Roman" w:hAnsi="Times New Roman" w:cs="Times New Roman"/>
          <w:sz w:val="24"/>
          <w:szCs w:val="24"/>
          <w:lang w:eastAsia="ru-RU"/>
        </w:rPr>
        <w:t>_______ (_________) рублей,</w:t>
      </w:r>
      <w:r w:rsidRPr="00A40078" w:rsidDel="00DB211B">
        <w:rPr>
          <w:rFonts w:ascii="Times New Roman" w:eastAsia="Times New Roman" w:hAnsi="Times New Roman" w:cs="Times New Roman"/>
          <w:sz w:val="24"/>
          <w:szCs w:val="24"/>
          <w:lang w:eastAsia="ru-RU"/>
        </w:rPr>
        <w:t xml:space="preserve"> </w:t>
      </w:r>
      <w:r w:rsidRPr="00A40078">
        <w:rPr>
          <w:rFonts w:ascii="Times New Roman" w:eastAsia="Times New Roman" w:hAnsi="Times New Roman" w:cs="Times New Roman"/>
          <w:sz w:val="24"/>
          <w:szCs w:val="24"/>
          <w:lang w:eastAsia="ru-RU"/>
        </w:rPr>
        <w:t>в том числе</w:t>
      </w:r>
      <w:r w:rsidRPr="00A40078">
        <w:rPr>
          <w:rFonts w:ascii="Times New Roman" w:eastAsia="Times New Roman" w:hAnsi="Times New Roman" w:cs="Times New Roman"/>
          <w:iCs/>
          <w:sz w:val="24"/>
          <w:szCs w:val="24"/>
          <w:lang w:eastAsia="ru-RU"/>
        </w:rPr>
        <w:t>:</w:t>
      </w:r>
    </w:p>
    <w:p w14:paraId="02A62D39" w14:textId="77777777" w:rsidR="0042613D" w:rsidRPr="00A40078" w:rsidRDefault="0042613D" w:rsidP="0042613D">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40078">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3C218E7E"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5.2. Общий размер страховой премии по Секции 1 составляет:</w:t>
      </w:r>
      <w:r w:rsidRPr="00A40078" w:rsidDel="00DB211B">
        <w:rPr>
          <w:rFonts w:ascii="Times New Roman" w:eastAsia="Times New Roman" w:hAnsi="Times New Roman" w:cs="Times New Roman"/>
          <w:sz w:val="24"/>
          <w:szCs w:val="24"/>
          <w:lang w:eastAsia="ru-RU"/>
        </w:rPr>
        <w:t xml:space="preserve"> </w:t>
      </w:r>
      <w:r w:rsidRPr="00A40078">
        <w:rPr>
          <w:rFonts w:ascii="Times New Roman" w:eastAsia="Times New Roman" w:hAnsi="Times New Roman" w:cs="Times New Roman"/>
          <w:sz w:val="24"/>
          <w:szCs w:val="24"/>
          <w:lang w:eastAsia="ru-RU"/>
        </w:rPr>
        <w:t xml:space="preserve">_____ (_____) рублей, в том числе: </w:t>
      </w:r>
    </w:p>
    <w:p w14:paraId="6E6446BF"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5.3. За страхование на период проведения строительно-монтажных работ: ________ (_______) рублей.</w:t>
      </w:r>
    </w:p>
    <w:p w14:paraId="17FB0F77"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5.4. За страхование на период гарантийного обслуживания: _____ (_____) рублей.</w:t>
      </w:r>
    </w:p>
    <w:p w14:paraId="158D084C" w14:textId="77777777" w:rsidR="0042613D" w:rsidRPr="00A40078" w:rsidRDefault="0042613D" w:rsidP="0042613D">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40078">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5E840AB3"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5.5. По страхованию гражданской ответственности: ______ (_____) рублей.</w:t>
      </w:r>
    </w:p>
    <w:p w14:paraId="0A9B4C9F"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5.6. Страховая премия уплачивается Страховщику безналичным перечислением на расчетный счет единовременно в течение 20 дней с момента подписания Договора.</w:t>
      </w:r>
    </w:p>
    <w:p w14:paraId="02D73034"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5.7. Датой оплаты страховой премии считается дата поступления денежных средств на расчетный счет Страховщика.</w:t>
      </w:r>
    </w:p>
    <w:p w14:paraId="1460F676" w14:textId="77777777" w:rsidR="0042613D" w:rsidRPr="00A40078" w:rsidRDefault="0042613D" w:rsidP="0042613D">
      <w:pPr>
        <w:tabs>
          <w:tab w:val="center" w:pos="4677"/>
          <w:tab w:val="right" w:pos="9355"/>
        </w:tabs>
        <w:spacing w:after="0" w:line="240" w:lineRule="auto"/>
        <w:ind w:firstLine="709"/>
        <w:jc w:val="both"/>
        <w:rPr>
          <w:rFonts w:ascii="Times New Roman" w:eastAsia="Times New Roman" w:hAnsi="Times New Roman" w:cs="Times New Roman"/>
          <w:sz w:val="24"/>
          <w:szCs w:val="24"/>
          <w:lang w:eastAsia="ru-RU"/>
        </w:rPr>
      </w:pPr>
    </w:p>
    <w:p w14:paraId="66DBCFDA" w14:textId="77777777" w:rsidR="0042613D" w:rsidRPr="00A40078" w:rsidRDefault="0042613D" w:rsidP="0042613D">
      <w:pPr>
        <w:spacing w:after="0" w:line="240" w:lineRule="auto"/>
        <w:ind w:firstLine="709"/>
        <w:jc w:val="both"/>
        <w:outlineLvl w:val="1"/>
        <w:rPr>
          <w:rFonts w:ascii="Times New Roman" w:eastAsia="Times New Roman" w:hAnsi="Times New Roman" w:cs="Times New Roman"/>
          <w:b/>
          <w:iCs/>
          <w:sz w:val="24"/>
          <w:szCs w:val="24"/>
          <w:lang w:eastAsia="ru-RU"/>
        </w:rPr>
      </w:pPr>
      <w:r w:rsidRPr="00A40078">
        <w:rPr>
          <w:rFonts w:ascii="Times New Roman" w:eastAsia="Times New Roman" w:hAnsi="Times New Roman" w:cs="Times New Roman"/>
          <w:b/>
          <w:iCs/>
          <w:sz w:val="24"/>
          <w:szCs w:val="24"/>
          <w:lang w:eastAsia="ru-RU"/>
        </w:rPr>
        <w:t>6. ПРАВА И ОБЯЗАННОСТИ СТОРОН.</w:t>
      </w:r>
    </w:p>
    <w:p w14:paraId="19C1DDE0"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6.1. Страхователь имеет право:</w:t>
      </w:r>
    </w:p>
    <w:p w14:paraId="3D69A1A2" w14:textId="77777777" w:rsidR="0042613D" w:rsidRPr="00A40078" w:rsidRDefault="0042613D" w:rsidP="0042613D">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14:paraId="186A93BA" w14:textId="77777777" w:rsidR="0042613D" w:rsidRPr="00A40078" w:rsidRDefault="0042613D" w:rsidP="0042613D">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6.1.2. получить дубликат Договора страхования в случае его утраты, обратившись с письменным заявлением к Страховщику;</w:t>
      </w:r>
    </w:p>
    <w:p w14:paraId="4BB2122C"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6.2. Страхователь обязан:</w:t>
      </w:r>
    </w:p>
    <w:p w14:paraId="09700664"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14:paraId="29B1ED17"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14:paraId="29E15F21"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6.2.3. Своевременно уплатить страховую премию в размере и порядке, определенном настоящим Договором.</w:t>
      </w:r>
    </w:p>
    <w:p w14:paraId="460B2B50"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lastRenderedPageBreak/>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14:paraId="358969FD"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6.3. Страховщик имеет право:</w:t>
      </w:r>
    </w:p>
    <w:p w14:paraId="73B3E526" w14:textId="77777777" w:rsidR="0042613D" w:rsidRPr="00A40078"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6.3.1. провести осмотр и затребовать необходимую информацию перед заключением настоящего Договора; </w:t>
      </w:r>
    </w:p>
    <w:p w14:paraId="576AE5A1" w14:textId="77777777" w:rsidR="0042613D" w:rsidRPr="00A40078"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6.3.2. 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
    <w:p w14:paraId="3AF83106" w14:textId="77777777" w:rsidR="0042613D" w:rsidRPr="00A40078"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6.3.3. 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
    <w:p w14:paraId="5E7D7D5B"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6.4. Страховщик обязан:</w:t>
      </w:r>
    </w:p>
    <w:p w14:paraId="0F3F0585" w14:textId="77777777" w:rsidR="0042613D" w:rsidRPr="00A40078"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6.4.1.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14:paraId="7FC383A6" w14:textId="77777777" w:rsidR="0042613D" w:rsidRPr="00A40078"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6.4.2. Выдать Страхователю дубликат настоящего Договора в случае его утраты. </w:t>
      </w:r>
    </w:p>
    <w:p w14:paraId="0A9E6A53" w14:textId="77777777" w:rsidR="0042613D" w:rsidRPr="00A40078"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6.4.3. В течение 3 (Трех) рабочих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14:paraId="7A619EBB" w14:textId="77777777" w:rsidR="0042613D" w:rsidRPr="00A40078" w:rsidRDefault="0042613D" w:rsidP="0042613D">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A40078">
        <w:rPr>
          <w:rFonts w:ascii="Times New Roman" w:eastAsia="Times New Roman" w:hAnsi="Times New Roman" w:cs="Times New Roman"/>
          <w:sz w:val="24"/>
          <w:szCs w:val="24"/>
          <w:lang w:eastAsia="ru-RU"/>
        </w:rPr>
        <w:t xml:space="preserve">6.4.4. Письменно уведомлять Заказчика (АО (ПАО) «__________», почтовый адрес______________________, </w:t>
      </w:r>
      <w:r w:rsidRPr="00A40078">
        <w:rPr>
          <w:rFonts w:ascii="Times New Roman" w:eastAsia="Times New Roman" w:hAnsi="Times New Roman" w:cs="Times New Roman"/>
          <w:sz w:val="24"/>
          <w:szCs w:val="24"/>
          <w:lang w:val="en-US" w:eastAsia="ru-RU"/>
        </w:rPr>
        <w:t>e</w:t>
      </w:r>
      <w:r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val="en-US" w:eastAsia="ru-RU"/>
        </w:rPr>
        <w:t>mail</w:t>
      </w:r>
      <w:r w:rsidRPr="00A40078">
        <w:rPr>
          <w:rFonts w:ascii="Times New Roman" w:eastAsia="Times New Roman" w:hAnsi="Times New Roman" w:cs="Times New Roman"/>
          <w:sz w:val="24"/>
          <w:szCs w:val="24"/>
          <w:lang w:eastAsia="ru-RU"/>
        </w:rPr>
        <w:t>: _________________):</w:t>
      </w:r>
    </w:p>
    <w:p w14:paraId="0E136F10" w14:textId="77777777" w:rsidR="0042613D" w:rsidRPr="00A40078" w:rsidRDefault="0042613D" w:rsidP="0042613D">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A40078">
        <w:rPr>
          <w:rFonts w:ascii="Times New Roman" w:eastAsia="Times New Roman" w:hAnsi="Times New Roman" w:cs="Times New Roman"/>
          <w:sz w:val="24"/>
          <w:szCs w:val="24"/>
          <w:lang w:eastAsia="ru-RU"/>
        </w:rPr>
        <w:t>- о намерении Страхователя заменить Выгодоприобретателя по настоящему Договору не позднее 5 (Пяти) рабочих дней с момента получения Страховщиком такого распоряжения от Страхователя;</w:t>
      </w:r>
    </w:p>
    <w:p w14:paraId="1A98677F" w14:textId="77777777" w:rsidR="0042613D" w:rsidRPr="00A40078" w:rsidRDefault="0042613D" w:rsidP="0042613D">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A40078">
        <w:rPr>
          <w:rFonts w:ascii="Times New Roman" w:eastAsia="Times New Roman" w:hAnsi="Times New Roman" w:cs="Times New Roman"/>
          <w:sz w:val="24"/>
          <w:szCs w:val="24"/>
          <w:lang w:eastAsia="ru-RU"/>
        </w:rPr>
        <w:t>- обо всех нарушениях Страхователем обязанностей, вытекающих из настоящего Договора, которые могут или могли служить основанием для полного или частичного отказа Страховщиком в выплате страхового возмещения при наступлении страхового случая не позднее 5 (Пяти) рабочих дней с момента обнаружения указанных нарушений;</w:t>
      </w:r>
    </w:p>
    <w:p w14:paraId="63C72CD4" w14:textId="77777777" w:rsidR="0042613D" w:rsidRPr="00A40078" w:rsidRDefault="0042613D" w:rsidP="0042613D">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A40078">
        <w:rPr>
          <w:rFonts w:ascii="Times New Roman" w:eastAsia="Times New Roman" w:hAnsi="Times New Roman" w:cs="Times New Roman"/>
          <w:sz w:val="24"/>
          <w:szCs w:val="24"/>
          <w:lang w:eastAsia="ru-RU"/>
        </w:rPr>
        <w:t>- о намерении Страхователя досрочно расторгнуть настоящий Договор не позднее 5 (Пяти) рабочих дней с даты получения от Страхователя уведомления о расторжении настоящего Договора, но до фактического расторжения настоящего Договора;</w:t>
      </w:r>
    </w:p>
    <w:p w14:paraId="6B0FBBF8" w14:textId="77777777" w:rsidR="0042613D" w:rsidRPr="00A40078" w:rsidRDefault="0042613D" w:rsidP="0042613D">
      <w:pPr>
        <w:widowControl w:val="0"/>
        <w:autoSpaceDN w:val="0"/>
        <w:adjustRightInd w:val="0"/>
        <w:spacing w:after="0" w:line="240" w:lineRule="auto"/>
        <w:ind w:firstLine="709"/>
        <w:jc w:val="both"/>
        <w:rPr>
          <w:rFonts w:ascii="Calibri" w:eastAsia="Times New Roman" w:hAnsi="Calibri" w:cs="Journal"/>
          <w:sz w:val="24"/>
          <w:szCs w:val="24"/>
          <w:lang w:eastAsia="ru-RU"/>
        </w:rPr>
      </w:pPr>
      <w:r w:rsidRPr="00A40078">
        <w:rPr>
          <w:rFonts w:ascii="Times New Roman" w:eastAsia="Times New Roman" w:hAnsi="Times New Roman" w:cs="Times New Roman"/>
          <w:sz w:val="24"/>
          <w:szCs w:val="24"/>
          <w:lang w:eastAsia="ru-RU"/>
        </w:rPr>
        <w:t>- о любом не упомянутом выше изменении, которое планируется внести в настоящий Договор.</w:t>
      </w:r>
    </w:p>
    <w:p w14:paraId="55AB1C11"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14:paraId="2060A580"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Данный пункт применяется с учетом оговорки «об изменении страховой суммы в пределах 15 (Пятнадцати) %».</w:t>
      </w:r>
    </w:p>
    <w:p w14:paraId="36B9D380" w14:textId="77777777" w:rsidR="0042613D" w:rsidRPr="00A40078" w:rsidRDefault="0042613D" w:rsidP="0042613D">
      <w:pPr>
        <w:widowControl w:val="0"/>
        <w:spacing w:after="0" w:line="240" w:lineRule="auto"/>
        <w:ind w:firstLine="709"/>
        <w:jc w:val="both"/>
        <w:rPr>
          <w:rFonts w:ascii="Times New Roman" w:eastAsia="Times New Roman" w:hAnsi="Times New Roman" w:cs="Times New Roman"/>
          <w:sz w:val="24"/>
          <w:szCs w:val="24"/>
        </w:rPr>
      </w:pPr>
      <w:r w:rsidRPr="00A40078">
        <w:rPr>
          <w:rFonts w:ascii="Times New Roman" w:eastAsia="Times New Roman" w:hAnsi="Times New Roman" w:cs="Times New Roman"/>
          <w:sz w:val="24"/>
          <w:szCs w:val="24"/>
        </w:rPr>
        <w:t xml:space="preserve">6.6. 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w:t>
      </w:r>
      <w:r w:rsidRPr="00A40078">
        <w:rPr>
          <w:rFonts w:ascii="Times New Roman" w:eastAsia="Times New Roman" w:hAnsi="Times New Roman" w:cs="Times New Roman"/>
          <w:sz w:val="24"/>
          <w:szCs w:val="24"/>
        </w:rPr>
        <w:lastRenderedPageBreak/>
        <w:t>события, соблюдая при этом условия и положения настоящего Договора.</w:t>
      </w:r>
    </w:p>
    <w:p w14:paraId="11F3B197" w14:textId="77777777" w:rsidR="0042613D" w:rsidRPr="00A40078" w:rsidRDefault="0042613D" w:rsidP="0042613D">
      <w:pPr>
        <w:widowControl w:val="0"/>
        <w:spacing w:after="0" w:line="240" w:lineRule="auto"/>
        <w:ind w:firstLine="709"/>
        <w:jc w:val="both"/>
        <w:rPr>
          <w:rFonts w:ascii="Times New Roman" w:eastAsia="Times New Roman" w:hAnsi="Times New Roman" w:cs="Times New Roman"/>
          <w:sz w:val="24"/>
          <w:szCs w:val="24"/>
        </w:rPr>
      </w:pPr>
      <w:r w:rsidRPr="00A40078">
        <w:rPr>
          <w:rFonts w:ascii="Times New Roman" w:eastAsia="Times New Roman" w:hAnsi="Times New Roman" w:cs="Times New Roman"/>
          <w:sz w:val="24"/>
          <w:szCs w:val="24"/>
        </w:rPr>
        <w:t>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включая, но, не ограничиваясь, подтверждение убытка и соответствующие официальные документы, предварительные сметы, счета и чеки.</w:t>
      </w:r>
    </w:p>
    <w:p w14:paraId="4CF0AA66" w14:textId="77777777" w:rsidR="0042613D" w:rsidRPr="00A40078" w:rsidRDefault="0042613D" w:rsidP="0042613D">
      <w:pPr>
        <w:spacing w:after="0" w:line="240" w:lineRule="auto"/>
        <w:ind w:firstLine="709"/>
        <w:jc w:val="both"/>
        <w:outlineLvl w:val="1"/>
        <w:rPr>
          <w:rFonts w:ascii="Times New Roman" w:eastAsia="Times New Roman" w:hAnsi="Times New Roman" w:cs="Times New Roman"/>
          <w:i/>
          <w:iCs/>
          <w:sz w:val="24"/>
          <w:szCs w:val="24"/>
          <w:lang w:eastAsia="ru-RU"/>
        </w:rPr>
      </w:pPr>
    </w:p>
    <w:p w14:paraId="47C5DBE7" w14:textId="77777777" w:rsidR="0042613D" w:rsidRPr="00A40078" w:rsidRDefault="0042613D" w:rsidP="0042613D">
      <w:pPr>
        <w:spacing w:after="0" w:line="240" w:lineRule="auto"/>
        <w:ind w:firstLine="709"/>
        <w:jc w:val="both"/>
        <w:outlineLvl w:val="1"/>
        <w:rPr>
          <w:rFonts w:ascii="Times New Roman" w:eastAsia="Times New Roman" w:hAnsi="Times New Roman" w:cs="Times New Roman"/>
          <w:b/>
          <w:iCs/>
          <w:sz w:val="24"/>
          <w:szCs w:val="24"/>
          <w:lang w:eastAsia="ru-RU"/>
        </w:rPr>
      </w:pPr>
      <w:r w:rsidRPr="00A40078">
        <w:rPr>
          <w:rFonts w:ascii="Times New Roman" w:eastAsia="Times New Roman" w:hAnsi="Times New Roman" w:cs="Times New Roman"/>
          <w:b/>
          <w:iCs/>
          <w:sz w:val="24"/>
          <w:szCs w:val="24"/>
          <w:lang w:eastAsia="ru-RU"/>
        </w:rPr>
        <w:t>7. ДЕЙСТВИЯ СТОРОН ПРИ НАСТУПЛЕНИИ СОБЫТИЯ, ИМЕЮЩЕГО ПРИЗНАКИ СТРАХОВОГО СЛУЧАЯ.</w:t>
      </w:r>
    </w:p>
    <w:p w14:paraId="0C920663"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sz w:val="24"/>
          <w:szCs w:val="24"/>
          <w:lang w:eastAsia="ru-RU"/>
        </w:rPr>
        <w:t>7.1. Страхователь (Выгодоприобретатель) обязан при наступлении события, имеющего признаки страхового случая:</w:t>
      </w:r>
    </w:p>
    <w:p w14:paraId="590BB2CB"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7.1.1. П</w:t>
      </w:r>
      <w:r w:rsidRPr="00A40078">
        <w:rPr>
          <w:rFonts w:ascii="Times New Roman" w:eastAsia="Times New Roman" w:hAnsi="Times New Roman" w:cs="Times New Roman"/>
          <w:sz w:val="24"/>
          <w:szCs w:val="24"/>
          <w:lang w:eastAsia="ru-RU"/>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14:paraId="30D703BE" w14:textId="77777777" w:rsidR="0042613D" w:rsidRPr="00A40078"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гидрометеослужбу, подразделение МЧС и т.д.).</w:t>
      </w:r>
    </w:p>
    <w:p w14:paraId="43B75C60" w14:textId="77777777" w:rsidR="0042613D" w:rsidRPr="00A40078" w:rsidRDefault="0042613D" w:rsidP="0042613D">
      <w:pPr>
        <w:tabs>
          <w:tab w:val="left" w:pos="1065"/>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 (________)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14:paraId="6C5FAC3C"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Уведомление должно содержать следующие сведения:</w:t>
      </w:r>
    </w:p>
    <w:p w14:paraId="2D5F6013" w14:textId="77777777" w:rsidR="0042613D" w:rsidRPr="00A40078" w:rsidRDefault="0042613D" w:rsidP="0042613D">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номер и дату договора страхования;</w:t>
      </w:r>
    </w:p>
    <w:p w14:paraId="3EF5907E" w14:textId="77777777" w:rsidR="0042613D" w:rsidRPr="00A40078" w:rsidRDefault="0042613D" w:rsidP="0042613D">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полное наименование объекта, на котором возник ущерб;</w:t>
      </w:r>
    </w:p>
    <w:p w14:paraId="6DB51893" w14:textId="77777777" w:rsidR="0042613D" w:rsidRPr="00A40078" w:rsidRDefault="0042613D" w:rsidP="0042613D">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адрес места расположения строительной площадки (участков), на которой (которых) возник ущерб;</w:t>
      </w:r>
    </w:p>
    <w:p w14:paraId="577CA155" w14:textId="77777777" w:rsidR="0042613D" w:rsidRPr="00A40078" w:rsidRDefault="0042613D" w:rsidP="0042613D">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дату и время возникновения ущерба (если известно);</w:t>
      </w:r>
    </w:p>
    <w:p w14:paraId="6346234D" w14:textId="77777777" w:rsidR="0042613D" w:rsidRPr="00A40078" w:rsidRDefault="0042613D" w:rsidP="0042613D">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сведения об обстоятельствах, при которых возник ущерб;</w:t>
      </w:r>
    </w:p>
    <w:p w14:paraId="14C5309E" w14:textId="77777777" w:rsidR="0042613D" w:rsidRPr="00A40078" w:rsidRDefault="0042613D" w:rsidP="0042613D">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краткое описание события;</w:t>
      </w:r>
    </w:p>
    <w:p w14:paraId="6BE6E999" w14:textId="77777777" w:rsidR="0042613D" w:rsidRPr="00A40078" w:rsidRDefault="0042613D" w:rsidP="0042613D">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иные сведения по усмотрению Страхователя (Выгодоприобретателя);</w:t>
      </w:r>
    </w:p>
    <w:p w14:paraId="149C885F" w14:textId="77777777" w:rsidR="0042613D" w:rsidRPr="00A40078" w:rsidRDefault="0042613D" w:rsidP="0042613D">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должность, фамилию, имя, отчество лица, отправившего уведомление, а также дату отправки уведомления.</w:t>
      </w:r>
    </w:p>
    <w:p w14:paraId="54286CAB"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7.1.4. Следовать указаниям Страховщика по уменьшению убытков, покрываемых страхованием, если таковые будут сообщены.</w:t>
      </w:r>
    </w:p>
    <w:p w14:paraId="2DDDB2E4" w14:textId="77777777" w:rsidR="0042613D" w:rsidRPr="00A40078" w:rsidRDefault="0042613D" w:rsidP="005316A7">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7.1.5. У</w:t>
      </w:r>
      <w:r w:rsidRPr="00A40078">
        <w:rPr>
          <w:rFonts w:ascii="Times New Roman" w:eastAsia="Times New Roman" w:hAnsi="Times New Roman" w:cs="Times New Roman"/>
          <w:sz w:val="24"/>
          <w:szCs w:val="24"/>
          <w:lang w:eastAsia="ru-RU"/>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14:paraId="2D249558" w14:textId="77777777" w:rsidR="0042613D" w:rsidRPr="00A40078" w:rsidRDefault="0042613D" w:rsidP="005316A7">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14:paraId="6F821381" w14:textId="77777777" w:rsidR="0042613D" w:rsidRPr="00A40078" w:rsidRDefault="0042613D" w:rsidP="005316A7">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lastRenderedPageBreak/>
        <w:t>7.1.7. П</w:t>
      </w:r>
      <w:r w:rsidRPr="00A40078">
        <w:rPr>
          <w:rFonts w:ascii="Times New Roman" w:eastAsia="Times New Roman" w:hAnsi="Times New Roman" w:cs="Times New Roman"/>
          <w:sz w:val="24"/>
          <w:szCs w:val="24"/>
          <w:lang w:eastAsia="ru-RU"/>
        </w:rPr>
        <w:t>редставить Страховщику письменное заявление и документы, необходимые для определения причин произошедшего события и размера убытка (пп. 8.1-8.2 настоящего Договора)</w:t>
      </w:r>
      <w:r w:rsidRPr="00A40078">
        <w:rPr>
          <w:rFonts w:ascii="Times New Roman" w:eastAsia="Times New Roman" w:hAnsi="Times New Roman" w:cs="Times New Roman"/>
          <w:bCs/>
          <w:sz w:val="24"/>
          <w:szCs w:val="24"/>
          <w:lang w:eastAsia="ru-RU"/>
        </w:rPr>
        <w:t>;</w:t>
      </w:r>
    </w:p>
    <w:p w14:paraId="6C332117"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7.1.8. О</w:t>
      </w:r>
      <w:r w:rsidRPr="00A40078">
        <w:rPr>
          <w:rFonts w:ascii="Times New Roman" w:eastAsia="Times New Roman" w:hAnsi="Times New Roman" w:cs="Times New Roman"/>
          <w:sz w:val="24"/>
          <w:szCs w:val="24"/>
          <w:lang w:eastAsia="ru-RU"/>
        </w:rPr>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14:paraId="0089587C"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7.1.9. П</w:t>
      </w:r>
      <w:r w:rsidRPr="00A40078">
        <w:rPr>
          <w:rFonts w:ascii="Times New Roman" w:eastAsia="Times New Roman" w:hAnsi="Times New Roman" w:cs="Times New Roman"/>
          <w:sz w:val="24"/>
          <w:szCs w:val="24"/>
          <w:lang w:eastAsia="ru-RU"/>
        </w:rPr>
        <w:t>редставить Страховщику возможность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14:paraId="30143A88"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7.1.10. С</w:t>
      </w:r>
      <w:r w:rsidRPr="00A40078">
        <w:rPr>
          <w:rFonts w:ascii="Times New Roman" w:eastAsia="Times New Roman" w:hAnsi="Times New Roman" w:cs="Times New Roman"/>
          <w:sz w:val="24"/>
          <w:szCs w:val="24"/>
          <w:lang w:eastAsia="ru-RU"/>
        </w:rPr>
        <w:t>огласовывать со Страховщиком назначение экспертов, адвокатов и других подобных лиц при определении размера убытков.</w:t>
      </w:r>
    </w:p>
    <w:p w14:paraId="131630B4"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7.1.11. П</w:t>
      </w:r>
      <w:r w:rsidRPr="00A40078">
        <w:rPr>
          <w:rFonts w:ascii="Times New Roman" w:eastAsia="Times New Roman" w:hAnsi="Times New Roman" w:cs="Times New Roman"/>
          <w:sz w:val="24"/>
          <w:szCs w:val="24"/>
          <w:lang w:eastAsia="ru-RU"/>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14:paraId="55571855" w14:textId="77777777" w:rsidR="0042613D" w:rsidRPr="00A40078"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7.2.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обязан совершить действия, аналогичные указанным в п. 7.1 настоящего Договора, а также:</w:t>
      </w:r>
    </w:p>
    <w:p w14:paraId="094D5A26" w14:textId="77777777" w:rsidR="0042613D" w:rsidRPr="00A40078"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7.2.1. 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 о назначении дела к слушанию и других подобных документов, а также информировать Страховщика о ходе следствия, судебного разбирательства и т.п.</w:t>
      </w:r>
    </w:p>
    <w:p w14:paraId="778816C1" w14:textId="77777777" w:rsidR="0042613D" w:rsidRPr="00A40078"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14:paraId="3ADDD7BC" w14:textId="77777777" w:rsidR="0042613D" w:rsidRPr="00A40078"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7.3.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имеет право:</w:t>
      </w:r>
    </w:p>
    <w:p w14:paraId="6BAA173E" w14:textId="77777777" w:rsidR="0042613D" w:rsidRPr="00A40078"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7.3.1. Выдать Страховщику по его запросу доверенность на ведение дел от имени Страхователя по урегулированию требований третьих лиц.</w:t>
      </w:r>
    </w:p>
    <w:p w14:paraId="774A9E74" w14:textId="77777777" w:rsidR="0042613D" w:rsidRPr="00A40078"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7.3.2. Ходатайствовать перед судом о привлечении Страховщика в качестве третьего лица к участию в деле.</w:t>
      </w:r>
    </w:p>
    <w:p w14:paraId="04ADCEF1" w14:textId="77777777" w:rsidR="0042613D" w:rsidRPr="00A40078"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14:paraId="1AE89E56" w14:textId="77777777" w:rsidR="0042613D" w:rsidRPr="00A40078"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чья ответственность застрахована) переход права требования потерпевшего к Страховщику после страховой выплаты не </w:t>
      </w:r>
      <w:r w:rsidRPr="00A40078">
        <w:rPr>
          <w:rFonts w:ascii="Times New Roman" w:eastAsia="Times New Roman" w:hAnsi="Times New Roman" w:cs="Times New Roman"/>
          <w:sz w:val="24"/>
          <w:szCs w:val="24"/>
          <w:lang w:eastAsia="ru-RU"/>
        </w:rPr>
        <w:lastRenderedPageBreak/>
        <w:t>производится, за исключением случая причинения вреда жизни и здоровью потерпевшего в результате умышленных действий Страхователя (лица, чья ответственность застрахована).</w:t>
      </w:r>
    </w:p>
    <w:p w14:paraId="690F1837" w14:textId="77777777" w:rsidR="0042613D" w:rsidRPr="00A40078" w:rsidRDefault="0042613D" w:rsidP="0042613D">
      <w:pPr>
        <w:widowControl w:val="0"/>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7.4. Страховщик при получении уведомления о событии, имеющем признаки страхового случая, обязан: </w:t>
      </w:r>
    </w:p>
    <w:p w14:paraId="0320E10F" w14:textId="77777777" w:rsidR="0042613D" w:rsidRPr="00A40078" w:rsidRDefault="0042613D" w:rsidP="0042613D">
      <w:pPr>
        <w:widowControl w:val="0"/>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14:paraId="1F669F38" w14:textId="77777777" w:rsidR="0042613D" w:rsidRPr="00A40078" w:rsidRDefault="0042613D" w:rsidP="0042613D">
      <w:pPr>
        <w:widowControl w:val="0"/>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14:paraId="3EF6E59D" w14:textId="77777777" w:rsidR="0042613D" w:rsidRPr="00A40078" w:rsidRDefault="0042613D" w:rsidP="0042613D">
      <w:pPr>
        <w:widowControl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7.4.3. по случаю, признанному страховым, произвести страховую выплату в течение срока, указанного в настоящем Договоре.</w:t>
      </w:r>
    </w:p>
    <w:p w14:paraId="20D38058" w14:textId="77777777" w:rsidR="0042613D" w:rsidRPr="00A40078" w:rsidRDefault="0042613D" w:rsidP="0042613D">
      <w:pPr>
        <w:spacing w:after="0" w:line="240" w:lineRule="auto"/>
        <w:ind w:firstLine="720"/>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7.5. Страховщик при наступлении события, имеющего признаки страхового случая, имеет право:</w:t>
      </w:r>
    </w:p>
    <w:p w14:paraId="6CEF6E4F" w14:textId="77777777" w:rsidR="0042613D" w:rsidRPr="00A40078" w:rsidRDefault="0042613D" w:rsidP="0042613D">
      <w:pPr>
        <w:spacing w:after="0" w:line="240" w:lineRule="auto"/>
        <w:ind w:firstLine="720"/>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7.5.1. С</w:t>
      </w:r>
      <w:r w:rsidRPr="00A40078">
        <w:rPr>
          <w:rFonts w:ascii="Times New Roman" w:eastAsia="Times New Roman" w:hAnsi="Times New Roman" w:cs="Times New Roman"/>
          <w:sz w:val="24"/>
          <w:szCs w:val="24"/>
          <w:lang w:eastAsia="ru-RU"/>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14:paraId="3867AB56" w14:textId="77777777" w:rsidR="0042613D" w:rsidRPr="00A40078" w:rsidRDefault="0042613D" w:rsidP="0042613D">
      <w:pPr>
        <w:spacing w:after="0" w:line="240" w:lineRule="auto"/>
        <w:ind w:firstLine="720"/>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7.5.2. Д</w:t>
      </w:r>
      <w:r w:rsidRPr="00A40078">
        <w:rPr>
          <w:rFonts w:ascii="Times New Roman" w:eastAsia="Times New Roman" w:hAnsi="Times New Roman" w:cs="Times New Roman"/>
          <w:sz w:val="24"/>
          <w:szCs w:val="24"/>
          <w:lang w:eastAsia="ru-RU"/>
        </w:rPr>
        <w:t>авать Страхователю рекомендации по уменьшению убытков, покрываемых страхованием.</w:t>
      </w:r>
    </w:p>
    <w:p w14:paraId="7C24C599"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7.5.3. Участвовать в спасании и сохранении застрахованного имущества, давать Страхователю (Выгодоприобретателю; лицу, чья ответственность застрахована) рекомендации по уменьшению убытков, покрываемых страхованием.</w:t>
      </w:r>
    </w:p>
    <w:p w14:paraId="29BD8A1A"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14:paraId="6767C350"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7.5.5. Требовать от Страхователя (Выгодоприобретателя, лица, чья ответственность застрахована) информацию, необходимую для принятия решения о признании или непризнании случая страховым и определения размера ущерба, включая сведения, составляющие коммерческую тайну.</w:t>
      </w:r>
    </w:p>
    <w:p w14:paraId="12BCB2ED"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7.5.6. Самостоятельно выяснять причины и обстоятельства наступления страхового случая.</w:t>
      </w:r>
    </w:p>
    <w:p w14:paraId="6C28DFEC" w14:textId="77777777" w:rsidR="0042613D" w:rsidRPr="00A40078" w:rsidRDefault="0042613D" w:rsidP="005316A7">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7.5.7. 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чья ответственность застрахована)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 а также оспорить размер требований третьих лиц по факту причиненного вреда в установленном законодательством порядке.</w:t>
      </w:r>
    </w:p>
    <w:p w14:paraId="772358EB" w14:textId="77777777" w:rsidR="0042613D" w:rsidRPr="00A40078" w:rsidRDefault="0042613D" w:rsidP="005316A7">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7.5.8. Н</w:t>
      </w:r>
      <w:r w:rsidRPr="00A40078">
        <w:rPr>
          <w:rFonts w:ascii="Times New Roman" w:eastAsia="Times New Roman" w:hAnsi="Times New Roman" w:cs="Times New Roman"/>
          <w:iCs/>
          <w:sz w:val="24"/>
          <w:szCs w:val="24"/>
          <w:lang w:eastAsia="ru-RU"/>
        </w:rPr>
        <w:t>е производить страховую выплату в случаях, предусмотренных настоящим Договором</w:t>
      </w:r>
      <w:r w:rsidRPr="00A40078">
        <w:rPr>
          <w:rFonts w:ascii="Times New Roman" w:eastAsia="Times New Roman" w:hAnsi="Times New Roman" w:cs="Times New Roman"/>
          <w:sz w:val="24"/>
          <w:szCs w:val="24"/>
          <w:lang w:eastAsia="ru-RU"/>
        </w:rPr>
        <w:t>.</w:t>
      </w:r>
    </w:p>
    <w:p w14:paraId="221716B3" w14:textId="77777777" w:rsidR="0042613D" w:rsidRPr="00A40078" w:rsidRDefault="0042613D" w:rsidP="0042613D">
      <w:pPr>
        <w:tabs>
          <w:tab w:val="center" w:pos="4677"/>
          <w:tab w:val="right" w:pos="9355"/>
        </w:tabs>
        <w:spacing w:after="0" w:line="240" w:lineRule="auto"/>
        <w:ind w:firstLine="709"/>
        <w:jc w:val="both"/>
        <w:rPr>
          <w:rFonts w:ascii="Times New Roman" w:eastAsia="Times New Roman" w:hAnsi="Times New Roman" w:cs="Times New Roman"/>
          <w:b/>
          <w:sz w:val="24"/>
          <w:szCs w:val="24"/>
          <w:lang w:eastAsia="ru-RU"/>
        </w:rPr>
      </w:pPr>
    </w:p>
    <w:p w14:paraId="6ACE9715" w14:textId="77777777" w:rsidR="0042613D" w:rsidRPr="00A40078" w:rsidRDefault="0042613D" w:rsidP="0042613D">
      <w:pPr>
        <w:spacing w:after="0" w:line="240" w:lineRule="auto"/>
        <w:ind w:firstLine="709"/>
        <w:jc w:val="both"/>
        <w:outlineLvl w:val="1"/>
        <w:rPr>
          <w:rFonts w:ascii="Times New Roman" w:eastAsia="Times New Roman" w:hAnsi="Times New Roman" w:cs="Times New Roman"/>
          <w:b/>
          <w:iCs/>
          <w:sz w:val="24"/>
          <w:szCs w:val="24"/>
          <w:lang w:eastAsia="ru-RU"/>
        </w:rPr>
      </w:pPr>
      <w:r w:rsidRPr="00A40078">
        <w:rPr>
          <w:rFonts w:ascii="Times New Roman" w:eastAsia="Times New Roman" w:hAnsi="Times New Roman" w:cs="Times New Roman"/>
          <w:b/>
          <w:iCs/>
          <w:sz w:val="24"/>
          <w:szCs w:val="24"/>
          <w:lang w:eastAsia="ru-RU"/>
        </w:rPr>
        <w:t>8. СТРАХОВЫЕ ВЫПЛАТЫ.</w:t>
      </w:r>
    </w:p>
    <w:p w14:paraId="1286FA77"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14:paraId="5F436831"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При обращении за выплатой страхового возмещения Страхователь предоставляет Страховщику следующие документы:</w:t>
      </w:r>
    </w:p>
    <w:p w14:paraId="38010C26"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8.1.1. Письменное заявление.</w:t>
      </w:r>
    </w:p>
    <w:p w14:paraId="1B3BDA4F" w14:textId="77777777" w:rsidR="0042613D" w:rsidRPr="00A40078" w:rsidRDefault="0042613D" w:rsidP="0042613D">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8.1.2. Документы, составленные Страхователем (Выгодоприобретателем; лицом, чья ответственность застрахована) по факту произошедшего события.</w:t>
      </w:r>
    </w:p>
    <w:p w14:paraId="6232CDA2" w14:textId="77777777" w:rsidR="0042613D" w:rsidRPr="00A40078" w:rsidRDefault="0042613D" w:rsidP="0042613D">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lastRenderedPageBreak/>
        <w:t>8.1.3. По страхованию имущества в период проведения строительно-монтажных работ, гарантийного обслуживания:</w:t>
      </w:r>
    </w:p>
    <w:p w14:paraId="52079DE3" w14:textId="77777777" w:rsidR="0042613D" w:rsidRPr="00A40078" w:rsidRDefault="0042613D" w:rsidP="0042613D">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комиссий, смету (калькуляцию) затрат на ремонтно-восстановительные работы, счета различных организаций и др.);</w:t>
      </w:r>
    </w:p>
    <w:p w14:paraId="0940E5BC" w14:textId="77777777" w:rsidR="0042613D" w:rsidRPr="00A40078" w:rsidRDefault="0042613D" w:rsidP="0042613D">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б) документы, подтверждающие произведенные расходы.</w:t>
      </w:r>
    </w:p>
    <w:p w14:paraId="19BA0FBA" w14:textId="77777777" w:rsidR="0042613D" w:rsidRPr="00A40078" w:rsidRDefault="0042613D" w:rsidP="0042613D">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8.1.4. По страхованию гражданской ответственности перед третьими лицами:</w:t>
      </w:r>
    </w:p>
    <w:p w14:paraId="11FA0F6A" w14:textId="77777777" w:rsidR="0042613D" w:rsidRPr="00A40078" w:rsidRDefault="0042613D" w:rsidP="0042613D">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а) копию предъявленного Страхователю (лицу, чья ответственность застрахована) требования о возмещении вреда, соответствующего решения суда, если спор рассматривался в судебном порядке;</w:t>
      </w:r>
    </w:p>
    <w:p w14:paraId="412E1BDE" w14:textId="77777777" w:rsidR="0042613D" w:rsidRPr="00A40078" w:rsidRDefault="0042613D" w:rsidP="0042613D">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14:paraId="20EFDCA1" w14:textId="77777777" w:rsidR="0042613D" w:rsidRPr="00A40078" w:rsidRDefault="0042613D" w:rsidP="0042613D">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14:paraId="2CEFE32F" w14:textId="77777777" w:rsidR="0042613D" w:rsidRPr="00A40078" w:rsidRDefault="0042613D" w:rsidP="0042613D">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
    <w:p w14:paraId="09EB3B9F" w14:textId="77777777" w:rsidR="0042613D" w:rsidRPr="00A40078" w:rsidRDefault="0042613D" w:rsidP="0042613D">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14:paraId="205B096C" w14:textId="77777777" w:rsidR="0042613D" w:rsidRPr="00A40078" w:rsidRDefault="0042613D" w:rsidP="0042613D">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в) документы, подтверждающие произведенные расходы. </w:t>
      </w:r>
    </w:p>
    <w:p w14:paraId="5F8532B9" w14:textId="77777777" w:rsidR="0042613D" w:rsidRPr="00A40078"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8.1.5.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14:paraId="13F7CFC8" w14:textId="77777777" w:rsidR="0042613D" w:rsidRPr="00A40078"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14:paraId="24EAE6B4"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Страховщик при необходимости в письменной форме с обоснованием причин запрашивает у Страхователя (Выгодоприобретателя, лица, чья ответственность застрахована)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14:paraId="62A13FF6"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8.3. После получения всех необходимых документов и сведений (пп. 8.1-8.2 настоящего Договора) Страховщик в течение 15 календарных дней принимает решение о признании или непризнании случая страховым либо об отказе в выплате:</w:t>
      </w:r>
    </w:p>
    <w:p w14:paraId="5F1F9F86"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8.3.1. Если произошедшее событие признано страховым случаем, Страховщик составляет страховой акт и производит страховую выплату в течение 15 рабочих дней с даты утверждения страхового акта в соответствии с условиями договора страхования. Размер и порядок осуществления страховой выплаты указывается в страховом акте.</w:t>
      </w:r>
    </w:p>
    <w:p w14:paraId="5B37CBBE" w14:textId="77777777" w:rsidR="0042613D" w:rsidRPr="00A40078" w:rsidRDefault="0042613D" w:rsidP="0042613D">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8.3.2.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 в срок, указанный в пункте 8.3. настоящего Договора.</w:t>
      </w:r>
    </w:p>
    <w:p w14:paraId="06901FBA" w14:textId="77777777" w:rsidR="0042613D" w:rsidRPr="00A40078"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8.4.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14:paraId="621DE508"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lastRenderedPageBreak/>
        <w:t>8.5.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14:paraId="2FE8422B"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14:paraId="7C3F326D"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14:paraId="1F7E7264" w14:textId="77777777" w:rsidR="0042613D" w:rsidRPr="00A40078"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8.6. Страховая выплата обязательно включает НДС в том случае, когда расходы оплачиваются Страхователем с учетом НДС.</w:t>
      </w:r>
    </w:p>
    <w:p w14:paraId="50F7244B" w14:textId="77777777" w:rsidR="0042613D" w:rsidRPr="00A40078"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8.7. Размер и порядок страховой выплаты определяется в соответствии с настоящим Договором.</w:t>
      </w:r>
    </w:p>
    <w:p w14:paraId="34383367" w14:textId="77777777" w:rsidR="0042613D" w:rsidRPr="00A40078" w:rsidRDefault="0042613D" w:rsidP="0042613D">
      <w:pPr>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p w14:paraId="6B18CE4E" w14:textId="77777777" w:rsidR="0042613D" w:rsidRPr="00A40078" w:rsidRDefault="0042613D" w:rsidP="0042613D">
      <w:pPr>
        <w:spacing w:after="0" w:line="240" w:lineRule="auto"/>
        <w:ind w:firstLine="709"/>
        <w:jc w:val="both"/>
        <w:outlineLvl w:val="1"/>
        <w:rPr>
          <w:rFonts w:ascii="Times New Roman" w:eastAsia="Times New Roman" w:hAnsi="Times New Roman" w:cs="Times New Roman"/>
          <w:iCs/>
          <w:sz w:val="24"/>
          <w:szCs w:val="24"/>
          <w:lang w:eastAsia="ru-RU"/>
        </w:rPr>
      </w:pPr>
      <w:r w:rsidRPr="00A40078">
        <w:rPr>
          <w:rFonts w:ascii="Times New Roman" w:eastAsia="Times New Roman" w:hAnsi="Times New Roman" w:cs="Times New Roman"/>
          <w:b/>
          <w:iCs/>
          <w:sz w:val="24"/>
          <w:szCs w:val="24"/>
          <w:lang w:eastAsia="ru-RU"/>
        </w:rPr>
        <w:t>9. СРОК ДЕЙСТВИЯ ДОГОВОРА СТРАХОВАНИЯ</w:t>
      </w:r>
      <w:r w:rsidRPr="00A40078">
        <w:rPr>
          <w:rFonts w:ascii="Times New Roman" w:eastAsia="Times New Roman" w:hAnsi="Times New Roman" w:cs="Times New Roman"/>
          <w:iCs/>
          <w:sz w:val="24"/>
          <w:szCs w:val="24"/>
          <w:lang w:eastAsia="ru-RU"/>
        </w:rPr>
        <w:t>.</w:t>
      </w:r>
    </w:p>
    <w:p w14:paraId="31AF8903" w14:textId="77777777" w:rsidR="0042613D" w:rsidRPr="008B2DC6"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9.1. Договор страхования вступает в силу с «__» ______ 20__ года и действует до «__» ______ 20__ </w:t>
      </w:r>
      <w:r w:rsidRPr="008B2DC6">
        <w:rPr>
          <w:rFonts w:ascii="Times New Roman" w:eastAsia="Times New Roman" w:hAnsi="Times New Roman" w:cs="Times New Roman"/>
          <w:sz w:val="24"/>
          <w:szCs w:val="24"/>
          <w:lang w:eastAsia="ru-RU"/>
        </w:rPr>
        <w:t>года</w:t>
      </w:r>
      <w:r w:rsidRPr="008B2DC6">
        <w:rPr>
          <w:rFonts w:ascii="Times New Roman" w:eastAsia="Times New Roman" w:hAnsi="Times New Roman" w:cs="Times New Roman"/>
          <w:color w:val="1F497D"/>
          <w:sz w:val="24"/>
          <w:szCs w:val="24"/>
          <w:lang w:eastAsia="ru-RU"/>
        </w:rPr>
        <w:t xml:space="preserve">, </w:t>
      </w:r>
      <w:r w:rsidRPr="008B2DC6">
        <w:rPr>
          <w:rFonts w:ascii="Times New Roman" w:eastAsia="Times New Roman" w:hAnsi="Times New Roman" w:cs="Times New Roman"/>
          <w:sz w:val="24"/>
          <w:szCs w:val="24"/>
          <w:lang w:eastAsia="ru-RU"/>
        </w:rPr>
        <w:t>включая __ (_____) месяцев гарантийного обслуживания сданного в эксплуатацию объекта (период страхования), при этом:</w:t>
      </w:r>
    </w:p>
    <w:p w14:paraId="3628098A" w14:textId="77777777" w:rsidR="0042613D" w:rsidRPr="008B2DC6"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8B2DC6">
        <w:rPr>
          <w:rFonts w:ascii="Times New Roman" w:eastAsia="Times New Roman" w:hAnsi="Times New Roman" w:cs="Times New Roman"/>
          <w:sz w:val="24"/>
          <w:szCs w:val="24"/>
          <w:lang w:eastAsia="ru-RU"/>
        </w:rPr>
        <w:t>- период проведения строительно-монтажных работ с «___» ______20__ года до «__» ______ 20__ года.</w:t>
      </w:r>
    </w:p>
    <w:p w14:paraId="15BA9940" w14:textId="3B97CA07" w:rsidR="008B2DC6" w:rsidRPr="008B2DC6" w:rsidRDefault="0042613D" w:rsidP="008B2DC6">
      <w:pPr>
        <w:ind w:firstLine="709"/>
        <w:jc w:val="both"/>
        <w:rPr>
          <w:rFonts w:ascii="Times New Roman" w:hAnsi="Times New Roman"/>
          <w:sz w:val="24"/>
          <w:szCs w:val="24"/>
          <w:lang w:eastAsia="ru-RU"/>
        </w:rPr>
      </w:pPr>
      <w:r w:rsidRPr="008B2DC6">
        <w:rPr>
          <w:rFonts w:ascii="Times New Roman" w:eastAsia="Times New Roman" w:hAnsi="Times New Roman" w:cs="Times New Roman"/>
          <w:sz w:val="24"/>
          <w:szCs w:val="24"/>
          <w:lang w:eastAsia="ru-RU"/>
        </w:rPr>
        <w:t>-</w:t>
      </w:r>
      <w:r w:rsidR="008B2DC6" w:rsidRPr="008B2DC6">
        <w:rPr>
          <w:rFonts w:ascii="Times New Roman" w:hAnsi="Times New Roman"/>
          <w:sz w:val="24"/>
          <w:szCs w:val="24"/>
          <w:lang w:eastAsia="ru-RU"/>
        </w:rPr>
        <w:t xml:space="preserve"> период гарантийных обязательств определяется индивидуально на каждый введённый в эксплуатацию объект - ___ месяцев с даты ввода объекта в эксплуатацию в соответствии с актом РС-14</w:t>
      </w:r>
    </w:p>
    <w:p w14:paraId="384B02FD" w14:textId="77777777" w:rsidR="0042613D" w:rsidRPr="00A40078" w:rsidRDefault="0042613D" w:rsidP="0042613D">
      <w:pPr>
        <w:tabs>
          <w:tab w:val="left" w:pos="709"/>
        </w:tabs>
        <w:spacing w:after="0" w:line="240" w:lineRule="auto"/>
        <w:ind w:right="1" w:firstLine="709"/>
        <w:jc w:val="both"/>
        <w:rPr>
          <w:rFonts w:ascii="Times New Roman" w:eastAsia="Times New Roman" w:hAnsi="Times New Roman" w:cs="Times New Roman"/>
          <w:sz w:val="24"/>
          <w:szCs w:val="24"/>
          <w:lang w:eastAsia="ru-RU"/>
        </w:rPr>
      </w:pPr>
      <w:r w:rsidRPr="008B2DC6">
        <w:rPr>
          <w:rFonts w:ascii="Times New Roman" w:eastAsia="Times New Roman" w:hAnsi="Times New Roman" w:cs="Times New Roman"/>
          <w:sz w:val="24"/>
          <w:szCs w:val="24"/>
          <w:lang w:eastAsia="ru-RU"/>
        </w:rPr>
        <w:t>9.2. Действие Договора страхования заканчивается в 24 часа местного времени дня, который в соответствии с п. 9.1 настоящего Договора</w:t>
      </w:r>
      <w:r w:rsidRPr="00A40078">
        <w:rPr>
          <w:rFonts w:ascii="Times New Roman" w:eastAsia="Times New Roman" w:hAnsi="Times New Roman" w:cs="Times New Roman"/>
          <w:sz w:val="24"/>
          <w:szCs w:val="24"/>
          <w:lang w:eastAsia="ru-RU"/>
        </w:rPr>
        <w:t xml:space="preserve"> является датой его окончания.</w:t>
      </w:r>
    </w:p>
    <w:p w14:paraId="30BE6E8A"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9.3. </w:t>
      </w:r>
      <w:bookmarkStart w:id="7" w:name="OLE_LINK3"/>
      <w:bookmarkStart w:id="8" w:name="OLE_LINK4"/>
      <w:r w:rsidRPr="00A40078">
        <w:rPr>
          <w:rFonts w:ascii="Times New Roman" w:eastAsia="Times New Roman" w:hAnsi="Times New Roman" w:cs="Times New Roman"/>
          <w:sz w:val="24"/>
          <w:szCs w:val="24"/>
          <w:lang w:eastAsia="ru-RU"/>
        </w:rPr>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может быть продлен без уплаты дополнительной премии, о чем стороны заключают соответствующее дополнительное соглашение.</w:t>
      </w:r>
    </w:p>
    <w:p w14:paraId="14A37AAE"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9.4. При увеличении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 путем заключения дополнительного соглашения.</w:t>
      </w:r>
      <w:bookmarkEnd w:id="7"/>
      <w:bookmarkEnd w:id="8"/>
    </w:p>
    <w:p w14:paraId="5EA610D1"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9.5.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A40078" w:rsidDel="000A471C">
        <w:rPr>
          <w:rFonts w:ascii="Times New Roman" w:eastAsia="Times New Roman" w:hAnsi="Times New Roman" w:cs="Times New Roman"/>
          <w:sz w:val="24"/>
          <w:szCs w:val="24"/>
          <w:lang w:eastAsia="ru-RU"/>
        </w:rPr>
        <w:t xml:space="preserve"> </w:t>
      </w:r>
    </w:p>
    <w:p w14:paraId="23E01731"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9.6. Если работы или их часть будут приостановлены на период не более 6 (Шести)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принятия разумных мер по предотвращению убытка.</w:t>
      </w:r>
    </w:p>
    <w:p w14:paraId="66E6708A"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 истечении такого срока Страховщик имеет право изменять страховую премию и условия  настоящего Договора.</w:t>
      </w:r>
    </w:p>
    <w:p w14:paraId="317851C0" w14:textId="77777777" w:rsidR="0042613D" w:rsidRPr="00A40078"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9.7. В случае неоплаты Страхователем страховой премии в полном объеме и в сроки в соответствии с п. 5.6, Договор страхования в силу не вступает.</w:t>
      </w:r>
    </w:p>
    <w:p w14:paraId="6FE4F0A3" w14:textId="77777777" w:rsidR="0042613D" w:rsidRPr="00A40078" w:rsidRDefault="0042613D" w:rsidP="0042613D">
      <w:pPr>
        <w:spacing w:after="0" w:line="240" w:lineRule="auto"/>
        <w:ind w:firstLine="720"/>
        <w:jc w:val="both"/>
        <w:rPr>
          <w:rFonts w:ascii="Times New Roman" w:eastAsia="Times New Roman" w:hAnsi="Times New Roman" w:cs="Times New Roman"/>
          <w:b/>
          <w:sz w:val="24"/>
          <w:szCs w:val="24"/>
          <w:lang w:eastAsia="ru-RU"/>
        </w:rPr>
      </w:pPr>
    </w:p>
    <w:p w14:paraId="3CF09EC4" w14:textId="77777777" w:rsidR="0042613D" w:rsidRPr="00A40078" w:rsidRDefault="0042613D" w:rsidP="0042613D">
      <w:pPr>
        <w:spacing w:after="0" w:line="240" w:lineRule="auto"/>
        <w:ind w:firstLine="720"/>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10. ПОРЯДОК ПРЕКРАЩЕНИЯ ДОГОВОРА СТРАХОВАНИЯ.</w:t>
      </w:r>
    </w:p>
    <w:p w14:paraId="7607A149" w14:textId="77777777" w:rsidR="0042613D" w:rsidRPr="00A40078"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10.1. Договор страхования прекращается: </w:t>
      </w:r>
    </w:p>
    <w:p w14:paraId="1DC376CA" w14:textId="77777777" w:rsidR="0042613D" w:rsidRPr="00A40078"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10.1.1. По истечении его срока действия. </w:t>
      </w:r>
    </w:p>
    <w:p w14:paraId="6EB0F43A" w14:textId="77777777" w:rsidR="0042613D" w:rsidRPr="00A40078"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w:t>
      </w:r>
      <w:r w:rsidRPr="00A40078">
        <w:rPr>
          <w:rFonts w:ascii="Times New Roman" w:eastAsia="Times New Roman" w:hAnsi="Times New Roman" w:cs="Times New Roman"/>
          <w:sz w:val="24"/>
          <w:szCs w:val="24"/>
          <w:lang w:eastAsia="ru-RU"/>
        </w:rPr>
        <w:lastRenderedPageBreak/>
        <w:t>случае Страховщик имеет право на часть страховой премии пропорционально времени, в течение которого действовало страхование.</w:t>
      </w:r>
    </w:p>
    <w:p w14:paraId="159654E7" w14:textId="77777777" w:rsidR="0042613D" w:rsidRPr="00A40078"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10.1.3. При отказе Страхователя от настоящего Договора. В этом случае часть незаработанной премии подлежит возврату Страхователю за минусом суммы выплаченных и заявленных убытков.</w:t>
      </w:r>
    </w:p>
    <w:p w14:paraId="4343D0E6" w14:textId="77777777" w:rsidR="0042613D" w:rsidRPr="00A40078"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10.1.4. По соглашению сторон.</w:t>
      </w:r>
    </w:p>
    <w:p w14:paraId="1BB1DD20" w14:textId="77777777" w:rsidR="0042613D" w:rsidRPr="00A40078"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10.1.5. В других случаях, предусмотренных законодательными актами Российской Федерации.</w:t>
      </w:r>
    </w:p>
    <w:p w14:paraId="117CD8BD" w14:textId="77777777" w:rsidR="0042613D" w:rsidRPr="00A40078" w:rsidRDefault="0042613D" w:rsidP="0042613D">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p>
    <w:p w14:paraId="7D938267" w14:textId="77777777" w:rsidR="0042613D" w:rsidRPr="00A40078" w:rsidRDefault="0042613D" w:rsidP="0042613D">
      <w:pPr>
        <w:spacing w:after="0" w:line="240" w:lineRule="auto"/>
        <w:ind w:firstLine="709"/>
        <w:jc w:val="both"/>
        <w:outlineLvl w:val="1"/>
        <w:rPr>
          <w:rFonts w:ascii="Times New Roman" w:eastAsia="Times New Roman" w:hAnsi="Times New Roman" w:cs="Times New Roman"/>
          <w:b/>
          <w:iCs/>
          <w:sz w:val="24"/>
          <w:szCs w:val="24"/>
          <w:lang w:eastAsia="ru-RU"/>
        </w:rPr>
      </w:pPr>
      <w:r w:rsidRPr="00A40078">
        <w:rPr>
          <w:rFonts w:ascii="Times New Roman" w:eastAsia="Times New Roman" w:hAnsi="Times New Roman" w:cs="Times New Roman"/>
          <w:b/>
          <w:iCs/>
          <w:sz w:val="24"/>
          <w:szCs w:val="24"/>
          <w:lang w:eastAsia="ru-RU"/>
        </w:rPr>
        <w:t>11. КОНФИДЕНЦИАЛЬНОСТЬ.</w:t>
      </w:r>
    </w:p>
    <w:p w14:paraId="1EFEAF04"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14:paraId="2B8D0133"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p>
    <w:p w14:paraId="5B73C5B6" w14:textId="77777777" w:rsidR="0042613D" w:rsidRPr="00A40078" w:rsidRDefault="0042613D" w:rsidP="0042613D">
      <w:pPr>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12. ПОРЯДОК РАЗРЕШЕНИЯ СПОРОВ.</w:t>
      </w:r>
    </w:p>
    <w:p w14:paraId="0374BC33"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14:paraId="3064A547"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При решении спорных вопросов положения настоящего Договора имеют преимущественную силу по отношению к положениям Правил. </w:t>
      </w:r>
    </w:p>
    <w:p w14:paraId="202569D7"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12.2. Споры, возникающие по настоящему Договору, разрешаются путём переговоров.</w:t>
      </w:r>
    </w:p>
    <w:p w14:paraId="565A16CD"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12.3. Для рассмотрения спорных вопросов и их документального оформления каждая из сторон назначает своего представителя.</w:t>
      </w:r>
    </w:p>
    <w:p w14:paraId="59298B11"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12.4. При недостижении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14:paraId="29C8E7CA"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14:paraId="1B70F758"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p>
    <w:p w14:paraId="57CD9EF8" w14:textId="77777777" w:rsidR="0042613D" w:rsidRPr="00A40078" w:rsidRDefault="0042613D" w:rsidP="0042613D">
      <w:pPr>
        <w:spacing w:after="0" w:line="240" w:lineRule="auto"/>
        <w:ind w:firstLine="709"/>
        <w:jc w:val="both"/>
        <w:outlineLvl w:val="1"/>
        <w:rPr>
          <w:rFonts w:ascii="Times New Roman" w:eastAsia="Times New Roman" w:hAnsi="Times New Roman" w:cs="Times New Roman"/>
          <w:b/>
          <w:iCs/>
          <w:sz w:val="24"/>
          <w:szCs w:val="24"/>
          <w:lang w:eastAsia="ru-RU"/>
        </w:rPr>
      </w:pPr>
      <w:r w:rsidRPr="00A40078">
        <w:rPr>
          <w:rFonts w:ascii="Times New Roman" w:eastAsia="Times New Roman" w:hAnsi="Times New Roman" w:cs="Times New Roman"/>
          <w:b/>
          <w:iCs/>
          <w:sz w:val="24"/>
          <w:szCs w:val="24"/>
          <w:lang w:eastAsia="ru-RU"/>
        </w:rPr>
        <w:t>13. ПРОЧИЕ УСЛОВИЯ.</w:t>
      </w:r>
    </w:p>
    <w:p w14:paraId="06586C2F"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14:paraId="093B039F" w14:textId="77777777" w:rsidR="0042613D" w:rsidRPr="00A40078" w:rsidRDefault="0042613D" w:rsidP="0042613D">
      <w:pPr>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sz w:val="24"/>
          <w:szCs w:val="24"/>
          <w:lang w:eastAsia="ru-RU"/>
        </w:rPr>
        <w:t>13.2. 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 Договору, независимо от того, когда такие меры и действия требуются или необходимы - до или после выплаты Страховщиком возмещения Страхователю.</w:t>
      </w:r>
      <w:r w:rsidRPr="00A40078">
        <w:rPr>
          <w:rFonts w:ascii="Times New Roman" w:eastAsia="Times New Roman" w:hAnsi="Times New Roman" w:cs="Times New Roman"/>
          <w:color w:val="000000"/>
          <w:sz w:val="24"/>
          <w:szCs w:val="24"/>
          <w:lang w:eastAsia="ru-RU"/>
        </w:rPr>
        <w:t xml:space="preserve"> </w:t>
      </w:r>
    </w:p>
    <w:p w14:paraId="3806953F"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14:paraId="6F986B59"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13.4. 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w:t>
      </w:r>
      <w:r w:rsidRPr="00A40078">
        <w:rPr>
          <w:rFonts w:ascii="Times New Roman" w:eastAsia="Times New Roman" w:hAnsi="Times New Roman" w:cs="Times New Roman"/>
          <w:sz w:val="24"/>
          <w:szCs w:val="24"/>
          <w:lang w:eastAsia="ru-RU"/>
        </w:rPr>
        <w:lastRenderedPageBreak/>
        <w:t>(Выгодоприобретателем), относящееся к любому событию в отношении данного страхования до или после наступления убытка. Любое действие, описанное в данной оговорке, совершенное любым Страхователем (Выгодоприобретателем), не ограничивает прав другого Названного Страхователя, который невиновен в любом сокрытии, искажении информации либо мошенничестве.</w:t>
      </w:r>
    </w:p>
    <w:p w14:paraId="455B30E4"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13.5. 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 незамедлительно сообщат об этом Страховщику.</w:t>
      </w:r>
    </w:p>
    <w:p w14:paraId="566F6289"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14:paraId="0A23F518"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14:paraId="207E4C99"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14:paraId="284D49DF" w14:textId="77777777" w:rsidR="0042613D" w:rsidRPr="00A40078"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13.8. Все заявления и извещения, предусмотренные Правилами и настоящим Договором должны осуществляться сторонами в письменной форме.</w:t>
      </w:r>
    </w:p>
    <w:p w14:paraId="3817C402"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13.9. Настоящий Договор составлен в трех экземплярах, имеющих равную юридическую силу, по одному для каждой из сторон. </w:t>
      </w:r>
    </w:p>
    <w:p w14:paraId="02C74BF5"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13.10. </w:t>
      </w:r>
      <w:r w:rsidRPr="00A40078">
        <w:rPr>
          <w:rFonts w:ascii="Times New Roman" w:eastAsia="Times New Roman" w:hAnsi="Times New Roman" w:cs="Times New Roman"/>
          <w:bCs/>
          <w:sz w:val="24"/>
          <w:szCs w:val="24"/>
          <w:lang w:eastAsia="ru-RU"/>
        </w:rPr>
        <w:t>Все даты указаны по местному времени по адресу Заказчика.</w:t>
      </w:r>
    </w:p>
    <w:p w14:paraId="32B9B791"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13.11. К настоящему Договору прилагаются и являются его неотъемлемой частью:</w:t>
      </w:r>
    </w:p>
    <w:p w14:paraId="19C40D0C"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Приложение 1. Правила страхования___. Экземпляр Правил вручен Страхователю.</w:t>
      </w:r>
    </w:p>
    <w:p w14:paraId="113547E6"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Приложение 2. Заявление на страхование от ___________ </w:t>
      </w:r>
    </w:p>
    <w:p w14:paraId="4414016B"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Приложение 3. Копия договора подряда №___от___</w:t>
      </w:r>
    </w:p>
    <w:p w14:paraId="4E874EEC"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Приложение 4. Особые условия («оговорки»).</w:t>
      </w:r>
    </w:p>
    <w:p w14:paraId="37EB8089" w14:textId="77777777" w:rsidR="0042613D" w:rsidRPr="00A40078" w:rsidRDefault="0042613D" w:rsidP="0042613D">
      <w:pPr>
        <w:spacing w:after="0" w:line="240" w:lineRule="auto"/>
        <w:ind w:right="-81"/>
        <w:jc w:val="both"/>
        <w:rPr>
          <w:rFonts w:ascii="Times New Roman" w:eastAsia="Times New Roman" w:hAnsi="Times New Roman" w:cs="Times New Roman"/>
          <w:sz w:val="24"/>
          <w:szCs w:val="24"/>
          <w:lang w:eastAsia="ru-RU"/>
        </w:rPr>
      </w:pPr>
    </w:p>
    <w:p w14:paraId="60AEE893" w14:textId="77777777" w:rsidR="0042613D" w:rsidRPr="00A40078" w:rsidRDefault="0042613D" w:rsidP="0042613D">
      <w:pPr>
        <w:spacing w:after="0" w:line="240" w:lineRule="auto"/>
        <w:ind w:right="-81"/>
        <w:jc w:val="both"/>
        <w:outlineLvl w:val="1"/>
        <w:rPr>
          <w:rFonts w:ascii="Times New Roman" w:eastAsia="Times New Roman" w:hAnsi="Times New Roman" w:cs="Times New Roman"/>
          <w:b/>
          <w:iCs/>
          <w:sz w:val="24"/>
          <w:szCs w:val="24"/>
          <w:lang w:eastAsia="ru-RU"/>
        </w:rPr>
      </w:pPr>
      <w:r w:rsidRPr="00A40078">
        <w:rPr>
          <w:rFonts w:ascii="Times New Roman" w:eastAsia="Times New Roman" w:hAnsi="Times New Roman" w:cs="Times New Roman"/>
          <w:b/>
          <w:iCs/>
          <w:sz w:val="24"/>
          <w:szCs w:val="24"/>
          <w:lang w:eastAsia="ru-RU"/>
        </w:rPr>
        <w:t xml:space="preserve">14. АДРЕСА И РЕКВИЗИТЫ СТОРОН </w:t>
      </w:r>
    </w:p>
    <w:p w14:paraId="311D4351" w14:textId="77777777" w:rsidR="0042613D" w:rsidRPr="00A40078" w:rsidRDefault="0042613D" w:rsidP="0042613D">
      <w:pPr>
        <w:spacing w:after="0" w:line="240" w:lineRule="auto"/>
        <w:ind w:right="-81"/>
        <w:jc w:val="both"/>
        <w:rPr>
          <w:rFonts w:ascii="Times New Roman" w:eastAsia="Times New Roman" w:hAnsi="Times New Roman" w:cs="Times New Roman"/>
          <w:sz w:val="24"/>
          <w:szCs w:val="24"/>
          <w:lang w:eastAsia="ru-RU"/>
        </w:rPr>
      </w:pPr>
    </w:p>
    <w:tbl>
      <w:tblPr>
        <w:tblW w:w="0" w:type="auto"/>
        <w:tblInd w:w="468" w:type="dxa"/>
        <w:tblLook w:val="01E0" w:firstRow="1" w:lastRow="1" w:firstColumn="1" w:lastColumn="1" w:noHBand="0" w:noVBand="0"/>
      </w:tblPr>
      <w:tblGrid>
        <w:gridCol w:w="4602"/>
        <w:gridCol w:w="4578"/>
      </w:tblGrid>
      <w:tr w:rsidR="0042613D" w:rsidRPr="00A40078" w14:paraId="7DA66E98" w14:textId="77777777" w:rsidTr="0042613D">
        <w:tc>
          <w:tcPr>
            <w:tcW w:w="4602" w:type="dxa"/>
          </w:tcPr>
          <w:p w14:paraId="4AAC5431" w14:textId="77777777" w:rsidR="0042613D" w:rsidRPr="00A40078" w:rsidRDefault="0042613D" w:rsidP="0042613D">
            <w:pPr>
              <w:spacing w:after="0" w:line="240" w:lineRule="auto"/>
              <w:ind w:right="-81"/>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Страхователь</w:t>
            </w:r>
          </w:p>
          <w:p w14:paraId="5026A681" w14:textId="77777777" w:rsidR="0042613D" w:rsidRPr="00A40078" w:rsidRDefault="0042613D" w:rsidP="0042613D">
            <w:pPr>
              <w:widowControl w:val="0"/>
              <w:spacing w:after="0" w:line="240" w:lineRule="auto"/>
              <w:ind w:right="-81"/>
              <w:jc w:val="center"/>
              <w:rPr>
                <w:rFonts w:ascii="Times New Roman" w:eastAsia="Times New Roman" w:hAnsi="Times New Roman" w:cs="Times New Roman"/>
                <w:sz w:val="24"/>
                <w:szCs w:val="24"/>
                <w:lang w:eastAsia="ru-RU"/>
              </w:rPr>
            </w:pPr>
          </w:p>
          <w:p w14:paraId="75CE805F" w14:textId="77777777" w:rsidR="0042613D" w:rsidRPr="00A40078" w:rsidRDefault="0042613D" w:rsidP="0042613D">
            <w:pPr>
              <w:widowControl w:val="0"/>
              <w:spacing w:after="0" w:line="240" w:lineRule="auto"/>
              <w:ind w:right="-81"/>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_________________/____________/</w:t>
            </w:r>
          </w:p>
          <w:p w14:paraId="0E1FB0BB" w14:textId="77777777" w:rsidR="0042613D" w:rsidRPr="00A40078" w:rsidRDefault="0042613D" w:rsidP="0042613D">
            <w:pPr>
              <w:widowControl w:val="0"/>
              <w:spacing w:after="0" w:line="240" w:lineRule="auto"/>
              <w:ind w:right="-81"/>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М.П.   (подпись)</w:t>
            </w:r>
          </w:p>
          <w:p w14:paraId="70CB9EEB" w14:textId="77777777" w:rsidR="0042613D" w:rsidRPr="00A40078" w:rsidRDefault="0042613D" w:rsidP="0042613D">
            <w:pPr>
              <w:widowControl w:val="0"/>
              <w:spacing w:after="0" w:line="240" w:lineRule="auto"/>
              <w:ind w:right="-81"/>
              <w:jc w:val="center"/>
              <w:rPr>
                <w:rFonts w:ascii="Times New Roman" w:eastAsia="Times New Roman" w:hAnsi="Times New Roman" w:cs="Times New Roman"/>
                <w:sz w:val="24"/>
                <w:szCs w:val="24"/>
                <w:lang w:eastAsia="ru-RU"/>
              </w:rPr>
            </w:pPr>
          </w:p>
          <w:p w14:paraId="4E9C84EC" w14:textId="77777777" w:rsidR="0042613D" w:rsidRPr="00A40078" w:rsidRDefault="0042613D" w:rsidP="0042613D">
            <w:pPr>
              <w:widowControl w:val="0"/>
              <w:spacing w:after="0" w:line="240" w:lineRule="auto"/>
              <w:ind w:right="-81"/>
              <w:jc w:val="center"/>
              <w:rPr>
                <w:rFonts w:ascii="Times New Roman" w:eastAsia="Times New Roman" w:hAnsi="Times New Roman" w:cs="Times New Roman"/>
                <w:sz w:val="24"/>
                <w:szCs w:val="24"/>
                <w:lang w:eastAsia="ru-RU"/>
              </w:rPr>
            </w:pPr>
          </w:p>
        </w:tc>
        <w:tc>
          <w:tcPr>
            <w:tcW w:w="4578" w:type="dxa"/>
          </w:tcPr>
          <w:p w14:paraId="65A42CC5" w14:textId="77777777" w:rsidR="0042613D" w:rsidRPr="00A40078" w:rsidRDefault="0042613D" w:rsidP="0042613D">
            <w:pPr>
              <w:widowControl w:val="0"/>
              <w:spacing w:after="0" w:line="240" w:lineRule="auto"/>
              <w:ind w:right="-81"/>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Страховщик</w:t>
            </w:r>
          </w:p>
          <w:p w14:paraId="66567601" w14:textId="77777777" w:rsidR="0042613D" w:rsidRPr="00A40078" w:rsidRDefault="0042613D" w:rsidP="0042613D">
            <w:pPr>
              <w:widowControl w:val="0"/>
              <w:spacing w:after="0" w:line="240" w:lineRule="auto"/>
              <w:ind w:right="-81"/>
              <w:jc w:val="center"/>
              <w:rPr>
                <w:rFonts w:ascii="Times New Roman" w:eastAsia="Times New Roman" w:hAnsi="Times New Roman" w:cs="Times New Roman"/>
                <w:sz w:val="24"/>
                <w:szCs w:val="24"/>
                <w:lang w:eastAsia="ru-RU"/>
              </w:rPr>
            </w:pPr>
          </w:p>
          <w:p w14:paraId="1DF9E88B" w14:textId="77777777" w:rsidR="0042613D" w:rsidRPr="00A40078" w:rsidRDefault="0042613D" w:rsidP="0042613D">
            <w:pPr>
              <w:widowControl w:val="0"/>
              <w:tabs>
                <w:tab w:val="left" w:pos="0"/>
              </w:tabs>
              <w:spacing w:after="0" w:line="240" w:lineRule="auto"/>
              <w:ind w:right="-81"/>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_________________ /____________/</w:t>
            </w:r>
          </w:p>
          <w:p w14:paraId="175AF0B8" w14:textId="77777777" w:rsidR="0042613D" w:rsidRPr="00A40078" w:rsidRDefault="0042613D" w:rsidP="0042613D">
            <w:pPr>
              <w:spacing w:after="0" w:line="240" w:lineRule="auto"/>
              <w:ind w:right="-81"/>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М.П.     (подпись)</w:t>
            </w:r>
          </w:p>
          <w:p w14:paraId="16D17C9E" w14:textId="77777777" w:rsidR="0042613D" w:rsidRPr="00A40078" w:rsidRDefault="0042613D" w:rsidP="0042613D">
            <w:pPr>
              <w:spacing w:after="0" w:line="240" w:lineRule="auto"/>
              <w:ind w:right="-81"/>
              <w:jc w:val="center"/>
              <w:rPr>
                <w:rFonts w:ascii="Times New Roman" w:eastAsia="Times New Roman" w:hAnsi="Times New Roman" w:cs="Times New Roman"/>
                <w:sz w:val="24"/>
                <w:szCs w:val="24"/>
                <w:lang w:eastAsia="ru-RU"/>
              </w:rPr>
            </w:pPr>
          </w:p>
        </w:tc>
      </w:tr>
    </w:tbl>
    <w:p w14:paraId="74EDBC12" w14:textId="77777777" w:rsidR="0042613D" w:rsidRPr="00A40078" w:rsidRDefault="0042613D" w:rsidP="0042613D">
      <w:pPr>
        <w:spacing w:after="0" w:line="240" w:lineRule="auto"/>
        <w:ind w:left="4820" w:right="-5"/>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sz w:val="24"/>
          <w:szCs w:val="24"/>
          <w:lang w:eastAsia="ru-RU"/>
        </w:rPr>
        <w:br w:type="page"/>
      </w:r>
      <w:r w:rsidRPr="00A40078">
        <w:rPr>
          <w:rFonts w:ascii="Times New Roman" w:eastAsia="Times New Roman" w:hAnsi="Times New Roman" w:cs="Times New Roman"/>
          <w:bCs/>
          <w:sz w:val="24"/>
          <w:szCs w:val="24"/>
          <w:lang w:eastAsia="ru-RU"/>
        </w:rPr>
        <w:lastRenderedPageBreak/>
        <w:t xml:space="preserve">Приложение № 4 </w:t>
      </w:r>
    </w:p>
    <w:p w14:paraId="5F54EC4F" w14:textId="77777777" w:rsidR="0042613D" w:rsidRPr="00A40078" w:rsidRDefault="0042613D" w:rsidP="0042613D">
      <w:pPr>
        <w:spacing w:after="0" w:line="240" w:lineRule="auto"/>
        <w:ind w:left="4820"/>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 xml:space="preserve">к Договору комбинированного страхования строительно-монтажных рисков </w:t>
      </w:r>
    </w:p>
    <w:p w14:paraId="57FA7095" w14:textId="77777777" w:rsidR="0042613D" w:rsidRPr="00A40078" w:rsidRDefault="0042613D" w:rsidP="0042613D">
      <w:pPr>
        <w:spacing w:after="0" w:line="240" w:lineRule="auto"/>
        <w:ind w:left="4820"/>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bCs/>
          <w:sz w:val="24"/>
          <w:szCs w:val="24"/>
          <w:lang w:eastAsia="ru-RU"/>
        </w:rPr>
        <w:t>________</w:t>
      </w:r>
      <w:r w:rsidRPr="00A40078">
        <w:rPr>
          <w:rFonts w:ascii="Times New Roman" w:eastAsia="Times New Roman" w:hAnsi="Times New Roman" w:cs="Times New Roman"/>
          <w:sz w:val="24"/>
          <w:szCs w:val="24"/>
          <w:lang w:eastAsia="ru-RU"/>
        </w:rPr>
        <w:t xml:space="preserve"> от ________</w:t>
      </w:r>
    </w:p>
    <w:p w14:paraId="3DBDF4D2" w14:textId="77777777" w:rsidR="0042613D" w:rsidRPr="00A40078" w:rsidRDefault="0042613D" w:rsidP="0042613D">
      <w:pPr>
        <w:spacing w:after="0" w:line="240" w:lineRule="auto"/>
        <w:jc w:val="both"/>
        <w:rPr>
          <w:rFonts w:ascii="Times New Roman" w:eastAsia="Times New Roman" w:hAnsi="Times New Roman" w:cs="Times New Roman"/>
          <w:b/>
          <w:bCs/>
          <w:sz w:val="24"/>
          <w:szCs w:val="24"/>
          <w:lang w:eastAsia="ru-RU"/>
        </w:rPr>
      </w:pPr>
    </w:p>
    <w:p w14:paraId="3B65FD52" w14:textId="77777777" w:rsidR="0042613D" w:rsidRPr="00A40078" w:rsidRDefault="0042613D" w:rsidP="0042613D">
      <w:pPr>
        <w:spacing w:after="0" w:line="240" w:lineRule="auto"/>
        <w:jc w:val="both"/>
        <w:rPr>
          <w:rFonts w:ascii="Times New Roman" w:eastAsia="Times New Roman" w:hAnsi="Times New Roman" w:cs="Times New Roman"/>
          <w:b/>
          <w:sz w:val="24"/>
          <w:szCs w:val="24"/>
          <w:lang w:eastAsia="ru-RU"/>
        </w:rPr>
      </w:pPr>
    </w:p>
    <w:p w14:paraId="52B4153E" w14:textId="77777777" w:rsidR="0042613D" w:rsidRPr="00A40078" w:rsidRDefault="0042613D" w:rsidP="0042613D">
      <w:pPr>
        <w:spacing w:after="0" w:line="240" w:lineRule="auto"/>
        <w:jc w:val="center"/>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Особые условия («оговорки»)</w:t>
      </w:r>
    </w:p>
    <w:p w14:paraId="619FDF49" w14:textId="77777777" w:rsidR="0042613D" w:rsidRPr="00A40078" w:rsidRDefault="0042613D" w:rsidP="0042613D">
      <w:pPr>
        <w:spacing w:after="0" w:line="240" w:lineRule="auto"/>
        <w:jc w:val="both"/>
        <w:rPr>
          <w:rFonts w:ascii="Times New Roman" w:eastAsia="Times New Roman" w:hAnsi="Times New Roman" w:cs="Times New Roman"/>
          <w:b/>
          <w:sz w:val="24"/>
          <w:szCs w:val="24"/>
          <w:lang w:eastAsia="ru-RU"/>
        </w:rPr>
      </w:pPr>
    </w:p>
    <w:p w14:paraId="4D45E5B6" w14:textId="77777777" w:rsidR="0042613D" w:rsidRPr="00A40078" w:rsidRDefault="0042613D" w:rsidP="0042613D">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A40078">
        <w:rPr>
          <w:rFonts w:ascii="Times New Roman" w:eastAsia="Times New Roman" w:hAnsi="Times New Roman" w:cs="Times New Roman"/>
          <w:b/>
          <w:bCs/>
          <w:sz w:val="24"/>
          <w:szCs w:val="24"/>
          <w:u w:val="single"/>
          <w:lang w:eastAsia="ru-RU"/>
        </w:rPr>
        <w:t>Секция 1 «Страхование строительно-монтажных рисков».</w:t>
      </w:r>
    </w:p>
    <w:p w14:paraId="0D8A4A11"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Базой для расчета любого страхового возмещения должно быть:</w:t>
      </w:r>
    </w:p>
    <w:p w14:paraId="0D482494"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14:paraId="23AFF04C"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14:paraId="2FA265BB"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14:paraId="042593C6"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A40078">
        <w:rPr>
          <w:rFonts w:ascii="Times New Roman" w:eastAsia="Times New Roman" w:hAnsi="Times New Roman" w:cs="Times New Roman"/>
          <w:sz w:val="24"/>
          <w:szCs w:val="24"/>
          <w:lang w:eastAsia="ru-RU"/>
        </w:rPr>
        <w:t xml:space="preserve"> </w:t>
      </w:r>
      <w:r w:rsidRPr="00A40078">
        <w:rPr>
          <w:rFonts w:ascii="Times New Roman" w:eastAsia="Times New Roman" w:hAnsi="Times New Roman" w:cs="Times New Roman"/>
          <w:bCs/>
          <w:sz w:val="24"/>
          <w:szCs w:val="24"/>
          <w:lang w:eastAsia="ru-RU"/>
        </w:rPr>
        <w:t>и понесены в связи с гибелью или повреждением. Стоимость любых годных остатков вычитается из размера возмещения.</w:t>
      </w:r>
    </w:p>
    <w:p w14:paraId="30A2C86E"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В случае убытка, покрываемого по настоящему Договору, Страховщик в дополнение к пункту 3.1. Договора страхования покрывает следующее:</w:t>
      </w:r>
    </w:p>
    <w:p w14:paraId="6FEFF1F5" w14:textId="77777777" w:rsidR="0042613D" w:rsidRPr="00A40078" w:rsidRDefault="0042613D" w:rsidP="0042613D">
      <w:pPr>
        <w:spacing w:after="0" w:line="240" w:lineRule="auto"/>
        <w:ind w:firstLine="709"/>
        <w:jc w:val="both"/>
        <w:rPr>
          <w:rFonts w:ascii="Times New Roman" w:eastAsia="Times New Roman" w:hAnsi="Times New Roman" w:cs="Times New Roman"/>
          <w:b/>
          <w:sz w:val="24"/>
          <w:szCs w:val="24"/>
          <w:lang w:eastAsia="ru-RU"/>
        </w:rPr>
      </w:pPr>
    </w:p>
    <w:p w14:paraId="63224793" w14:textId="77777777" w:rsidR="0042613D" w:rsidRPr="00A40078" w:rsidRDefault="0042613D" w:rsidP="0042613D">
      <w:pPr>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Возмещение расходов по сверхурочным и ночным работам, экспресс-доставке.</w:t>
      </w:r>
    </w:p>
    <w:p w14:paraId="3520D11B"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14:paraId="4702D891"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4.4.2 Договора страхования</w:t>
      </w:r>
    </w:p>
    <w:p w14:paraId="533B11C2" w14:textId="77777777" w:rsidR="0042613D" w:rsidRPr="00A40078" w:rsidRDefault="0042613D" w:rsidP="0042613D">
      <w:pPr>
        <w:spacing w:after="0" w:line="240" w:lineRule="auto"/>
        <w:ind w:firstLine="709"/>
        <w:jc w:val="both"/>
        <w:rPr>
          <w:rFonts w:ascii="Times New Roman" w:eastAsia="Times New Roman" w:hAnsi="Times New Roman" w:cs="Times New Roman"/>
          <w:b/>
          <w:bCs/>
          <w:sz w:val="24"/>
          <w:szCs w:val="24"/>
          <w:lang w:eastAsia="ru-RU"/>
        </w:rPr>
      </w:pPr>
    </w:p>
    <w:p w14:paraId="1C252C93" w14:textId="77777777" w:rsidR="0042613D" w:rsidRPr="00A40078" w:rsidRDefault="0042613D" w:rsidP="0042613D">
      <w:pPr>
        <w:spacing w:after="0" w:line="240" w:lineRule="auto"/>
        <w:ind w:firstLine="709"/>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b/>
          <w:bCs/>
          <w:sz w:val="24"/>
          <w:szCs w:val="24"/>
          <w:lang w:eastAsia="ru-RU"/>
        </w:rPr>
        <w:t>Возмещение расходов по воздушным перевозкам.</w:t>
      </w:r>
    </w:p>
    <w:p w14:paraId="592BC8DC"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14:paraId="7FC5885E"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4.4.4 Договора страхования.</w:t>
      </w:r>
    </w:p>
    <w:p w14:paraId="580D864B" w14:textId="77777777" w:rsidR="0042613D" w:rsidRPr="00A40078" w:rsidRDefault="0042613D" w:rsidP="0042613D">
      <w:pPr>
        <w:tabs>
          <w:tab w:val="left" w:pos="5220"/>
        </w:tabs>
        <w:spacing w:after="0" w:line="240" w:lineRule="auto"/>
        <w:ind w:firstLine="709"/>
        <w:jc w:val="both"/>
        <w:rPr>
          <w:rFonts w:ascii="Times New Roman" w:eastAsia="Times New Roman" w:hAnsi="Times New Roman" w:cs="Times New Roman"/>
          <w:sz w:val="24"/>
          <w:szCs w:val="24"/>
          <w:lang w:eastAsia="ru-RU"/>
        </w:rPr>
      </w:pPr>
    </w:p>
    <w:p w14:paraId="19E5C6BC"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14:paraId="1F05EBD2"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 xml:space="preserve">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w:t>
      </w:r>
      <w:r w:rsidRPr="00A40078">
        <w:rPr>
          <w:rFonts w:ascii="Times New Roman" w:eastAsia="Times New Roman" w:hAnsi="Times New Roman" w:cs="Times New Roman"/>
          <w:bCs/>
          <w:sz w:val="24"/>
          <w:szCs w:val="24"/>
          <w:lang w:eastAsia="ru-RU"/>
        </w:rPr>
        <w:lastRenderedPageBreak/>
        <w:t>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14:paraId="4134A2BE"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В рамках настоящей Оговорки Страховщик не производит страховую выплату в связи с:</w:t>
      </w:r>
    </w:p>
    <w:p w14:paraId="1B54297E"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 xml:space="preserve">- ущербом или гибелью строительных машин и механизмов и/или строительного оборудования, </w:t>
      </w:r>
    </w:p>
    <w:p w14:paraId="06C891C8"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14:paraId="578D5250"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14:paraId="639BAACA"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p>
    <w:p w14:paraId="65F3FE84"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
          <w:sz w:val="24"/>
          <w:szCs w:val="24"/>
          <w:lang w:eastAsia="ru-RU"/>
        </w:rPr>
        <w:t>Особые условия в отношении противопожарных средств.</w:t>
      </w:r>
    </w:p>
    <w:p w14:paraId="5C7806D0"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В соответствии с настоящей Оговоркой обязательным является выполнение Страхователем следующего:</w:t>
      </w:r>
    </w:p>
    <w:p w14:paraId="03AA32E2" w14:textId="77777777" w:rsidR="0042613D" w:rsidRPr="00A40078" w:rsidRDefault="0042613D" w:rsidP="0042613D">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A40078">
        <w:rPr>
          <w:rFonts w:ascii="Times New Roman" w:eastAsia="Times New Roman" w:hAnsi="Times New Roman" w:cs="Times New Roman"/>
          <w:b/>
          <w:sz w:val="24"/>
          <w:szCs w:val="24"/>
          <w:lang w:eastAsia="ru-RU"/>
        </w:rPr>
        <w:t xml:space="preserve"> </w:t>
      </w:r>
      <w:r w:rsidRPr="00A40078">
        <w:rPr>
          <w:rFonts w:ascii="Times New Roman" w:eastAsia="Times New Roman" w:hAnsi="Times New Roman" w:cs="Times New Roman"/>
          <w:sz w:val="24"/>
          <w:szCs w:val="24"/>
          <w:lang w:eastAsia="ru-RU"/>
        </w:rPr>
        <w:t>в соответствии с российскими действующими нормами, требованиями и правилами.</w:t>
      </w:r>
    </w:p>
    <w:p w14:paraId="336EA8FF" w14:textId="77777777" w:rsidR="0042613D" w:rsidRPr="00A40078" w:rsidRDefault="0042613D" w:rsidP="0042613D">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Назначить координатора по вопросам безопасности на строительной площадке.</w:t>
      </w:r>
    </w:p>
    <w:p w14:paraId="37560E83" w14:textId="77777777" w:rsidR="0042613D" w:rsidRPr="00A40078" w:rsidRDefault="0042613D" w:rsidP="0042613D">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14:paraId="7B778330" w14:textId="77777777" w:rsidR="0042613D" w:rsidRPr="00A40078" w:rsidRDefault="0042613D" w:rsidP="0042613D">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Организовать систему нарядов-допуска для подрядчиков, выполняющих огневые работы.</w:t>
      </w:r>
    </w:p>
    <w:p w14:paraId="32F0D335"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14:paraId="5BE35B03"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p>
    <w:p w14:paraId="3C277C39"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
          <w:sz w:val="24"/>
          <w:szCs w:val="24"/>
          <w:lang w:eastAsia="ru-RU"/>
        </w:rPr>
        <w:t>Оговорка о 72 часах.</w:t>
      </w:r>
    </w:p>
    <w:p w14:paraId="51D57364"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72 последовательных часов.</w:t>
      </w:r>
    </w:p>
    <w:p w14:paraId="04B8B79F"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Страхователь должен выбрать время начала отсчета такого периода, но два таких выбранных периода не должны пересекаться по времени. Какой бы период 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A40078">
        <w:rPr>
          <w:rFonts w:ascii="Times New Roman" w:eastAsia="Times New Roman" w:hAnsi="Times New Roman" w:cs="Times New Roman"/>
          <w:sz w:val="24"/>
          <w:szCs w:val="24"/>
          <w:lang w:eastAsia="ru-RU"/>
        </w:rPr>
        <w:t xml:space="preserve">. </w:t>
      </w:r>
    </w:p>
    <w:p w14:paraId="3D68FEA4"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p>
    <w:p w14:paraId="7FFDB609" w14:textId="77777777" w:rsidR="0042613D" w:rsidRPr="00A40078" w:rsidRDefault="0042613D" w:rsidP="0042613D">
      <w:pPr>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 xml:space="preserve">Оговорка об изменении страховой суммы в пределах 15 (Пятнадцати)%. </w:t>
      </w:r>
    </w:p>
    <w:p w14:paraId="433D7D04"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
    <w:p w14:paraId="28F1E523"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p>
    <w:p w14:paraId="62F02BA8" w14:textId="77777777" w:rsidR="0042613D" w:rsidRPr="00A40078" w:rsidRDefault="0042613D" w:rsidP="0042613D">
      <w:pPr>
        <w:spacing w:after="0" w:line="240" w:lineRule="auto"/>
        <w:ind w:firstLine="709"/>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b/>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32C7B1DC"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lastRenderedPageBreak/>
        <w:t>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14:paraId="31FF18FE"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14:paraId="226E9A79"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p>
    <w:p w14:paraId="0828D167" w14:textId="77777777" w:rsidR="0042613D" w:rsidRPr="00A40078" w:rsidRDefault="0042613D" w:rsidP="0042613D">
      <w:pPr>
        <w:spacing w:after="0" w:line="240" w:lineRule="auto"/>
        <w:ind w:firstLine="709"/>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b/>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20F60DCC"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14:paraId="1A7C197D"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4.4.5. Договора страхования</w:t>
      </w:r>
    </w:p>
    <w:p w14:paraId="25EA83BD" w14:textId="77777777"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30CCAD66" w14:textId="77777777"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Временное восстановление.</w:t>
      </w:r>
    </w:p>
    <w:p w14:paraId="3724DD53"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14:paraId="1C4B86A1"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4.4.6 Договора страхования.</w:t>
      </w:r>
    </w:p>
    <w:p w14:paraId="1878A149"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p>
    <w:p w14:paraId="66D03C58"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Изготовление за пределами строительной площадки.</w:t>
      </w:r>
    </w:p>
    <w:p w14:paraId="5DA7D91A"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14:paraId="0B40B22F"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4.4.7 Договора страхования.</w:t>
      </w:r>
    </w:p>
    <w:p w14:paraId="4C007297" w14:textId="77777777" w:rsidR="0042613D" w:rsidRPr="00A40078" w:rsidRDefault="0042613D" w:rsidP="0042613D">
      <w:pPr>
        <w:spacing w:after="0" w:line="240" w:lineRule="auto"/>
        <w:ind w:firstLine="709"/>
        <w:jc w:val="both"/>
        <w:rPr>
          <w:rFonts w:ascii="Times New Roman" w:eastAsia="Times New Roman" w:hAnsi="Times New Roman" w:cs="Times New Roman"/>
          <w:b/>
          <w:sz w:val="24"/>
          <w:szCs w:val="24"/>
          <w:lang w:eastAsia="ru-RU"/>
        </w:rPr>
      </w:pPr>
    </w:p>
    <w:p w14:paraId="4838E991" w14:textId="77777777" w:rsidR="0042613D" w:rsidRPr="00A40078" w:rsidRDefault="0042613D" w:rsidP="0042613D">
      <w:pPr>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Расходы на повторные испытания.</w:t>
      </w:r>
    </w:p>
    <w:p w14:paraId="4A6529EE" w14:textId="77777777" w:rsidR="0042613D" w:rsidRPr="00A40078" w:rsidRDefault="0042613D" w:rsidP="0042613D">
      <w:pPr>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sz w:val="24"/>
          <w:szCs w:val="24"/>
          <w:lang w:eastAsia="ru-RU"/>
        </w:rPr>
        <w:lastRenderedPageBreak/>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14:paraId="26066987"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4.4.8 Договора страхования.</w:t>
      </w:r>
    </w:p>
    <w:p w14:paraId="5F0B2041" w14:textId="77777777" w:rsidR="0042613D" w:rsidRPr="00A40078" w:rsidRDefault="0042613D" w:rsidP="0042613D">
      <w:pPr>
        <w:spacing w:after="0" w:line="240" w:lineRule="auto"/>
        <w:ind w:firstLine="709"/>
        <w:jc w:val="both"/>
        <w:rPr>
          <w:rFonts w:ascii="Times New Roman" w:eastAsia="Times New Roman" w:hAnsi="Times New Roman" w:cs="Times New Roman"/>
          <w:b/>
          <w:sz w:val="24"/>
          <w:szCs w:val="24"/>
          <w:lang w:eastAsia="ru-RU"/>
        </w:rPr>
      </w:pPr>
    </w:p>
    <w:p w14:paraId="48E15101" w14:textId="77777777" w:rsidR="0042613D" w:rsidRPr="00A40078" w:rsidRDefault="0042613D" w:rsidP="0042613D">
      <w:pPr>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Скрытый военный риск.</w:t>
      </w:r>
    </w:p>
    <w:p w14:paraId="06ED62B7"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A40078">
        <w:rPr>
          <w:rFonts w:ascii="Times New Roman" w:eastAsia="Times New Roman" w:hAnsi="Times New Roman" w:cs="Times New Roman"/>
          <w:noProof/>
          <w:sz w:val="24"/>
          <w:szCs w:val="24"/>
          <w:lang w:eastAsia="ru-RU"/>
        </w:rPr>
        <w:t>мин, торпед, бомб и иных орудий войны</w:t>
      </w:r>
      <w:r w:rsidRPr="00A40078">
        <w:rPr>
          <w:rFonts w:ascii="Times New Roman" w:eastAsia="Times New Roman" w:hAnsi="Times New Roman" w:cs="Times New Roman"/>
          <w:sz w:val="24"/>
          <w:szCs w:val="24"/>
          <w:lang w:eastAsia="ru-RU"/>
        </w:rPr>
        <w:t xml:space="preserve">, которые остались после проведения специальных мероприятий по обезвреживанию неразорвавшихся снарядов, </w:t>
      </w:r>
      <w:r w:rsidRPr="00A40078">
        <w:rPr>
          <w:rFonts w:ascii="Times New Roman" w:eastAsia="Times New Roman" w:hAnsi="Times New Roman" w:cs="Times New Roman"/>
          <w:noProof/>
          <w:sz w:val="24"/>
          <w:szCs w:val="24"/>
          <w:lang w:eastAsia="ru-RU"/>
        </w:rPr>
        <w:t>мин, торпед, бомб и иных орудий войны</w:t>
      </w:r>
      <w:r w:rsidRPr="00A40078">
        <w:rPr>
          <w:rFonts w:ascii="Times New Roman" w:eastAsia="Times New Roman" w:hAnsi="Times New Roman" w:cs="Times New Roman"/>
          <w:sz w:val="24"/>
          <w:szCs w:val="24"/>
          <w:lang w:eastAsia="ru-RU"/>
        </w:rPr>
        <w:t xml:space="preserve"> уполномоченными государственными органами, и уполномоченным органом был выдан официальный документ о безопасности местности.</w:t>
      </w:r>
    </w:p>
    <w:p w14:paraId="5BF0C7AB" w14:textId="77777777" w:rsidR="0042613D" w:rsidRPr="00A40078" w:rsidRDefault="0042613D" w:rsidP="0042613D">
      <w:pPr>
        <w:spacing w:after="0" w:line="240" w:lineRule="auto"/>
        <w:ind w:firstLine="709"/>
        <w:jc w:val="both"/>
        <w:rPr>
          <w:rFonts w:ascii="Times New Roman" w:eastAsia="Times New Roman" w:hAnsi="Times New Roman" w:cs="Times New Roman"/>
          <w:strike/>
          <w:sz w:val="24"/>
          <w:szCs w:val="24"/>
          <w:lang w:eastAsia="ru-RU"/>
        </w:rPr>
      </w:pPr>
      <w:r w:rsidRPr="00A40078">
        <w:rPr>
          <w:rFonts w:ascii="Times New Roman" w:eastAsia="Times New Roman" w:hAnsi="Times New Roman" w:cs="Times New Roman"/>
          <w:sz w:val="24"/>
          <w:szCs w:val="24"/>
          <w:lang w:eastAsia="ru-RU"/>
        </w:rPr>
        <w:t xml:space="preserve">При обращении за страховой выплатой в соответствии с настоящей Оговоркой Страхователь (Выгодоприобретатель) обязан предоставить официальный документ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14:paraId="3F28C602"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В соответствии с настоящей Оговоркой страховое покрытие распространяется на период проведения строительно-монтажных работ. </w:t>
      </w:r>
    </w:p>
    <w:p w14:paraId="1A41213B"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p>
    <w:p w14:paraId="4FA49A7E"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
          <w:sz w:val="24"/>
          <w:szCs w:val="24"/>
          <w:lang w:eastAsia="ru-RU"/>
        </w:rPr>
        <w:t>Разбор завалов.</w:t>
      </w:r>
    </w:p>
    <w:p w14:paraId="78C7A73E" w14:textId="77777777" w:rsidR="0042613D" w:rsidRPr="00A40078" w:rsidRDefault="0042613D" w:rsidP="0042613D">
      <w:pPr>
        <w:tabs>
          <w:tab w:val="left" w:pos="284"/>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 настоящему Договору возмещаются расходы и затраты, понесенные Страхователем и связанные с:</w:t>
      </w:r>
    </w:p>
    <w:p w14:paraId="1E67DCB4" w14:textId="77777777" w:rsidR="0042613D" w:rsidRPr="00A40078" w:rsidRDefault="0042613D" w:rsidP="0042613D">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разбором и удалением завалов, обломков и материалов, мешающих выполнению застрахованной деятельности;</w:t>
      </w:r>
    </w:p>
    <w:p w14:paraId="118A9D84" w14:textId="77777777" w:rsidR="0042613D" w:rsidRPr="00A40078" w:rsidRDefault="0042613D" w:rsidP="0042613D">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демонтажом и/или сносом любой части застрахованного имущества, включая временное хранение демонтированного или снесенного имущества;</w:t>
      </w:r>
    </w:p>
    <w:p w14:paraId="0DC9864E" w14:textId="77777777" w:rsidR="0042613D" w:rsidRPr="00A40078" w:rsidRDefault="0042613D" w:rsidP="0042613D">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укреплением, поддержкой и/или обеспечением сохранности застрахованного имущества, независимо от того, повреждено это имущество или нет;</w:t>
      </w:r>
    </w:p>
    <w:p w14:paraId="07321E67" w14:textId="77777777" w:rsidR="0042613D" w:rsidRPr="00A40078" w:rsidRDefault="0042613D" w:rsidP="0042613D">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стоимостью ремонта или расчистки водостоков, канализаций и подобных объектов и или обезвоживание;</w:t>
      </w:r>
    </w:p>
    <w:p w14:paraId="28C51482" w14:textId="77777777" w:rsidR="0042613D" w:rsidRPr="00A40078" w:rsidRDefault="0042613D" w:rsidP="0042613D">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ремонтом и обеспечением временного освещения, звуковой сигнализации, барьеров, ограждений и подобных объектов;</w:t>
      </w:r>
    </w:p>
    <w:p w14:paraId="2BB096D2" w14:textId="77777777" w:rsidR="0042613D" w:rsidRPr="00A40078" w:rsidRDefault="0042613D" w:rsidP="0042613D">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восстановлением условий работы до состояния, в котором они находились перед наступлением страхового случая.</w:t>
      </w:r>
    </w:p>
    <w:p w14:paraId="3096B6BB"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14:paraId="20ECDF81"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p>
    <w:p w14:paraId="3A471ADA" w14:textId="77777777" w:rsidR="0042613D" w:rsidRPr="00A40078" w:rsidRDefault="0042613D" w:rsidP="0042613D">
      <w:pPr>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Дополнительные расходы на импортные и таможенные пошлины.</w:t>
      </w:r>
    </w:p>
    <w:p w14:paraId="54DDDF82" w14:textId="77777777" w:rsidR="0042613D" w:rsidRPr="00A40078" w:rsidRDefault="0042613D" w:rsidP="0042613D">
      <w:pPr>
        <w:tabs>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
    <w:p w14:paraId="5ED44E8C"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4.4.9 Договора страхования.</w:t>
      </w:r>
    </w:p>
    <w:p w14:paraId="11D64646" w14:textId="77777777"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6452B71B" w14:textId="77777777"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Применение законов и постановлений органов государственной власти.</w:t>
      </w:r>
    </w:p>
    <w:p w14:paraId="5447722E" w14:textId="77777777" w:rsidR="0042613D" w:rsidRPr="00A40078" w:rsidRDefault="0042613D" w:rsidP="0042613D">
      <w:pPr>
        <w:tabs>
          <w:tab w:val="left" w:pos="284"/>
          <w:tab w:val="left" w:pos="54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14:paraId="53F433B7" w14:textId="77777777" w:rsidR="0042613D" w:rsidRPr="00A40078" w:rsidRDefault="0042613D" w:rsidP="0042613D">
      <w:pPr>
        <w:widowControl w:val="0"/>
        <w:numPr>
          <w:ilvl w:val="0"/>
          <w:numId w:val="74"/>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14:paraId="5A70C7A0" w14:textId="77777777" w:rsidR="0042613D" w:rsidRPr="00A40078" w:rsidRDefault="0042613D" w:rsidP="0042613D">
      <w:pPr>
        <w:widowControl w:val="0"/>
        <w:numPr>
          <w:ilvl w:val="0"/>
          <w:numId w:val="74"/>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неповрежденное имущество, кроме фундаментов и оснований поврежденных объектов.</w:t>
      </w:r>
    </w:p>
    <w:p w14:paraId="33A71E4A"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4.4.10 Договора страхования.</w:t>
      </w:r>
    </w:p>
    <w:p w14:paraId="2D41DC91" w14:textId="77777777"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52B77ECA" w14:textId="77777777"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Автоматическое восстановление страховой суммы.</w:t>
      </w:r>
    </w:p>
    <w:p w14:paraId="6487FC99"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14:paraId="4FF26507" w14:textId="77777777" w:rsidR="0042613D" w:rsidRPr="00A40078" w:rsidRDefault="0042613D" w:rsidP="0042613D">
      <w:pPr>
        <w:spacing w:after="0" w:line="240" w:lineRule="auto"/>
        <w:ind w:firstLine="709"/>
        <w:jc w:val="both"/>
        <w:rPr>
          <w:rFonts w:ascii="Times New Roman" w:eastAsia="Times New Roman" w:hAnsi="Times New Roman" w:cs="Times New Roman"/>
          <w:b/>
          <w:sz w:val="24"/>
          <w:szCs w:val="24"/>
          <w:lang w:eastAsia="ru-RU"/>
        </w:rPr>
      </w:pPr>
    </w:p>
    <w:p w14:paraId="211AA984"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Оговорка о собственных материалах.</w:t>
      </w:r>
    </w:p>
    <w:p w14:paraId="16E5FCFB" w14:textId="77777777" w:rsidR="0042613D" w:rsidRPr="00A40078" w:rsidRDefault="0042613D" w:rsidP="0042613D">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14:paraId="1026DC5D" w14:textId="77777777" w:rsidR="0042613D" w:rsidRPr="00A40078" w:rsidRDefault="0042613D" w:rsidP="0042613D">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3DE09196"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Перевозки внутри страны.</w:t>
      </w:r>
    </w:p>
    <w:p w14:paraId="6B3DEB00" w14:textId="77777777"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14:paraId="416D5217"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4.4.11 Договора страхования.</w:t>
      </w:r>
    </w:p>
    <w:p w14:paraId="19F31632" w14:textId="77777777"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1DA74DD7" w14:textId="77777777"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Хранение вне строительной площадки.</w:t>
      </w:r>
    </w:p>
    <w:p w14:paraId="3661E422" w14:textId="77777777"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14:paraId="6479BA93"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4.4.12 Договора страхования.</w:t>
      </w:r>
    </w:p>
    <w:p w14:paraId="2CF78B85" w14:textId="77777777"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FB0394C" w14:textId="77777777" w:rsidR="0042613D" w:rsidRPr="00A40078" w:rsidRDefault="0042613D" w:rsidP="0042613D">
      <w:pPr>
        <w:spacing w:after="0" w:line="240" w:lineRule="auto"/>
        <w:ind w:firstLine="709"/>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b/>
          <w:bCs/>
          <w:sz w:val="24"/>
          <w:szCs w:val="24"/>
          <w:lang w:eastAsia="ru-RU"/>
        </w:rPr>
        <w:t>Страхование гибели или повреждения в результате забастовки, бунта и гражданских волнений (Оговорка 001)</w:t>
      </w:r>
    </w:p>
    <w:p w14:paraId="1692D322"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 xml:space="preserve">C учетом всех положений, определений и исключений, предусмотренных Договором и Правилами, по Договору подлежат возмещению гибель или повреждения, произошедшие вследствие забастовки, бунта и гражданских волнений, которые для целей настоящего </w:t>
      </w:r>
      <w:r w:rsidRPr="00A40078">
        <w:rPr>
          <w:rFonts w:ascii="Times New Roman" w:eastAsia="Times New Roman" w:hAnsi="Times New Roman" w:cs="Times New Roman"/>
          <w:bCs/>
          <w:sz w:val="24"/>
          <w:szCs w:val="24"/>
          <w:lang w:eastAsia="ru-RU"/>
        </w:rPr>
        <w:lastRenderedPageBreak/>
        <w:t>Дополнительного условия означают (с учетом нижеприведенных Специальных условий) гибель или повреждение застрахованного имущества прямо вызванные:</w:t>
      </w:r>
    </w:p>
    <w:p w14:paraId="19BA6D83"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1. Действиями любого лица, принимающего участие вместе с другими лицами в любых нарушениях общественного порядка (в том числе связанных с забастовкой, локаутом), не указанными в п.2 нижеприведенных Специальных условий.</w:t>
      </w:r>
    </w:p>
    <w:p w14:paraId="2007E9DF"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2. Действиями полномочных законных властей по подавлению или попытке подавления нарушений, указанных в п.1. настоящего Дополнительного условия, или сведению к минимуму последствий подобных нарушений.</w:t>
      </w:r>
    </w:p>
    <w:p w14:paraId="6AA3DB16"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3. Преднамеренными действиями любого забастовщика или рабочего, принимающего участие в локауте, предпринятые в ходе забастовки или при сопротивлении локауту.</w:t>
      </w:r>
    </w:p>
    <w:p w14:paraId="2B18DB59"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4. Действиями любых полномочных законных властей по предотвращению любых действий, указанных в п.3. настоящего Дополнительного условия, или сведению к минимуму последствий подобных действий.</w:t>
      </w:r>
    </w:p>
    <w:p w14:paraId="73A39E93"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При этом предусматривается, что:</w:t>
      </w:r>
    </w:p>
    <w:p w14:paraId="670764E9"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1. Все условия, исключения и требования Договора должны применяться в полном объеме к страхованию, предоставляемому настоящим Дополнительным условием, за исключением случаев изменения таких условий, исключений и требований в прямой форме нижеприведенными Специальными условиями; любая ссылка на гибель или повреждение в тексте Договора учитывает риски, застрахованные по настоящему Дополнительному условию.</w:t>
      </w:r>
    </w:p>
    <w:p w14:paraId="21B7340F"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2. Нижеприведенные Специальные условия должны применяться только к страхованию, предоставляемому настоящим Дополнительным условием.</w:t>
      </w:r>
    </w:p>
    <w:p w14:paraId="0C54EF21"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Во всем остальном, не урегулированном настоящим Дополнительным условием, действуют положения Договора.</w:t>
      </w:r>
    </w:p>
    <w:p w14:paraId="31668A00"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 Специальные условия</w:t>
      </w:r>
    </w:p>
    <w:p w14:paraId="45C8E0A4"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1. По настоящему Дополнительному условию не подлежат возмещению:</w:t>
      </w:r>
    </w:p>
    <w:p w14:paraId="465EC7B9"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а) гибель или повреждение, которые явились результатом полного или частичного прекращения работ, замедления, перерыва или прекращения любых процессов или операций;</w:t>
      </w:r>
    </w:p>
    <w:p w14:paraId="3D20DD5F"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б) гибель или повреждение, причиненные постоянным или временным лишением права собственности, являющегося результатом конфискации, реквизиции любыми полномочными законными властями;</w:t>
      </w:r>
    </w:p>
    <w:p w14:paraId="30D96532"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в) гибель или повреждение, причиненные постоянным или временным лишением права собственности на любое здание, являющегося результатом незаконного захвата любым лицом такого здания,</w:t>
      </w:r>
    </w:p>
    <w:p w14:paraId="1F0C0748"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г) косвенные убытки либо ответственность любого рода, а также любые платежи, превышающие сумму страхового возмещения за ущерб имуществу по настоящему Дополнительному условию.</w:t>
      </w:r>
    </w:p>
    <w:p w14:paraId="2B802003"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Тем не менее, предусматривается, что Страховщик не освобождается по вышеуказанным пунктам б) и в) от любой ответственности перед Страхователем в отношении убытков в результате физического повреждения застрахованного имущества, произошедшего до лишения права собственности или во время временного лишения права собственности.</w:t>
      </w:r>
    </w:p>
    <w:p w14:paraId="6D58D82C"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2. По настоящему Дополнительному условию не подлежат возмещению гибель или повреждение, произошедшие в результате или являющиеся следствием, прямо или косвенно, следующих событий:</w:t>
      </w:r>
    </w:p>
    <w:p w14:paraId="0469FBF6"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а) война, вторжение, действия иностранных захватчиков, боевые или им подобные действия (независимо от того, объявлена война или нет), гражданская война;</w:t>
      </w:r>
    </w:p>
    <w:p w14:paraId="70F3B619"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б) бунт, гражданские волнения, принимающие масштаб народного волнения, восстание, мятеж, революция, военный переворот или узурпация власти;</w:t>
      </w:r>
    </w:p>
    <w:p w14:paraId="509DE3F4"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 xml:space="preserve">в) любые действия любого лица, действующего от имени или в связи с какой-либо организацией, деятельность которой направлена на насильственное свержение </w:t>
      </w:r>
      <w:r w:rsidRPr="00A40078">
        <w:rPr>
          <w:rFonts w:ascii="Times New Roman" w:eastAsia="Times New Roman" w:hAnsi="Times New Roman" w:cs="Times New Roman"/>
          <w:bCs/>
          <w:sz w:val="24"/>
          <w:szCs w:val="24"/>
          <w:lang w:eastAsia="ru-RU"/>
        </w:rPr>
        <w:lastRenderedPageBreak/>
        <w:t>правительства де-юре и де-факто, или на оказание давления на правительство путем террористических или иных насильственных мер.</w:t>
      </w:r>
    </w:p>
    <w:p w14:paraId="543EDFAE"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Во всех исках, процессах или других делах, в рамках которых Страховщик заявляет о том, что убыток, повреждение, гибель или ответственность не покрываются в соответствии с п. 2 Специальных условий настоящего Дополнительного условия, необходимость доказательства обратного возложена на Страхователя.</w:t>
      </w:r>
    </w:p>
    <w:p w14:paraId="0B180076"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3. Страхование, предоставляемое в соответствие с настоящим Дополнительным условием, может быть прекращено Страховщиком в любой момент времени. О досрочном прекращении действия настоящего Дополнительного условия Страховщик в письменном виде уведомляет Страхователя (уведомление направляется по почте на последний, известный Страховщику, адрес Страхователя). При досрочном прекращении действия настоящего Дополнительного условия Страховщик обязуется возвратить Страхователю часть премии пропорционально неистекшему периоду страхования (считая с даты прекращения настоящего Дополнительного условия).</w:t>
      </w:r>
    </w:p>
    <w:p w14:paraId="32D67813"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4. Под указанным ниже лимитом ответственности по одному страховому случаю понимается максимальный размер возмещения за все случаи гибели или повреждения, возмещаемые в рамках настоящего Дополнительным условием, произошедшие в течение непрерывного периода длительностью 168 часов.</w:t>
      </w:r>
    </w:p>
    <w:p w14:paraId="68C93622"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4.4.13. Договора страхования.</w:t>
      </w:r>
    </w:p>
    <w:p w14:paraId="0A2EB043" w14:textId="77777777"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3C2CC21F" w14:textId="77777777"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Оговорка о покрытии ущерба в результате террористических актов и диверсий.</w:t>
      </w:r>
    </w:p>
    <w:p w14:paraId="1C1FF98E" w14:textId="77777777"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пределах установленного в настоящем Договоре подлимита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14:paraId="11B56B58" w14:textId="77777777"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14:paraId="77E3CFA1" w14:textId="77777777"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p>
    <w:p w14:paraId="79A14A52" w14:textId="77777777" w:rsidR="0042613D" w:rsidRPr="00A40078" w:rsidRDefault="0042613D" w:rsidP="0042613D">
      <w:pPr>
        <w:tabs>
          <w:tab w:val="left" w:pos="284"/>
        </w:tabs>
        <w:spacing w:after="0" w:line="240" w:lineRule="auto"/>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14:paraId="3BAD2F4A"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4.4.14. Договора страхования.</w:t>
      </w:r>
    </w:p>
    <w:p w14:paraId="7DFBFB54" w14:textId="77777777"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46E5B05D" w14:textId="77777777" w:rsidR="0042613D" w:rsidRPr="00A40078" w:rsidRDefault="0042613D" w:rsidP="0042613D">
      <w:pPr>
        <w:spacing w:after="0" w:line="240" w:lineRule="auto"/>
        <w:ind w:firstLine="709"/>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ab/>
        <w:t>LEG 3/96 об устранении последствий дефекта.</w:t>
      </w:r>
    </w:p>
    <w:p w14:paraId="74ABBA85"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Действие настоящей оговорки превалирует над любыми условиями и положениями применимых Правил страхования.</w:t>
      </w:r>
    </w:p>
    <w:p w14:paraId="7B1F7F3E"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соответствии с настоящей Оговоркой Страховщик не несет ответственности за:</w:t>
      </w:r>
    </w:p>
    <w:p w14:paraId="02616257"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lastRenderedPageBreak/>
        <w:t>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 (или любой его части),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
    <w:p w14:paraId="6D065DF9"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целях настоящего Договора, а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качества работ, проектирования, планов или спецификаций.</w:t>
      </w:r>
    </w:p>
    <w:p w14:paraId="28500668"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p>
    <w:p w14:paraId="21129262"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Исключения по Секции 1 «Страхования строительно-монтажных рисков».</w:t>
      </w:r>
    </w:p>
    <w:p w14:paraId="608681D5"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 настоящему Договору не покрывается следующее:</w:t>
      </w:r>
    </w:p>
    <w:p w14:paraId="232FA61E"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 Утрата или повреждение наличных денег, банковских счетов, казначейских билетов, квитанций, чеков, денежных переводов или штампов.</w:t>
      </w:r>
    </w:p>
    <w:p w14:paraId="7604894A"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2. Гибель или повреждение:</w:t>
      </w:r>
    </w:p>
    <w:p w14:paraId="2713C529"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eastAsia="ru-RU"/>
        </w:rPr>
        <w:tab/>
        <w:t>воздушных судов и судов на воздушной подушке;</w:t>
      </w:r>
    </w:p>
    <w:p w14:paraId="3C7F7150"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eastAsia="ru-RU"/>
        </w:rPr>
        <w:tab/>
        <w:t>водных судов или аппаратов;</w:t>
      </w:r>
    </w:p>
    <w:p w14:paraId="002AE57B"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eastAsia="ru-RU"/>
        </w:rPr>
        <w:tab/>
        <w:t>строительных механизмов, оборудования, инструментов или машин, принадлежащих или взятых напрокат или в лизинг (кроме механизмов, оборудования, инструментов или машин, принадлежащих или взятых напрокат или в лизинг Заказчиком, при условии, что их стоимость была включена в страховую сумму);</w:t>
      </w:r>
    </w:p>
    <w:p w14:paraId="08B243E1"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eastAsia="ru-RU"/>
        </w:rPr>
        <w:tab/>
        <w:t>временных сооружений и/или их содержимого, принадлежащего или взятого напрокат или в лизинг (кроме временных сооружений и/или их содержимого, принадлежащих или взятых напрокат или в лизинг Страхователем/Выгодоприобретателем, при условии, что их стоимость была включена в страховую сумму).</w:t>
      </w:r>
    </w:p>
    <w:p w14:paraId="39E2B7F3"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3. Любая невозможность использования или любой другой косвенный убыток, кроме случаев, отдельно указанных в настоящем Договоре.</w:t>
      </w:r>
    </w:p>
    <w:p w14:paraId="49B7C9BF"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4.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14:paraId="2AC38532"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5. 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 повреждения.</w:t>
      </w:r>
    </w:p>
    <w:p w14:paraId="29D99CB7"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6. Необъяснимое исчезновение или недостачу, обнаруженные во время проведения периодической инвентаризации. </w:t>
      </w:r>
    </w:p>
    <w:p w14:paraId="1C5DF23F"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 Франшизы, указанные в настоящем Договоре.</w:t>
      </w:r>
    </w:p>
    <w:p w14:paraId="5B232597"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8. Расходы на:</w:t>
      </w:r>
    </w:p>
    <w:p w14:paraId="6E65EF5D"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а) </w:t>
      </w:r>
      <w:r w:rsidRPr="00A40078">
        <w:rPr>
          <w:rFonts w:ascii="Times New Roman" w:eastAsia="Times New Roman" w:hAnsi="Times New Roman" w:cs="Times New Roman"/>
          <w:sz w:val="24"/>
          <w:szCs w:val="24"/>
          <w:lang w:eastAsia="ru-RU"/>
        </w:rPr>
        <w:tab/>
        <w:t>ремонт, замену свай или укрепление элементов стен</w:t>
      </w:r>
    </w:p>
    <w:p w14:paraId="579CB6FF"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eastAsia="ru-RU"/>
        </w:rPr>
        <w:tab/>
        <w:t>которые были неправильно установлены, смещены или заблокированы в результате строительных работ;</w:t>
      </w:r>
    </w:p>
    <w:p w14:paraId="32254A5A"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eastAsia="ru-RU"/>
        </w:rPr>
        <w:tab/>
        <w:t>которые были утеряны или повреждены, или остались бесхозными во время забивки или извлечения;</w:t>
      </w:r>
    </w:p>
    <w:p w14:paraId="5BA21FE2"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eastAsia="ru-RU"/>
        </w:rPr>
        <w:tab/>
        <w:t>которые были повреждены заклинившим или поврежденным оборудованием для свайных работ или опалубкой;</w:t>
      </w:r>
    </w:p>
    <w:p w14:paraId="75ADFBFD"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б) </w:t>
      </w:r>
      <w:r w:rsidRPr="00A40078">
        <w:rPr>
          <w:rFonts w:ascii="Times New Roman" w:eastAsia="Times New Roman" w:hAnsi="Times New Roman" w:cs="Times New Roman"/>
          <w:sz w:val="24"/>
          <w:szCs w:val="24"/>
          <w:lang w:eastAsia="ru-RU"/>
        </w:rPr>
        <w:tab/>
        <w:t>исправление раскрепленных или разъединенных шпунтовых свай;</w:t>
      </w:r>
    </w:p>
    <w:p w14:paraId="2EA8FF6A"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в) </w:t>
      </w:r>
      <w:r w:rsidRPr="00A40078">
        <w:rPr>
          <w:rFonts w:ascii="Times New Roman" w:eastAsia="Times New Roman" w:hAnsi="Times New Roman" w:cs="Times New Roman"/>
          <w:sz w:val="24"/>
          <w:szCs w:val="24"/>
          <w:lang w:eastAsia="ru-RU"/>
        </w:rPr>
        <w:tab/>
        <w:t>устранение любых протечек или проникновение любых субстанций;</w:t>
      </w:r>
    </w:p>
    <w:p w14:paraId="245B4B91"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г) </w:t>
      </w:r>
      <w:r w:rsidRPr="00A40078">
        <w:rPr>
          <w:rFonts w:ascii="Times New Roman" w:eastAsia="Times New Roman" w:hAnsi="Times New Roman" w:cs="Times New Roman"/>
          <w:sz w:val="24"/>
          <w:szCs w:val="24"/>
          <w:lang w:eastAsia="ru-RU"/>
        </w:rPr>
        <w:tab/>
        <w:t>заполнение пустот или утраченного бентонита;</w:t>
      </w:r>
    </w:p>
    <w:p w14:paraId="5D6ECD25"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lastRenderedPageBreak/>
        <w:t xml:space="preserve">д) </w:t>
      </w:r>
      <w:r w:rsidRPr="00A40078">
        <w:rPr>
          <w:rFonts w:ascii="Times New Roman" w:eastAsia="Times New Roman" w:hAnsi="Times New Roman" w:cs="Times New Roman"/>
          <w:sz w:val="24"/>
          <w:szCs w:val="24"/>
          <w:lang w:eastAsia="ru-RU"/>
        </w:rPr>
        <w:tab/>
        <w:t>непрохождение какой-либо частью или составляющей свайного основания или фундамента испытания на нагрузку или неспособность выйти на проектную нагрузку;</w:t>
      </w:r>
    </w:p>
    <w:p w14:paraId="7EC0EB9D"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е) </w:t>
      </w:r>
      <w:r w:rsidRPr="00A40078">
        <w:rPr>
          <w:rFonts w:ascii="Times New Roman" w:eastAsia="Times New Roman" w:hAnsi="Times New Roman" w:cs="Times New Roman"/>
          <w:sz w:val="24"/>
          <w:szCs w:val="24"/>
          <w:lang w:eastAsia="ru-RU"/>
        </w:rPr>
        <w:tab/>
        <w:t>восстановление размеров и профилей.</w:t>
      </w:r>
    </w:p>
    <w:p w14:paraId="4A1BEACF"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14:paraId="2C0BDBF2" w14:textId="77777777" w:rsidR="0042613D" w:rsidRPr="00A40078" w:rsidRDefault="0042613D" w:rsidP="0042613D">
      <w:pPr>
        <w:pStyle w:val="a3"/>
        <w:numPr>
          <w:ilvl w:val="0"/>
          <w:numId w:val="66"/>
        </w:numPr>
        <w:ind w:left="0" w:firstLine="709"/>
        <w:jc w:val="both"/>
        <w:rPr>
          <w:rFonts w:ascii="Times New Roman" w:hAnsi="Times New Roman" w:cs="Times New Roman"/>
          <w:sz w:val="24"/>
          <w:szCs w:val="24"/>
        </w:rPr>
      </w:pPr>
      <w:r w:rsidRPr="00A40078">
        <w:rPr>
          <w:rFonts w:ascii="Times New Roman" w:hAnsi="Times New Roman" w:cs="Times New Roman"/>
          <w:sz w:val="24"/>
          <w:szCs w:val="24"/>
        </w:rPr>
        <w:t>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w:t>
      </w:r>
    </w:p>
    <w:p w14:paraId="5E019719" w14:textId="77777777" w:rsidR="0042613D" w:rsidRPr="00A40078" w:rsidRDefault="0042613D" w:rsidP="0042613D">
      <w:pPr>
        <w:pStyle w:val="a3"/>
        <w:ind w:left="0" w:firstLine="709"/>
        <w:jc w:val="both"/>
        <w:rPr>
          <w:rFonts w:ascii="Times New Roman" w:hAnsi="Times New Roman" w:cs="Times New Roman"/>
          <w:sz w:val="24"/>
          <w:szCs w:val="24"/>
        </w:rPr>
      </w:pPr>
    </w:p>
    <w:p w14:paraId="7E0E7F28" w14:textId="77777777" w:rsidR="0042613D" w:rsidRPr="00A40078" w:rsidRDefault="0042613D" w:rsidP="0042613D">
      <w:pPr>
        <w:spacing w:after="0" w:line="240" w:lineRule="auto"/>
        <w:ind w:firstLine="709"/>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b/>
          <w:bCs/>
          <w:sz w:val="24"/>
          <w:szCs w:val="24"/>
          <w:lang w:eastAsia="ru-RU"/>
        </w:rPr>
        <w:t>Расширенное страхование послепускового гарантийного обслуживания (Оговорка 004)</w:t>
      </w:r>
    </w:p>
    <w:p w14:paraId="0D312303"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24 (Двадцать четыре) месяца 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w:t>
      </w:r>
    </w:p>
    <w:p w14:paraId="3118D8C5"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 xml:space="preserve">а) ошибок или упущений, допущенных Страхователем или уполномоченными им лицами при производстве строительно-монтажных и пусконаладочных работ, но выявленных в период гарантийной эксплуатации; либо </w:t>
      </w:r>
    </w:p>
    <w:p w14:paraId="2140DDA0"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б) ошибок или упущений, допущенных Страхователем или уполномоченными им лицами при выполнении ремонтных работ по гарантийным обязательствам.</w:t>
      </w:r>
    </w:p>
    <w:p w14:paraId="508317B8"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p>
    <w:p w14:paraId="5031CA74" w14:textId="77777777" w:rsidR="0042613D" w:rsidRPr="00A40078" w:rsidRDefault="0042613D" w:rsidP="0042613D">
      <w:pPr>
        <w:spacing w:after="0" w:line="240" w:lineRule="auto"/>
        <w:ind w:firstLine="709"/>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b/>
          <w:bCs/>
          <w:sz w:val="24"/>
          <w:szCs w:val="24"/>
          <w:lang w:eastAsia="ru-RU"/>
        </w:rPr>
        <w:t>Страхование работ, выполняемых при послепусковом гарантийном обслуживании (Оговорка 003)</w:t>
      </w:r>
    </w:p>
    <w:p w14:paraId="2130B177"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 xml:space="preserve">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(в соответствии с условиями договора подряда) </w:t>
      </w:r>
      <w:r w:rsidRPr="00A40078">
        <w:rPr>
          <w:rFonts w:ascii="Times New Roman" w:eastAsia="Times New Roman" w:hAnsi="Times New Roman" w:cs="Times New Roman"/>
          <w:b/>
          <w:bCs/>
          <w:sz w:val="24"/>
          <w:szCs w:val="24"/>
          <w:lang w:eastAsia="ru-RU"/>
        </w:rPr>
        <w:t xml:space="preserve">месяцев </w:t>
      </w:r>
      <w:r w:rsidRPr="00A40078">
        <w:rPr>
          <w:rFonts w:ascii="Times New Roman" w:eastAsia="Times New Roman" w:hAnsi="Times New Roman" w:cs="Times New Roman"/>
          <w:bCs/>
          <w:sz w:val="24"/>
          <w:szCs w:val="24"/>
          <w:lang w:eastAsia="ru-RU"/>
        </w:rPr>
        <w:t>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 дефектов, допущенных Страхователем или уполномоченными им лицами при выполнении ремонтных работ по гарантийным обязательствам.</w:t>
      </w:r>
    </w:p>
    <w:p w14:paraId="6414D63B"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p>
    <w:p w14:paraId="0E6B7186" w14:textId="77777777" w:rsidR="0042613D" w:rsidRPr="00A40078" w:rsidRDefault="0042613D" w:rsidP="0042613D">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4AEEDE39" w14:textId="77777777" w:rsidR="0042613D" w:rsidRPr="00A40078" w:rsidRDefault="0042613D" w:rsidP="0042613D">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A40078">
        <w:rPr>
          <w:rFonts w:ascii="Times New Roman" w:eastAsia="Times New Roman" w:hAnsi="Times New Roman" w:cs="Times New Roman"/>
          <w:b/>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48D0018E"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bCs/>
          <w:sz w:val="24"/>
          <w:szCs w:val="24"/>
          <w:lang w:eastAsia="ru-RU"/>
        </w:rPr>
        <w:t>Оговорка о</w:t>
      </w:r>
      <w:r w:rsidRPr="00A40078">
        <w:rPr>
          <w:rFonts w:ascii="Times New Roman" w:eastAsia="Times New Roman" w:hAnsi="Times New Roman" w:cs="Times New Roman"/>
          <w:b/>
          <w:sz w:val="24"/>
          <w:szCs w:val="24"/>
          <w:lang w:eastAsia="ru-RU"/>
        </w:rPr>
        <w:t xml:space="preserve"> возмещении.</w:t>
      </w:r>
    </w:p>
    <w:p w14:paraId="6ED87E0C" w14:textId="77777777"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 исключенной настоящим Договором.</w:t>
      </w:r>
    </w:p>
    <w:p w14:paraId="02688DEC" w14:textId="77777777" w:rsidR="0042613D" w:rsidRPr="00A40078" w:rsidRDefault="0042613D" w:rsidP="0042613D">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w:t>
      </w:r>
      <w:r w:rsidRPr="00A40078">
        <w:rPr>
          <w:rFonts w:ascii="Times New Roman" w:eastAsia="Times New Roman" w:hAnsi="Times New Roman" w:cs="Times New Roman"/>
          <w:sz w:val="24"/>
          <w:szCs w:val="24"/>
          <w:lang w:eastAsia="ru-RU"/>
        </w:rPr>
        <w:lastRenderedPageBreak/>
        <w:t xml:space="preserve">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14:paraId="00193815" w14:textId="77777777" w:rsidR="0042613D" w:rsidRPr="00A40078" w:rsidRDefault="0042613D" w:rsidP="0042613D">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 их должностным положением в том объеме, как если бы они были застрахованы.</w:t>
      </w:r>
    </w:p>
    <w:p w14:paraId="62892A96" w14:textId="77777777" w:rsidR="0042613D" w:rsidRPr="00A40078" w:rsidRDefault="0042613D" w:rsidP="0042613D">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14:paraId="4333ACBB" w14:textId="77777777" w:rsidR="0042613D" w:rsidRPr="00A40078" w:rsidRDefault="0042613D" w:rsidP="0042613D">
      <w:pPr>
        <w:tabs>
          <w:tab w:val="left" w:pos="720"/>
        </w:tabs>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sz w:val="24"/>
          <w:szCs w:val="24"/>
          <w:lang w:eastAsia="ru-RU"/>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14:paraId="30764E96" w14:textId="77777777" w:rsidR="0042613D" w:rsidRPr="00A40078" w:rsidRDefault="0042613D" w:rsidP="0042613D">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отношении претензии, возмещаемой по настоящему Договору, Страховщик будет в дополнение к Лимиту Ответственности (п. 4.6) возмещать ущерб Страхователя в отношении:</w:t>
      </w:r>
    </w:p>
    <w:p w14:paraId="45B1A35D" w14:textId="77777777" w:rsidR="0042613D" w:rsidRPr="00A40078" w:rsidRDefault="0042613D" w:rsidP="0042613D">
      <w:pPr>
        <w:widowControl w:val="0"/>
        <w:numPr>
          <w:ilvl w:val="0"/>
          <w:numId w:val="63"/>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14:paraId="4AD4FC94" w14:textId="77777777" w:rsidR="0042613D" w:rsidRPr="00A40078" w:rsidRDefault="0042613D" w:rsidP="0042613D">
      <w:pPr>
        <w:widowControl w:val="0"/>
        <w:numPr>
          <w:ilvl w:val="0"/>
          <w:numId w:val="63"/>
        </w:numPr>
        <w:tabs>
          <w:tab w:val="left"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14:paraId="67EA92C7" w14:textId="77777777" w:rsidR="0042613D" w:rsidRPr="00A40078" w:rsidRDefault="0042613D" w:rsidP="0042613D">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14:paraId="2D0DD468" w14:textId="77777777" w:rsidR="0042613D" w:rsidRPr="00A40078" w:rsidRDefault="0042613D" w:rsidP="0042613D">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069A53C8"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Страхование взаимной ответственности.</w:t>
      </w:r>
    </w:p>
    <w:p w14:paraId="698CC365"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 должен превышать общий Лимит ответственности, указанный в п. 4.6</w:t>
      </w:r>
      <w:r w:rsidRPr="00A40078">
        <w:rPr>
          <w:rFonts w:ascii="Times New Roman" w:eastAsia="Times New Roman" w:hAnsi="Times New Roman" w:cs="Times New Roman"/>
          <w:color w:val="000000"/>
          <w:sz w:val="24"/>
          <w:szCs w:val="24"/>
          <w:lang w:eastAsia="ru-RU"/>
        </w:rPr>
        <w:t xml:space="preserve"> настоящего Договора.</w:t>
      </w:r>
    </w:p>
    <w:p w14:paraId="5830EC2E" w14:textId="77777777" w:rsidR="0042613D" w:rsidRPr="00A40078" w:rsidRDefault="0042613D" w:rsidP="0042613D">
      <w:pPr>
        <w:spacing w:after="0" w:line="240" w:lineRule="auto"/>
        <w:ind w:firstLine="709"/>
        <w:jc w:val="both"/>
        <w:rPr>
          <w:rFonts w:ascii="Times New Roman" w:eastAsia="Times New Roman" w:hAnsi="Times New Roman" w:cs="Times New Roman"/>
          <w:b/>
          <w:sz w:val="24"/>
          <w:szCs w:val="24"/>
          <w:lang w:eastAsia="ru-RU"/>
        </w:rPr>
      </w:pPr>
    </w:p>
    <w:p w14:paraId="67E18F87" w14:textId="77777777" w:rsidR="0042613D" w:rsidRPr="00A40078" w:rsidRDefault="0042613D" w:rsidP="0042613D">
      <w:pPr>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Дополнительно застрахованные.</w:t>
      </w:r>
    </w:p>
    <w:p w14:paraId="534C20AF" w14:textId="77777777"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14:paraId="2A8EAFF8" w14:textId="77777777"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3F018121" w14:textId="77777777"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Посетители площадки</w:t>
      </w:r>
    </w:p>
    <w:p w14:paraId="37C3A621" w14:textId="77777777"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14:paraId="67C92357" w14:textId="77777777"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A5DBB44" w14:textId="77777777"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b/>
          <w:sz w:val="24"/>
          <w:szCs w:val="24"/>
          <w:lang w:eastAsia="ru-RU"/>
        </w:rPr>
        <w:t>Уменьшение убытка.</w:t>
      </w:r>
    </w:p>
    <w:p w14:paraId="68E5E070" w14:textId="77777777"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xml:space="preserve">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w:t>
      </w:r>
      <w:r w:rsidRPr="00A40078">
        <w:rPr>
          <w:rFonts w:ascii="Times New Roman" w:eastAsia="Times New Roman" w:hAnsi="Times New Roman" w:cs="Times New Roman"/>
          <w:color w:val="000000"/>
          <w:sz w:val="24"/>
          <w:szCs w:val="24"/>
          <w:lang w:eastAsia="ru-RU"/>
        </w:rPr>
        <w:lastRenderedPageBreak/>
        <w:t>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 соответствии с настоящим пунктом лежит на Страхователе.</w:t>
      </w:r>
    </w:p>
    <w:p w14:paraId="55E0267E" w14:textId="77777777"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p>
    <w:p w14:paraId="133188A4" w14:textId="77777777"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Оговорка о юрисдикции.</w:t>
      </w:r>
    </w:p>
    <w:p w14:paraId="6E53BF63"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14:paraId="1DE22191" w14:textId="77777777" w:rsidR="0042613D" w:rsidRPr="00A40078" w:rsidRDefault="0042613D" w:rsidP="0042613D">
      <w:pPr>
        <w:spacing w:after="0" w:line="240" w:lineRule="auto"/>
        <w:ind w:firstLine="709"/>
        <w:jc w:val="both"/>
        <w:rPr>
          <w:rFonts w:ascii="Times New Roman" w:eastAsia="Times New Roman" w:hAnsi="Times New Roman" w:cs="Times New Roman"/>
          <w:b/>
          <w:sz w:val="24"/>
          <w:szCs w:val="24"/>
          <w:lang w:eastAsia="ru-RU"/>
        </w:rPr>
      </w:pPr>
    </w:p>
    <w:p w14:paraId="072E8109" w14:textId="77777777" w:rsidR="0042613D" w:rsidRPr="00A40078" w:rsidRDefault="0042613D" w:rsidP="0042613D">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Исключения по Секции 2 «Страхование гражданской ответственности за причинение вреда жизни, здоровью, имуществу третьих лиц».</w:t>
      </w:r>
    </w:p>
    <w:p w14:paraId="1E18E314" w14:textId="77777777" w:rsidR="0042613D" w:rsidRPr="00A40078" w:rsidRDefault="0042613D" w:rsidP="0042613D">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Секцией 2 не покрывается:</w:t>
      </w:r>
    </w:p>
    <w:p w14:paraId="3BCC4192" w14:textId="77777777" w:rsidR="0042613D" w:rsidRPr="00A40078" w:rsidRDefault="0042613D" w:rsidP="0042613D">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1. Ответственность в отношении:</w:t>
      </w:r>
    </w:p>
    <w:p w14:paraId="25FC4692" w14:textId="77777777" w:rsidR="0042613D" w:rsidRPr="00A40078" w:rsidRDefault="0042613D" w:rsidP="0042613D">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14:paraId="5A2C2248" w14:textId="77777777" w:rsidR="0042613D" w:rsidRPr="00A40078" w:rsidRDefault="0042613D" w:rsidP="0042613D">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возмещения вреда Страхователем в соответствии с законодательством в отношении производственных травм или болезней работников.</w:t>
      </w:r>
    </w:p>
    <w:p w14:paraId="6A2C1CCA" w14:textId="77777777" w:rsidR="0042613D" w:rsidRPr="00A40078" w:rsidRDefault="0042613D" w:rsidP="0042613D">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2.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14:paraId="39595C28" w14:textId="77777777" w:rsidR="0042613D" w:rsidRPr="00A40078" w:rsidRDefault="0042613D" w:rsidP="0042613D">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3.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14:paraId="34313E27" w14:textId="77777777" w:rsidR="0042613D" w:rsidRPr="00A40078" w:rsidRDefault="0042613D" w:rsidP="0042613D">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4.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14:paraId="602A2CEA" w14:textId="77777777" w:rsidR="0042613D" w:rsidRPr="00A40078" w:rsidRDefault="0042613D" w:rsidP="0042613D">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14:paraId="4D0A098A" w14:textId="77777777" w:rsidR="0042613D" w:rsidRPr="00A40078" w:rsidRDefault="0042613D" w:rsidP="0042613D">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средств с постоянной установкой, которые не застрахованы по любому другому договору страхования.</w:t>
      </w:r>
    </w:p>
    <w:p w14:paraId="151CC8A1" w14:textId="77777777" w:rsidR="0042613D" w:rsidRPr="00A40078" w:rsidRDefault="0042613D" w:rsidP="0042613D">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5.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14:paraId="0C4985A2" w14:textId="77777777" w:rsidR="0042613D" w:rsidRPr="00A40078" w:rsidRDefault="0042613D" w:rsidP="0042613D">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6. Ответственность за:</w:t>
      </w:r>
    </w:p>
    <w:p w14:paraId="7B9853B7" w14:textId="77777777" w:rsidR="0042613D" w:rsidRPr="00A40078" w:rsidRDefault="0042613D" w:rsidP="0042613D">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14:paraId="1DD098B5" w14:textId="77777777" w:rsidR="0042613D" w:rsidRPr="00A40078" w:rsidRDefault="0042613D" w:rsidP="0042613D">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lastRenderedPageBreak/>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14:paraId="667F09BB" w14:textId="77777777" w:rsidR="0042613D" w:rsidRPr="00A40078" w:rsidRDefault="0042613D" w:rsidP="0042613D">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Штрафы, пени, штрафные санкции, связанные с событиями, описанными выше в пунктах (а) и (б).</w:t>
      </w:r>
    </w:p>
    <w:p w14:paraId="32A52AB1" w14:textId="77777777" w:rsidR="0042613D" w:rsidRPr="00A40078" w:rsidRDefault="0042613D" w:rsidP="0042613D">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14:paraId="0563A764" w14:textId="77777777" w:rsidR="0042613D" w:rsidRPr="00A40078" w:rsidRDefault="0042613D" w:rsidP="0042613D">
      <w:pPr>
        <w:spacing w:after="0" w:line="240" w:lineRule="auto"/>
        <w:ind w:firstLine="709"/>
        <w:jc w:val="both"/>
        <w:rPr>
          <w:rFonts w:ascii="Times New Roman" w:hAnsi="Times New Roman" w:cs="Times New Roman"/>
          <w:kern w:val="32"/>
          <w:sz w:val="24"/>
          <w:szCs w:val="24"/>
        </w:rPr>
      </w:pPr>
      <w:r w:rsidRPr="00A40078">
        <w:rPr>
          <w:rFonts w:ascii="Times New Roman" w:hAnsi="Times New Roman" w:cs="Times New Roman"/>
          <w:kern w:val="32"/>
          <w:sz w:val="24"/>
          <w:szCs w:val="24"/>
          <w:lang w:val="x-none"/>
        </w:rPr>
        <w:t>7. Возмещение сумм, указанных в качестве франшиз в настоящем Договоре.</w:t>
      </w:r>
    </w:p>
    <w:p w14:paraId="5B1947B2" w14:textId="77777777" w:rsidR="0042613D" w:rsidRPr="00A40078" w:rsidRDefault="0042613D" w:rsidP="0042613D">
      <w:pPr>
        <w:spacing w:after="0" w:line="240" w:lineRule="auto"/>
        <w:ind w:firstLine="709"/>
        <w:jc w:val="both"/>
        <w:rPr>
          <w:rFonts w:ascii="Times New Roman" w:eastAsia="Times New Roman" w:hAnsi="Times New Roman" w:cs="Times New Roman"/>
          <w:b/>
          <w:sz w:val="24"/>
          <w:szCs w:val="24"/>
          <w:lang w:eastAsia="ru-RU"/>
        </w:rPr>
      </w:pPr>
    </w:p>
    <w:p w14:paraId="73E0637C" w14:textId="77777777" w:rsidR="0042613D" w:rsidRPr="00A40078" w:rsidRDefault="0042613D" w:rsidP="0042613D">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A40078">
        <w:rPr>
          <w:rFonts w:ascii="Times New Roman" w:eastAsia="Times New Roman" w:hAnsi="Times New Roman" w:cs="Times New Roman"/>
          <w:b/>
          <w:bCs/>
          <w:sz w:val="24"/>
          <w:szCs w:val="24"/>
          <w:u w:val="single"/>
          <w:lang w:eastAsia="ru-RU"/>
        </w:rPr>
        <w:t>Особые условия («оговорки») применяемые к Секциям 1, 2.</w:t>
      </w:r>
    </w:p>
    <w:p w14:paraId="02557480" w14:textId="77777777"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23630E12" w14:textId="77777777"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Особые условия в отношении перехода прав требования (суброгации).</w:t>
      </w:r>
    </w:p>
    <w:p w14:paraId="2A1F8B87" w14:textId="77777777" w:rsidR="0042613D" w:rsidRPr="00A40078" w:rsidRDefault="0042613D" w:rsidP="0042613D">
      <w:pPr>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
    <w:p w14:paraId="1738935C" w14:textId="77777777" w:rsidR="0042613D" w:rsidRPr="00A40078" w:rsidRDefault="0042613D" w:rsidP="0042613D">
      <w:pPr>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Однако Страховщик не отказывается от права суброгации в отношении поставщиков / производителей оборудования в части их ответственности по гарантийным обязательствам в период, покрываемый по п.3.2.2.</w:t>
      </w:r>
    </w:p>
    <w:p w14:paraId="7079F7AD" w14:textId="77777777" w:rsidR="0042613D" w:rsidRPr="00A40078" w:rsidRDefault="0042613D" w:rsidP="0042613D">
      <w:pPr>
        <w:widowControl w:val="0"/>
        <w:spacing w:after="0" w:line="240" w:lineRule="auto"/>
        <w:ind w:firstLine="709"/>
        <w:jc w:val="both"/>
        <w:rPr>
          <w:rFonts w:ascii="Times New Roman" w:eastAsia="Times New Roman" w:hAnsi="Times New Roman" w:cs="Times New Roman"/>
          <w:b/>
          <w:bCs/>
          <w:sz w:val="24"/>
          <w:szCs w:val="24"/>
          <w:u w:val="single"/>
          <w:lang w:eastAsia="ru-RU"/>
        </w:rPr>
      </w:pPr>
    </w:p>
    <w:p w14:paraId="121F9E16" w14:textId="77777777"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Превентивные мероприятия.</w:t>
      </w:r>
    </w:p>
    <w:p w14:paraId="62007DBE" w14:textId="77777777" w:rsidR="0042613D" w:rsidRPr="00A40078" w:rsidRDefault="0042613D" w:rsidP="0042613D">
      <w:pPr>
        <w:tabs>
          <w:tab w:val="left" w:pos="0"/>
          <w:tab w:val="left" w:pos="54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 дальнейшего или потенциального ущерба или гибели.</w:t>
      </w:r>
    </w:p>
    <w:p w14:paraId="47E4D45D"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4.8.1. Договора страхования.</w:t>
      </w:r>
    </w:p>
    <w:p w14:paraId="30B3D4AB" w14:textId="77777777" w:rsidR="0042613D" w:rsidRPr="00A40078" w:rsidRDefault="0042613D" w:rsidP="0042613D">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p>
    <w:p w14:paraId="7DF278A3" w14:textId="77777777"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Расходы на тушение пожара.</w:t>
      </w:r>
    </w:p>
    <w:p w14:paraId="5A0B0138" w14:textId="77777777" w:rsidR="0042613D" w:rsidRPr="00A40078" w:rsidRDefault="0042613D" w:rsidP="0042613D">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Возмещение, предоставляемое настоящей Секцией, включает, разумно понесенные расходы Страхователя (Выгодопориобретателя)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
    <w:p w14:paraId="733AB2DB" w14:textId="77777777"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 собственников, сотрудников или добровольцев).</w:t>
      </w:r>
    </w:p>
    <w:p w14:paraId="2DEC82E1"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lastRenderedPageBreak/>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4.8.2. Договора страхования.</w:t>
      </w:r>
    </w:p>
    <w:p w14:paraId="6565CD60" w14:textId="77777777" w:rsidR="0042613D" w:rsidRPr="00A40078" w:rsidRDefault="0042613D" w:rsidP="0042613D">
      <w:pPr>
        <w:widowControl w:val="0"/>
        <w:spacing w:after="0" w:line="240" w:lineRule="auto"/>
        <w:ind w:firstLine="709"/>
        <w:jc w:val="both"/>
        <w:rPr>
          <w:rFonts w:ascii="Times New Roman" w:eastAsia="Times New Roman" w:hAnsi="Times New Roman" w:cs="Times New Roman"/>
          <w:b/>
          <w:bCs/>
          <w:sz w:val="24"/>
          <w:szCs w:val="24"/>
          <w:lang w:eastAsia="ru-RU"/>
        </w:rPr>
      </w:pPr>
    </w:p>
    <w:p w14:paraId="0D84BB56" w14:textId="77777777" w:rsidR="0042613D" w:rsidRPr="00A40078" w:rsidRDefault="0042613D" w:rsidP="0042613D">
      <w:pPr>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Расходы на оплату услуг специалистов.</w:t>
      </w:r>
    </w:p>
    <w:p w14:paraId="38139574"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14:paraId="62595A5B" w14:textId="77777777"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4.8.3 Договора страхования.</w:t>
      </w:r>
    </w:p>
    <w:p w14:paraId="18EC3F62" w14:textId="77777777"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trike/>
          <w:sz w:val="24"/>
          <w:szCs w:val="24"/>
          <w:lang w:eastAsia="ru-RU"/>
        </w:rPr>
      </w:pPr>
    </w:p>
    <w:p w14:paraId="3A4862C7" w14:textId="77777777" w:rsidR="0042613D" w:rsidRPr="00A40078" w:rsidRDefault="0042613D" w:rsidP="0042613D">
      <w:pPr>
        <w:tabs>
          <w:tab w:val="num" w:pos="0"/>
          <w:tab w:val="left" w:pos="600"/>
          <w:tab w:val="left" w:pos="3600"/>
          <w:tab w:val="left" w:pos="4200"/>
        </w:tabs>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b/>
          <w:sz w:val="24"/>
          <w:szCs w:val="24"/>
          <w:lang w:eastAsia="ru-RU"/>
        </w:rPr>
        <w:t>Интересы других сторон.</w:t>
      </w:r>
    </w:p>
    <w:p w14:paraId="06022D69" w14:textId="77777777" w:rsidR="0042613D" w:rsidRPr="00A40078" w:rsidRDefault="0042613D" w:rsidP="0042613D">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Когда любой из Страхователя/Выгодоприбретателей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
    <w:p w14:paraId="1C94C2B4" w14:textId="77777777" w:rsidR="0042613D" w:rsidRPr="00A40078" w:rsidRDefault="0042613D" w:rsidP="0042613D">
      <w:pPr>
        <w:widowControl w:val="0"/>
        <w:spacing w:after="0" w:line="240" w:lineRule="auto"/>
        <w:ind w:firstLine="709"/>
        <w:jc w:val="both"/>
        <w:rPr>
          <w:rFonts w:ascii="Times New Roman" w:eastAsia="Times New Roman" w:hAnsi="Times New Roman" w:cs="Times New Roman"/>
          <w:b/>
          <w:bCs/>
          <w:sz w:val="24"/>
          <w:szCs w:val="24"/>
          <w:lang w:eastAsia="ru-RU"/>
        </w:rPr>
      </w:pPr>
    </w:p>
    <w:p w14:paraId="11FE37A7"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Согласованные сюрвейеры.</w:t>
      </w:r>
    </w:p>
    <w:p w14:paraId="60A9C75A" w14:textId="77777777"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14:paraId="6C519EAF"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val="en-US" w:eastAsia="ru-RU"/>
        </w:rPr>
      </w:pPr>
      <w:r w:rsidRPr="00A40078">
        <w:rPr>
          <w:rFonts w:ascii="Times New Roman" w:eastAsia="Times New Roman" w:hAnsi="Times New Roman" w:cs="Times New Roman"/>
          <w:sz w:val="24"/>
          <w:szCs w:val="24"/>
          <w:lang w:eastAsia="ru-RU"/>
        </w:rPr>
        <w:t>ООО</w:t>
      </w:r>
      <w:r w:rsidRPr="00A40078">
        <w:rPr>
          <w:rFonts w:ascii="Times New Roman" w:eastAsia="Times New Roman" w:hAnsi="Times New Roman" w:cs="Times New Roman"/>
          <w:sz w:val="24"/>
          <w:szCs w:val="24"/>
          <w:lang w:val="en-US" w:eastAsia="ru-RU"/>
        </w:rPr>
        <w:t xml:space="preserve"> «</w:t>
      </w:r>
      <w:r w:rsidRPr="00A40078">
        <w:rPr>
          <w:rFonts w:ascii="Times New Roman" w:eastAsia="Times New Roman" w:hAnsi="Times New Roman" w:cs="Times New Roman"/>
          <w:sz w:val="24"/>
          <w:szCs w:val="24"/>
          <w:lang w:eastAsia="ru-RU"/>
        </w:rPr>
        <w:t>РусСюрвей</w:t>
      </w:r>
      <w:r w:rsidRPr="00A40078">
        <w:rPr>
          <w:rFonts w:ascii="Times New Roman" w:eastAsia="Times New Roman" w:hAnsi="Times New Roman" w:cs="Times New Roman"/>
          <w:sz w:val="24"/>
          <w:szCs w:val="24"/>
          <w:lang w:val="en-US" w:eastAsia="ru-RU"/>
        </w:rPr>
        <w:t xml:space="preserve">» (Crawford), </w:t>
      </w:r>
    </w:p>
    <w:p w14:paraId="12419B5C"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val="en-US" w:eastAsia="ru-RU"/>
        </w:rPr>
      </w:pPr>
      <w:r w:rsidRPr="00A40078">
        <w:rPr>
          <w:rFonts w:ascii="Times New Roman" w:eastAsia="Times New Roman" w:hAnsi="Times New Roman" w:cs="Times New Roman"/>
          <w:sz w:val="24"/>
          <w:szCs w:val="24"/>
          <w:lang w:val="en-US" w:eastAsia="ru-RU"/>
        </w:rPr>
        <w:t xml:space="preserve">MIT Advanta, </w:t>
      </w:r>
    </w:p>
    <w:p w14:paraId="79F1CE98" w14:textId="77777777" w:rsidR="0042613D" w:rsidRPr="00A40078"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val="en-US" w:eastAsia="ru-RU"/>
        </w:rPr>
        <w:t>Matthew</w:t>
      </w:r>
      <w:r w:rsidRPr="00A40078">
        <w:rPr>
          <w:rFonts w:ascii="Times New Roman" w:eastAsia="Times New Roman" w:hAnsi="Times New Roman" w:cs="Times New Roman"/>
          <w:sz w:val="24"/>
          <w:szCs w:val="24"/>
          <w:lang w:val="en-GB" w:eastAsia="ru-RU"/>
        </w:rPr>
        <w:t>s</w:t>
      </w:r>
      <w:r w:rsidRPr="00A40078">
        <w:rPr>
          <w:rFonts w:ascii="Times New Roman" w:eastAsia="Times New Roman" w:hAnsi="Times New Roman" w:cs="Times New Roman"/>
          <w:sz w:val="24"/>
          <w:szCs w:val="24"/>
          <w:lang w:eastAsia="ru-RU"/>
        </w:rPr>
        <w:t xml:space="preserve"> </w:t>
      </w:r>
      <w:r w:rsidRPr="00A40078">
        <w:rPr>
          <w:rFonts w:ascii="Times New Roman" w:eastAsia="Times New Roman" w:hAnsi="Times New Roman" w:cs="Times New Roman"/>
          <w:sz w:val="24"/>
          <w:szCs w:val="24"/>
          <w:lang w:val="en-US" w:eastAsia="ru-RU"/>
        </w:rPr>
        <w:t>Daniel</w:t>
      </w:r>
      <w:r w:rsidRPr="00A40078">
        <w:rPr>
          <w:rFonts w:ascii="Times New Roman" w:eastAsia="Times New Roman" w:hAnsi="Times New Roman" w:cs="Times New Roman"/>
          <w:sz w:val="24"/>
          <w:szCs w:val="24"/>
          <w:lang w:eastAsia="ru-RU"/>
        </w:rPr>
        <w:t>.</w:t>
      </w:r>
    </w:p>
    <w:p w14:paraId="4C8F8392" w14:textId="77777777" w:rsidR="0042613D" w:rsidRPr="00A40078" w:rsidRDefault="0042613D" w:rsidP="0042613D">
      <w:pPr>
        <w:widowControl w:val="0"/>
        <w:spacing w:after="0" w:line="240" w:lineRule="auto"/>
        <w:ind w:firstLine="709"/>
        <w:jc w:val="both"/>
        <w:rPr>
          <w:rFonts w:ascii="Times New Roman" w:eastAsia="Times New Roman" w:hAnsi="Times New Roman" w:cs="Times New Roman"/>
          <w:b/>
          <w:bCs/>
          <w:sz w:val="24"/>
          <w:szCs w:val="24"/>
          <w:lang w:eastAsia="ru-RU"/>
        </w:rPr>
      </w:pPr>
    </w:p>
    <w:p w14:paraId="38B756AD"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Страховое покрытие взаимных претензий.</w:t>
      </w:r>
    </w:p>
    <w:p w14:paraId="6C84EE22" w14:textId="77777777"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14:paraId="42B06C89" w14:textId="77777777" w:rsidR="0042613D" w:rsidRPr="00A40078" w:rsidRDefault="0042613D" w:rsidP="0042613D">
      <w:pPr>
        <w:tabs>
          <w:tab w:val="num" w:pos="54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14:paraId="0540AA0D" w14:textId="77777777" w:rsidR="0042613D" w:rsidRPr="00A40078" w:rsidRDefault="0042613D" w:rsidP="0042613D">
      <w:pPr>
        <w:tabs>
          <w:tab w:val="num" w:pos="54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14:paraId="1CC865E1" w14:textId="77777777" w:rsidR="0042613D" w:rsidRPr="00A40078" w:rsidRDefault="0042613D" w:rsidP="0042613D">
      <w:pPr>
        <w:tabs>
          <w:tab w:val="num" w:pos="54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14:paraId="4EF92235"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г) Однако настоящим согласовано, что совершение действий, указанных в пункте в) одним из лиц, указанных в п. 1.5.1 настоящего Договора, не должно ограничивать право на </w:t>
      </w:r>
      <w:r w:rsidRPr="00A40078">
        <w:rPr>
          <w:rFonts w:ascii="Times New Roman" w:eastAsia="Times New Roman" w:hAnsi="Times New Roman" w:cs="Times New Roman"/>
          <w:sz w:val="24"/>
          <w:szCs w:val="24"/>
          <w:lang w:eastAsia="ru-RU"/>
        </w:rPr>
        <w:lastRenderedPageBreak/>
        <w:t>страховое возмещение других лиц, которые имеют имущественный интерес и действия которых не попадают под пункт в);</w:t>
      </w:r>
    </w:p>
    <w:p w14:paraId="46A2314E"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14:paraId="574A664F"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14:paraId="5C43D0E5" w14:textId="77777777"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ведома или указания, если он знал о возможности наступления нежелательных последствий, желал их наступления или относился к ним безразлично.</w:t>
      </w:r>
    </w:p>
    <w:p w14:paraId="30B1C61F" w14:textId="77777777" w:rsidR="0042613D" w:rsidRPr="00A40078" w:rsidRDefault="0042613D" w:rsidP="0042613D">
      <w:pPr>
        <w:spacing w:after="0" w:line="240" w:lineRule="auto"/>
        <w:jc w:val="both"/>
        <w:rPr>
          <w:rFonts w:ascii="Times New Roman" w:eastAsia="Times New Roman" w:hAnsi="Times New Roman" w:cs="Times New Roman"/>
          <w:bCs/>
          <w:sz w:val="24"/>
          <w:szCs w:val="24"/>
          <w:lang w:eastAsia="ru-RU"/>
        </w:rPr>
      </w:pPr>
    </w:p>
    <w:p w14:paraId="2F0A6070" w14:textId="77777777" w:rsidR="0042613D" w:rsidRPr="00A40078" w:rsidRDefault="0042613D" w:rsidP="0042613D">
      <w:pPr>
        <w:spacing w:after="0" w:line="240" w:lineRule="auto"/>
        <w:jc w:val="both"/>
        <w:rPr>
          <w:rFonts w:ascii="Times New Roman" w:eastAsia="Times New Roman" w:hAnsi="Times New Roman" w:cs="Times New Roman"/>
          <w:bCs/>
          <w:sz w:val="24"/>
          <w:szCs w:val="24"/>
          <w:lang w:eastAsia="ru-RU"/>
        </w:rPr>
      </w:pPr>
    </w:p>
    <w:tbl>
      <w:tblPr>
        <w:tblW w:w="0" w:type="auto"/>
        <w:tblInd w:w="108" w:type="dxa"/>
        <w:tblLook w:val="01E0" w:firstRow="1" w:lastRow="1" w:firstColumn="1" w:lastColumn="1" w:noHBand="0" w:noVBand="0"/>
      </w:tblPr>
      <w:tblGrid>
        <w:gridCol w:w="5040"/>
        <w:gridCol w:w="4500"/>
      </w:tblGrid>
      <w:tr w:rsidR="0042613D" w:rsidRPr="00A40078" w14:paraId="6567888E" w14:textId="77777777" w:rsidTr="0042613D">
        <w:tc>
          <w:tcPr>
            <w:tcW w:w="5040" w:type="dxa"/>
          </w:tcPr>
          <w:p w14:paraId="3C2285F9" w14:textId="77777777" w:rsidR="0042613D" w:rsidRPr="00A40078" w:rsidRDefault="0042613D" w:rsidP="0042613D">
            <w:pPr>
              <w:spacing w:after="0" w:line="240" w:lineRule="auto"/>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Страхователь</w:t>
            </w:r>
          </w:p>
          <w:p w14:paraId="137A80C5" w14:textId="77777777" w:rsidR="0042613D" w:rsidRPr="00A40078" w:rsidRDefault="0042613D" w:rsidP="0042613D">
            <w:pPr>
              <w:spacing w:after="0" w:line="240" w:lineRule="auto"/>
              <w:jc w:val="both"/>
              <w:rPr>
                <w:rFonts w:ascii="Times New Roman" w:eastAsia="Times New Roman" w:hAnsi="Times New Roman" w:cs="Times New Roman"/>
                <w:b/>
                <w:sz w:val="24"/>
                <w:szCs w:val="24"/>
                <w:lang w:eastAsia="ru-RU"/>
              </w:rPr>
            </w:pPr>
          </w:p>
          <w:p w14:paraId="5DAABAD7" w14:textId="77777777" w:rsidR="0042613D" w:rsidRPr="00A40078" w:rsidRDefault="0042613D" w:rsidP="0042613D">
            <w:pPr>
              <w:spacing w:after="0" w:line="240" w:lineRule="auto"/>
              <w:jc w:val="both"/>
              <w:rPr>
                <w:rFonts w:ascii="Times New Roman" w:eastAsia="Times New Roman" w:hAnsi="Times New Roman" w:cs="Times New Roman"/>
                <w:sz w:val="24"/>
                <w:szCs w:val="24"/>
                <w:lang w:eastAsia="ru-RU"/>
              </w:rPr>
            </w:pPr>
          </w:p>
          <w:p w14:paraId="79CEA990" w14:textId="77777777" w:rsidR="0042613D" w:rsidRPr="00A40078" w:rsidRDefault="0042613D" w:rsidP="0042613D">
            <w:pPr>
              <w:spacing w:after="0" w:line="240" w:lineRule="auto"/>
              <w:jc w:val="both"/>
              <w:rPr>
                <w:rFonts w:ascii="Times New Roman" w:eastAsia="Times New Roman" w:hAnsi="Times New Roman" w:cs="Times New Roman"/>
                <w:sz w:val="24"/>
                <w:szCs w:val="24"/>
                <w:lang w:eastAsia="ru-RU"/>
              </w:rPr>
            </w:pPr>
          </w:p>
          <w:p w14:paraId="084BE2E4" w14:textId="77777777" w:rsidR="0042613D" w:rsidRPr="00A40078" w:rsidRDefault="0042613D" w:rsidP="0042613D">
            <w:pPr>
              <w:widowControl w:val="0"/>
              <w:spacing w:after="0" w:line="240" w:lineRule="auto"/>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___________________/</w:t>
            </w:r>
            <w:r w:rsidRPr="00A40078">
              <w:rPr>
                <w:rFonts w:ascii="Times New Roman" w:eastAsia="Times New Roman" w:hAnsi="Times New Roman" w:cs="Times New Roman"/>
                <w:sz w:val="24"/>
                <w:szCs w:val="24"/>
                <w:lang w:eastAsia="ru-RU"/>
              </w:rPr>
              <w:t xml:space="preserve"> </w:t>
            </w:r>
            <w:r w:rsidRPr="00A40078">
              <w:rPr>
                <w:rFonts w:ascii="Times New Roman" w:eastAsia="Times New Roman" w:hAnsi="Times New Roman" w:cs="Times New Roman"/>
                <w:b/>
                <w:sz w:val="24"/>
                <w:szCs w:val="24"/>
                <w:lang w:eastAsia="ru-RU"/>
              </w:rPr>
              <w:t>_____________</w:t>
            </w:r>
            <w:r w:rsidRPr="00A40078">
              <w:rPr>
                <w:rFonts w:ascii="Times New Roman" w:eastAsia="Times New Roman" w:hAnsi="Times New Roman" w:cs="Times New Roman"/>
                <w:sz w:val="24"/>
                <w:szCs w:val="24"/>
                <w:lang w:eastAsia="ru-RU"/>
              </w:rPr>
              <w:t xml:space="preserve"> </w:t>
            </w:r>
            <w:r w:rsidRPr="00A40078">
              <w:rPr>
                <w:rFonts w:ascii="Times New Roman" w:eastAsia="Times New Roman" w:hAnsi="Times New Roman" w:cs="Times New Roman"/>
                <w:b/>
                <w:sz w:val="24"/>
                <w:szCs w:val="24"/>
                <w:lang w:eastAsia="ru-RU"/>
              </w:rPr>
              <w:t>/</w:t>
            </w:r>
          </w:p>
          <w:p w14:paraId="624BF5C1" w14:textId="77777777" w:rsidR="0042613D" w:rsidRPr="00A40078" w:rsidRDefault="0042613D" w:rsidP="0042613D">
            <w:pPr>
              <w:spacing w:after="0" w:line="240" w:lineRule="auto"/>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М.П.                (подпись)</w:t>
            </w:r>
          </w:p>
          <w:p w14:paraId="171FDE68" w14:textId="77777777" w:rsidR="0042613D" w:rsidRPr="00A40078" w:rsidRDefault="0042613D" w:rsidP="0042613D">
            <w:pPr>
              <w:spacing w:after="0" w:line="240" w:lineRule="auto"/>
              <w:jc w:val="both"/>
              <w:rPr>
                <w:rFonts w:ascii="Times New Roman" w:eastAsia="Times New Roman" w:hAnsi="Times New Roman" w:cs="Times New Roman"/>
                <w:sz w:val="24"/>
                <w:szCs w:val="24"/>
                <w:lang w:eastAsia="ru-RU"/>
              </w:rPr>
            </w:pPr>
          </w:p>
        </w:tc>
        <w:tc>
          <w:tcPr>
            <w:tcW w:w="4500" w:type="dxa"/>
          </w:tcPr>
          <w:p w14:paraId="3CA407D6" w14:textId="77777777" w:rsidR="0042613D" w:rsidRPr="00A40078" w:rsidRDefault="0042613D" w:rsidP="0042613D">
            <w:pPr>
              <w:widowControl w:val="0"/>
              <w:spacing w:after="0" w:line="240" w:lineRule="auto"/>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Страховщик</w:t>
            </w:r>
          </w:p>
          <w:p w14:paraId="7BCD5E3A" w14:textId="77777777" w:rsidR="0042613D" w:rsidRPr="00A40078" w:rsidRDefault="0042613D" w:rsidP="0042613D">
            <w:pPr>
              <w:widowControl w:val="0"/>
              <w:spacing w:after="0" w:line="240" w:lineRule="auto"/>
              <w:jc w:val="both"/>
              <w:rPr>
                <w:rFonts w:ascii="Times New Roman" w:eastAsia="Times New Roman" w:hAnsi="Times New Roman" w:cs="Times New Roman"/>
                <w:b/>
                <w:sz w:val="24"/>
                <w:szCs w:val="24"/>
                <w:lang w:eastAsia="ru-RU"/>
              </w:rPr>
            </w:pPr>
          </w:p>
          <w:p w14:paraId="10A4CDD6" w14:textId="77777777" w:rsidR="0042613D" w:rsidRPr="00A40078" w:rsidRDefault="0042613D" w:rsidP="0042613D">
            <w:pPr>
              <w:widowControl w:val="0"/>
              <w:spacing w:after="0" w:line="240" w:lineRule="auto"/>
              <w:jc w:val="both"/>
              <w:rPr>
                <w:rFonts w:ascii="Times New Roman" w:eastAsia="Times New Roman" w:hAnsi="Times New Roman" w:cs="Times New Roman"/>
                <w:b/>
                <w:sz w:val="24"/>
                <w:szCs w:val="24"/>
                <w:lang w:eastAsia="ru-RU"/>
              </w:rPr>
            </w:pPr>
          </w:p>
          <w:p w14:paraId="1D793A79" w14:textId="77777777" w:rsidR="0042613D" w:rsidRPr="00A40078" w:rsidRDefault="0042613D" w:rsidP="0042613D">
            <w:pPr>
              <w:widowControl w:val="0"/>
              <w:spacing w:after="0" w:line="240" w:lineRule="auto"/>
              <w:jc w:val="both"/>
              <w:rPr>
                <w:rFonts w:ascii="Times New Roman" w:eastAsia="Times New Roman" w:hAnsi="Times New Roman" w:cs="Times New Roman"/>
                <w:sz w:val="24"/>
                <w:szCs w:val="24"/>
                <w:lang w:eastAsia="ru-RU"/>
              </w:rPr>
            </w:pPr>
          </w:p>
          <w:p w14:paraId="4EC5027B" w14:textId="77777777" w:rsidR="0042613D" w:rsidRPr="00A40078" w:rsidRDefault="0042613D" w:rsidP="0042613D">
            <w:pPr>
              <w:widowControl w:val="0"/>
              <w:spacing w:after="0" w:line="240" w:lineRule="auto"/>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_______________</w:t>
            </w:r>
            <w:r w:rsidRPr="00A40078">
              <w:rPr>
                <w:rFonts w:ascii="Times New Roman" w:eastAsia="Times New Roman" w:hAnsi="Times New Roman" w:cs="Times New Roman"/>
                <w:sz w:val="24"/>
                <w:szCs w:val="24"/>
                <w:lang w:eastAsia="ru-RU"/>
              </w:rPr>
              <w:t xml:space="preserve">/ </w:t>
            </w:r>
            <w:r w:rsidRPr="00A40078">
              <w:rPr>
                <w:rFonts w:ascii="Times New Roman" w:eastAsia="Times New Roman" w:hAnsi="Times New Roman" w:cs="Times New Roman"/>
                <w:b/>
                <w:sz w:val="24"/>
                <w:szCs w:val="24"/>
                <w:lang w:eastAsia="ru-RU"/>
              </w:rPr>
              <w:t>_____________ /</w:t>
            </w:r>
          </w:p>
          <w:p w14:paraId="76FD104E" w14:textId="77777777" w:rsidR="0042613D" w:rsidRPr="00A40078" w:rsidRDefault="0042613D" w:rsidP="0042613D">
            <w:pPr>
              <w:spacing w:after="0" w:line="240" w:lineRule="auto"/>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М.П.                (подпись)</w:t>
            </w:r>
          </w:p>
        </w:tc>
      </w:tr>
    </w:tbl>
    <w:p w14:paraId="4FEE921E" w14:textId="77777777" w:rsidR="0042613D" w:rsidRPr="00A40078" w:rsidRDefault="0042613D" w:rsidP="0042613D">
      <w:pPr>
        <w:spacing w:after="0" w:line="240" w:lineRule="auto"/>
        <w:rPr>
          <w:rFonts w:ascii="Times New Roman" w:eastAsia="Times New Roman" w:hAnsi="Times New Roman" w:cs="Times New Roman"/>
          <w:sz w:val="28"/>
          <w:szCs w:val="28"/>
          <w:lang w:eastAsia="ru-RU"/>
        </w:rPr>
      </w:pPr>
    </w:p>
    <w:p w14:paraId="0E685D45" w14:textId="77777777" w:rsidR="0042613D" w:rsidRPr="00A40078" w:rsidRDefault="0042613D" w:rsidP="0042613D">
      <w:pPr>
        <w:tabs>
          <w:tab w:val="left" w:pos="1134"/>
        </w:tabs>
        <w:suppressAutoHyphens/>
        <w:spacing w:after="0" w:line="240" w:lineRule="auto"/>
        <w:ind w:right="55" w:hanging="426"/>
        <w:jc w:val="right"/>
        <w:outlineLvl w:val="3"/>
        <w:rPr>
          <w:rFonts w:ascii="Times New Roman" w:eastAsia="Times New Roman" w:hAnsi="Times New Roman" w:cs="Times New Roman"/>
          <w:b/>
          <w:bCs/>
          <w:iCs/>
          <w:sz w:val="28"/>
          <w:szCs w:val="28"/>
          <w:lang w:eastAsia="ru-RU"/>
        </w:rPr>
      </w:pPr>
    </w:p>
    <w:p w14:paraId="54CEE7C6" w14:textId="77777777" w:rsidR="0042613D" w:rsidRPr="00A40078" w:rsidRDefault="0042613D" w:rsidP="0042613D">
      <w:pPr>
        <w:spacing w:after="160" w:line="259" w:lineRule="auto"/>
        <w:rPr>
          <w:rFonts w:ascii="Times New Roman" w:eastAsia="Times New Roman" w:hAnsi="Times New Roman" w:cs="Times New Roman"/>
          <w:b/>
          <w:bCs/>
          <w:iCs/>
          <w:sz w:val="28"/>
          <w:szCs w:val="28"/>
          <w:lang w:eastAsia="ru-RU"/>
        </w:rPr>
      </w:pPr>
      <w:r w:rsidRPr="00A40078">
        <w:rPr>
          <w:rFonts w:ascii="Times New Roman" w:eastAsia="Times New Roman" w:hAnsi="Times New Roman" w:cs="Times New Roman"/>
          <w:b/>
          <w:bCs/>
          <w:iCs/>
          <w:sz w:val="28"/>
          <w:szCs w:val="28"/>
          <w:lang w:eastAsia="ru-RU"/>
        </w:rPr>
        <w:br w:type="page"/>
      </w:r>
    </w:p>
    <w:p w14:paraId="209E6A41" w14:textId="77777777" w:rsidR="0042613D" w:rsidRPr="00A40078" w:rsidRDefault="0042613D" w:rsidP="0042613D">
      <w:pPr>
        <w:widowControl w:val="0"/>
        <w:tabs>
          <w:tab w:val="left" w:pos="709"/>
          <w:tab w:val="left" w:pos="2856"/>
        </w:tabs>
        <w:spacing w:after="0" w:line="240" w:lineRule="auto"/>
        <w:ind w:firstLine="6237"/>
        <w:rPr>
          <w:rFonts w:ascii="Times New Roman" w:hAnsi="Times New Roman" w:cs="Times New Roman"/>
          <w:sz w:val="24"/>
          <w:szCs w:val="24"/>
        </w:rPr>
      </w:pPr>
      <w:r w:rsidRPr="00A40078">
        <w:rPr>
          <w:rFonts w:ascii="Times New Roman" w:hAnsi="Times New Roman" w:cs="Times New Roman"/>
          <w:sz w:val="24"/>
          <w:szCs w:val="24"/>
        </w:rPr>
        <w:lastRenderedPageBreak/>
        <w:t xml:space="preserve">Приложение 18 к Договору </w:t>
      </w:r>
    </w:p>
    <w:p w14:paraId="785EF27D" w14:textId="77777777" w:rsidR="0042613D" w:rsidRPr="00A40078" w:rsidRDefault="0042613D" w:rsidP="0042613D">
      <w:pPr>
        <w:widowControl w:val="0"/>
        <w:tabs>
          <w:tab w:val="left" w:pos="709"/>
          <w:tab w:val="left" w:pos="2856"/>
        </w:tabs>
        <w:spacing w:after="0" w:line="240" w:lineRule="auto"/>
        <w:ind w:firstLine="6237"/>
        <w:rPr>
          <w:rFonts w:ascii="Times New Roman" w:hAnsi="Times New Roman" w:cs="Times New Roman"/>
          <w:sz w:val="24"/>
          <w:szCs w:val="24"/>
        </w:rPr>
      </w:pPr>
      <w:r w:rsidRPr="00A40078">
        <w:rPr>
          <w:rFonts w:ascii="Times New Roman" w:hAnsi="Times New Roman" w:cs="Times New Roman"/>
          <w:sz w:val="24"/>
        </w:rPr>
        <w:t>от ____________ № _____</w:t>
      </w:r>
    </w:p>
    <w:p w14:paraId="6D898C0F" w14:textId="77777777" w:rsidR="0042613D" w:rsidRPr="00A40078" w:rsidRDefault="0042613D" w:rsidP="0042613D">
      <w:pPr>
        <w:pStyle w:val="afa"/>
        <w:widowControl w:val="0"/>
        <w:spacing w:line="240" w:lineRule="auto"/>
        <w:ind w:firstLine="0"/>
        <w:rPr>
          <w:rFonts w:cs="Times New Roman"/>
          <w:b/>
          <w:bCs/>
        </w:rPr>
      </w:pPr>
    </w:p>
    <w:p w14:paraId="50CF15F5" w14:textId="77777777" w:rsidR="0042613D" w:rsidRPr="00A40078" w:rsidRDefault="0042613D" w:rsidP="0042613D">
      <w:pPr>
        <w:widowControl w:val="0"/>
        <w:spacing w:after="0" w:line="240" w:lineRule="auto"/>
        <w:jc w:val="center"/>
        <w:rPr>
          <w:rFonts w:ascii="Times New Roman" w:hAnsi="Times New Roman" w:cs="Times New Roman"/>
          <w:b/>
          <w:bCs/>
          <w:sz w:val="24"/>
          <w:szCs w:val="24"/>
        </w:rPr>
      </w:pPr>
      <w:r w:rsidRPr="00A40078">
        <w:rPr>
          <w:rFonts w:ascii="Times New Roman" w:hAnsi="Times New Roman" w:cs="Times New Roman"/>
          <w:b/>
          <w:bCs/>
          <w:sz w:val="24"/>
          <w:szCs w:val="24"/>
        </w:rPr>
        <w:t>Форма Соглашения о раскрытии информации для заключения Подрядчиком (Сторона-1) с Субподрядчиком (Сторона-2)</w:t>
      </w:r>
    </w:p>
    <w:p w14:paraId="338A313F" w14:textId="77777777" w:rsidR="0042613D" w:rsidRPr="00A40078" w:rsidRDefault="0042613D" w:rsidP="0042613D">
      <w:pPr>
        <w:widowControl w:val="0"/>
        <w:spacing w:after="0" w:line="240" w:lineRule="auto"/>
        <w:jc w:val="center"/>
        <w:rPr>
          <w:rFonts w:ascii="Times New Roman" w:hAnsi="Times New Roman" w:cs="Times New Roman"/>
          <w:b/>
          <w:bCs/>
          <w:sz w:val="24"/>
          <w:szCs w:val="24"/>
        </w:rPr>
      </w:pPr>
    </w:p>
    <w:p w14:paraId="578FFE2D" w14:textId="77777777" w:rsidR="0042613D" w:rsidRPr="00A40078" w:rsidRDefault="0042613D" w:rsidP="0042613D">
      <w:pPr>
        <w:widowControl w:val="0"/>
        <w:spacing w:after="0" w:line="240" w:lineRule="auto"/>
        <w:jc w:val="center"/>
        <w:rPr>
          <w:rFonts w:ascii="Times New Roman" w:hAnsi="Times New Roman" w:cs="Times New Roman"/>
          <w:sz w:val="24"/>
          <w:szCs w:val="24"/>
        </w:rPr>
      </w:pPr>
      <w:r w:rsidRPr="00A40078">
        <w:rPr>
          <w:rFonts w:ascii="Times New Roman" w:hAnsi="Times New Roman" w:cs="Times New Roman"/>
          <w:b/>
          <w:bCs/>
          <w:sz w:val="24"/>
          <w:szCs w:val="24"/>
        </w:rPr>
        <w:t>СОГЛАШЕНИЕ О РАСКРЫТИИ ИНФОРМАЦИИ</w:t>
      </w:r>
    </w:p>
    <w:p w14:paraId="4A16D858" w14:textId="77777777" w:rsidR="0042613D" w:rsidRPr="00A40078" w:rsidRDefault="0042613D" w:rsidP="0042613D">
      <w:pPr>
        <w:widowControl w:val="0"/>
        <w:spacing w:after="0" w:line="240" w:lineRule="auto"/>
        <w:rPr>
          <w:rFonts w:ascii="Times New Roman" w:hAnsi="Times New Roman" w:cs="Times New Roman"/>
          <w:sz w:val="24"/>
          <w:szCs w:val="24"/>
        </w:rPr>
      </w:pPr>
    </w:p>
    <w:p w14:paraId="69767332" w14:textId="77777777" w:rsidR="0042613D" w:rsidRPr="00A40078" w:rsidRDefault="0042613D" w:rsidP="0042613D">
      <w:pPr>
        <w:widowControl w:val="0"/>
        <w:spacing w:after="0" w:line="240" w:lineRule="auto"/>
        <w:jc w:val="both"/>
        <w:rPr>
          <w:rFonts w:ascii="Times New Roman" w:hAnsi="Times New Roman" w:cs="Times New Roman"/>
          <w:sz w:val="24"/>
          <w:szCs w:val="24"/>
        </w:rPr>
      </w:pPr>
      <w:r w:rsidRPr="00A40078">
        <w:rPr>
          <w:rFonts w:ascii="Times New Roman" w:hAnsi="Times New Roman" w:cs="Times New Roman"/>
          <w:sz w:val="24"/>
          <w:szCs w:val="24"/>
        </w:rPr>
        <w:t>г._______________                                                                                      «___»_________201_г.</w:t>
      </w:r>
    </w:p>
    <w:p w14:paraId="002E2D18" w14:textId="77777777" w:rsidR="0042613D" w:rsidRPr="00A40078" w:rsidRDefault="0042613D" w:rsidP="0042613D">
      <w:pPr>
        <w:widowControl w:val="0"/>
        <w:spacing w:after="0" w:line="240" w:lineRule="auto"/>
        <w:rPr>
          <w:rFonts w:ascii="Times New Roman" w:hAnsi="Times New Roman" w:cs="Times New Roman"/>
          <w:sz w:val="24"/>
          <w:szCs w:val="24"/>
        </w:rPr>
      </w:pPr>
    </w:p>
    <w:p w14:paraId="0684A2BA" w14:textId="77777777" w:rsidR="0042613D" w:rsidRPr="00A40078" w:rsidRDefault="0042613D" w:rsidP="0042613D">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___________________, именуемое в дальнейшем «Сторона-1», в лице ___________________, действующего на основании _________________, с одной стороны,</w:t>
      </w:r>
    </w:p>
    <w:p w14:paraId="2963651B" w14:textId="77777777" w:rsidR="0042613D" w:rsidRPr="00A40078" w:rsidRDefault="0042613D" w:rsidP="0042613D">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и ______________________, именуемое в дальнейшем «Сторона-2», в лице _____________________, действующего на основании ______________, с другой стороны, совместно именуемые «Стороны», заключили настоящее Соглашение о нижеследующем:</w:t>
      </w:r>
    </w:p>
    <w:p w14:paraId="652A931C" w14:textId="77777777" w:rsidR="0042613D" w:rsidRPr="00A40078" w:rsidRDefault="0042613D" w:rsidP="0042613D">
      <w:pPr>
        <w:widowControl w:val="0"/>
        <w:spacing w:after="0" w:line="240" w:lineRule="auto"/>
        <w:rPr>
          <w:rFonts w:ascii="Times New Roman" w:hAnsi="Times New Roman" w:cs="Times New Roman"/>
          <w:b/>
          <w:bCs/>
          <w:sz w:val="24"/>
          <w:szCs w:val="24"/>
        </w:rPr>
      </w:pPr>
    </w:p>
    <w:p w14:paraId="2D5A8C13" w14:textId="77777777" w:rsidR="0042613D" w:rsidRPr="00A40078" w:rsidRDefault="0042613D" w:rsidP="0042613D">
      <w:pPr>
        <w:widowControl w:val="0"/>
        <w:spacing w:after="0" w:line="240" w:lineRule="auto"/>
        <w:jc w:val="center"/>
        <w:rPr>
          <w:rFonts w:ascii="Times New Roman" w:hAnsi="Times New Roman" w:cs="Times New Roman"/>
          <w:b/>
          <w:bCs/>
          <w:sz w:val="24"/>
          <w:szCs w:val="24"/>
        </w:rPr>
      </w:pPr>
    </w:p>
    <w:p w14:paraId="05BC9078" w14:textId="77777777" w:rsidR="0042613D" w:rsidRPr="00A40078" w:rsidRDefault="0042613D" w:rsidP="0042613D">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 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w:t>
      </w:r>
    </w:p>
    <w:p w14:paraId="2DFEFDB9" w14:textId="77777777" w:rsidR="0042613D" w:rsidRPr="00A40078" w:rsidRDefault="0042613D" w:rsidP="0042613D">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 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в отношении участников, являющихся юридическими лицами - данные об их участниках и т.д.), включая бенефициаров (в том числе конечных), а также сведения о составе исполнительных органов «Стороны-2», по форме, указанной в Приложении №19 к настоящему Договору.</w:t>
      </w:r>
    </w:p>
    <w:p w14:paraId="2A58698A" w14:textId="77777777" w:rsidR="0042613D" w:rsidRPr="00A40078" w:rsidRDefault="0042613D" w:rsidP="0042613D">
      <w:pPr>
        <w:widowControl w:val="0"/>
        <w:spacing w:after="0" w:line="240" w:lineRule="auto"/>
        <w:ind w:right="-8" w:firstLine="709"/>
        <w:jc w:val="both"/>
        <w:rPr>
          <w:rFonts w:ascii="Times New Roman" w:hAnsi="Times New Roman" w:cs="Times New Roman"/>
          <w:sz w:val="24"/>
          <w:szCs w:val="24"/>
        </w:rPr>
      </w:pPr>
      <w:r w:rsidRPr="00A40078">
        <w:rPr>
          <w:rFonts w:ascii="Times New Roman" w:hAnsi="Times New Roman" w:cs="Times New Roman"/>
          <w:sz w:val="24"/>
          <w:szCs w:val="24"/>
        </w:rPr>
        <w:t>3. «Сторона-2» обязуется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«Стороны-2». Информация представляется по форме, согласно Приложению 19 к настоящему Договору, не позднее 3-х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14:paraId="1CD5A9FA" w14:textId="77777777" w:rsidR="0042613D" w:rsidRPr="00A40078" w:rsidRDefault="0042613D" w:rsidP="0042613D">
      <w:pPr>
        <w:widowControl w:val="0"/>
        <w:spacing w:after="0" w:line="240" w:lineRule="auto"/>
        <w:ind w:right="-8"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4. «Сторона-1» вправе передавать указанную в пп. 2, 3 настоящего Соглашения информацию </w:t>
      </w:r>
      <w:r w:rsidRPr="00A40078">
        <w:rPr>
          <w:rFonts w:ascii="Times New Roman" w:hAnsi="Times New Roman" w:cs="Times New Roman"/>
          <w:i/>
          <w:sz w:val="24"/>
          <w:szCs w:val="24"/>
        </w:rPr>
        <w:t>(наименование ДЗО ПАО «Россети»)</w:t>
      </w:r>
      <w:r w:rsidRPr="00A40078">
        <w:rPr>
          <w:rFonts w:ascii="Times New Roman" w:hAnsi="Times New Roman" w:cs="Times New Roman"/>
          <w:sz w:val="24"/>
          <w:szCs w:val="24"/>
        </w:rPr>
        <w:t xml:space="preserve"> и/или лицам, указанным </w:t>
      </w:r>
      <w:r w:rsidRPr="00A40078">
        <w:rPr>
          <w:rFonts w:ascii="Times New Roman" w:hAnsi="Times New Roman" w:cs="Times New Roman"/>
          <w:i/>
          <w:sz w:val="24"/>
          <w:szCs w:val="24"/>
        </w:rPr>
        <w:t>(наименование ДЗО ПАО «Россети»)</w:t>
      </w:r>
      <w:r w:rsidRPr="00A40078">
        <w:rPr>
          <w:rFonts w:ascii="Times New Roman" w:hAnsi="Times New Roman" w:cs="Times New Roman"/>
          <w:sz w:val="24"/>
          <w:szCs w:val="24"/>
        </w:rPr>
        <w:t xml:space="preserve"> в качестве получателей указанной информации.</w:t>
      </w:r>
    </w:p>
    <w:p w14:paraId="4BE6A34D" w14:textId="77777777" w:rsidR="0042613D" w:rsidRPr="00A40078" w:rsidRDefault="0042613D" w:rsidP="0042613D">
      <w:pPr>
        <w:widowControl w:val="0"/>
        <w:spacing w:after="0" w:line="240" w:lineRule="auto"/>
        <w:ind w:right="-8" w:firstLine="709"/>
        <w:jc w:val="both"/>
        <w:rPr>
          <w:rFonts w:ascii="Times New Roman" w:hAnsi="Times New Roman" w:cs="Times New Roman"/>
          <w:sz w:val="24"/>
          <w:szCs w:val="24"/>
        </w:rPr>
      </w:pPr>
      <w:r w:rsidRPr="00A40078">
        <w:rPr>
          <w:rFonts w:ascii="Times New Roman" w:hAnsi="Times New Roman" w:cs="Times New Roman"/>
          <w:sz w:val="24"/>
          <w:szCs w:val="24"/>
        </w:rPr>
        <w:t>5. В случае непредставления «Стороной-2», предоставления не в полном объеме либо при отказе в предоставлении информации, указанной в пп. 2, 3 настоящего Соглашения, «Сторона-2»</w:t>
      </w:r>
      <w:r w:rsidRPr="00A40078">
        <w:rPr>
          <w:rFonts w:ascii="Times New Roman" w:hAnsi="Times New Roman" w:cs="Times New Roman"/>
          <w:i/>
          <w:iCs/>
          <w:sz w:val="24"/>
          <w:szCs w:val="24"/>
        </w:rPr>
        <w:t xml:space="preserve"> </w:t>
      </w:r>
      <w:r w:rsidRPr="00A40078">
        <w:rPr>
          <w:rFonts w:ascii="Times New Roman" w:hAnsi="Times New Roman" w:cs="Times New Roman"/>
          <w:sz w:val="24"/>
          <w:szCs w:val="24"/>
        </w:rPr>
        <w:t>уплачивает «Стороне-1» штраф в размере 200 000 (двухсот тысяч) рублей за каждый такой случай неисполнения / несвоевременного исполнения «Стороной-2» обязанности по предоставлению указанной информации.</w:t>
      </w:r>
    </w:p>
    <w:p w14:paraId="6A13A5C0" w14:textId="77777777" w:rsidR="0042613D" w:rsidRPr="00A40078" w:rsidRDefault="0042613D" w:rsidP="0042613D">
      <w:pPr>
        <w:widowControl w:val="0"/>
        <w:spacing w:after="0" w:line="240" w:lineRule="auto"/>
        <w:ind w:right="-8"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6. Стороны пришли к соглашению, что в случае заключения Сторонами договора на выполнение </w:t>
      </w:r>
      <w:r w:rsidRPr="00A40078">
        <w:rPr>
          <w:rFonts w:ascii="Times New Roman" w:hAnsi="Times New Roman" w:cs="Times New Roman"/>
          <w:i/>
          <w:iCs/>
          <w:sz w:val="24"/>
          <w:szCs w:val="24"/>
        </w:rPr>
        <w:t>работ/услуг по титулу: ___________</w:t>
      </w:r>
      <w:r w:rsidRPr="00A40078">
        <w:rPr>
          <w:rFonts w:ascii="Times New Roman" w:hAnsi="Times New Roman" w:cs="Times New Roman"/>
          <w:sz w:val="24"/>
          <w:szCs w:val="24"/>
        </w:rPr>
        <w:t xml:space="preserve">* в качестве обязательных условий договора будут включены условия пп. 2, 3, 4, 5 настоящего Соглашения, а также право «Стороны-1» на односторонний отказ от исполнения договора в случае неисполнения «Стороной-2» обязанностей, указанных в пп. 2, 3 настоящего Соглашения. </w:t>
      </w:r>
    </w:p>
    <w:p w14:paraId="0ECA9C5B" w14:textId="77777777" w:rsidR="0042613D" w:rsidRPr="00A40078" w:rsidRDefault="0042613D" w:rsidP="0042613D">
      <w:pPr>
        <w:widowControl w:val="0"/>
        <w:spacing w:after="0" w:line="240" w:lineRule="auto"/>
        <w:ind w:right="-8" w:firstLine="709"/>
        <w:jc w:val="both"/>
        <w:rPr>
          <w:rFonts w:ascii="Times New Roman" w:hAnsi="Times New Roman" w:cs="Times New Roman"/>
          <w:sz w:val="24"/>
          <w:szCs w:val="24"/>
        </w:rPr>
      </w:pPr>
      <w:r w:rsidRPr="00A40078">
        <w:rPr>
          <w:rFonts w:ascii="Times New Roman" w:hAnsi="Times New Roman" w:cs="Times New Roman"/>
          <w:sz w:val="24"/>
          <w:szCs w:val="24"/>
        </w:rPr>
        <w:t>7. Отношения Сторон, не урегулированные настоящим Соглашением, регулируются законодательством Российской Федерации.</w:t>
      </w:r>
    </w:p>
    <w:p w14:paraId="0DDD0E3A" w14:textId="77777777" w:rsidR="0042613D" w:rsidRPr="00A40078" w:rsidRDefault="0042613D" w:rsidP="0042613D">
      <w:pPr>
        <w:widowControl w:val="0"/>
        <w:spacing w:after="0" w:line="240" w:lineRule="auto"/>
        <w:ind w:right="-8"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8. Настоящее Соглашение вступает в силу с даты его подписания Сторонами и действует до ________________. </w:t>
      </w:r>
    </w:p>
    <w:p w14:paraId="74777F43" w14:textId="77777777" w:rsidR="0042613D" w:rsidRPr="00A40078" w:rsidRDefault="0042613D" w:rsidP="0042613D">
      <w:pPr>
        <w:widowControl w:val="0"/>
        <w:tabs>
          <w:tab w:val="left" w:pos="720"/>
        </w:tabs>
        <w:spacing w:after="0" w:line="240" w:lineRule="auto"/>
        <w:ind w:right="-8"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9. Настоящее Соглашение подписано в ___ экземплярах, __ экземпляр передается </w:t>
      </w:r>
      <w:r w:rsidRPr="00A40078">
        <w:rPr>
          <w:rFonts w:ascii="Times New Roman" w:hAnsi="Times New Roman" w:cs="Times New Roman"/>
          <w:sz w:val="24"/>
          <w:szCs w:val="24"/>
        </w:rPr>
        <w:lastRenderedPageBreak/>
        <w:t xml:space="preserve">«Стороне-1», __ экземпляр - «Стороне-2», _ экземпляр – </w:t>
      </w:r>
      <w:r w:rsidRPr="00A40078">
        <w:rPr>
          <w:rFonts w:ascii="Times New Roman" w:hAnsi="Times New Roman" w:cs="Times New Roman"/>
          <w:i/>
          <w:sz w:val="24"/>
          <w:szCs w:val="24"/>
        </w:rPr>
        <w:t>(наименование ДЗО ПАО «Россети»)</w:t>
      </w:r>
    </w:p>
    <w:p w14:paraId="275A3663" w14:textId="77777777" w:rsidR="0042613D" w:rsidRPr="00A40078" w:rsidRDefault="0042613D" w:rsidP="0042613D">
      <w:pPr>
        <w:widowControl w:val="0"/>
        <w:tabs>
          <w:tab w:val="left" w:pos="720"/>
        </w:tabs>
        <w:spacing w:after="0" w:line="240" w:lineRule="auto"/>
        <w:ind w:right="-8" w:firstLine="709"/>
        <w:jc w:val="both"/>
        <w:rPr>
          <w:rFonts w:ascii="Times New Roman" w:hAnsi="Times New Roman" w:cs="Times New Roman"/>
          <w:sz w:val="24"/>
          <w:szCs w:val="24"/>
        </w:rPr>
      </w:pPr>
      <w:r w:rsidRPr="00A40078">
        <w:rPr>
          <w:rFonts w:ascii="Times New Roman" w:hAnsi="Times New Roman" w:cs="Times New Roman"/>
          <w:sz w:val="24"/>
          <w:szCs w:val="24"/>
        </w:rPr>
        <w:t>10. Место нахождения, реквизиты и подписи Сторон:</w:t>
      </w:r>
    </w:p>
    <w:tbl>
      <w:tblPr>
        <w:tblStyle w:val="TableNormal"/>
        <w:tblW w:w="15255" w:type="dxa"/>
        <w:tblInd w:w="44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14"/>
        <w:gridCol w:w="5041"/>
      </w:tblGrid>
      <w:tr w:rsidR="0042613D" w:rsidRPr="00A40078" w14:paraId="40093DC1" w14:textId="77777777" w:rsidTr="0042613D">
        <w:trPr>
          <w:trHeight w:val="3900"/>
        </w:trPr>
        <w:tc>
          <w:tcPr>
            <w:tcW w:w="10214"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4AE52FFB" w14:textId="77777777" w:rsidR="0042613D" w:rsidRPr="00A40078" w:rsidRDefault="0042613D" w:rsidP="0042613D">
            <w:pPr>
              <w:widowControl w:val="0"/>
              <w:ind w:right="-8"/>
              <w:rPr>
                <w:sz w:val="24"/>
                <w:szCs w:val="24"/>
              </w:rPr>
            </w:pPr>
            <w:r w:rsidRPr="00A40078">
              <w:rPr>
                <w:sz w:val="24"/>
                <w:szCs w:val="24"/>
              </w:rPr>
              <w:tab/>
            </w:r>
            <w:r w:rsidRPr="00A40078">
              <w:rPr>
                <w:sz w:val="24"/>
                <w:szCs w:val="24"/>
              </w:rPr>
              <w:tab/>
            </w:r>
            <w:r w:rsidRPr="00A40078">
              <w:rPr>
                <w:sz w:val="24"/>
                <w:szCs w:val="24"/>
              </w:rPr>
              <w:tab/>
            </w:r>
          </w:p>
          <w:p w14:paraId="556E9CFA" w14:textId="77777777" w:rsidR="0042613D" w:rsidRPr="00A40078" w:rsidRDefault="0042613D" w:rsidP="0042613D">
            <w:pPr>
              <w:widowControl w:val="0"/>
              <w:ind w:right="-8"/>
              <w:rPr>
                <w:b/>
                <w:bCs/>
                <w:sz w:val="24"/>
                <w:szCs w:val="24"/>
              </w:rPr>
            </w:pPr>
            <w:r w:rsidRPr="00A40078">
              <w:rPr>
                <w:b/>
                <w:bCs/>
                <w:sz w:val="24"/>
                <w:szCs w:val="24"/>
              </w:rPr>
              <w:t>«Сторона-1»</w:t>
            </w:r>
            <w:r w:rsidRPr="00A40078">
              <w:rPr>
                <w:b/>
                <w:bCs/>
                <w:sz w:val="24"/>
                <w:szCs w:val="24"/>
              </w:rPr>
              <w:tab/>
              <w:t xml:space="preserve">                       «Сторона-2 </w:t>
            </w:r>
          </w:p>
          <w:p w14:paraId="0F891923" w14:textId="77777777" w:rsidR="0042613D" w:rsidRPr="00A40078" w:rsidRDefault="0042613D" w:rsidP="0042613D">
            <w:pPr>
              <w:widowControl w:val="0"/>
              <w:ind w:right="-8"/>
              <w:rPr>
                <w:i/>
                <w:iCs/>
                <w:sz w:val="24"/>
                <w:szCs w:val="24"/>
              </w:rPr>
            </w:pPr>
            <w:r w:rsidRPr="00A40078">
              <w:rPr>
                <w:i/>
                <w:iCs/>
                <w:sz w:val="24"/>
                <w:szCs w:val="24"/>
              </w:rPr>
              <w:t>________________________________</w:t>
            </w:r>
            <w:r w:rsidRPr="00A40078">
              <w:rPr>
                <w:i/>
                <w:iCs/>
                <w:sz w:val="24"/>
                <w:szCs w:val="24"/>
              </w:rPr>
              <w:tab/>
              <w:t>________________________________</w:t>
            </w:r>
          </w:p>
          <w:p w14:paraId="1995FFED" w14:textId="77777777" w:rsidR="0042613D" w:rsidRPr="00A40078" w:rsidRDefault="0042613D" w:rsidP="0042613D">
            <w:pPr>
              <w:widowControl w:val="0"/>
              <w:ind w:right="-8"/>
              <w:rPr>
                <w:i/>
                <w:iCs/>
                <w:sz w:val="24"/>
                <w:szCs w:val="24"/>
              </w:rPr>
            </w:pPr>
            <w:r w:rsidRPr="00A40078">
              <w:rPr>
                <w:i/>
                <w:iCs/>
                <w:sz w:val="24"/>
                <w:szCs w:val="24"/>
              </w:rPr>
              <w:t>________________________________    ________________________________</w:t>
            </w:r>
          </w:p>
          <w:p w14:paraId="2A87E105" w14:textId="77777777" w:rsidR="0042613D" w:rsidRPr="00A40078" w:rsidRDefault="0042613D" w:rsidP="0042613D">
            <w:pPr>
              <w:widowControl w:val="0"/>
              <w:ind w:right="-8"/>
              <w:rPr>
                <w:i/>
                <w:iCs/>
                <w:sz w:val="24"/>
                <w:szCs w:val="24"/>
              </w:rPr>
            </w:pPr>
          </w:p>
          <w:p w14:paraId="39D03FF4" w14:textId="77777777" w:rsidR="0042613D" w:rsidRPr="00A40078" w:rsidRDefault="0042613D" w:rsidP="0042613D">
            <w:pPr>
              <w:widowControl w:val="0"/>
              <w:ind w:right="-8"/>
              <w:rPr>
                <w:i/>
                <w:iCs/>
                <w:sz w:val="24"/>
                <w:szCs w:val="24"/>
              </w:rPr>
            </w:pPr>
            <w:r w:rsidRPr="00A40078">
              <w:rPr>
                <w:b/>
                <w:bCs/>
                <w:sz w:val="24"/>
                <w:szCs w:val="24"/>
              </w:rPr>
              <w:t>от</w:t>
            </w:r>
            <w:r w:rsidRPr="00A40078">
              <w:rPr>
                <w:i/>
                <w:iCs/>
                <w:sz w:val="24"/>
                <w:szCs w:val="24"/>
              </w:rPr>
              <w:t xml:space="preserve"> </w:t>
            </w:r>
            <w:r w:rsidRPr="00A40078">
              <w:rPr>
                <w:b/>
                <w:bCs/>
                <w:sz w:val="24"/>
                <w:szCs w:val="24"/>
              </w:rPr>
              <w:t>«Стороны-1»</w:t>
            </w:r>
            <w:r w:rsidRPr="00A40078">
              <w:rPr>
                <w:i/>
                <w:iCs/>
                <w:sz w:val="24"/>
                <w:szCs w:val="24"/>
              </w:rPr>
              <w:t xml:space="preserve">                       </w:t>
            </w:r>
            <w:r w:rsidRPr="00A40078">
              <w:rPr>
                <w:b/>
                <w:bCs/>
                <w:sz w:val="24"/>
                <w:szCs w:val="24"/>
              </w:rPr>
              <w:t>от</w:t>
            </w:r>
            <w:r w:rsidRPr="00A40078">
              <w:rPr>
                <w:b/>
                <w:bCs/>
                <w:i/>
                <w:iCs/>
                <w:sz w:val="24"/>
                <w:szCs w:val="24"/>
              </w:rPr>
              <w:t xml:space="preserve"> </w:t>
            </w:r>
            <w:r w:rsidRPr="00A40078">
              <w:rPr>
                <w:b/>
                <w:bCs/>
                <w:sz w:val="24"/>
                <w:szCs w:val="24"/>
              </w:rPr>
              <w:t>«Стороны-2»</w:t>
            </w:r>
            <w:r w:rsidRPr="00A40078">
              <w:rPr>
                <w:b/>
                <w:bCs/>
                <w:i/>
                <w:iCs/>
                <w:sz w:val="24"/>
                <w:szCs w:val="24"/>
              </w:rPr>
              <w:t xml:space="preserve"> </w:t>
            </w:r>
          </w:p>
          <w:p w14:paraId="053243E5" w14:textId="77777777" w:rsidR="0042613D" w:rsidRPr="00A40078" w:rsidRDefault="0042613D" w:rsidP="0042613D">
            <w:pPr>
              <w:widowControl w:val="0"/>
              <w:ind w:right="-8"/>
              <w:rPr>
                <w:sz w:val="24"/>
                <w:szCs w:val="24"/>
              </w:rPr>
            </w:pPr>
            <w:r w:rsidRPr="00A40078">
              <w:rPr>
                <w:sz w:val="24"/>
                <w:szCs w:val="24"/>
              </w:rPr>
              <w:t>______________(_________________)    ________________(_______________)</w:t>
            </w:r>
          </w:p>
          <w:p w14:paraId="746349E8" w14:textId="77777777" w:rsidR="0042613D" w:rsidRPr="00A40078" w:rsidRDefault="0042613D" w:rsidP="0042613D">
            <w:pPr>
              <w:widowControl w:val="0"/>
              <w:ind w:right="-8"/>
            </w:pPr>
            <w:r w:rsidRPr="00A40078">
              <w:rPr>
                <w:sz w:val="24"/>
                <w:szCs w:val="24"/>
              </w:rPr>
              <w:t xml:space="preserve">            МП                                    МП</w:t>
            </w:r>
          </w:p>
        </w:tc>
        <w:tc>
          <w:tcPr>
            <w:tcW w:w="5041"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20173F72" w14:textId="77777777" w:rsidR="0042613D" w:rsidRPr="00A40078" w:rsidRDefault="0042613D" w:rsidP="0042613D">
            <w:pPr>
              <w:widowControl w:val="0"/>
              <w:ind w:right="-8"/>
              <w:rPr>
                <w:sz w:val="24"/>
                <w:szCs w:val="24"/>
              </w:rPr>
            </w:pPr>
          </w:p>
          <w:p w14:paraId="36E9BD20" w14:textId="77777777" w:rsidR="0042613D" w:rsidRPr="00A40078" w:rsidRDefault="0042613D" w:rsidP="0042613D">
            <w:pPr>
              <w:widowControl w:val="0"/>
              <w:ind w:right="-8"/>
            </w:pPr>
          </w:p>
        </w:tc>
      </w:tr>
    </w:tbl>
    <w:p w14:paraId="3D92F9BE" w14:textId="77777777" w:rsidR="0042613D" w:rsidRPr="00A40078" w:rsidRDefault="0042613D" w:rsidP="0042613D">
      <w:pPr>
        <w:widowControl w:val="0"/>
        <w:tabs>
          <w:tab w:val="left" w:pos="720"/>
        </w:tabs>
        <w:spacing w:after="0" w:line="240" w:lineRule="auto"/>
        <w:ind w:right="-8"/>
        <w:jc w:val="both"/>
        <w:rPr>
          <w:rFonts w:ascii="Times New Roman" w:hAnsi="Times New Roman" w:cs="Times New Roman"/>
          <w:sz w:val="24"/>
          <w:szCs w:val="24"/>
        </w:rPr>
      </w:pPr>
    </w:p>
    <w:p w14:paraId="4A83C5B0" w14:textId="77777777" w:rsidR="0042613D" w:rsidRPr="00A40078" w:rsidRDefault="0042613D" w:rsidP="0042613D">
      <w:pPr>
        <w:widowControl w:val="0"/>
        <w:spacing w:after="0" w:line="240" w:lineRule="auto"/>
        <w:ind w:right="-8" w:firstLine="709"/>
        <w:rPr>
          <w:rFonts w:ascii="Times New Roman" w:hAnsi="Times New Roman" w:cs="Times New Roman"/>
          <w:b/>
          <w:bCs/>
          <w:i/>
          <w:iCs/>
          <w:sz w:val="24"/>
          <w:szCs w:val="24"/>
          <w:u w:val="single"/>
        </w:rPr>
      </w:pPr>
      <w:r w:rsidRPr="00A40078">
        <w:rPr>
          <w:rFonts w:ascii="Times New Roman" w:hAnsi="Times New Roman" w:cs="Times New Roman"/>
          <w:b/>
          <w:bCs/>
          <w:i/>
          <w:iCs/>
          <w:sz w:val="24"/>
          <w:szCs w:val="24"/>
          <w:u w:val="single"/>
        </w:rPr>
        <w:t xml:space="preserve">ПРИМЕЧАНИЕ: </w:t>
      </w:r>
    </w:p>
    <w:p w14:paraId="3C43DEB5" w14:textId="77777777" w:rsidR="0042613D" w:rsidRPr="00A40078" w:rsidRDefault="0042613D" w:rsidP="0042613D">
      <w:pPr>
        <w:widowControl w:val="0"/>
        <w:spacing w:after="0" w:line="240" w:lineRule="auto"/>
        <w:ind w:right="-8" w:firstLine="709"/>
        <w:jc w:val="both"/>
        <w:rPr>
          <w:rFonts w:ascii="Times New Roman" w:hAnsi="Times New Roman" w:cs="Times New Roman"/>
          <w:b/>
          <w:bCs/>
          <w:i/>
          <w:iCs/>
          <w:sz w:val="24"/>
          <w:szCs w:val="24"/>
        </w:rPr>
      </w:pPr>
      <w:r w:rsidRPr="00A40078">
        <w:rPr>
          <w:rFonts w:ascii="Times New Roman" w:hAnsi="Times New Roman" w:cs="Times New Roman"/>
          <w:sz w:val="24"/>
          <w:szCs w:val="24"/>
        </w:rPr>
        <w:t>*</w:t>
      </w:r>
      <w:r w:rsidRPr="00A40078">
        <w:rPr>
          <w:rFonts w:ascii="Times New Roman" w:hAnsi="Times New Roman" w:cs="Times New Roman"/>
          <w:b/>
          <w:bCs/>
          <w:i/>
          <w:iCs/>
          <w:sz w:val="24"/>
          <w:szCs w:val="24"/>
        </w:rPr>
        <w:t>Необходимо указать вид и титул договора, планируемого к заключению «Стороной-1» (подрядчиком) и Стороной-2 (Подрядчиком, Исполнителем)</w:t>
      </w:r>
    </w:p>
    <w:p w14:paraId="12C3A391" w14:textId="77777777" w:rsidR="0042613D" w:rsidRPr="00A40078" w:rsidRDefault="0042613D" w:rsidP="0042613D">
      <w:pPr>
        <w:widowControl w:val="0"/>
        <w:pBdr>
          <w:bottom w:val="single" w:sz="12" w:space="0" w:color="000000"/>
        </w:pBdr>
        <w:spacing w:after="0" w:line="240" w:lineRule="auto"/>
        <w:ind w:right="-8"/>
        <w:rPr>
          <w:rFonts w:ascii="Times New Roman" w:hAnsi="Times New Roman" w:cs="Times New Roman"/>
          <w:sz w:val="24"/>
          <w:szCs w:val="24"/>
        </w:rPr>
      </w:pPr>
      <w:r w:rsidRPr="00A40078">
        <w:rPr>
          <w:rFonts w:ascii="Times New Roman" w:hAnsi="Times New Roman" w:cs="Times New Roman"/>
          <w:sz w:val="24"/>
          <w:szCs w:val="24"/>
        </w:rPr>
        <w:t>ФОРМУ СОГЛАСОВАЛИ:</w:t>
      </w:r>
    </w:p>
    <w:tbl>
      <w:tblPr>
        <w:tblStyle w:val="TableNormal"/>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42613D" w:rsidRPr="00A40078" w14:paraId="61C2B477" w14:textId="77777777" w:rsidTr="0042613D">
        <w:trPr>
          <w:trHeight w:val="290"/>
        </w:trPr>
        <w:tc>
          <w:tcPr>
            <w:tcW w:w="4785" w:type="dxa"/>
            <w:tcBorders>
              <w:top w:val="nil"/>
              <w:left w:val="nil"/>
              <w:bottom w:val="nil"/>
              <w:right w:val="nil"/>
            </w:tcBorders>
            <w:shd w:val="clear" w:color="auto" w:fill="auto"/>
            <w:tcMar>
              <w:top w:w="80" w:type="dxa"/>
              <w:left w:w="80" w:type="dxa"/>
              <w:bottom w:w="80" w:type="dxa"/>
              <w:right w:w="80" w:type="dxa"/>
            </w:tcMar>
          </w:tcPr>
          <w:p w14:paraId="7666B509" w14:textId="77777777" w:rsidR="0042613D" w:rsidRPr="00A40078" w:rsidRDefault="0042613D" w:rsidP="0042613D">
            <w:pPr>
              <w:widowControl w:val="0"/>
              <w:ind w:right="-8"/>
            </w:pPr>
            <w:r w:rsidRPr="00A40078">
              <w:rPr>
                <w:sz w:val="24"/>
                <w:szCs w:val="24"/>
              </w:rPr>
              <w:t>От ЗАКАЗЧИКА:</w:t>
            </w:r>
          </w:p>
        </w:tc>
        <w:tc>
          <w:tcPr>
            <w:tcW w:w="4786" w:type="dxa"/>
            <w:tcBorders>
              <w:top w:val="nil"/>
              <w:left w:val="nil"/>
              <w:bottom w:val="nil"/>
              <w:right w:val="nil"/>
            </w:tcBorders>
            <w:shd w:val="clear" w:color="auto" w:fill="auto"/>
            <w:tcMar>
              <w:top w:w="80" w:type="dxa"/>
              <w:left w:w="80" w:type="dxa"/>
              <w:bottom w:w="80" w:type="dxa"/>
              <w:right w:w="80" w:type="dxa"/>
            </w:tcMar>
          </w:tcPr>
          <w:p w14:paraId="5D3BFF6C" w14:textId="77777777" w:rsidR="0042613D" w:rsidRPr="00A40078" w:rsidRDefault="0042613D" w:rsidP="0042613D">
            <w:pPr>
              <w:widowControl w:val="0"/>
              <w:ind w:right="-8"/>
            </w:pPr>
            <w:r w:rsidRPr="00A40078">
              <w:rPr>
                <w:sz w:val="24"/>
                <w:szCs w:val="24"/>
              </w:rPr>
              <w:t>От ПОДРЯДЧИКА:</w:t>
            </w:r>
          </w:p>
        </w:tc>
      </w:tr>
      <w:tr w:rsidR="0042613D" w:rsidRPr="00A40078" w14:paraId="7E7586AD" w14:textId="77777777" w:rsidTr="0042613D">
        <w:trPr>
          <w:trHeight w:val="212"/>
        </w:trPr>
        <w:tc>
          <w:tcPr>
            <w:tcW w:w="4785" w:type="dxa"/>
            <w:tcBorders>
              <w:top w:val="nil"/>
              <w:left w:val="nil"/>
              <w:bottom w:val="nil"/>
              <w:right w:val="nil"/>
            </w:tcBorders>
            <w:shd w:val="clear" w:color="auto" w:fill="auto"/>
            <w:tcMar>
              <w:top w:w="80" w:type="dxa"/>
              <w:left w:w="80" w:type="dxa"/>
              <w:bottom w:w="80" w:type="dxa"/>
              <w:right w:w="80" w:type="dxa"/>
            </w:tcMar>
          </w:tcPr>
          <w:p w14:paraId="05921818" w14:textId="77777777" w:rsidR="0042613D" w:rsidRPr="00A40078" w:rsidRDefault="0042613D" w:rsidP="0042613D">
            <w:pPr>
              <w:widowControl w:val="0"/>
              <w:ind w:right="-8"/>
            </w:pPr>
            <w:r w:rsidRPr="00A40078">
              <w:t>_____________________________________</w:t>
            </w:r>
          </w:p>
        </w:tc>
        <w:tc>
          <w:tcPr>
            <w:tcW w:w="4786" w:type="dxa"/>
            <w:tcBorders>
              <w:top w:val="nil"/>
              <w:left w:val="nil"/>
              <w:bottom w:val="nil"/>
              <w:right w:val="nil"/>
            </w:tcBorders>
            <w:shd w:val="clear" w:color="auto" w:fill="auto"/>
            <w:tcMar>
              <w:top w:w="80" w:type="dxa"/>
              <w:left w:w="80" w:type="dxa"/>
              <w:bottom w:w="80" w:type="dxa"/>
              <w:right w:w="80" w:type="dxa"/>
            </w:tcMar>
          </w:tcPr>
          <w:p w14:paraId="50B3028C" w14:textId="77777777" w:rsidR="0042613D" w:rsidRPr="00A40078" w:rsidRDefault="0042613D" w:rsidP="0042613D">
            <w:pPr>
              <w:widowControl w:val="0"/>
              <w:ind w:right="-8"/>
            </w:pPr>
            <w:r w:rsidRPr="00A40078">
              <w:t>_______________________________________</w:t>
            </w:r>
          </w:p>
        </w:tc>
      </w:tr>
    </w:tbl>
    <w:p w14:paraId="7DBCA889" w14:textId="77777777" w:rsidR="0042613D" w:rsidRPr="00A40078" w:rsidRDefault="0042613D" w:rsidP="0042613D">
      <w:pPr>
        <w:pStyle w:val="ConsPlusNormal"/>
        <w:ind w:right="-8" w:firstLine="0"/>
        <w:rPr>
          <w:rFonts w:ascii="Times New Roman" w:hAnsi="Times New Roman" w:cs="Times New Roman"/>
        </w:rPr>
        <w:sectPr w:rsidR="0042613D" w:rsidRPr="00A40078" w:rsidSect="00B82CCA">
          <w:pgSz w:w="11900" w:h="16840"/>
          <w:pgMar w:top="1134" w:right="709" w:bottom="851" w:left="1701" w:header="567" w:footer="709" w:gutter="0"/>
          <w:cols w:space="720"/>
          <w:titlePg/>
          <w:docGrid w:linePitch="299"/>
        </w:sectPr>
      </w:pPr>
    </w:p>
    <w:p w14:paraId="499A7C31" w14:textId="77777777" w:rsidR="006B6123" w:rsidRPr="00A40078" w:rsidRDefault="006B6123" w:rsidP="0042613D">
      <w:pPr>
        <w:pStyle w:val="Times12"/>
        <w:widowControl w:val="0"/>
        <w:ind w:firstLine="0"/>
        <w:rPr>
          <w:i/>
          <w:sz w:val="28"/>
          <w:szCs w:val="28"/>
        </w:rPr>
      </w:pPr>
    </w:p>
    <w:p w14:paraId="469B3759" w14:textId="77777777" w:rsidR="006B6123" w:rsidRPr="00A40078" w:rsidRDefault="006B6123" w:rsidP="0042613D">
      <w:pPr>
        <w:pStyle w:val="Times12"/>
        <w:widowControl w:val="0"/>
        <w:ind w:firstLine="0"/>
        <w:rPr>
          <w:i/>
          <w:sz w:val="28"/>
          <w:szCs w:val="28"/>
        </w:rPr>
      </w:pPr>
    </w:p>
    <w:p w14:paraId="4BA7191D" w14:textId="77777777" w:rsidR="006B6123" w:rsidRPr="00A40078" w:rsidRDefault="006B6123" w:rsidP="0042613D">
      <w:pPr>
        <w:pStyle w:val="Times12"/>
        <w:widowControl w:val="0"/>
        <w:ind w:firstLine="0"/>
        <w:rPr>
          <w:i/>
          <w:sz w:val="28"/>
          <w:szCs w:val="28"/>
        </w:rPr>
      </w:pPr>
    </w:p>
    <w:p w14:paraId="647B47D2" w14:textId="77777777" w:rsidR="006B6123" w:rsidRPr="00A40078" w:rsidRDefault="006B6123" w:rsidP="0042613D">
      <w:pPr>
        <w:pStyle w:val="Times12"/>
        <w:widowControl w:val="0"/>
        <w:ind w:firstLine="0"/>
        <w:rPr>
          <w:i/>
          <w:sz w:val="28"/>
          <w:szCs w:val="28"/>
        </w:rPr>
      </w:pPr>
    </w:p>
    <w:p w14:paraId="687F3EC5" w14:textId="77777777" w:rsidR="006B6123" w:rsidRPr="00A40078" w:rsidRDefault="006B6123" w:rsidP="0042613D">
      <w:pPr>
        <w:pStyle w:val="Times12"/>
        <w:widowControl w:val="0"/>
        <w:ind w:firstLine="0"/>
        <w:rPr>
          <w:i/>
          <w:sz w:val="28"/>
          <w:szCs w:val="28"/>
        </w:rPr>
      </w:pPr>
    </w:p>
    <w:p w14:paraId="7497F297" w14:textId="77777777" w:rsidR="006B6123" w:rsidRPr="00A40078" w:rsidRDefault="006B6123" w:rsidP="0042613D">
      <w:pPr>
        <w:pStyle w:val="Times12"/>
        <w:widowControl w:val="0"/>
        <w:ind w:firstLine="0"/>
        <w:rPr>
          <w:i/>
          <w:sz w:val="28"/>
          <w:szCs w:val="28"/>
        </w:rPr>
      </w:pPr>
    </w:p>
    <w:p w14:paraId="044281B2" w14:textId="77777777" w:rsidR="006B6123" w:rsidRPr="00A40078" w:rsidRDefault="006B6123" w:rsidP="0042613D">
      <w:pPr>
        <w:pStyle w:val="Times12"/>
        <w:widowControl w:val="0"/>
        <w:ind w:firstLine="0"/>
        <w:rPr>
          <w:i/>
          <w:sz w:val="28"/>
          <w:szCs w:val="28"/>
        </w:rPr>
      </w:pPr>
    </w:p>
    <w:p w14:paraId="06764071" w14:textId="77777777" w:rsidR="006B6123" w:rsidRPr="00A40078" w:rsidRDefault="006B6123" w:rsidP="0042613D">
      <w:pPr>
        <w:pStyle w:val="Times12"/>
        <w:widowControl w:val="0"/>
        <w:ind w:firstLine="0"/>
        <w:rPr>
          <w:i/>
          <w:sz w:val="28"/>
          <w:szCs w:val="28"/>
        </w:rPr>
      </w:pPr>
    </w:p>
    <w:p w14:paraId="0192DA10" w14:textId="77777777" w:rsidR="006B6123" w:rsidRPr="00A40078" w:rsidRDefault="006B6123" w:rsidP="0042613D">
      <w:pPr>
        <w:pStyle w:val="Times12"/>
        <w:widowControl w:val="0"/>
        <w:ind w:firstLine="0"/>
        <w:rPr>
          <w:i/>
          <w:sz w:val="28"/>
          <w:szCs w:val="28"/>
        </w:rPr>
      </w:pPr>
    </w:p>
    <w:p w14:paraId="79C45553" w14:textId="77777777" w:rsidR="0042613D" w:rsidRPr="00A40078" w:rsidRDefault="006B6123" w:rsidP="0042613D">
      <w:pPr>
        <w:pStyle w:val="Times12"/>
        <w:widowControl w:val="0"/>
        <w:ind w:firstLine="0"/>
        <w:rPr>
          <w:rFonts w:cs="Times New Roman"/>
          <w:bCs/>
          <w:sz w:val="20"/>
          <w:szCs w:val="20"/>
        </w:rPr>
        <w:sectPr w:rsidR="0042613D" w:rsidRPr="00A40078" w:rsidSect="00E85603">
          <w:pgSz w:w="16838" w:h="11906" w:orient="landscape"/>
          <w:pgMar w:top="964" w:right="851" w:bottom="567" w:left="1701" w:header="709" w:footer="709" w:gutter="0"/>
          <w:cols w:space="708"/>
          <w:titlePg/>
          <w:docGrid w:linePitch="360"/>
        </w:sectPr>
      </w:pPr>
      <w:r w:rsidRPr="00A40078">
        <w:rPr>
          <w:i/>
          <w:sz w:val="28"/>
          <w:szCs w:val="28"/>
        </w:rPr>
        <w:t xml:space="preserve">                                Приложение 19 приказу </w:t>
      </w:r>
      <w:r w:rsidRPr="00A40078">
        <w:rPr>
          <w:rStyle w:val="webofficeattributevalue"/>
          <w:i/>
          <w:sz w:val="28"/>
          <w:szCs w:val="28"/>
        </w:rPr>
        <w:t xml:space="preserve">в формате </w:t>
      </w:r>
      <w:r w:rsidRPr="00A40078">
        <w:rPr>
          <w:rStyle w:val="webofficeattributevalue"/>
          <w:i/>
          <w:sz w:val="28"/>
          <w:szCs w:val="28"/>
          <w:lang w:val="en-US"/>
        </w:rPr>
        <w:t>Excel</w:t>
      </w:r>
      <w:r w:rsidRPr="00A40078">
        <w:rPr>
          <w:rStyle w:val="webofficeattributevalue"/>
          <w:i/>
          <w:sz w:val="28"/>
          <w:szCs w:val="28"/>
        </w:rPr>
        <w:t xml:space="preserve"> размещены на закладке «Связанные документы» в АСУД</w:t>
      </w:r>
    </w:p>
    <w:p w14:paraId="7C0A5639" w14:textId="77777777" w:rsidR="0042613D" w:rsidRPr="00A40078" w:rsidRDefault="0042613D" w:rsidP="0042613D">
      <w:pPr>
        <w:widowControl w:val="0"/>
        <w:spacing w:after="0" w:line="240" w:lineRule="auto"/>
        <w:ind w:left="6237"/>
        <w:rPr>
          <w:rFonts w:ascii="Times New Roman" w:hAnsi="Times New Roman" w:cs="Times New Roman"/>
          <w:sz w:val="24"/>
          <w:szCs w:val="24"/>
        </w:rPr>
      </w:pPr>
      <w:r w:rsidRPr="00A40078">
        <w:rPr>
          <w:rFonts w:ascii="Times New Roman" w:hAnsi="Times New Roman" w:cs="Times New Roman"/>
          <w:sz w:val="24"/>
          <w:szCs w:val="24"/>
        </w:rPr>
        <w:lastRenderedPageBreak/>
        <w:t xml:space="preserve">Приложение 19.1 к Договору </w:t>
      </w:r>
    </w:p>
    <w:p w14:paraId="339AC4DD" w14:textId="77777777" w:rsidR="0042613D" w:rsidRPr="00A40078" w:rsidRDefault="0042613D" w:rsidP="0042613D">
      <w:pPr>
        <w:widowControl w:val="0"/>
        <w:spacing w:after="0" w:line="240" w:lineRule="auto"/>
        <w:ind w:left="6237"/>
        <w:rPr>
          <w:rFonts w:ascii="Times New Roman" w:hAnsi="Times New Roman" w:cs="Times New Roman"/>
          <w:sz w:val="24"/>
          <w:szCs w:val="24"/>
        </w:rPr>
      </w:pPr>
      <w:r w:rsidRPr="00A40078">
        <w:rPr>
          <w:rFonts w:ascii="Times New Roman" w:hAnsi="Times New Roman" w:cs="Times New Roman"/>
          <w:sz w:val="24"/>
          <w:szCs w:val="24"/>
        </w:rPr>
        <w:t>от ____________ № _____</w:t>
      </w:r>
    </w:p>
    <w:p w14:paraId="537F2B60" w14:textId="77777777" w:rsidR="0042613D" w:rsidRPr="00A40078" w:rsidRDefault="0042613D" w:rsidP="0042613D">
      <w:pPr>
        <w:tabs>
          <w:tab w:val="left" w:pos="0"/>
          <w:tab w:val="num" w:pos="1134"/>
        </w:tabs>
        <w:jc w:val="center"/>
        <w:outlineLvl w:val="1"/>
        <w:rPr>
          <w:rFonts w:ascii="Times New Roman" w:hAnsi="Times New Roman" w:cs="Times New Roman"/>
          <w:b/>
          <w:sz w:val="24"/>
          <w:szCs w:val="24"/>
        </w:rPr>
      </w:pPr>
    </w:p>
    <w:p w14:paraId="50AFDA97" w14:textId="77777777" w:rsidR="006B6123" w:rsidRPr="00A40078" w:rsidRDefault="006B6123" w:rsidP="006B6123">
      <w:pPr>
        <w:pStyle w:val="2"/>
        <w:keepNext w:val="0"/>
        <w:widowControl w:val="0"/>
        <w:tabs>
          <w:tab w:val="left" w:pos="0"/>
        </w:tabs>
        <w:spacing w:before="0" w:after="0"/>
        <w:ind w:left="6095" w:firstLine="6096"/>
        <w:jc w:val="center"/>
        <w:rPr>
          <w:b w:val="0"/>
          <w:sz w:val="24"/>
          <w:szCs w:val="24"/>
        </w:rPr>
      </w:pPr>
    </w:p>
    <w:p w14:paraId="0561AF19" w14:textId="77777777" w:rsidR="006B6123" w:rsidRPr="00A40078" w:rsidRDefault="006B6123" w:rsidP="006B6123">
      <w:pPr>
        <w:pStyle w:val="2"/>
        <w:keepNext w:val="0"/>
        <w:widowControl w:val="0"/>
        <w:tabs>
          <w:tab w:val="left" w:pos="0"/>
        </w:tabs>
        <w:spacing w:before="0" w:after="0"/>
        <w:jc w:val="center"/>
        <w:rPr>
          <w:sz w:val="24"/>
          <w:szCs w:val="24"/>
        </w:rPr>
      </w:pPr>
    </w:p>
    <w:p w14:paraId="0F86F633" w14:textId="77777777" w:rsidR="006B6123" w:rsidRPr="00A40078" w:rsidRDefault="006B6123" w:rsidP="006B6123">
      <w:pPr>
        <w:pStyle w:val="2"/>
        <w:keepNext w:val="0"/>
        <w:widowControl w:val="0"/>
        <w:tabs>
          <w:tab w:val="left" w:pos="0"/>
        </w:tabs>
        <w:spacing w:before="0" w:after="0"/>
        <w:jc w:val="center"/>
        <w:rPr>
          <w:sz w:val="24"/>
          <w:szCs w:val="24"/>
        </w:rPr>
      </w:pPr>
      <w:r w:rsidRPr="00A40078">
        <w:rPr>
          <w:sz w:val="24"/>
          <w:szCs w:val="24"/>
        </w:rPr>
        <w:t xml:space="preserve">Согласие на обработку персональных данных </w:t>
      </w:r>
    </w:p>
    <w:p w14:paraId="479FCB22" w14:textId="77777777" w:rsidR="006B6123" w:rsidRPr="00A40078" w:rsidRDefault="006B6123" w:rsidP="006B6123">
      <w:pPr>
        <w:tabs>
          <w:tab w:val="left" w:pos="0"/>
        </w:tabs>
        <w:spacing w:after="0" w:line="240" w:lineRule="auto"/>
        <w:jc w:val="center"/>
        <w:rPr>
          <w:rFonts w:ascii="Times New Roman" w:hAnsi="Times New Roman" w:cs="Times New Roman"/>
          <w:b/>
          <w:snapToGrid w:val="0"/>
          <w:sz w:val="24"/>
          <w:szCs w:val="24"/>
        </w:rPr>
      </w:pPr>
      <w:r w:rsidRPr="00A40078">
        <w:rPr>
          <w:rFonts w:ascii="Times New Roman" w:hAnsi="Times New Roman" w:cs="Times New Roman"/>
          <w:b/>
          <w:snapToGrid w:val="0"/>
          <w:sz w:val="24"/>
          <w:szCs w:val="24"/>
        </w:rPr>
        <w:t>от «</w:t>
      </w:r>
      <w:r w:rsidRPr="00A40078">
        <w:rPr>
          <w:rFonts w:ascii="Times New Roman" w:hAnsi="Times New Roman" w:cs="Times New Roman"/>
          <w:snapToGrid w:val="0"/>
          <w:sz w:val="24"/>
          <w:szCs w:val="24"/>
        </w:rPr>
        <w:t>_____</w:t>
      </w:r>
      <w:r w:rsidRPr="00A40078">
        <w:rPr>
          <w:rFonts w:ascii="Times New Roman" w:hAnsi="Times New Roman" w:cs="Times New Roman"/>
          <w:b/>
          <w:snapToGrid w:val="0"/>
          <w:sz w:val="24"/>
          <w:szCs w:val="24"/>
        </w:rPr>
        <w:t xml:space="preserve">» </w:t>
      </w:r>
      <w:r w:rsidRPr="00A40078">
        <w:rPr>
          <w:rFonts w:ascii="Times New Roman" w:hAnsi="Times New Roman" w:cs="Times New Roman"/>
          <w:snapToGrid w:val="0"/>
          <w:sz w:val="24"/>
          <w:szCs w:val="24"/>
        </w:rPr>
        <w:t>____________</w:t>
      </w:r>
      <w:r w:rsidRPr="00A40078">
        <w:rPr>
          <w:rFonts w:ascii="Times New Roman" w:hAnsi="Times New Roman" w:cs="Times New Roman"/>
          <w:b/>
          <w:snapToGrid w:val="0"/>
          <w:sz w:val="24"/>
          <w:szCs w:val="24"/>
        </w:rPr>
        <w:t xml:space="preserve"> 20</w:t>
      </w:r>
      <w:r w:rsidRPr="00A40078">
        <w:rPr>
          <w:rFonts w:ascii="Times New Roman" w:hAnsi="Times New Roman" w:cs="Times New Roman"/>
          <w:snapToGrid w:val="0"/>
          <w:sz w:val="24"/>
          <w:szCs w:val="24"/>
        </w:rPr>
        <w:t>____</w:t>
      </w:r>
      <w:r w:rsidRPr="00A40078">
        <w:rPr>
          <w:rFonts w:ascii="Times New Roman" w:hAnsi="Times New Roman" w:cs="Times New Roman"/>
          <w:b/>
          <w:snapToGrid w:val="0"/>
          <w:sz w:val="24"/>
          <w:szCs w:val="24"/>
        </w:rPr>
        <w:t xml:space="preserve"> г. </w:t>
      </w:r>
    </w:p>
    <w:p w14:paraId="5840B190" w14:textId="77777777" w:rsidR="006B6123" w:rsidRPr="00A40078" w:rsidRDefault="006B6123" w:rsidP="006B6123">
      <w:pPr>
        <w:spacing w:after="0" w:line="240" w:lineRule="auto"/>
        <w:jc w:val="center"/>
        <w:rPr>
          <w:rFonts w:ascii="Times New Roman" w:hAnsi="Times New Roman" w:cs="Times New Roman"/>
          <w:sz w:val="24"/>
          <w:szCs w:val="24"/>
        </w:rPr>
      </w:pPr>
    </w:p>
    <w:p w14:paraId="44E8D5D3" w14:textId="77777777" w:rsidR="006B6123" w:rsidRPr="00A40078" w:rsidRDefault="006B6123" w:rsidP="006B6123">
      <w:pPr>
        <w:widowControl w:val="0"/>
        <w:spacing w:after="0" w:line="240" w:lineRule="auto"/>
        <w:jc w:val="both"/>
        <w:rPr>
          <w:rFonts w:ascii="Times New Roman" w:hAnsi="Times New Roman" w:cs="Times New Roman"/>
          <w:sz w:val="24"/>
          <w:szCs w:val="24"/>
        </w:rPr>
      </w:pPr>
    </w:p>
    <w:p w14:paraId="335FEACD" w14:textId="77777777" w:rsidR="006B6123" w:rsidRPr="00A40078" w:rsidRDefault="006B6123" w:rsidP="006B6123">
      <w:pPr>
        <w:widowControl w:val="0"/>
        <w:autoSpaceDE w:val="0"/>
        <w:autoSpaceDN w:val="0"/>
        <w:adjustRightInd w:val="0"/>
        <w:spacing w:after="0" w:line="240" w:lineRule="auto"/>
        <w:jc w:val="both"/>
        <w:rPr>
          <w:rFonts w:ascii="Times New Roman" w:hAnsi="Times New Roman" w:cs="Times New Roman"/>
          <w:snapToGrid w:val="0"/>
          <w:sz w:val="24"/>
          <w:szCs w:val="24"/>
        </w:rPr>
      </w:pPr>
      <w:r w:rsidRPr="00A40078">
        <w:rPr>
          <w:rFonts w:ascii="Times New Roman" w:hAnsi="Times New Roman" w:cs="Times New Roman"/>
          <w:snapToGrid w:val="0"/>
          <w:sz w:val="24"/>
          <w:szCs w:val="24"/>
        </w:rPr>
        <w:t>Настоящим ___________________________________________________________________</w:t>
      </w:r>
    </w:p>
    <w:p w14:paraId="01BF8A93" w14:textId="77777777" w:rsidR="006B6123" w:rsidRPr="00A40078" w:rsidRDefault="006B6123" w:rsidP="006B6123">
      <w:pPr>
        <w:widowControl w:val="0"/>
        <w:autoSpaceDE w:val="0"/>
        <w:autoSpaceDN w:val="0"/>
        <w:adjustRightInd w:val="0"/>
        <w:spacing w:after="0" w:line="240" w:lineRule="auto"/>
        <w:jc w:val="center"/>
        <w:rPr>
          <w:rFonts w:ascii="Times New Roman" w:hAnsi="Times New Roman" w:cs="Times New Roman"/>
          <w:i/>
          <w:szCs w:val="24"/>
        </w:rPr>
      </w:pPr>
      <w:r w:rsidRPr="00A40078">
        <w:rPr>
          <w:rFonts w:ascii="Times New Roman" w:hAnsi="Times New Roman" w:cs="Times New Roman"/>
          <w:i/>
          <w:szCs w:val="24"/>
        </w:rPr>
        <w:t>(указывается</w:t>
      </w:r>
      <w:r w:rsidRPr="00A40078">
        <w:rPr>
          <w:rFonts w:ascii="Times New Roman" w:hAnsi="Times New Roman" w:cs="Times New Roman"/>
          <w:szCs w:val="24"/>
        </w:rPr>
        <w:t xml:space="preserve"> </w:t>
      </w:r>
      <w:r w:rsidRPr="00A40078">
        <w:rPr>
          <w:rFonts w:ascii="Times New Roman" w:hAnsi="Times New Roman" w:cs="Times New Roman"/>
          <w:i/>
          <w:szCs w:val="24"/>
        </w:rPr>
        <w:t>полное наименование участника закупочной процедуры</w:t>
      </w:r>
    </w:p>
    <w:p w14:paraId="2C33E38C" w14:textId="77777777" w:rsidR="006B6123" w:rsidRPr="00A40078" w:rsidRDefault="006B6123" w:rsidP="006B6123">
      <w:pPr>
        <w:widowControl w:val="0"/>
        <w:autoSpaceDE w:val="0"/>
        <w:autoSpaceDN w:val="0"/>
        <w:adjustRightInd w:val="0"/>
        <w:spacing w:after="0" w:line="240" w:lineRule="auto"/>
        <w:jc w:val="center"/>
        <w:rPr>
          <w:rFonts w:ascii="Times New Roman" w:hAnsi="Times New Roman" w:cs="Times New Roman"/>
          <w:sz w:val="24"/>
          <w:szCs w:val="24"/>
        </w:rPr>
      </w:pPr>
      <w:r w:rsidRPr="00A40078">
        <w:rPr>
          <w:rFonts w:ascii="Times New Roman" w:hAnsi="Times New Roman" w:cs="Times New Roman"/>
          <w:b/>
          <w:i/>
          <w:sz w:val="24"/>
          <w:szCs w:val="24"/>
        </w:rPr>
        <w:t>______________________________________________________________________________</w:t>
      </w:r>
      <w:r w:rsidRPr="00A40078">
        <w:rPr>
          <w:rFonts w:ascii="Times New Roman" w:hAnsi="Times New Roman" w:cs="Times New Roman"/>
          <w:sz w:val="24"/>
          <w:szCs w:val="24"/>
        </w:rPr>
        <w:t xml:space="preserve"> </w:t>
      </w:r>
      <w:r w:rsidRPr="00A40078">
        <w:rPr>
          <w:rFonts w:ascii="Times New Roman" w:hAnsi="Times New Roman" w:cs="Times New Roman"/>
          <w:i/>
        </w:rPr>
        <w:t>(потенциального контрагента), контрагента)</w:t>
      </w:r>
    </w:p>
    <w:p w14:paraId="5DAD49E7" w14:textId="77777777" w:rsidR="006B6123" w:rsidRPr="00A40078" w:rsidRDefault="006B6123" w:rsidP="006B6123">
      <w:pPr>
        <w:widowControl w:val="0"/>
        <w:autoSpaceDE w:val="0"/>
        <w:autoSpaceDN w:val="0"/>
        <w:adjustRightInd w:val="0"/>
        <w:spacing w:after="0" w:line="240" w:lineRule="auto"/>
        <w:jc w:val="both"/>
        <w:rPr>
          <w:rFonts w:ascii="Times New Roman" w:hAnsi="Times New Roman" w:cs="Times New Roman"/>
          <w:sz w:val="18"/>
          <w:szCs w:val="24"/>
        </w:rPr>
      </w:pPr>
    </w:p>
    <w:p w14:paraId="5BF8FDCE" w14:textId="77777777" w:rsidR="006B6123" w:rsidRPr="00A40078" w:rsidRDefault="006B6123" w:rsidP="006B6123">
      <w:pPr>
        <w:widowControl w:val="0"/>
        <w:autoSpaceDE w:val="0"/>
        <w:autoSpaceDN w:val="0"/>
        <w:adjustRightInd w:val="0"/>
        <w:spacing w:after="0" w:line="240" w:lineRule="auto"/>
        <w:jc w:val="both"/>
        <w:rPr>
          <w:rFonts w:ascii="Times New Roman" w:hAnsi="Times New Roman" w:cs="Times New Roman"/>
          <w:sz w:val="24"/>
          <w:szCs w:val="24"/>
        </w:rPr>
      </w:pPr>
      <w:r w:rsidRPr="00A40078">
        <w:rPr>
          <w:rFonts w:ascii="Times New Roman" w:hAnsi="Times New Roman" w:cs="Times New Roman"/>
          <w:sz w:val="24"/>
          <w:szCs w:val="24"/>
        </w:rPr>
        <w:t>Адрес регистрации: ____________________________________________________________</w:t>
      </w:r>
    </w:p>
    <w:p w14:paraId="7A2DAE56" w14:textId="77777777" w:rsidR="006B6123" w:rsidRPr="00A40078" w:rsidRDefault="006B6123" w:rsidP="006B6123">
      <w:pPr>
        <w:widowControl w:val="0"/>
        <w:autoSpaceDE w:val="0"/>
        <w:autoSpaceDN w:val="0"/>
        <w:adjustRightInd w:val="0"/>
        <w:spacing w:after="0" w:line="240" w:lineRule="auto"/>
        <w:jc w:val="both"/>
        <w:rPr>
          <w:rFonts w:ascii="Times New Roman" w:hAnsi="Times New Roman" w:cs="Times New Roman"/>
          <w:sz w:val="18"/>
          <w:szCs w:val="24"/>
        </w:rPr>
      </w:pPr>
    </w:p>
    <w:p w14:paraId="458605AA" w14:textId="77777777" w:rsidR="006B6123" w:rsidRPr="00A40078" w:rsidRDefault="006B6123" w:rsidP="006B6123">
      <w:pPr>
        <w:widowControl w:val="0"/>
        <w:autoSpaceDE w:val="0"/>
        <w:autoSpaceDN w:val="0"/>
        <w:adjustRightInd w:val="0"/>
        <w:spacing w:after="0" w:line="240" w:lineRule="auto"/>
        <w:jc w:val="both"/>
        <w:rPr>
          <w:rFonts w:ascii="Times New Roman" w:hAnsi="Times New Roman" w:cs="Times New Roman"/>
          <w:sz w:val="24"/>
          <w:szCs w:val="24"/>
        </w:rPr>
      </w:pPr>
      <w:r w:rsidRPr="00A40078">
        <w:rPr>
          <w:rFonts w:ascii="Times New Roman" w:hAnsi="Times New Roman" w:cs="Times New Roman"/>
          <w:sz w:val="24"/>
          <w:szCs w:val="24"/>
        </w:rPr>
        <w:t xml:space="preserve">Свидетельство о регистрации: ___________________________________________________ </w:t>
      </w:r>
    </w:p>
    <w:p w14:paraId="41941E4E" w14:textId="77777777" w:rsidR="006B6123" w:rsidRPr="00A40078" w:rsidRDefault="006B6123" w:rsidP="006B6123">
      <w:pPr>
        <w:widowControl w:val="0"/>
        <w:autoSpaceDE w:val="0"/>
        <w:autoSpaceDN w:val="0"/>
        <w:adjustRightInd w:val="0"/>
        <w:spacing w:after="0" w:line="240" w:lineRule="auto"/>
        <w:jc w:val="both"/>
        <w:rPr>
          <w:rFonts w:ascii="Times New Roman" w:hAnsi="Times New Roman" w:cs="Times New Roman"/>
          <w:b/>
          <w:i/>
          <w:sz w:val="18"/>
          <w:szCs w:val="24"/>
        </w:rPr>
      </w:pPr>
    </w:p>
    <w:p w14:paraId="6A5B5E1D" w14:textId="77777777" w:rsidR="006B6123" w:rsidRPr="00A40078" w:rsidRDefault="006B6123" w:rsidP="006B6123">
      <w:pPr>
        <w:widowControl w:val="0"/>
        <w:autoSpaceDE w:val="0"/>
        <w:autoSpaceDN w:val="0"/>
        <w:adjustRightInd w:val="0"/>
        <w:spacing w:after="0" w:line="240" w:lineRule="auto"/>
        <w:jc w:val="both"/>
        <w:rPr>
          <w:rFonts w:ascii="Times New Roman" w:hAnsi="Times New Roman" w:cs="Times New Roman"/>
          <w:b/>
          <w:i/>
          <w:sz w:val="24"/>
          <w:szCs w:val="24"/>
        </w:rPr>
      </w:pPr>
      <w:r w:rsidRPr="00A40078">
        <w:rPr>
          <w:rFonts w:ascii="Times New Roman" w:hAnsi="Times New Roman" w:cs="Times New Roman"/>
          <w:i/>
          <w:sz w:val="24"/>
          <w:szCs w:val="24"/>
        </w:rPr>
        <w:t xml:space="preserve">ИНН </w:t>
      </w:r>
      <w:r w:rsidRPr="00A40078">
        <w:rPr>
          <w:rFonts w:ascii="Times New Roman" w:hAnsi="Times New Roman" w:cs="Times New Roman"/>
          <w:b/>
          <w:i/>
          <w:sz w:val="24"/>
          <w:szCs w:val="24"/>
        </w:rPr>
        <w:t>__________________________</w:t>
      </w:r>
    </w:p>
    <w:p w14:paraId="4E367F30" w14:textId="77777777" w:rsidR="006B6123" w:rsidRPr="00A40078" w:rsidRDefault="006B6123" w:rsidP="006B6123">
      <w:pPr>
        <w:widowControl w:val="0"/>
        <w:autoSpaceDE w:val="0"/>
        <w:autoSpaceDN w:val="0"/>
        <w:adjustRightInd w:val="0"/>
        <w:spacing w:after="0" w:line="240" w:lineRule="auto"/>
        <w:jc w:val="both"/>
        <w:rPr>
          <w:rFonts w:ascii="Times New Roman" w:hAnsi="Times New Roman" w:cs="Times New Roman"/>
          <w:b/>
          <w:i/>
          <w:sz w:val="24"/>
          <w:szCs w:val="24"/>
        </w:rPr>
      </w:pPr>
      <w:r w:rsidRPr="00A40078">
        <w:rPr>
          <w:rFonts w:ascii="Times New Roman" w:hAnsi="Times New Roman" w:cs="Times New Roman"/>
          <w:i/>
          <w:sz w:val="24"/>
          <w:szCs w:val="24"/>
        </w:rPr>
        <w:t xml:space="preserve">КПП </w:t>
      </w:r>
      <w:r w:rsidRPr="00A40078">
        <w:rPr>
          <w:rFonts w:ascii="Times New Roman" w:hAnsi="Times New Roman" w:cs="Times New Roman"/>
          <w:b/>
          <w:i/>
          <w:sz w:val="24"/>
          <w:szCs w:val="24"/>
        </w:rPr>
        <w:t>__________________________</w:t>
      </w:r>
    </w:p>
    <w:p w14:paraId="1BBA298F" w14:textId="77777777" w:rsidR="006B6123" w:rsidRPr="00A40078" w:rsidRDefault="006B6123" w:rsidP="006B6123">
      <w:pPr>
        <w:widowControl w:val="0"/>
        <w:autoSpaceDE w:val="0"/>
        <w:autoSpaceDN w:val="0"/>
        <w:adjustRightInd w:val="0"/>
        <w:spacing w:after="0" w:line="240" w:lineRule="auto"/>
        <w:jc w:val="both"/>
        <w:rPr>
          <w:rFonts w:ascii="Times New Roman" w:hAnsi="Times New Roman" w:cs="Times New Roman"/>
          <w:sz w:val="24"/>
          <w:szCs w:val="24"/>
        </w:rPr>
      </w:pPr>
      <w:r w:rsidRPr="00A40078">
        <w:rPr>
          <w:rFonts w:ascii="Times New Roman" w:hAnsi="Times New Roman" w:cs="Times New Roman"/>
          <w:i/>
          <w:sz w:val="24"/>
          <w:szCs w:val="24"/>
        </w:rPr>
        <w:t>ОГРН _________________________</w:t>
      </w:r>
    </w:p>
    <w:p w14:paraId="4FD9139D" w14:textId="77777777" w:rsidR="006B6123" w:rsidRPr="00A40078" w:rsidRDefault="006B6123" w:rsidP="006B6123">
      <w:pPr>
        <w:widowControl w:val="0"/>
        <w:autoSpaceDE w:val="0"/>
        <w:autoSpaceDN w:val="0"/>
        <w:adjustRightInd w:val="0"/>
        <w:spacing w:after="0" w:line="240" w:lineRule="auto"/>
        <w:jc w:val="both"/>
        <w:rPr>
          <w:rFonts w:ascii="Times New Roman" w:hAnsi="Times New Roman" w:cs="Times New Roman"/>
          <w:sz w:val="24"/>
          <w:szCs w:val="24"/>
        </w:rPr>
      </w:pPr>
    </w:p>
    <w:p w14:paraId="55D23E82" w14:textId="77777777" w:rsidR="006B6123" w:rsidRPr="00A40078" w:rsidRDefault="006B6123" w:rsidP="006B6123">
      <w:pPr>
        <w:widowControl w:val="0"/>
        <w:autoSpaceDE w:val="0"/>
        <w:autoSpaceDN w:val="0"/>
        <w:adjustRightInd w:val="0"/>
        <w:spacing w:after="0" w:line="240" w:lineRule="auto"/>
        <w:jc w:val="both"/>
        <w:rPr>
          <w:rFonts w:ascii="Times New Roman" w:hAnsi="Times New Roman" w:cs="Times New Roman"/>
          <w:b/>
          <w:i/>
          <w:sz w:val="24"/>
          <w:szCs w:val="24"/>
        </w:rPr>
      </w:pPr>
      <w:r w:rsidRPr="00A40078">
        <w:rPr>
          <w:rFonts w:ascii="Times New Roman" w:hAnsi="Times New Roman" w:cs="Times New Roman"/>
          <w:sz w:val="24"/>
          <w:szCs w:val="24"/>
        </w:rPr>
        <w:t>в лице</w:t>
      </w:r>
      <w:r w:rsidRPr="00A40078">
        <w:rPr>
          <w:rFonts w:ascii="Times New Roman" w:hAnsi="Times New Roman" w:cs="Times New Roman"/>
          <w:b/>
          <w:i/>
          <w:sz w:val="24"/>
          <w:szCs w:val="24"/>
        </w:rPr>
        <w:t xml:space="preserve"> _______________________________________________________________________</w:t>
      </w:r>
    </w:p>
    <w:p w14:paraId="7DB4DE36" w14:textId="77777777" w:rsidR="006B6123" w:rsidRPr="00A40078" w:rsidRDefault="006B6123" w:rsidP="006B6123">
      <w:pPr>
        <w:autoSpaceDE w:val="0"/>
        <w:autoSpaceDN w:val="0"/>
        <w:adjustRightInd w:val="0"/>
        <w:spacing w:after="0" w:line="240" w:lineRule="auto"/>
        <w:jc w:val="center"/>
        <w:rPr>
          <w:rFonts w:ascii="Times New Roman" w:hAnsi="Times New Roman" w:cs="Times New Roman"/>
          <w:bCs/>
          <w:i/>
          <w:iCs/>
          <w:szCs w:val="24"/>
        </w:rPr>
      </w:pPr>
      <w:r w:rsidRPr="00A40078">
        <w:rPr>
          <w:rFonts w:ascii="Times New Roman" w:hAnsi="Times New Roman" w:cs="Times New Roman"/>
          <w:i/>
          <w:szCs w:val="24"/>
        </w:rPr>
        <w:t>(указываются Ф.И.О.,</w:t>
      </w:r>
      <w:r w:rsidRPr="00A40078">
        <w:rPr>
          <w:rFonts w:ascii="Times New Roman" w:hAnsi="Times New Roman" w:cs="Times New Roman"/>
          <w:bCs/>
          <w:i/>
          <w:iCs/>
          <w:szCs w:val="24"/>
        </w:rPr>
        <w:t xml:space="preserve"> адрес, номер основного документа, удостоверяющего личность,</w:t>
      </w:r>
    </w:p>
    <w:p w14:paraId="1EBDA76B" w14:textId="77777777" w:rsidR="006B6123" w:rsidRPr="00A40078" w:rsidRDefault="006B6123" w:rsidP="006B6123">
      <w:pPr>
        <w:spacing w:after="0" w:line="240" w:lineRule="auto"/>
        <w:rPr>
          <w:rFonts w:ascii="Times New Roman" w:hAnsi="Times New Roman" w:cs="Times New Roman"/>
          <w:sz w:val="24"/>
          <w:szCs w:val="24"/>
        </w:rPr>
      </w:pPr>
      <w:r w:rsidRPr="00A40078">
        <w:rPr>
          <w:rFonts w:ascii="Times New Roman" w:hAnsi="Times New Roman" w:cs="Times New Roman"/>
          <w:b/>
          <w:bCs/>
          <w:i/>
          <w:iCs/>
          <w:sz w:val="24"/>
          <w:szCs w:val="24"/>
        </w:rPr>
        <w:t>_____________________________________________________________________________</w:t>
      </w:r>
      <w:r w:rsidRPr="00A40078">
        <w:rPr>
          <w:rFonts w:ascii="Times New Roman" w:hAnsi="Times New Roman" w:cs="Times New Roman"/>
          <w:bCs/>
          <w:iCs/>
          <w:sz w:val="24"/>
          <w:szCs w:val="24"/>
        </w:rPr>
        <w:t>,</w:t>
      </w:r>
    </w:p>
    <w:p w14:paraId="6CCC79A0" w14:textId="77777777" w:rsidR="006B6123" w:rsidRPr="00A40078" w:rsidRDefault="006B6123" w:rsidP="006B6123">
      <w:pPr>
        <w:autoSpaceDE w:val="0"/>
        <w:autoSpaceDN w:val="0"/>
        <w:adjustRightInd w:val="0"/>
        <w:spacing w:after="0" w:line="240" w:lineRule="auto"/>
        <w:jc w:val="center"/>
        <w:rPr>
          <w:rFonts w:ascii="Times New Roman" w:hAnsi="Times New Roman" w:cs="Times New Roman"/>
          <w:b/>
          <w:bCs/>
          <w:i/>
          <w:iCs/>
          <w:szCs w:val="24"/>
        </w:rPr>
      </w:pPr>
      <w:r w:rsidRPr="00A40078">
        <w:rPr>
          <w:rFonts w:ascii="Times New Roman" w:hAnsi="Times New Roman" w:cs="Times New Roman"/>
          <w:bCs/>
          <w:i/>
          <w:iCs/>
          <w:szCs w:val="24"/>
        </w:rPr>
        <w:t>сведения о дате выдачи указанного документа и выдавшем его органе)</w:t>
      </w:r>
      <w:r w:rsidRPr="00A40078">
        <w:rPr>
          <w:rFonts w:ascii="Times New Roman" w:hAnsi="Times New Roman" w:cs="Times New Roman"/>
          <w:b/>
          <w:bCs/>
          <w:i/>
          <w:iCs/>
          <w:szCs w:val="24"/>
        </w:rPr>
        <w:t>*</w:t>
      </w:r>
    </w:p>
    <w:p w14:paraId="7B62F372" w14:textId="77777777" w:rsidR="006B6123" w:rsidRPr="00A40078" w:rsidRDefault="006B6123" w:rsidP="006B6123">
      <w:pPr>
        <w:widowControl w:val="0"/>
        <w:autoSpaceDE w:val="0"/>
        <w:autoSpaceDN w:val="0"/>
        <w:adjustRightInd w:val="0"/>
        <w:spacing w:after="0" w:line="240" w:lineRule="auto"/>
        <w:jc w:val="both"/>
        <w:rPr>
          <w:rFonts w:ascii="Times New Roman" w:hAnsi="Times New Roman" w:cs="Times New Roman"/>
          <w:b/>
          <w:i/>
          <w:sz w:val="24"/>
          <w:szCs w:val="24"/>
        </w:rPr>
      </w:pPr>
    </w:p>
    <w:p w14:paraId="1E22543A" w14:textId="77777777" w:rsidR="006B6123" w:rsidRPr="00A40078" w:rsidRDefault="006B6123" w:rsidP="006B6123">
      <w:pPr>
        <w:widowControl w:val="0"/>
        <w:autoSpaceDE w:val="0"/>
        <w:autoSpaceDN w:val="0"/>
        <w:adjustRightInd w:val="0"/>
        <w:spacing w:after="0" w:line="240" w:lineRule="auto"/>
        <w:jc w:val="both"/>
        <w:rPr>
          <w:rFonts w:ascii="Times New Roman" w:hAnsi="Times New Roman" w:cs="Times New Roman"/>
          <w:sz w:val="24"/>
          <w:szCs w:val="24"/>
        </w:rPr>
      </w:pPr>
      <w:r w:rsidRPr="00A40078">
        <w:rPr>
          <w:rFonts w:ascii="Times New Roman" w:hAnsi="Times New Roman" w:cs="Times New Roman"/>
          <w:i/>
          <w:sz w:val="24"/>
          <w:szCs w:val="24"/>
        </w:rPr>
        <w:t xml:space="preserve">действующего на основании </w:t>
      </w:r>
      <w:r w:rsidRPr="00A40078">
        <w:rPr>
          <w:rFonts w:ascii="Times New Roman" w:hAnsi="Times New Roman" w:cs="Times New Roman"/>
          <w:b/>
          <w:i/>
          <w:sz w:val="24"/>
          <w:szCs w:val="24"/>
        </w:rPr>
        <w:t>_____________________________________</w:t>
      </w:r>
      <w:r w:rsidRPr="00A40078">
        <w:rPr>
          <w:rFonts w:ascii="Times New Roman" w:hAnsi="Times New Roman" w:cs="Times New Roman"/>
          <w:sz w:val="24"/>
          <w:szCs w:val="24"/>
        </w:rPr>
        <w:t>,</w:t>
      </w:r>
      <w:r w:rsidRPr="00A40078">
        <w:rPr>
          <w:rFonts w:ascii="Times New Roman" w:hAnsi="Times New Roman" w:cs="Times New Roman"/>
          <w:b/>
          <w:i/>
          <w:sz w:val="24"/>
          <w:szCs w:val="24"/>
        </w:rPr>
        <w:t xml:space="preserve"> </w:t>
      </w:r>
      <w:r w:rsidRPr="00A40078">
        <w:rPr>
          <w:rFonts w:ascii="Times New Roman" w:hAnsi="Times New Roman" w:cs="Times New Roman"/>
          <w:sz w:val="24"/>
          <w:szCs w:val="24"/>
        </w:rPr>
        <w:t xml:space="preserve">дает свое согласие </w:t>
      </w:r>
      <w:r w:rsidRPr="00A40078">
        <w:rPr>
          <w:rFonts w:ascii="Times New Roman" w:hAnsi="Times New Roman" w:cs="Times New Roman"/>
          <w:b/>
          <w:snapToGrid w:val="0"/>
          <w:sz w:val="24"/>
          <w:szCs w:val="24"/>
        </w:rPr>
        <w:t>________«____________»</w:t>
      </w:r>
      <w:r w:rsidRPr="00A40078">
        <w:rPr>
          <w:rFonts w:ascii="Times New Roman" w:hAnsi="Times New Roman" w:cs="Times New Roman"/>
          <w:snapToGrid w:val="0"/>
          <w:sz w:val="24"/>
          <w:szCs w:val="24"/>
        </w:rPr>
        <w:t>, зарегистрированному по адресу:_______________,</w:t>
      </w:r>
      <w:r w:rsidRPr="00A40078">
        <w:rPr>
          <w:rFonts w:ascii="Times New Roman" w:hAnsi="Times New Roman" w:cs="Times New Roman"/>
          <w:b/>
          <w:i/>
          <w:sz w:val="24"/>
          <w:szCs w:val="24"/>
        </w:rPr>
        <w:t xml:space="preserve"> </w:t>
      </w:r>
      <w:r w:rsidRPr="00A40078">
        <w:rPr>
          <w:rFonts w:ascii="Times New Roman" w:hAnsi="Times New Roman" w:cs="Times New Roman"/>
          <w:b/>
          <w:snapToGrid w:val="0"/>
          <w:sz w:val="24"/>
          <w:szCs w:val="24"/>
        </w:rPr>
        <w:t xml:space="preserve">ДЗО _________«_________________» </w:t>
      </w:r>
      <w:r w:rsidRPr="00A40078">
        <w:rPr>
          <w:rFonts w:ascii="Times New Roman" w:hAnsi="Times New Roman" w:cs="Times New Roman"/>
          <w:i/>
          <w:szCs w:val="24"/>
        </w:rPr>
        <w:t>(указываются организационно-правовая форма и полное наименование),**</w:t>
      </w:r>
      <w:r w:rsidRPr="00A40078">
        <w:rPr>
          <w:rFonts w:ascii="Times New Roman" w:hAnsi="Times New Roman" w:cs="Times New Roman"/>
          <w:b/>
          <w:i/>
          <w:sz w:val="24"/>
          <w:szCs w:val="24"/>
        </w:rPr>
        <w:t xml:space="preserve"> </w:t>
      </w:r>
      <w:r w:rsidRPr="00A40078">
        <w:rPr>
          <w:rFonts w:ascii="Times New Roman" w:hAnsi="Times New Roman" w:cs="Times New Roman"/>
          <w:snapToGrid w:val="0"/>
          <w:sz w:val="24"/>
          <w:szCs w:val="24"/>
        </w:rPr>
        <w:t xml:space="preserve">зарегистрированному по адресу: _____________________, </w:t>
      </w:r>
      <w:r w:rsidRPr="00A40078">
        <w:rPr>
          <w:rFonts w:ascii="Times New Roman" w:hAnsi="Times New Roman" w:cs="Times New Roman"/>
          <w:sz w:val="24"/>
          <w:szCs w:val="24"/>
        </w:rPr>
        <w:t>и</w:t>
      </w:r>
      <w:r w:rsidRPr="00A40078">
        <w:rPr>
          <w:rFonts w:ascii="Times New Roman" w:hAnsi="Times New Roman" w:cs="Times New Roman"/>
          <w:i/>
          <w:sz w:val="24"/>
          <w:szCs w:val="24"/>
        </w:rPr>
        <w:t xml:space="preserve"> </w:t>
      </w:r>
      <w:r w:rsidRPr="00A40078">
        <w:rPr>
          <w:rFonts w:ascii="Times New Roman" w:hAnsi="Times New Roman" w:cs="Times New Roman"/>
          <w:b/>
          <w:sz w:val="24"/>
          <w:szCs w:val="24"/>
        </w:rPr>
        <w:t>Публичному акционерному обществу «Российские сети»</w:t>
      </w:r>
      <w:r w:rsidRPr="00A40078">
        <w:rPr>
          <w:rFonts w:ascii="Times New Roman" w:hAnsi="Times New Roman" w:cs="Times New Roman"/>
          <w:sz w:val="24"/>
          <w:szCs w:val="24"/>
        </w:rPr>
        <w:t xml:space="preserve">, </w:t>
      </w:r>
      <w:r w:rsidRPr="00A40078">
        <w:rPr>
          <w:rFonts w:ascii="Times New Roman" w:hAnsi="Times New Roman" w:cs="Times New Roman"/>
          <w:snapToGrid w:val="0"/>
          <w:sz w:val="24"/>
          <w:szCs w:val="24"/>
        </w:rPr>
        <w:t>зарегистрированному по адресу: г. Москва, ул. Беловежская, 4, в отношении</w:t>
      </w:r>
      <w:r w:rsidRPr="00A40078">
        <w:rPr>
          <w:rFonts w:ascii="Times New Roman" w:hAnsi="Times New Roman" w:cs="Times New Roman"/>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третьего лица, привлеченного контрагентом к исполнению своих обязательств по договору: фамилия</w:t>
      </w:r>
      <w:r w:rsidRPr="00A40078">
        <w:rPr>
          <w:rFonts w:ascii="Times New Roman" w:hAnsi="Times New Roman" w:cs="Times New Roman"/>
          <w:snapToGrid w:val="0"/>
          <w:sz w:val="24"/>
          <w:szCs w:val="24"/>
        </w:rPr>
        <w:t xml:space="preserve">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 на совершение действий, предусмотренных п. 3 ст. 3 Федерального закона от 27.07.2006 № 152-ФЗ «О персональных данных», </w:t>
      </w:r>
      <w:r w:rsidRPr="00A40078">
        <w:rPr>
          <w:rFonts w:ascii="Times New Roman" w:hAnsi="Times New Roman" w:cs="Times New Roman"/>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2605F9A2" w14:textId="77777777" w:rsidR="006B6123" w:rsidRPr="00A40078" w:rsidRDefault="006B6123" w:rsidP="006B6123">
      <w:pPr>
        <w:widowControl w:val="0"/>
        <w:spacing w:after="0" w:line="240" w:lineRule="auto"/>
        <w:ind w:firstLine="709"/>
        <w:jc w:val="both"/>
        <w:rPr>
          <w:rFonts w:ascii="Times New Roman" w:hAnsi="Times New Roman" w:cs="Times New Roman"/>
          <w:snapToGrid w:val="0"/>
          <w:sz w:val="24"/>
          <w:szCs w:val="24"/>
        </w:rPr>
      </w:pPr>
      <w:r w:rsidRPr="00A40078">
        <w:rPr>
          <w:rFonts w:ascii="Times New Roman" w:hAnsi="Times New Roman" w:cs="Times New Roman"/>
          <w:snapToGrid w:val="0"/>
          <w:sz w:val="24"/>
          <w:szCs w:val="24"/>
        </w:rPr>
        <w:t xml:space="preserve">Цель обработки персональных данных: </w:t>
      </w:r>
      <w:r w:rsidRPr="00A40078">
        <w:rPr>
          <w:rFonts w:ascii="Times New Roman" w:hAnsi="Times New Roman" w:cs="Times New Roman"/>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273-ФЗ «О противодействии коррупции», </w:t>
      </w:r>
      <w:r w:rsidRPr="00A40078">
        <w:rPr>
          <w:rFonts w:ascii="Times New Roman" w:hAnsi="Times New Roman" w:cs="Times New Roman"/>
          <w:snapToGrid w:val="0"/>
          <w:sz w:val="24"/>
          <w:szCs w:val="24"/>
        </w:rPr>
        <w:t xml:space="preserve">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w:t>
      </w:r>
      <w:r w:rsidRPr="00A40078">
        <w:rPr>
          <w:rFonts w:ascii="Times New Roman" w:hAnsi="Times New Roman" w:cs="Times New Roman"/>
          <w:snapToGrid w:val="0"/>
          <w:sz w:val="24"/>
          <w:szCs w:val="24"/>
        </w:rPr>
        <w:lastRenderedPageBreak/>
        <w:t>безопасности.</w:t>
      </w:r>
    </w:p>
    <w:p w14:paraId="4E46770B" w14:textId="77777777" w:rsidR="006B6123" w:rsidRPr="00A40078" w:rsidRDefault="006B6123" w:rsidP="006B6123">
      <w:pPr>
        <w:widowControl w:val="0"/>
        <w:spacing w:after="0" w:line="240" w:lineRule="auto"/>
        <w:ind w:firstLine="709"/>
        <w:jc w:val="both"/>
        <w:rPr>
          <w:rFonts w:ascii="Times New Roman" w:hAnsi="Times New Roman" w:cs="Times New Roman"/>
          <w:snapToGrid w:val="0"/>
          <w:color w:val="000000"/>
          <w:sz w:val="24"/>
          <w:szCs w:val="24"/>
        </w:rPr>
      </w:pPr>
      <w:r w:rsidRPr="00A40078">
        <w:rPr>
          <w:rFonts w:ascii="Times New Roman" w:hAnsi="Times New Roman" w:cs="Times New Roman"/>
          <w:snapToGrid w:val="0"/>
          <w:sz w:val="24"/>
          <w:szCs w:val="24"/>
        </w:rPr>
        <w:t xml:space="preserve">Срок, в течение которого действует настоящее согласие: со дня его подписания </w:t>
      </w:r>
      <w:r w:rsidRPr="00A40078">
        <w:rPr>
          <w:rFonts w:ascii="Times New Roman" w:hAnsi="Times New Roman" w:cs="Times New Roman"/>
          <w:snapToGrid w:val="0"/>
          <w:sz w:val="24"/>
          <w:szCs w:val="24"/>
        </w:rPr>
        <w:br/>
        <w:t>до момента фактического достижения цели обработки</w:t>
      </w:r>
      <w:r w:rsidRPr="00A40078">
        <w:rPr>
          <w:rFonts w:ascii="Times New Roman" w:hAnsi="Times New Roman" w:cs="Times New Roman"/>
          <w:snapToGrid w:val="0"/>
          <w:color w:val="000000"/>
          <w:sz w:val="24"/>
          <w:szCs w:val="24"/>
        </w:rPr>
        <w:t xml:space="preserve"> либо отзыва настоящего согласия посредством письменного обращения субъекта персональных данных с требованием </w:t>
      </w:r>
      <w:r w:rsidRPr="00A40078">
        <w:rPr>
          <w:rFonts w:ascii="Times New Roman" w:hAnsi="Times New Roman" w:cs="Times New Roman"/>
          <w:snapToGrid w:val="0"/>
          <w:color w:val="000000"/>
          <w:sz w:val="24"/>
          <w:szCs w:val="24"/>
        </w:rPr>
        <w:br/>
        <w:t>о прекращении обработки его персональных данных.</w:t>
      </w:r>
    </w:p>
    <w:p w14:paraId="0051CDDF" w14:textId="77777777" w:rsidR="006B6123" w:rsidRPr="00A40078" w:rsidRDefault="006B6123" w:rsidP="006B6123">
      <w:pPr>
        <w:widowControl w:val="0"/>
        <w:spacing w:after="0" w:line="240" w:lineRule="auto"/>
        <w:ind w:firstLine="709"/>
        <w:jc w:val="both"/>
        <w:rPr>
          <w:rFonts w:ascii="Times New Roman" w:hAnsi="Times New Roman" w:cs="Times New Roman"/>
          <w:snapToGrid w:val="0"/>
          <w:color w:val="000000"/>
          <w:sz w:val="28"/>
          <w:szCs w:val="28"/>
        </w:rPr>
      </w:pPr>
    </w:p>
    <w:p w14:paraId="5D539490" w14:textId="77777777" w:rsidR="006B6123" w:rsidRPr="00A40078" w:rsidRDefault="006B6123" w:rsidP="006B6123">
      <w:pPr>
        <w:widowControl w:val="0"/>
        <w:spacing w:after="0" w:line="240" w:lineRule="auto"/>
        <w:jc w:val="both"/>
        <w:rPr>
          <w:rFonts w:ascii="Times New Roman" w:hAnsi="Times New Roman" w:cs="Times New Roman"/>
          <w:color w:val="000000"/>
          <w:sz w:val="28"/>
          <w:szCs w:val="28"/>
        </w:rPr>
      </w:pPr>
      <w:r w:rsidRPr="00A40078">
        <w:rPr>
          <w:rFonts w:ascii="Times New Roman" w:hAnsi="Times New Roman" w:cs="Times New Roman"/>
          <w:color w:val="000000"/>
          <w:sz w:val="28"/>
          <w:szCs w:val="28"/>
        </w:rPr>
        <w:t>____________________________                         ___________________________</w:t>
      </w:r>
    </w:p>
    <w:p w14:paraId="6A774D20" w14:textId="77777777" w:rsidR="006B6123" w:rsidRPr="00A40078" w:rsidRDefault="006B6123" w:rsidP="006B6123">
      <w:pPr>
        <w:widowControl w:val="0"/>
        <w:spacing w:after="0" w:line="240" w:lineRule="auto"/>
        <w:contextualSpacing/>
        <w:jc w:val="both"/>
        <w:rPr>
          <w:rFonts w:ascii="Times New Roman" w:hAnsi="Times New Roman" w:cs="Times New Roman"/>
        </w:rPr>
      </w:pPr>
      <w:r w:rsidRPr="00A40078">
        <w:rPr>
          <w:rFonts w:ascii="Times New Roman" w:hAnsi="Times New Roman" w:cs="Times New Roman"/>
        </w:rPr>
        <w:t xml:space="preserve">(Подпись субъекта персональных данных / </w:t>
      </w:r>
      <w:r w:rsidRPr="00A40078">
        <w:rPr>
          <w:rFonts w:ascii="Times New Roman" w:hAnsi="Times New Roman" w:cs="Times New Roman"/>
        </w:rPr>
        <w:tab/>
      </w:r>
      <w:r w:rsidRPr="00A40078">
        <w:rPr>
          <w:rFonts w:ascii="Times New Roman" w:hAnsi="Times New Roman" w:cs="Times New Roman"/>
        </w:rPr>
        <w:tab/>
      </w:r>
      <w:r w:rsidRPr="00A40078">
        <w:rPr>
          <w:rFonts w:ascii="Times New Roman" w:hAnsi="Times New Roman" w:cs="Times New Roman"/>
        </w:rPr>
        <w:tab/>
        <w:t xml:space="preserve"> (Ф.И.О. и должность подписавшего*)</w:t>
      </w:r>
    </w:p>
    <w:p w14:paraId="7DD6B3AA" w14:textId="77777777" w:rsidR="006B6123" w:rsidRPr="00A40078" w:rsidRDefault="006B6123" w:rsidP="006B6123">
      <w:pPr>
        <w:widowControl w:val="0"/>
        <w:spacing w:after="0" w:line="240" w:lineRule="auto"/>
        <w:contextualSpacing/>
        <w:jc w:val="both"/>
        <w:rPr>
          <w:rFonts w:ascii="Times New Roman" w:hAnsi="Times New Roman" w:cs="Times New Roman"/>
        </w:rPr>
      </w:pPr>
      <w:r w:rsidRPr="00A40078">
        <w:rPr>
          <w:rFonts w:ascii="Times New Roman" w:hAnsi="Times New Roman" w:cs="Times New Roman"/>
        </w:rPr>
        <w:t xml:space="preserve">уполномоченного представителя)                                                </w:t>
      </w:r>
    </w:p>
    <w:p w14:paraId="30B7884E" w14:textId="77777777" w:rsidR="006B6123" w:rsidRPr="00A40078" w:rsidRDefault="006B6123" w:rsidP="006B6123">
      <w:pPr>
        <w:widowControl w:val="0"/>
        <w:spacing w:after="0" w:line="240" w:lineRule="auto"/>
        <w:jc w:val="both"/>
        <w:rPr>
          <w:rFonts w:ascii="Times New Roman" w:hAnsi="Times New Roman" w:cs="Times New Roman"/>
          <w:b/>
          <w:bCs/>
          <w:sz w:val="28"/>
          <w:szCs w:val="28"/>
        </w:rPr>
      </w:pPr>
    </w:p>
    <w:p w14:paraId="0BF4E272" w14:textId="77777777" w:rsidR="006B6123" w:rsidRPr="00A40078" w:rsidRDefault="006B6123" w:rsidP="006B6123">
      <w:pPr>
        <w:widowControl w:val="0"/>
        <w:spacing w:after="0" w:line="240" w:lineRule="auto"/>
        <w:jc w:val="both"/>
        <w:rPr>
          <w:rFonts w:ascii="Times New Roman" w:hAnsi="Times New Roman" w:cs="Times New Roman"/>
          <w:b/>
          <w:bCs/>
          <w:sz w:val="28"/>
          <w:szCs w:val="28"/>
        </w:rPr>
      </w:pPr>
      <w:r w:rsidRPr="00A40078">
        <w:rPr>
          <w:rFonts w:ascii="Times New Roman" w:hAnsi="Times New Roman" w:cs="Times New Roman"/>
          <w:b/>
          <w:bCs/>
          <w:sz w:val="28"/>
          <w:szCs w:val="28"/>
        </w:rPr>
        <w:t>М.П.</w:t>
      </w:r>
    </w:p>
    <w:p w14:paraId="4C9FD52D" w14:textId="77777777" w:rsidR="006B6123" w:rsidRPr="00A40078" w:rsidRDefault="006B6123" w:rsidP="006B6123">
      <w:pPr>
        <w:widowControl w:val="0"/>
        <w:spacing w:after="0" w:line="240" w:lineRule="auto"/>
        <w:jc w:val="both"/>
        <w:rPr>
          <w:rFonts w:ascii="Times New Roman" w:hAnsi="Times New Roman" w:cs="Times New Roman"/>
          <w:sz w:val="24"/>
          <w:szCs w:val="24"/>
        </w:rPr>
      </w:pPr>
    </w:p>
    <w:p w14:paraId="2AC20E2B" w14:textId="77777777" w:rsidR="006B6123" w:rsidRPr="00A40078" w:rsidRDefault="006B6123" w:rsidP="006B6123">
      <w:pPr>
        <w:widowControl w:val="0"/>
        <w:spacing w:after="0" w:line="240" w:lineRule="auto"/>
        <w:jc w:val="both"/>
        <w:rPr>
          <w:rFonts w:ascii="Times New Roman" w:hAnsi="Times New Roman" w:cs="Times New Roman"/>
          <w:sz w:val="20"/>
          <w:szCs w:val="20"/>
        </w:rPr>
      </w:pPr>
    </w:p>
    <w:p w14:paraId="71A653E5" w14:textId="77777777" w:rsidR="006B6123" w:rsidRPr="00A40078" w:rsidRDefault="006B6123" w:rsidP="006B6123">
      <w:pPr>
        <w:widowControl w:val="0"/>
        <w:spacing w:after="0" w:line="240" w:lineRule="auto"/>
        <w:jc w:val="both"/>
        <w:rPr>
          <w:rFonts w:ascii="Times New Roman" w:hAnsi="Times New Roman" w:cs="Times New Roman"/>
          <w:b/>
        </w:rPr>
      </w:pPr>
      <w:r w:rsidRPr="00A40078">
        <w:rPr>
          <w:rFonts w:ascii="Times New Roman" w:hAnsi="Times New Roman" w:cs="Times New Roman"/>
        </w:rPr>
        <w:t xml:space="preserve">* Указываются фамилия, имя, отчество, адрес субъекта персональных данных, номер основного документа, удостоверяющего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14:paraId="14ED74F3" w14:textId="77777777" w:rsidR="006B6123" w:rsidRPr="00A40078" w:rsidRDefault="006B6123" w:rsidP="006B6123">
      <w:pPr>
        <w:widowControl w:val="0"/>
        <w:spacing w:after="0" w:line="240" w:lineRule="auto"/>
        <w:jc w:val="both"/>
        <w:rPr>
          <w:rFonts w:ascii="Times New Roman" w:hAnsi="Times New Roman" w:cs="Times New Roman"/>
        </w:rPr>
      </w:pPr>
      <w:r w:rsidRPr="00A40078">
        <w:rPr>
          <w:rFonts w:ascii="Times New Roman" w:hAnsi="Times New Roman" w:cs="Times New Roman"/>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третьего лица, привлеченного контрагентом к исполнению своих обязательств по договору, и их руководителей, собственников (участников, учредителей, акционеров), в том числе конечных бенефициаров (фамилия, имя, отчество; серия и номер документа</w:t>
      </w:r>
      <w:r w:rsidRPr="00A40078">
        <w:rPr>
          <w:rFonts w:ascii="Times New Roman" w:hAnsi="Times New Roman" w:cs="Times New Roman"/>
          <w:snapToGrid w:val="0"/>
        </w:rPr>
        <w:t xml:space="preserve">, удостоверяющего личность; ИНН </w:t>
      </w:r>
      <w:r w:rsidRPr="00A40078">
        <w:rPr>
          <w:rFonts w:ascii="Times New Roman" w:hAnsi="Times New Roman" w:cs="Times New Roman"/>
        </w:rPr>
        <w:t>(участников, учредителей, акционеров, руководителей)).</w:t>
      </w:r>
    </w:p>
    <w:p w14:paraId="74AC5262" w14:textId="77777777" w:rsidR="006B6123" w:rsidRPr="00A40078" w:rsidRDefault="006B6123" w:rsidP="006B6123">
      <w:pPr>
        <w:spacing w:after="0" w:line="240" w:lineRule="auto"/>
        <w:jc w:val="both"/>
        <w:rPr>
          <w:rFonts w:ascii="Times New Roman" w:hAnsi="Times New Roman" w:cs="Times New Roman"/>
        </w:rPr>
      </w:pPr>
      <w:r w:rsidRPr="00A40078">
        <w:rPr>
          <w:rFonts w:ascii="Times New Roman" w:hAnsi="Times New Roman" w:cs="Times New Roman"/>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w:t>
      </w:r>
      <w:r w:rsidRPr="00A40078">
        <w:rPr>
          <w:rFonts w:ascii="Times New Roman" w:hAnsi="Times New Roman" w:cs="Times New Roman"/>
          <w:spacing w:val="-4"/>
        </w:rPr>
        <w:t xml:space="preserve"> руководителем, собственником (участником, учредителем, акционером), а также бенефициаром</w:t>
      </w:r>
      <w:r w:rsidRPr="00A40078">
        <w:rPr>
          <w:rFonts w:ascii="Times New Roman" w:hAnsi="Times New Roman" w:cs="Times New Roman"/>
        </w:rPr>
        <w:t xml:space="preserve"> участника закупки / контрагента / третьего лица, привлеченного контрагентом к исполнению своих обязательств по договору, за предоставление Обществу данных о руководителе, собственниках (участниках, учредителях, акционерах), в том числе бенефициарах и бенефициарах третьего лица, привлеченного контрагентом к исполнению своих обязательств по договору, и предполагает, что </w:t>
      </w:r>
      <w:r w:rsidRPr="00A40078">
        <w:rPr>
          <w:rFonts w:ascii="Times New Roman" w:hAnsi="Times New Roman" w:cs="Times New Roman"/>
          <w:spacing w:val="-4"/>
        </w:rPr>
        <w:t>участник закупки (потенциальный контрагент) / контрагент получил у руководителя, своих бенефициаров и бенефициаров</w:t>
      </w:r>
      <w:r w:rsidRPr="00A40078">
        <w:rPr>
          <w:rFonts w:ascii="Times New Roman" w:hAnsi="Times New Roman" w:cs="Times New Roman"/>
        </w:rPr>
        <w:t xml:space="preserve"> третьих лиц, привлеченных контрагентом к исполнению своих обязательств </w:t>
      </w:r>
      <w:r w:rsidRPr="00A40078">
        <w:rPr>
          <w:rFonts w:ascii="Times New Roman" w:hAnsi="Times New Roman" w:cs="Times New Roman"/>
        </w:rPr>
        <w:br/>
        <w:t xml:space="preserve">по договору согласие </w:t>
      </w:r>
      <w:r w:rsidRPr="00A40078">
        <w:rPr>
          <w:rFonts w:ascii="Times New Roman" w:hAnsi="Times New Roman" w:cs="Times New Roman"/>
          <w:spacing w:val="-4"/>
        </w:rPr>
        <w:t>на представление (обработку) ПАО «Россети», ПАО (АО) «_________», ДЗО ПАО (АО) «___________»</w:t>
      </w:r>
      <w:r w:rsidRPr="00A40078">
        <w:rPr>
          <w:rFonts w:ascii="Times New Roman" w:hAnsi="Times New Roman" w:cs="Times New Roman"/>
        </w:rPr>
        <w:t xml:space="preserve"> и в уполномоченные государственные органы указанных сведений.</w:t>
      </w:r>
    </w:p>
    <w:p w14:paraId="11E17E14" w14:textId="77777777" w:rsidR="0042613D" w:rsidRPr="00A40078" w:rsidRDefault="0042613D" w:rsidP="0042613D">
      <w:pPr>
        <w:widowControl w:val="0"/>
        <w:spacing w:after="0" w:line="240" w:lineRule="auto"/>
        <w:ind w:left="6237"/>
        <w:rPr>
          <w:rFonts w:ascii="Times New Roman" w:hAnsi="Times New Roman" w:cs="Times New Roman"/>
          <w:sz w:val="24"/>
          <w:szCs w:val="24"/>
        </w:rPr>
      </w:pPr>
    </w:p>
    <w:p w14:paraId="12AE7E24" w14:textId="77777777" w:rsidR="0042613D" w:rsidRPr="00A40078" w:rsidRDefault="0042613D" w:rsidP="0042613D">
      <w:pPr>
        <w:spacing w:after="160" w:line="259" w:lineRule="auto"/>
        <w:rPr>
          <w:rFonts w:ascii="Times New Roman" w:hAnsi="Times New Roman" w:cs="Times New Roman"/>
          <w:sz w:val="24"/>
          <w:szCs w:val="24"/>
        </w:rPr>
      </w:pPr>
      <w:r w:rsidRPr="00A40078">
        <w:rPr>
          <w:rFonts w:ascii="Times New Roman" w:hAnsi="Times New Roman" w:cs="Times New Roman"/>
          <w:sz w:val="24"/>
          <w:szCs w:val="24"/>
        </w:rPr>
        <w:br w:type="page"/>
      </w:r>
    </w:p>
    <w:p w14:paraId="4B29D962" w14:textId="77777777" w:rsidR="0042613D" w:rsidRPr="00A40078" w:rsidRDefault="0042613D" w:rsidP="0042613D">
      <w:pPr>
        <w:widowControl w:val="0"/>
        <w:spacing w:after="0" w:line="240" w:lineRule="auto"/>
        <w:ind w:left="6237"/>
        <w:rPr>
          <w:rFonts w:ascii="Times New Roman" w:hAnsi="Times New Roman" w:cs="Times New Roman"/>
          <w:sz w:val="24"/>
          <w:szCs w:val="24"/>
        </w:rPr>
      </w:pPr>
      <w:r w:rsidRPr="00A40078">
        <w:rPr>
          <w:rFonts w:ascii="Times New Roman" w:hAnsi="Times New Roman" w:cs="Times New Roman"/>
          <w:sz w:val="24"/>
          <w:szCs w:val="24"/>
        </w:rPr>
        <w:lastRenderedPageBreak/>
        <w:t xml:space="preserve">Приложение 20 к Договору </w:t>
      </w:r>
    </w:p>
    <w:p w14:paraId="1F85682F" w14:textId="77777777" w:rsidR="0042613D" w:rsidRPr="00A40078" w:rsidRDefault="0042613D" w:rsidP="0042613D">
      <w:pPr>
        <w:widowControl w:val="0"/>
        <w:spacing w:after="0" w:line="240" w:lineRule="auto"/>
        <w:ind w:left="6237"/>
        <w:rPr>
          <w:rFonts w:ascii="Times New Roman" w:hAnsi="Times New Roman" w:cs="Times New Roman"/>
          <w:sz w:val="24"/>
          <w:szCs w:val="24"/>
        </w:rPr>
      </w:pPr>
      <w:r w:rsidRPr="00A40078">
        <w:rPr>
          <w:rFonts w:ascii="Times New Roman" w:hAnsi="Times New Roman" w:cs="Times New Roman"/>
          <w:sz w:val="24"/>
        </w:rPr>
        <w:t>от ____________ № _____</w:t>
      </w:r>
    </w:p>
    <w:p w14:paraId="5BFA95E9" w14:textId="77777777" w:rsidR="0042613D" w:rsidRPr="00A40078" w:rsidRDefault="0042613D" w:rsidP="0042613D">
      <w:pPr>
        <w:widowControl w:val="0"/>
        <w:spacing w:after="0" w:line="240" w:lineRule="auto"/>
        <w:ind w:left="5812"/>
        <w:rPr>
          <w:rFonts w:ascii="Times New Roman" w:hAnsi="Times New Roman" w:cs="Times New Roman"/>
        </w:rPr>
      </w:pPr>
    </w:p>
    <w:p w14:paraId="3755E662" w14:textId="77777777" w:rsidR="0042613D" w:rsidRPr="00A40078" w:rsidRDefault="0042613D" w:rsidP="0042613D">
      <w:pPr>
        <w:widowControl w:val="0"/>
        <w:spacing w:after="0" w:line="240" w:lineRule="auto"/>
        <w:rPr>
          <w:rFonts w:ascii="Times New Roman" w:hAnsi="Times New Roman" w:cs="Times New Roman"/>
          <w:sz w:val="24"/>
          <w:szCs w:val="24"/>
        </w:rPr>
      </w:pPr>
      <w:r w:rsidRPr="00A40078">
        <w:rPr>
          <w:rFonts w:ascii="Times New Roman" w:hAnsi="Times New Roman" w:cs="Times New Roman"/>
          <w:sz w:val="24"/>
          <w:szCs w:val="24"/>
        </w:rPr>
        <w:t>ФОРМА</w:t>
      </w:r>
    </w:p>
    <w:p w14:paraId="7574162A" w14:textId="77777777" w:rsidR="0042613D" w:rsidRPr="00A40078" w:rsidRDefault="0042613D" w:rsidP="0042613D">
      <w:pPr>
        <w:widowControl w:val="0"/>
        <w:spacing w:after="0" w:line="240" w:lineRule="auto"/>
        <w:rPr>
          <w:rFonts w:ascii="Times New Roman" w:hAnsi="Times New Roman" w:cs="Times New Roman"/>
          <w:sz w:val="24"/>
          <w:szCs w:val="24"/>
        </w:rPr>
      </w:pPr>
    </w:p>
    <w:p w14:paraId="01833DED" w14:textId="77777777" w:rsidR="0042613D" w:rsidRPr="00A40078" w:rsidRDefault="0042613D" w:rsidP="0042613D">
      <w:pPr>
        <w:widowControl w:val="0"/>
        <w:spacing w:after="0" w:line="240" w:lineRule="auto"/>
        <w:jc w:val="center"/>
        <w:rPr>
          <w:rFonts w:ascii="Times New Roman" w:hAnsi="Times New Roman" w:cs="Times New Roman"/>
          <w:b/>
          <w:sz w:val="24"/>
          <w:szCs w:val="24"/>
        </w:rPr>
      </w:pPr>
      <w:r w:rsidRPr="00A40078">
        <w:rPr>
          <w:rFonts w:ascii="Times New Roman" w:hAnsi="Times New Roman" w:cs="Times New Roman"/>
          <w:b/>
          <w:sz w:val="24"/>
          <w:szCs w:val="24"/>
        </w:rPr>
        <w:t xml:space="preserve">АКТ </w:t>
      </w:r>
    </w:p>
    <w:p w14:paraId="22EB5988" w14:textId="77777777" w:rsidR="0042613D" w:rsidRPr="00A40078" w:rsidRDefault="0042613D" w:rsidP="0042613D">
      <w:pPr>
        <w:widowControl w:val="0"/>
        <w:spacing w:after="0" w:line="240" w:lineRule="auto"/>
        <w:jc w:val="center"/>
        <w:rPr>
          <w:rFonts w:ascii="Times New Roman" w:hAnsi="Times New Roman" w:cs="Times New Roman"/>
          <w:b/>
          <w:sz w:val="24"/>
          <w:szCs w:val="24"/>
        </w:rPr>
      </w:pPr>
      <w:r w:rsidRPr="00A40078">
        <w:rPr>
          <w:rFonts w:ascii="Times New Roman" w:hAnsi="Times New Roman" w:cs="Times New Roman"/>
          <w:b/>
          <w:sz w:val="24"/>
          <w:szCs w:val="24"/>
        </w:rPr>
        <w:t>СДАЧИ-ПРИЕМКИ ПРОЧИХ РАБОТ,</w:t>
      </w:r>
    </w:p>
    <w:p w14:paraId="39D6853C" w14:textId="77777777" w:rsidR="0042613D" w:rsidRPr="00A40078" w:rsidRDefault="0042613D" w:rsidP="0042613D">
      <w:pPr>
        <w:widowControl w:val="0"/>
        <w:spacing w:after="0" w:line="240" w:lineRule="auto"/>
        <w:jc w:val="center"/>
        <w:rPr>
          <w:rFonts w:ascii="Times New Roman" w:hAnsi="Times New Roman" w:cs="Times New Roman"/>
          <w:b/>
          <w:sz w:val="24"/>
          <w:szCs w:val="24"/>
        </w:rPr>
      </w:pPr>
      <w:r w:rsidRPr="00A40078">
        <w:rPr>
          <w:rFonts w:ascii="Times New Roman" w:hAnsi="Times New Roman" w:cs="Times New Roman"/>
          <w:b/>
          <w:sz w:val="24"/>
          <w:szCs w:val="24"/>
        </w:rPr>
        <w:t>выполненных по договору №_____ от ___________________</w:t>
      </w:r>
    </w:p>
    <w:p w14:paraId="75C21111" w14:textId="77777777" w:rsidR="0042613D" w:rsidRPr="00A40078" w:rsidRDefault="0042613D" w:rsidP="0042613D">
      <w:pPr>
        <w:widowControl w:val="0"/>
        <w:spacing w:after="0" w:line="240" w:lineRule="auto"/>
        <w:jc w:val="center"/>
        <w:rPr>
          <w:rFonts w:ascii="Times New Roman" w:hAnsi="Times New Roman" w:cs="Times New Roman"/>
          <w:b/>
        </w:rPr>
      </w:pPr>
    </w:p>
    <w:p w14:paraId="3115BF99" w14:textId="77777777" w:rsidR="0042613D" w:rsidRPr="00A40078" w:rsidRDefault="0042613D" w:rsidP="0042613D">
      <w:pPr>
        <w:widowControl w:val="0"/>
        <w:spacing w:after="0" w:line="240" w:lineRule="auto"/>
        <w:rPr>
          <w:rFonts w:ascii="Times New Roman" w:hAnsi="Times New Roman" w:cs="Times New Roman"/>
          <w:b/>
          <w:sz w:val="24"/>
          <w:szCs w:val="24"/>
        </w:rPr>
      </w:pPr>
      <w:r w:rsidRPr="00A40078">
        <w:rPr>
          <w:rFonts w:ascii="Times New Roman" w:hAnsi="Times New Roman" w:cs="Times New Roman"/>
          <w:b/>
          <w:sz w:val="24"/>
          <w:szCs w:val="24"/>
        </w:rPr>
        <w:t>№ __________                                                   от ___. ___.20___</w:t>
      </w:r>
    </w:p>
    <w:p w14:paraId="2A642554" w14:textId="77777777" w:rsidR="0042613D" w:rsidRPr="00A40078" w:rsidRDefault="0042613D" w:rsidP="0042613D">
      <w:pPr>
        <w:widowControl w:val="0"/>
        <w:spacing w:after="0" w:line="240" w:lineRule="auto"/>
        <w:jc w:val="center"/>
        <w:rPr>
          <w:rFonts w:ascii="Times New Roman" w:hAnsi="Times New Roman" w:cs="Times New Roman"/>
          <w:b/>
        </w:rPr>
      </w:pPr>
    </w:p>
    <w:p w14:paraId="5EF8CBB3" w14:textId="77777777" w:rsidR="0042613D" w:rsidRPr="00A40078" w:rsidRDefault="0042613D" w:rsidP="0042613D">
      <w:pPr>
        <w:widowControl w:val="0"/>
        <w:shd w:val="clear" w:color="auto" w:fill="FFFFFF"/>
        <w:spacing w:after="0" w:line="240" w:lineRule="auto"/>
        <w:jc w:val="both"/>
        <w:rPr>
          <w:rFonts w:ascii="Times New Roman" w:hAnsi="Times New Roman" w:cs="Times New Roman"/>
          <w:color w:val="000000"/>
          <w:sz w:val="24"/>
          <w:szCs w:val="24"/>
        </w:rPr>
      </w:pPr>
      <w:r w:rsidRPr="00A40078">
        <w:rPr>
          <w:rFonts w:ascii="Times New Roman" w:hAnsi="Times New Roman" w:cs="Times New Roman"/>
          <w:b/>
          <w:color w:val="000000"/>
          <w:sz w:val="24"/>
          <w:szCs w:val="24"/>
        </w:rPr>
        <w:t>Подрядчик</w:t>
      </w:r>
      <w:r w:rsidRPr="00A40078">
        <w:rPr>
          <w:rFonts w:ascii="Times New Roman" w:hAnsi="Times New Roman" w:cs="Times New Roman"/>
          <w:color w:val="000000"/>
          <w:sz w:val="24"/>
          <w:szCs w:val="24"/>
        </w:rPr>
        <w:t>___________________________________________________________________</w:t>
      </w:r>
    </w:p>
    <w:p w14:paraId="09AB771C" w14:textId="77777777" w:rsidR="0042613D" w:rsidRPr="00A40078" w:rsidRDefault="0042613D" w:rsidP="0042613D">
      <w:pPr>
        <w:widowControl w:val="0"/>
        <w:shd w:val="clear" w:color="auto" w:fill="FFFFFF"/>
        <w:spacing w:after="0" w:line="240" w:lineRule="auto"/>
        <w:jc w:val="both"/>
        <w:rPr>
          <w:rFonts w:ascii="Times New Roman" w:hAnsi="Times New Roman" w:cs="Times New Roman"/>
          <w:i/>
          <w:color w:val="000000"/>
          <w:sz w:val="24"/>
          <w:szCs w:val="24"/>
        </w:rPr>
      </w:pPr>
      <w:r w:rsidRPr="00A40078">
        <w:rPr>
          <w:rFonts w:ascii="Times New Roman" w:hAnsi="Times New Roman" w:cs="Times New Roman"/>
          <w:i/>
          <w:color w:val="000000"/>
          <w:sz w:val="24"/>
          <w:szCs w:val="24"/>
        </w:rPr>
        <w:tab/>
      </w:r>
      <w:r w:rsidRPr="00A40078">
        <w:rPr>
          <w:rFonts w:ascii="Times New Roman" w:hAnsi="Times New Roman" w:cs="Times New Roman"/>
          <w:i/>
          <w:color w:val="000000"/>
          <w:sz w:val="24"/>
          <w:szCs w:val="24"/>
        </w:rPr>
        <w:tab/>
        <w:t xml:space="preserve">    указывается фирменное наименование, место нахождения </w:t>
      </w:r>
    </w:p>
    <w:p w14:paraId="120521ED" w14:textId="77777777" w:rsidR="0042613D" w:rsidRPr="00A40078" w:rsidRDefault="0042613D" w:rsidP="0042613D">
      <w:pPr>
        <w:widowControl w:val="0"/>
        <w:shd w:val="clear" w:color="auto" w:fill="FFFFFF"/>
        <w:spacing w:after="0" w:line="240" w:lineRule="auto"/>
        <w:jc w:val="both"/>
        <w:rPr>
          <w:rFonts w:ascii="Times New Roman" w:hAnsi="Times New Roman" w:cs="Times New Roman"/>
          <w:color w:val="000000"/>
          <w:sz w:val="24"/>
          <w:szCs w:val="24"/>
        </w:rPr>
      </w:pPr>
      <w:r w:rsidRPr="00A40078">
        <w:rPr>
          <w:rFonts w:ascii="Times New Roman" w:hAnsi="Times New Roman" w:cs="Times New Roman"/>
          <w:color w:val="000000"/>
          <w:sz w:val="24"/>
          <w:szCs w:val="24"/>
        </w:rPr>
        <w:t>в лице ________________________________________________________________________</w:t>
      </w:r>
    </w:p>
    <w:p w14:paraId="69F32FC7" w14:textId="77777777" w:rsidR="0042613D" w:rsidRPr="00A40078" w:rsidRDefault="0042613D" w:rsidP="0042613D">
      <w:pPr>
        <w:widowControl w:val="0"/>
        <w:shd w:val="clear" w:color="auto" w:fill="FFFFFF"/>
        <w:spacing w:after="0" w:line="240" w:lineRule="auto"/>
        <w:jc w:val="both"/>
        <w:rPr>
          <w:rFonts w:ascii="Times New Roman" w:hAnsi="Times New Roman" w:cs="Times New Roman"/>
          <w:i/>
          <w:color w:val="000000"/>
          <w:sz w:val="24"/>
          <w:szCs w:val="24"/>
        </w:rPr>
      </w:pPr>
      <w:r w:rsidRPr="00A40078">
        <w:rPr>
          <w:rFonts w:ascii="Times New Roman" w:hAnsi="Times New Roman" w:cs="Times New Roman"/>
          <w:i/>
          <w:color w:val="000000"/>
          <w:sz w:val="24"/>
          <w:szCs w:val="24"/>
        </w:rPr>
        <w:t xml:space="preserve">                 (должность, ФИО уполномоченного лица)</w:t>
      </w:r>
    </w:p>
    <w:p w14:paraId="317CC55A" w14:textId="77777777" w:rsidR="0042613D" w:rsidRPr="00A40078" w:rsidRDefault="0042613D" w:rsidP="0042613D">
      <w:pPr>
        <w:widowControl w:val="0"/>
        <w:shd w:val="clear" w:color="auto" w:fill="FFFFFF"/>
        <w:spacing w:after="0" w:line="240" w:lineRule="auto"/>
        <w:jc w:val="both"/>
        <w:rPr>
          <w:rFonts w:ascii="Times New Roman" w:hAnsi="Times New Roman" w:cs="Times New Roman"/>
          <w:color w:val="000000"/>
          <w:sz w:val="24"/>
          <w:szCs w:val="24"/>
        </w:rPr>
      </w:pPr>
      <w:r w:rsidRPr="00A40078">
        <w:rPr>
          <w:rFonts w:ascii="Times New Roman" w:hAnsi="Times New Roman" w:cs="Times New Roman"/>
          <w:color w:val="000000"/>
          <w:sz w:val="24"/>
          <w:szCs w:val="24"/>
        </w:rPr>
        <w:t>, действующего на основании ___________________________, с одной стороны, и</w:t>
      </w:r>
    </w:p>
    <w:p w14:paraId="1AABE24B" w14:textId="77777777" w:rsidR="0042613D" w:rsidRPr="00A40078" w:rsidRDefault="0042613D" w:rsidP="0042613D">
      <w:pPr>
        <w:widowControl w:val="0"/>
        <w:shd w:val="clear" w:color="auto" w:fill="FFFFFF"/>
        <w:spacing w:after="0" w:line="240" w:lineRule="auto"/>
        <w:jc w:val="both"/>
        <w:rPr>
          <w:rFonts w:ascii="Times New Roman" w:hAnsi="Times New Roman" w:cs="Times New Roman"/>
          <w:color w:val="000000"/>
          <w:sz w:val="24"/>
          <w:szCs w:val="24"/>
        </w:rPr>
      </w:pPr>
      <w:r w:rsidRPr="00A40078">
        <w:rPr>
          <w:rFonts w:ascii="Times New Roman" w:hAnsi="Times New Roman" w:cs="Times New Roman"/>
          <w:b/>
          <w:color w:val="000000"/>
          <w:sz w:val="24"/>
          <w:szCs w:val="24"/>
        </w:rPr>
        <w:t>Заказчик</w:t>
      </w:r>
      <w:r w:rsidRPr="00A40078">
        <w:rPr>
          <w:rFonts w:ascii="Times New Roman" w:hAnsi="Times New Roman" w:cs="Times New Roman"/>
          <w:color w:val="000000"/>
          <w:sz w:val="24"/>
          <w:szCs w:val="24"/>
        </w:rPr>
        <w:t>___________________________________________________________________</w:t>
      </w:r>
    </w:p>
    <w:p w14:paraId="4F150D7E" w14:textId="77777777" w:rsidR="0042613D" w:rsidRPr="00A40078" w:rsidRDefault="0042613D" w:rsidP="0042613D">
      <w:pPr>
        <w:widowControl w:val="0"/>
        <w:shd w:val="clear" w:color="auto" w:fill="FFFFFF"/>
        <w:spacing w:after="0" w:line="240" w:lineRule="auto"/>
        <w:jc w:val="both"/>
        <w:rPr>
          <w:rFonts w:ascii="Times New Roman" w:hAnsi="Times New Roman" w:cs="Times New Roman"/>
          <w:i/>
          <w:color w:val="000000"/>
          <w:sz w:val="24"/>
          <w:szCs w:val="24"/>
        </w:rPr>
      </w:pPr>
      <w:r w:rsidRPr="00A40078">
        <w:rPr>
          <w:rFonts w:ascii="Times New Roman" w:hAnsi="Times New Roman" w:cs="Times New Roman"/>
          <w:i/>
          <w:color w:val="000000"/>
          <w:sz w:val="24"/>
          <w:szCs w:val="24"/>
        </w:rPr>
        <w:tab/>
      </w:r>
      <w:r w:rsidRPr="00A40078">
        <w:rPr>
          <w:rFonts w:ascii="Times New Roman" w:hAnsi="Times New Roman" w:cs="Times New Roman"/>
          <w:i/>
          <w:color w:val="000000"/>
          <w:sz w:val="24"/>
          <w:szCs w:val="24"/>
        </w:rPr>
        <w:tab/>
        <w:t xml:space="preserve">    Указывается фирменное наименование, место нахождения </w:t>
      </w:r>
    </w:p>
    <w:p w14:paraId="75B38817" w14:textId="77777777" w:rsidR="0042613D" w:rsidRPr="00A40078" w:rsidRDefault="0042613D" w:rsidP="0042613D">
      <w:pPr>
        <w:widowControl w:val="0"/>
        <w:shd w:val="clear" w:color="auto" w:fill="FFFFFF"/>
        <w:spacing w:after="0" w:line="240" w:lineRule="auto"/>
        <w:jc w:val="both"/>
        <w:rPr>
          <w:rFonts w:ascii="Times New Roman" w:hAnsi="Times New Roman" w:cs="Times New Roman"/>
          <w:color w:val="000000"/>
          <w:sz w:val="24"/>
          <w:szCs w:val="24"/>
        </w:rPr>
      </w:pPr>
      <w:r w:rsidRPr="00A40078">
        <w:rPr>
          <w:rFonts w:ascii="Times New Roman" w:hAnsi="Times New Roman" w:cs="Times New Roman"/>
          <w:color w:val="000000"/>
          <w:sz w:val="24"/>
          <w:szCs w:val="24"/>
        </w:rPr>
        <w:t>в лице ________________________________________________________________________</w:t>
      </w:r>
    </w:p>
    <w:p w14:paraId="0378DB16" w14:textId="77777777" w:rsidR="0042613D" w:rsidRPr="00A40078" w:rsidRDefault="0042613D" w:rsidP="0042613D">
      <w:pPr>
        <w:widowControl w:val="0"/>
        <w:shd w:val="clear" w:color="auto" w:fill="FFFFFF"/>
        <w:spacing w:after="0" w:line="240" w:lineRule="auto"/>
        <w:jc w:val="both"/>
        <w:rPr>
          <w:rFonts w:ascii="Times New Roman" w:hAnsi="Times New Roman" w:cs="Times New Roman"/>
          <w:i/>
          <w:color w:val="000000"/>
          <w:sz w:val="24"/>
          <w:szCs w:val="24"/>
        </w:rPr>
      </w:pPr>
      <w:r w:rsidRPr="00A40078">
        <w:rPr>
          <w:rFonts w:ascii="Times New Roman" w:hAnsi="Times New Roman" w:cs="Times New Roman"/>
          <w:i/>
          <w:color w:val="000000"/>
          <w:sz w:val="24"/>
          <w:szCs w:val="24"/>
        </w:rPr>
        <w:t xml:space="preserve">                 (должность, ФИО уполномоченного лица)</w:t>
      </w:r>
    </w:p>
    <w:p w14:paraId="4E7990DD" w14:textId="77777777" w:rsidR="0042613D" w:rsidRPr="00A40078" w:rsidRDefault="0042613D" w:rsidP="0042613D">
      <w:pPr>
        <w:widowControl w:val="0"/>
        <w:shd w:val="clear" w:color="auto" w:fill="FFFFFF"/>
        <w:spacing w:after="0" w:line="240" w:lineRule="auto"/>
        <w:jc w:val="both"/>
        <w:rPr>
          <w:rFonts w:ascii="Times New Roman" w:hAnsi="Times New Roman" w:cs="Times New Roman"/>
          <w:color w:val="000000"/>
          <w:sz w:val="24"/>
          <w:szCs w:val="24"/>
        </w:rPr>
      </w:pPr>
      <w:r w:rsidRPr="00A40078">
        <w:rPr>
          <w:rFonts w:ascii="Times New Roman" w:hAnsi="Times New Roman" w:cs="Times New Roman"/>
          <w:color w:val="000000"/>
          <w:sz w:val="24"/>
          <w:szCs w:val="24"/>
        </w:rPr>
        <w:t xml:space="preserve">, действующего на основании ___________________________, с другой стороны, составили настоящий акт о том, что Подрядчиком выполнена следующая работа: </w:t>
      </w:r>
    </w:p>
    <w:tbl>
      <w:tblPr>
        <w:tblpPr w:leftFromText="180" w:rightFromText="180" w:vertAnchor="text" w:horzAnchor="margin" w:tblpY="101"/>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782"/>
        <w:gridCol w:w="1701"/>
        <w:gridCol w:w="1843"/>
        <w:gridCol w:w="2268"/>
      </w:tblGrid>
      <w:tr w:rsidR="0042613D" w:rsidRPr="00A40078" w14:paraId="206376E9" w14:textId="77777777" w:rsidTr="0042613D">
        <w:trPr>
          <w:trHeight w:val="58"/>
        </w:trPr>
        <w:tc>
          <w:tcPr>
            <w:tcW w:w="2376" w:type="dxa"/>
          </w:tcPr>
          <w:p w14:paraId="28B75F21" w14:textId="77777777" w:rsidR="0042613D" w:rsidRPr="00A40078" w:rsidRDefault="0042613D" w:rsidP="0042613D">
            <w:pPr>
              <w:widowControl w:val="0"/>
              <w:spacing w:after="0" w:line="240" w:lineRule="auto"/>
              <w:jc w:val="center"/>
              <w:rPr>
                <w:rFonts w:ascii="Times New Roman" w:hAnsi="Times New Roman" w:cs="Times New Roman"/>
                <w:b/>
                <w:sz w:val="20"/>
                <w:szCs w:val="24"/>
              </w:rPr>
            </w:pPr>
            <w:r w:rsidRPr="00A40078">
              <w:rPr>
                <w:rFonts w:ascii="Times New Roman" w:hAnsi="Times New Roman" w:cs="Times New Roman"/>
                <w:b/>
                <w:sz w:val="20"/>
                <w:szCs w:val="24"/>
              </w:rPr>
              <w:t>Наименование работ</w:t>
            </w:r>
          </w:p>
        </w:tc>
        <w:tc>
          <w:tcPr>
            <w:tcW w:w="1782" w:type="dxa"/>
          </w:tcPr>
          <w:p w14:paraId="1DC93D99" w14:textId="77777777" w:rsidR="0042613D" w:rsidRPr="00A40078" w:rsidRDefault="0042613D" w:rsidP="0042613D">
            <w:pPr>
              <w:widowControl w:val="0"/>
              <w:spacing w:after="0" w:line="240" w:lineRule="auto"/>
              <w:jc w:val="center"/>
              <w:rPr>
                <w:rFonts w:ascii="Times New Roman" w:hAnsi="Times New Roman" w:cs="Times New Roman"/>
                <w:b/>
                <w:sz w:val="20"/>
                <w:szCs w:val="24"/>
              </w:rPr>
            </w:pPr>
            <w:r w:rsidRPr="00A40078">
              <w:rPr>
                <w:rFonts w:ascii="Times New Roman" w:hAnsi="Times New Roman" w:cs="Times New Roman"/>
                <w:b/>
                <w:sz w:val="20"/>
                <w:szCs w:val="24"/>
              </w:rPr>
              <w:t>Ед. изм.</w:t>
            </w:r>
          </w:p>
        </w:tc>
        <w:tc>
          <w:tcPr>
            <w:tcW w:w="1701" w:type="dxa"/>
          </w:tcPr>
          <w:p w14:paraId="4C4CCA6F" w14:textId="77777777" w:rsidR="0042613D" w:rsidRPr="00A40078" w:rsidRDefault="0042613D" w:rsidP="0042613D">
            <w:pPr>
              <w:widowControl w:val="0"/>
              <w:spacing w:after="0" w:line="240" w:lineRule="auto"/>
              <w:jc w:val="center"/>
              <w:rPr>
                <w:rFonts w:ascii="Times New Roman" w:hAnsi="Times New Roman" w:cs="Times New Roman"/>
                <w:b/>
                <w:sz w:val="20"/>
                <w:szCs w:val="24"/>
              </w:rPr>
            </w:pPr>
            <w:r w:rsidRPr="00A40078">
              <w:rPr>
                <w:rFonts w:ascii="Times New Roman" w:hAnsi="Times New Roman" w:cs="Times New Roman"/>
                <w:b/>
                <w:sz w:val="20"/>
                <w:szCs w:val="24"/>
              </w:rPr>
              <w:t>К-во</w:t>
            </w:r>
          </w:p>
        </w:tc>
        <w:tc>
          <w:tcPr>
            <w:tcW w:w="1843" w:type="dxa"/>
          </w:tcPr>
          <w:p w14:paraId="38FED27A" w14:textId="77777777" w:rsidR="0042613D" w:rsidRPr="00A40078" w:rsidRDefault="0042613D" w:rsidP="0042613D">
            <w:pPr>
              <w:widowControl w:val="0"/>
              <w:spacing w:after="0" w:line="240" w:lineRule="auto"/>
              <w:jc w:val="center"/>
              <w:rPr>
                <w:rFonts w:ascii="Times New Roman" w:hAnsi="Times New Roman" w:cs="Times New Roman"/>
                <w:b/>
                <w:sz w:val="20"/>
                <w:szCs w:val="24"/>
              </w:rPr>
            </w:pPr>
            <w:r w:rsidRPr="00A40078">
              <w:rPr>
                <w:rFonts w:ascii="Times New Roman" w:hAnsi="Times New Roman" w:cs="Times New Roman"/>
                <w:b/>
                <w:sz w:val="20"/>
                <w:szCs w:val="24"/>
              </w:rPr>
              <w:t xml:space="preserve">Цена </w:t>
            </w:r>
          </w:p>
        </w:tc>
        <w:tc>
          <w:tcPr>
            <w:tcW w:w="2268" w:type="dxa"/>
          </w:tcPr>
          <w:p w14:paraId="22DD571B" w14:textId="77777777" w:rsidR="0042613D" w:rsidRPr="00A40078" w:rsidRDefault="0042613D" w:rsidP="0042613D">
            <w:pPr>
              <w:widowControl w:val="0"/>
              <w:spacing w:after="0" w:line="240" w:lineRule="auto"/>
              <w:jc w:val="center"/>
              <w:rPr>
                <w:rFonts w:ascii="Times New Roman" w:hAnsi="Times New Roman" w:cs="Times New Roman"/>
                <w:b/>
                <w:sz w:val="20"/>
                <w:szCs w:val="24"/>
              </w:rPr>
            </w:pPr>
            <w:r w:rsidRPr="00A40078">
              <w:rPr>
                <w:rFonts w:ascii="Times New Roman" w:hAnsi="Times New Roman" w:cs="Times New Roman"/>
                <w:b/>
                <w:sz w:val="20"/>
                <w:szCs w:val="24"/>
              </w:rPr>
              <w:t xml:space="preserve">Сумма </w:t>
            </w:r>
          </w:p>
        </w:tc>
      </w:tr>
      <w:tr w:rsidR="0042613D" w:rsidRPr="00A40078" w14:paraId="2852B829" w14:textId="77777777" w:rsidTr="0042613D">
        <w:trPr>
          <w:trHeight w:val="180"/>
        </w:trPr>
        <w:tc>
          <w:tcPr>
            <w:tcW w:w="2376" w:type="dxa"/>
            <w:vMerge w:val="restart"/>
          </w:tcPr>
          <w:p w14:paraId="22D582CA" w14:textId="77777777" w:rsidR="0042613D" w:rsidRPr="00A40078" w:rsidRDefault="0042613D" w:rsidP="0042613D">
            <w:pPr>
              <w:widowControl w:val="0"/>
              <w:spacing w:after="0" w:line="240" w:lineRule="auto"/>
              <w:jc w:val="center"/>
              <w:rPr>
                <w:rFonts w:ascii="Times New Roman" w:hAnsi="Times New Roman" w:cs="Times New Roman"/>
                <w:b/>
                <w:szCs w:val="24"/>
              </w:rPr>
            </w:pPr>
          </w:p>
        </w:tc>
        <w:tc>
          <w:tcPr>
            <w:tcW w:w="1782" w:type="dxa"/>
          </w:tcPr>
          <w:p w14:paraId="7407576C" w14:textId="77777777" w:rsidR="0042613D" w:rsidRPr="00A40078" w:rsidRDefault="0042613D" w:rsidP="0042613D">
            <w:pPr>
              <w:widowControl w:val="0"/>
              <w:spacing w:after="0" w:line="240" w:lineRule="auto"/>
              <w:jc w:val="center"/>
              <w:rPr>
                <w:rFonts w:ascii="Times New Roman" w:hAnsi="Times New Roman" w:cs="Times New Roman"/>
                <w:b/>
                <w:szCs w:val="24"/>
              </w:rPr>
            </w:pPr>
          </w:p>
        </w:tc>
        <w:tc>
          <w:tcPr>
            <w:tcW w:w="1701" w:type="dxa"/>
          </w:tcPr>
          <w:p w14:paraId="58B1B47B" w14:textId="77777777" w:rsidR="0042613D" w:rsidRPr="00A40078" w:rsidRDefault="0042613D" w:rsidP="0042613D">
            <w:pPr>
              <w:widowControl w:val="0"/>
              <w:spacing w:after="0" w:line="240" w:lineRule="auto"/>
              <w:jc w:val="center"/>
              <w:rPr>
                <w:rFonts w:ascii="Times New Roman" w:hAnsi="Times New Roman" w:cs="Times New Roman"/>
                <w:b/>
                <w:szCs w:val="24"/>
              </w:rPr>
            </w:pPr>
          </w:p>
        </w:tc>
        <w:tc>
          <w:tcPr>
            <w:tcW w:w="1843" w:type="dxa"/>
          </w:tcPr>
          <w:p w14:paraId="3465C267" w14:textId="77777777" w:rsidR="0042613D" w:rsidRPr="00A40078" w:rsidRDefault="0042613D" w:rsidP="0042613D">
            <w:pPr>
              <w:widowControl w:val="0"/>
              <w:spacing w:after="0" w:line="240" w:lineRule="auto"/>
              <w:jc w:val="center"/>
              <w:rPr>
                <w:rFonts w:ascii="Times New Roman" w:hAnsi="Times New Roman" w:cs="Times New Roman"/>
                <w:b/>
                <w:szCs w:val="24"/>
              </w:rPr>
            </w:pPr>
          </w:p>
        </w:tc>
        <w:tc>
          <w:tcPr>
            <w:tcW w:w="2268" w:type="dxa"/>
          </w:tcPr>
          <w:p w14:paraId="3EDFBC97" w14:textId="77777777" w:rsidR="0042613D" w:rsidRPr="00A40078" w:rsidRDefault="0042613D" w:rsidP="0042613D">
            <w:pPr>
              <w:widowControl w:val="0"/>
              <w:spacing w:after="0" w:line="240" w:lineRule="auto"/>
              <w:jc w:val="center"/>
              <w:rPr>
                <w:rFonts w:ascii="Times New Roman" w:hAnsi="Times New Roman" w:cs="Times New Roman"/>
                <w:b/>
                <w:szCs w:val="24"/>
              </w:rPr>
            </w:pPr>
          </w:p>
        </w:tc>
      </w:tr>
      <w:tr w:rsidR="0042613D" w:rsidRPr="00A40078" w14:paraId="2A1971AA" w14:textId="77777777" w:rsidTr="0042613D">
        <w:trPr>
          <w:trHeight w:val="120"/>
        </w:trPr>
        <w:tc>
          <w:tcPr>
            <w:tcW w:w="2376" w:type="dxa"/>
            <w:vMerge/>
          </w:tcPr>
          <w:p w14:paraId="086FC56E" w14:textId="77777777" w:rsidR="0042613D" w:rsidRPr="00A40078" w:rsidRDefault="0042613D" w:rsidP="0042613D">
            <w:pPr>
              <w:widowControl w:val="0"/>
              <w:spacing w:after="0" w:line="240" w:lineRule="auto"/>
              <w:jc w:val="center"/>
              <w:rPr>
                <w:rFonts w:ascii="Times New Roman" w:hAnsi="Times New Roman" w:cs="Times New Roman"/>
                <w:b/>
                <w:szCs w:val="24"/>
              </w:rPr>
            </w:pPr>
          </w:p>
        </w:tc>
        <w:tc>
          <w:tcPr>
            <w:tcW w:w="1782" w:type="dxa"/>
          </w:tcPr>
          <w:p w14:paraId="42F5B9D8" w14:textId="77777777" w:rsidR="0042613D" w:rsidRPr="00A40078" w:rsidRDefault="0042613D" w:rsidP="0042613D">
            <w:pPr>
              <w:widowControl w:val="0"/>
              <w:spacing w:after="0" w:line="240" w:lineRule="auto"/>
              <w:jc w:val="center"/>
              <w:rPr>
                <w:rFonts w:ascii="Times New Roman" w:hAnsi="Times New Roman" w:cs="Times New Roman"/>
                <w:b/>
                <w:szCs w:val="24"/>
              </w:rPr>
            </w:pPr>
          </w:p>
        </w:tc>
        <w:tc>
          <w:tcPr>
            <w:tcW w:w="1701" w:type="dxa"/>
          </w:tcPr>
          <w:p w14:paraId="67E765BD" w14:textId="77777777" w:rsidR="0042613D" w:rsidRPr="00A40078" w:rsidRDefault="0042613D" w:rsidP="0042613D">
            <w:pPr>
              <w:widowControl w:val="0"/>
              <w:spacing w:after="0" w:line="240" w:lineRule="auto"/>
              <w:jc w:val="center"/>
              <w:rPr>
                <w:rFonts w:ascii="Times New Roman" w:hAnsi="Times New Roman" w:cs="Times New Roman"/>
                <w:b/>
                <w:szCs w:val="24"/>
              </w:rPr>
            </w:pPr>
          </w:p>
        </w:tc>
        <w:tc>
          <w:tcPr>
            <w:tcW w:w="1843" w:type="dxa"/>
          </w:tcPr>
          <w:p w14:paraId="3336EE6F" w14:textId="77777777" w:rsidR="0042613D" w:rsidRPr="00A40078" w:rsidRDefault="0042613D" w:rsidP="0042613D">
            <w:pPr>
              <w:widowControl w:val="0"/>
              <w:spacing w:after="0" w:line="240" w:lineRule="auto"/>
              <w:jc w:val="center"/>
              <w:rPr>
                <w:rFonts w:ascii="Times New Roman" w:hAnsi="Times New Roman" w:cs="Times New Roman"/>
                <w:b/>
                <w:szCs w:val="24"/>
              </w:rPr>
            </w:pPr>
          </w:p>
        </w:tc>
        <w:tc>
          <w:tcPr>
            <w:tcW w:w="2268" w:type="dxa"/>
          </w:tcPr>
          <w:p w14:paraId="5D65EBF1" w14:textId="77777777" w:rsidR="0042613D" w:rsidRPr="00A40078" w:rsidRDefault="0042613D" w:rsidP="0042613D">
            <w:pPr>
              <w:widowControl w:val="0"/>
              <w:spacing w:after="0" w:line="240" w:lineRule="auto"/>
              <w:jc w:val="center"/>
              <w:rPr>
                <w:rFonts w:ascii="Times New Roman" w:hAnsi="Times New Roman" w:cs="Times New Roman"/>
                <w:b/>
                <w:szCs w:val="24"/>
              </w:rPr>
            </w:pPr>
          </w:p>
        </w:tc>
      </w:tr>
      <w:tr w:rsidR="0042613D" w:rsidRPr="00A40078" w14:paraId="71F2F061" w14:textId="77777777" w:rsidTr="0042613D">
        <w:trPr>
          <w:trHeight w:val="300"/>
        </w:trPr>
        <w:tc>
          <w:tcPr>
            <w:tcW w:w="2376" w:type="dxa"/>
            <w:vMerge/>
          </w:tcPr>
          <w:p w14:paraId="2D2A5CED" w14:textId="77777777" w:rsidR="0042613D" w:rsidRPr="00A40078" w:rsidRDefault="0042613D" w:rsidP="0042613D">
            <w:pPr>
              <w:widowControl w:val="0"/>
              <w:spacing w:after="0" w:line="240" w:lineRule="auto"/>
              <w:jc w:val="both"/>
              <w:rPr>
                <w:rFonts w:ascii="Times New Roman" w:hAnsi="Times New Roman" w:cs="Times New Roman"/>
                <w:b/>
                <w:szCs w:val="24"/>
              </w:rPr>
            </w:pPr>
          </w:p>
        </w:tc>
        <w:tc>
          <w:tcPr>
            <w:tcW w:w="1782" w:type="dxa"/>
          </w:tcPr>
          <w:p w14:paraId="4D3BC597" w14:textId="77777777" w:rsidR="0042613D" w:rsidRPr="00A40078" w:rsidRDefault="0042613D" w:rsidP="0042613D">
            <w:pPr>
              <w:widowControl w:val="0"/>
              <w:spacing w:after="0" w:line="240" w:lineRule="auto"/>
              <w:jc w:val="both"/>
              <w:rPr>
                <w:rFonts w:ascii="Times New Roman" w:hAnsi="Times New Roman" w:cs="Times New Roman"/>
                <w:b/>
                <w:szCs w:val="24"/>
              </w:rPr>
            </w:pPr>
          </w:p>
        </w:tc>
        <w:tc>
          <w:tcPr>
            <w:tcW w:w="1701" w:type="dxa"/>
          </w:tcPr>
          <w:p w14:paraId="0918155D" w14:textId="77777777" w:rsidR="0042613D" w:rsidRPr="00A40078" w:rsidRDefault="0042613D" w:rsidP="0042613D">
            <w:pPr>
              <w:widowControl w:val="0"/>
              <w:spacing w:after="0" w:line="240" w:lineRule="auto"/>
              <w:jc w:val="both"/>
              <w:rPr>
                <w:rFonts w:ascii="Times New Roman" w:hAnsi="Times New Roman" w:cs="Times New Roman"/>
                <w:b/>
                <w:szCs w:val="24"/>
              </w:rPr>
            </w:pPr>
          </w:p>
        </w:tc>
        <w:tc>
          <w:tcPr>
            <w:tcW w:w="1843" w:type="dxa"/>
          </w:tcPr>
          <w:p w14:paraId="7BF84CA6" w14:textId="77777777" w:rsidR="0042613D" w:rsidRPr="00A40078" w:rsidRDefault="0042613D" w:rsidP="0042613D">
            <w:pPr>
              <w:widowControl w:val="0"/>
              <w:spacing w:after="0" w:line="240" w:lineRule="auto"/>
              <w:jc w:val="both"/>
              <w:rPr>
                <w:rFonts w:ascii="Times New Roman" w:hAnsi="Times New Roman" w:cs="Times New Roman"/>
                <w:b/>
                <w:szCs w:val="24"/>
              </w:rPr>
            </w:pPr>
          </w:p>
        </w:tc>
        <w:tc>
          <w:tcPr>
            <w:tcW w:w="2268" w:type="dxa"/>
          </w:tcPr>
          <w:p w14:paraId="7FA18186" w14:textId="77777777" w:rsidR="0042613D" w:rsidRPr="00A40078" w:rsidRDefault="0042613D" w:rsidP="0042613D">
            <w:pPr>
              <w:widowControl w:val="0"/>
              <w:spacing w:after="0" w:line="240" w:lineRule="auto"/>
              <w:jc w:val="both"/>
              <w:rPr>
                <w:rFonts w:ascii="Times New Roman" w:hAnsi="Times New Roman" w:cs="Times New Roman"/>
                <w:b/>
                <w:szCs w:val="24"/>
              </w:rPr>
            </w:pPr>
          </w:p>
        </w:tc>
      </w:tr>
      <w:tr w:rsidR="0042613D" w:rsidRPr="00A40078" w14:paraId="01761229" w14:textId="77777777" w:rsidTr="0042613D">
        <w:trPr>
          <w:trHeight w:val="300"/>
        </w:trPr>
        <w:tc>
          <w:tcPr>
            <w:tcW w:w="2376" w:type="dxa"/>
          </w:tcPr>
          <w:p w14:paraId="0FFCBF70" w14:textId="77777777" w:rsidR="0042613D" w:rsidRPr="00A40078" w:rsidRDefault="0042613D" w:rsidP="0042613D">
            <w:pPr>
              <w:widowControl w:val="0"/>
              <w:spacing w:after="0" w:line="240" w:lineRule="auto"/>
              <w:jc w:val="both"/>
              <w:rPr>
                <w:rFonts w:ascii="Times New Roman" w:hAnsi="Times New Roman" w:cs="Times New Roman"/>
                <w:b/>
                <w:szCs w:val="24"/>
              </w:rPr>
            </w:pPr>
          </w:p>
        </w:tc>
        <w:tc>
          <w:tcPr>
            <w:tcW w:w="1782" w:type="dxa"/>
          </w:tcPr>
          <w:p w14:paraId="6E48EB73" w14:textId="77777777" w:rsidR="0042613D" w:rsidRPr="00A40078" w:rsidRDefault="0042613D" w:rsidP="0042613D">
            <w:pPr>
              <w:widowControl w:val="0"/>
              <w:spacing w:after="0" w:line="240" w:lineRule="auto"/>
              <w:jc w:val="both"/>
              <w:rPr>
                <w:rFonts w:ascii="Times New Roman" w:hAnsi="Times New Roman" w:cs="Times New Roman"/>
                <w:b/>
                <w:szCs w:val="24"/>
              </w:rPr>
            </w:pPr>
          </w:p>
        </w:tc>
        <w:tc>
          <w:tcPr>
            <w:tcW w:w="1701" w:type="dxa"/>
          </w:tcPr>
          <w:p w14:paraId="7E7D8AB7" w14:textId="77777777" w:rsidR="0042613D" w:rsidRPr="00A40078" w:rsidRDefault="0042613D" w:rsidP="0042613D">
            <w:pPr>
              <w:widowControl w:val="0"/>
              <w:spacing w:after="0" w:line="240" w:lineRule="auto"/>
              <w:jc w:val="both"/>
              <w:rPr>
                <w:rFonts w:ascii="Times New Roman" w:hAnsi="Times New Roman" w:cs="Times New Roman"/>
                <w:b/>
                <w:szCs w:val="24"/>
              </w:rPr>
            </w:pPr>
          </w:p>
        </w:tc>
        <w:tc>
          <w:tcPr>
            <w:tcW w:w="1843" w:type="dxa"/>
          </w:tcPr>
          <w:p w14:paraId="313F9D12" w14:textId="77777777" w:rsidR="0042613D" w:rsidRPr="00A40078" w:rsidRDefault="0042613D" w:rsidP="0042613D">
            <w:pPr>
              <w:widowControl w:val="0"/>
              <w:spacing w:after="0" w:line="240" w:lineRule="auto"/>
              <w:jc w:val="both"/>
              <w:rPr>
                <w:rFonts w:ascii="Times New Roman" w:hAnsi="Times New Roman" w:cs="Times New Roman"/>
                <w:b/>
                <w:szCs w:val="24"/>
              </w:rPr>
            </w:pPr>
            <w:r w:rsidRPr="00A40078">
              <w:rPr>
                <w:rFonts w:ascii="Times New Roman" w:hAnsi="Times New Roman" w:cs="Times New Roman"/>
                <w:b/>
                <w:szCs w:val="24"/>
              </w:rPr>
              <w:t>НДС</w:t>
            </w:r>
          </w:p>
        </w:tc>
        <w:tc>
          <w:tcPr>
            <w:tcW w:w="2268" w:type="dxa"/>
          </w:tcPr>
          <w:p w14:paraId="7079887D" w14:textId="77777777" w:rsidR="0042613D" w:rsidRPr="00A40078" w:rsidRDefault="0042613D" w:rsidP="0042613D">
            <w:pPr>
              <w:widowControl w:val="0"/>
              <w:spacing w:after="0" w:line="240" w:lineRule="auto"/>
              <w:jc w:val="both"/>
              <w:rPr>
                <w:rFonts w:ascii="Times New Roman" w:hAnsi="Times New Roman" w:cs="Times New Roman"/>
                <w:b/>
                <w:szCs w:val="24"/>
              </w:rPr>
            </w:pPr>
          </w:p>
        </w:tc>
      </w:tr>
      <w:tr w:rsidR="0042613D" w:rsidRPr="00A40078" w14:paraId="54726A5D" w14:textId="77777777" w:rsidTr="0042613D">
        <w:trPr>
          <w:trHeight w:val="300"/>
        </w:trPr>
        <w:tc>
          <w:tcPr>
            <w:tcW w:w="2376" w:type="dxa"/>
          </w:tcPr>
          <w:p w14:paraId="29A34DFE" w14:textId="77777777" w:rsidR="0042613D" w:rsidRPr="00A40078" w:rsidRDefault="0042613D" w:rsidP="0042613D">
            <w:pPr>
              <w:widowControl w:val="0"/>
              <w:spacing w:after="0" w:line="240" w:lineRule="auto"/>
              <w:jc w:val="both"/>
              <w:rPr>
                <w:rFonts w:ascii="Times New Roman" w:hAnsi="Times New Roman" w:cs="Times New Roman"/>
                <w:b/>
                <w:szCs w:val="24"/>
              </w:rPr>
            </w:pPr>
          </w:p>
        </w:tc>
        <w:tc>
          <w:tcPr>
            <w:tcW w:w="1782" w:type="dxa"/>
          </w:tcPr>
          <w:p w14:paraId="78F3CB5C" w14:textId="77777777" w:rsidR="0042613D" w:rsidRPr="00A40078" w:rsidRDefault="0042613D" w:rsidP="0042613D">
            <w:pPr>
              <w:widowControl w:val="0"/>
              <w:spacing w:after="0" w:line="240" w:lineRule="auto"/>
              <w:jc w:val="both"/>
              <w:rPr>
                <w:rFonts w:ascii="Times New Roman" w:hAnsi="Times New Roman" w:cs="Times New Roman"/>
                <w:b/>
                <w:szCs w:val="24"/>
              </w:rPr>
            </w:pPr>
          </w:p>
        </w:tc>
        <w:tc>
          <w:tcPr>
            <w:tcW w:w="1701" w:type="dxa"/>
          </w:tcPr>
          <w:p w14:paraId="3BCD75B5" w14:textId="77777777" w:rsidR="0042613D" w:rsidRPr="00A40078" w:rsidRDefault="0042613D" w:rsidP="0042613D">
            <w:pPr>
              <w:widowControl w:val="0"/>
              <w:spacing w:after="0" w:line="240" w:lineRule="auto"/>
              <w:jc w:val="both"/>
              <w:rPr>
                <w:rFonts w:ascii="Times New Roman" w:hAnsi="Times New Roman" w:cs="Times New Roman"/>
                <w:b/>
                <w:szCs w:val="24"/>
              </w:rPr>
            </w:pPr>
          </w:p>
        </w:tc>
        <w:tc>
          <w:tcPr>
            <w:tcW w:w="1843" w:type="dxa"/>
          </w:tcPr>
          <w:p w14:paraId="54296490" w14:textId="77777777" w:rsidR="0042613D" w:rsidRPr="00A40078" w:rsidRDefault="0042613D" w:rsidP="0042613D">
            <w:pPr>
              <w:widowControl w:val="0"/>
              <w:spacing w:after="0" w:line="240" w:lineRule="auto"/>
              <w:jc w:val="both"/>
              <w:rPr>
                <w:rFonts w:ascii="Times New Roman" w:hAnsi="Times New Roman" w:cs="Times New Roman"/>
                <w:b/>
                <w:szCs w:val="24"/>
              </w:rPr>
            </w:pPr>
            <w:r w:rsidRPr="00A40078">
              <w:rPr>
                <w:rFonts w:ascii="Times New Roman" w:hAnsi="Times New Roman" w:cs="Times New Roman"/>
                <w:b/>
                <w:szCs w:val="24"/>
              </w:rPr>
              <w:t>Сумма с НДС</w:t>
            </w:r>
          </w:p>
        </w:tc>
        <w:tc>
          <w:tcPr>
            <w:tcW w:w="2268" w:type="dxa"/>
          </w:tcPr>
          <w:p w14:paraId="5303D0E9" w14:textId="77777777" w:rsidR="0042613D" w:rsidRPr="00A40078" w:rsidRDefault="0042613D" w:rsidP="0042613D">
            <w:pPr>
              <w:widowControl w:val="0"/>
              <w:spacing w:after="0" w:line="240" w:lineRule="auto"/>
              <w:jc w:val="both"/>
              <w:rPr>
                <w:rFonts w:ascii="Times New Roman" w:hAnsi="Times New Roman" w:cs="Times New Roman"/>
                <w:b/>
                <w:szCs w:val="24"/>
              </w:rPr>
            </w:pPr>
          </w:p>
        </w:tc>
      </w:tr>
    </w:tbl>
    <w:p w14:paraId="446744F5" w14:textId="77777777" w:rsidR="0042613D" w:rsidRPr="00A40078" w:rsidRDefault="0042613D" w:rsidP="0042613D">
      <w:pPr>
        <w:widowControl w:val="0"/>
        <w:pBdr>
          <w:bottom w:val="single" w:sz="12" w:space="1" w:color="auto"/>
        </w:pBdr>
        <w:spacing w:after="0" w:line="240" w:lineRule="auto"/>
        <w:ind w:firstLine="540"/>
        <w:jc w:val="both"/>
        <w:rPr>
          <w:rFonts w:ascii="Times New Roman" w:hAnsi="Times New Roman" w:cs="Times New Roman"/>
          <w:sz w:val="24"/>
          <w:szCs w:val="24"/>
        </w:rPr>
      </w:pPr>
    </w:p>
    <w:p w14:paraId="48CD364E" w14:textId="77777777" w:rsidR="0042613D" w:rsidRPr="00A40078" w:rsidRDefault="0042613D" w:rsidP="0042613D">
      <w:pPr>
        <w:widowControl w:val="0"/>
        <w:spacing w:after="0" w:line="240" w:lineRule="auto"/>
        <w:ind w:firstLine="540"/>
        <w:jc w:val="center"/>
        <w:rPr>
          <w:rFonts w:ascii="Times New Roman" w:hAnsi="Times New Roman" w:cs="Times New Roman"/>
          <w:i/>
        </w:rPr>
      </w:pPr>
      <w:r w:rsidRPr="00A40078">
        <w:rPr>
          <w:rFonts w:ascii="Times New Roman" w:hAnsi="Times New Roman" w:cs="Times New Roman"/>
          <w:i/>
        </w:rPr>
        <w:t>(сумма прописью)</w:t>
      </w:r>
    </w:p>
    <w:p w14:paraId="03A93D3C" w14:textId="77777777" w:rsidR="0042613D" w:rsidRPr="00A40078" w:rsidRDefault="0042613D" w:rsidP="0042613D">
      <w:pPr>
        <w:widowControl w:val="0"/>
        <w:shd w:val="clear" w:color="auto" w:fill="FFFFFF"/>
        <w:spacing w:after="0" w:line="240" w:lineRule="auto"/>
        <w:jc w:val="both"/>
        <w:rPr>
          <w:rFonts w:ascii="Times New Roman" w:hAnsi="Times New Roman" w:cs="Times New Roman"/>
          <w:color w:val="000000"/>
          <w:sz w:val="24"/>
          <w:szCs w:val="24"/>
        </w:rPr>
      </w:pPr>
      <w:r w:rsidRPr="00A40078">
        <w:rPr>
          <w:rFonts w:ascii="Times New Roman" w:hAnsi="Times New Roman" w:cs="Times New Roman"/>
          <w:color w:val="000000"/>
          <w:sz w:val="24"/>
          <w:szCs w:val="24"/>
        </w:rPr>
        <w:t>В том числе НДС _____________________________________________________________</w:t>
      </w:r>
    </w:p>
    <w:p w14:paraId="0E9ED3AF" w14:textId="77777777" w:rsidR="0042613D" w:rsidRPr="00A40078" w:rsidRDefault="0042613D" w:rsidP="0042613D">
      <w:pPr>
        <w:widowControl w:val="0"/>
        <w:shd w:val="clear" w:color="auto" w:fill="FFFFFF"/>
        <w:spacing w:after="0" w:line="240" w:lineRule="auto"/>
        <w:jc w:val="both"/>
        <w:rPr>
          <w:rFonts w:ascii="Times New Roman" w:hAnsi="Times New Roman" w:cs="Times New Roman"/>
          <w:i/>
          <w:color w:val="000000"/>
        </w:rPr>
      </w:pPr>
      <w:r w:rsidRPr="00A40078">
        <w:rPr>
          <w:rFonts w:ascii="Times New Roman" w:hAnsi="Times New Roman" w:cs="Times New Roman"/>
          <w:color w:val="000000"/>
          <w:sz w:val="24"/>
          <w:szCs w:val="24"/>
        </w:rPr>
        <w:tab/>
      </w:r>
      <w:r w:rsidRPr="00A40078">
        <w:rPr>
          <w:rFonts w:ascii="Times New Roman" w:hAnsi="Times New Roman" w:cs="Times New Roman"/>
          <w:color w:val="000000"/>
          <w:sz w:val="24"/>
          <w:szCs w:val="24"/>
        </w:rPr>
        <w:tab/>
      </w:r>
      <w:r w:rsidRPr="00A40078">
        <w:rPr>
          <w:rFonts w:ascii="Times New Roman" w:hAnsi="Times New Roman" w:cs="Times New Roman"/>
          <w:color w:val="000000"/>
          <w:sz w:val="24"/>
          <w:szCs w:val="24"/>
        </w:rPr>
        <w:tab/>
      </w:r>
      <w:r w:rsidRPr="00A40078">
        <w:rPr>
          <w:rFonts w:ascii="Times New Roman" w:hAnsi="Times New Roman" w:cs="Times New Roman"/>
          <w:color w:val="000000"/>
          <w:sz w:val="24"/>
          <w:szCs w:val="24"/>
        </w:rPr>
        <w:tab/>
      </w:r>
      <w:r w:rsidRPr="00A40078">
        <w:rPr>
          <w:rFonts w:ascii="Times New Roman" w:hAnsi="Times New Roman" w:cs="Times New Roman"/>
          <w:color w:val="000000"/>
          <w:sz w:val="24"/>
          <w:szCs w:val="24"/>
        </w:rPr>
        <w:tab/>
      </w:r>
      <w:r w:rsidRPr="00A40078">
        <w:rPr>
          <w:rFonts w:ascii="Times New Roman" w:hAnsi="Times New Roman" w:cs="Times New Roman"/>
          <w:color w:val="000000"/>
          <w:sz w:val="24"/>
          <w:szCs w:val="24"/>
        </w:rPr>
        <w:tab/>
      </w:r>
      <w:r w:rsidRPr="00A40078">
        <w:rPr>
          <w:rFonts w:ascii="Times New Roman" w:hAnsi="Times New Roman" w:cs="Times New Roman"/>
          <w:i/>
          <w:color w:val="000000"/>
        </w:rPr>
        <w:t>(сумма НДС прописью)</w:t>
      </w:r>
    </w:p>
    <w:p w14:paraId="7E2B8C7B" w14:textId="77777777" w:rsidR="0042613D" w:rsidRPr="00A40078" w:rsidRDefault="0042613D" w:rsidP="0042613D">
      <w:pPr>
        <w:widowControl w:val="0"/>
        <w:shd w:val="clear" w:color="auto" w:fill="FFFFFF"/>
        <w:spacing w:after="0" w:line="240" w:lineRule="auto"/>
        <w:jc w:val="both"/>
        <w:rPr>
          <w:rFonts w:ascii="Times New Roman" w:hAnsi="Times New Roman" w:cs="Times New Roman"/>
          <w:i/>
          <w:color w:val="000000"/>
        </w:rPr>
      </w:pPr>
    </w:p>
    <w:p w14:paraId="67B93574" w14:textId="77777777" w:rsidR="0042613D" w:rsidRPr="00A40078" w:rsidRDefault="0042613D" w:rsidP="0042613D">
      <w:pPr>
        <w:widowControl w:val="0"/>
        <w:shd w:val="clear" w:color="auto" w:fill="FFFFFF"/>
        <w:spacing w:after="0" w:line="240" w:lineRule="auto"/>
        <w:jc w:val="both"/>
        <w:rPr>
          <w:rFonts w:ascii="Times New Roman" w:hAnsi="Times New Roman" w:cs="Times New Roman"/>
          <w:color w:val="000000"/>
          <w:sz w:val="24"/>
          <w:szCs w:val="24"/>
        </w:rPr>
      </w:pPr>
      <w:r w:rsidRPr="00A40078">
        <w:rPr>
          <w:rFonts w:ascii="Times New Roman" w:hAnsi="Times New Roman" w:cs="Times New Roman"/>
          <w:color w:val="000000"/>
          <w:sz w:val="24"/>
          <w:szCs w:val="24"/>
        </w:rPr>
        <w:t>Ранее выплаченный аванс в сумме________________________ засчитывается в соответствии с условиями договора в сумме ______________________.</w:t>
      </w:r>
    </w:p>
    <w:p w14:paraId="47449D33" w14:textId="77777777" w:rsidR="0042613D" w:rsidRPr="00A40078" w:rsidRDefault="0042613D" w:rsidP="0042613D">
      <w:pPr>
        <w:widowControl w:val="0"/>
        <w:shd w:val="clear" w:color="auto" w:fill="FFFFFF"/>
        <w:spacing w:after="0" w:line="240" w:lineRule="auto"/>
        <w:jc w:val="both"/>
        <w:rPr>
          <w:rFonts w:ascii="Times New Roman" w:hAnsi="Times New Roman" w:cs="Times New Roman"/>
          <w:color w:val="000000"/>
          <w:sz w:val="24"/>
          <w:szCs w:val="24"/>
        </w:rPr>
      </w:pPr>
      <w:r w:rsidRPr="00A40078">
        <w:rPr>
          <w:rFonts w:ascii="Times New Roman" w:hAnsi="Times New Roman" w:cs="Times New Roman"/>
          <w:color w:val="000000"/>
          <w:sz w:val="24"/>
          <w:szCs w:val="24"/>
        </w:rPr>
        <w:t>Подлежит оплате по настоящему акту __________________________________________ в сроки, установленные договором.</w:t>
      </w:r>
    </w:p>
    <w:p w14:paraId="2E4F833F" w14:textId="77777777" w:rsidR="0042613D" w:rsidRPr="00A40078" w:rsidRDefault="0042613D" w:rsidP="0042613D">
      <w:pPr>
        <w:widowControl w:val="0"/>
        <w:shd w:val="clear" w:color="auto" w:fill="FFFFFF"/>
        <w:spacing w:after="0" w:line="240" w:lineRule="auto"/>
        <w:jc w:val="both"/>
        <w:rPr>
          <w:rFonts w:ascii="Times New Roman" w:hAnsi="Times New Roman" w:cs="Times New Roman"/>
          <w:color w:val="000000"/>
          <w:sz w:val="24"/>
          <w:szCs w:val="24"/>
        </w:rPr>
      </w:pPr>
      <w:r w:rsidRPr="00A40078">
        <w:rPr>
          <w:rFonts w:ascii="Times New Roman" w:hAnsi="Times New Roman" w:cs="Times New Roman"/>
          <w:color w:val="000000"/>
          <w:sz w:val="24"/>
          <w:szCs w:val="24"/>
        </w:rPr>
        <w:t xml:space="preserve">Указанная работа выполнена надлежащим образом, в установленный срок, в соответствии с иными требованиями и заданиями заказчика. Результаты работ надлежаще оформлены и переданы Заказчику по </w:t>
      </w:r>
      <w:r w:rsidRPr="00A40078">
        <w:rPr>
          <w:rFonts w:ascii="Times New Roman" w:hAnsi="Times New Roman" w:cs="Times New Roman"/>
          <w:i/>
          <w:color w:val="000000"/>
          <w:sz w:val="24"/>
          <w:szCs w:val="24"/>
        </w:rPr>
        <w:t>__ (</w:t>
      </w:r>
      <w:r w:rsidRPr="00A40078">
        <w:rPr>
          <w:rFonts w:ascii="Times New Roman" w:hAnsi="Times New Roman" w:cs="Times New Roman"/>
          <w:i/>
          <w:color w:val="000000"/>
        </w:rPr>
        <w:t>наименование документа: накладная, акт передачи документации и пр.</w:t>
      </w:r>
      <w:r w:rsidRPr="00A40078">
        <w:rPr>
          <w:rFonts w:ascii="Times New Roman" w:hAnsi="Times New Roman" w:cs="Times New Roman"/>
          <w:i/>
          <w:color w:val="000000"/>
          <w:sz w:val="24"/>
          <w:szCs w:val="24"/>
        </w:rPr>
        <w:t>)</w:t>
      </w:r>
      <w:r w:rsidRPr="00A40078">
        <w:rPr>
          <w:rFonts w:ascii="Times New Roman" w:hAnsi="Times New Roman" w:cs="Times New Roman"/>
          <w:color w:val="000000"/>
          <w:sz w:val="24"/>
          <w:szCs w:val="24"/>
        </w:rPr>
        <w:t>__</w:t>
      </w:r>
    </w:p>
    <w:p w14:paraId="3B6AD9EF" w14:textId="77777777" w:rsidR="0042613D" w:rsidRPr="00A40078" w:rsidRDefault="0042613D" w:rsidP="0042613D">
      <w:pPr>
        <w:widowControl w:val="0"/>
        <w:shd w:val="clear" w:color="auto" w:fill="FFFFFF"/>
        <w:spacing w:after="0" w:line="240" w:lineRule="auto"/>
        <w:jc w:val="both"/>
        <w:rPr>
          <w:rFonts w:ascii="Times New Roman" w:hAnsi="Times New Roman" w:cs="Times New Roman"/>
          <w:color w:val="000000"/>
          <w:sz w:val="24"/>
          <w:szCs w:val="24"/>
        </w:rPr>
      </w:pPr>
      <w:r w:rsidRPr="00A40078">
        <w:rPr>
          <w:rFonts w:ascii="Times New Roman" w:hAnsi="Times New Roman" w:cs="Times New Roman"/>
          <w:color w:val="000000"/>
          <w:sz w:val="24"/>
          <w:szCs w:val="24"/>
        </w:rPr>
        <w:t>Стороны претензий друг к другу не имеют.</w:t>
      </w:r>
    </w:p>
    <w:p w14:paraId="0D377BB2" w14:textId="77777777" w:rsidR="0042613D" w:rsidRPr="00A40078" w:rsidRDefault="0042613D" w:rsidP="0042613D">
      <w:pPr>
        <w:widowControl w:val="0"/>
        <w:shd w:val="clear" w:color="auto" w:fill="FFFFFF"/>
        <w:spacing w:after="0" w:line="240" w:lineRule="auto"/>
        <w:jc w:val="both"/>
        <w:rPr>
          <w:rFonts w:ascii="Times New Roman" w:hAnsi="Times New Roman" w:cs="Times New Roman"/>
          <w:color w:val="000000"/>
          <w:sz w:val="24"/>
          <w:szCs w:val="24"/>
        </w:rPr>
      </w:pPr>
    </w:p>
    <w:p w14:paraId="24911549" w14:textId="77777777" w:rsidR="0042613D" w:rsidRPr="00A40078" w:rsidRDefault="0042613D" w:rsidP="0042613D">
      <w:pPr>
        <w:widowControl w:val="0"/>
        <w:shd w:val="clear" w:color="auto" w:fill="FFFFFF"/>
        <w:spacing w:after="0" w:line="240" w:lineRule="auto"/>
        <w:jc w:val="both"/>
        <w:rPr>
          <w:rFonts w:ascii="Times New Roman" w:hAnsi="Times New Roman" w:cs="Times New Roman"/>
          <w:sz w:val="24"/>
          <w:szCs w:val="24"/>
        </w:rPr>
      </w:pPr>
      <w:r w:rsidRPr="00A40078">
        <w:rPr>
          <w:rFonts w:ascii="Times New Roman" w:hAnsi="Times New Roman" w:cs="Times New Roman"/>
          <w:sz w:val="24"/>
          <w:szCs w:val="24"/>
        </w:rPr>
        <w:t>Работу сдал ___</w:t>
      </w:r>
      <w:r w:rsidRPr="00A40078">
        <w:rPr>
          <w:rFonts w:ascii="Times New Roman" w:hAnsi="Times New Roman" w:cs="Times New Roman"/>
          <w:color w:val="000000"/>
          <w:sz w:val="24"/>
          <w:szCs w:val="24"/>
        </w:rPr>
        <w:t>_______ ___________ ________________</w:t>
      </w:r>
      <w:r w:rsidRPr="00A40078">
        <w:rPr>
          <w:rFonts w:ascii="Times New Roman" w:hAnsi="Times New Roman" w:cs="Times New Roman"/>
          <w:i/>
          <w:color w:val="000000"/>
          <w:sz w:val="24"/>
          <w:szCs w:val="24"/>
        </w:rPr>
        <w:tab/>
      </w:r>
      <w:r w:rsidRPr="00A40078">
        <w:rPr>
          <w:rFonts w:ascii="Times New Roman" w:hAnsi="Times New Roman" w:cs="Times New Roman"/>
          <w:i/>
          <w:color w:val="000000"/>
          <w:sz w:val="24"/>
          <w:szCs w:val="24"/>
        </w:rPr>
        <w:tab/>
      </w:r>
      <w:r w:rsidRPr="00A40078">
        <w:rPr>
          <w:rFonts w:ascii="Times New Roman" w:hAnsi="Times New Roman" w:cs="Times New Roman"/>
          <w:i/>
          <w:color w:val="000000"/>
          <w:sz w:val="24"/>
          <w:szCs w:val="24"/>
        </w:rPr>
        <w:tab/>
      </w:r>
      <w:r w:rsidRPr="00A40078">
        <w:rPr>
          <w:rFonts w:ascii="Times New Roman" w:hAnsi="Times New Roman" w:cs="Times New Roman"/>
          <w:i/>
          <w:color w:val="000000"/>
          <w:sz w:val="24"/>
          <w:szCs w:val="24"/>
        </w:rPr>
        <w:tab/>
      </w:r>
      <w:r w:rsidRPr="00A40078">
        <w:rPr>
          <w:rFonts w:ascii="Times New Roman" w:hAnsi="Times New Roman" w:cs="Times New Roman"/>
          <w:i/>
          <w:color w:val="000000"/>
          <w:sz w:val="24"/>
          <w:szCs w:val="24"/>
        </w:rPr>
        <w:tab/>
      </w:r>
      <w:r w:rsidRPr="00A40078">
        <w:rPr>
          <w:rFonts w:ascii="Times New Roman" w:hAnsi="Times New Roman" w:cs="Times New Roman"/>
          <w:i/>
          <w:color w:val="000000"/>
          <w:sz w:val="24"/>
          <w:szCs w:val="24"/>
        </w:rPr>
        <w:tab/>
      </w:r>
      <w:r w:rsidRPr="00A40078">
        <w:rPr>
          <w:rFonts w:ascii="Times New Roman" w:hAnsi="Times New Roman" w:cs="Times New Roman"/>
          <w:i/>
          <w:color w:val="000000"/>
          <w:sz w:val="24"/>
          <w:szCs w:val="24"/>
        </w:rPr>
        <w:tab/>
        <w:t xml:space="preserve">     Должность</w:t>
      </w:r>
      <w:r w:rsidRPr="00A40078">
        <w:rPr>
          <w:rFonts w:ascii="Times New Roman" w:hAnsi="Times New Roman" w:cs="Times New Roman"/>
          <w:i/>
          <w:color w:val="000000"/>
          <w:sz w:val="24"/>
          <w:szCs w:val="24"/>
        </w:rPr>
        <w:tab/>
        <w:t xml:space="preserve">  подпись       расшифровка подписи</w:t>
      </w:r>
    </w:p>
    <w:p w14:paraId="6CEA5F25" w14:textId="77777777" w:rsidR="0042613D" w:rsidRPr="00A40078" w:rsidRDefault="0042613D" w:rsidP="0042613D">
      <w:pPr>
        <w:widowControl w:val="0"/>
        <w:shd w:val="clear" w:color="auto" w:fill="FFFFFF"/>
        <w:spacing w:after="0" w:line="240" w:lineRule="auto"/>
        <w:jc w:val="both"/>
        <w:rPr>
          <w:rFonts w:ascii="Times New Roman" w:hAnsi="Times New Roman" w:cs="Times New Roman"/>
          <w:sz w:val="24"/>
          <w:szCs w:val="24"/>
        </w:rPr>
      </w:pPr>
      <w:r w:rsidRPr="00A40078">
        <w:rPr>
          <w:rFonts w:ascii="Times New Roman" w:hAnsi="Times New Roman" w:cs="Times New Roman"/>
          <w:sz w:val="24"/>
          <w:szCs w:val="24"/>
        </w:rPr>
        <w:t xml:space="preserve">Работу принял </w:t>
      </w:r>
      <w:r w:rsidRPr="00A40078">
        <w:rPr>
          <w:rFonts w:ascii="Times New Roman" w:hAnsi="Times New Roman" w:cs="Times New Roman"/>
          <w:color w:val="000000"/>
          <w:sz w:val="24"/>
          <w:szCs w:val="24"/>
        </w:rPr>
        <w:t>____________ _______ _______________</w:t>
      </w:r>
      <w:r w:rsidRPr="00A40078">
        <w:rPr>
          <w:rFonts w:ascii="Times New Roman" w:hAnsi="Times New Roman" w:cs="Times New Roman"/>
          <w:i/>
          <w:color w:val="000000"/>
          <w:sz w:val="24"/>
          <w:szCs w:val="24"/>
        </w:rPr>
        <w:tab/>
      </w:r>
      <w:r w:rsidRPr="00A40078">
        <w:rPr>
          <w:rFonts w:ascii="Times New Roman" w:hAnsi="Times New Roman" w:cs="Times New Roman"/>
          <w:i/>
          <w:color w:val="000000"/>
          <w:sz w:val="24"/>
          <w:szCs w:val="24"/>
        </w:rPr>
        <w:tab/>
      </w:r>
      <w:r w:rsidRPr="00A40078">
        <w:rPr>
          <w:rFonts w:ascii="Times New Roman" w:hAnsi="Times New Roman" w:cs="Times New Roman"/>
          <w:i/>
          <w:color w:val="000000"/>
          <w:sz w:val="24"/>
          <w:szCs w:val="24"/>
        </w:rPr>
        <w:tab/>
      </w:r>
      <w:r w:rsidRPr="00A40078">
        <w:rPr>
          <w:rFonts w:ascii="Times New Roman" w:hAnsi="Times New Roman" w:cs="Times New Roman"/>
          <w:i/>
          <w:color w:val="000000"/>
          <w:sz w:val="24"/>
          <w:szCs w:val="24"/>
        </w:rPr>
        <w:tab/>
      </w:r>
      <w:r w:rsidRPr="00A40078">
        <w:rPr>
          <w:rFonts w:ascii="Times New Roman" w:hAnsi="Times New Roman" w:cs="Times New Roman"/>
          <w:i/>
          <w:color w:val="000000"/>
          <w:sz w:val="24"/>
          <w:szCs w:val="24"/>
        </w:rPr>
        <w:tab/>
      </w:r>
      <w:r w:rsidRPr="00A40078">
        <w:rPr>
          <w:rFonts w:ascii="Times New Roman" w:hAnsi="Times New Roman" w:cs="Times New Roman"/>
          <w:i/>
          <w:color w:val="000000"/>
          <w:sz w:val="24"/>
          <w:szCs w:val="24"/>
        </w:rPr>
        <w:tab/>
      </w:r>
      <w:r w:rsidRPr="00A40078">
        <w:rPr>
          <w:rFonts w:ascii="Times New Roman" w:hAnsi="Times New Roman" w:cs="Times New Roman"/>
          <w:i/>
          <w:color w:val="000000"/>
          <w:sz w:val="24"/>
          <w:szCs w:val="24"/>
        </w:rPr>
        <w:tab/>
        <w:t xml:space="preserve">    Должность        подпись  расшифровка подписи</w:t>
      </w:r>
    </w:p>
    <w:p w14:paraId="7650EF2C" w14:textId="77777777" w:rsidR="0042613D" w:rsidRPr="00A40078" w:rsidRDefault="0042613D" w:rsidP="0042613D">
      <w:pPr>
        <w:widowControl w:val="0"/>
        <w:shd w:val="clear" w:color="auto" w:fill="FFFFFF"/>
        <w:spacing w:after="0" w:line="240" w:lineRule="auto"/>
        <w:jc w:val="both"/>
        <w:rPr>
          <w:rFonts w:ascii="Times New Roman" w:hAnsi="Times New Roman" w:cs="Times New Roman"/>
          <w:sz w:val="18"/>
          <w:szCs w:val="18"/>
        </w:rPr>
      </w:pPr>
    </w:p>
    <w:p w14:paraId="19F45802" w14:textId="77777777" w:rsidR="0042613D" w:rsidRPr="00A40078" w:rsidRDefault="0042613D" w:rsidP="0042613D">
      <w:pPr>
        <w:widowControl w:val="0"/>
        <w:pBdr>
          <w:bottom w:val="single" w:sz="12" w:space="1" w:color="auto"/>
        </w:pBdr>
        <w:spacing w:after="0" w:line="240" w:lineRule="auto"/>
        <w:rPr>
          <w:rFonts w:ascii="Times New Roman" w:hAnsi="Times New Roman" w:cs="Times New Roman"/>
          <w:sz w:val="24"/>
          <w:szCs w:val="24"/>
        </w:rPr>
      </w:pPr>
      <w:r w:rsidRPr="00A40078">
        <w:rPr>
          <w:rFonts w:ascii="Times New Roman" w:hAnsi="Times New Roman" w:cs="Times New Roman"/>
          <w:sz w:val="24"/>
          <w:szCs w:val="24"/>
        </w:rPr>
        <w:t>ФОРМУ СОГЛАСОВАЛИ:</w:t>
      </w:r>
    </w:p>
    <w:p w14:paraId="4DE1034B" w14:textId="77777777" w:rsidR="0042613D" w:rsidRPr="00A40078" w:rsidRDefault="0042613D" w:rsidP="0042613D">
      <w:pPr>
        <w:widowControl w:val="0"/>
        <w:spacing w:after="0" w:line="240" w:lineRule="auto"/>
        <w:rPr>
          <w:rFonts w:ascii="Times New Roman" w:hAnsi="Times New Roman" w:cs="Times New Roman"/>
          <w:sz w:val="24"/>
          <w:szCs w:val="24"/>
        </w:rPr>
      </w:pPr>
      <w:r w:rsidRPr="00A40078">
        <w:rPr>
          <w:rFonts w:ascii="Times New Roman" w:hAnsi="Times New Roman" w:cs="Times New Roman"/>
          <w:sz w:val="24"/>
          <w:szCs w:val="24"/>
        </w:rPr>
        <w:t xml:space="preserve">               </w:t>
      </w:r>
    </w:p>
    <w:tbl>
      <w:tblPr>
        <w:tblW w:w="0" w:type="auto"/>
        <w:tblLook w:val="00A0" w:firstRow="1" w:lastRow="0" w:firstColumn="1" w:lastColumn="0" w:noHBand="0" w:noVBand="0"/>
      </w:tblPr>
      <w:tblGrid>
        <w:gridCol w:w="4785"/>
        <w:gridCol w:w="4896"/>
      </w:tblGrid>
      <w:tr w:rsidR="0042613D" w:rsidRPr="00A40078" w14:paraId="087512A1" w14:textId="77777777" w:rsidTr="0042613D">
        <w:tc>
          <w:tcPr>
            <w:tcW w:w="4785" w:type="dxa"/>
          </w:tcPr>
          <w:p w14:paraId="4C48216C" w14:textId="77777777" w:rsidR="0042613D" w:rsidRPr="00A40078" w:rsidRDefault="0042613D" w:rsidP="0042613D">
            <w:pPr>
              <w:widowControl w:val="0"/>
              <w:spacing w:after="0" w:line="240" w:lineRule="auto"/>
              <w:rPr>
                <w:rFonts w:ascii="Times New Roman" w:hAnsi="Times New Roman" w:cs="Times New Roman"/>
                <w:sz w:val="24"/>
                <w:szCs w:val="24"/>
              </w:rPr>
            </w:pPr>
            <w:r w:rsidRPr="00A40078">
              <w:rPr>
                <w:rFonts w:ascii="Times New Roman" w:hAnsi="Times New Roman" w:cs="Times New Roman"/>
                <w:sz w:val="24"/>
                <w:szCs w:val="24"/>
              </w:rPr>
              <w:t>От ЗАКАЗЧИКА:</w:t>
            </w:r>
          </w:p>
        </w:tc>
        <w:tc>
          <w:tcPr>
            <w:tcW w:w="4786" w:type="dxa"/>
          </w:tcPr>
          <w:p w14:paraId="06370986" w14:textId="77777777" w:rsidR="0042613D" w:rsidRPr="00A40078" w:rsidRDefault="0042613D" w:rsidP="0042613D">
            <w:pPr>
              <w:widowControl w:val="0"/>
              <w:spacing w:after="0" w:line="240" w:lineRule="auto"/>
              <w:rPr>
                <w:rFonts w:ascii="Times New Roman" w:hAnsi="Times New Roman" w:cs="Times New Roman"/>
                <w:sz w:val="24"/>
                <w:szCs w:val="24"/>
              </w:rPr>
            </w:pPr>
            <w:r w:rsidRPr="00A40078">
              <w:rPr>
                <w:rFonts w:ascii="Times New Roman" w:hAnsi="Times New Roman" w:cs="Times New Roman"/>
                <w:sz w:val="24"/>
                <w:szCs w:val="24"/>
              </w:rPr>
              <w:t>От ПОДРЯДЧИКА:</w:t>
            </w:r>
          </w:p>
        </w:tc>
      </w:tr>
      <w:tr w:rsidR="0042613D" w:rsidRPr="00A40078" w14:paraId="1B789C30" w14:textId="77777777" w:rsidTr="0042613D">
        <w:tc>
          <w:tcPr>
            <w:tcW w:w="4785" w:type="dxa"/>
          </w:tcPr>
          <w:p w14:paraId="0E585FC4" w14:textId="77777777" w:rsidR="0042613D" w:rsidRPr="00A40078" w:rsidRDefault="0042613D" w:rsidP="0042613D">
            <w:pPr>
              <w:widowControl w:val="0"/>
              <w:spacing w:after="0" w:line="240" w:lineRule="auto"/>
              <w:rPr>
                <w:rFonts w:ascii="Times New Roman" w:hAnsi="Times New Roman" w:cs="Times New Roman"/>
                <w:sz w:val="24"/>
                <w:szCs w:val="24"/>
              </w:rPr>
            </w:pPr>
            <w:r w:rsidRPr="00A40078">
              <w:rPr>
                <w:rFonts w:ascii="Times New Roman" w:hAnsi="Times New Roman" w:cs="Times New Roman"/>
                <w:sz w:val="24"/>
                <w:szCs w:val="24"/>
              </w:rPr>
              <w:t>_____________________________________</w:t>
            </w:r>
          </w:p>
        </w:tc>
        <w:tc>
          <w:tcPr>
            <w:tcW w:w="4786" w:type="dxa"/>
          </w:tcPr>
          <w:p w14:paraId="6F5E9B4C" w14:textId="77777777" w:rsidR="0042613D" w:rsidRPr="00A40078" w:rsidRDefault="0042613D" w:rsidP="0042613D">
            <w:pPr>
              <w:widowControl w:val="0"/>
              <w:spacing w:after="0" w:line="240" w:lineRule="auto"/>
              <w:rPr>
                <w:rFonts w:ascii="Times New Roman" w:hAnsi="Times New Roman" w:cs="Times New Roman"/>
                <w:sz w:val="24"/>
                <w:szCs w:val="24"/>
              </w:rPr>
            </w:pPr>
            <w:r w:rsidRPr="00A40078">
              <w:rPr>
                <w:rFonts w:ascii="Times New Roman" w:hAnsi="Times New Roman" w:cs="Times New Roman"/>
                <w:sz w:val="24"/>
                <w:szCs w:val="24"/>
              </w:rPr>
              <w:t>_______________________________________</w:t>
            </w:r>
          </w:p>
        </w:tc>
      </w:tr>
    </w:tbl>
    <w:p w14:paraId="7D0C8E5D" w14:textId="77777777" w:rsidR="0042613D" w:rsidRPr="00A40078" w:rsidRDefault="0042613D" w:rsidP="0042613D">
      <w:pPr>
        <w:pStyle w:val="Times12"/>
        <w:widowControl w:val="0"/>
        <w:ind w:firstLine="0"/>
        <w:rPr>
          <w:rFonts w:cs="Times New Roman"/>
          <w:bCs/>
          <w:sz w:val="20"/>
          <w:szCs w:val="20"/>
        </w:rPr>
        <w:sectPr w:rsidR="0042613D" w:rsidRPr="00A40078" w:rsidSect="00E85603">
          <w:pgSz w:w="11906" w:h="16838"/>
          <w:pgMar w:top="1134" w:right="709" w:bottom="851" w:left="1701" w:header="709" w:footer="709" w:gutter="0"/>
          <w:cols w:space="708"/>
          <w:titlePg/>
          <w:docGrid w:linePitch="360"/>
        </w:sectPr>
      </w:pPr>
    </w:p>
    <w:p w14:paraId="65BE7713" w14:textId="77777777" w:rsidR="0042613D" w:rsidRPr="00A40078" w:rsidRDefault="0042613D" w:rsidP="0042613D">
      <w:pPr>
        <w:widowControl w:val="0"/>
        <w:spacing w:after="0" w:line="240" w:lineRule="auto"/>
        <w:ind w:left="11340"/>
        <w:rPr>
          <w:rFonts w:ascii="Times New Roman" w:hAnsi="Times New Roman" w:cs="Times New Roman"/>
          <w:sz w:val="24"/>
        </w:rPr>
      </w:pPr>
      <w:r w:rsidRPr="00A40078">
        <w:rPr>
          <w:rFonts w:ascii="Times New Roman" w:hAnsi="Times New Roman" w:cs="Times New Roman"/>
          <w:sz w:val="24"/>
        </w:rPr>
        <w:lastRenderedPageBreak/>
        <w:t xml:space="preserve">Приложение 21 к Договору </w:t>
      </w:r>
    </w:p>
    <w:p w14:paraId="56EB0651" w14:textId="77777777" w:rsidR="0042613D" w:rsidRPr="00A40078" w:rsidRDefault="0042613D" w:rsidP="0042613D">
      <w:pPr>
        <w:widowControl w:val="0"/>
        <w:spacing w:after="0" w:line="240" w:lineRule="auto"/>
        <w:ind w:left="11340"/>
        <w:rPr>
          <w:rFonts w:ascii="Times New Roman" w:hAnsi="Times New Roman" w:cs="Times New Roman"/>
          <w:sz w:val="24"/>
        </w:rPr>
      </w:pPr>
      <w:r w:rsidRPr="00A40078">
        <w:rPr>
          <w:rFonts w:ascii="Times New Roman" w:hAnsi="Times New Roman" w:cs="Times New Roman"/>
          <w:sz w:val="24"/>
        </w:rPr>
        <w:t>от ____________ № _____</w:t>
      </w:r>
    </w:p>
    <w:p w14:paraId="115E3948" w14:textId="77777777" w:rsidR="0042613D" w:rsidRPr="00A40078" w:rsidRDefault="0042613D" w:rsidP="0042613D">
      <w:pPr>
        <w:widowControl w:val="0"/>
        <w:spacing w:after="0" w:line="240" w:lineRule="auto"/>
        <w:ind w:left="10800"/>
        <w:rPr>
          <w:rFonts w:ascii="Times New Roman" w:hAnsi="Times New Roman" w:cs="Times New Roman"/>
        </w:rPr>
      </w:pPr>
    </w:p>
    <w:tbl>
      <w:tblPr>
        <w:tblW w:w="13735" w:type="dxa"/>
        <w:tblInd w:w="93" w:type="dxa"/>
        <w:tblLook w:val="04A0" w:firstRow="1" w:lastRow="0" w:firstColumn="1" w:lastColumn="0" w:noHBand="0" w:noVBand="1"/>
      </w:tblPr>
      <w:tblGrid>
        <w:gridCol w:w="503"/>
        <w:gridCol w:w="2169"/>
        <w:gridCol w:w="2180"/>
        <w:gridCol w:w="2180"/>
        <w:gridCol w:w="2343"/>
        <w:gridCol w:w="2180"/>
        <w:gridCol w:w="2180"/>
      </w:tblGrid>
      <w:tr w:rsidR="0042613D" w:rsidRPr="00A40078" w14:paraId="27E112D2" w14:textId="77777777" w:rsidTr="0042613D">
        <w:trPr>
          <w:trHeight w:val="300"/>
        </w:trPr>
        <w:tc>
          <w:tcPr>
            <w:tcW w:w="13735" w:type="dxa"/>
            <w:gridSpan w:val="7"/>
            <w:hideMark/>
          </w:tcPr>
          <w:p w14:paraId="66C82930" w14:textId="77777777"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0"/>
                <w:szCs w:val="20"/>
              </w:rPr>
              <w:t xml:space="preserve">АКТ СВЕРКИ РАСЧЕТОВ по договору №___________ от __________ </w:t>
            </w:r>
          </w:p>
        </w:tc>
      </w:tr>
      <w:tr w:rsidR="0042613D" w:rsidRPr="00A40078" w14:paraId="739B4F36" w14:textId="77777777" w:rsidTr="0042613D">
        <w:trPr>
          <w:trHeight w:val="300"/>
        </w:trPr>
        <w:tc>
          <w:tcPr>
            <w:tcW w:w="13735" w:type="dxa"/>
            <w:gridSpan w:val="7"/>
          </w:tcPr>
          <w:p w14:paraId="009BC9DA" w14:textId="77777777"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14:paraId="73A8EA61" w14:textId="77777777" w:rsidTr="0042613D">
        <w:trPr>
          <w:trHeight w:val="255"/>
        </w:trPr>
        <w:tc>
          <w:tcPr>
            <w:tcW w:w="13735" w:type="dxa"/>
            <w:gridSpan w:val="7"/>
            <w:hideMark/>
          </w:tcPr>
          <w:p w14:paraId="283AD277"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 xml:space="preserve">Мы, нижеподписавшиеся: наименование Заказчика </w:t>
            </w:r>
          </w:p>
        </w:tc>
      </w:tr>
      <w:tr w:rsidR="0042613D" w:rsidRPr="00A40078" w14:paraId="25E75397" w14:textId="77777777" w:rsidTr="0042613D">
        <w:trPr>
          <w:trHeight w:val="255"/>
        </w:trPr>
        <w:tc>
          <w:tcPr>
            <w:tcW w:w="13735" w:type="dxa"/>
            <w:gridSpan w:val="7"/>
            <w:hideMark/>
          </w:tcPr>
          <w:p w14:paraId="3234928F"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и Наименование Подрядчика</w:t>
            </w:r>
          </w:p>
        </w:tc>
      </w:tr>
      <w:tr w:rsidR="0042613D" w:rsidRPr="00A40078" w14:paraId="2E25D3DA" w14:textId="77777777" w:rsidTr="0042613D">
        <w:trPr>
          <w:trHeight w:val="255"/>
        </w:trPr>
        <w:tc>
          <w:tcPr>
            <w:tcW w:w="13735" w:type="dxa"/>
            <w:gridSpan w:val="7"/>
            <w:hideMark/>
          </w:tcPr>
          <w:p w14:paraId="367E80F4"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составили настоящий акт сверки взаиморасчетов с ... по ...</w:t>
            </w:r>
          </w:p>
        </w:tc>
      </w:tr>
      <w:tr w:rsidR="0042613D" w:rsidRPr="00A40078" w14:paraId="516A8B78" w14:textId="77777777" w:rsidTr="0042613D">
        <w:trPr>
          <w:trHeight w:val="255"/>
        </w:trPr>
        <w:tc>
          <w:tcPr>
            <w:tcW w:w="13735" w:type="dxa"/>
            <w:gridSpan w:val="7"/>
            <w:hideMark/>
          </w:tcPr>
          <w:p w14:paraId="7C3D2969"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В результате сверки установлено:</w:t>
            </w:r>
          </w:p>
        </w:tc>
      </w:tr>
      <w:tr w:rsidR="0042613D" w:rsidRPr="00A40078" w14:paraId="51C5088D" w14:textId="77777777" w:rsidTr="0042613D">
        <w:trPr>
          <w:trHeight w:val="270"/>
        </w:trPr>
        <w:tc>
          <w:tcPr>
            <w:tcW w:w="13735" w:type="dxa"/>
            <w:gridSpan w:val="7"/>
          </w:tcPr>
          <w:p w14:paraId="7F754AD7" w14:textId="77777777" w:rsidR="0042613D" w:rsidRPr="00A40078" w:rsidRDefault="0042613D" w:rsidP="0042613D">
            <w:pPr>
              <w:widowControl w:val="0"/>
              <w:spacing w:after="0" w:line="240" w:lineRule="auto"/>
              <w:jc w:val="center"/>
              <w:rPr>
                <w:rFonts w:ascii="Times New Roman" w:hAnsi="Times New Roman" w:cs="Times New Roman"/>
                <w:sz w:val="20"/>
                <w:szCs w:val="20"/>
              </w:rPr>
            </w:pPr>
          </w:p>
        </w:tc>
      </w:tr>
      <w:tr w:rsidR="0042613D" w:rsidRPr="00A40078" w14:paraId="6CE5D025" w14:textId="77777777" w:rsidTr="0042613D">
        <w:trPr>
          <w:trHeight w:val="270"/>
        </w:trPr>
        <w:tc>
          <w:tcPr>
            <w:tcW w:w="503" w:type="dxa"/>
            <w:tcBorders>
              <w:top w:val="single" w:sz="8" w:space="0" w:color="auto"/>
              <w:left w:val="single" w:sz="8" w:space="0" w:color="auto"/>
              <w:bottom w:val="nil"/>
              <w:right w:val="nil"/>
            </w:tcBorders>
            <w:hideMark/>
          </w:tcPr>
          <w:p w14:paraId="0EE5D92D" w14:textId="77777777"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0"/>
                <w:szCs w:val="20"/>
              </w:rPr>
              <w:t>№</w:t>
            </w:r>
          </w:p>
        </w:tc>
        <w:tc>
          <w:tcPr>
            <w:tcW w:w="8872" w:type="dxa"/>
            <w:gridSpan w:val="4"/>
            <w:tcBorders>
              <w:top w:val="single" w:sz="8" w:space="0" w:color="auto"/>
              <w:left w:val="single" w:sz="8" w:space="0" w:color="auto"/>
              <w:bottom w:val="single" w:sz="8" w:space="0" w:color="auto"/>
              <w:right w:val="single" w:sz="8" w:space="0" w:color="auto"/>
            </w:tcBorders>
            <w:vAlign w:val="center"/>
            <w:hideMark/>
          </w:tcPr>
          <w:p w14:paraId="22C93F8F" w14:textId="77777777" w:rsidR="0042613D" w:rsidRPr="00A40078" w:rsidRDefault="0042613D" w:rsidP="0042613D">
            <w:pPr>
              <w:widowControl w:val="0"/>
              <w:spacing w:after="0" w:line="240" w:lineRule="auto"/>
              <w:jc w:val="center"/>
              <w:rPr>
                <w:rFonts w:ascii="Times New Roman" w:hAnsi="Times New Roman" w:cs="Times New Roman"/>
                <w:bCs/>
                <w:i/>
                <w:sz w:val="20"/>
                <w:szCs w:val="20"/>
              </w:rPr>
            </w:pPr>
            <w:r w:rsidRPr="00A40078">
              <w:rPr>
                <w:rFonts w:ascii="Times New Roman" w:hAnsi="Times New Roman" w:cs="Times New Roman"/>
                <w:bCs/>
                <w:i/>
                <w:sz w:val="20"/>
                <w:szCs w:val="20"/>
              </w:rPr>
              <w:t xml:space="preserve">(Наименование Заказчика) </w:t>
            </w:r>
          </w:p>
        </w:tc>
        <w:tc>
          <w:tcPr>
            <w:tcW w:w="4360" w:type="dxa"/>
            <w:gridSpan w:val="2"/>
            <w:tcBorders>
              <w:top w:val="single" w:sz="8" w:space="0" w:color="auto"/>
              <w:left w:val="nil"/>
              <w:bottom w:val="single" w:sz="8" w:space="0" w:color="auto"/>
              <w:right w:val="single" w:sz="8" w:space="0" w:color="auto"/>
            </w:tcBorders>
            <w:vAlign w:val="center"/>
            <w:hideMark/>
          </w:tcPr>
          <w:p w14:paraId="1D980ADF" w14:textId="77777777" w:rsidR="0042613D" w:rsidRPr="00A40078" w:rsidRDefault="0042613D" w:rsidP="0042613D">
            <w:pPr>
              <w:widowControl w:val="0"/>
              <w:spacing w:after="0" w:line="240" w:lineRule="auto"/>
              <w:jc w:val="center"/>
              <w:rPr>
                <w:rFonts w:ascii="Times New Roman" w:hAnsi="Times New Roman" w:cs="Times New Roman"/>
                <w:bCs/>
                <w:i/>
                <w:sz w:val="20"/>
                <w:szCs w:val="20"/>
              </w:rPr>
            </w:pPr>
            <w:r w:rsidRPr="00A40078">
              <w:rPr>
                <w:rFonts w:ascii="Times New Roman" w:hAnsi="Times New Roman" w:cs="Times New Roman"/>
                <w:bCs/>
                <w:i/>
                <w:sz w:val="20"/>
                <w:szCs w:val="20"/>
              </w:rPr>
              <w:t>(Наименование Подрядчика)</w:t>
            </w:r>
          </w:p>
        </w:tc>
      </w:tr>
      <w:tr w:rsidR="0042613D" w:rsidRPr="00A40078" w14:paraId="3253A6F0" w14:textId="77777777" w:rsidTr="0042613D">
        <w:trPr>
          <w:trHeight w:val="300"/>
        </w:trPr>
        <w:tc>
          <w:tcPr>
            <w:tcW w:w="503" w:type="dxa"/>
            <w:tcBorders>
              <w:top w:val="nil"/>
              <w:left w:val="single" w:sz="8" w:space="0" w:color="auto"/>
              <w:bottom w:val="single" w:sz="8" w:space="0" w:color="auto"/>
              <w:right w:val="nil"/>
            </w:tcBorders>
            <w:vAlign w:val="center"/>
            <w:hideMark/>
          </w:tcPr>
          <w:p w14:paraId="476F120E" w14:textId="77777777"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0"/>
                <w:szCs w:val="20"/>
              </w:rPr>
              <w:t>п/п</w:t>
            </w:r>
          </w:p>
        </w:tc>
        <w:tc>
          <w:tcPr>
            <w:tcW w:w="2169" w:type="dxa"/>
            <w:tcBorders>
              <w:top w:val="nil"/>
              <w:left w:val="single" w:sz="8" w:space="0" w:color="auto"/>
              <w:bottom w:val="single" w:sz="8" w:space="0" w:color="auto"/>
              <w:right w:val="single" w:sz="8" w:space="0" w:color="auto"/>
            </w:tcBorders>
            <w:vAlign w:val="center"/>
            <w:hideMark/>
          </w:tcPr>
          <w:p w14:paraId="0B146B3F" w14:textId="77777777"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0"/>
                <w:szCs w:val="20"/>
              </w:rPr>
              <w:t>Дата проводки</w:t>
            </w:r>
          </w:p>
        </w:tc>
        <w:tc>
          <w:tcPr>
            <w:tcW w:w="2180" w:type="dxa"/>
            <w:tcBorders>
              <w:top w:val="nil"/>
              <w:left w:val="nil"/>
              <w:bottom w:val="single" w:sz="8" w:space="0" w:color="auto"/>
              <w:right w:val="single" w:sz="8" w:space="0" w:color="auto"/>
            </w:tcBorders>
            <w:vAlign w:val="center"/>
            <w:hideMark/>
          </w:tcPr>
          <w:p w14:paraId="2963004B" w14:textId="77777777"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0"/>
                <w:szCs w:val="20"/>
              </w:rPr>
              <w:t>Номер, дата документа</w:t>
            </w:r>
          </w:p>
        </w:tc>
        <w:tc>
          <w:tcPr>
            <w:tcW w:w="2180" w:type="dxa"/>
            <w:tcBorders>
              <w:top w:val="nil"/>
              <w:left w:val="nil"/>
              <w:bottom w:val="single" w:sz="8" w:space="0" w:color="auto"/>
              <w:right w:val="single" w:sz="8" w:space="0" w:color="auto"/>
            </w:tcBorders>
            <w:vAlign w:val="center"/>
            <w:hideMark/>
          </w:tcPr>
          <w:p w14:paraId="560EFDC2" w14:textId="77777777"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0"/>
                <w:szCs w:val="20"/>
              </w:rPr>
              <w:t>Дебет</w:t>
            </w:r>
          </w:p>
        </w:tc>
        <w:tc>
          <w:tcPr>
            <w:tcW w:w="2343" w:type="dxa"/>
            <w:tcBorders>
              <w:top w:val="nil"/>
              <w:left w:val="nil"/>
              <w:bottom w:val="single" w:sz="8" w:space="0" w:color="auto"/>
              <w:right w:val="single" w:sz="8" w:space="0" w:color="auto"/>
            </w:tcBorders>
            <w:vAlign w:val="center"/>
            <w:hideMark/>
          </w:tcPr>
          <w:p w14:paraId="1829E461" w14:textId="77777777"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0"/>
                <w:szCs w:val="20"/>
              </w:rPr>
              <w:t>Кредит</w:t>
            </w:r>
          </w:p>
        </w:tc>
        <w:tc>
          <w:tcPr>
            <w:tcW w:w="2180" w:type="dxa"/>
            <w:tcBorders>
              <w:top w:val="nil"/>
              <w:left w:val="nil"/>
              <w:bottom w:val="single" w:sz="8" w:space="0" w:color="auto"/>
              <w:right w:val="single" w:sz="8" w:space="0" w:color="auto"/>
            </w:tcBorders>
            <w:vAlign w:val="center"/>
            <w:hideMark/>
          </w:tcPr>
          <w:p w14:paraId="1A2B1C1B" w14:textId="77777777"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0"/>
                <w:szCs w:val="20"/>
              </w:rPr>
              <w:t>Дебет</w:t>
            </w:r>
          </w:p>
        </w:tc>
        <w:tc>
          <w:tcPr>
            <w:tcW w:w="2180" w:type="dxa"/>
            <w:tcBorders>
              <w:top w:val="nil"/>
              <w:left w:val="nil"/>
              <w:bottom w:val="single" w:sz="8" w:space="0" w:color="auto"/>
              <w:right w:val="single" w:sz="8" w:space="0" w:color="auto"/>
            </w:tcBorders>
            <w:vAlign w:val="center"/>
            <w:hideMark/>
          </w:tcPr>
          <w:p w14:paraId="02E1FA80" w14:textId="77777777"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0"/>
                <w:szCs w:val="20"/>
              </w:rPr>
              <w:t>Кредит</w:t>
            </w:r>
          </w:p>
        </w:tc>
      </w:tr>
      <w:tr w:rsidR="0042613D" w:rsidRPr="00A40078" w14:paraId="1737E2FE" w14:textId="77777777" w:rsidTr="0042613D">
        <w:trPr>
          <w:trHeight w:val="255"/>
        </w:trPr>
        <w:tc>
          <w:tcPr>
            <w:tcW w:w="503" w:type="dxa"/>
            <w:tcBorders>
              <w:top w:val="nil"/>
              <w:left w:val="single" w:sz="4" w:space="0" w:color="auto"/>
              <w:bottom w:val="single" w:sz="4" w:space="0" w:color="auto"/>
              <w:right w:val="single" w:sz="4" w:space="0" w:color="auto"/>
            </w:tcBorders>
            <w:vAlign w:val="center"/>
            <w:hideMark/>
          </w:tcPr>
          <w:p w14:paraId="4E3825FF" w14:textId="77777777"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0"/>
                <w:szCs w:val="20"/>
              </w:rPr>
              <w:t>1</w:t>
            </w:r>
          </w:p>
        </w:tc>
        <w:tc>
          <w:tcPr>
            <w:tcW w:w="2169" w:type="dxa"/>
            <w:tcBorders>
              <w:top w:val="nil"/>
              <w:left w:val="nil"/>
              <w:bottom w:val="single" w:sz="4" w:space="0" w:color="auto"/>
              <w:right w:val="single" w:sz="4" w:space="0" w:color="auto"/>
            </w:tcBorders>
            <w:vAlign w:val="center"/>
            <w:hideMark/>
          </w:tcPr>
          <w:p w14:paraId="5B168C30" w14:textId="77777777" w:rsidR="0042613D" w:rsidRPr="00A40078" w:rsidRDefault="0042613D" w:rsidP="0042613D">
            <w:pPr>
              <w:widowControl w:val="0"/>
              <w:spacing w:after="0" w:line="240" w:lineRule="auto"/>
              <w:rPr>
                <w:rFonts w:ascii="Times New Roman" w:hAnsi="Times New Roman" w:cs="Times New Roman"/>
                <w:b/>
                <w:bCs/>
                <w:sz w:val="20"/>
                <w:szCs w:val="20"/>
              </w:rPr>
            </w:pPr>
            <w:r w:rsidRPr="00A40078">
              <w:rPr>
                <w:rFonts w:ascii="Times New Roman" w:hAnsi="Times New Roman" w:cs="Times New Roman"/>
                <w:b/>
                <w:bCs/>
                <w:sz w:val="20"/>
                <w:szCs w:val="20"/>
              </w:rPr>
              <w:t xml:space="preserve">Сальдо на </w:t>
            </w:r>
          </w:p>
        </w:tc>
        <w:tc>
          <w:tcPr>
            <w:tcW w:w="2180" w:type="dxa"/>
            <w:tcBorders>
              <w:top w:val="nil"/>
              <w:left w:val="nil"/>
              <w:bottom w:val="single" w:sz="4" w:space="0" w:color="auto"/>
              <w:right w:val="single" w:sz="4" w:space="0" w:color="auto"/>
            </w:tcBorders>
            <w:vAlign w:val="center"/>
            <w:hideMark/>
          </w:tcPr>
          <w:p w14:paraId="0B0D0481" w14:textId="77777777" w:rsidR="0042613D" w:rsidRPr="00A40078" w:rsidRDefault="0042613D" w:rsidP="0042613D">
            <w:pPr>
              <w:widowControl w:val="0"/>
              <w:spacing w:after="0" w:line="240" w:lineRule="auto"/>
              <w:rPr>
                <w:rFonts w:ascii="Times New Roman" w:hAnsi="Times New Roman" w:cs="Times New Roman"/>
                <w:b/>
                <w:bCs/>
                <w:sz w:val="20"/>
                <w:szCs w:val="20"/>
              </w:rPr>
            </w:pPr>
            <w:r w:rsidRPr="00A40078">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D726E08" w14:textId="77777777" w:rsidR="0042613D" w:rsidRPr="00A40078" w:rsidRDefault="0042613D" w:rsidP="0042613D">
            <w:pPr>
              <w:widowControl w:val="0"/>
              <w:spacing w:after="0" w:line="240" w:lineRule="auto"/>
              <w:jc w:val="right"/>
              <w:rPr>
                <w:rFonts w:ascii="Times New Roman" w:hAnsi="Times New Roman" w:cs="Times New Roman"/>
                <w:b/>
                <w:bCs/>
                <w:sz w:val="20"/>
                <w:szCs w:val="20"/>
              </w:rPr>
            </w:pPr>
            <w:r w:rsidRPr="00A40078">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79F3DFFA" w14:textId="77777777" w:rsidR="0042613D" w:rsidRPr="00A40078" w:rsidRDefault="0042613D" w:rsidP="0042613D">
            <w:pPr>
              <w:widowControl w:val="0"/>
              <w:spacing w:after="0" w:line="240" w:lineRule="auto"/>
              <w:jc w:val="right"/>
              <w:rPr>
                <w:rFonts w:ascii="Times New Roman" w:hAnsi="Times New Roman" w:cs="Times New Roman"/>
                <w:b/>
                <w:bCs/>
                <w:sz w:val="20"/>
                <w:szCs w:val="20"/>
              </w:rPr>
            </w:pPr>
            <w:r w:rsidRPr="00A40078">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1BE46711" w14:textId="77777777" w:rsidR="0042613D" w:rsidRPr="00A40078" w:rsidRDefault="0042613D" w:rsidP="0042613D">
            <w:pPr>
              <w:widowControl w:val="0"/>
              <w:spacing w:after="0" w:line="240" w:lineRule="auto"/>
              <w:jc w:val="right"/>
              <w:rPr>
                <w:rFonts w:ascii="Times New Roman" w:hAnsi="Times New Roman" w:cs="Times New Roman"/>
                <w:b/>
                <w:bCs/>
                <w:sz w:val="20"/>
                <w:szCs w:val="20"/>
              </w:rPr>
            </w:pPr>
            <w:r w:rsidRPr="00A40078">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2452CAB9" w14:textId="77777777" w:rsidR="0042613D" w:rsidRPr="00A40078" w:rsidRDefault="0042613D" w:rsidP="0042613D">
            <w:pPr>
              <w:widowControl w:val="0"/>
              <w:spacing w:after="0" w:line="240" w:lineRule="auto"/>
              <w:jc w:val="right"/>
              <w:rPr>
                <w:rFonts w:ascii="Times New Roman" w:hAnsi="Times New Roman" w:cs="Times New Roman"/>
                <w:b/>
                <w:bCs/>
                <w:sz w:val="20"/>
                <w:szCs w:val="20"/>
              </w:rPr>
            </w:pPr>
            <w:r w:rsidRPr="00A40078">
              <w:rPr>
                <w:rFonts w:ascii="Times New Roman" w:hAnsi="Times New Roman" w:cs="Times New Roman"/>
                <w:b/>
                <w:bCs/>
                <w:sz w:val="20"/>
                <w:szCs w:val="20"/>
              </w:rPr>
              <w:t> </w:t>
            </w:r>
          </w:p>
        </w:tc>
      </w:tr>
      <w:tr w:rsidR="0042613D" w:rsidRPr="00A40078" w14:paraId="7B4E4C19" w14:textId="77777777" w:rsidTr="0042613D">
        <w:trPr>
          <w:trHeight w:val="255"/>
        </w:trPr>
        <w:tc>
          <w:tcPr>
            <w:tcW w:w="503" w:type="dxa"/>
            <w:tcBorders>
              <w:top w:val="nil"/>
              <w:left w:val="single" w:sz="4" w:space="0" w:color="auto"/>
              <w:bottom w:val="single" w:sz="4" w:space="0" w:color="auto"/>
              <w:right w:val="single" w:sz="4" w:space="0" w:color="auto"/>
            </w:tcBorders>
            <w:vAlign w:val="center"/>
            <w:hideMark/>
          </w:tcPr>
          <w:p w14:paraId="560BDE33" w14:textId="77777777"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0"/>
                <w:szCs w:val="20"/>
              </w:rPr>
              <w:t>2</w:t>
            </w:r>
          </w:p>
        </w:tc>
        <w:tc>
          <w:tcPr>
            <w:tcW w:w="2169" w:type="dxa"/>
            <w:tcBorders>
              <w:top w:val="nil"/>
              <w:left w:val="nil"/>
              <w:bottom w:val="single" w:sz="4" w:space="0" w:color="auto"/>
              <w:right w:val="single" w:sz="4" w:space="0" w:color="auto"/>
            </w:tcBorders>
            <w:vAlign w:val="center"/>
            <w:hideMark/>
          </w:tcPr>
          <w:p w14:paraId="20581FA6"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 xml:space="preserve">Вх.сальдо по дог. № </w:t>
            </w:r>
          </w:p>
        </w:tc>
        <w:tc>
          <w:tcPr>
            <w:tcW w:w="2180" w:type="dxa"/>
            <w:tcBorders>
              <w:top w:val="nil"/>
              <w:left w:val="nil"/>
              <w:bottom w:val="single" w:sz="4" w:space="0" w:color="auto"/>
              <w:right w:val="single" w:sz="4" w:space="0" w:color="auto"/>
            </w:tcBorders>
            <w:vAlign w:val="center"/>
            <w:hideMark/>
          </w:tcPr>
          <w:p w14:paraId="6FC2E3F7"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22B07192" w14:textId="77777777" w:rsidR="0042613D" w:rsidRPr="00A40078" w:rsidRDefault="0042613D" w:rsidP="0042613D">
            <w:pPr>
              <w:widowControl w:val="0"/>
              <w:spacing w:after="0" w:line="240" w:lineRule="auto"/>
              <w:jc w:val="right"/>
              <w:rPr>
                <w:rFonts w:ascii="Times New Roman" w:hAnsi="Times New Roman" w:cs="Times New Roman"/>
                <w:sz w:val="20"/>
                <w:szCs w:val="20"/>
              </w:rPr>
            </w:pPr>
            <w:r w:rsidRPr="00A40078">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6601A4CF" w14:textId="77777777" w:rsidR="0042613D" w:rsidRPr="00A40078" w:rsidRDefault="0042613D" w:rsidP="0042613D">
            <w:pPr>
              <w:widowControl w:val="0"/>
              <w:spacing w:after="0" w:line="240" w:lineRule="auto"/>
              <w:jc w:val="right"/>
              <w:rPr>
                <w:rFonts w:ascii="Times New Roman" w:hAnsi="Times New Roman" w:cs="Times New Roman"/>
                <w:sz w:val="20"/>
                <w:szCs w:val="20"/>
              </w:rPr>
            </w:pPr>
            <w:r w:rsidRPr="00A40078">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81C90EF" w14:textId="77777777" w:rsidR="0042613D" w:rsidRPr="00A40078" w:rsidRDefault="0042613D" w:rsidP="0042613D">
            <w:pPr>
              <w:widowControl w:val="0"/>
              <w:spacing w:after="0" w:line="240" w:lineRule="auto"/>
              <w:jc w:val="right"/>
              <w:rPr>
                <w:rFonts w:ascii="Times New Roman" w:hAnsi="Times New Roman" w:cs="Times New Roman"/>
                <w:sz w:val="20"/>
                <w:szCs w:val="20"/>
              </w:rPr>
            </w:pPr>
            <w:r w:rsidRPr="00A40078">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2AF104B5" w14:textId="77777777" w:rsidR="0042613D" w:rsidRPr="00A40078" w:rsidRDefault="0042613D" w:rsidP="0042613D">
            <w:pPr>
              <w:widowControl w:val="0"/>
              <w:spacing w:after="0" w:line="240" w:lineRule="auto"/>
              <w:jc w:val="right"/>
              <w:rPr>
                <w:rFonts w:ascii="Times New Roman" w:hAnsi="Times New Roman" w:cs="Times New Roman"/>
                <w:sz w:val="20"/>
                <w:szCs w:val="20"/>
              </w:rPr>
            </w:pPr>
            <w:r w:rsidRPr="00A40078">
              <w:rPr>
                <w:rFonts w:ascii="Times New Roman" w:hAnsi="Times New Roman" w:cs="Times New Roman"/>
                <w:sz w:val="20"/>
                <w:szCs w:val="20"/>
              </w:rPr>
              <w:t> </w:t>
            </w:r>
          </w:p>
        </w:tc>
      </w:tr>
      <w:tr w:rsidR="0042613D" w:rsidRPr="00A40078" w14:paraId="198D718C" w14:textId="77777777" w:rsidTr="0042613D">
        <w:trPr>
          <w:trHeight w:val="255"/>
        </w:trPr>
        <w:tc>
          <w:tcPr>
            <w:tcW w:w="503" w:type="dxa"/>
            <w:tcBorders>
              <w:top w:val="nil"/>
              <w:left w:val="single" w:sz="4" w:space="0" w:color="auto"/>
              <w:bottom w:val="single" w:sz="4" w:space="0" w:color="auto"/>
              <w:right w:val="single" w:sz="4" w:space="0" w:color="auto"/>
            </w:tcBorders>
            <w:vAlign w:val="center"/>
            <w:hideMark/>
          </w:tcPr>
          <w:p w14:paraId="05CA4BB4" w14:textId="77777777"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0"/>
                <w:szCs w:val="20"/>
              </w:rPr>
              <w:t>3</w:t>
            </w:r>
          </w:p>
        </w:tc>
        <w:tc>
          <w:tcPr>
            <w:tcW w:w="2169" w:type="dxa"/>
            <w:tcBorders>
              <w:top w:val="nil"/>
              <w:left w:val="nil"/>
              <w:bottom w:val="single" w:sz="4" w:space="0" w:color="auto"/>
              <w:right w:val="single" w:sz="4" w:space="0" w:color="auto"/>
            </w:tcBorders>
            <w:vAlign w:val="center"/>
            <w:hideMark/>
          </w:tcPr>
          <w:p w14:paraId="3CC6EC2B"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365EF4CE"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73E24BBD" w14:textId="77777777" w:rsidR="0042613D" w:rsidRPr="00A40078" w:rsidRDefault="0042613D" w:rsidP="0042613D">
            <w:pPr>
              <w:widowControl w:val="0"/>
              <w:spacing w:after="0" w:line="240" w:lineRule="auto"/>
              <w:jc w:val="right"/>
              <w:rPr>
                <w:rFonts w:ascii="Times New Roman" w:hAnsi="Times New Roman" w:cs="Times New Roman"/>
                <w:sz w:val="20"/>
                <w:szCs w:val="20"/>
              </w:rPr>
            </w:pPr>
            <w:r w:rsidRPr="00A40078">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4B8087BF" w14:textId="77777777" w:rsidR="0042613D" w:rsidRPr="00A40078" w:rsidRDefault="0042613D" w:rsidP="0042613D">
            <w:pPr>
              <w:widowControl w:val="0"/>
              <w:spacing w:after="0" w:line="240" w:lineRule="auto"/>
              <w:jc w:val="right"/>
              <w:rPr>
                <w:rFonts w:ascii="Times New Roman" w:hAnsi="Times New Roman" w:cs="Times New Roman"/>
                <w:sz w:val="20"/>
                <w:szCs w:val="20"/>
              </w:rPr>
            </w:pPr>
            <w:r w:rsidRPr="00A40078">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CE48E6B" w14:textId="77777777" w:rsidR="0042613D" w:rsidRPr="00A40078" w:rsidRDefault="0042613D" w:rsidP="0042613D">
            <w:pPr>
              <w:widowControl w:val="0"/>
              <w:spacing w:after="0" w:line="240" w:lineRule="auto"/>
              <w:jc w:val="right"/>
              <w:rPr>
                <w:rFonts w:ascii="Times New Roman" w:hAnsi="Times New Roman" w:cs="Times New Roman"/>
                <w:sz w:val="20"/>
                <w:szCs w:val="20"/>
              </w:rPr>
            </w:pPr>
            <w:r w:rsidRPr="00A40078">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07386528" w14:textId="77777777" w:rsidR="0042613D" w:rsidRPr="00A40078" w:rsidRDefault="0042613D" w:rsidP="0042613D">
            <w:pPr>
              <w:widowControl w:val="0"/>
              <w:spacing w:after="0" w:line="240" w:lineRule="auto"/>
              <w:jc w:val="right"/>
              <w:rPr>
                <w:rFonts w:ascii="Times New Roman" w:hAnsi="Times New Roman" w:cs="Times New Roman"/>
                <w:sz w:val="20"/>
                <w:szCs w:val="20"/>
              </w:rPr>
            </w:pPr>
            <w:r w:rsidRPr="00A40078">
              <w:rPr>
                <w:rFonts w:ascii="Times New Roman" w:hAnsi="Times New Roman" w:cs="Times New Roman"/>
                <w:sz w:val="20"/>
                <w:szCs w:val="20"/>
              </w:rPr>
              <w:t> </w:t>
            </w:r>
          </w:p>
        </w:tc>
      </w:tr>
      <w:tr w:rsidR="0042613D" w:rsidRPr="00A40078" w14:paraId="5D2A978E" w14:textId="77777777" w:rsidTr="0042613D">
        <w:trPr>
          <w:trHeight w:val="255"/>
        </w:trPr>
        <w:tc>
          <w:tcPr>
            <w:tcW w:w="503" w:type="dxa"/>
            <w:tcBorders>
              <w:top w:val="nil"/>
              <w:left w:val="single" w:sz="4" w:space="0" w:color="auto"/>
              <w:bottom w:val="single" w:sz="4" w:space="0" w:color="auto"/>
              <w:right w:val="single" w:sz="4" w:space="0" w:color="auto"/>
            </w:tcBorders>
            <w:vAlign w:val="center"/>
            <w:hideMark/>
          </w:tcPr>
          <w:p w14:paraId="6249BC4F" w14:textId="77777777"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0"/>
                <w:szCs w:val="20"/>
              </w:rPr>
              <w:t>4</w:t>
            </w:r>
          </w:p>
        </w:tc>
        <w:tc>
          <w:tcPr>
            <w:tcW w:w="2169" w:type="dxa"/>
            <w:tcBorders>
              <w:top w:val="nil"/>
              <w:left w:val="nil"/>
              <w:bottom w:val="single" w:sz="4" w:space="0" w:color="auto"/>
              <w:right w:val="single" w:sz="4" w:space="0" w:color="auto"/>
            </w:tcBorders>
            <w:vAlign w:val="center"/>
            <w:hideMark/>
          </w:tcPr>
          <w:p w14:paraId="41CA023C"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7DC481F9"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76BB26EA" w14:textId="77777777" w:rsidR="0042613D" w:rsidRPr="00A40078" w:rsidRDefault="0042613D" w:rsidP="0042613D">
            <w:pPr>
              <w:widowControl w:val="0"/>
              <w:spacing w:after="0" w:line="240" w:lineRule="auto"/>
              <w:jc w:val="right"/>
              <w:rPr>
                <w:rFonts w:ascii="Times New Roman" w:hAnsi="Times New Roman" w:cs="Times New Roman"/>
                <w:sz w:val="20"/>
                <w:szCs w:val="20"/>
              </w:rPr>
            </w:pPr>
            <w:r w:rsidRPr="00A40078">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04D0C9C9" w14:textId="77777777" w:rsidR="0042613D" w:rsidRPr="00A40078" w:rsidRDefault="0042613D" w:rsidP="0042613D">
            <w:pPr>
              <w:widowControl w:val="0"/>
              <w:spacing w:after="0" w:line="240" w:lineRule="auto"/>
              <w:jc w:val="right"/>
              <w:rPr>
                <w:rFonts w:ascii="Times New Roman" w:hAnsi="Times New Roman" w:cs="Times New Roman"/>
                <w:sz w:val="20"/>
                <w:szCs w:val="20"/>
              </w:rPr>
            </w:pPr>
            <w:r w:rsidRPr="00A40078">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58D9D15A" w14:textId="77777777" w:rsidR="0042613D" w:rsidRPr="00A40078" w:rsidRDefault="0042613D" w:rsidP="0042613D">
            <w:pPr>
              <w:widowControl w:val="0"/>
              <w:spacing w:after="0" w:line="240" w:lineRule="auto"/>
              <w:jc w:val="right"/>
              <w:rPr>
                <w:rFonts w:ascii="Times New Roman" w:hAnsi="Times New Roman" w:cs="Times New Roman"/>
                <w:sz w:val="20"/>
                <w:szCs w:val="20"/>
              </w:rPr>
            </w:pPr>
            <w:r w:rsidRPr="00A40078">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7413F6A" w14:textId="77777777" w:rsidR="0042613D" w:rsidRPr="00A40078" w:rsidRDefault="0042613D" w:rsidP="0042613D">
            <w:pPr>
              <w:widowControl w:val="0"/>
              <w:spacing w:after="0" w:line="240" w:lineRule="auto"/>
              <w:jc w:val="right"/>
              <w:rPr>
                <w:rFonts w:ascii="Times New Roman" w:hAnsi="Times New Roman" w:cs="Times New Roman"/>
                <w:sz w:val="20"/>
                <w:szCs w:val="20"/>
              </w:rPr>
            </w:pPr>
            <w:r w:rsidRPr="00A40078">
              <w:rPr>
                <w:rFonts w:ascii="Times New Roman" w:hAnsi="Times New Roman" w:cs="Times New Roman"/>
                <w:sz w:val="20"/>
                <w:szCs w:val="20"/>
              </w:rPr>
              <w:t> </w:t>
            </w:r>
          </w:p>
        </w:tc>
      </w:tr>
      <w:tr w:rsidR="0042613D" w:rsidRPr="00A40078" w14:paraId="437FB86C" w14:textId="77777777" w:rsidTr="0042613D">
        <w:trPr>
          <w:trHeight w:val="510"/>
        </w:trPr>
        <w:tc>
          <w:tcPr>
            <w:tcW w:w="503" w:type="dxa"/>
            <w:tcBorders>
              <w:top w:val="nil"/>
              <w:left w:val="single" w:sz="4" w:space="0" w:color="auto"/>
              <w:bottom w:val="single" w:sz="4" w:space="0" w:color="auto"/>
              <w:right w:val="single" w:sz="4" w:space="0" w:color="auto"/>
            </w:tcBorders>
            <w:vAlign w:val="center"/>
            <w:hideMark/>
          </w:tcPr>
          <w:p w14:paraId="4604F874" w14:textId="77777777"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0"/>
                <w:szCs w:val="20"/>
              </w:rPr>
              <w:t>5</w:t>
            </w:r>
          </w:p>
        </w:tc>
        <w:tc>
          <w:tcPr>
            <w:tcW w:w="2169" w:type="dxa"/>
            <w:tcBorders>
              <w:top w:val="nil"/>
              <w:left w:val="nil"/>
              <w:bottom w:val="single" w:sz="4" w:space="0" w:color="auto"/>
              <w:right w:val="single" w:sz="4" w:space="0" w:color="auto"/>
            </w:tcBorders>
            <w:vAlign w:val="center"/>
            <w:hideMark/>
          </w:tcPr>
          <w:p w14:paraId="47BC5A20"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Итого оборотов по договору</w:t>
            </w:r>
          </w:p>
        </w:tc>
        <w:tc>
          <w:tcPr>
            <w:tcW w:w="2180" w:type="dxa"/>
            <w:tcBorders>
              <w:top w:val="nil"/>
              <w:left w:val="nil"/>
              <w:bottom w:val="single" w:sz="4" w:space="0" w:color="auto"/>
              <w:right w:val="single" w:sz="4" w:space="0" w:color="auto"/>
            </w:tcBorders>
            <w:vAlign w:val="center"/>
            <w:hideMark/>
          </w:tcPr>
          <w:p w14:paraId="1FDA4B41"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485B6FC" w14:textId="77777777" w:rsidR="0042613D" w:rsidRPr="00A40078" w:rsidRDefault="0042613D" w:rsidP="0042613D">
            <w:pPr>
              <w:widowControl w:val="0"/>
              <w:spacing w:after="0" w:line="240" w:lineRule="auto"/>
              <w:jc w:val="right"/>
              <w:rPr>
                <w:rFonts w:ascii="Times New Roman" w:hAnsi="Times New Roman" w:cs="Times New Roman"/>
                <w:sz w:val="20"/>
                <w:szCs w:val="20"/>
              </w:rPr>
            </w:pPr>
            <w:r w:rsidRPr="00A40078">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68C9A821" w14:textId="77777777" w:rsidR="0042613D" w:rsidRPr="00A40078" w:rsidRDefault="0042613D" w:rsidP="0042613D">
            <w:pPr>
              <w:widowControl w:val="0"/>
              <w:spacing w:after="0" w:line="240" w:lineRule="auto"/>
              <w:jc w:val="right"/>
              <w:rPr>
                <w:rFonts w:ascii="Times New Roman" w:hAnsi="Times New Roman" w:cs="Times New Roman"/>
                <w:sz w:val="20"/>
                <w:szCs w:val="20"/>
              </w:rPr>
            </w:pPr>
            <w:r w:rsidRPr="00A40078">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B43D7E0" w14:textId="77777777" w:rsidR="0042613D" w:rsidRPr="00A40078" w:rsidRDefault="0042613D" w:rsidP="0042613D">
            <w:pPr>
              <w:widowControl w:val="0"/>
              <w:spacing w:after="0" w:line="240" w:lineRule="auto"/>
              <w:jc w:val="right"/>
              <w:rPr>
                <w:rFonts w:ascii="Times New Roman" w:hAnsi="Times New Roman" w:cs="Times New Roman"/>
                <w:sz w:val="20"/>
                <w:szCs w:val="20"/>
              </w:rPr>
            </w:pPr>
            <w:r w:rsidRPr="00A40078">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4BD76B5" w14:textId="77777777" w:rsidR="0042613D" w:rsidRPr="00A40078" w:rsidRDefault="0042613D" w:rsidP="0042613D">
            <w:pPr>
              <w:widowControl w:val="0"/>
              <w:spacing w:after="0" w:line="240" w:lineRule="auto"/>
              <w:jc w:val="right"/>
              <w:rPr>
                <w:rFonts w:ascii="Times New Roman" w:hAnsi="Times New Roman" w:cs="Times New Roman"/>
                <w:sz w:val="20"/>
                <w:szCs w:val="20"/>
              </w:rPr>
            </w:pPr>
            <w:r w:rsidRPr="00A40078">
              <w:rPr>
                <w:rFonts w:ascii="Times New Roman" w:hAnsi="Times New Roman" w:cs="Times New Roman"/>
                <w:sz w:val="20"/>
                <w:szCs w:val="20"/>
              </w:rPr>
              <w:t> </w:t>
            </w:r>
          </w:p>
        </w:tc>
      </w:tr>
      <w:tr w:rsidR="0042613D" w:rsidRPr="00A40078" w14:paraId="07887F54" w14:textId="77777777" w:rsidTr="0042613D">
        <w:trPr>
          <w:trHeight w:val="255"/>
        </w:trPr>
        <w:tc>
          <w:tcPr>
            <w:tcW w:w="503" w:type="dxa"/>
            <w:tcBorders>
              <w:top w:val="nil"/>
              <w:left w:val="single" w:sz="4" w:space="0" w:color="auto"/>
              <w:bottom w:val="single" w:sz="4" w:space="0" w:color="auto"/>
              <w:right w:val="single" w:sz="4" w:space="0" w:color="auto"/>
            </w:tcBorders>
            <w:vAlign w:val="center"/>
            <w:hideMark/>
          </w:tcPr>
          <w:p w14:paraId="15D2E9B1" w14:textId="77777777"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0"/>
                <w:szCs w:val="20"/>
              </w:rPr>
              <w:t>6</w:t>
            </w:r>
          </w:p>
        </w:tc>
        <w:tc>
          <w:tcPr>
            <w:tcW w:w="2169" w:type="dxa"/>
            <w:tcBorders>
              <w:top w:val="nil"/>
              <w:left w:val="nil"/>
              <w:bottom w:val="single" w:sz="4" w:space="0" w:color="auto"/>
              <w:right w:val="single" w:sz="4" w:space="0" w:color="auto"/>
            </w:tcBorders>
            <w:vAlign w:val="center"/>
            <w:hideMark/>
          </w:tcPr>
          <w:p w14:paraId="575BF8B3"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 xml:space="preserve">Исх.сальдо по дог. № </w:t>
            </w:r>
          </w:p>
        </w:tc>
        <w:tc>
          <w:tcPr>
            <w:tcW w:w="2180" w:type="dxa"/>
            <w:tcBorders>
              <w:top w:val="nil"/>
              <w:left w:val="nil"/>
              <w:bottom w:val="single" w:sz="4" w:space="0" w:color="auto"/>
              <w:right w:val="single" w:sz="4" w:space="0" w:color="auto"/>
            </w:tcBorders>
            <w:vAlign w:val="center"/>
            <w:hideMark/>
          </w:tcPr>
          <w:p w14:paraId="7E60DD37"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513804A" w14:textId="77777777" w:rsidR="0042613D" w:rsidRPr="00A40078" w:rsidRDefault="0042613D" w:rsidP="0042613D">
            <w:pPr>
              <w:widowControl w:val="0"/>
              <w:spacing w:after="0" w:line="240" w:lineRule="auto"/>
              <w:jc w:val="right"/>
              <w:rPr>
                <w:rFonts w:ascii="Times New Roman" w:hAnsi="Times New Roman" w:cs="Times New Roman"/>
                <w:sz w:val="20"/>
                <w:szCs w:val="20"/>
              </w:rPr>
            </w:pPr>
            <w:r w:rsidRPr="00A40078">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382D73B8" w14:textId="77777777" w:rsidR="0042613D" w:rsidRPr="00A40078" w:rsidRDefault="0042613D" w:rsidP="0042613D">
            <w:pPr>
              <w:widowControl w:val="0"/>
              <w:spacing w:after="0" w:line="240" w:lineRule="auto"/>
              <w:jc w:val="right"/>
              <w:rPr>
                <w:rFonts w:ascii="Times New Roman" w:hAnsi="Times New Roman" w:cs="Times New Roman"/>
                <w:sz w:val="20"/>
                <w:szCs w:val="20"/>
              </w:rPr>
            </w:pPr>
            <w:r w:rsidRPr="00A40078">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2BD35B5" w14:textId="77777777" w:rsidR="0042613D" w:rsidRPr="00A40078" w:rsidRDefault="0042613D" w:rsidP="0042613D">
            <w:pPr>
              <w:widowControl w:val="0"/>
              <w:spacing w:after="0" w:line="240" w:lineRule="auto"/>
              <w:jc w:val="right"/>
              <w:rPr>
                <w:rFonts w:ascii="Times New Roman" w:hAnsi="Times New Roman" w:cs="Times New Roman"/>
                <w:sz w:val="20"/>
                <w:szCs w:val="20"/>
              </w:rPr>
            </w:pPr>
            <w:r w:rsidRPr="00A40078">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FC22EC0" w14:textId="77777777" w:rsidR="0042613D" w:rsidRPr="00A40078" w:rsidRDefault="0042613D" w:rsidP="0042613D">
            <w:pPr>
              <w:widowControl w:val="0"/>
              <w:spacing w:after="0" w:line="240" w:lineRule="auto"/>
              <w:jc w:val="right"/>
              <w:rPr>
                <w:rFonts w:ascii="Times New Roman" w:hAnsi="Times New Roman" w:cs="Times New Roman"/>
                <w:sz w:val="20"/>
                <w:szCs w:val="20"/>
              </w:rPr>
            </w:pPr>
            <w:r w:rsidRPr="00A40078">
              <w:rPr>
                <w:rFonts w:ascii="Times New Roman" w:hAnsi="Times New Roman" w:cs="Times New Roman"/>
                <w:sz w:val="20"/>
                <w:szCs w:val="20"/>
              </w:rPr>
              <w:t> </w:t>
            </w:r>
          </w:p>
        </w:tc>
      </w:tr>
      <w:tr w:rsidR="0042613D" w:rsidRPr="00A40078" w14:paraId="3FA4BD85" w14:textId="77777777" w:rsidTr="0042613D">
        <w:trPr>
          <w:trHeight w:val="255"/>
        </w:trPr>
        <w:tc>
          <w:tcPr>
            <w:tcW w:w="503" w:type="dxa"/>
            <w:tcBorders>
              <w:top w:val="nil"/>
              <w:left w:val="single" w:sz="4" w:space="0" w:color="auto"/>
              <w:bottom w:val="single" w:sz="4" w:space="0" w:color="auto"/>
              <w:right w:val="single" w:sz="4" w:space="0" w:color="auto"/>
            </w:tcBorders>
            <w:vAlign w:val="center"/>
            <w:hideMark/>
          </w:tcPr>
          <w:p w14:paraId="1A896B7F" w14:textId="77777777"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0"/>
                <w:szCs w:val="20"/>
              </w:rPr>
              <w:t>7</w:t>
            </w:r>
          </w:p>
        </w:tc>
        <w:tc>
          <w:tcPr>
            <w:tcW w:w="2169" w:type="dxa"/>
            <w:tcBorders>
              <w:top w:val="nil"/>
              <w:left w:val="nil"/>
              <w:bottom w:val="single" w:sz="4" w:space="0" w:color="auto"/>
              <w:right w:val="single" w:sz="4" w:space="0" w:color="auto"/>
            </w:tcBorders>
            <w:vAlign w:val="center"/>
            <w:hideMark/>
          </w:tcPr>
          <w:p w14:paraId="24EDA089" w14:textId="77777777" w:rsidR="0042613D" w:rsidRPr="00A40078" w:rsidRDefault="0042613D" w:rsidP="0042613D">
            <w:pPr>
              <w:widowControl w:val="0"/>
              <w:spacing w:after="0" w:line="240" w:lineRule="auto"/>
              <w:rPr>
                <w:rFonts w:ascii="Times New Roman" w:hAnsi="Times New Roman" w:cs="Times New Roman"/>
                <w:b/>
                <w:bCs/>
                <w:sz w:val="20"/>
                <w:szCs w:val="20"/>
              </w:rPr>
            </w:pPr>
            <w:r w:rsidRPr="00A40078">
              <w:rPr>
                <w:rFonts w:ascii="Times New Roman" w:hAnsi="Times New Roman" w:cs="Times New Roman"/>
                <w:b/>
                <w:bCs/>
                <w:sz w:val="20"/>
                <w:szCs w:val="20"/>
              </w:rPr>
              <w:t>Итого оборотов</w:t>
            </w:r>
          </w:p>
        </w:tc>
        <w:tc>
          <w:tcPr>
            <w:tcW w:w="2180" w:type="dxa"/>
            <w:tcBorders>
              <w:top w:val="nil"/>
              <w:left w:val="nil"/>
              <w:bottom w:val="single" w:sz="4" w:space="0" w:color="auto"/>
              <w:right w:val="single" w:sz="4" w:space="0" w:color="auto"/>
            </w:tcBorders>
            <w:vAlign w:val="center"/>
            <w:hideMark/>
          </w:tcPr>
          <w:p w14:paraId="4B34607D" w14:textId="77777777" w:rsidR="0042613D" w:rsidRPr="00A40078" w:rsidRDefault="0042613D" w:rsidP="0042613D">
            <w:pPr>
              <w:widowControl w:val="0"/>
              <w:spacing w:after="0" w:line="240" w:lineRule="auto"/>
              <w:rPr>
                <w:rFonts w:ascii="Times New Roman" w:hAnsi="Times New Roman" w:cs="Times New Roman"/>
                <w:b/>
                <w:bCs/>
                <w:sz w:val="20"/>
                <w:szCs w:val="20"/>
              </w:rPr>
            </w:pPr>
            <w:r w:rsidRPr="00A40078">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3668882" w14:textId="77777777" w:rsidR="0042613D" w:rsidRPr="00A40078" w:rsidRDefault="0042613D" w:rsidP="0042613D">
            <w:pPr>
              <w:widowControl w:val="0"/>
              <w:spacing w:after="0" w:line="240" w:lineRule="auto"/>
              <w:jc w:val="right"/>
              <w:rPr>
                <w:rFonts w:ascii="Times New Roman" w:hAnsi="Times New Roman" w:cs="Times New Roman"/>
                <w:b/>
                <w:bCs/>
                <w:sz w:val="20"/>
                <w:szCs w:val="20"/>
              </w:rPr>
            </w:pPr>
            <w:r w:rsidRPr="00A40078">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7F8FA8AE" w14:textId="77777777" w:rsidR="0042613D" w:rsidRPr="00A40078" w:rsidRDefault="0042613D" w:rsidP="0042613D">
            <w:pPr>
              <w:widowControl w:val="0"/>
              <w:spacing w:after="0" w:line="240" w:lineRule="auto"/>
              <w:jc w:val="right"/>
              <w:rPr>
                <w:rFonts w:ascii="Times New Roman" w:hAnsi="Times New Roman" w:cs="Times New Roman"/>
                <w:b/>
                <w:bCs/>
                <w:sz w:val="20"/>
                <w:szCs w:val="20"/>
              </w:rPr>
            </w:pPr>
            <w:r w:rsidRPr="00A40078">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5472A06" w14:textId="77777777" w:rsidR="0042613D" w:rsidRPr="00A40078" w:rsidRDefault="0042613D" w:rsidP="0042613D">
            <w:pPr>
              <w:widowControl w:val="0"/>
              <w:spacing w:after="0" w:line="240" w:lineRule="auto"/>
              <w:jc w:val="right"/>
              <w:rPr>
                <w:rFonts w:ascii="Times New Roman" w:hAnsi="Times New Roman" w:cs="Times New Roman"/>
                <w:b/>
                <w:bCs/>
                <w:sz w:val="20"/>
                <w:szCs w:val="20"/>
              </w:rPr>
            </w:pPr>
            <w:r w:rsidRPr="00A40078">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56240A1C" w14:textId="77777777" w:rsidR="0042613D" w:rsidRPr="00A40078" w:rsidRDefault="0042613D" w:rsidP="0042613D">
            <w:pPr>
              <w:widowControl w:val="0"/>
              <w:spacing w:after="0" w:line="240" w:lineRule="auto"/>
              <w:jc w:val="right"/>
              <w:rPr>
                <w:rFonts w:ascii="Times New Roman" w:hAnsi="Times New Roman" w:cs="Times New Roman"/>
                <w:b/>
                <w:bCs/>
                <w:sz w:val="20"/>
                <w:szCs w:val="20"/>
              </w:rPr>
            </w:pPr>
            <w:r w:rsidRPr="00A40078">
              <w:rPr>
                <w:rFonts w:ascii="Times New Roman" w:hAnsi="Times New Roman" w:cs="Times New Roman"/>
                <w:b/>
                <w:bCs/>
                <w:sz w:val="20"/>
                <w:szCs w:val="20"/>
              </w:rPr>
              <w:t> </w:t>
            </w:r>
          </w:p>
        </w:tc>
      </w:tr>
      <w:tr w:rsidR="0042613D" w:rsidRPr="00A40078" w14:paraId="0084B41D" w14:textId="77777777" w:rsidTr="0042613D">
        <w:trPr>
          <w:trHeight w:val="255"/>
        </w:trPr>
        <w:tc>
          <w:tcPr>
            <w:tcW w:w="503" w:type="dxa"/>
            <w:tcBorders>
              <w:top w:val="nil"/>
              <w:left w:val="single" w:sz="4" w:space="0" w:color="auto"/>
              <w:bottom w:val="single" w:sz="4" w:space="0" w:color="auto"/>
              <w:right w:val="single" w:sz="4" w:space="0" w:color="auto"/>
            </w:tcBorders>
            <w:vAlign w:val="center"/>
            <w:hideMark/>
          </w:tcPr>
          <w:p w14:paraId="2E077FFE" w14:textId="77777777"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0"/>
                <w:szCs w:val="20"/>
              </w:rPr>
              <w:t>8</w:t>
            </w:r>
          </w:p>
        </w:tc>
        <w:tc>
          <w:tcPr>
            <w:tcW w:w="2169" w:type="dxa"/>
            <w:tcBorders>
              <w:top w:val="nil"/>
              <w:left w:val="nil"/>
              <w:bottom w:val="single" w:sz="4" w:space="0" w:color="auto"/>
              <w:right w:val="single" w:sz="4" w:space="0" w:color="auto"/>
            </w:tcBorders>
            <w:vAlign w:val="center"/>
            <w:hideMark/>
          </w:tcPr>
          <w:p w14:paraId="70C60398" w14:textId="77777777" w:rsidR="0042613D" w:rsidRPr="00A40078" w:rsidRDefault="0042613D" w:rsidP="0042613D">
            <w:pPr>
              <w:widowControl w:val="0"/>
              <w:spacing w:after="0" w:line="240" w:lineRule="auto"/>
              <w:rPr>
                <w:rFonts w:ascii="Times New Roman" w:hAnsi="Times New Roman" w:cs="Times New Roman"/>
                <w:b/>
                <w:bCs/>
                <w:sz w:val="20"/>
                <w:szCs w:val="20"/>
              </w:rPr>
            </w:pPr>
            <w:r w:rsidRPr="00A40078">
              <w:rPr>
                <w:rFonts w:ascii="Times New Roman" w:hAnsi="Times New Roman" w:cs="Times New Roman"/>
                <w:b/>
                <w:bCs/>
                <w:sz w:val="20"/>
                <w:szCs w:val="20"/>
              </w:rPr>
              <w:t xml:space="preserve">Сальдо на </w:t>
            </w:r>
          </w:p>
        </w:tc>
        <w:tc>
          <w:tcPr>
            <w:tcW w:w="2180" w:type="dxa"/>
            <w:tcBorders>
              <w:top w:val="nil"/>
              <w:left w:val="nil"/>
              <w:bottom w:val="single" w:sz="4" w:space="0" w:color="auto"/>
              <w:right w:val="single" w:sz="4" w:space="0" w:color="auto"/>
            </w:tcBorders>
            <w:vAlign w:val="center"/>
            <w:hideMark/>
          </w:tcPr>
          <w:p w14:paraId="7784D3A1" w14:textId="77777777" w:rsidR="0042613D" w:rsidRPr="00A40078" w:rsidRDefault="0042613D" w:rsidP="0042613D">
            <w:pPr>
              <w:widowControl w:val="0"/>
              <w:spacing w:after="0" w:line="240" w:lineRule="auto"/>
              <w:rPr>
                <w:rFonts w:ascii="Times New Roman" w:hAnsi="Times New Roman" w:cs="Times New Roman"/>
                <w:b/>
                <w:bCs/>
                <w:sz w:val="20"/>
                <w:szCs w:val="20"/>
              </w:rPr>
            </w:pPr>
            <w:r w:rsidRPr="00A40078">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DB7B99B" w14:textId="77777777" w:rsidR="0042613D" w:rsidRPr="00A40078" w:rsidRDefault="0042613D" w:rsidP="0042613D">
            <w:pPr>
              <w:widowControl w:val="0"/>
              <w:spacing w:after="0" w:line="240" w:lineRule="auto"/>
              <w:jc w:val="right"/>
              <w:rPr>
                <w:rFonts w:ascii="Times New Roman" w:hAnsi="Times New Roman" w:cs="Times New Roman"/>
                <w:b/>
                <w:bCs/>
                <w:sz w:val="20"/>
                <w:szCs w:val="20"/>
              </w:rPr>
            </w:pPr>
            <w:r w:rsidRPr="00A40078">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4C583B5C" w14:textId="77777777" w:rsidR="0042613D" w:rsidRPr="00A40078" w:rsidRDefault="0042613D" w:rsidP="0042613D">
            <w:pPr>
              <w:widowControl w:val="0"/>
              <w:spacing w:after="0" w:line="240" w:lineRule="auto"/>
              <w:jc w:val="right"/>
              <w:rPr>
                <w:rFonts w:ascii="Times New Roman" w:hAnsi="Times New Roman" w:cs="Times New Roman"/>
                <w:b/>
                <w:bCs/>
                <w:sz w:val="20"/>
                <w:szCs w:val="20"/>
              </w:rPr>
            </w:pPr>
            <w:r w:rsidRPr="00A40078">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6FEA2045" w14:textId="77777777" w:rsidR="0042613D" w:rsidRPr="00A40078" w:rsidRDefault="0042613D" w:rsidP="0042613D">
            <w:pPr>
              <w:widowControl w:val="0"/>
              <w:spacing w:after="0" w:line="240" w:lineRule="auto"/>
              <w:jc w:val="right"/>
              <w:rPr>
                <w:rFonts w:ascii="Times New Roman" w:hAnsi="Times New Roman" w:cs="Times New Roman"/>
                <w:b/>
                <w:bCs/>
                <w:sz w:val="20"/>
                <w:szCs w:val="20"/>
              </w:rPr>
            </w:pPr>
            <w:r w:rsidRPr="00A40078">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3E4EDD5" w14:textId="77777777" w:rsidR="0042613D" w:rsidRPr="00A40078" w:rsidRDefault="0042613D" w:rsidP="0042613D">
            <w:pPr>
              <w:widowControl w:val="0"/>
              <w:spacing w:after="0" w:line="240" w:lineRule="auto"/>
              <w:jc w:val="right"/>
              <w:rPr>
                <w:rFonts w:ascii="Times New Roman" w:hAnsi="Times New Roman" w:cs="Times New Roman"/>
                <w:b/>
                <w:bCs/>
                <w:sz w:val="20"/>
                <w:szCs w:val="20"/>
              </w:rPr>
            </w:pPr>
            <w:r w:rsidRPr="00A40078">
              <w:rPr>
                <w:rFonts w:ascii="Times New Roman" w:hAnsi="Times New Roman" w:cs="Times New Roman"/>
                <w:b/>
                <w:bCs/>
                <w:sz w:val="20"/>
                <w:szCs w:val="20"/>
              </w:rPr>
              <w:t> </w:t>
            </w:r>
          </w:p>
        </w:tc>
      </w:tr>
      <w:tr w:rsidR="0042613D" w:rsidRPr="00A40078" w14:paraId="408BE4C1" w14:textId="77777777" w:rsidTr="0042613D">
        <w:trPr>
          <w:trHeight w:val="300"/>
        </w:trPr>
        <w:tc>
          <w:tcPr>
            <w:tcW w:w="503" w:type="dxa"/>
            <w:vAlign w:val="center"/>
          </w:tcPr>
          <w:p w14:paraId="7DFE64B1" w14:textId="77777777" w:rsidR="0042613D" w:rsidRPr="00A40078" w:rsidRDefault="0042613D" w:rsidP="0042613D">
            <w:pPr>
              <w:widowControl w:val="0"/>
              <w:spacing w:after="0" w:line="240" w:lineRule="auto"/>
              <w:jc w:val="center"/>
              <w:rPr>
                <w:rFonts w:ascii="Times New Roman" w:hAnsi="Times New Roman" w:cs="Times New Roman"/>
                <w:sz w:val="20"/>
                <w:szCs w:val="20"/>
              </w:rPr>
            </w:pPr>
          </w:p>
        </w:tc>
        <w:tc>
          <w:tcPr>
            <w:tcW w:w="2169" w:type="dxa"/>
            <w:vAlign w:val="center"/>
          </w:tcPr>
          <w:p w14:paraId="2369E84B"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2180" w:type="dxa"/>
            <w:vAlign w:val="center"/>
          </w:tcPr>
          <w:p w14:paraId="31014C5B"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2180" w:type="dxa"/>
            <w:vAlign w:val="center"/>
          </w:tcPr>
          <w:p w14:paraId="19DB0100" w14:textId="77777777" w:rsidR="0042613D" w:rsidRPr="00A40078" w:rsidRDefault="0042613D" w:rsidP="0042613D">
            <w:pPr>
              <w:widowControl w:val="0"/>
              <w:spacing w:after="0" w:line="240" w:lineRule="auto"/>
              <w:jc w:val="right"/>
              <w:rPr>
                <w:rFonts w:ascii="Times New Roman" w:hAnsi="Times New Roman" w:cs="Times New Roman"/>
                <w:sz w:val="20"/>
                <w:szCs w:val="20"/>
              </w:rPr>
            </w:pPr>
          </w:p>
        </w:tc>
        <w:tc>
          <w:tcPr>
            <w:tcW w:w="2343" w:type="dxa"/>
            <w:vAlign w:val="center"/>
          </w:tcPr>
          <w:p w14:paraId="01C20A7C" w14:textId="77777777" w:rsidR="0042613D" w:rsidRPr="00A40078" w:rsidRDefault="0042613D" w:rsidP="0042613D">
            <w:pPr>
              <w:widowControl w:val="0"/>
              <w:spacing w:after="0" w:line="240" w:lineRule="auto"/>
              <w:jc w:val="right"/>
              <w:rPr>
                <w:rFonts w:ascii="Times New Roman" w:hAnsi="Times New Roman" w:cs="Times New Roman"/>
                <w:sz w:val="20"/>
                <w:szCs w:val="20"/>
              </w:rPr>
            </w:pPr>
          </w:p>
        </w:tc>
        <w:tc>
          <w:tcPr>
            <w:tcW w:w="2180" w:type="dxa"/>
            <w:vAlign w:val="center"/>
          </w:tcPr>
          <w:p w14:paraId="0C18F457" w14:textId="77777777" w:rsidR="0042613D" w:rsidRPr="00A40078" w:rsidRDefault="0042613D" w:rsidP="0042613D">
            <w:pPr>
              <w:widowControl w:val="0"/>
              <w:spacing w:after="0" w:line="240" w:lineRule="auto"/>
              <w:jc w:val="right"/>
              <w:rPr>
                <w:rFonts w:ascii="Times New Roman" w:hAnsi="Times New Roman" w:cs="Times New Roman"/>
                <w:sz w:val="20"/>
                <w:szCs w:val="20"/>
              </w:rPr>
            </w:pPr>
          </w:p>
        </w:tc>
        <w:tc>
          <w:tcPr>
            <w:tcW w:w="2180" w:type="dxa"/>
            <w:vAlign w:val="center"/>
          </w:tcPr>
          <w:p w14:paraId="3462776A" w14:textId="77777777" w:rsidR="0042613D" w:rsidRPr="00A40078" w:rsidRDefault="0042613D" w:rsidP="0042613D">
            <w:pPr>
              <w:widowControl w:val="0"/>
              <w:spacing w:after="0" w:line="240" w:lineRule="auto"/>
              <w:jc w:val="right"/>
              <w:rPr>
                <w:rFonts w:ascii="Times New Roman" w:hAnsi="Times New Roman" w:cs="Times New Roman"/>
                <w:sz w:val="20"/>
                <w:szCs w:val="20"/>
              </w:rPr>
            </w:pPr>
          </w:p>
        </w:tc>
      </w:tr>
      <w:tr w:rsidR="0042613D" w:rsidRPr="00A40078" w14:paraId="3FBE70A7" w14:textId="77777777" w:rsidTr="0042613D">
        <w:trPr>
          <w:trHeight w:val="255"/>
        </w:trPr>
        <w:tc>
          <w:tcPr>
            <w:tcW w:w="13735" w:type="dxa"/>
            <w:gridSpan w:val="7"/>
            <w:hideMark/>
          </w:tcPr>
          <w:p w14:paraId="51D3A71A"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Итого в пользу…</w:t>
            </w:r>
          </w:p>
        </w:tc>
      </w:tr>
      <w:tr w:rsidR="0042613D" w:rsidRPr="00A40078" w14:paraId="0FB28127" w14:textId="77777777" w:rsidTr="0042613D">
        <w:trPr>
          <w:trHeight w:val="300"/>
        </w:trPr>
        <w:tc>
          <w:tcPr>
            <w:tcW w:w="503" w:type="dxa"/>
            <w:vAlign w:val="center"/>
          </w:tcPr>
          <w:p w14:paraId="07F49934" w14:textId="77777777" w:rsidR="0042613D" w:rsidRPr="00A40078" w:rsidRDefault="0042613D" w:rsidP="0042613D">
            <w:pPr>
              <w:widowControl w:val="0"/>
              <w:spacing w:after="0" w:line="240" w:lineRule="auto"/>
              <w:jc w:val="center"/>
              <w:rPr>
                <w:rFonts w:ascii="Times New Roman" w:hAnsi="Times New Roman" w:cs="Times New Roman"/>
                <w:sz w:val="20"/>
                <w:szCs w:val="20"/>
              </w:rPr>
            </w:pPr>
          </w:p>
        </w:tc>
        <w:tc>
          <w:tcPr>
            <w:tcW w:w="2169" w:type="dxa"/>
            <w:vAlign w:val="center"/>
          </w:tcPr>
          <w:p w14:paraId="4DA60DE5"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2180" w:type="dxa"/>
            <w:vAlign w:val="center"/>
          </w:tcPr>
          <w:p w14:paraId="766FF842"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2180" w:type="dxa"/>
            <w:vAlign w:val="center"/>
          </w:tcPr>
          <w:p w14:paraId="4093F5A9" w14:textId="77777777" w:rsidR="0042613D" w:rsidRPr="00A40078" w:rsidRDefault="0042613D" w:rsidP="0042613D">
            <w:pPr>
              <w:widowControl w:val="0"/>
              <w:spacing w:after="0" w:line="240" w:lineRule="auto"/>
              <w:jc w:val="right"/>
              <w:rPr>
                <w:rFonts w:ascii="Times New Roman" w:hAnsi="Times New Roman" w:cs="Times New Roman"/>
                <w:sz w:val="20"/>
                <w:szCs w:val="20"/>
              </w:rPr>
            </w:pPr>
          </w:p>
        </w:tc>
        <w:tc>
          <w:tcPr>
            <w:tcW w:w="2343" w:type="dxa"/>
            <w:vAlign w:val="center"/>
          </w:tcPr>
          <w:p w14:paraId="07442DA3" w14:textId="77777777" w:rsidR="0042613D" w:rsidRPr="00A40078" w:rsidRDefault="0042613D" w:rsidP="0042613D">
            <w:pPr>
              <w:widowControl w:val="0"/>
              <w:spacing w:after="0" w:line="240" w:lineRule="auto"/>
              <w:jc w:val="right"/>
              <w:rPr>
                <w:rFonts w:ascii="Times New Roman" w:hAnsi="Times New Roman" w:cs="Times New Roman"/>
                <w:sz w:val="20"/>
                <w:szCs w:val="20"/>
              </w:rPr>
            </w:pPr>
          </w:p>
        </w:tc>
        <w:tc>
          <w:tcPr>
            <w:tcW w:w="2180" w:type="dxa"/>
            <w:vAlign w:val="center"/>
          </w:tcPr>
          <w:p w14:paraId="5D978680" w14:textId="77777777" w:rsidR="0042613D" w:rsidRPr="00A40078" w:rsidRDefault="0042613D" w:rsidP="0042613D">
            <w:pPr>
              <w:widowControl w:val="0"/>
              <w:spacing w:after="0" w:line="240" w:lineRule="auto"/>
              <w:jc w:val="right"/>
              <w:rPr>
                <w:rFonts w:ascii="Times New Roman" w:hAnsi="Times New Roman" w:cs="Times New Roman"/>
                <w:sz w:val="20"/>
                <w:szCs w:val="20"/>
              </w:rPr>
            </w:pPr>
          </w:p>
        </w:tc>
        <w:tc>
          <w:tcPr>
            <w:tcW w:w="2180" w:type="dxa"/>
            <w:vAlign w:val="center"/>
          </w:tcPr>
          <w:p w14:paraId="190FD6DC" w14:textId="77777777" w:rsidR="0042613D" w:rsidRPr="00A40078" w:rsidRDefault="0042613D" w:rsidP="0042613D">
            <w:pPr>
              <w:widowControl w:val="0"/>
              <w:spacing w:after="0" w:line="240" w:lineRule="auto"/>
              <w:jc w:val="right"/>
              <w:rPr>
                <w:rFonts w:ascii="Times New Roman" w:hAnsi="Times New Roman" w:cs="Times New Roman"/>
                <w:sz w:val="20"/>
                <w:szCs w:val="20"/>
              </w:rPr>
            </w:pPr>
          </w:p>
        </w:tc>
      </w:tr>
      <w:tr w:rsidR="0042613D" w:rsidRPr="00A40078" w14:paraId="43924ADF" w14:textId="77777777" w:rsidTr="0042613D">
        <w:trPr>
          <w:trHeight w:val="255"/>
        </w:trPr>
        <w:tc>
          <w:tcPr>
            <w:tcW w:w="7032" w:type="dxa"/>
            <w:gridSpan w:val="4"/>
            <w:hideMark/>
          </w:tcPr>
          <w:p w14:paraId="4E1176BB"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 xml:space="preserve">От Заказчика </w:t>
            </w:r>
          </w:p>
        </w:tc>
        <w:tc>
          <w:tcPr>
            <w:tcW w:w="6703" w:type="dxa"/>
            <w:gridSpan w:val="3"/>
            <w:hideMark/>
          </w:tcPr>
          <w:p w14:paraId="0F04BB4E"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От Подрядчика</w:t>
            </w:r>
          </w:p>
        </w:tc>
      </w:tr>
      <w:tr w:rsidR="0042613D" w:rsidRPr="00A40078" w14:paraId="46CC129D" w14:textId="77777777" w:rsidTr="0042613D">
        <w:trPr>
          <w:trHeight w:val="300"/>
        </w:trPr>
        <w:tc>
          <w:tcPr>
            <w:tcW w:w="503" w:type="dxa"/>
            <w:vAlign w:val="center"/>
          </w:tcPr>
          <w:p w14:paraId="5E4F14F1" w14:textId="77777777" w:rsidR="0042613D" w:rsidRPr="00A40078" w:rsidRDefault="0042613D" w:rsidP="0042613D">
            <w:pPr>
              <w:widowControl w:val="0"/>
              <w:spacing w:after="0" w:line="240" w:lineRule="auto"/>
              <w:jc w:val="center"/>
              <w:rPr>
                <w:rFonts w:ascii="Times New Roman" w:hAnsi="Times New Roman" w:cs="Times New Roman"/>
                <w:sz w:val="20"/>
                <w:szCs w:val="20"/>
              </w:rPr>
            </w:pPr>
          </w:p>
        </w:tc>
        <w:tc>
          <w:tcPr>
            <w:tcW w:w="2169" w:type="dxa"/>
            <w:vAlign w:val="center"/>
          </w:tcPr>
          <w:p w14:paraId="1AE349C7"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2180" w:type="dxa"/>
            <w:vAlign w:val="center"/>
          </w:tcPr>
          <w:p w14:paraId="1C92242C" w14:textId="77777777" w:rsidR="0042613D" w:rsidRPr="00A40078" w:rsidRDefault="0042613D" w:rsidP="0042613D">
            <w:pPr>
              <w:widowControl w:val="0"/>
              <w:spacing w:after="0" w:line="240" w:lineRule="auto"/>
              <w:rPr>
                <w:rFonts w:ascii="Times New Roman" w:hAnsi="Times New Roman" w:cs="Times New Roman"/>
                <w:sz w:val="20"/>
                <w:szCs w:val="20"/>
              </w:rPr>
            </w:pPr>
          </w:p>
        </w:tc>
        <w:tc>
          <w:tcPr>
            <w:tcW w:w="2180" w:type="dxa"/>
            <w:vAlign w:val="center"/>
          </w:tcPr>
          <w:p w14:paraId="2D826D66" w14:textId="77777777" w:rsidR="0042613D" w:rsidRPr="00A40078" w:rsidRDefault="0042613D" w:rsidP="0042613D">
            <w:pPr>
              <w:widowControl w:val="0"/>
              <w:spacing w:after="0" w:line="240" w:lineRule="auto"/>
              <w:jc w:val="right"/>
              <w:rPr>
                <w:rFonts w:ascii="Times New Roman" w:hAnsi="Times New Roman" w:cs="Times New Roman"/>
                <w:sz w:val="20"/>
                <w:szCs w:val="20"/>
              </w:rPr>
            </w:pPr>
          </w:p>
        </w:tc>
        <w:tc>
          <w:tcPr>
            <w:tcW w:w="2343" w:type="dxa"/>
            <w:vAlign w:val="center"/>
          </w:tcPr>
          <w:p w14:paraId="7FABAB7B" w14:textId="77777777" w:rsidR="0042613D" w:rsidRPr="00A40078" w:rsidRDefault="0042613D" w:rsidP="0042613D">
            <w:pPr>
              <w:widowControl w:val="0"/>
              <w:spacing w:after="0" w:line="240" w:lineRule="auto"/>
              <w:jc w:val="right"/>
              <w:rPr>
                <w:rFonts w:ascii="Times New Roman" w:hAnsi="Times New Roman" w:cs="Times New Roman"/>
                <w:sz w:val="20"/>
                <w:szCs w:val="20"/>
              </w:rPr>
            </w:pPr>
          </w:p>
        </w:tc>
        <w:tc>
          <w:tcPr>
            <w:tcW w:w="2180" w:type="dxa"/>
            <w:vAlign w:val="center"/>
          </w:tcPr>
          <w:p w14:paraId="77DE8E2F" w14:textId="77777777" w:rsidR="0042613D" w:rsidRPr="00A40078" w:rsidRDefault="0042613D" w:rsidP="0042613D">
            <w:pPr>
              <w:widowControl w:val="0"/>
              <w:spacing w:after="0" w:line="240" w:lineRule="auto"/>
              <w:jc w:val="right"/>
              <w:rPr>
                <w:rFonts w:ascii="Times New Roman" w:hAnsi="Times New Roman" w:cs="Times New Roman"/>
                <w:sz w:val="20"/>
                <w:szCs w:val="20"/>
              </w:rPr>
            </w:pPr>
          </w:p>
        </w:tc>
        <w:tc>
          <w:tcPr>
            <w:tcW w:w="2180" w:type="dxa"/>
            <w:vAlign w:val="center"/>
          </w:tcPr>
          <w:p w14:paraId="30018EB2" w14:textId="77777777" w:rsidR="0042613D" w:rsidRPr="00A40078" w:rsidRDefault="0042613D" w:rsidP="0042613D">
            <w:pPr>
              <w:widowControl w:val="0"/>
              <w:spacing w:after="0" w:line="240" w:lineRule="auto"/>
              <w:jc w:val="right"/>
              <w:rPr>
                <w:rFonts w:ascii="Times New Roman" w:hAnsi="Times New Roman" w:cs="Times New Roman"/>
                <w:sz w:val="20"/>
                <w:szCs w:val="20"/>
              </w:rPr>
            </w:pPr>
          </w:p>
        </w:tc>
      </w:tr>
      <w:tr w:rsidR="0042613D" w:rsidRPr="00A40078" w14:paraId="193494C8" w14:textId="77777777" w:rsidTr="0042613D">
        <w:trPr>
          <w:trHeight w:val="300"/>
        </w:trPr>
        <w:tc>
          <w:tcPr>
            <w:tcW w:w="2672" w:type="dxa"/>
            <w:gridSpan w:val="2"/>
            <w:noWrap/>
            <w:hideMark/>
          </w:tcPr>
          <w:p w14:paraId="1DF2E39C"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Генеральный директор</w:t>
            </w:r>
          </w:p>
        </w:tc>
        <w:tc>
          <w:tcPr>
            <w:tcW w:w="4360" w:type="dxa"/>
            <w:gridSpan w:val="2"/>
            <w:noWrap/>
            <w:hideMark/>
          </w:tcPr>
          <w:p w14:paraId="0A129198"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_______________ (             )</w:t>
            </w:r>
          </w:p>
        </w:tc>
        <w:tc>
          <w:tcPr>
            <w:tcW w:w="2343" w:type="dxa"/>
            <w:vAlign w:val="center"/>
            <w:hideMark/>
          </w:tcPr>
          <w:p w14:paraId="0568375C"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Генеральный директор</w:t>
            </w:r>
          </w:p>
        </w:tc>
        <w:tc>
          <w:tcPr>
            <w:tcW w:w="4360" w:type="dxa"/>
            <w:gridSpan w:val="2"/>
            <w:noWrap/>
            <w:hideMark/>
          </w:tcPr>
          <w:p w14:paraId="0A206E4F" w14:textId="77777777"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_______________ (             )</w:t>
            </w:r>
          </w:p>
        </w:tc>
      </w:tr>
    </w:tbl>
    <w:p w14:paraId="113C8C75" w14:textId="77777777" w:rsidR="0042613D" w:rsidRPr="00A40078" w:rsidRDefault="0042613D" w:rsidP="0042613D">
      <w:pPr>
        <w:widowControl w:val="0"/>
        <w:spacing w:after="0" w:line="240" w:lineRule="auto"/>
        <w:rPr>
          <w:rFonts w:ascii="Times New Roman" w:hAnsi="Times New Roman" w:cs="Times New Roman"/>
          <w:lang w:val="en-US"/>
        </w:rPr>
      </w:pPr>
    </w:p>
    <w:p w14:paraId="5AE52923" w14:textId="77777777" w:rsidR="0042613D" w:rsidRPr="00A40078" w:rsidRDefault="0042613D" w:rsidP="0042613D">
      <w:pPr>
        <w:widowControl w:val="0"/>
        <w:spacing w:after="0" w:line="240" w:lineRule="auto"/>
        <w:rPr>
          <w:rFonts w:ascii="Times New Roman" w:hAnsi="Times New Roman" w:cs="Times New Roman"/>
          <w:lang w:val="en-US"/>
        </w:rPr>
      </w:pPr>
    </w:p>
    <w:p w14:paraId="24680C3E" w14:textId="77777777" w:rsidR="0042613D" w:rsidRPr="00A40078" w:rsidRDefault="0042613D" w:rsidP="0042613D">
      <w:pPr>
        <w:widowControl w:val="0"/>
        <w:spacing w:after="0" w:line="240" w:lineRule="auto"/>
        <w:rPr>
          <w:rFonts w:ascii="Times New Roman" w:hAnsi="Times New Roman" w:cs="Times New Roman"/>
          <w:lang w:val="en-US"/>
        </w:rPr>
      </w:pPr>
    </w:p>
    <w:p w14:paraId="46AA68E9" w14:textId="77777777" w:rsidR="0042613D" w:rsidRPr="00A40078" w:rsidRDefault="0042613D" w:rsidP="0042613D">
      <w:pPr>
        <w:widowControl w:val="0"/>
        <w:spacing w:after="0" w:line="240" w:lineRule="auto"/>
        <w:ind w:left="10800"/>
        <w:rPr>
          <w:rFonts w:ascii="Times New Roman" w:hAnsi="Times New Roman" w:cs="Times New Roman"/>
        </w:rPr>
      </w:pPr>
    </w:p>
    <w:p w14:paraId="128789F0" w14:textId="77777777" w:rsidR="0042613D" w:rsidRPr="00A40078" w:rsidRDefault="0042613D" w:rsidP="0042613D">
      <w:pPr>
        <w:widowControl w:val="0"/>
        <w:spacing w:after="0" w:line="240" w:lineRule="auto"/>
        <w:ind w:left="10800"/>
        <w:rPr>
          <w:rFonts w:ascii="Times New Roman" w:hAnsi="Times New Roman" w:cs="Times New Roman"/>
        </w:rPr>
      </w:pPr>
    </w:p>
    <w:p w14:paraId="74C3871D" w14:textId="77777777" w:rsidR="0042613D" w:rsidRPr="00A40078" w:rsidRDefault="0042613D" w:rsidP="0042613D">
      <w:pPr>
        <w:widowControl w:val="0"/>
        <w:spacing w:after="0" w:line="240" w:lineRule="auto"/>
        <w:ind w:left="10800"/>
        <w:rPr>
          <w:rFonts w:ascii="Times New Roman" w:hAnsi="Times New Roman" w:cs="Times New Roman"/>
        </w:rPr>
      </w:pPr>
    </w:p>
    <w:p w14:paraId="0C2355F4" w14:textId="77777777" w:rsidR="0042613D" w:rsidRPr="00A40078" w:rsidRDefault="0042613D" w:rsidP="0042613D">
      <w:pPr>
        <w:widowControl w:val="0"/>
        <w:spacing w:after="0" w:line="240" w:lineRule="auto"/>
        <w:ind w:left="10800"/>
        <w:rPr>
          <w:rFonts w:ascii="Times New Roman" w:hAnsi="Times New Roman" w:cs="Times New Roman"/>
        </w:rPr>
      </w:pPr>
    </w:p>
    <w:p w14:paraId="42A53334" w14:textId="77777777" w:rsidR="0042613D" w:rsidRPr="00A40078" w:rsidRDefault="0042613D" w:rsidP="0042613D">
      <w:pPr>
        <w:widowControl w:val="0"/>
        <w:spacing w:after="0" w:line="240" w:lineRule="auto"/>
        <w:ind w:left="10800"/>
        <w:rPr>
          <w:rFonts w:ascii="Times New Roman" w:hAnsi="Times New Roman" w:cs="Times New Roman"/>
        </w:rPr>
      </w:pPr>
    </w:p>
    <w:p w14:paraId="56AA2942" w14:textId="77777777" w:rsidR="0042613D" w:rsidRPr="00A40078" w:rsidRDefault="0042613D" w:rsidP="0042613D">
      <w:pPr>
        <w:widowControl w:val="0"/>
        <w:spacing w:after="0" w:line="240" w:lineRule="auto"/>
        <w:ind w:left="10800"/>
        <w:rPr>
          <w:rFonts w:ascii="Times New Roman" w:hAnsi="Times New Roman" w:cs="Times New Roman"/>
        </w:rPr>
      </w:pPr>
    </w:p>
    <w:p w14:paraId="58FD9ADF" w14:textId="77777777" w:rsidR="0042613D" w:rsidRPr="00A40078" w:rsidRDefault="0042613D" w:rsidP="0042613D">
      <w:pPr>
        <w:widowControl w:val="0"/>
        <w:spacing w:after="0" w:line="240" w:lineRule="auto"/>
        <w:ind w:left="11340"/>
        <w:rPr>
          <w:rFonts w:ascii="Times New Roman" w:hAnsi="Times New Roman" w:cs="Times New Roman"/>
          <w:sz w:val="24"/>
        </w:rPr>
      </w:pPr>
      <w:r w:rsidRPr="00A40078">
        <w:rPr>
          <w:rFonts w:ascii="Times New Roman" w:hAnsi="Times New Roman" w:cs="Times New Roman"/>
          <w:sz w:val="24"/>
        </w:rPr>
        <w:lastRenderedPageBreak/>
        <w:t xml:space="preserve">Приложение 22 к Договору </w:t>
      </w:r>
    </w:p>
    <w:p w14:paraId="142B4B4F" w14:textId="77777777" w:rsidR="0042613D" w:rsidRPr="00A40078" w:rsidRDefault="0042613D" w:rsidP="0042613D">
      <w:pPr>
        <w:widowControl w:val="0"/>
        <w:spacing w:after="0" w:line="240" w:lineRule="auto"/>
        <w:ind w:left="11340"/>
        <w:rPr>
          <w:rFonts w:ascii="Times New Roman" w:hAnsi="Times New Roman" w:cs="Times New Roman"/>
          <w:sz w:val="24"/>
        </w:rPr>
      </w:pPr>
      <w:r w:rsidRPr="00A40078">
        <w:rPr>
          <w:rFonts w:ascii="Times New Roman" w:hAnsi="Times New Roman" w:cs="Times New Roman"/>
          <w:sz w:val="24"/>
        </w:rPr>
        <w:t>от ____________ № _____</w:t>
      </w:r>
    </w:p>
    <w:p w14:paraId="5BF4D78F" w14:textId="77777777" w:rsidR="0042613D" w:rsidRPr="00A40078" w:rsidRDefault="0042613D" w:rsidP="0042613D">
      <w:pPr>
        <w:widowControl w:val="0"/>
        <w:spacing w:after="0" w:line="240" w:lineRule="auto"/>
        <w:ind w:hanging="142"/>
        <w:jc w:val="center"/>
        <w:rPr>
          <w:rFonts w:ascii="Times New Roman" w:hAnsi="Times New Roman" w:cs="Times New Roman"/>
          <w:b/>
          <w:sz w:val="24"/>
          <w:szCs w:val="24"/>
        </w:rPr>
      </w:pPr>
    </w:p>
    <w:p w14:paraId="5AFE7C30" w14:textId="77777777" w:rsidR="0042613D" w:rsidRPr="00A40078" w:rsidRDefault="0042613D" w:rsidP="0042613D">
      <w:pPr>
        <w:widowControl w:val="0"/>
        <w:spacing w:after="0" w:line="240" w:lineRule="auto"/>
        <w:ind w:hanging="142"/>
        <w:jc w:val="center"/>
        <w:rPr>
          <w:rFonts w:ascii="Times New Roman" w:hAnsi="Times New Roman" w:cs="Times New Roman"/>
          <w:b/>
          <w:sz w:val="24"/>
          <w:szCs w:val="24"/>
        </w:rPr>
      </w:pPr>
    </w:p>
    <w:p w14:paraId="6FEF2536" w14:textId="77777777" w:rsidR="0042613D" w:rsidRPr="00A40078" w:rsidRDefault="0042613D" w:rsidP="0042613D">
      <w:pPr>
        <w:widowControl w:val="0"/>
        <w:spacing w:after="0" w:line="240" w:lineRule="auto"/>
        <w:ind w:hanging="142"/>
        <w:jc w:val="center"/>
        <w:rPr>
          <w:rFonts w:ascii="Times New Roman" w:hAnsi="Times New Roman" w:cs="Times New Roman"/>
          <w:b/>
          <w:sz w:val="24"/>
          <w:szCs w:val="24"/>
        </w:rPr>
      </w:pPr>
      <w:r w:rsidRPr="00A40078">
        <w:rPr>
          <w:rFonts w:ascii="Times New Roman" w:hAnsi="Times New Roman" w:cs="Times New Roman"/>
          <w:b/>
          <w:sz w:val="24"/>
          <w:szCs w:val="24"/>
        </w:rPr>
        <w:t>ФОРМА</w:t>
      </w:r>
    </w:p>
    <w:p w14:paraId="44737869" w14:textId="77777777" w:rsidR="0042613D" w:rsidRPr="00A40078" w:rsidRDefault="0042613D" w:rsidP="0042613D">
      <w:pPr>
        <w:widowControl w:val="0"/>
        <w:spacing w:after="0" w:line="240" w:lineRule="auto"/>
        <w:ind w:hanging="142"/>
        <w:jc w:val="center"/>
        <w:rPr>
          <w:rFonts w:ascii="Times New Roman" w:hAnsi="Times New Roman" w:cs="Times New Roman"/>
          <w:b/>
          <w:sz w:val="24"/>
          <w:szCs w:val="24"/>
        </w:rPr>
      </w:pPr>
      <w:r w:rsidRPr="00A40078">
        <w:rPr>
          <w:rFonts w:ascii="Times New Roman" w:hAnsi="Times New Roman" w:cs="Times New Roman"/>
          <w:b/>
          <w:sz w:val="24"/>
          <w:szCs w:val="24"/>
        </w:rPr>
        <w:t>ГРАФИК ОБУЧЕНИЯ ПЕРСОНАЛА</w:t>
      </w:r>
    </w:p>
    <w:p w14:paraId="1CDF2E49" w14:textId="77777777" w:rsidR="0042613D" w:rsidRPr="00A40078" w:rsidRDefault="0042613D" w:rsidP="0042613D">
      <w:pPr>
        <w:widowControl w:val="0"/>
        <w:spacing w:after="0" w:line="240" w:lineRule="auto"/>
        <w:ind w:hanging="142"/>
        <w:jc w:val="center"/>
        <w:rPr>
          <w:rFonts w:ascii="Times New Roman" w:hAnsi="Times New Roman" w:cs="Times New Roman"/>
          <w:b/>
          <w:sz w:val="24"/>
          <w:szCs w:val="24"/>
        </w:rPr>
      </w:pPr>
    </w:p>
    <w:tbl>
      <w:tblPr>
        <w:tblStyle w:val="aff"/>
        <w:tblW w:w="14631" w:type="dxa"/>
        <w:tblInd w:w="0" w:type="dxa"/>
        <w:tblLook w:val="04A0" w:firstRow="1" w:lastRow="0" w:firstColumn="1" w:lastColumn="0" w:noHBand="0" w:noVBand="1"/>
      </w:tblPr>
      <w:tblGrid>
        <w:gridCol w:w="1522"/>
        <w:gridCol w:w="4247"/>
        <w:gridCol w:w="678"/>
        <w:gridCol w:w="920"/>
        <w:gridCol w:w="920"/>
        <w:gridCol w:w="920"/>
        <w:gridCol w:w="678"/>
        <w:gridCol w:w="678"/>
        <w:gridCol w:w="678"/>
        <w:gridCol w:w="678"/>
        <w:gridCol w:w="678"/>
        <w:gridCol w:w="678"/>
        <w:gridCol w:w="678"/>
        <w:gridCol w:w="678"/>
      </w:tblGrid>
      <w:tr w:rsidR="0042613D" w:rsidRPr="00A40078" w14:paraId="760C9AE8" w14:textId="77777777" w:rsidTr="0042613D">
        <w:trPr>
          <w:trHeight w:val="284"/>
        </w:trPr>
        <w:tc>
          <w:tcPr>
            <w:tcW w:w="0" w:type="auto"/>
            <w:vMerge w:val="restart"/>
            <w:tcBorders>
              <w:top w:val="single" w:sz="4" w:space="0" w:color="auto"/>
              <w:left w:val="single" w:sz="4" w:space="0" w:color="auto"/>
              <w:bottom w:val="single" w:sz="4" w:space="0" w:color="auto"/>
              <w:right w:val="single" w:sz="4" w:space="0" w:color="auto"/>
            </w:tcBorders>
            <w:hideMark/>
          </w:tcPr>
          <w:p w14:paraId="38FF6DB4" w14:textId="77777777" w:rsidR="0042613D" w:rsidRPr="00A40078" w:rsidRDefault="0042613D" w:rsidP="0042613D">
            <w:pPr>
              <w:widowControl w:val="0"/>
              <w:jc w:val="center"/>
              <w:rPr>
                <w:b/>
                <w:szCs w:val="24"/>
                <w:lang w:eastAsia="ru-RU"/>
              </w:rPr>
            </w:pPr>
            <w:r w:rsidRPr="00A40078">
              <w:rPr>
                <w:b/>
                <w:szCs w:val="24"/>
                <w:lang w:eastAsia="ru-RU"/>
              </w:rPr>
              <w:t>№ п/п</w:t>
            </w:r>
          </w:p>
        </w:tc>
        <w:tc>
          <w:tcPr>
            <w:tcW w:w="0" w:type="auto"/>
            <w:vMerge w:val="restart"/>
            <w:tcBorders>
              <w:top w:val="single" w:sz="4" w:space="0" w:color="auto"/>
              <w:left w:val="single" w:sz="4" w:space="0" w:color="auto"/>
              <w:bottom w:val="single" w:sz="4" w:space="0" w:color="auto"/>
              <w:right w:val="single" w:sz="4" w:space="0" w:color="auto"/>
            </w:tcBorders>
            <w:hideMark/>
          </w:tcPr>
          <w:p w14:paraId="3A205B4C" w14:textId="77777777" w:rsidR="0042613D" w:rsidRPr="00A40078" w:rsidRDefault="0042613D" w:rsidP="0042613D">
            <w:pPr>
              <w:widowControl w:val="0"/>
              <w:jc w:val="center"/>
              <w:rPr>
                <w:b/>
                <w:szCs w:val="24"/>
                <w:lang w:eastAsia="ru-RU"/>
              </w:rPr>
            </w:pPr>
            <w:r w:rsidRPr="00A40078">
              <w:rPr>
                <w:b/>
                <w:szCs w:val="24"/>
                <w:lang w:eastAsia="ru-RU"/>
              </w:rPr>
              <w:t>Наименование этапа</w:t>
            </w:r>
          </w:p>
        </w:tc>
        <w:tc>
          <w:tcPr>
            <w:tcW w:w="0" w:type="auto"/>
            <w:gridSpan w:val="12"/>
            <w:tcBorders>
              <w:top w:val="single" w:sz="4" w:space="0" w:color="auto"/>
              <w:left w:val="single" w:sz="4" w:space="0" w:color="auto"/>
              <w:bottom w:val="single" w:sz="4" w:space="0" w:color="auto"/>
              <w:right w:val="single" w:sz="4" w:space="0" w:color="auto"/>
            </w:tcBorders>
            <w:hideMark/>
          </w:tcPr>
          <w:p w14:paraId="065B4256" w14:textId="77777777" w:rsidR="0042613D" w:rsidRPr="00A40078" w:rsidRDefault="0042613D" w:rsidP="0042613D">
            <w:pPr>
              <w:widowControl w:val="0"/>
              <w:jc w:val="center"/>
              <w:rPr>
                <w:b/>
                <w:szCs w:val="24"/>
                <w:lang w:eastAsia="ru-RU"/>
              </w:rPr>
            </w:pPr>
            <w:r w:rsidRPr="00A40078">
              <w:rPr>
                <w:b/>
                <w:szCs w:val="24"/>
                <w:lang w:eastAsia="ru-RU"/>
              </w:rPr>
              <w:t>В месяцах с момента подписания договора</w:t>
            </w:r>
          </w:p>
        </w:tc>
      </w:tr>
      <w:tr w:rsidR="0042613D" w:rsidRPr="00A40078" w14:paraId="7346FAC5" w14:textId="77777777" w:rsidTr="0042613D">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9FA2ED" w14:textId="77777777" w:rsidR="0042613D" w:rsidRPr="00A40078" w:rsidRDefault="0042613D" w:rsidP="0042613D">
            <w:pPr>
              <w:widowControl w:val="0"/>
              <w:jc w:val="center"/>
              <w:rPr>
                <w:b/>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3A469F" w14:textId="77777777" w:rsidR="0042613D" w:rsidRPr="00A40078" w:rsidRDefault="0042613D" w:rsidP="0042613D">
            <w:pPr>
              <w:widowControl w:val="0"/>
              <w:jc w:val="center"/>
              <w:rPr>
                <w:b/>
                <w:szCs w:val="24"/>
                <w:lang w:eastAsia="ru-RU"/>
              </w:rPr>
            </w:pPr>
          </w:p>
        </w:tc>
        <w:tc>
          <w:tcPr>
            <w:tcW w:w="0" w:type="auto"/>
            <w:gridSpan w:val="4"/>
            <w:tcBorders>
              <w:top w:val="single" w:sz="4" w:space="0" w:color="auto"/>
              <w:left w:val="single" w:sz="4" w:space="0" w:color="auto"/>
              <w:bottom w:val="single" w:sz="4" w:space="0" w:color="auto"/>
              <w:right w:val="single" w:sz="4" w:space="0" w:color="auto"/>
            </w:tcBorders>
            <w:hideMark/>
          </w:tcPr>
          <w:p w14:paraId="1DB42A84" w14:textId="77777777" w:rsidR="0042613D" w:rsidRPr="00A40078" w:rsidRDefault="0042613D" w:rsidP="0042613D">
            <w:pPr>
              <w:widowControl w:val="0"/>
              <w:jc w:val="center"/>
              <w:rPr>
                <w:b/>
                <w:szCs w:val="24"/>
                <w:lang w:eastAsia="ru-RU"/>
              </w:rPr>
            </w:pPr>
            <w:r w:rsidRPr="00A40078">
              <w:rPr>
                <w:b/>
                <w:szCs w:val="24"/>
                <w:lang w:eastAsia="ru-RU"/>
              </w:rPr>
              <w:t>20___ год</w:t>
            </w:r>
          </w:p>
        </w:tc>
        <w:tc>
          <w:tcPr>
            <w:tcW w:w="0" w:type="auto"/>
            <w:gridSpan w:val="8"/>
            <w:tcBorders>
              <w:top w:val="single" w:sz="4" w:space="0" w:color="auto"/>
              <w:left w:val="single" w:sz="4" w:space="0" w:color="auto"/>
              <w:bottom w:val="single" w:sz="4" w:space="0" w:color="auto"/>
              <w:right w:val="single" w:sz="4" w:space="0" w:color="auto"/>
            </w:tcBorders>
            <w:hideMark/>
          </w:tcPr>
          <w:p w14:paraId="23CFBB09" w14:textId="77777777" w:rsidR="0042613D" w:rsidRPr="00A40078" w:rsidRDefault="0042613D" w:rsidP="0042613D">
            <w:pPr>
              <w:widowControl w:val="0"/>
              <w:jc w:val="center"/>
              <w:rPr>
                <w:b/>
                <w:szCs w:val="24"/>
                <w:lang w:eastAsia="ru-RU"/>
              </w:rPr>
            </w:pPr>
            <w:r w:rsidRPr="00A40078">
              <w:rPr>
                <w:b/>
                <w:szCs w:val="24"/>
                <w:lang w:eastAsia="ru-RU"/>
              </w:rPr>
              <w:t>20___ год</w:t>
            </w:r>
          </w:p>
        </w:tc>
      </w:tr>
      <w:tr w:rsidR="0042613D" w:rsidRPr="00A40078" w14:paraId="0A29D37D" w14:textId="77777777" w:rsidTr="0042613D">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0F41BE" w14:textId="77777777" w:rsidR="0042613D" w:rsidRPr="00A40078" w:rsidRDefault="0042613D" w:rsidP="0042613D">
            <w:pPr>
              <w:widowControl w:val="0"/>
              <w:rPr>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59D856" w14:textId="77777777" w:rsidR="0042613D" w:rsidRPr="00A40078" w:rsidRDefault="0042613D" w:rsidP="0042613D">
            <w:pPr>
              <w:widowControl w:val="0"/>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hideMark/>
          </w:tcPr>
          <w:p w14:paraId="52CD2B91" w14:textId="77777777" w:rsidR="0042613D" w:rsidRPr="00A40078" w:rsidRDefault="0042613D" w:rsidP="0042613D">
            <w:pPr>
              <w:widowControl w:val="0"/>
              <w:jc w:val="both"/>
              <w:rPr>
                <w:sz w:val="24"/>
                <w:szCs w:val="24"/>
                <w:lang w:eastAsia="ru-RU"/>
              </w:rPr>
            </w:pPr>
            <w:r w:rsidRPr="00A40078">
              <w:rPr>
                <w:sz w:val="24"/>
                <w:szCs w:val="24"/>
                <w:lang w:eastAsia="ru-RU"/>
              </w:rPr>
              <w:t>9</w:t>
            </w:r>
          </w:p>
        </w:tc>
        <w:tc>
          <w:tcPr>
            <w:tcW w:w="0" w:type="auto"/>
            <w:tcBorders>
              <w:top w:val="single" w:sz="4" w:space="0" w:color="auto"/>
              <w:left w:val="single" w:sz="4" w:space="0" w:color="auto"/>
              <w:bottom w:val="single" w:sz="4" w:space="0" w:color="auto"/>
              <w:right w:val="single" w:sz="4" w:space="0" w:color="auto"/>
            </w:tcBorders>
            <w:hideMark/>
          </w:tcPr>
          <w:p w14:paraId="240D28BA" w14:textId="77777777" w:rsidR="0042613D" w:rsidRPr="00A40078" w:rsidRDefault="0042613D" w:rsidP="0042613D">
            <w:pPr>
              <w:widowControl w:val="0"/>
              <w:jc w:val="both"/>
              <w:rPr>
                <w:sz w:val="24"/>
                <w:szCs w:val="24"/>
                <w:lang w:eastAsia="ru-RU"/>
              </w:rPr>
            </w:pPr>
            <w:r w:rsidRPr="00A40078">
              <w:rPr>
                <w:sz w:val="24"/>
                <w:szCs w:val="24"/>
                <w:lang w:eastAsia="ru-RU"/>
              </w:rPr>
              <w:t>10</w:t>
            </w:r>
          </w:p>
        </w:tc>
        <w:tc>
          <w:tcPr>
            <w:tcW w:w="0" w:type="auto"/>
            <w:tcBorders>
              <w:top w:val="single" w:sz="4" w:space="0" w:color="auto"/>
              <w:left w:val="single" w:sz="4" w:space="0" w:color="auto"/>
              <w:bottom w:val="single" w:sz="4" w:space="0" w:color="auto"/>
              <w:right w:val="single" w:sz="4" w:space="0" w:color="auto"/>
            </w:tcBorders>
            <w:hideMark/>
          </w:tcPr>
          <w:p w14:paraId="27E03340" w14:textId="77777777" w:rsidR="0042613D" w:rsidRPr="00A40078" w:rsidRDefault="0042613D" w:rsidP="0042613D">
            <w:pPr>
              <w:widowControl w:val="0"/>
              <w:jc w:val="both"/>
              <w:rPr>
                <w:sz w:val="24"/>
                <w:szCs w:val="24"/>
                <w:lang w:eastAsia="ru-RU"/>
              </w:rPr>
            </w:pPr>
            <w:r w:rsidRPr="00A40078">
              <w:rPr>
                <w:sz w:val="24"/>
                <w:szCs w:val="24"/>
                <w:lang w:eastAsia="ru-RU"/>
              </w:rPr>
              <w:t>11</w:t>
            </w:r>
          </w:p>
        </w:tc>
        <w:tc>
          <w:tcPr>
            <w:tcW w:w="0" w:type="auto"/>
            <w:tcBorders>
              <w:top w:val="single" w:sz="4" w:space="0" w:color="auto"/>
              <w:left w:val="single" w:sz="4" w:space="0" w:color="auto"/>
              <w:bottom w:val="single" w:sz="4" w:space="0" w:color="auto"/>
              <w:right w:val="single" w:sz="4" w:space="0" w:color="auto"/>
            </w:tcBorders>
            <w:hideMark/>
          </w:tcPr>
          <w:p w14:paraId="5F1AE342" w14:textId="77777777" w:rsidR="0042613D" w:rsidRPr="00A40078" w:rsidRDefault="0042613D" w:rsidP="0042613D">
            <w:pPr>
              <w:widowControl w:val="0"/>
              <w:jc w:val="both"/>
              <w:rPr>
                <w:sz w:val="24"/>
                <w:szCs w:val="24"/>
                <w:lang w:eastAsia="ru-RU"/>
              </w:rPr>
            </w:pPr>
            <w:r w:rsidRPr="00A40078">
              <w:rPr>
                <w:sz w:val="24"/>
                <w:szCs w:val="24"/>
                <w:lang w:eastAsia="ru-RU"/>
              </w:rPr>
              <w:t>12</w:t>
            </w:r>
          </w:p>
        </w:tc>
        <w:tc>
          <w:tcPr>
            <w:tcW w:w="0" w:type="auto"/>
            <w:tcBorders>
              <w:top w:val="single" w:sz="4" w:space="0" w:color="auto"/>
              <w:left w:val="single" w:sz="4" w:space="0" w:color="auto"/>
              <w:bottom w:val="single" w:sz="4" w:space="0" w:color="auto"/>
              <w:right w:val="single" w:sz="4" w:space="0" w:color="auto"/>
            </w:tcBorders>
            <w:hideMark/>
          </w:tcPr>
          <w:p w14:paraId="258D3FFB" w14:textId="77777777" w:rsidR="0042613D" w:rsidRPr="00A40078" w:rsidRDefault="0042613D" w:rsidP="0042613D">
            <w:pPr>
              <w:widowControl w:val="0"/>
              <w:jc w:val="both"/>
              <w:rPr>
                <w:sz w:val="24"/>
                <w:szCs w:val="24"/>
                <w:lang w:eastAsia="ru-RU"/>
              </w:rPr>
            </w:pPr>
            <w:r w:rsidRPr="00A40078">
              <w:rPr>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14:paraId="36DC5454" w14:textId="77777777" w:rsidR="0042613D" w:rsidRPr="00A40078" w:rsidRDefault="0042613D" w:rsidP="0042613D">
            <w:pPr>
              <w:widowControl w:val="0"/>
              <w:jc w:val="both"/>
              <w:rPr>
                <w:sz w:val="24"/>
                <w:szCs w:val="24"/>
                <w:lang w:eastAsia="ru-RU"/>
              </w:rPr>
            </w:pPr>
            <w:r w:rsidRPr="00A40078">
              <w:rPr>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hideMark/>
          </w:tcPr>
          <w:p w14:paraId="3D9BF3AE" w14:textId="77777777" w:rsidR="0042613D" w:rsidRPr="00A40078" w:rsidRDefault="0042613D" w:rsidP="0042613D">
            <w:pPr>
              <w:widowControl w:val="0"/>
              <w:jc w:val="both"/>
              <w:rPr>
                <w:sz w:val="24"/>
                <w:szCs w:val="24"/>
                <w:lang w:eastAsia="ru-RU"/>
              </w:rPr>
            </w:pPr>
            <w:r w:rsidRPr="00A40078">
              <w:rPr>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hideMark/>
          </w:tcPr>
          <w:p w14:paraId="22E039E5" w14:textId="77777777" w:rsidR="0042613D" w:rsidRPr="00A40078" w:rsidRDefault="0042613D" w:rsidP="0042613D">
            <w:pPr>
              <w:widowControl w:val="0"/>
              <w:jc w:val="both"/>
              <w:rPr>
                <w:sz w:val="24"/>
                <w:szCs w:val="24"/>
                <w:lang w:eastAsia="ru-RU"/>
              </w:rPr>
            </w:pPr>
            <w:r w:rsidRPr="00A40078">
              <w:rPr>
                <w:sz w:val="24"/>
                <w:szCs w:val="24"/>
                <w:lang w:eastAsia="ru-RU"/>
              </w:rPr>
              <w:t>4</w:t>
            </w:r>
          </w:p>
        </w:tc>
        <w:tc>
          <w:tcPr>
            <w:tcW w:w="0" w:type="auto"/>
            <w:tcBorders>
              <w:top w:val="single" w:sz="4" w:space="0" w:color="auto"/>
              <w:left w:val="single" w:sz="4" w:space="0" w:color="auto"/>
              <w:bottom w:val="single" w:sz="4" w:space="0" w:color="auto"/>
              <w:right w:val="single" w:sz="4" w:space="0" w:color="auto"/>
            </w:tcBorders>
            <w:hideMark/>
          </w:tcPr>
          <w:p w14:paraId="0F19DE4F" w14:textId="77777777" w:rsidR="0042613D" w:rsidRPr="00A40078" w:rsidRDefault="0042613D" w:rsidP="0042613D">
            <w:pPr>
              <w:widowControl w:val="0"/>
              <w:jc w:val="both"/>
              <w:rPr>
                <w:sz w:val="24"/>
                <w:szCs w:val="24"/>
                <w:lang w:eastAsia="ru-RU"/>
              </w:rPr>
            </w:pPr>
            <w:r w:rsidRPr="00A40078">
              <w:rPr>
                <w:sz w:val="24"/>
                <w:szCs w:val="24"/>
                <w:lang w:eastAsia="ru-RU"/>
              </w:rPr>
              <w:t>5</w:t>
            </w:r>
          </w:p>
        </w:tc>
        <w:tc>
          <w:tcPr>
            <w:tcW w:w="0" w:type="auto"/>
            <w:tcBorders>
              <w:top w:val="single" w:sz="4" w:space="0" w:color="auto"/>
              <w:left w:val="single" w:sz="4" w:space="0" w:color="auto"/>
              <w:bottom w:val="single" w:sz="4" w:space="0" w:color="auto"/>
              <w:right w:val="single" w:sz="4" w:space="0" w:color="auto"/>
            </w:tcBorders>
            <w:hideMark/>
          </w:tcPr>
          <w:p w14:paraId="6E72478D" w14:textId="77777777" w:rsidR="0042613D" w:rsidRPr="00A40078" w:rsidRDefault="0042613D" w:rsidP="0042613D">
            <w:pPr>
              <w:widowControl w:val="0"/>
              <w:jc w:val="both"/>
              <w:rPr>
                <w:sz w:val="24"/>
                <w:szCs w:val="24"/>
                <w:lang w:eastAsia="ru-RU"/>
              </w:rPr>
            </w:pPr>
            <w:r w:rsidRPr="00A40078">
              <w:rPr>
                <w:sz w:val="24"/>
                <w:szCs w:val="24"/>
                <w:lang w:eastAsia="ru-RU"/>
              </w:rPr>
              <w:t>6</w:t>
            </w:r>
          </w:p>
        </w:tc>
        <w:tc>
          <w:tcPr>
            <w:tcW w:w="0" w:type="auto"/>
            <w:tcBorders>
              <w:top w:val="single" w:sz="4" w:space="0" w:color="auto"/>
              <w:left w:val="single" w:sz="4" w:space="0" w:color="auto"/>
              <w:bottom w:val="single" w:sz="4" w:space="0" w:color="auto"/>
              <w:right w:val="single" w:sz="4" w:space="0" w:color="auto"/>
            </w:tcBorders>
            <w:hideMark/>
          </w:tcPr>
          <w:p w14:paraId="312FD7AC" w14:textId="77777777" w:rsidR="0042613D" w:rsidRPr="00A40078" w:rsidRDefault="0042613D" w:rsidP="0042613D">
            <w:pPr>
              <w:widowControl w:val="0"/>
              <w:jc w:val="both"/>
              <w:rPr>
                <w:sz w:val="24"/>
                <w:szCs w:val="24"/>
                <w:lang w:eastAsia="ru-RU"/>
              </w:rPr>
            </w:pPr>
            <w:r w:rsidRPr="00A40078">
              <w:rPr>
                <w:sz w:val="24"/>
                <w:szCs w:val="24"/>
                <w:lang w:eastAsia="ru-RU"/>
              </w:rPr>
              <w:t>7</w:t>
            </w:r>
          </w:p>
        </w:tc>
        <w:tc>
          <w:tcPr>
            <w:tcW w:w="0" w:type="auto"/>
            <w:tcBorders>
              <w:top w:val="single" w:sz="4" w:space="0" w:color="auto"/>
              <w:left w:val="single" w:sz="4" w:space="0" w:color="auto"/>
              <w:bottom w:val="single" w:sz="4" w:space="0" w:color="auto"/>
              <w:right w:val="single" w:sz="4" w:space="0" w:color="auto"/>
            </w:tcBorders>
            <w:hideMark/>
          </w:tcPr>
          <w:p w14:paraId="1371A73F" w14:textId="77777777" w:rsidR="0042613D" w:rsidRPr="00A40078" w:rsidRDefault="0042613D" w:rsidP="0042613D">
            <w:pPr>
              <w:widowControl w:val="0"/>
              <w:jc w:val="both"/>
              <w:rPr>
                <w:sz w:val="24"/>
                <w:szCs w:val="24"/>
                <w:lang w:eastAsia="ru-RU"/>
              </w:rPr>
            </w:pPr>
            <w:r w:rsidRPr="00A40078">
              <w:rPr>
                <w:sz w:val="24"/>
                <w:szCs w:val="24"/>
                <w:lang w:eastAsia="ru-RU"/>
              </w:rPr>
              <w:t>8</w:t>
            </w:r>
          </w:p>
        </w:tc>
      </w:tr>
      <w:tr w:rsidR="0042613D" w:rsidRPr="00A40078" w14:paraId="7AF523EF" w14:textId="77777777" w:rsidTr="0042613D">
        <w:trPr>
          <w:trHeight w:val="284"/>
        </w:trPr>
        <w:tc>
          <w:tcPr>
            <w:tcW w:w="0" w:type="auto"/>
            <w:tcBorders>
              <w:top w:val="single" w:sz="4" w:space="0" w:color="auto"/>
              <w:left w:val="single" w:sz="4" w:space="0" w:color="auto"/>
              <w:bottom w:val="single" w:sz="4" w:space="0" w:color="auto"/>
              <w:right w:val="single" w:sz="4" w:space="0" w:color="auto"/>
            </w:tcBorders>
          </w:tcPr>
          <w:p w14:paraId="01A30D59" w14:textId="77777777"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743C5E1" w14:textId="77777777"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E0B2B92" w14:textId="77777777"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D935561" w14:textId="77777777"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83F662C" w14:textId="77777777"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33F6A3E" w14:textId="77777777"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2DBB892" w14:textId="77777777"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2449009" w14:textId="77777777"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B565854" w14:textId="77777777"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A8744B1" w14:textId="77777777"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263114C" w14:textId="77777777"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D9B3FA9" w14:textId="77777777"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7E6394B" w14:textId="77777777"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630D8AC" w14:textId="77777777" w:rsidR="0042613D" w:rsidRPr="00A40078" w:rsidRDefault="0042613D" w:rsidP="0042613D">
            <w:pPr>
              <w:widowControl w:val="0"/>
              <w:jc w:val="both"/>
              <w:rPr>
                <w:sz w:val="24"/>
                <w:szCs w:val="24"/>
                <w:lang w:eastAsia="ru-RU"/>
              </w:rPr>
            </w:pPr>
          </w:p>
        </w:tc>
      </w:tr>
      <w:tr w:rsidR="0042613D" w:rsidRPr="00A40078" w14:paraId="1AC60732" w14:textId="77777777" w:rsidTr="0042613D">
        <w:trPr>
          <w:trHeight w:val="284"/>
        </w:trPr>
        <w:tc>
          <w:tcPr>
            <w:tcW w:w="0" w:type="auto"/>
            <w:tcBorders>
              <w:top w:val="single" w:sz="4" w:space="0" w:color="auto"/>
              <w:left w:val="single" w:sz="4" w:space="0" w:color="auto"/>
              <w:bottom w:val="single" w:sz="4" w:space="0" w:color="auto"/>
              <w:right w:val="single" w:sz="4" w:space="0" w:color="auto"/>
            </w:tcBorders>
          </w:tcPr>
          <w:p w14:paraId="297085C8" w14:textId="77777777"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CC90A2B" w14:textId="77777777"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797FC86" w14:textId="77777777"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CBF5F8C" w14:textId="77777777"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4C1408C" w14:textId="77777777"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4D607AA" w14:textId="77777777"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1F0BF34" w14:textId="77777777"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BE3FB71" w14:textId="77777777"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431F7D2" w14:textId="77777777"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BFCD7A2" w14:textId="77777777"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DE918FF" w14:textId="77777777"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270E2D9" w14:textId="77777777"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FBB948B" w14:textId="77777777"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A3E8020" w14:textId="77777777" w:rsidR="0042613D" w:rsidRPr="00A40078" w:rsidRDefault="0042613D" w:rsidP="0042613D">
            <w:pPr>
              <w:widowControl w:val="0"/>
              <w:jc w:val="both"/>
              <w:rPr>
                <w:sz w:val="24"/>
                <w:szCs w:val="24"/>
                <w:lang w:eastAsia="ru-RU"/>
              </w:rPr>
            </w:pPr>
          </w:p>
        </w:tc>
      </w:tr>
      <w:tr w:rsidR="0042613D" w:rsidRPr="00A40078" w14:paraId="23DBEE70" w14:textId="77777777" w:rsidTr="0042613D">
        <w:trPr>
          <w:trHeight w:val="300"/>
        </w:trPr>
        <w:tc>
          <w:tcPr>
            <w:tcW w:w="0" w:type="auto"/>
            <w:tcBorders>
              <w:top w:val="single" w:sz="4" w:space="0" w:color="auto"/>
              <w:left w:val="single" w:sz="4" w:space="0" w:color="auto"/>
              <w:bottom w:val="single" w:sz="4" w:space="0" w:color="auto"/>
              <w:right w:val="single" w:sz="4" w:space="0" w:color="auto"/>
            </w:tcBorders>
          </w:tcPr>
          <w:p w14:paraId="3A0ECC27" w14:textId="77777777"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4BAB67A" w14:textId="77777777"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9F75D01" w14:textId="77777777"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1B7E4C6" w14:textId="77777777"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6D071F9" w14:textId="77777777"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5B12277" w14:textId="77777777"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784143D" w14:textId="77777777"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10915F0" w14:textId="77777777"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49B97B8" w14:textId="77777777"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0182750" w14:textId="77777777"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9A90E1E" w14:textId="77777777"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58F5783" w14:textId="77777777"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71D026C" w14:textId="77777777"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EF2CE29" w14:textId="77777777" w:rsidR="0042613D" w:rsidRPr="00A40078" w:rsidRDefault="0042613D" w:rsidP="0042613D">
            <w:pPr>
              <w:widowControl w:val="0"/>
              <w:jc w:val="both"/>
              <w:rPr>
                <w:sz w:val="24"/>
                <w:szCs w:val="24"/>
                <w:lang w:eastAsia="ru-RU"/>
              </w:rPr>
            </w:pPr>
          </w:p>
        </w:tc>
      </w:tr>
    </w:tbl>
    <w:p w14:paraId="4756F59C" w14:textId="77777777" w:rsidR="0042613D" w:rsidRPr="00A40078" w:rsidRDefault="0042613D" w:rsidP="0042613D">
      <w:pPr>
        <w:widowControl w:val="0"/>
        <w:spacing w:after="0" w:line="240" w:lineRule="auto"/>
        <w:ind w:hanging="142"/>
        <w:jc w:val="both"/>
        <w:rPr>
          <w:rFonts w:ascii="Times New Roman" w:hAnsi="Times New Roman" w:cs="Times New Roman"/>
          <w:sz w:val="24"/>
          <w:szCs w:val="24"/>
        </w:rPr>
      </w:pPr>
    </w:p>
    <w:p w14:paraId="6E1940FA" w14:textId="77777777" w:rsidR="0042613D" w:rsidRPr="00A40078" w:rsidRDefault="0042613D" w:rsidP="0042613D">
      <w:pPr>
        <w:widowControl w:val="0"/>
        <w:spacing w:after="0" w:line="240" w:lineRule="auto"/>
        <w:jc w:val="center"/>
        <w:rPr>
          <w:rFonts w:ascii="Times New Roman" w:hAnsi="Times New Roman" w:cs="Times New Roman"/>
        </w:rPr>
      </w:pPr>
    </w:p>
    <w:p w14:paraId="59DEB8D2" w14:textId="77777777" w:rsidR="0042613D" w:rsidRPr="00A40078" w:rsidRDefault="0042613D" w:rsidP="0042613D">
      <w:pPr>
        <w:widowControl w:val="0"/>
        <w:pBdr>
          <w:bottom w:val="single" w:sz="12" w:space="1" w:color="auto"/>
        </w:pBdr>
        <w:spacing w:after="0" w:line="240" w:lineRule="auto"/>
        <w:rPr>
          <w:rFonts w:ascii="Times New Roman" w:hAnsi="Times New Roman" w:cs="Times New Roman"/>
        </w:rPr>
      </w:pPr>
      <w:r w:rsidRPr="00A40078">
        <w:rPr>
          <w:rFonts w:ascii="Times New Roman" w:hAnsi="Times New Roman" w:cs="Times New Roman"/>
        </w:rPr>
        <w:t>ФОРМУ СОГЛАСОВАЛИ:</w:t>
      </w:r>
    </w:p>
    <w:tbl>
      <w:tblPr>
        <w:tblW w:w="0" w:type="auto"/>
        <w:tblLook w:val="04A0" w:firstRow="1" w:lastRow="0" w:firstColumn="1" w:lastColumn="0" w:noHBand="0" w:noVBand="1"/>
      </w:tblPr>
      <w:tblGrid>
        <w:gridCol w:w="4785"/>
        <w:gridCol w:w="4786"/>
      </w:tblGrid>
      <w:tr w:rsidR="0042613D" w:rsidRPr="00A40078" w14:paraId="75E36D79" w14:textId="77777777" w:rsidTr="0042613D">
        <w:tc>
          <w:tcPr>
            <w:tcW w:w="4785" w:type="dxa"/>
            <w:hideMark/>
          </w:tcPr>
          <w:p w14:paraId="50652FD2"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От Заказчика:</w:t>
            </w:r>
          </w:p>
        </w:tc>
        <w:tc>
          <w:tcPr>
            <w:tcW w:w="4786" w:type="dxa"/>
            <w:hideMark/>
          </w:tcPr>
          <w:p w14:paraId="54E87BD5"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От Подрядчика:</w:t>
            </w:r>
          </w:p>
        </w:tc>
      </w:tr>
      <w:tr w:rsidR="0042613D" w:rsidRPr="00A40078" w14:paraId="17BE0E73" w14:textId="77777777" w:rsidTr="0042613D">
        <w:tc>
          <w:tcPr>
            <w:tcW w:w="4785" w:type="dxa"/>
            <w:hideMark/>
          </w:tcPr>
          <w:p w14:paraId="30EBA5A8"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_____________________________________</w:t>
            </w:r>
          </w:p>
        </w:tc>
        <w:tc>
          <w:tcPr>
            <w:tcW w:w="4786" w:type="dxa"/>
            <w:hideMark/>
          </w:tcPr>
          <w:p w14:paraId="5B3EEAAE"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_______________________________________</w:t>
            </w:r>
          </w:p>
        </w:tc>
      </w:tr>
    </w:tbl>
    <w:p w14:paraId="713D0134" w14:textId="77777777" w:rsidR="0042613D" w:rsidRPr="00A40078" w:rsidRDefault="0042613D" w:rsidP="0042613D">
      <w:pPr>
        <w:widowControl w:val="0"/>
        <w:spacing w:after="0" w:line="240" w:lineRule="auto"/>
        <w:jc w:val="both"/>
        <w:rPr>
          <w:rFonts w:ascii="Times New Roman" w:hAnsi="Times New Roman" w:cs="Times New Roman"/>
        </w:rPr>
      </w:pPr>
    </w:p>
    <w:p w14:paraId="4C642745" w14:textId="77777777" w:rsidR="0042613D" w:rsidRPr="00A40078" w:rsidRDefault="0042613D" w:rsidP="0042613D">
      <w:pPr>
        <w:widowControl w:val="0"/>
        <w:spacing w:after="0" w:line="240" w:lineRule="auto"/>
        <w:jc w:val="center"/>
        <w:rPr>
          <w:rFonts w:ascii="Times New Roman" w:hAnsi="Times New Roman" w:cs="Times New Roman"/>
          <w:sz w:val="24"/>
          <w:szCs w:val="24"/>
        </w:rPr>
      </w:pPr>
    </w:p>
    <w:p w14:paraId="394353D0" w14:textId="77777777" w:rsidR="0042613D" w:rsidRPr="00A40078" w:rsidRDefault="0042613D" w:rsidP="0042613D">
      <w:pPr>
        <w:widowControl w:val="0"/>
        <w:spacing w:after="0" w:line="240" w:lineRule="auto"/>
        <w:rPr>
          <w:rFonts w:ascii="Times New Roman" w:hAnsi="Times New Roman" w:cs="Times New Roman"/>
          <w:sz w:val="24"/>
          <w:szCs w:val="24"/>
        </w:rPr>
        <w:sectPr w:rsidR="0042613D" w:rsidRPr="00A40078" w:rsidSect="00E85603">
          <w:pgSz w:w="16838" w:h="11906" w:orient="landscape"/>
          <w:pgMar w:top="1134" w:right="851" w:bottom="851" w:left="851" w:header="709" w:footer="709" w:gutter="0"/>
          <w:cols w:space="720"/>
        </w:sectPr>
      </w:pPr>
    </w:p>
    <w:tbl>
      <w:tblPr>
        <w:tblW w:w="9513" w:type="dxa"/>
        <w:tblInd w:w="93" w:type="dxa"/>
        <w:tblLook w:val="04A0" w:firstRow="1" w:lastRow="0" w:firstColumn="1" w:lastColumn="0" w:noHBand="0" w:noVBand="1"/>
      </w:tblPr>
      <w:tblGrid>
        <w:gridCol w:w="9513"/>
      </w:tblGrid>
      <w:tr w:rsidR="0042613D" w:rsidRPr="00A40078" w14:paraId="3FAD1CBA" w14:textId="77777777" w:rsidTr="0042613D">
        <w:trPr>
          <w:trHeight w:val="255"/>
        </w:trPr>
        <w:tc>
          <w:tcPr>
            <w:tcW w:w="9513" w:type="dxa"/>
          </w:tcPr>
          <w:p w14:paraId="66F332EB" w14:textId="77777777" w:rsidR="0042613D" w:rsidRPr="00A40078" w:rsidRDefault="0042613D" w:rsidP="0042613D">
            <w:pPr>
              <w:widowControl w:val="0"/>
              <w:spacing w:after="0" w:line="240" w:lineRule="auto"/>
              <w:ind w:left="5812"/>
              <w:rPr>
                <w:rFonts w:ascii="Times New Roman" w:hAnsi="Times New Roman" w:cs="Times New Roman"/>
                <w:sz w:val="24"/>
                <w:szCs w:val="24"/>
              </w:rPr>
            </w:pPr>
            <w:r w:rsidRPr="00A40078">
              <w:rPr>
                <w:rFonts w:ascii="Times New Roman" w:hAnsi="Times New Roman" w:cs="Times New Roman"/>
                <w:sz w:val="24"/>
                <w:szCs w:val="24"/>
              </w:rPr>
              <w:lastRenderedPageBreak/>
              <w:t xml:space="preserve">Приложение 23 к Договору </w:t>
            </w:r>
          </w:p>
          <w:p w14:paraId="1AF551D7" w14:textId="77777777" w:rsidR="0042613D" w:rsidRPr="00A40078" w:rsidRDefault="0042613D" w:rsidP="0042613D">
            <w:pPr>
              <w:widowControl w:val="0"/>
              <w:spacing w:after="0" w:line="240" w:lineRule="auto"/>
              <w:ind w:left="5812"/>
              <w:rPr>
                <w:rFonts w:ascii="Times New Roman" w:hAnsi="Times New Roman" w:cs="Times New Roman"/>
                <w:sz w:val="24"/>
                <w:szCs w:val="24"/>
              </w:rPr>
            </w:pPr>
            <w:r w:rsidRPr="00A40078">
              <w:rPr>
                <w:rFonts w:ascii="Times New Roman" w:hAnsi="Times New Roman" w:cs="Times New Roman"/>
                <w:sz w:val="24"/>
                <w:szCs w:val="24"/>
              </w:rPr>
              <w:t>от ____________ № _____</w:t>
            </w:r>
          </w:p>
          <w:p w14:paraId="5051713B" w14:textId="77777777" w:rsidR="0042613D" w:rsidRPr="00A40078" w:rsidRDefault="0042613D" w:rsidP="0042613D">
            <w:pPr>
              <w:widowControl w:val="0"/>
              <w:spacing w:after="0" w:line="240" w:lineRule="auto"/>
              <w:ind w:left="5812"/>
              <w:rPr>
                <w:rFonts w:ascii="Times New Roman" w:hAnsi="Times New Roman" w:cs="Times New Roman"/>
                <w:sz w:val="24"/>
                <w:szCs w:val="24"/>
              </w:rPr>
            </w:pPr>
          </w:p>
          <w:p w14:paraId="5F71D340" w14:textId="77777777" w:rsidR="0042613D" w:rsidRPr="00A40078" w:rsidRDefault="0042613D" w:rsidP="0042613D">
            <w:pPr>
              <w:widowControl w:val="0"/>
              <w:tabs>
                <w:tab w:val="left" w:pos="840"/>
              </w:tabs>
              <w:spacing w:after="0" w:line="240" w:lineRule="auto"/>
              <w:ind w:firstLine="709"/>
              <w:jc w:val="center"/>
              <w:rPr>
                <w:rFonts w:ascii="Times New Roman" w:hAnsi="Times New Roman" w:cs="Times New Roman"/>
                <w:bCs/>
                <w:color w:val="0070C0"/>
                <w:sz w:val="28"/>
                <w:szCs w:val="28"/>
              </w:rPr>
            </w:pPr>
          </w:p>
          <w:p w14:paraId="2CC230E4" w14:textId="77777777" w:rsidR="0042613D" w:rsidRPr="00A40078" w:rsidRDefault="0042613D" w:rsidP="0042613D">
            <w:pPr>
              <w:widowControl w:val="0"/>
              <w:tabs>
                <w:tab w:val="left" w:pos="840"/>
              </w:tabs>
              <w:spacing w:after="0" w:line="240" w:lineRule="auto"/>
              <w:jc w:val="center"/>
              <w:rPr>
                <w:rFonts w:ascii="Times New Roman" w:hAnsi="Times New Roman" w:cs="Times New Roman"/>
                <w:b/>
                <w:bCs/>
                <w:sz w:val="26"/>
                <w:szCs w:val="26"/>
              </w:rPr>
            </w:pPr>
            <w:r w:rsidRPr="00A40078">
              <w:rPr>
                <w:rFonts w:ascii="Times New Roman" w:hAnsi="Times New Roman" w:cs="Times New Roman"/>
                <w:b/>
                <w:bCs/>
                <w:sz w:val="26"/>
                <w:szCs w:val="26"/>
              </w:rPr>
              <w:t>Требования к обеспечительному платежу</w:t>
            </w:r>
          </w:p>
          <w:p w14:paraId="30DA7139" w14:textId="77777777" w:rsidR="0042613D" w:rsidRPr="00A40078" w:rsidRDefault="0042613D" w:rsidP="0042613D">
            <w:pPr>
              <w:widowControl w:val="0"/>
              <w:tabs>
                <w:tab w:val="left" w:pos="840"/>
              </w:tabs>
              <w:spacing w:after="0" w:line="240" w:lineRule="auto"/>
              <w:ind w:firstLine="709"/>
              <w:jc w:val="both"/>
              <w:rPr>
                <w:rFonts w:ascii="Times New Roman" w:hAnsi="Times New Roman" w:cs="Times New Roman"/>
                <w:bCs/>
                <w:sz w:val="24"/>
                <w:szCs w:val="24"/>
              </w:rPr>
            </w:pPr>
          </w:p>
          <w:p w14:paraId="47365BBE" w14:textId="77777777" w:rsidR="0042613D" w:rsidRPr="00A40078" w:rsidRDefault="001C41E2" w:rsidP="0042613D">
            <w:pPr>
              <w:widowControl w:val="0"/>
              <w:tabs>
                <w:tab w:val="left" w:pos="840"/>
              </w:tabs>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Cs/>
                <w:sz w:val="24"/>
                <w:szCs w:val="24"/>
              </w:rPr>
              <w:t>1</w:t>
            </w:r>
            <w:r w:rsidR="0042613D" w:rsidRPr="00A40078">
              <w:rPr>
                <w:rFonts w:ascii="Times New Roman" w:hAnsi="Times New Roman" w:cs="Times New Roman"/>
                <w:bCs/>
                <w:sz w:val="24"/>
                <w:szCs w:val="24"/>
              </w:rPr>
              <w:t xml:space="preserve">. Сторонами настоящего Договора устанавливаются следующие </w:t>
            </w:r>
            <w:r w:rsidR="0042613D" w:rsidRPr="00A40078">
              <w:rPr>
                <w:rFonts w:ascii="Times New Roman" w:hAnsi="Times New Roman" w:cs="Times New Roman"/>
                <w:b/>
                <w:bCs/>
                <w:sz w:val="24"/>
                <w:szCs w:val="24"/>
              </w:rPr>
              <w:t>требования к обеспечительному платежу, предоставляемому в качестве обеспечения исполнения Подрядчиком обязательств по Договору</w:t>
            </w:r>
            <w:r w:rsidR="0042613D" w:rsidRPr="00A40078">
              <w:rPr>
                <w:rFonts w:ascii="Times New Roman" w:hAnsi="Times New Roman" w:cs="Times New Roman"/>
                <w:bCs/>
                <w:sz w:val="24"/>
                <w:szCs w:val="24"/>
              </w:rPr>
              <w:t xml:space="preserve">: </w:t>
            </w:r>
          </w:p>
          <w:p w14:paraId="0B6A5F2B" w14:textId="77777777" w:rsidR="0042613D" w:rsidRPr="00A40078" w:rsidRDefault="001C41E2" w:rsidP="0042613D">
            <w:pPr>
              <w:widowControl w:val="0"/>
              <w:tabs>
                <w:tab w:val="left" w:pos="84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bCs/>
                <w:sz w:val="24"/>
                <w:szCs w:val="24"/>
              </w:rPr>
              <w:t>1</w:t>
            </w:r>
            <w:r w:rsidR="0042613D" w:rsidRPr="00A40078">
              <w:rPr>
                <w:rFonts w:ascii="Times New Roman" w:hAnsi="Times New Roman" w:cs="Times New Roman"/>
                <w:bCs/>
                <w:sz w:val="24"/>
                <w:szCs w:val="24"/>
              </w:rPr>
              <w:t xml:space="preserve">.1. Сумма обеспечительного платежа на исполнение обязательств по Договору должна составлять 5% (пять процентов) от начальной (максимальной) цены Договора (цены лота). </w:t>
            </w:r>
          </w:p>
          <w:p w14:paraId="0AD1B19E" w14:textId="77777777" w:rsidR="0042613D" w:rsidRPr="00A40078" w:rsidRDefault="001C41E2" w:rsidP="0042613D">
            <w:pPr>
              <w:widowControl w:val="0"/>
              <w:tabs>
                <w:tab w:val="left" w:pos="84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w:t>
            </w:r>
            <w:r w:rsidR="0042613D" w:rsidRPr="00A40078">
              <w:rPr>
                <w:rFonts w:ascii="Times New Roman" w:hAnsi="Times New Roman" w:cs="Times New Roman"/>
                <w:sz w:val="24"/>
                <w:szCs w:val="24"/>
              </w:rPr>
              <w:t>.2. Перечисление обеспечительного платежа на исполнение Договора должно быть совершено Подрядчиком не позднее 20 (двадцати) рабочих дней с момента</w:t>
            </w:r>
            <w:r w:rsidR="0042613D" w:rsidRPr="00A40078">
              <w:rPr>
                <w:rFonts w:ascii="Times New Roman" w:hAnsi="Times New Roman" w:cs="Times New Roman"/>
                <w:iCs/>
                <w:sz w:val="24"/>
                <w:szCs w:val="24"/>
              </w:rPr>
              <w:t xml:space="preserve"> подписания протокола о результатах закупочной процедуры на право заключения Договора</w:t>
            </w:r>
            <w:r w:rsidR="0042613D" w:rsidRPr="00A40078">
              <w:rPr>
                <w:rFonts w:ascii="Times New Roman" w:hAnsi="Times New Roman" w:cs="Times New Roman"/>
                <w:sz w:val="24"/>
                <w:szCs w:val="24"/>
              </w:rPr>
              <w:t xml:space="preserve"> до момента заключения Договора. </w:t>
            </w:r>
          </w:p>
          <w:p w14:paraId="2997A855" w14:textId="77777777" w:rsidR="0042613D" w:rsidRPr="00A40078" w:rsidRDefault="001C41E2" w:rsidP="0042613D">
            <w:pPr>
              <w:widowControl w:val="0"/>
              <w:tabs>
                <w:tab w:val="left" w:pos="840"/>
              </w:tabs>
              <w:spacing w:after="0" w:line="240" w:lineRule="auto"/>
              <w:ind w:firstLine="709"/>
              <w:jc w:val="both"/>
              <w:rPr>
                <w:rFonts w:ascii="Times New Roman" w:hAnsi="Times New Roman" w:cs="Times New Roman"/>
                <w:bCs/>
                <w:sz w:val="24"/>
                <w:szCs w:val="24"/>
              </w:rPr>
            </w:pPr>
            <w:r w:rsidRPr="00A40078">
              <w:rPr>
                <w:rFonts w:ascii="Times New Roman" w:hAnsi="Times New Roman" w:cs="Times New Roman"/>
                <w:bCs/>
                <w:sz w:val="24"/>
                <w:szCs w:val="24"/>
              </w:rPr>
              <w:t>2</w:t>
            </w:r>
            <w:r w:rsidR="0042613D" w:rsidRPr="00A40078">
              <w:rPr>
                <w:rFonts w:ascii="Times New Roman" w:hAnsi="Times New Roman" w:cs="Times New Roman"/>
                <w:bCs/>
                <w:sz w:val="24"/>
                <w:szCs w:val="24"/>
              </w:rPr>
              <w:t xml:space="preserve">. Устанавливаются следующие </w:t>
            </w:r>
            <w:r w:rsidR="0042613D" w:rsidRPr="00A40078">
              <w:rPr>
                <w:rFonts w:ascii="Times New Roman" w:hAnsi="Times New Roman" w:cs="Times New Roman"/>
                <w:b/>
                <w:bCs/>
                <w:sz w:val="24"/>
                <w:szCs w:val="24"/>
              </w:rPr>
              <w:t>требования к обеспечительному платежу, предоставляемому в качестве обеспечения гарантийных обязательств по договору</w:t>
            </w:r>
            <w:r w:rsidR="0042613D" w:rsidRPr="00A40078">
              <w:rPr>
                <w:rFonts w:ascii="Times New Roman" w:hAnsi="Times New Roman" w:cs="Times New Roman"/>
                <w:bCs/>
                <w:sz w:val="24"/>
                <w:szCs w:val="24"/>
              </w:rPr>
              <w:t>:</w:t>
            </w:r>
          </w:p>
          <w:p w14:paraId="3A21859E" w14:textId="77777777" w:rsidR="0042613D" w:rsidRPr="00A40078" w:rsidRDefault="001C41E2" w:rsidP="0042613D">
            <w:pPr>
              <w:widowControl w:val="0"/>
              <w:spacing w:after="0" w:line="240" w:lineRule="auto"/>
              <w:ind w:firstLine="709"/>
              <w:jc w:val="both"/>
              <w:rPr>
                <w:rFonts w:ascii="Times New Roman" w:hAnsi="Times New Roman" w:cs="Times New Roman"/>
                <w:bCs/>
                <w:sz w:val="24"/>
                <w:szCs w:val="24"/>
              </w:rPr>
            </w:pPr>
            <w:r w:rsidRPr="00A40078">
              <w:rPr>
                <w:rFonts w:ascii="Times New Roman" w:hAnsi="Times New Roman" w:cs="Times New Roman"/>
                <w:bCs/>
                <w:sz w:val="24"/>
                <w:szCs w:val="24"/>
              </w:rPr>
              <w:t>2</w:t>
            </w:r>
            <w:r w:rsidR="0042613D" w:rsidRPr="00A40078">
              <w:rPr>
                <w:rFonts w:ascii="Times New Roman" w:hAnsi="Times New Roman" w:cs="Times New Roman"/>
                <w:bCs/>
                <w:sz w:val="24"/>
                <w:szCs w:val="24"/>
              </w:rPr>
              <w:t xml:space="preserve">.1. Сумма обеспечительного платежа должна составлять 5% (пять процентов) от цены Договора. </w:t>
            </w:r>
          </w:p>
          <w:p w14:paraId="330FD5D7" w14:textId="77777777" w:rsidR="0042613D" w:rsidRPr="00A40078" w:rsidRDefault="001C41E2" w:rsidP="0042613D">
            <w:pPr>
              <w:widowControl w:val="0"/>
              <w:tabs>
                <w:tab w:val="left" w:pos="840"/>
              </w:tabs>
              <w:spacing w:after="0" w:line="240" w:lineRule="auto"/>
              <w:ind w:firstLine="709"/>
              <w:jc w:val="both"/>
              <w:rPr>
                <w:rFonts w:ascii="Times New Roman" w:hAnsi="Times New Roman" w:cs="Times New Roman"/>
                <w:bCs/>
                <w:sz w:val="24"/>
                <w:szCs w:val="24"/>
              </w:rPr>
            </w:pPr>
            <w:r w:rsidRPr="00A40078">
              <w:rPr>
                <w:rFonts w:ascii="Times New Roman" w:hAnsi="Times New Roman" w:cs="Times New Roman"/>
                <w:bCs/>
                <w:sz w:val="24"/>
                <w:szCs w:val="24"/>
              </w:rPr>
              <w:t>2</w:t>
            </w:r>
            <w:r w:rsidR="0042613D" w:rsidRPr="00A40078">
              <w:rPr>
                <w:rFonts w:ascii="Times New Roman" w:hAnsi="Times New Roman" w:cs="Times New Roman"/>
                <w:bCs/>
                <w:sz w:val="24"/>
                <w:szCs w:val="24"/>
              </w:rPr>
              <w:t xml:space="preserve">.2. Перечисление обеспечительного платежа должно быть совершено Подрядчиком не позднее даты начала гарантийного срока по Договору, но не ранее даты возврата обеспечительного платежа, предоставляемого Подрядчиком в качестве альтернативы банковской гарантии на исполнение обязательств по Договору или окончания срока банковской гарантии на исполнение обязательств по Договору. </w:t>
            </w:r>
          </w:p>
          <w:p w14:paraId="018B71F9" w14:textId="77777777" w:rsidR="0042613D" w:rsidRPr="00A40078" w:rsidRDefault="001C41E2" w:rsidP="0042613D">
            <w:pPr>
              <w:widowControl w:val="0"/>
              <w:tabs>
                <w:tab w:val="left" w:pos="84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3</w:t>
            </w:r>
            <w:r w:rsidR="0042613D" w:rsidRPr="00A40078">
              <w:rPr>
                <w:rFonts w:ascii="Times New Roman" w:hAnsi="Times New Roman" w:cs="Times New Roman"/>
                <w:bCs/>
                <w:sz w:val="24"/>
                <w:szCs w:val="24"/>
              </w:rPr>
              <w:t>. Перечисление обеспечительного платежа осуществляется Подрядчиком на расчетный счет Заказчика. Все расходы, связанные с обслуживанием данного счета, осуществляются за счет собственных средств Заказчика.</w:t>
            </w:r>
          </w:p>
          <w:p w14:paraId="5DA02144" w14:textId="77777777" w:rsidR="0042613D" w:rsidRPr="00A40078" w:rsidRDefault="001C41E2" w:rsidP="0042613D">
            <w:pPr>
              <w:widowControl w:val="0"/>
              <w:tabs>
                <w:tab w:val="left" w:pos="84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4</w:t>
            </w:r>
            <w:r w:rsidR="0042613D" w:rsidRPr="00A40078">
              <w:rPr>
                <w:rFonts w:ascii="Times New Roman" w:hAnsi="Times New Roman" w:cs="Times New Roman"/>
                <w:bCs/>
                <w:sz w:val="24"/>
                <w:szCs w:val="24"/>
              </w:rPr>
              <w:t>. Возврат обеспечительного платежа Подрядчику осуществляется в случае:</w:t>
            </w:r>
          </w:p>
          <w:p w14:paraId="6329164D" w14:textId="77777777" w:rsidR="0042613D" w:rsidRPr="00A40078" w:rsidRDefault="0042613D" w:rsidP="0042613D">
            <w:pPr>
              <w:widowControl w:val="0"/>
              <w:tabs>
                <w:tab w:val="left" w:pos="84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 если Подрядчиком исполнены обязательства, исполнение которых покрывал обеспечительный платеж;</w:t>
            </w:r>
          </w:p>
          <w:p w14:paraId="3A498328" w14:textId="77777777" w:rsidR="0042613D" w:rsidRPr="00A40078" w:rsidRDefault="0042613D" w:rsidP="0042613D">
            <w:pPr>
              <w:widowControl w:val="0"/>
              <w:tabs>
                <w:tab w:val="left" w:pos="84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 если Подрядчик осуществил замену обеспечения на альтернативную форму обеспечения, предусмотренную настоящим Договором.</w:t>
            </w:r>
          </w:p>
          <w:p w14:paraId="313960B0" w14:textId="77777777" w:rsidR="0042613D" w:rsidRPr="00A40078" w:rsidRDefault="0042613D" w:rsidP="0042613D">
            <w:pPr>
              <w:widowControl w:val="0"/>
              <w:tabs>
                <w:tab w:val="left" w:pos="84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 xml:space="preserve">В этом случае, возврат обеспечительного платежа осуществляется на основании заявления Подрядчика в течение 15 (пятнадцати) дней с момента получения заявления Заказчиком. </w:t>
            </w:r>
          </w:p>
          <w:p w14:paraId="013EFA89" w14:textId="77777777" w:rsidR="0042613D" w:rsidRPr="00A40078" w:rsidRDefault="001C41E2" w:rsidP="0042613D">
            <w:pPr>
              <w:widowControl w:val="0"/>
              <w:tabs>
                <w:tab w:val="left" w:pos="840"/>
                <w:tab w:val="left" w:pos="1041"/>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5</w:t>
            </w:r>
            <w:r w:rsidR="0042613D" w:rsidRPr="00A40078">
              <w:rPr>
                <w:rFonts w:ascii="Times New Roman" w:hAnsi="Times New Roman" w:cs="Times New Roman"/>
                <w:bCs/>
                <w:sz w:val="24"/>
                <w:szCs w:val="24"/>
              </w:rPr>
              <w:t>.</w:t>
            </w:r>
            <w:r w:rsidR="0042613D" w:rsidRPr="00A40078">
              <w:rPr>
                <w:rFonts w:ascii="Times New Roman" w:hAnsi="Times New Roman" w:cs="Times New Roman"/>
                <w:bCs/>
                <w:sz w:val="24"/>
                <w:szCs w:val="24"/>
              </w:rPr>
              <w:tab/>
              <w:t>В случае неисполнения либо несвоевременного исполнения Подрядчиком обязательств, покрытых обеспечительным платежом, Заказчиком инициируются переговоры с Подрядчиком с целью устранения нарушений. При наличии оснований, Заказчиком инициируется претензионная работа.</w:t>
            </w:r>
          </w:p>
          <w:p w14:paraId="681E0EE4" w14:textId="77777777" w:rsidR="0042613D" w:rsidRPr="00A40078" w:rsidRDefault="001C41E2" w:rsidP="0042613D">
            <w:pPr>
              <w:widowControl w:val="0"/>
              <w:tabs>
                <w:tab w:val="left" w:pos="840"/>
                <w:tab w:val="left" w:pos="1041"/>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6</w:t>
            </w:r>
            <w:r w:rsidR="0042613D" w:rsidRPr="00A40078">
              <w:rPr>
                <w:rFonts w:ascii="Times New Roman" w:hAnsi="Times New Roman" w:cs="Times New Roman"/>
                <w:bCs/>
                <w:sz w:val="24"/>
                <w:szCs w:val="24"/>
              </w:rPr>
              <w:t>.</w:t>
            </w:r>
            <w:r w:rsidR="0042613D" w:rsidRPr="00A40078">
              <w:rPr>
                <w:rFonts w:ascii="Times New Roman" w:hAnsi="Times New Roman" w:cs="Times New Roman"/>
                <w:bCs/>
                <w:sz w:val="24"/>
                <w:szCs w:val="24"/>
              </w:rPr>
              <w:tab/>
              <w:t xml:space="preserve">Если по результатам анализа и проведенных переговоров Заказчик выявил наличие существенных рисков дальнейшего неисполнения Подрядчиком обязательств и недостижения взаимоприемлемого варианта урегулирования проблемы Заказчиком может быть принято решение о расторжении договора и списании обеспечительного платежа либо ином способе защиты интересов Заказчика. </w:t>
            </w:r>
          </w:p>
          <w:p w14:paraId="642E38B6" w14:textId="77777777" w:rsidR="0042613D" w:rsidRPr="00A40078" w:rsidRDefault="001C41E2" w:rsidP="0042613D">
            <w:pPr>
              <w:widowControl w:val="0"/>
              <w:tabs>
                <w:tab w:val="left" w:pos="840"/>
                <w:tab w:val="left" w:pos="1134"/>
                <w:tab w:val="left" w:pos="1418"/>
                <w:tab w:val="left" w:pos="156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7</w:t>
            </w:r>
            <w:r w:rsidR="0042613D" w:rsidRPr="00A40078">
              <w:rPr>
                <w:rFonts w:ascii="Times New Roman" w:hAnsi="Times New Roman" w:cs="Times New Roman"/>
                <w:bCs/>
                <w:sz w:val="24"/>
                <w:szCs w:val="24"/>
              </w:rPr>
              <w:t>.</w:t>
            </w:r>
            <w:r w:rsidR="0042613D" w:rsidRPr="00A40078">
              <w:rPr>
                <w:rFonts w:ascii="Times New Roman" w:hAnsi="Times New Roman" w:cs="Times New Roman"/>
                <w:bCs/>
                <w:sz w:val="24"/>
                <w:szCs w:val="24"/>
              </w:rPr>
              <w:tab/>
              <w:t>До списания обеспечительного платежа Заказчик обязан обеспечить проведение подготовительных мероприятий:</w:t>
            </w:r>
          </w:p>
          <w:p w14:paraId="5C429B65" w14:textId="77777777" w:rsidR="0042613D" w:rsidRPr="00A40078" w:rsidRDefault="0042613D" w:rsidP="0042613D">
            <w:pPr>
              <w:widowControl w:val="0"/>
              <w:numPr>
                <w:ilvl w:val="0"/>
                <w:numId w:val="61"/>
              </w:numPr>
              <w:tabs>
                <w:tab w:val="left" w:pos="709"/>
                <w:tab w:val="left" w:pos="1134"/>
              </w:tabs>
              <w:spacing w:after="0" w:line="240" w:lineRule="auto"/>
              <w:ind w:left="0"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для обеспечительных платежей, полученных в целях обеспечения обязательств Подрядчика в случае если договором предусмотрена авансовая форма расчетов осуществляется направление Подрядчику в установленном Договором порядке требования возврата авансового платежа за подписью уполномоченного лица и подготовка справки о выплаченных авансах (в случае фактического изменения авансовой задолженности Подрядчика производится актуализация справки);</w:t>
            </w:r>
          </w:p>
          <w:p w14:paraId="02506682" w14:textId="77777777" w:rsidR="0042613D" w:rsidRPr="00A40078" w:rsidRDefault="0042613D" w:rsidP="0042613D">
            <w:pPr>
              <w:widowControl w:val="0"/>
              <w:numPr>
                <w:ilvl w:val="0"/>
                <w:numId w:val="61"/>
              </w:numPr>
              <w:tabs>
                <w:tab w:val="left" w:pos="1134"/>
              </w:tabs>
              <w:spacing w:after="0" w:line="240" w:lineRule="auto"/>
              <w:ind w:left="0" w:right="26" w:firstLine="709"/>
              <w:jc w:val="both"/>
              <w:rPr>
                <w:rFonts w:ascii="Times New Roman" w:hAnsi="Times New Roman" w:cs="Times New Roman"/>
                <w:bCs/>
                <w:sz w:val="24"/>
                <w:szCs w:val="24"/>
                <w:lang w:eastAsia="ru-RU"/>
              </w:rPr>
            </w:pPr>
            <w:r w:rsidRPr="00A40078">
              <w:rPr>
                <w:rFonts w:ascii="Times New Roman" w:hAnsi="Times New Roman" w:cs="Times New Roman"/>
                <w:bCs/>
                <w:sz w:val="24"/>
                <w:szCs w:val="24"/>
              </w:rPr>
              <w:lastRenderedPageBreak/>
              <w:t>для обеспечительных платежей, предоставляемых в качестве обеспечения исполнения Подрядчиком обязательств по Договору или гарантийных обязательств, Заказчик обязан до списания обеспечительного платежа обеспечить проведение претензионной работы с Подрядчиком;</w:t>
            </w:r>
          </w:p>
          <w:p w14:paraId="61794385" w14:textId="77777777" w:rsidR="0042613D" w:rsidRPr="00A40078" w:rsidRDefault="001C41E2" w:rsidP="0042613D">
            <w:pPr>
              <w:widowControl w:val="0"/>
              <w:tabs>
                <w:tab w:val="left" w:pos="1134"/>
              </w:tabs>
              <w:spacing w:after="0" w:line="240" w:lineRule="auto"/>
              <w:ind w:left="49" w:right="26" w:firstLine="660"/>
              <w:jc w:val="both"/>
              <w:rPr>
                <w:rFonts w:ascii="Times New Roman" w:hAnsi="Times New Roman" w:cs="Times New Roman"/>
                <w:bCs/>
                <w:sz w:val="24"/>
                <w:szCs w:val="24"/>
                <w:lang w:eastAsia="ru-RU"/>
              </w:rPr>
            </w:pPr>
            <w:r w:rsidRPr="00A40078">
              <w:rPr>
                <w:rFonts w:ascii="Times New Roman" w:hAnsi="Times New Roman" w:cs="Times New Roman"/>
                <w:bCs/>
                <w:sz w:val="24"/>
                <w:szCs w:val="24"/>
              </w:rPr>
              <w:t>8</w:t>
            </w:r>
            <w:r w:rsidR="0042613D" w:rsidRPr="00A40078">
              <w:rPr>
                <w:rFonts w:ascii="Times New Roman" w:hAnsi="Times New Roman" w:cs="Times New Roman"/>
                <w:bCs/>
                <w:sz w:val="24"/>
                <w:szCs w:val="24"/>
              </w:rPr>
              <w:t>.</w:t>
            </w:r>
            <w:r w:rsidR="0042613D" w:rsidRPr="00A40078">
              <w:rPr>
                <w:rFonts w:ascii="Times New Roman" w:hAnsi="Times New Roman" w:cs="Times New Roman"/>
                <w:bCs/>
                <w:sz w:val="24"/>
                <w:szCs w:val="24"/>
              </w:rPr>
              <w:tab/>
              <w:t>В случае исполнения Подрядчиком требований о возврате авансового платежа/требований по претензии списание обеспечительного платежа не осуществляется.</w:t>
            </w:r>
          </w:p>
          <w:p w14:paraId="04202B4D" w14:textId="77777777" w:rsidR="0042613D" w:rsidRPr="00A40078" w:rsidRDefault="001C41E2" w:rsidP="0042613D">
            <w:pPr>
              <w:widowControl w:val="0"/>
              <w:tabs>
                <w:tab w:val="left" w:pos="84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9</w:t>
            </w:r>
            <w:r w:rsidR="0042613D" w:rsidRPr="00A40078">
              <w:rPr>
                <w:rFonts w:ascii="Times New Roman" w:hAnsi="Times New Roman" w:cs="Times New Roman"/>
                <w:bCs/>
                <w:sz w:val="24"/>
                <w:szCs w:val="24"/>
              </w:rPr>
              <w:t>. Сумма списания обеспечительного платежа определяется Заказчиком с учетом следующих положений:</w:t>
            </w:r>
          </w:p>
          <w:p w14:paraId="6129D541" w14:textId="77777777" w:rsidR="0042613D" w:rsidRPr="00A40078" w:rsidRDefault="0042613D" w:rsidP="0042613D">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10.1.</w:t>
            </w:r>
            <w:r w:rsidRPr="00A40078">
              <w:rPr>
                <w:rFonts w:ascii="Times New Roman" w:hAnsi="Times New Roman" w:cs="Times New Roman"/>
                <w:bCs/>
                <w:sz w:val="24"/>
                <w:szCs w:val="24"/>
              </w:rPr>
              <w:tab/>
              <w:t>Сумма списания обеспечительного платежа должна соответствовать минимальной из следующих двух величин:</w:t>
            </w:r>
          </w:p>
          <w:p w14:paraId="1CE705DE" w14:textId="77777777" w:rsidR="0042613D" w:rsidRPr="00A40078" w:rsidRDefault="0042613D" w:rsidP="0042613D">
            <w:pPr>
              <w:widowControl w:val="0"/>
              <w:tabs>
                <w:tab w:val="left" w:pos="1134"/>
                <w:tab w:val="left" w:pos="1325"/>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w:t>
            </w:r>
            <w:r w:rsidRPr="00A40078">
              <w:rPr>
                <w:rFonts w:ascii="Times New Roman" w:hAnsi="Times New Roman" w:cs="Times New Roman"/>
                <w:bCs/>
                <w:sz w:val="24"/>
                <w:szCs w:val="24"/>
              </w:rPr>
              <w:tab/>
              <w:t>суммы неисполненных денежных обязательств Подрядчика перед Заказчиком, рассчитанной в соответствии с пп. 10.2 настоящего Приложения;</w:t>
            </w:r>
          </w:p>
          <w:p w14:paraId="65D8D4A9" w14:textId="77777777" w:rsidR="0042613D" w:rsidRPr="00A40078" w:rsidRDefault="0042613D" w:rsidP="0042613D">
            <w:pPr>
              <w:widowControl w:val="0"/>
              <w:tabs>
                <w:tab w:val="left" w:pos="1134"/>
                <w:tab w:val="left" w:pos="1325"/>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w:t>
            </w:r>
            <w:r w:rsidRPr="00A40078">
              <w:rPr>
                <w:rFonts w:ascii="Times New Roman" w:hAnsi="Times New Roman" w:cs="Times New Roman"/>
                <w:bCs/>
                <w:sz w:val="24"/>
                <w:szCs w:val="24"/>
              </w:rPr>
              <w:tab/>
              <w:t>размера обеспечительного платежа.</w:t>
            </w:r>
          </w:p>
          <w:p w14:paraId="4A634E61" w14:textId="77777777" w:rsidR="0042613D" w:rsidRPr="00A40078" w:rsidRDefault="0042613D" w:rsidP="0042613D">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10.2.</w:t>
            </w:r>
            <w:r w:rsidRPr="00A40078">
              <w:rPr>
                <w:rFonts w:ascii="Times New Roman" w:hAnsi="Times New Roman" w:cs="Times New Roman"/>
                <w:bCs/>
                <w:sz w:val="24"/>
                <w:szCs w:val="24"/>
              </w:rPr>
              <w:tab/>
              <w:t>Для обеспечительных платежей, предоставляемых в качестве обеспечения исполнения обязательств по Договору сумма неисполненных денежных обязательств Подрядчика перед Заказчиком определяется с учетом:</w:t>
            </w:r>
          </w:p>
          <w:p w14:paraId="5EC2CA29" w14:textId="77777777" w:rsidR="0042613D" w:rsidRPr="00A40078" w:rsidRDefault="0042613D" w:rsidP="0042613D">
            <w:pPr>
              <w:widowControl w:val="0"/>
              <w:tabs>
                <w:tab w:val="left" w:pos="993"/>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w:t>
            </w:r>
            <w:r w:rsidRPr="00A40078">
              <w:rPr>
                <w:rFonts w:ascii="Times New Roman" w:hAnsi="Times New Roman" w:cs="Times New Roman"/>
                <w:bCs/>
                <w:sz w:val="24"/>
                <w:szCs w:val="24"/>
              </w:rPr>
              <w:tab/>
              <w:t>суммы выставленных Подрядчику и неоплаченных претензий (кроме претензий, отозванных Заказчиком);</w:t>
            </w:r>
          </w:p>
          <w:p w14:paraId="71D26873" w14:textId="77777777" w:rsidR="0042613D" w:rsidRPr="00A40078" w:rsidRDefault="0042613D" w:rsidP="0042613D">
            <w:pPr>
              <w:widowControl w:val="0"/>
              <w:tabs>
                <w:tab w:val="left" w:pos="993"/>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w:t>
            </w:r>
            <w:r w:rsidRPr="00A40078">
              <w:rPr>
                <w:rFonts w:ascii="Times New Roman" w:hAnsi="Times New Roman" w:cs="Times New Roman"/>
                <w:bCs/>
                <w:sz w:val="24"/>
                <w:szCs w:val="24"/>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14:paraId="2FFDF0A6" w14:textId="77777777" w:rsidR="0042613D" w:rsidRPr="00A40078" w:rsidRDefault="0042613D" w:rsidP="0042613D">
            <w:pPr>
              <w:widowControl w:val="0"/>
              <w:tabs>
                <w:tab w:val="left" w:pos="993"/>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w:t>
            </w:r>
            <w:r w:rsidRPr="00A40078">
              <w:rPr>
                <w:rFonts w:ascii="Times New Roman" w:hAnsi="Times New Roman" w:cs="Times New Roman"/>
                <w:bCs/>
                <w:sz w:val="24"/>
                <w:szCs w:val="24"/>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14:paraId="3C05E74C" w14:textId="77777777" w:rsidR="0042613D" w:rsidRPr="00A40078" w:rsidRDefault="0042613D" w:rsidP="0042613D">
            <w:pPr>
              <w:widowControl w:val="0"/>
              <w:tabs>
                <w:tab w:val="left" w:pos="993"/>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w:t>
            </w:r>
            <w:r w:rsidRPr="00A40078">
              <w:rPr>
                <w:rFonts w:ascii="Times New Roman" w:hAnsi="Times New Roman" w:cs="Times New Roman"/>
                <w:bCs/>
                <w:sz w:val="24"/>
                <w:szCs w:val="24"/>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14:paraId="49872407" w14:textId="77777777" w:rsidR="0042613D" w:rsidRPr="00A40078" w:rsidRDefault="0042613D" w:rsidP="0042613D">
            <w:pPr>
              <w:widowControl w:val="0"/>
              <w:tabs>
                <w:tab w:val="left" w:pos="993"/>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w:t>
            </w:r>
            <w:r w:rsidRPr="00A40078">
              <w:rPr>
                <w:rFonts w:ascii="Times New Roman" w:hAnsi="Times New Roman" w:cs="Times New Roman"/>
                <w:bCs/>
                <w:sz w:val="24"/>
                <w:szCs w:val="24"/>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14:paraId="607DFD14" w14:textId="77777777" w:rsidR="0042613D" w:rsidRPr="00A40078" w:rsidRDefault="0042613D" w:rsidP="0042613D">
            <w:pPr>
              <w:widowControl w:val="0"/>
              <w:tabs>
                <w:tab w:val="left" w:pos="993"/>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w:t>
            </w:r>
            <w:r w:rsidRPr="00A40078">
              <w:rPr>
                <w:rFonts w:ascii="Times New Roman" w:hAnsi="Times New Roman" w:cs="Times New Roman"/>
                <w:bCs/>
                <w:sz w:val="24"/>
                <w:szCs w:val="24"/>
              </w:rPr>
              <w:tab/>
              <w:t>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банковской гарантией на возврат авансовых платежей по Договору), либо в связи с произошедшей переплатой по Договору в пользу Подрядчика;</w:t>
            </w:r>
          </w:p>
          <w:p w14:paraId="5C62CE9E" w14:textId="77777777" w:rsidR="0042613D" w:rsidRPr="00A40078" w:rsidRDefault="0042613D" w:rsidP="0042613D">
            <w:pPr>
              <w:widowControl w:val="0"/>
              <w:tabs>
                <w:tab w:val="left" w:pos="993"/>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w:t>
            </w:r>
            <w:r w:rsidRPr="00A40078">
              <w:rPr>
                <w:rFonts w:ascii="Times New Roman" w:hAnsi="Times New Roman" w:cs="Times New Roman"/>
                <w:bCs/>
                <w:sz w:val="24"/>
                <w:szCs w:val="24"/>
              </w:rPr>
              <w:tab/>
              <w:t>иных подлежащих оплате и неисполненных обязательств Подрядчика перед Заказчиком (сверх суммы, уже учтенной в выставленных претензиях).</w:t>
            </w:r>
          </w:p>
          <w:p w14:paraId="559D61E2" w14:textId="77777777" w:rsidR="0042613D" w:rsidRPr="00A40078" w:rsidRDefault="0042613D" w:rsidP="0042613D">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10.3.</w:t>
            </w:r>
            <w:r w:rsidRPr="00A40078">
              <w:rPr>
                <w:rFonts w:ascii="Times New Roman" w:hAnsi="Times New Roman" w:cs="Times New Roman"/>
                <w:bCs/>
                <w:sz w:val="24"/>
                <w:szCs w:val="24"/>
              </w:rPr>
              <w:tab/>
              <w:t>Для обеспечительных платежей, предоставляемых в качестве обеспечения гарантийных обязательств, сумма неисполненных денежных обязательств Подрядчика перед Заказчиком определяется по аналогии с порядком, предусмотренным п. 10.2 настоящего Приложения, при этом в расчет принимаются только суммы задолженности, возникшие в связи с неисполнением Подрядчиком обязательств перед Заказчиком в течение гарантийного срока по Договору.</w:t>
            </w:r>
          </w:p>
          <w:p w14:paraId="11C0F6D1" w14:textId="77777777" w:rsidR="0042613D" w:rsidRPr="00A40078" w:rsidRDefault="0042613D" w:rsidP="0042613D">
            <w:pPr>
              <w:widowControl w:val="0"/>
              <w:tabs>
                <w:tab w:val="left" w:pos="840"/>
                <w:tab w:val="left" w:pos="1239"/>
                <w:tab w:val="left" w:pos="156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11.</w:t>
            </w:r>
            <w:r w:rsidRPr="00A40078">
              <w:rPr>
                <w:rFonts w:ascii="Times New Roman" w:hAnsi="Times New Roman" w:cs="Times New Roman"/>
                <w:bCs/>
                <w:sz w:val="24"/>
                <w:szCs w:val="24"/>
              </w:rPr>
              <w:tab/>
              <w:t xml:space="preserve">Признание Подрядчиком своей задолженности перед Заказчиком не является обязательным условием для рассмотрения вопроса о предъявлении требования о списании обеспечительного платежа. </w:t>
            </w:r>
          </w:p>
          <w:p w14:paraId="32C96FFE" w14:textId="77777777" w:rsidR="0042613D" w:rsidRPr="00A40078" w:rsidRDefault="0042613D" w:rsidP="0042613D">
            <w:pPr>
              <w:widowControl w:val="0"/>
              <w:tabs>
                <w:tab w:val="left" w:pos="840"/>
                <w:tab w:val="left" w:pos="1183"/>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12.</w:t>
            </w:r>
            <w:r w:rsidRPr="00A40078">
              <w:rPr>
                <w:rFonts w:ascii="Times New Roman" w:hAnsi="Times New Roman" w:cs="Times New Roman"/>
                <w:bCs/>
                <w:sz w:val="24"/>
                <w:szCs w:val="24"/>
              </w:rPr>
              <w:tab/>
              <w:t>В случае принятия решения о списании обеспечительного платежа Заказчик в течение 3 (трех) рабочих дней направляет Подрядчику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п. 10.2 настоящего Приложения.</w:t>
            </w:r>
          </w:p>
          <w:p w14:paraId="74DA225C" w14:textId="77777777" w:rsidR="0042613D" w:rsidRPr="00A40078" w:rsidRDefault="0042613D" w:rsidP="0042613D">
            <w:pPr>
              <w:widowControl w:val="0"/>
              <w:tabs>
                <w:tab w:val="left" w:pos="8979"/>
              </w:tabs>
              <w:spacing w:after="0" w:line="240" w:lineRule="auto"/>
              <w:ind w:right="26" w:firstLine="709"/>
              <w:jc w:val="both"/>
              <w:rPr>
                <w:rFonts w:ascii="Times New Roman" w:hAnsi="Times New Roman" w:cs="Times New Roman"/>
                <w:sz w:val="24"/>
                <w:szCs w:val="24"/>
              </w:rPr>
            </w:pPr>
            <w:r w:rsidRPr="00A40078">
              <w:rPr>
                <w:rFonts w:ascii="Times New Roman" w:hAnsi="Times New Roman" w:cs="Times New Roman"/>
                <w:bCs/>
                <w:sz w:val="24"/>
                <w:szCs w:val="24"/>
              </w:rPr>
              <w:t xml:space="preserve">13. </w:t>
            </w:r>
            <w:r w:rsidRPr="00A40078">
              <w:rPr>
                <w:rFonts w:ascii="Times New Roman" w:hAnsi="Times New Roman" w:cs="Times New Roman"/>
                <w:sz w:val="24"/>
                <w:szCs w:val="24"/>
              </w:rPr>
              <w:t xml:space="preserve">В случае </w:t>
            </w:r>
            <w:r w:rsidRPr="00A40078">
              <w:rPr>
                <w:rFonts w:ascii="Times New Roman" w:hAnsi="Times New Roman" w:cs="Times New Roman"/>
                <w:bCs/>
                <w:sz w:val="24"/>
                <w:szCs w:val="24"/>
              </w:rPr>
              <w:t>списания обеспечительного платежа</w:t>
            </w:r>
            <w:r w:rsidRPr="00A40078">
              <w:rPr>
                <w:rFonts w:ascii="Times New Roman" w:hAnsi="Times New Roman" w:cs="Times New Roman"/>
                <w:sz w:val="24"/>
                <w:szCs w:val="24"/>
              </w:rPr>
              <w:t xml:space="preserve"> у Подрядчика </w:t>
            </w:r>
            <w:r w:rsidRPr="00A40078">
              <w:rPr>
                <w:rFonts w:ascii="Times New Roman" w:hAnsi="Times New Roman" w:cs="Times New Roman"/>
                <w:bCs/>
                <w:sz w:val="24"/>
                <w:szCs w:val="24"/>
              </w:rPr>
              <w:t xml:space="preserve">возникает обязанность восстановить сумму обеспечительного платежа </w:t>
            </w:r>
            <w:r w:rsidRPr="00A40078">
              <w:rPr>
                <w:rFonts w:ascii="Times New Roman" w:hAnsi="Times New Roman" w:cs="Times New Roman"/>
                <w:sz w:val="24"/>
                <w:szCs w:val="24"/>
              </w:rPr>
              <w:t xml:space="preserve">до размера, установленного настоящим Договором, в течение 20 (двадцати) рабочих дней со дня уведомления </w:t>
            </w:r>
            <w:r w:rsidRPr="00A40078">
              <w:rPr>
                <w:rFonts w:ascii="Times New Roman" w:hAnsi="Times New Roman" w:cs="Times New Roman"/>
                <w:sz w:val="24"/>
                <w:szCs w:val="24"/>
              </w:rPr>
              <w:lastRenderedPageBreak/>
              <w:t>Подрядчика о таком списании денежных средств из суммы обеспечительного платежа.</w:t>
            </w:r>
          </w:p>
          <w:p w14:paraId="6F652160" w14:textId="77777777" w:rsidR="0042613D" w:rsidRPr="00A40078" w:rsidRDefault="0042613D" w:rsidP="0042613D">
            <w:pPr>
              <w:widowControl w:val="0"/>
              <w:tabs>
                <w:tab w:val="left" w:pos="8979"/>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14. На все суммы, указанные в настоящем Соглашении, Подрядчик обязуется не начислять проценты за пользование чужими денежными средствами, также обязуется не предъявлять требования об их взыскании, либо взыскании необоснованного обогащения, убытков.</w:t>
            </w:r>
          </w:p>
          <w:p w14:paraId="15BE46C1" w14:textId="77777777" w:rsidR="0042613D" w:rsidRPr="00A40078" w:rsidRDefault="0042613D" w:rsidP="0042613D">
            <w:pPr>
              <w:pStyle w:val="-"/>
              <w:widowControl w:val="0"/>
              <w:tabs>
                <w:tab w:val="left" w:pos="1320"/>
              </w:tabs>
              <w:spacing w:before="0" w:after="0" w:line="240" w:lineRule="auto"/>
              <w:ind w:firstLine="709"/>
              <w:jc w:val="both"/>
              <w:rPr>
                <w:rFonts w:cs="Times New Roman"/>
              </w:rPr>
            </w:pPr>
          </w:p>
        </w:tc>
      </w:tr>
    </w:tbl>
    <w:p w14:paraId="6F33D167" w14:textId="77777777" w:rsidR="0042613D" w:rsidRPr="00A40078" w:rsidRDefault="0042613D" w:rsidP="0042613D">
      <w:pPr>
        <w:pStyle w:val="aff2"/>
        <w:widowControl w:val="0"/>
        <w:ind w:left="7320" w:hanging="1508"/>
        <w:jc w:val="both"/>
        <w:rPr>
          <w:rFonts w:ascii="Times New Roman" w:hAnsi="Times New Roman" w:cs="Times New Roman"/>
          <w:sz w:val="24"/>
          <w:szCs w:val="24"/>
        </w:rPr>
      </w:pPr>
      <w:bookmarkStart w:id="9" w:name="Приложение_6"/>
    </w:p>
    <w:p w14:paraId="31F54159" w14:textId="77777777" w:rsidR="0042613D" w:rsidRPr="00A40078" w:rsidRDefault="0042613D" w:rsidP="0042613D">
      <w:pPr>
        <w:pStyle w:val="aff2"/>
        <w:widowControl w:val="0"/>
        <w:ind w:left="7320" w:hanging="1508"/>
        <w:jc w:val="both"/>
        <w:rPr>
          <w:rFonts w:ascii="Times New Roman" w:hAnsi="Times New Roman" w:cs="Times New Roman"/>
          <w:sz w:val="24"/>
          <w:szCs w:val="24"/>
        </w:rPr>
      </w:pPr>
    </w:p>
    <w:p w14:paraId="28D8C096" w14:textId="77777777" w:rsidR="0042613D" w:rsidRPr="00A40078" w:rsidRDefault="0042613D" w:rsidP="0042613D">
      <w:pPr>
        <w:spacing w:after="160" w:line="259" w:lineRule="auto"/>
        <w:rPr>
          <w:rFonts w:ascii="Times New Roman" w:eastAsia="SimSun" w:hAnsi="Times New Roman" w:cs="Times New Roman"/>
          <w:sz w:val="24"/>
          <w:szCs w:val="24"/>
          <w:lang w:eastAsia="ru-RU"/>
        </w:rPr>
      </w:pPr>
      <w:r w:rsidRPr="00A40078">
        <w:rPr>
          <w:rFonts w:ascii="Times New Roman" w:hAnsi="Times New Roman" w:cs="Times New Roman"/>
          <w:sz w:val="24"/>
          <w:szCs w:val="24"/>
        </w:rPr>
        <w:br w:type="page"/>
      </w:r>
    </w:p>
    <w:p w14:paraId="1E60F863" w14:textId="77777777" w:rsidR="0042613D" w:rsidRPr="00A40078" w:rsidRDefault="0042613D" w:rsidP="0042613D">
      <w:pPr>
        <w:pStyle w:val="aff2"/>
        <w:widowControl w:val="0"/>
        <w:ind w:left="7320" w:hanging="1508"/>
        <w:jc w:val="both"/>
        <w:rPr>
          <w:rFonts w:ascii="Times New Roman" w:hAnsi="Times New Roman" w:cs="Times New Roman"/>
          <w:sz w:val="24"/>
          <w:szCs w:val="24"/>
        </w:rPr>
      </w:pPr>
      <w:r w:rsidRPr="00A40078">
        <w:rPr>
          <w:rFonts w:ascii="Times New Roman" w:hAnsi="Times New Roman" w:cs="Times New Roman"/>
          <w:sz w:val="24"/>
          <w:szCs w:val="24"/>
        </w:rPr>
        <w:lastRenderedPageBreak/>
        <w:t xml:space="preserve">Приложение </w:t>
      </w:r>
      <w:bookmarkEnd w:id="9"/>
      <w:r w:rsidRPr="00A40078">
        <w:rPr>
          <w:rFonts w:ascii="Times New Roman" w:hAnsi="Times New Roman" w:cs="Times New Roman"/>
          <w:sz w:val="24"/>
          <w:szCs w:val="24"/>
        </w:rPr>
        <w:t xml:space="preserve">24 к Договору </w:t>
      </w:r>
    </w:p>
    <w:p w14:paraId="0925A2CB" w14:textId="77777777" w:rsidR="0042613D" w:rsidRPr="00A40078" w:rsidRDefault="0042613D" w:rsidP="0042613D">
      <w:pPr>
        <w:widowControl w:val="0"/>
        <w:spacing w:after="0" w:line="240" w:lineRule="auto"/>
        <w:ind w:left="5812"/>
        <w:rPr>
          <w:rFonts w:ascii="Times New Roman" w:hAnsi="Times New Roman" w:cs="Times New Roman"/>
          <w:sz w:val="24"/>
          <w:szCs w:val="24"/>
        </w:rPr>
      </w:pPr>
      <w:r w:rsidRPr="00A40078">
        <w:rPr>
          <w:rFonts w:ascii="Times New Roman" w:hAnsi="Times New Roman" w:cs="Times New Roman"/>
          <w:sz w:val="24"/>
          <w:szCs w:val="24"/>
        </w:rPr>
        <w:t>от ____________ № _____</w:t>
      </w:r>
    </w:p>
    <w:p w14:paraId="03E2FB66" w14:textId="77777777" w:rsidR="0042613D" w:rsidRPr="00A40078" w:rsidRDefault="0042613D" w:rsidP="0042613D">
      <w:pPr>
        <w:pStyle w:val="aff2"/>
        <w:widowControl w:val="0"/>
        <w:ind w:left="7320"/>
        <w:jc w:val="both"/>
        <w:rPr>
          <w:rFonts w:ascii="Times New Roman" w:hAnsi="Times New Roman" w:cs="Times New Roman"/>
          <w:sz w:val="24"/>
          <w:szCs w:val="24"/>
        </w:rPr>
      </w:pPr>
    </w:p>
    <w:p w14:paraId="35D32DA1" w14:textId="77777777" w:rsidR="0042613D" w:rsidRPr="00A40078" w:rsidRDefault="0042613D" w:rsidP="0042613D">
      <w:pPr>
        <w:widowControl w:val="0"/>
        <w:spacing w:after="0" w:line="240" w:lineRule="auto"/>
        <w:jc w:val="right"/>
        <w:rPr>
          <w:rFonts w:ascii="Times New Roman" w:hAnsi="Times New Roman" w:cs="Times New Roman"/>
          <w:sz w:val="24"/>
          <w:szCs w:val="24"/>
        </w:rPr>
      </w:pPr>
    </w:p>
    <w:p w14:paraId="018A4E76" w14:textId="77777777" w:rsidR="0042613D" w:rsidRPr="00A40078" w:rsidRDefault="0042613D" w:rsidP="001C41E2">
      <w:pPr>
        <w:widowControl w:val="0"/>
        <w:spacing w:after="0" w:line="240" w:lineRule="auto"/>
        <w:ind w:firstLine="708"/>
        <w:jc w:val="both"/>
        <w:rPr>
          <w:rFonts w:ascii="Times New Roman" w:hAnsi="Times New Roman" w:cs="Times New Roman"/>
          <w:sz w:val="24"/>
          <w:szCs w:val="24"/>
        </w:rPr>
      </w:pPr>
      <w:r w:rsidRPr="00A40078">
        <w:rPr>
          <w:rFonts w:ascii="Times New Roman" w:hAnsi="Times New Roman" w:cs="Times New Roman"/>
          <w:sz w:val="24"/>
          <w:szCs w:val="24"/>
        </w:rPr>
        <w:t>Форма определяется Типовым порядком приемки в эксплуатацию законченных строительством объектов приемочной комиссией утвержденным Распоряжением</w:t>
      </w:r>
      <w:r w:rsidR="001C41E2" w:rsidRPr="00A40078">
        <w:rPr>
          <w:rFonts w:ascii="Times New Roman" w:hAnsi="Times New Roman" w:cs="Times New Roman"/>
          <w:sz w:val="24"/>
          <w:szCs w:val="24"/>
        </w:rPr>
        <w:br/>
      </w:r>
      <w:r w:rsidRPr="00A40078">
        <w:rPr>
          <w:rFonts w:ascii="Times New Roman" w:hAnsi="Times New Roman" w:cs="Times New Roman"/>
          <w:sz w:val="24"/>
          <w:szCs w:val="24"/>
        </w:rPr>
        <w:t xml:space="preserve"> ПАО «Россети» </w:t>
      </w:r>
    </w:p>
    <w:p w14:paraId="31F0B798" w14:textId="77777777" w:rsidR="0042613D" w:rsidRPr="00A40078" w:rsidRDefault="0042613D" w:rsidP="0042613D">
      <w:pPr>
        <w:widowControl w:val="0"/>
        <w:spacing w:after="0" w:line="240" w:lineRule="auto"/>
        <w:rPr>
          <w:rFonts w:ascii="Times New Roman" w:eastAsia="MS Mincho" w:hAnsi="Times New Roman" w:cs="Times New Roman"/>
          <w:sz w:val="24"/>
          <w:szCs w:val="24"/>
        </w:rPr>
        <w:sectPr w:rsidR="0042613D" w:rsidRPr="00A40078" w:rsidSect="00E85603">
          <w:pgSz w:w="11906" w:h="16838"/>
          <w:pgMar w:top="1134" w:right="709" w:bottom="851" w:left="1701" w:header="709" w:footer="709" w:gutter="0"/>
          <w:cols w:space="720"/>
        </w:sectPr>
      </w:pPr>
    </w:p>
    <w:p w14:paraId="7AC01AEF" w14:textId="77777777" w:rsidR="0042613D" w:rsidRPr="00A40078" w:rsidRDefault="0042613D" w:rsidP="0042613D">
      <w:pPr>
        <w:widowControl w:val="0"/>
        <w:spacing w:after="0" w:line="240" w:lineRule="auto"/>
        <w:ind w:firstLine="4678"/>
        <w:jc w:val="right"/>
        <w:rPr>
          <w:rFonts w:ascii="Times New Roman" w:hAnsi="Times New Roman" w:cs="Times New Roman"/>
          <w:sz w:val="24"/>
          <w:szCs w:val="24"/>
        </w:rPr>
      </w:pPr>
      <w:r w:rsidRPr="00A40078">
        <w:rPr>
          <w:rFonts w:ascii="Times New Roman" w:hAnsi="Times New Roman" w:cs="Times New Roman"/>
          <w:sz w:val="24"/>
          <w:szCs w:val="24"/>
        </w:rPr>
        <w:lastRenderedPageBreak/>
        <w:t xml:space="preserve">Приложение 25 к Договору </w:t>
      </w:r>
    </w:p>
    <w:p w14:paraId="36D62A90" w14:textId="77777777" w:rsidR="0042613D" w:rsidRPr="00A40078" w:rsidRDefault="0042613D" w:rsidP="0042613D">
      <w:pPr>
        <w:widowControl w:val="0"/>
        <w:spacing w:after="0" w:line="240" w:lineRule="auto"/>
        <w:ind w:left="4678"/>
        <w:jc w:val="right"/>
        <w:rPr>
          <w:rFonts w:ascii="Times New Roman" w:eastAsia="Times New Roman" w:hAnsi="Times New Roman" w:cs="Times New Roman"/>
          <w:sz w:val="24"/>
          <w:szCs w:val="24"/>
        </w:rPr>
      </w:pPr>
      <w:r w:rsidRPr="00A40078">
        <w:rPr>
          <w:rFonts w:ascii="Times New Roman" w:hAnsi="Times New Roman" w:cs="Times New Roman"/>
          <w:sz w:val="24"/>
          <w:szCs w:val="24"/>
        </w:rPr>
        <w:t>от ____________ № _____</w:t>
      </w:r>
    </w:p>
    <w:p w14:paraId="512BAF8D" w14:textId="77777777" w:rsidR="0042613D" w:rsidRPr="00A40078" w:rsidRDefault="0042613D" w:rsidP="0042613D">
      <w:pPr>
        <w:widowControl w:val="0"/>
        <w:spacing w:after="0" w:line="240" w:lineRule="auto"/>
        <w:ind w:firstLine="708"/>
        <w:jc w:val="right"/>
        <w:rPr>
          <w:rFonts w:ascii="Times New Roman" w:hAnsi="Times New Roman" w:cs="Times New Roman"/>
          <w:sz w:val="24"/>
          <w:szCs w:val="24"/>
        </w:rPr>
      </w:pPr>
    </w:p>
    <w:p w14:paraId="13FA9AE1" w14:textId="77777777" w:rsidR="0042613D" w:rsidRPr="00A40078" w:rsidRDefault="0042613D" w:rsidP="001C41E2">
      <w:pPr>
        <w:widowControl w:val="0"/>
        <w:tabs>
          <w:tab w:val="left" w:pos="9637"/>
        </w:tabs>
        <w:spacing w:after="0" w:line="240" w:lineRule="auto"/>
        <w:ind w:firstLine="708"/>
        <w:jc w:val="both"/>
        <w:rPr>
          <w:rFonts w:ascii="Times New Roman" w:hAnsi="Times New Roman" w:cs="Times New Roman"/>
          <w:sz w:val="24"/>
          <w:szCs w:val="24"/>
        </w:rPr>
      </w:pPr>
      <w:r w:rsidRPr="00A40078">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Распоряжением </w:t>
      </w:r>
      <w:r w:rsidR="001C41E2" w:rsidRPr="00A40078">
        <w:rPr>
          <w:rFonts w:ascii="Times New Roman" w:hAnsi="Times New Roman" w:cs="Times New Roman"/>
          <w:sz w:val="24"/>
          <w:szCs w:val="24"/>
        </w:rPr>
        <w:br/>
      </w:r>
      <w:r w:rsidRPr="00A40078">
        <w:rPr>
          <w:rFonts w:ascii="Times New Roman" w:hAnsi="Times New Roman" w:cs="Times New Roman"/>
          <w:sz w:val="24"/>
          <w:szCs w:val="24"/>
        </w:rPr>
        <w:t xml:space="preserve">ПАО «Россети» </w:t>
      </w:r>
    </w:p>
    <w:p w14:paraId="1014575F" w14:textId="77777777" w:rsidR="0042613D" w:rsidRPr="00A40078" w:rsidRDefault="0042613D" w:rsidP="0042613D">
      <w:pPr>
        <w:pStyle w:val="3c"/>
        <w:widowControl w:val="0"/>
        <w:tabs>
          <w:tab w:val="left" w:pos="9496"/>
        </w:tabs>
        <w:spacing w:after="0"/>
        <w:ind w:right="-2"/>
        <w:rPr>
          <w:rFonts w:cs="Times New Roman"/>
          <w:sz w:val="24"/>
          <w:szCs w:val="24"/>
        </w:rPr>
        <w:sectPr w:rsidR="0042613D" w:rsidRPr="00A40078" w:rsidSect="00121648">
          <w:headerReference w:type="default" r:id="rId26"/>
          <w:footerReference w:type="default" r:id="rId27"/>
          <w:headerReference w:type="first" r:id="rId28"/>
          <w:footerReference w:type="first" r:id="rId29"/>
          <w:pgSz w:w="11906" w:h="16838"/>
          <w:pgMar w:top="1134" w:right="849" w:bottom="1134" w:left="1418" w:header="709" w:footer="709" w:gutter="0"/>
          <w:cols w:space="720"/>
          <w:docGrid w:linePitch="299"/>
        </w:sectPr>
      </w:pPr>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8"/>
        <w:gridCol w:w="1463"/>
        <w:gridCol w:w="2600"/>
        <w:gridCol w:w="1718"/>
        <w:gridCol w:w="318"/>
        <w:gridCol w:w="1381"/>
        <w:gridCol w:w="1844"/>
        <w:gridCol w:w="1690"/>
        <w:gridCol w:w="1963"/>
        <w:gridCol w:w="313"/>
        <w:gridCol w:w="998"/>
        <w:gridCol w:w="333"/>
      </w:tblGrid>
      <w:tr w:rsidR="0042613D" w:rsidRPr="00A40078" w14:paraId="6346C710" w14:textId="77777777" w:rsidTr="0042613D">
        <w:trPr>
          <w:gridAfter w:val="1"/>
          <w:wAfter w:w="333" w:type="dxa"/>
          <w:trHeight w:val="329"/>
        </w:trPr>
        <w:tc>
          <w:tcPr>
            <w:tcW w:w="993" w:type="dxa"/>
            <w:gridSpan w:val="2"/>
            <w:tcBorders>
              <w:top w:val="nil"/>
              <w:left w:val="nil"/>
              <w:bottom w:val="nil"/>
              <w:right w:val="nil"/>
            </w:tcBorders>
          </w:tcPr>
          <w:p w14:paraId="7768A2BD" w14:textId="77777777" w:rsidR="0042613D" w:rsidRPr="00A40078" w:rsidRDefault="0042613D" w:rsidP="0042613D">
            <w:pPr>
              <w:widowControl w:val="0"/>
              <w:spacing w:after="0" w:line="240" w:lineRule="auto"/>
              <w:rPr>
                <w:rFonts w:ascii="Times New Roman" w:eastAsia="Arial Unicode MS" w:hAnsi="Times New Roman" w:cs="Times New Roman"/>
                <w:sz w:val="24"/>
                <w:szCs w:val="24"/>
              </w:rPr>
            </w:pPr>
          </w:p>
        </w:tc>
        <w:tc>
          <w:tcPr>
            <w:tcW w:w="1463" w:type="dxa"/>
            <w:tcBorders>
              <w:top w:val="nil"/>
              <w:left w:val="nil"/>
              <w:bottom w:val="nil"/>
              <w:right w:val="nil"/>
            </w:tcBorders>
          </w:tcPr>
          <w:p w14:paraId="04381497" w14:textId="77777777" w:rsidR="0042613D" w:rsidRPr="00A40078" w:rsidRDefault="0042613D" w:rsidP="0042613D">
            <w:pPr>
              <w:widowControl w:val="0"/>
              <w:spacing w:after="0" w:line="240" w:lineRule="auto"/>
              <w:ind w:firstLine="709"/>
              <w:jc w:val="both"/>
              <w:rPr>
                <w:rFonts w:ascii="Times New Roman" w:eastAsia="Arial Unicode MS" w:hAnsi="Times New Roman" w:cs="Times New Roman"/>
                <w:sz w:val="24"/>
                <w:szCs w:val="24"/>
              </w:rPr>
            </w:pPr>
          </w:p>
        </w:tc>
        <w:tc>
          <w:tcPr>
            <w:tcW w:w="4636" w:type="dxa"/>
            <w:gridSpan w:val="3"/>
            <w:tcBorders>
              <w:top w:val="nil"/>
              <w:left w:val="nil"/>
              <w:bottom w:val="nil"/>
              <w:right w:val="nil"/>
            </w:tcBorders>
          </w:tcPr>
          <w:p w14:paraId="767A95EE" w14:textId="77777777" w:rsidR="0042613D" w:rsidRPr="00A40078" w:rsidRDefault="0042613D" w:rsidP="0042613D">
            <w:pPr>
              <w:widowControl w:val="0"/>
              <w:spacing w:after="0" w:line="240" w:lineRule="auto"/>
              <w:ind w:firstLine="709"/>
              <w:jc w:val="both"/>
              <w:rPr>
                <w:rFonts w:ascii="Times New Roman" w:eastAsia="Arial Unicode MS" w:hAnsi="Times New Roman" w:cs="Times New Roman"/>
                <w:sz w:val="24"/>
                <w:szCs w:val="24"/>
              </w:rPr>
            </w:pPr>
          </w:p>
        </w:tc>
        <w:tc>
          <w:tcPr>
            <w:tcW w:w="8189" w:type="dxa"/>
            <w:gridSpan w:val="6"/>
            <w:tcBorders>
              <w:top w:val="nil"/>
              <w:left w:val="nil"/>
              <w:bottom w:val="nil"/>
              <w:right w:val="nil"/>
            </w:tcBorders>
          </w:tcPr>
          <w:p w14:paraId="57D6CAB0" w14:textId="77777777" w:rsidR="0042613D" w:rsidRPr="00A40078" w:rsidRDefault="0042613D" w:rsidP="0042613D">
            <w:pPr>
              <w:widowControl w:val="0"/>
              <w:spacing w:after="0" w:line="240" w:lineRule="auto"/>
              <w:ind w:firstLine="3965"/>
              <w:jc w:val="both"/>
              <w:rPr>
                <w:rFonts w:ascii="Times New Roman" w:hAnsi="Times New Roman" w:cs="Times New Roman"/>
              </w:rPr>
            </w:pPr>
            <w:r w:rsidRPr="00A40078">
              <w:rPr>
                <w:rFonts w:ascii="Times New Roman" w:hAnsi="Times New Roman" w:cs="Times New Roman"/>
              </w:rPr>
              <w:t>Приложение 26</w:t>
            </w:r>
          </w:p>
          <w:p w14:paraId="662AAC42" w14:textId="77777777" w:rsidR="0042613D" w:rsidRPr="00A40078" w:rsidRDefault="0042613D" w:rsidP="0042613D">
            <w:pPr>
              <w:widowControl w:val="0"/>
              <w:spacing w:after="0" w:line="240" w:lineRule="auto"/>
              <w:ind w:left="3965" w:firstLine="5391"/>
              <w:rPr>
                <w:rFonts w:ascii="Times New Roman" w:hAnsi="Times New Roman" w:cs="Times New Roman"/>
                <w:sz w:val="24"/>
                <w:szCs w:val="24"/>
              </w:rPr>
            </w:pPr>
            <w:r w:rsidRPr="00A40078">
              <w:rPr>
                <w:rFonts w:ascii="Times New Roman" w:hAnsi="Times New Roman" w:cs="Times New Roman"/>
                <w:sz w:val="24"/>
                <w:szCs w:val="24"/>
              </w:rPr>
              <w:t>к Договору №_____</w:t>
            </w:r>
          </w:p>
          <w:p w14:paraId="0E1F5684" w14:textId="77777777" w:rsidR="0042613D" w:rsidRPr="00A40078" w:rsidRDefault="0042613D" w:rsidP="0042613D">
            <w:pPr>
              <w:widowControl w:val="0"/>
              <w:spacing w:after="0" w:line="240" w:lineRule="auto"/>
              <w:ind w:firstLine="3965"/>
              <w:jc w:val="both"/>
              <w:rPr>
                <w:rFonts w:ascii="Times New Roman" w:eastAsia="Arial Unicode MS" w:hAnsi="Times New Roman" w:cs="Times New Roman"/>
                <w:sz w:val="24"/>
                <w:szCs w:val="24"/>
              </w:rPr>
            </w:pPr>
            <w:r w:rsidRPr="00A40078">
              <w:rPr>
                <w:rFonts w:ascii="Times New Roman" w:hAnsi="Times New Roman" w:cs="Times New Roman"/>
                <w:sz w:val="24"/>
                <w:szCs w:val="24"/>
              </w:rPr>
              <w:t>от «____» _____________20___г.</w:t>
            </w:r>
          </w:p>
        </w:tc>
      </w:tr>
      <w:tr w:rsidR="0042613D" w:rsidRPr="00A40078" w14:paraId="0CC610AA" w14:textId="77777777" w:rsidTr="0042613D">
        <w:trPr>
          <w:gridAfter w:val="2"/>
          <w:wAfter w:w="1331" w:type="dxa"/>
          <w:trHeight w:val="65"/>
        </w:trPr>
        <w:tc>
          <w:tcPr>
            <w:tcW w:w="14283" w:type="dxa"/>
            <w:gridSpan w:val="11"/>
            <w:tcBorders>
              <w:top w:val="nil"/>
              <w:left w:val="nil"/>
              <w:bottom w:val="nil"/>
              <w:right w:val="nil"/>
            </w:tcBorders>
            <w:hideMark/>
          </w:tcPr>
          <w:p w14:paraId="2D4FAB19" w14:textId="77777777" w:rsidR="0042613D" w:rsidRPr="00A40078" w:rsidRDefault="0042613D" w:rsidP="0042613D">
            <w:pPr>
              <w:pStyle w:val="xl28"/>
              <w:widowControl w:val="0"/>
              <w:spacing w:before="0" w:beforeAutospacing="0" w:after="0" w:afterAutospacing="0"/>
              <w:ind w:firstLine="709"/>
              <w:jc w:val="both"/>
              <w:rPr>
                <w:rFonts w:eastAsia="Times New Roman"/>
                <w:sz w:val="24"/>
                <w:szCs w:val="24"/>
                <w:lang w:eastAsia="en-US"/>
              </w:rPr>
            </w:pPr>
            <w:r w:rsidRPr="00A40078">
              <w:rPr>
                <w:rFonts w:eastAsia="Times New Roman"/>
                <w:sz w:val="24"/>
                <w:szCs w:val="24"/>
                <w:lang w:eastAsia="en-US"/>
              </w:rPr>
              <w:t>Акт устранения замечаний, дефектов и недоделок,</w:t>
            </w:r>
          </w:p>
          <w:p w14:paraId="6463A257" w14:textId="77777777" w:rsidR="0042613D" w:rsidRPr="00A40078" w:rsidRDefault="0042613D" w:rsidP="0042613D">
            <w:pPr>
              <w:pStyle w:val="xl28"/>
              <w:widowControl w:val="0"/>
              <w:spacing w:before="0" w:beforeAutospacing="0" w:after="0" w:afterAutospacing="0"/>
              <w:ind w:firstLine="709"/>
              <w:jc w:val="both"/>
              <w:rPr>
                <w:rFonts w:eastAsia="Times New Roman"/>
                <w:sz w:val="24"/>
                <w:szCs w:val="24"/>
                <w:lang w:eastAsia="en-US"/>
              </w:rPr>
            </w:pPr>
            <w:r w:rsidRPr="00A40078">
              <w:rPr>
                <w:rFonts w:eastAsia="Times New Roman"/>
                <w:sz w:val="24"/>
                <w:szCs w:val="24"/>
                <w:lang w:eastAsia="en-US"/>
              </w:rPr>
              <w:t>выданных рабочей комиссией согласно Приложению № ____ к акту рабочей комиссии от ______________ № _____</w:t>
            </w:r>
          </w:p>
          <w:p w14:paraId="5D57CFA7" w14:textId="77777777" w:rsidR="0042613D" w:rsidRPr="00A40078" w:rsidRDefault="0042613D" w:rsidP="0042613D">
            <w:pPr>
              <w:pStyle w:val="xl28"/>
              <w:widowControl w:val="0"/>
              <w:spacing w:before="0" w:beforeAutospacing="0" w:after="0" w:afterAutospacing="0"/>
              <w:ind w:firstLine="709"/>
              <w:jc w:val="both"/>
              <w:rPr>
                <w:rFonts w:eastAsia="Times New Roman"/>
                <w:sz w:val="20"/>
                <w:szCs w:val="20"/>
                <w:lang w:eastAsia="en-US"/>
              </w:rPr>
            </w:pPr>
            <w:r w:rsidRPr="00A40078">
              <w:rPr>
                <w:rFonts w:eastAsia="Times New Roman"/>
                <w:sz w:val="24"/>
                <w:szCs w:val="24"/>
                <w:lang w:eastAsia="en-US"/>
              </w:rPr>
              <w:t>по титулу (объекту строительства): _________________________________________</w:t>
            </w:r>
          </w:p>
        </w:tc>
      </w:tr>
      <w:tr w:rsidR="0042613D" w:rsidRPr="00A40078" w14:paraId="254391D0" w14:textId="77777777" w:rsidTr="0042613D">
        <w:trPr>
          <w:gridAfter w:val="2"/>
          <w:wAfter w:w="1331" w:type="dxa"/>
          <w:trHeight w:val="65"/>
        </w:trPr>
        <w:tc>
          <w:tcPr>
            <w:tcW w:w="675" w:type="dxa"/>
            <w:tcBorders>
              <w:top w:val="nil"/>
              <w:left w:val="nil"/>
              <w:bottom w:val="single" w:sz="4" w:space="0" w:color="auto"/>
              <w:right w:val="nil"/>
            </w:tcBorders>
          </w:tcPr>
          <w:p w14:paraId="2579F8D1" w14:textId="77777777" w:rsidR="0042613D" w:rsidRPr="00A40078" w:rsidRDefault="0042613D" w:rsidP="0042613D">
            <w:pPr>
              <w:widowControl w:val="0"/>
              <w:spacing w:after="0" w:line="240" w:lineRule="auto"/>
              <w:ind w:firstLine="709"/>
              <w:jc w:val="both"/>
              <w:rPr>
                <w:rFonts w:ascii="Times New Roman" w:eastAsia="Arial Unicode MS" w:hAnsi="Times New Roman" w:cs="Times New Roman"/>
                <w:sz w:val="24"/>
                <w:szCs w:val="24"/>
              </w:rPr>
            </w:pPr>
          </w:p>
        </w:tc>
        <w:tc>
          <w:tcPr>
            <w:tcW w:w="13295" w:type="dxa"/>
            <w:gridSpan w:val="9"/>
            <w:tcBorders>
              <w:top w:val="nil"/>
              <w:left w:val="nil"/>
              <w:bottom w:val="single" w:sz="4" w:space="0" w:color="auto"/>
              <w:right w:val="nil"/>
            </w:tcBorders>
            <w:hideMark/>
          </w:tcPr>
          <w:p w14:paraId="534B2019" w14:textId="77777777" w:rsidR="0042613D" w:rsidRPr="00A40078" w:rsidRDefault="0042613D" w:rsidP="0042613D">
            <w:pPr>
              <w:widowControl w:val="0"/>
              <w:spacing w:after="0" w:line="240" w:lineRule="auto"/>
              <w:ind w:firstLine="4428"/>
              <w:jc w:val="both"/>
              <w:rPr>
                <w:rFonts w:ascii="Times New Roman" w:eastAsia="Arial Unicode MS" w:hAnsi="Times New Roman" w:cs="Times New Roman"/>
                <w:sz w:val="20"/>
                <w:szCs w:val="20"/>
              </w:rPr>
            </w:pPr>
            <w:r w:rsidRPr="00A40078">
              <w:rPr>
                <w:rFonts w:ascii="Times New Roman" w:hAnsi="Times New Roman" w:cs="Times New Roman"/>
                <w:sz w:val="20"/>
                <w:szCs w:val="20"/>
              </w:rPr>
              <w:t>(наименование титула строительства)</w:t>
            </w:r>
          </w:p>
        </w:tc>
        <w:tc>
          <w:tcPr>
            <w:tcW w:w="313" w:type="dxa"/>
            <w:tcBorders>
              <w:top w:val="nil"/>
              <w:left w:val="nil"/>
              <w:bottom w:val="single" w:sz="4" w:space="0" w:color="auto"/>
              <w:right w:val="nil"/>
            </w:tcBorders>
          </w:tcPr>
          <w:p w14:paraId="041B4570" w14:textId="77777777" w:rsidR="0042613D" w:rsidRPr="00A40078" w:rsidRDefault="0042613D" w:rsidP="0042613D">
            <w:pPr>
              <w:widowControl w:val="0"/>
              <w:spacing w:after="0" w:line="240" w:lineRule="auto"/>
              <w:ind w:firstLine="709"/>
              <w:jc w:val="both"/>
              <w:rPr>
                <w:rFonts w:ascii="Times New Roman" w:eastAsia="Arial Unicode MS" w:hAnsi="Times New Roman" w:cs="Times New Roman"/>
                <w:sz w:val="24"/>
                <w:szCs w:val="24"/>
              </w:rPr>
            </w:pPr>
          </w:p>
        </w:tc>
      </w:tr>
      <w:tr w:rsidR="0042613D" w:rsidRPr="00A40078" w14:paraId="2C1FE2D9" w14:textId="77777777" w:rsidTr="0042613D">
        <w:trPr>
          <w:gridAfter w:val="2"/>
          <w:wAfter w:w="1331" w:type="dxa"/>
          <w:trHeight w:val="970"/>
        </w:trPr>
        <w:tc>
          <w:tcPr>
            <w:tcW w:w="675" w:type="dxa"/>
            <w:tcBorders>
              <w:top w:val="single" w:sz="4" w:space="0" w:color="auto"/>
              <w:left w:val="single" w:sz="4" w:space="0" w:color="auto"/>
              <w:bottom w:val="single" w:sz="4" w:space="0" w:color="auto"/>
              <w:right w:val="single" w:sz="4" w:space="0" w:color="auto"/>
            </w:tcBorders>
            <w:vAlign w:val="center"/>
            <w:hideMark/>
          </w:tcPr>
          <w:p w14:paraId="2C3D8DEA" w14:textId="77777777" w:rsidR="0042613D" w:rsidRPr="00A40078" w:rsidRDefault="0042613D" w:rsidP="0042613D">
            <w:pPr>
              <w:widowControl w:val="0"/>
              <w:spacing w:after="0" w:line="240" w:lineRule="auto"/>
              <w:jc w:val="center"/>
              <w:rPr>
                <w:rFonts w:ascii="Times New Roman" w:eastAsia="Arial Unicode MS" w:hAnsi="Times New Roman" w:cs="Times New Roman"/>
                <w:sz w:val="20"/>
                <w:szCs w:val="20"/>
              </w:rPr>
            </w:pPr>
            <w:r w:rsidRPr="00A40078">
              <w:rPr>
                <w:rFonts w:ascii="Times New Roman" w:hAnsi="Times New Roman" w:cs="Times New Roman"/>
                <w:sz w:val="20"/>
                <w:szCs w:val="20"/>
              </w:rPr>
              <w:t>№ п/п*</w:t>
            </w:r>
          </w:p>
        </w:tc>
        <w:tc>
          <w:tcPr>
            <w:tcW w:w="4381" w:type="dxa"/>
            <w:gridSpan w:val="3"/>
            <w:tcBorders>
              <w:top w:val="single" w:sz="4" w:space="0" w:color="auto"/>
              <w:left w:val="single" w:sz="4" w:space="0" w:color="auto"/>
              <w:bottom w:val="single" w:sz="4" w:space="0" w:color="auto"/>
              <w:right w:val="single" w:sz="4" w:space="0" w:color="auto"/>
            </w:tcBorders>
            <w:vAlign w:val="center"/>
            <w:hideMark/>
          </w:tcPr>
          <w:p w14:paraId="507A0A12" w14:textId="77777777" w:rsidR="0042613D" w:rsidRPr="00A40078" w:rsidRDefault="0042613D" w:rsidP="0042613D">
            <w:pPr>
              <w:widowControl w:val="0"/>
              <w:spacing w:after="0" w:line="240" w:lineRule="auto"/>
              <w:jc w:val="center"/>
              <w:rPr>
                <w:rFonts w:ascii="Times New Roman" w:eastAsia="Arial Unicode MS" w:hAnsi="Times New Roman" w:cs="Times New Roman"/>
                <w:sz w:val="20"/>
                <w:szCs w:val="20"/>
              </w:rPr>
            </w:pPr>
            <w:r w:rsidRPr="00A40078">
              <w:rPr>
                <w:rFonts w:ascii="Times New Roman" w:hAnsi="Times New Roman" w:cs="Times New Roman"/>
                <w:sz w:val="20"/>
                <w:szCs w:val="20"/>
              </w:rPr>
              <w:t>Наименование мероприятий (замечания, дефекты и недоделки)</w:t>
            </w:r>
          </w:p>
        </w:tc>
        <w:tc>
          <w:tcPr>
            <w:tcW w:w="1718" w:type="dxa"/>
            <w:tcBorders>
              <w:top w:val="single" w:sz="4" w:space="0" w:color="auto"/>
              <w:left w:val="single" w:sz="4" w:space="0" w:color="auto"/>
              <w:bottom w:val="single" w:sz="4" w:space="0" w:color="auto"/>
              <w:right w:val="single" w:sz="4" w:space="0" w:color="auto"/>
            </w:tcBorders>
            <w:vAlign w:val="center"/>
            <w:hideMark/>
          </w:tcPr>
          <w:p w14:paraId="74E139FD" w14:textId="77777777" w:rsidR="0042613D" w:rsidRPr="00A40078" w:rsidRDefault="0042613D" w:rsidP="0042613D">
            <w:pPr>
              <w:widowControl w:val="0"/>
              <w:spacing w:after="0" w:line="240" w:lineRule="auto"/>
              <w:jc w:val="center"/>
              <w:rPr>
                <w:rFonts w:ascii="Times New Roman" w:eastAsia="Arial Unicode MS" w:hAnsi="Times New Roman" w:cs="Times New Roman"/>
                <w:sz w:val="20"/>
                <w:szCs w:val="20"/>
              </w:rPr>
            </w:pPr>
            <w:r w:rsidRPr="00A40078">
              <w:rPr>
                <w:rFonts w:ascii="Times New Roman" w:hAnsi="Times New Roman" w:cs="Times New Roman"/>
                <w:sz w:val="20"/>
                <w:szCs w:val="20"/>
              </w:rPr>
              <w:t>Кто выдал</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7F7A9CDC" w14:textId="77777777" w:rsidR="0042613D" w:rsidRPr="00A40078" w:rsidRDefault="0042613D" w:rsidP="0042613D">
            <w:pPr>
              <w:widowControl w:val="0"/>
              <w:spacing w:after="0" w:line="240" w:lineRule="auto"/>
              <w:jc w:val="center"/>
              <w:rPr>
                <w:rFonts w:ascii="Times New Roman" w:eastAsia="Arial Unicode MS" w:hAnsi="Times New Roman" w:cs="Times New Roman"/>
                <w:sz w:val="20"/>
                <w:szCs w:val="20"/>
              </w:rPr>
            </w:pPr>
            <w:r w:rsidRPr="00A40078">
              <w:rPr>
                <w:rFonts w:ascii="Times New Roman" w:hAnsi="Times New Roman" w:cs="Times New Roman"/>
                <w:sz w:val="20"/>
                <w:szCs w:val="16"/>
              </w:rPr>
              <w:t>Дата устранения</w:t>
            </w:r>
          </w:p>
        </w:tc>
        <w:tc>
          <w:tcPr>
            <w:tcW w:w="1844" w:type="dxa"/>
            <w:tcBorders>
              <w:top w:val="single" w:sz="4" w:space="0" w:color="auto"/>
              <w:left w:val="single" w:sz="4" w:space="0" w:color="auto"/>
              <w:bottom w:val="single" w:sz="4" w:space="0" w:color="auto"/>
              <w:right w:val="single" w:sz="4" w:space="0" w:color="auto"/>
            </w:tcBorders>
            <w:vAlign w:val="center"/>
            <w:hideMark/>
          </w:tcPr>
          <w:p w14:paraId="1DE0B12A" w14:textId="77777777" w:rsidR="0042613D" w:rsidRPr="00A40078" w:rsidRDefault="0042613D" w:rsidP="0042613D">
            <w:pPr>
              <w:widowControl w:val="0"/>
              <w:spacing w:after="0" w:line="240" w:lineRule="auto"/>
              <w:jc w:val="center"/>
              <w:rPr>
                <w:rFonts w:ascii="Times New Roman" w:eastAsia="Arial Unicode MS" w:hAnsi="Times New Roman" w:cs="Times New Roman"/>
                <w:sz w:val="20"/>
                <w:szCs w:val="20"/>
              </w:rPr>
            </w:pPr>
            <w:r w:rsidRPr="00A40078">
              <w:rPr>
                <w:rFonts w:ascii="Times New Roman" w:hAnsi="Times New Roman" w:cs="Times New Roman"/>
                <w:sz w:val="20"/>
                <w:szCs w:val="16"/>
              </w:rPr>
              <w:t>Кто устранил</w:t>
            </w:r>
          </w:p>
        </w:tc>
        <w:tc>
          <w:tcPr>
            <w:tcW w:w="3966" w:type="dxa"/>
            <w:gridSpan w:val="3"/>
            <w:tcBorders>
              <w:top w:val="single" w:sz="4" w:space="0" w:color="auto"/>
              <w:left w:val="single" w:sz="4" w:space="0" w:color="auto"/>
              <w:bottom w:val="single" w:sz="4" w:space="0" w:color="auto"/>
              <w:right w:val="single" w:sz="4" w:space="0" w:color="auto"/>
            </w:tcBorders>
            <w:vAlign w:val="center"/>
            <w:hideMark/>
          </w:tcPr>
          <w:p w14:paraId="4FF95ADE" w14:textId="77777777" w:rsidR="0042613D" w:rsidRPr="00A40078" w:rsidRDefault="0042613D" w:rsidP="0042613D">
            <w:pPr>
              <w:widowControl w:val="0"/>
              <w:spacing w:after="0" w:line="240" w:lineRule="auto"/>
              <w:ind w:left="153"/>
              <w:jc w:val="center"/>
              <w:rPr>
                <w:rFonts w:ascii="Times New Roman" w:eastAsia="Arial Unicode MS" w:hAnsi="Times New Roman" w:cs="Times New Roman"/>
                <w:sz w:val="20"/>
                <w:szCs w:val="20"/>
              </w:rPr>
            </w:pPr>
            <w:r w:rsidRPr="00A40078">
              <w:rPr>
                <w:rFonts w:ascii="Times New Roman" w:hAnsi="Times New Roman" w:cs="Times New Roman"/>
                <w:sz w:val="20"/>
                <w:szCs w:val="16"/>
              </w:rPr>
              <w:t>Примечание</w:t>
            </w:r>
          </w:p>
        </w:tc>
      </w:tr>
      <w:tr w:rsidR="0042613D" w:rsidRPr="00A40078" w14:paraId="66AFA905" w14:textId="77777777" w:rsidTr="0042613D">
        <w:trPr>
          <w:gridAfter w:val="2"/>
          <w:wAfter w:w="1331" w:type="dxa"/>
          <w:trHeight w:val="176"/>
        </w:trPr>
        <w:tc>
          <w:tcPr>
            <w:tcW w:w="675" w:type="dxa"/>
            <w:tcBorders>
              <w:top w:val="single" w:sz="4" w:space="0" w:color="auto"/>
              <w:left w:val="single" w:sz="4" w:space="0" w:color="auto"/>
              <w:bottom w:val="single" w:sz="4" w:space="0" w:color="auto"/>
              <w:right w:val="single" w:sz="4" w:space="0" w:color="auto"/>
            </w:tcBorders>
            <w:hideMark/>
          </w:tcPr>
          <w:p w14:paraId="5E4E5D65" w14:textId="77777777" w:rsidR="0042613D" w:rsidRPr="00A40078" w:rsidRDefault="0042613D" w:rsidP="0042613D">
            <w:pPr>
              <w:widowControl w:val="0"/>
              <w:spacing w:after="0" w:line="240" w:lineRule="auto"/>
              <w:jc w:val="center"/>
              <w:rPr>
                <w:rFonts w:ascii="Times New Roman" w:eastAsia="Arial Unicode MS" w:hAnsi="Times New Roman" w:cs="Times New Roman"/>
                <w:sz w:val="20"/>
                <w:szCs w:val="20"/>
              </w:rPr>
            </w:pPr>
            <w:r w:rsidRPr="00A40078">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hideMark/>
          </w:tcPr>
          <w:p w14:paraId="7F61DF3A" w14:textId="77777777" w:rsidR="0042613D" w:rsidRPr="00A40078" w:rsidRDefault="0042613D" w:rsidP="0042613D">
            <w:pPr>
              <w:widowControl w:val="0"/>
              <w:spacing w:after="0" w:line="240" w:lineRule="auto"/>
              <w:jc w:val="center"/>
              <w:rPr>
                <w:rFonts w:ascii="Times New Roman" w:eastAsia="Arial Unicode MS" w:hAnsi="Times New Roman" w:cs="Times New Roman"/>
                <w:sz w:val="20"/>
                <w:szCs w:val="20"/>
              </w:rPr>
            </w:pPr>
            <w:r w:rsidRPr="00A40078">
              <w:rPr>
                <w:rFonts w:ascii="Times New Roman" w:hAnsi="Times New Roman" w:cs="Times New Roman"/>
                <w:sz w:val="20"/>
                <w:szCs w:val="20"/>
              </w:rPr>
              <w:t>2</w:t>
            </w:r>
          </w:p>
        </w:tc>
        <w:tc>
          <w:tcPr>
            <w:tcW w:w="1718" w:type="dxa"/>
            <w:tcBorders>
              <w:top w:val="single" w:sz="4" w:space="0" w:color="auto"/>
              <w:left w:val="single" w:sz="4" w:space="0" w:color="auto"/>
              <w:bottom w:val="single" w:sz="4" w:space="0" w:color="auto"/>
              <w:right w:val="single" w:sz="4" w:space="0" w:color="auto"/>
            </w:tcBorders>
            <w:hideMark/>
          </w:tcPr>
          <w:p w14:paraId="68BDB7B8" w14:textId="77777777" w:rsidR="0042613D" w:rsidRPr="00A40078" w:rsidRDefault="0042613D" w:rsidP="0042613D">
            <w:pPr>
              <w:widowControl w:val="0"/>
              <w:spacing w:after="0" w:line="240" w:lineRule="auto"/>
              <w:jc w:val="center"/>
              <w:rPr>
                <w:rFonts w:ascii="Times New Roman" w:eastAsia="Arial Unicode MS" w:hAnsi="Times New Roman" w:cs="Times New Roman"/>
                <w:sz w:val="20"/>
                <w:szCs w:val="20"/>
              </w:rPr>
            </w:pPr>
            <w:r w:rsidRPr="00A40078">
              <w:rPr>
                <w:rFonts w:ascii="Times New Roman" w:hAnsi="Times New Roman" w:cs="Times New Roman"/>
                <w:sz w:val="20"/>
                <w:szCs w:val="20"/>
              </w:rPr>
              <w:t>3</w:t>
            </w:r>
          </w:p>
        </w:tc>
        <w:tc>
          <w:tcPr>
            <w:tcW w:w="1699" w:type="dxa"/>
            <w:gridSpan w:val="2"/>
            <w:tcBorders>
              <w:top w:val="single" w:sz="4" w:space="0" w:color="auto"/>
              <w:left w:val="single" w:sz="4" w:space="0" w:color="auto"/>
              <w:bottom w:val="single" w:sz="4" w:space="0" w:color="auto"/>
              <w:right w:val="single" w:sz="4" w:space="0" w:color="auto"/>
            </w:tcBorders>
            <w:hideMark/>
          </w:tcPr>
          <w:p w14:paraId="513DED3A" w14:textId="77777777" w:rsidR="0042613D" w:rsidRPr="00A40078" w:rsidRDefault="0042613D" w:rsidP="0042613D">
            <w:pPr>
              <w:widowControl w:val="0"/>
              <w:spacing w:after="0" w:line="240" w:lineRule="auto"/>
              <w:jc w:val="center"/>
              <w:rPr>
                <w:rFonts w:ascii="Times New Roman" w:eastAsia="Arial Unicode MS" w:hAnsi="Times New Roman" w:cs="Times New Roman"/>
                <w:sz w:val="20"/>
                <w:szCs w:val="20"/>
              </w:rPr>
            </w:pPr>
            <w:r w:rsidRPr="00A40078">
              <w:rPr>
                <w:rFonts w:ascii="Times New Roman" w:hAnsi="Times New Roman" w:cs="Times New Roman"/>
                <w:sz w:val="20"/>
                <w:szCs w:val="20"/>
              </w:rPr>
              <w:t>4</w:t>
            </w:r>
          </w:p>
        </w:tc>
        <w:tc>
          <w:tcPr>
            <w:tcW w:w="1844" w:type="dxa"/>
            <w:tcBorders>
              <w:top w:val="single" w:sz="4" w:space="0" w:color="auto"/>
              <w:left w:val="single" w:sz="4" w:space="0" w:color="auto"/>
              <w:bottom w:val="single" w:sz="4" w:space="0" w:color="auto"/>
              <w:right w:val="single" w:sz="4" w:space="0" w:color="auto"/>
            </w:tcBorders>
            <w:hideMark/>
          </w:tcPr>
          <w:p w14:paraId="4FC2ACAD" w14:textId="77777777" w:rsidR="0042613D" w:rsidRPr="00A40078" w:rsidRDefault="0042613D" w:rsidP="0042613D">
            <w:pPr>
              <w:widowControl w:val="0"/>
              <w:spacing w:after="0" w:line="240" w:lineRule="auto"/>
              <w:jc w:val="center"/>
              <w:rPr>
                <w:rFonts w:ascii="Times New Roman" w:eastAsia="Arial Unicode MS" w:hAnsi="Times New Roman" w:cs="Times New Roman"/>
                <w:sz w:val="20"/>
                <w:szCs w:val="20"/>
              </w:rPr>
            </w:pPr>
            <w:r w:rsidRPr="00A40078">
              <w:rPr>
                <w:rFonts w:ascii="Times New Roman" w:hAnsi="Times New Roman" w:cs="Times New Roman"/>
                <w:sz w:val="20"/>
                <w:szCs w:val="20"/>
              </w:rPr>
              <w:t>5</w:t>
            </w:r>
          </w:p>
        </w:tc>
        <w:tc>
          <w:tcPr>
            <w:tcW w:w="3966" w:type="dxa"/>
            <w:gridSpan w:val="3"/>
            <w:tcBorders>
              <w:top w:val="single" w:sz="4" w:space="0" w:color="auto"/>
              <w:left w:val="single" w:sz="4" w:space="0" w:color="auto"/>
              <w:bottom w:val="single" w:sz="4" w:space="0" w:color="auto"/>
              <w:right w:val="single" w:sz="4" w:space="0" w:color="auto"/>
            </w:tcBorders>
            <w:hideMark/>
          </w:tcPr>
          <w:p w14:paraId="7A67442F" w14:textId="77777777" w:rsidR="0042613D" w:rsidRPr="00A40078" w:rsidRDefault="0042613D" w:rsidP="0042613D">
            <w:pPr>
              <w:widowControl w:val="0"/>
              <w:spacing w:after="0" w:line="240" w:lineRule="auto"/>
              <w:ind w:left="153"/>
              <w:jc w:val="center"/>
              <w:rPr>
                <w:rFonts w:ascii="Times New Roman" w:eastAsia="Arial Unicode MS" w:hAnsi="Times New Roman" w:cs="Times New Roman"/>
                <w:sz w:val="20"/>
                <w:szCs w:val="20"/>
              </w:rPr>
            </w:pPr>
            <w:r w:rsidRPr="00A40078">
              <w:rPr>
                <w:rFonts w:ascii="Times New Roman" w:hAnsi="Times New Roman" w:cs="Times New Roman"/>
                <w:sz w:val="20"/>
                <w:szCs w:val="16"/>
              </w:rPr>
              <w:t>6</w:t>
            </w:r>
          </w:p>
        </w:tc>
      </w:tr>
      <w:tr w:rsidR="0042613D" w:rsidRPr="00A40078" w14:paraId="731D581D" w14:textId="77777777" w:rsidTr="0042613D">
        <w:trPr>
          <w:gridAfter w:val="2"/>
          <w:wAfter w:w="1331" w:type="dxa"/>
          <w:trHeight w:val="184"/>
        </w:trPr>
        <w:tc>
          <w:tcPr>
            <w:tcW w:w="675" w:type="dxa"/>
            <w:tcBorders>
              <w:top w:val="single" w:sz="4" w:space="0" w:color="auto"/>
              <w:left w:val="single" w:sz="4" w:space="0" w:color="auto"/>
              <w:bottom w:val="single" w:sz="4" w:space="0" w:color="auto"/>
              <w:right w:val="single" w:sz="4" w:space="0" w:color="auto"/>
            </w:tcBorders>
            <w:hideMark/>
          </w:tcPr>
          <w:p w14:paraId="7BF41F05" w14:textId="77777777" w:rsidR="0042613D" w:rsidRPr="00A40078" w:rsidRDefault="0042613D" w:rsidP="0042613D">
            <w:pPr>
              <w:widowControl w:val="0"/>
              <w:spacing w:after="0" w:line="240" w:lineRule="auto"/>
              <w:jc w:val="both"/>
              <w:rPr>
                <w:rFonts w:ascii="Times New Roman" w:eastAsia="Arial Unicode MS" w:hAnsi="Times New Roman" w:cs="Times New Roman"/>
                <w:sz w:val="20"/>
                <w:szCs w:val="20"/>
              </w:rPr>
            </w:pPr>
            <w:r w:rsidRPr="00A40078">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tcPr>
          <w:p w14:paraId="5F570CD5" w14:textId="77777777" w:rsidR="0042613D" w:rsidRPr="00A40078"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299437B3" w14:textId="77777777" w:rsidR="0042613D" w:rsidRPr="00A40078"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36298C38" w14:textId="77777777" w:rsidR="0042613D" w:rsidRPr="00A40078"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72F5110A" w14:textId="77777777" w:rsidR="0042613D" w:rsidRPr="00A40078"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3E9B9E86" w14:textId="77777777" w:rsidR="0042613D" w:rsidRPr="00A40078" w:rsidRDefault="0042613D" w:rsidP="0042613D">
            <w:pPr>
              <w:widowControl w:val="0"/>
              <w:spacing w:after="0" w:line="240" w:lineRule="auto"/>
              <w:ind w:left="153"/>
              <w:jc w:val="both"/>
              <w:rPr>
                <w:rFonts w:ascii="Times New Roman" w:eastAsia="Arial Unicode MS" w:hAnsi="Times New Roman" w:cs="Times New Roman"/>
                <w:sz w:val="20"/>
                <w:szCs w:val="20"/>
              </w:rPr>
            </w:pPr>
          </w:p>
        </w:tc>
      </w:tr>
      <w:tr w:rsidR="0042613D" w:rsidRPr="00A40078" w14:paraId="0BAA1971" w14:textId="77777777" w:rsidTr="0042613D">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47CA3DC8" w14:textId="77777777" w:rsidR="0042613D" w:rsidRPr="00A40078" w:rsidRDefault="0042613D" w:rsidP="0042613D">
            <w:pPr>
              <w:widowControl w:val="0"/>
              <w:spacing w:after="0" w:line="240" w:lineRule="auto"/>
              <w:jc w:val="both"/>
              <w:rPr>
                <w:rFonts w:ascii="Times New Roman" w:eastAsia="Arial Unicode MS" w:hAnsi="Times New Roman" w:cs="Times New Roman"/>
                <w:sz w:val="20"/>
                <w:szCs w:val="20"/>
              </w:rPr>
            </w:pPr>
            <w:r w:rsidRPr="00A40078">
              <w:rPr>
                <w:rFonts w:ascii="Times New Roman" w:hAnsi="Times New Roman" w:cs="Times New Roman"/>
                <w:sz w:val="20"/>
                <w:szCs w:val="20"/>
              </w:rPr>
              <w:t>2.</w:t>
            </w:r>
          </w:p>
        </w:tc>
        <w:tc>
          <w:tcPr>
            <w:tcW w:w="4381" w:type="dxa"/>
            <w:gridSpan w:val="3"/>
            <w:tcBorders>
              <w:top w:val="single" w:sz="4" w:space="0" w:color="auto"/>
              <w:left w:val="single" w:sz="4" w:space="0" w:color="auto"/>
              <w:bottom w:val="single" w:sz="4" w:space="0" w:color="auto"/>
              <w:right w:val="single" w:sz="4" w:space="0" w:color="auto"/>
            </w:tcBorders>
          </w:tcPr>
          <w:p w14:paraId="34B0F534" w14:textId="77777777" w:rsidR="0042613D" w:rsidRPr="00A40078"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03BB93AD" w14:textId="77777777" w:rsidR="0042613D" w:rsidRPr="00A40078"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4E1D07C6" w14:textId="77777777" w:rsidR="0042613D" w:rsidRPr="00A40078"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4AC00C0C" w14:textId="77777777" w:rsidR="0042613D" w:rsidRPr="00A40078"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449B0F63" w14:textId="77777777" w:rsidR="0042613D" w:rsidRPr="00A40078" w:rsidRDefault="0042613D" w:rsidP="0042613D">
            <w:pPr>
              <w:widowControl w:val="0"/>
              <w:spacing w:after="0" w:line="240" w:lineRule="auto"/>
              <w:ind w:left="153"/>
              <w:jc w:val="both"/>
              <w:rPr>
                <w:rFonts w:ascii="Times New Roman" w:eastAsia="Arial Unicode MS" w:hAnsi="Times New Roman" w:cs="Times New Roman"/>
                <w:sz w:val="20"/>
                <w:szCs w:val="20"/>
              </w:rPr>
            </w:pPr>
          </w:p>
        </w:tc>
      </w:tr>
      <w:tr w:rsidR="0042613D" w:rsidRPr="00A40078" w14:paraId="0DFE0ACA" w14:textId="77777777" w:rsidTr="0042613D">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179EBAAD" w14:textId="77777777" w:rsidR="0042613D" w:rsidRPr="00A40078" w:rsidRDefault="0042613D" w:rsidP="0042613D">
            <w:pPr>
              <w:widowControl w:val="0"/>
              <w:spacing w:after="0" w:line="240" w:lineRule="auto"/>
              <w:jc w:val="both"/>
              <w:rPr>
                <w:rFonts w:ascii="Times New Roman" w:eastAsia="Times New Roman" w:hAnsi="Times New Roman" w:cs="Times New Roman"/>
                <w:sz w:val="20"/>
                <w:szCs w:val="20"/>
              </w:rPr>
            </w:pPr>
            <w:r w:rsidRPr="00A40078">
              <w:rPr>
                <w:rFonts w:ascii="Times New Roman" w:hAnsi="Times New Roman" w:cs="Times New Roman"/>
                <w:sz w:val="20"/>
                <w:szCs w:val="20"/>
              </w:rPr>
              <w:t>3.</w:t>
            </w:r>
          </w:p>
        </w:tc>
        <w:tc>
          <w:tcPr>
            <w:tcW w:w="4381" w:type="dxa"/>
            <w:gridSpan w:val="3"/>
            <w:tcBorders>
              <w:top w:val="single" w:sz="4" w:space="0" w:color="auto"/>
              <w:left w:val="single" w:sz="4" w:space="0" w:color="auto"/>
              <w:bottom w:val="single" w:sz="4" w:space="0" w:color="auto"/>
              <w:right w:val="single" w:sz="4" w:space="0" w:color="auto"/>
            </w:tcBorders>
          </w:tcPr>
          <w:p w14:paraId="3F6C4249" w14:textId="77777777" w:rsidR="0042613D" w:rsidRPr="00A40078"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3737B047" w14:textId="77777777" w:rsidR="0042613D" w:rsidRPr="00A40078"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6E7271C0" w14:textId="77777777" w:rsidR="0042613D" w:rsidRPr="00A40078"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3782CA69" w14:textId="77777777" w:rsidR="0042613D" w:rsidRPr="00A40078"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2F9BFB22" w14:textId="77777777" w:rsidR="0042613D" w:rsidRPr="00A40078" w:rsidRDefault="0042613D" w:rsidP="0042613D">
            <w:pPr>
              <w:widowControl w:val="0"/>
              <w:spacing w:after="0" w:line="240" w:lineRule="auto"/>
              <w:ind w:left="153"/>
              <w:jc w:val="both"/>
              <w:rPr>
                <w:rFonts w:ascii="Times New Roman" w:eastAsia="Arial Unicode MS" w:hAnsi="Times New Roman" w:cs="Times New Roman"/>
                <w:sz w:val="20"/>
                <w:szCs w:val="20"/>
              </w:rPr>
            </w:pPr>
          </w:p>
        </w:tc>
      </w:tr>
      <w:tr w:rsidR="0042613D" w:rsidRPr="00A40078" w14:paraId="64EC935F" w14:textId="77777777" w:rsidTr="0042613D">
        <w:trPr>
          <w:trHeight w:val="167"/>
        </w:trPr>
        <w:tc>
          <w:tcPr>
            <w:tcW w:w="675" w:type="dxa"/>
            <w:tcBorders>
              <w:top w:val="nil"/>
              <w:left w:val="nil"/>
              <w:bottom w:val="nil"/>
              <w:right w:val="nil"/>
            </w:tcBorders>
          </w:tcPr>
          <w:p w14:paraId="65F0AD24" w14:textId="77777777" w:rsidR="0042613D" w:rsidRPr="00A40078" w:rsidRDefault="0042613D" w:rsidP="0042613D">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5D2F1C09" w14:textId="77777777" w:rsidR="0042613D" w:rsidRPr="00A40078" w:rsidRDefault="0042613D" w:rsidP="0042613D">
            <w:pPr>
              <w:widowControl w:val="0"/>
              <w:spacing w:after="0" w:line="240" w:lineRule="auto"/>
              <w:jc w:val="both"/>
              <w:rPr>
                <w:rFonts w:ascii="Times New Roman" w:eastAsia="Arial Unicode MS" w:hAnsi="Times New Roman" w:cs="Times New Roman"/>
                <w:b/>
                <w:bCs/>
                <w:sz w:val="20"/>
                <w:szCs w:val="20"/>
              </w:rPr>
            </w:pPr>
          </w:p>
        </w:tc>
        <w:tc>
          <w:tcPr>
            <w:tcW w:w="10558" w:type="dxa"/>
            <w:gridSpan w:val="9"/>
            <w:tcBorders>
              <w:top w:val="nil"/>
              <w:left w:val="nil"/>
              <w:bottom w:val="nil"/>
              <w:right w:val="nil"/>
            </w:tcBorders>
          </w:tcPr>
          <w:p w14:paraId="73537CED" w14:textId="77777777" w:rsidR="0042613D" w:rsidRPr="00A40078" w:rsidRDefault="0042613D" w:rsidP="0042613D">
            <w:pPr>
              <w:widowControl w:val="0"/>
              <w:spacing w:after="0" w:line="240" w:lineRule="auto"/>
              <w:ind w:firstLine="709"/>
              <w:jc w:val="both"/>
              <w:rPr>
                <w:rFonts w:ascii="Times New Roman" w:eastAsia="Arial Unicode MS" w:hAnsi="Times New Roman" w:cs="Times New Roman"/>
                <w:sz w:val="20"/>
                <w:szCs w:val="20"/>
              </w:rPr>
            </w:pPr>
          </w:p>
        </w:tc>
      </w:tr>
      <w:tr w:rsidR="0042613D" w:rsidRPr="00A40078" w14:paraId="400CCF74" w14:textId="77777777" w:rsidTr="0042613D">
        <w:trPr>
          <w:gridAfter w:val="1"/>
          <w:wAfter w:w="333" w:type="dxa"/>
          <w:trHeight w:val="299"/>
        </w:trPr>
        <w:tc>
          <w:tcPr>
            <w:tcW w:w="675" w:type="dxa"/>
            <w:tcBorders>
              <w:top w:val="nil"/>
              <w:left w:val="nil"/>
              <w:bottom w:val="nil"/>
              <w:right w:val="nil"/>
            </w:tcBorders>
          </w:tcPr>
          <w:p w14:paraId="62DE8657" w14:textId="77777777" w:rsidR="0042613D" w:rsidRPr="00A40078" w:rsidRDefault="0042613D" w:rsidP="0042613D">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0DD4A7DA" w14:textId="77777777" w:rsidR="0042613D" w:rsidRPr="00A40078" w:rsidRDefault="0042613D" w:rsidP="0042613D">
            <w:pPr>
              <w:widowControl w:val="0"/>
              <w:spacing w:after="0" w:line="240" w:lineRule="auto"/>
              <w:jc w:val="both"/>
              <w:rPr>
                <w:rFonts w:ascii="Times New Roman" w:eastAsia="Arial Unicode MS" w:hAnsi="Times New Roman" w:cs="Times New Roman"/>
                <w:i/>
                <w:sz w:val="20"/>
                <w:szCs w:val="20"/>
              </w:rPr>
            </w:pPr>
            <w:r w:rsidRPr="00A40078">
              <w:rPr>
                <w:rFonts w:ascii="Times New Roman" w:hAnsi="Times New Roman" w:cs="Times New Roman"/>
                <w:sz w:val="20"/>
                <w:szCs w:val="20"/>
              </w:rPr>
              <w:t xml:space="preserve">Председатель рабочей комиссии </w:t>
            </w:r>
          </w:p>
        </w:tc>
        <w:tc>
          <w:tcPr>
            <w:tcW w:w="6951" w:type="dxa"/>
            <w:gridSpan w:val="5"/>
            <w:tcBorders>
              <w:top w:val="nil"/>
              <w:left w:val="nil"/>
              <w:bottom w:val="nil"/>
              <w:right w:val="nil"/>
            </w:tcBorders>
            <w:hideMark/>
          </w:tcPr>
          <w:p w14:paraId="32380D6B" w14:textId="77777777" w:rsidR="0042613D" w:rsidRPr="00A40078" w:rsidRDefault="0042613D" w:rsidP="0042613D">
            <w:pPr>
              <w:widowControl w:val="0"/>
              <w:tabs>
                <w:tab w:val="left" w:pos="6345"/>
              </w:tabs>
              <w:spacing w:after="0" w:line="240" w:lineRule="auto"/>
              <w:ind w:left="-58" w:right="225"/>
              <w:rPr>
                <w:rFonts w:ascii="Times New Roman" w:eastAsia="Arial Unicode MS" w:hAnsi="Times New Roman" w:cs="Times New Roman"/>
                <w:i/>
                <w:sz w:val="20"/>
                <w:szCs w:val="20"/>
              </w:rPr>
            </w:pPr>
            <w:r w:rsidRPr="00A40078">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2B6796B1" w14:textId="77777777" w:rsidR="0042613D" w:rsidRPr="00A40078" w:rsidRDefault="0042613D" w:rsidP="0042613D">
            <w:pPr>
              <w:widowControl w:val="0"/>
              <w:spacing w:after="0" w:line="240" w:lineRule="auto"/>
              <w:jc w:val="both"/>
              <w:rPr>
                <w:rFonts w:ascii="Times New Roman" w:eastAsia="Arial Unicode MS" w:hAnsi="Times New Roman" w:cs="Times New Roman"/>
                <w:sz w:val="20"/>
                <w:szCs w:val="20"/>
              </w:rPr>
            </w:pPr>
            <w:r w:rsidRPr="00A40078">
              <w:rPr>
                <w:rFonts w:ascii="Times New Roman" w:eastAsia="Arial Unicode MS" w:hAnsi="Times New Roman" w:cs="Times New Roman"/>
                <w:i/>
                <w:sz w:val="20"/>
                <w:szCs w:val="20"/>
              </w:rPr>
              <w:t>Ф.И.О.</w:t>
            </w:r>
          </w:p>
        </w:tc>
      </w:tr>
      <w:tr w:rsidR="0042613D" w:rsidRPr="00A40078" w14:paraId="4E94D2AB" w14:textId="77777777" w:rsidTr="0042613D">
        <w:trPr>
          <w:gridAfter w:val="1"/>
          <w:wAfter w:w="333" w:type="dxa"/>
          <w:trHeight w:val="299"/>
        </w:trPr>
        <w:tc>
          <w:tcPr>
            <w:tcW w:w="675" w:type="dxa"/>
            <w:tcBorders>
              <w:top w:val="nil"/>
              <w:left w:val="nil"/>
              <w:bottom w:val="nil"/>
              <w:right w:val="nil"/>
            </w:tcBorders>
          </w:tcPr>
          <w:p w14:paraId="467F7619" w14:textId="77777777" w:rsidR="0042613D" w:rsidRPr="00A40078" w:rsidRDefault="0042613D" w:rsidP="0042613D">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22E27892" w14:textId="77777777" w:rsidR="0042613D" w:rsidRPr="00A40078" w:rsidRDefault="0042613D" w:rsidP="0042613D">
            <w:pPr>
              <w:widowControl w:val="0"/>
              <w:spacing w:after="0" w:line="240" w:lineRule="auto"/>
              <w:jc w:val="both"/>
              <w:rPr>
                <w:rFonts w:ascii="Times New Roman" w:eastAsia="Times New Roman" w:hAnsi="Times New Roman" w:cs="Times New Roman"/>
                <w:sz w:val="20"/>
                <w:szCs w:val="20"/>
              </w:rPr>
            </w:pPr>
            <w:r w:rsidRPr="00A40078">
              <w:rPr>
                <w:rFonts w:ascii="Times New Roman" w:hAnsi="Times New Roman" w:cs="Times New Roman"/>
                <w:sz w:val="20"/>
                <w:szCs w:val="20"/>
              </w:rPr>
              <w:t xml:space="preserve">Представитель эксплуатирующей организации </w:t>
            </w:r>
          </w:p>
        </w:tc>
        <w:tc>
          <w:tcPr>
            <w:tcW w:w="6951" w:type="dxa"/>
            <w:gridSpan w:val="5"/>
            <w:tcBorders>
              <w:top w:val="nil"/>
              <w:left w:val="nil"/>
              <w:bottom w:val="nil"/>
              <w:right w:val="nil"/>
            </w:tcBorders>
            <w:hideMark/>
          </w:tcPr>
          <w:p w14:paraId="65384A8F" w14:textId="77777777" w:rsidR="0042613D" w:rsidRPr="00A40078" w:rsidRDefault="0042613D" w:rsidP="0042613D">
            <w:pPr>
              <w:widowControl w:val="0"/>
              <w:tabs>
                <w:tab w:val="left" w:pos="6345"/>
              </w:tabs>
              <w:spacing w:after="0" w:line="240" w:lineRule="auto"/>
              <w:ind w:left="-58" w:right="225"/>
              <w:rPr>
                <w:rFonts w:ascii="Times New Roman" w:eastAsia="Arial Unicode MS" w:hAnsi="Times New Roman" w:cs="Times New Roman"/>
                <w:i/>
                <w:sz w:val="20"/>
                <w:szCs w:val="20"/>
              </w:rPr>
            </w:pPr>
            <w:r w:rsidRPr="00A40078">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3B9141C4" w14:textId="77777777" w:rsidR="0042613D" w:rsidRPr="00A40078" w:rsidRDefault="0042613D" w:rsidP="0042613D">
            <w:pPr>
              <w:widowControl w:val="0"/>
              <w:spacing w:after="0" w:line="240" w:lineRule="auto"/>
              <w:jc w:val="both"/>
              <w:rPr>
                <w:rFonts w:ascii="Times New Roman" w:eastAsia="Arial Unicode MS" w:hAnsi="Times New Roman" w:cs="Times New Roman"/>
                <w:sz w:val="20"/>
                <w:szCs w:val="20"/>
              </w:rPr>
            </w:pPr>
            <w:r w:rsidRPr="00A40078">
              <w:rPr>
                <w:rFonts w:ascii="Times New Roman" w:eastAsia="Arial Unicode MS" w:hAnsi="Times New Roman" w:cs="Times New Roman"/>
                <w:i/>
                <w:sz w:val="20"/>
                <w:szCs w:val="20"/>
              </w:rPr>
              <w:t>Ф.И.О.</w:t>
            </w:r>
          </w:p>
        </w:tc>
      </w:tr>
      <w:tr w:rsidR="0042613D" w:rsidRPr="00A40078" w14:paraId="55F5D855" w14:textId="77777777" w:rsidTr="0042613D">
        <w:trPr>
          <w:gridAfter w:val="1"/>
          <w:wAfter w:w="333" w:type="dxa"/>
          <w:trHeight w:val="299"/>
        </w:trPr>
        <w:tc>
          <w:tcPr>
            <w:tcW w:w="675" w:type="dxa"/>
            <w:tcBorders>
              <w:top w:val="nil"/>
              <w:left w:val="nil"/>
              <w:bottom w:val="nil"/>
              <w:right w:val="nil"/>
            </w:tcBorders>
          </w:tcPr>
          <w:p w14:paraId="3E62DB7D" w14:textId="77777777" w:rsidR="0042613D" w:rsidRPr="00A40078" w:rsidRDefault="0042613D" w:rsidP="0042613D">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718B1D6E" w14:textId="77777777" w:rsidR="0042613D" w:rsidRPr="00A40078" w:rsidRDefault="0042613D" w:rsidP="0042613D">
            <w:pPr>
              <w:widowControl w:val="0"/>
              <w:spacing w:after="0" w:line="240" w:lineRule="auto"/>
              <w:jc w:val="both"/>
              <w:rPr>
                <w:rFonts w:ascii="Times New Roman" w:eastAsia="Times New Roman" w:hAnsi="Times New Roman" w:cs="Times New Roman"/>
                <w:sz w:val="20"/>
                <w:szCs w:val="20"/>
              </w:rPr>
            </w:pPr>
            <w:r w:rsidRPr="00A40078">
              <w:rPr>
                <w:rFonts w:ascii="Times New Roman" w:hAnsi="Times New Roman" w:cs="Times New Roman"/>
                <w:sz w:val="20"/>
                <w:szCs w:val="20"/>
              </w:rPr>
              <w:t>Представители рабочей комиссии, выдавшие замечания</w:t>
            </w:r>
          </w:p>
        </w:tc>
        <w:tc>
          <w:tcPr>
            <w:tcW w:w="6951" w:type="dxa"/>
            <w:gridSpan w:val="5"/>
            <w:tcBorders>
              <w:top w:val="nil"/>
              <w:left w:val="nil"/>
              <w:bottom w:val="nil"/>
              <w:right w:val="nil"/>
            </w:tcBorders>
          </w:tcPr>
          <w:p w14:paraId="00F4E8B2" w14:textId="77777777" w:rsidR="0042613D" w:rsidRPr="00A40078" w:rsidRDefault="0042613D" w:rsidP="0042613D">
            <w:pPr>
              <w:widowControl w:val="0"/>
              <w:tabs>
                <w:tab w:val="left" w:pos="6345"/>
              </w:tabs>
              <w:spacing w:after="0" w:line="240" w:lineRule="auto"/>
              <w:ind w:left="-58" w:right="225"/>
              <w:rPr>
                <w:rFonts w:ascii="Times New Roman" w:eastAsia="Arial Unicode MS" w:hAnsi="Times New Roman" w:cs="Times New Roman"/>
                <w:i/>
                <w:sz w:val="20"/>
                <w:szCs w:val="20"/>
              </w:rPr>
            </w:pPr>
          </w:p>
          <w:p w14:paraId="4E8F9F26" w14:textId="77777777" w:rsidR="0042613D" w:rsidRPr="00A40078" w:rsidRDefault="0042613D" w:rsidP="0042613D">
            <w:pPr>
              <w:widowControl w:val="0"/>
              <w:tabs>
                <w:tab w:val="left" w:pos="6345"/>
              </w:tabs>
              <w:spacing w:after="0" w:line="240" w:lineRule="auto"/>
              <w:ind w:left="-58" w:right="225"/>
              <w:rPr>
                <w:rFonts w:ascii="Times New Roman" w:eastAsia="Arial Unicode MS" w:hAnsi="Times New Roman" w:cs="Times New Roman"/>
                <w:i/>
                <w:sz w:val="20"/>
                <w:szCs w:val="20"/>
              </w:rPr>
            </w:pPr>
            <w:r w:rsidRPr="00A40078">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76D94E44" w14:textId="77777777" w:rsidR="0042613D" w:rsidRPr="00A40078" w:rsidRDefault="0042613D" w:rsidP="0042613D">
            <w:pPr>
              <w:widowControl w:val="0"/>
              <w:spacing w:after="0" w:line="240" w:lineRule="auto"/>
              <w:jc w:val="both"/>
              <w:rPr>
                <w:rFonts w:ascii="Times New Roman" w:eastAsia="Arial Unicode MS" w:hAnsi="Times New Roman" w:cs="Times New Roman"/>
                <w:i/>
                <w:sz w:val="20"/>
                <w:szCs w:val="20"/>
              </w:rPr>
            </w:pPr>
          </w:p>
          <w:p w14:paraId="099C8DBA" w14:textId="77777777" w:rsidR="0042613D" w:rsidRPr="00A40078" w:rsidRDefault="0042613D" w:rsidP="0042613D">
            <w:pPr>
              <w:widowControl w:val="0"/>
              <w:spacing w:after="0" w:line="240" w:lineRule="auto"/>
              <w:jc w:val="both"/>
              <w:rPr>
                <w:rFonts w:ascii="Times New Roman" w:eastAsia="Arial Unicode MS" w:hAnsi="Times New Roman" w:cs="Times New Roman"/>
                <w:sz w:val="20"/>
                <w:szCs w:val="20"/>
              </w:rPr>
            </w:pPr>
            <w:r w:rsidRPr="00A40078">
              <w:rPr>
                <w:rFonts w:ascii="Times New Roman" w:eastAsia="Arial Unicode MS" w:hAnsi="Times New Roman" w:cs="Times New Roman"/>
                <w:i/>
                <w:sz w:val="20"/>
                <w:szCs w:val="20"/>
              </w:rPr>
              <w:t>Ф.И.О.</w:t>
            </w:r>
          </w:p>
        </w:tc>
      </w:tr>
      <w:tr w:rsidR="0042613D" w:rsidRPr="00A40078" w14:paraId="61796ED0" w14:textId="77777777" w:rsidTr="0042613D">
        <w:trPr>
          <w:gridAfter w:val="1"/>
          <w:wAfter w:w="333" w:type="dxa"/>
          <w:trHeight w:val="299"/>
        </w:trPr>
        <w:tc>
          <w:tcPr>
            <w:tcW w:w="675" w:type="dxa"/>
            <w:tcBorders>
              <w:top w:val="nil"/>
              <w:left w:val="nil"/>
              <w:bottom w:val="nil"/>
              <w:right w:val="nil"/>
            </w:tcBorders>
          </w:tcPr>
          <w:p w14:paraId="537924D2" w14:textId="77777777" w:rsidR="0042613D" w:rsidRPr="00A40078" w:rsidRDefault="0042613D" w:rsidP="0042613D">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6986745D" w14:textId="77777777" w:rsidR="0042613D" w:rsidRPr="00A40078" w:rsidRDefault="0042613D" w:rsidP="0042613D">
            <w:pPr>
              <w:widowControl w:val="0"/>
              <w:spacing w:after="0" w:line="240" w:lineRule="auto"/>
              <w:jc w:val="both"/>
              <w:rPr>
                <w:rFonts w:ascii="Times New Roman" w:eastAsia="Times New Roman" w:hAnsi="Times New Roman" w:cs="Times New Roman"/>
                <w:sz w:val="20"/>
                <w:szCs w:val="20"/>
              </w:rPr>
            </w:pPr>
          </w:p>
          <w:p w14:paraId="662AF916" w14:textId="77777777" w:rsidR="0042613D" w:rsidRPr="00A40078" w:rsidRDefault="0042613D" w:rsidP="0042613D">
            <w:pPr>
              <w:widowControl w:val="0"/>
              <w:spacing w:after="0" w:line="240" w:lineRule="auto"/>
              <w:jc w:val="both"/>
              <w:rPr>
                <w:rFonts w:ascii="Times New Roman" w:eastAsia="Times New Roman" w:hAnsi="Times New Roman" w:cs="Times New Roman"/>
                <w:sz w:val="20"/>
                <w:szCs w:val="20"/>
              </w:rPr>
            </w:pPr>
            <w:r w:rsidRPr="00A40078">
              <w:rPr>
                <w:rFonts w:ascii="Times New Roman" w:hAnsi="Times New Roman" w:cs="Times New Roman"/>
                <w:sz w:val="20"/>
                <w:szCs w:val="20"/>
              </w:rPr>
              <w:t>Представитель генподрядной организации</w:t>
            </w:r>
          </w:p>
        </w:tc>
        <w:tc>
          <w:tcPr>
            <w:tcW w:w="6951" w:type="dxa"/>
            <w:gridSpan w:val="5"/>
            <w:tcBorders>
              <w:top w:val="nil"/>
              <w:left w:val="nil"/>
              <w:bottom w:val="nil"/>
              <w:right w:val="nil"/>
            </w:tcBorders>
          </w:tcPr>
          <w:p w14:paraId="19A2B103" w14:textId="77777777" w:rsidR="0042613D" w:rsidRPr="00A40078" w:rsidRDefault="0042613D" w:rsidP="0042613D">
            <w:pPr>
              <w:widowControl w:val="0"/>
              <w:tabs>
                <w:tab w:val="left" w:pos="6345"/>
              </w:tabs>
              <w:spacing w:after="0" w:line="240" w:lineRule="auto"/>
              <w:ind w:left="-58" w:right="225"/>
              <w:rPr>
                <w:rFonts w:ascii="Times New Roman" w:eastAsia="Arial Unicode MS" w:hAnsi="Times New Roman" w:cs="Times New Roman"/>
                <w:i/>
                <w:sz w:val="20"/>
                <w:szCs w:val="20"/>
              </w:rPr>
            </w:pPr>
          </w:p>
          <w:p w14:paraId="116D88C6" w14:textId="77777777" w:rsidR="0042613D" w:rsidRPr="00A40078" w:rsidRDefault="0042613D" w:rsidP="0042613D">
            <w:pPr>
              <w:widowControl w:val="0"/>
              <w:tabs>
                <w:tab w:val="left" w:pos="6345"/>
              </w:tabs>
              <w:spacing w:after="0" w:line="240" w:lineRule="auto"/>
              <w:ind w:left="-58" w:right="225"/>
              <w:rPr>
                <w:rFonts w:ascii="Times New Roman" w:eastAsia="Arial Unicode MS" w:hAnsi="Times New Roman" w:cs="Times New Roman"/>
                <w:i/>
                <w:sz w:val="20"/>
                <w:szCs w:val="20"/>
              </w:rPr>
            </w:pPr>
            <w:r w:rsidRPr="00A40078">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3224CEC0" w14:textId="77777777" w:rsidR="0042613D" w:rsidRPr="00A40078" w:rsidRDefault="0042613D" w:rsidP="0042613D">
            <w:pPr>
              <w:widowControl w:val="0"/>
              <w:spacing w:after="0" w:line="240" w:lineRule="auto"/>
              <w:jc w:val="both"/>
              <w:rPr>
                <w:rFonts w:ascii="Times New Roman" w:eastAsia="Arial Unicode MS" w:hAnsi="Times New Roman" w:cs="Times New Roman"/>
                <w:i/>
                <w:sz w:val="20"/>
                <w:szCs w:val="20"/>
              </w:rPr>
            </w:pPr>
          </w:p>
          <w:p w14:paraId="491C65C7" w14:textId="77777777" w:rsidR="0042613D" w:rsidRPr="00A40078" w:rsidRDefault="0042613D" w:rsidP="0042613D">
            <w:pPr>
              <w:widowControl w:val="0"/>
              <w:spacing w:after="0" w:line="240" w:lineRule="auto"/>
              <w:jc w:val="both"/>
              <w:rPr>
                <w:rFonts w:ascii="Times New Roman" w:eastAsia="Arial Unicode MS" w:hAnsi="Times New Roman" w:cs="Times New Roman"/>
                <w:sz w:val="20"/>
                <w:szCs w:val="20"/>
              </w:rPr>
            </w:pPr>
            <w:r w:rsidRPr="00A40078">
              <w:rPr>
                <w:rFonts w:ascii="Times New Roman" w:eastAsia="Arial Unicode MS" w:hAnsi="Times New Roman" w:cs="Times New Roman"/>
                <w:i/>
                <w:sz w:val="20"/>
                <w:szCs w:val="20"/>
              </w:rPr>
              <w:t>Ф.И.О.</w:t>
            </w:r>
          </w:p>
        </w:tc>
      </w:tr>
      <w:tr w:rsidR="0042613D" w:rsidRPr="00A40078" w14:paraId="10BE1424" w14:textId="77777777" w:rsidTr="0042613D">
        <w:trPr>
          <w:gridAfter w:val="1"/>
          <w:wAfter w:w="333" w:type="dxa"/>
          <w:trHeight w:val="299"/>
        </w:trPr>
        <w:tc>
          <w:tcPr>
            <w:tcW w:w="675" w:type="dxa"/>
            <w:tcBorders>
              <w:top w:val="nil"/>
              <w:left w:val="nil"/>
              <w:bottom w:val="nil"/>
              <w:right w:val="nil"/>
            </w:tcBorders>
          </w:tcPr>
          <w:p w14:paraId="0A9D1482" w14:textId="77777777" w:rsidR="0042613D" w:rsidRPr="00A40078" w:rsidRDefault="0042613D" w:rsidP="0042613D">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472864C4" w14:textId="77777777" w:rsidR="0042613D" w:rsidRPr="00A40078" w:rsidRDefault="0042613D" w:rsidP="0042613D">
            <w:pPr>
              <w:widowControl w:val="0"/>
              <w:spacing w:after="0" w:line="240" w:lineRule="auto"/>
              <w:jc w:val="both"/>
              <w:rPr>
                <w:rFonts w:ascii="Times New Roman" w:eastAsia="Times New Roman" w:hAnsi="Times New Roman" w:cs="Times New Roman"/>
                <w:sz w:val="20"/>
                <w:szCs w:val="20"/>
              </w:rPr>
            </w:pPr>
          </w:p>
          <w:p w14:paraId="73AE8D1D" w14:textId="77777777" w:rsidR="0042613D" w:rsidRPr="00A40078" w:rsidRDefault="0042613D" w:rsidP="0042613D">
            <w:pPr>
              <w:widowControl w:val="0"/>
              <w:spacing w:after="0" w:line="240" w:lineRule="auto"/>
              <w:jc w:val="both"/>
              <w:rPr>
                <w:rFonts w:ascii="Times New Roman" w:eastAsia="Times New Roman" w:hAnsi="Times New Roman" w:cs="Times New Roman"/>
                <w:sz w:val="20"/>
                <w:szCs w:val="20"/>
              </w:rPr>
            </w:pPr>
            <w:r w:rsidRPr="00A40078">
              <w:rPr>
                <w:rFonts w:ascii="Times New Roman" w:hAnsi="Times New Roman" w:cs="Times New Roman"/>
                <w:sz w:val="20"/>
                <w:szCs w:val="20"/>
              </w:rPr>
              <w:t>Представители подрядных организаций, которые участвовали в устранении замечаний</w:t>
            </w:r>
          </w:p>
        </w:tc>
        <w:tc>
          <w:tcPr>
            <w:tcW w:w="6951" w:type="dxa"/>
            <w:gridSpan w:val="5"/>
            <w:tcBorders>
              <w:top w:val="nil"/>
              <w:left w:val="nil"/>
              <w:bottom w:val="nil"/>
              <w:right w:val="nil"/>
            </w:tcBorders>
          </w:tcPr>
          <w:p w14:paraId="0A68908B" w14:textId="77777777" w:rsidR="0042613D" w:rsidRPr="00A40078" w:rsidRDefault="0042613D" w:rsidP="0042613D">
            <w:pPr>
              <w:widowControl w:val="0"/>
              <w:tabs>
                <w:tab w:val="left" w:pos="6345"/>
              </w:tabs>
              <w:spacing w:after="0" w:line="240" w:lineRule="auto"/>
              <w:ind w:left="-58" w:right="225"/>
              <w:rPr>
                <w:rFonts w:ascii="Times New Roman" w:eastAsia="Arial Unicode MS" w:hAnsi="Times New Roman" w:cs="Times New Roman"/>
                <w:i/>
                <w:sz w:val="20"/>
                <w:szCs w:val="20"/>
              </w:rPr>
            </w:pPr>
          </w:p>
          <w:p w14:paraId="687DD379" w14:textId="77777777" w:rsidR="0042613D" w:rsidRPr="00A40078" w:rsidRDefault="0042613D" w:rsidP="0042613D">
            <w:pPr>
              <w:widowControl w:val="0"/>
              <w:tabs>
                <w:tab w:val="left" w:pos="6345"/>
              </w:tabs>
              <w:spacing w:after="0" w:line="240" w:lineRule="auto"/>
              <w:ind w:left="-58" w:right="225"/>
              <w:rPr>
                <w:rFonts w:ascii="Times New Roman" w:eastAsia="Arial Unicode MS" w:hAnsi="Times New Roman" w:cs="Times New Roman"/>
                <w:i/>
                <w:sz w:val="20"/>
                <w:szCs w:val="20"/>
              </w:rPr>
            </w:pPr>
          </w:p>
          <w:p w14:paraId="3E26C4E4" w14:textId="77777777" w:rsidR="0042613D" w:rsidRPr="00A40078" w:rsidRDefault="0042613D" w:rsidP="0042613D">
            <w:pPr>
              <w:widowControl w:val="0"/>
              <w:tabs>
                <w:tab w:val="left" w:pos="6345"/>
              </w:tabs>
              <w:spacing w:after="0" w:line="240" w:lineRule="auto"/>
              <w:ind w:left="-58" w:right="225"/>
              <w:rPr>
                <w:rFonts w:ascii="Times New Roman" w:eastAsia="Arial Unicode MS" w:hAnsi="Times New Roman" w:cs="Times New Roman"/>
                <w:i/>
                <w:sz w:val="20"/>
                <w:szCs w:val="20"/>
              </w:rPr>
            </w:pPr>
            <w:r w:rsidRPr="00A40078">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705C22EF" w14:textId="77777777" w:rsidR="0042613D" w:rsidRPr="00A40078" w:rsidRDefault="0042613D" w:rsidP="0042613D">
            <w:pPr>
              <w:widowControl w:val="0"/>
              <w:spacing w:after="0" w:line="240" w:lineRule="auto"/>
              <w:jc w:val="both"/>
              <w:rPr>
                <w:rFonts w:ascii="Times New Roman" w:eastAsia="Arial Unicode MS" w:hAnsi="Times New Roman" w:cs="Times New Roman"/>
                <w:i/>
                <w:sz w:val="20"/>
                <w:szCs w:val="20"/>
              </w:rPr>
            </w:pPr>
          </w:p>
          <w:p w14:paraId="19B52F4D" w14:textId="77777777" w:rsidR="0042613D" w:rsidRPr="00A40078" w:rsidRDefault="0042613D" w:rsidP="0042613D">
            <w:pPr>
              <w:widowControl w:val="0"/>
              <w:spacing w:after="0" w:line="240" w:lineRule="auto"/>
              <w:jc w:val="both"/>
              <w:rPr>
                <w:rFonts w:ascii="Times New Roman" w:eastAsia="Arial Unicode MS" w:hAnsi="Times New Roman" w:cs="Times New Roman"/>
                <w:i/>
                <w:sz w:val="20"/>
                <w:szCs w:val="20"/>
              </w:rPr>
            </w:pPr>
          </w:p>
          <w:p w14:paraId="56E455D8" w14:textId="77777777" w:rsidR="0042613D" w:rsidRPr="00A40078" w:rsidRDefault="0042613D" w:rsidP="0042613D">
            <w:pPr>
              <w:widowControl w:val="0"/>
              <w:spacing w:after="0" w:line="240" w:lineRule="auto"/>
              <w:jc w:val="both"/>
              <w:rPr>
                <w:rFonts w:ascii="Times New Roman" w:eastAsia="Arial Unicode MS" w:hAnsi="Times New Roman" w:cs="Times New Roman"/>
                <w:sz w:val="20"/>
                <w:szCs w:val="20"/>
              </w:rPr>
            </w:pPr>
            <w:r w:rsidRPr="00A40078">
              <w:rPr>
                <w:rFonts w:ascii="Times New Roman" w:eastAsia="Arial Unicode MS" w:hAnsi="Times New Roman" w:cs="Times New Roman"/>
                <w:i/>
                <w:sz w:val="20"/>
                <w:szCs w:val="20"/>
              </w:rPr>
              <w:t>Ф.И.О.</w:t>
            </w:r>
          </w:p>
        </w:tc>
      </w:tr>
    </w:tbl>
    <w:p w14:paraId="6717664B" w14:textId="77777777" w:rsidR="0042613D" w:rsidRPr="00A40078" w:rsidRDefault="0042613D" w:rsidP="0042613D">
      <w:pPr>
        <w:pStyle w:val="3c"/>
        <w:widowControl w:val="0"/>
        <w:tabs>
          <w:tab w:val="left" w:pos="9496"/>
        </w:tabs>
        <w:spacing w:after="0"/>
        <w:ind w:right="-2" w:firstLine="567"/>
        <w:rPr>
          <w:rFonts w:eastAsia="SimSun" w:cs="Times New Roman"/>
          <w:sz w:val="28"/>
          <w:szCs w:val="28"/>
        </w:rPr>
      </w:pPr>
    </w:p>
    <w:p w14:paraId="07BC3473" w14:textId="77777777"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xml:space="preserve">* № п/п соответствует № п/п Ведомости замечаний, дефектов и недоделок. </w:t>
      </w:r>
    </w:p>
    <w:p w14:paraId="5A34D427" w14:textId="77777777" w:rsidR="0042613D" w:rsidRPr="00A40078" w:rsidRDefault="0042613D" w:rsidP="0042613D">
      <w:pPr>
        <w:widowControl w:val="0"/>
        <w:spacing w:after="0" w:line="240" w:lineRule="auto"/>
        <w:rPr>
          <w:rFonts w:ascii="Times New Roman" w:hAnsi="Times New Roman" w:cs="Times New Roman"/>
        </w:rPr>
        <w:sectPr w:rsidR="0042613D" w:rsidRPr="00A40078" w:rsidSect="00E85603">
          <w:pgSz w:w="16838" w:h="11906" w:orient="landscape"/>
          <w:pgMar w:top="1418" w:right="1134" w:bottom="851" w:left="1134" w:header="709" w:footer="709" w:gutter="0"/>
          <w:cols w:space="720"/>
          <w:docGrid w:linePitch="299"/>
        </w:sectPr>
      </w:pPr>
    </w:p>
    <w:p w14:paraId="37BBB4BC" w14:textId="77777777" w:rsidR="0042613D" w:rsidRPr="00A40078" w:rsidRDefault="0042613D" w:rsidP="0042613D">
      <w:pPr>
        <w:pStyle w:val="aff2"/>
        <w:widowControl w:val="0"/>
        <w:ind w:left="7320" w:hanging="1508"/>
        <w:jc w:val="both"/>
        <w:rPr>
          <w:rFonts w:ascii="Times New Roman" w:hAnsi="Times New Roman" w:cs="Times New Roman"/>
          <w:sz w:val="24"/>
          <w:szCs w:val="24"/>
        </w:rPr>
      </w:pPr>
      <w:r w:rsidRPr="00A40078">
        <w:rPr>
          <w:rFonts w:ascii="Times New Roman" w:hAnsi="Times New Roman" w:cs="Times New Roman"/>
          <w:sz w:val="24"/>
          <w:szCs w:val="24"/>
        </w:rPr>
        <w:lastRenderedPageBreak/>
        <w:t xml:space="preserve">Приложение 27 к Договору </w:t>
      </w:r>
    </w:p>
    <w:p w14:paraId="37115E99" w14:textId="77777777" w:rsidR="0042613D" w:rsidRPr="00A40078" w:rsidRDefault="0042613D" w:rsidP="0042613D">
      <w:pPr>
        <w:widowControl w:val="0"/>
        <w:spacing w:after="0" w:line="240" w:lineRule="auto"/>
        <w:ind w:left="5812"/>
        <w:rPr>
          <w:rFonts w:ascii="Times New Roman" w:hAnsi="Times New Roman" w:cs="Times New Roman"/>
          <w:sz w:val="24"/>
          <w:szCs w:val="24"/>
        </w:rPr>
      </w:pPr>
      <w:r w:rsidRPr="00A40078">
        <w:rPr>
          <w:rFonts w:ascii="Times New Roman" w:hAnsi="Times New Roman" w:cs="Times New Roman"/>
          <w:sz w:val="24"/>
          <w:szCs w:val="24"/>
        </w:rPr>
        <w:t>от ____________ № _____</w:t>
      </w:r>
    </w:p>
    <w:p w14:paraId="3728C8D3" w14:textId="77777777" w:rsidR="005316A7" w:rsidRPr="00A40078" w:rsidRDefault="005316A7" w:rsidP="001C41E2">
      <w:pPr>
        <w:widowControl w:val="0"/>
        <w:spacing w:after="0" w:line="240" w:lineRule="auto"/>
        <w:ind w:firstLine="708"/>
        <w:jc w:val="both"/>
        <w:rPr>
          <w:rFonts w:ascii="Times New Roman" w:hAnsi="Times New Roman" w:cs="Times New Roman"/>
          <w:sz w:val="24"/>
          <w:szCs w:val="24"/>
        </w:rPr>
      </w:pPr>
    </w:p>
    <w:p w14:paraId="3066E64E" w14:textId="32886F76" w:rsidR="0042613D" w:rsidRPr="00A40078" w:rsidRDefault="0042613D" w:rsidP="001C41E2">
      <w:pPr>
        <w:widowControl w:val="0"/>
        <w:spacing w:after="0" w:line="240" w:lineRule="auto"/>
        <w:ind w:firstLine="708"/>
        <w:jc w:val="both"/>
        <w:rPr>
          <w:rFonts w:ascii="Times New Roman" w:hAnsi="Times New Roman" w:cs="Times New Roman"/>
          <w:sz w:val="24"/>
          <w:szCs w:val="24"/>
        </w:rPr>
      </w:pPr>
      <w:r w:rsidRPr="00A40078">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Распоряжением </w:t>
      </w:r>
      <w:r w:rsidR="001C41E2" w:rsidRPr="00A40078">
        <w:rPr>
          <w:rFonts w:ascii="Times New Roman" w:hAnsi="Times New Roman" w:cs="Times New Roman"/>
          <w:sz w:val="24"/>
          <w:szCs w:val="24"/>
        </w:rPr>
        <w:br/>
      </w:r>
      <w:r w:rsidRPr="00A40078">
        <w:rPr>
          <w:rFonts w:ascii="Times New Roman" w:hAnsi="Times New Roman" w:cs="Times New Roman"/>
          <w:sz w:val="24"/>
          <w:szCs w:val="24"/>
        </w:rPr>
        <w:t>ПАО «Россети».</w:t>
      </w:r>
    </w:p>
    <w:p w14:paraId="769E0630" w14:textId="77777777" w:rsidR="0042613D" w:rsidRPr="00A40078" w:rsidRDefault="0042613D" w:rsidP="0042613D">
      <w:pPr>
        <w:widowControl w:val="0"/>
        <w:autoSpaceDE w:val="0"/>
        <w:autoSpaceDN w:val="0"/>
        <w:adjustRightInd w:val="0"/>
        <w:spacing w:after="0" w:line="240" w:lineRule="auto"/>
        <w:jc w:val="both"/>
        <w:rPr>
          <w:rFonts w:ascii="Times New Roman" w:hAnsi="Times New Roman" w:cs="Times New Roman"/>
          <w:sz w:val="24"/>
          <w:szCs w:val="24"/>
        </w:rPr>
      </w:pPr>
    </w:p>
    <w:p w14:paraId="2760670F" w14:textId="77777777" w:rsidR="0042613D" w:rsidRPr="00A40078" w:rsidRDefault="0042613D" w:rsidP="0042613D">
      <w:pPr>
        <w:widowControl w:val="0"/>
        <w:autoSpaceDE w:val="0"/>
        <w:autoSpaceDN w:val="0"/>
        <w:adjustRightInd w:val="0"/>
        <w:spacing w:after="0" w:line="240" w:lineRule="auto"/>
        <w:jc w:val="both"/>
        <w:rPr>
          <w:rFonts w:ascii="Times New Roman" w:hAnsi="Times New Roman" w:cs="Times New Roman"/>
          <w:sz w:val="24"/>
          <w:szCs w:val="24"/>
        </w:rPr>
      </w:pPr>
    </w:p>
    <w:p w14:paraId="385E7B99" w14:textId="77777777" w:rsidR="0042613D" w:rsidRPr="00A40078" w:rsidRDefault="0042613D" w:rsidP="0042613D">
      <w:pPr>
        <w:spacing w:after="160" w:line="259" w:lineRule="auto"/>
        <w:rPr>
          <w:rFonts w:ascii="Times New Roman" w:hAnsi="Times New Roman" w:cs="Times New Roman"/>
          <w:sz w:val="24"/>
          <w:szCs w:val="24"/>
        </w:rPr>
      </w:pPr>
      <w:r w:rsidRPr="00A40078">
        <w:rPr>
          <w:rFonts w:ascii="Times New Roman" w:hAnsi="Times New Roman" w:cs="Times New Roman"/>
          <w:sz w:val="24"/>
          <w:szCs w:val="24"/>
        </w:rPr>
        <w:br w:type="page"/>
      </w:r>
    </w:p>
    <w:p w14:paraId="1BB86B8F" w14:textId="77777777" w:rsidR="0042613D" w:rsidRPr="00A40078" w:rsidRDefault="0042613D" w:rsidP="0042613D">
      <w:pPr>
        <w:pStyle w:val="aff2"/>
        <w:widowControl w:val="0"/>
        <w:ind w:left="7320" w:hanging="1508"/>
        <w:jc w:val="both"/>
        <w:rPr>
          <w:rFonts w:ascii="Times New Roman" w:hAnsi="Times New Roman" w:cs="Times New Roman"/>
          <w:sz w:val="24"/>
          <w:szCs w:val="24"/>
        </w:rPr>
      </w:pPr>
      <w:bookmarkStart w:id="10" w:name="Par54"/>
      <w:bookmarkEnd w:id="10"/>
      <w:r w:rsidRPr="00A40078">
        <w:rPr>
          <w:rFonts w:ascii="Times New Roman" w:hAnsi="Times New Roman" w:cs="Times New Roman"/>
          <w:sz w:val="24"/>
          <w:szCs w:val="24"/>
        </w:rPr>
        <w:lastRenderedPageBreak/>
        <w:t xml:space="preserve">Приложение 28 к Договору </w:t>
      </w:r>
    </w:p>
    <w:p w14:paraId="0D0311A9" w14:textId="77777777" w:rsidR="0042613D" w:rsidRPr="00A40078" w:rsidRDefault="0042613D" w:rsidP="0042613D">
      <w:pPr>
        <w:widowControl w:val="0"/>
        <w:spacing w:after="0" w:line="240" w:lineRule="auto"/>
        <w:ind w:left="5812"/>
        <w:rPr>
          <w:rFonts w:ascii="Times New Roman" w:hAnsi="Times New Roman" w:cs="Times New Roman"/>
          <w:sz w:val="24"/>
          <w:szCs w:val="24"/>
        </w:rPr>
      </w:pPr>
      <w:r w:rsidRPr="00A40078">
        <w:rPr>
          <w:rFonts w:ascii="Times New Roman" w:hAnsi="Times New Roman" w:cs="Times New Roman"/>
          <w:sz w:val="24"/>
          <w:szCs w:val="24"/>
        </w:rPr>
        <w:t>от ____________ № _____</w:t>
      </w:r>
    </w:p>
    <w:p w14:paraId="49C94986" w14:textId="77777777" w:rsidR="0042613D" w:rsidRPr="00A40078" w:rsidRDefault="0042613D" w:rsidP="0042613D">
      <w:pPr>
        <w:widowControl w:val="0"/>
        <w:spacing w:after="0" w:line="240" w:lineRule="auto"/>
        <w:rPr>
          <w:rFonts w:ascii="Times New Roman" w:hAnsi="Times New Roman" w:cs="Times New Roman"/>
          <w:sz w:val="24"/>
          <w:szCs w:val="24"/>
        </w:rPr>
      </w:pPr>
    </w:p>
    <w:p w14:paraId="4A167E4F" w14:textId="77777777" w:rsidR="0042613D" w:rsidRPr="00A40078" w:rsidRDefault="0042613D" w:rsidP="001C41E2">
      <w:pPr>
        <w:widowControl w:val="0"/>
        <w:spacing w:after="0" w:line="240" w:lineRule="auto"/>
        <w:ind w:firstLine="708"/>
        <w:jc w:val="both"/>
        <w:rPr>
          <w:rFonts w:ascii="Times New Roman" w:hAnsi="Times New Roman" w:cs="Times New Roman"/>
          <w:sz w:val="24"/>
          <w:szCs w:val="24"/>
        </w:rPr>
      </w:pPr>
      <w:r w:rsidRPr="00A40078">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Распоряжением </w:t>
      </w:r>
      <w:r w:rsidR="001C41E2" w:rsidRPr="00A40078">
        <w:rPr>
          <w:rFonts w:ascii="Times New Roman" w:hAnsi="Times New Roman" w:cs="Times New Roman"/>
          <w:sz w:val="24"/>
          <w:szCs w:val="24"/>
        </w:rPr>
        <w:br/>
        <w:t>ПАО «Россети»</w:t>
      </w:r>
    </w:p>
    <w:p w14:paraId="5BF8745D" w14:textId="77777777" w:rsidR="0042613D" w:rsidRPr="00A40078" w:rsidRDefault="0042613D" w:rsidP="0042613D">
      <w:pPr>
        <w:widowControl w:val="0"/>
        <w:autoSpaceDE w:val="0"/>
        <w:autoSpaceDN w:val="0"/>
        <w:adjustRightInd w:val="0"/>
        <w:spacing w:after="0" w:line="240" w:lineRule="auto"/>
        <w:jc w:val="both"/>
        <w:rPr>
          <w:rFonts w:ascii="Times New Roman" w:hAnsi="Times New Roman" w:cs="Times New Roman"/>
          <w:sz w:val="24"/>
          <w:szCs w:val="24"/>
        </w:rPr>
        <w:sectPr w:rsidR="0042613D" w:rsidRPr="00A40078" w:rsidSect="00E85603">
          <w:pgSz w:w="11906" w:h="16838"/>
          <w:pgMar w:top="1134" w:right="709" w:bottom="851" w:left="1701" w:header="0" w:footer="0" w:gutter="0"/>
          <w:cols w:space="720"/>
          <w:noEndnote/>
        </w:sectPr>
      </w:pPr>
    </w:p>
    <w:p w14:paraId="6595018E" w14:textId="77777777" w:rsidR="0042613D" w:rsidRPr="00A40078" w:rsidRDefault="0042613D" w:rsidP="0042613D">
      <w:pPr>
        <w:widowControl w:val="0"/>
        <w:autoSpaceDE w:val="0"/>
        <w:autoSpaceDN w:val="0"/>
        <w:adjustRightInd w:val="0"/>
        <w:spacing w:after="0" w:line="240" w:lineRule="auto"/>
        <w:jc w:val="right"/>
        <w:rPr>
          <w:rFonts w:ascii="Times New Roman" w:hAnsi="Times New Roman" w:cs="Times New Roman"/>
          <w:sz w:val="24"/>
          <w:szCs w:val="24"/>
        </w:rPr>
      </w:pPr>
      <w:r w:rsidRPr="00A40078">
        <w:rPr>
          <w:rFonts w:ascii="Times New Roman" w:hAnsi="Times New Roman" w:cs="Times New Roman"/>
          <w:sz w:val="24"/>
          <w:szCs w:val="24"/>
        </w:rPr>
        <w:lastRenderedPageBreak/>
        <w:t>Приложение 29 к Договору</w:t>
      </w:r>
    </w:p>
    <w:p w14:paraId="20698266" w14:textId="77777777" w:rsidR="0042613D" w:rsidRPr="00A40078" w:rsidRDefault="0042613D" w:rsidP="0042613D">
      <w:pPr>
        <w:widowControl w:val="0"/>
        <w:autoSpaceDE w:val="0"/>
        <w:autoSpaceDN w:val="0"/>
        <w:adjustRightInd w:val="0"/>
        <w:spacing w:after="0" w:line="240" w:lineRule="auto"/>
        <w:jc w:val="right"/>
        <w:rPr>
          <w:rFonts w:ascii="Times New Roman" w:hAnsi="Times New Roman" w:cs="Times New Roman"/>
          <w:sz w:val="24"/>
          <w:szCs w:val="24"/>
        </w:rPr>
      </w:pPr>
      <w:r w:rsidRPr="00A40078">
        <w:rPr>
          <w:rFonts w:ascii="Times New Roman" w:hAnsi="Times New Roman" w:cs="Times New Roman"/>
          <w:sz w:val="24"/>
        </w:rPr>
        <w:t>от ____________ № _____</w:t>
      </w:r>
    </w:p>
    <w:p w14:paraId="0ABC466B" w14:textId="77777777" w:rsidR="0042613D" w:rsidRPr="00A40078" w:rsidRDefault="0042613D" w:rsidP="0042613D">
      <w:pPr>
        <w:widowControl w:val="0"/>
        <w:autoSpaceDE w:val="0"/>
        <w:autoSpaceDN w:val="0"/>
        <w:adjustRightInd w:val="0"/>
        <w:spacing w:after="0" w:line="240" w:lineRule="auto"/>
        <w:jc w:val="both"/>
        <w:rPr>
          <w:rFonts w:ascii="Times New Roman" w:hAnsi="Times New Roman" w:cs="Times New Roman"/>
          <w:sz w:val="24"/>
          <w:szCs w:val="24"/>
        </w:rPr>
      </w:pPr>
    </w:p>
    <w:p w14:paraId="73E635A8" w14:textId="77777777" w:rsidR="0042613D" w:rsidRPr="00A40078" w:rsidRDefault="0042613D" w:rsidP="0042613D">
      <w:pPr>
        <w:widowControl w:val="0"/>
        <w:autoSpaceDE w:val="0"/>
        <w:autoSpaceDN w:val="0"/>
        <w:adjustRightInd w:val="0"/>
        <w:spacing w:after="0" w:line="240" w:lineRule="auto"/>
        <w:jc w:val="both"/>
        <w:rPr>
          <w:rFonts w:ascii="Times New Roman" w:hAnsi="Times New Roman" w:cs="Times New Roman"/>
          <w:sz w:val="24"/>
          <w:szCs w:val="24"/>
        </w:rPr>
      </w:pPr>
    </w:p>
    <w:p w14:paraId="61A57679" w14:textId="77777777" w:rsidR="0042613D" w:rsidRPr="00A40078" w:rsidRDefault="0042613D" w:rsidP="0042613D">
      <w:pPr>
        <w:widowControl w:val="0"/>
        <w:autoSpaceDE w:val="0"/>
        <w:autoSpaceDN w:val="0"/>
        <w:adjustRightInd w:val="0"/>
        <w:spacing w:after="0" w:line="240" w:lineRule="auto"/>
        <w:jc w:val="both"/>
        <w:rPr>
          <w:rFonts w:ascii="Times New Roman" w:hAnsi="Times New Roman" w:cs="Times New Roman"/>
          <w:sz w:val="24"/>
          <w:szCs w:val="24"/>
          <w:lang w:val="en-US"/>
        </w:rPr>
      </w:pPr>
      <w:r w:rsidRPr="00A40078">
        <w:rPr>
          <w:rFonts w:ascii="Times New Roman" w:hAnsi="Times New Roman" w:cs="Times New Roman"/>
          <w:noProof/>
          <w:lang w:eastAsia="ru-RU"/>
        </w:rPr>
        <w:drawing>
          <wp:inline distT="0" distB="0" distL="0" distR="0" wp14:anchorId="3184415D" wp14:editId="39CC5371">
            <wp:extent cx="8410574" cy="4360652"/>
            <wp:effectExtent l="0" t="0" r="0" b="190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30">
                      <a:grayscl/>
                      <a:biLevel thresh="50000"/>
                      <a:extLst>
                        <a:ext uri="{28A0092B-C50C-407E-A947-70E740481C1C}">
                          <a14:useLocalDpi xmlns:a14="http://schemas.microsoft.com/office/drawing/2010/main" val="0"/>
                        </a:ext>
                      </a:extLst>
                    </a:blip>
                    <a:srcRect t="9165"/>
                    <a:stretch/>
                  </pic:blipFill>
                  <pic:spPr bwMode="auto">
                    <a:xfrm>
                      <a:off x="0" y="0"/>
                      <a:ext cx="8406359" cy="4358466"/>
                    </a:xfrm>
                    <a:prstGeom prst="rect">
                      <a:avLst/>
                    </a:prstGeom>
                    <a:noFill/>
                    <a:ln>
                      <a:noFill/>
                    </a:ln>
                    <a:extLst>
                      <a:ext uri="{53640926-AAD7-44D8-BBD7-CCE9431645EC}">
                        <a14:shadowObscured xmlns:a14="http://schemas.microsoft.com/office/drawing/2010/main"/>
                      </a:ext>
                    </a:extLst>
                  </pic:spPr>
                </pic:pic>
              </a:graphicData>
            </a:graphic>
          </wp:inline>
        </w:drawing>
      </w:r>
    </w:p>
    <w:p w14:paraId="23BEF752" w14:textId="77777777" w:rsidR="0042613D" w:rsidRPr="00A40078" w:rsidRDefault="0042613D" w:rsidP="0042613D">
      <w:pPr>
        <w:widowControl w:val="0"/>
        <w:autoSpaceDE w:val="0"/>
        <w:autoSpaceDN w:val="0"/>
        <w:adjustRightInd w:val="0"/>
        <w:spacing w:after="0" w:line="240" w:lineRule="auto"/>
        <w:jc w:val="both"/>
        <w:rPr>
          <w:rFonts w:ascii="Times New Roman" w:hAnsi="Times New Roman" w:cs="Times New Roman"/>
          <w:sz w:val="24"/>
          <w:szCs w:val="24"/>
          <w:lang w:val="en-US"/>
        </w:rPr>
      </w:pPr>
    </w:p>
    <w:p w14:paraId="7022C5D3" w14:textId="77777777" w:rsidR="0042613D" w:rsidRPr="00A40078" w:rsidRDefault="0042613D" w:rsidP="0042613D">
      <w:pPr>
        <w:widowControl w:val="0"/>
        <w:spacing w:after="0" w:line="240" w:lineRule="auto"/>
        <w:jc w:val="both"/>
        <w:rPr>
          <w:rFonts w:ascii="Times New Roman" w:hAnsi="Times New Roman" w:cs="Times New Roman"/>
          <w:sz w:val="24"/>
          <w:szCs w:val="24"/>
          <w:lang w:val="en-US"/>
        </w:rPr>
      </w:pPr>
    </w:p>
    <w:p w14:paraId="010C22F9" w14:textId="77777777" w:rsidR="0042613D" w:rsidRPr="00A40078" w:rsidRDefault="0042613D" w:rsidP="0042613D">
      <w:pPr>
        <w:widowControl w:val="0"/>
        <w:spacing w:after="0" w:line="240" w:lineRule="auto"/>
        <w:jc w:val="both"/>
        <w:rPr>
          <w:rFonts w:ascii="Times New Roman" w:hAnsi="Times New Roman" w:cs="Times New Roman"/>
          <w:sz w:val="24"/>
          <w:szCs w:val="24"/>
          <w:lang w:val="en-US"/>
        </w:rPr>
      </w:pPr>
      <w:r w:rsidRPr="00A40078">
        <w:rPr>
          <w:rFonts w:ascii="Times New Roman" w:hAnsi="Times New Roman" w:cs="Times New Roman"/>
          <w:noProof/>
          <w:lang w:eastAsia="ru-RU"/>
        </w:rPr>
        <w:lastRenderedPageBreak/>
        <w:drawing>
          <wp:inline distT="0" distB="0" distL="0" distR="0" wp14:anchorId="6EA9FAE7" wp14:editId="0A0B5C7E">
            <wp:extent cx="8863330" cy="397140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a:grayscl/>
                      <a:biLevel thresh="50000"/>
                      <a:extLst>
                        <a:ext uri="{28A0092B-C50C-407E-A947-70E740481C1C}">
                          <a14:useLocalDpi xmlns:a14="http://schemas.microsoft.com/office/drawing/2010/main" val="0"/>
                        </a:ext>
                      </a:extLst>
                    </a:blip>
                    <a:srcRect/>
                    <a:stretch>
                      <a:fillRect/>
                    </a:stretch>
                  </pic:blipFill>
                  <pic:spPr bwMode="auto">
                    <a:xfrm>
                      <a:off x="0" y="0"/>
                      <a:ext cx="8863330" cy="3971403"/>
                    </a:xfrm>
                    <a:prstGeom prst="rect">
                      <a:avLst/>
                    </a:prstGeom>
                    <a:noFill/>
                    <a:ln>
                      <a:noFill/>
                    </a:ln>
                  </pic:spPr>
                </pic:pic>
              </a:graphicData>
            </a:graphic>
          </wp:inline>
        </w:drawing>
      </w:r>
    </w:p>
    <w:p w14:paraId="49A64C8D" w14:textId="77777777" w:rsidR="0042613D" w:rsidRPr="00A40078" w:rsidRDefault="0042613D" w:rsidP="0042613D">
      <w:pPr>
        <w:widowControl w:val="0"/>
        <w:spacing w:after="0" w:line="240" w:lineRule="auto"/>
        <w:rPr>
          <w:rFonts w:ascii="Times New Roman" w:hAnsi="Times New Roman" w:cs="Times New Roman"/>
          <w:lang w:val="en-US"/>
        </w:rPr>
      </w:pPr>
    </w:p>
    <w:p w14:paraId="0BD38981" w14:textId="77777777" w:rsidR="0042613D" w:rsidRPr="00A40078" w:rsidRDefault="0042613D" w:rsidP="0042613D">
      <w:pPr>
        <w:widowControl w:val="0"/>
        <w:spacing w:after="0" w:line="240" w:lineRule="auto"/>
        <w:rPr>
          <w:rFonts w:ascii="Times New Roman" w:hAnsi="Times New Roman" w:cs="Times New Roman"/>
          <w:lang w:val="en-US"/>
        </w:rPr>
      </w:pPr>
    </w:p>
    <w:p w14:paraId="4D4ED55B" w14:textId="77777777" w:rsidR="0042613D" w:rsidRPr="00A40078" w:rsidRDefault="0042613D" w:rsidP="0042613D">
      <w:pPr>
        <w:spacing w:after="160" w:line="259" w:lineRule="auto"/>
        <w:rPr>
          <w:rFonts w:ascii="Times New Roman" w:hAnsi="Times New Roman" w:cs="Times New Roman"/>
          <w:lang w:val="en-US"/>
        </w:rPr>
      </w:pPr>
      <w:r w:rsidRPr="00A40078">
        <w:rPr>
          <w:rFonts w:ascii="Times New Roman" w:hAnsi="Times New Roman" w:cs="Times New Roman"/>
          <w:lang w:val="en-US"/>
        </w:rPr>
        <w:br w:type="page"/>
      </w:r>
    </w:p>
    <w:p w14:paraId="645BE670" w14:textId="77777777" w:rsidR="0042613D" w:rsidRPr="00A40078" w:rsidRDefault="0042613D" w:rsidP="0042613D">
      <w:pPr>
        <w:keepNext/>
        <w:spacing w:after="0" w:line="240" w:lineRule="auto"/>
        <w:ind w:left="11624"/>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kern w:val="32"/>
          <w:sz w:val="24"/>
          <w:szCs w:val="24"/>
          <w:lang w:eastAsia="ru-RU"/>
        </w:rPr>
        <w:lastRenderedPageBreak/>
        <w:t xml:space="preserve">Приложение 30 </w:t>
      </w:r>
      <w:r w:rsidRPr="00A40078">
        <w:rPr>
          <w:rFonts w:ascii="Times New Roman" w:eastAsia="Times New Roman" w:hAnsi="Times New Roman" w:cs="Times New Roman"/>
          <w:sz w:val="24"/>
          <w:szCs w:val="24"/>
          <w:lang w:eastAsia="ru-RU"/>
        </w:rPr>
        <w:t xml:space="preserve">к Договору </w:t>
      </w:r>
    </w:p>
    <w:p w14:paraId="34A4437C" w14:textId="77777777" w:rsidR="0042613D" w:rsidRPr="00A40078" w:rsidRDefault="0042613D" w:rsidP="0042613D">
      <w:pPr>
        <w:widowControl w:val="0"/>
        <w:shd w:val="clear" w:color="auto" w:fill="FFFFFF"/>
        <w:autoSpaceDE w:val="0"/>
        <w:autoSpaceDN w:val="0"/>
        <w:adjustRightInd w:val="0"/>
        <w:spacing w:after="0" w:line="240" w:lineRule="auto"/>
        <w:ind w:left="11624"/>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sz w:val="24"/>
          <w:szCs w:val="24"/>
          <w:lang w:eastAsia="ru-RU"/>
        </w:rPr>
        <w:t xml:space="preserve">от "___" _______ 20__ г.  №___ </w:t>
      </w:r>
    </w:p>
    <w:p w14:paraId="1CBDBBFF" w14:textId="77777777" w:rsidR="0042613D" w:rsidRPr="00A40078" w:rsidRDefault="0042613D" w:rsidP="0042613D">
      <w:pPr>
        <w:widowControl w:val="0"/>
        <w:tabs>
          <w:tab w:val="left" w:pos="709"/>
          <w:tab w:val="left" w:pos="28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ФОРМА</w:t>
      </w:r>
    </w:p>
    <w:tbl>
      <w:tblPr>
        <w:tblW w:w="15333"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
        <w:gridCol w:w="272"/>
        <w:gridCol w:w="119"/>
        <w:gridCol w:w="533"/>
        <w:gridCol w:w="86"/>
        <w:gridCol w:w="262"/>
        <w:gridCol w:w="398"/>
        <w:gridCol w:w="376"/>
        <w:gridCol w:w="288"/>
        <w:gridCol w:w="146"/>
        <w:gridCol w:w="480"/>
        <w:gridCol w:w="215"/>
        <w:gridCol w:w="303"/>
        <w:gridCol w:w="274"/>
        <w:gridCol w:w="126"/>
        <w:gridCol w:w="451"/>
        <w:gridCol w:w="337"/>
        <w:gridCol w:w="109"/>
        <w:gridCol w:w="180"/>
        <w:gridCol w:w="595"/>
        <w:gridCol w:w="11"/>
        <w:gridCol w:w="574"/>
        <w:gridCol w:w="106"/>
        <w:gridCol w:w="24"/>
        <w:gridCol w:w="49"/>
        <w:gridCol w:w="130"/>
        <w:gridCol w:w="561"/>
        <w:gridCol w:w="92"/>
        <w:gridCol w:w="249"/>
        <w:gridCol w:w="472"/>
        <w:gridCol w:w="217"/>
        <w:gridCol w:w="459"/>
        <w:gridCol w:w="138"/>
        <w:gridCol w:w="127"/>
        <w:gridCol w:w="220"/>
        <w:gridCol w:w="362"/>
        <w:gridCol w:w="270"/>
        <w:gridCol w:w="42"/>
        <w:gridCol w:w="175"/>
        <w:gridCol w:w="129"/>
        <w:gridCol w:w="348"/>
        <w:gridCol w:w="671"/>
        <w:gridCol w:w="302"/>
        <w:gridCol w:w="173"/>
        <w:gridCol w:w="234"/>
        <w:gridCol w:w="487"/>
        <w:gridCol w:w="80"/>
        <w:gridCol w:w="368"/>
        <w:gridCol w:w="28"/>
        <w:gridCol w:w="468"/>
        <w:gridCol w:w="128"/>
        <w:gridCol w:w="7"/>
        <w:gridCol w:w="491"/>
        <w:gridCol w:w="211"/>
        <w:gridCol w:w="142"/>
        <w:gridCol w:w="764"/>
        <w:gridCol w:w="53"/>
        <w:gridCol w:w="725"/>
        <w:gridCol w:w="175"/>
        <w:gridCol w:w="161"/>
        <w:gridCol w:w="1477"/>
      </w:tblGrid>
      <w:tr w:rsidR="0042613D" w:rsidRPr="00A40078" w14:paraId="333B1645" w14:textId="77777777" w:rsidTr="0042613D">
        <w:trPr>
          <w:gridAfter w:val="24"/>
          <w:wAfter w:w="6134" w:type="dxa"/>
          <w:trHeight w:val="244"/>
        </w:trPr>
        <w:tc>
          <w:tcPr>
            <w:tcW w:w="5959" w:type="dxa"/>
            <w:gridSpan w:val="23"/>
            <w:tcBorders>
              <w:top w:val="nil"/>
              <w:left w:val="nil"/>
              <w:bottom w:val="nil"/>
              <w:right w:val="nil"/>
            </w:tcBorders>
            <w:noWrap/>
            <w:vAlign w:val="bottom"/>
          </w:tcPr>
          <w:p w14:paraId="35E1F835" w14:textId="77777777" w:rsidR="0042613D" w:rsidRPr="00A40078" w:rsidRDefault="0042613D" w:rsidP="0042613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b/>
                <w:bCs/>
                <w:sz w:val="24"/>
                <w:szCs w:val="24"/>
                <w:lang w:eastAsia="ru-RU"/>
              </w:rPr>
              <w:t>Отчет о поставке материалов и оборудования</w:t>
            </w:r>
          </w:p>
        </w:tc>
        <w:tc>
          <w:tcPr>
            <w:tcW w:w="3240" w:type="dxa"/>
            <w:gridSpan w:val="14"/>
            <w:tcBorders>
              <w:top w:val="nil"/>
              <w:left w:val="nil"/>
              <w:bottom w:val="nil"/>
              <w:right w:val="nil"/>
            </w:tcBorders>
            <w:noWrap/>
            <w:vAlign w:val="bottom"/>
          </w:tcPr>
          <w:p w14:paraId="38FBE98A" w14:textId="77777777" w:rsidR="0042613D" w:rsidRPr="00A40078" w:rsidRDefault="0042613D" w:rsidP="0042613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r>
      <w:tr w:rsidR="0042613D" w:rsidRPr="00A40078" w14:paraId="675FB72C" w14:textId="77777777" w:rsidTr="0042613D">
        <w:trPr>
          <w:gridAfter w:val="24"/>
          <w:wAfter w:w="6134" w:type="dxa"/>
          <w:trHeight w:val="170"/>
        </w:trPr>
        <w:tc>
          <w:tcPr>
            <w:tcW w:w="6026" w:type="dxa"/>
            <w:gridSpan w:val="25"/>
            <w:noWrap/>
            <w:vAlign w:val="bottom"/>
          </w:tcPr>
          <w:p w14:paraId="7CD22550" w14:textId="77777777" w:rsidR="0042613D" w:rsidRPr="00A40078" w:rsidRDefault="0042613D" w:rsidP="0042613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A40078">
              <w:rPr>
                <w:rFonts w:ascii="Times New Roman" w:eastAsia="Times New Roman" w:hAnsi="Times New Roman" w:cs="Times New Roman"/>
                <w:b/>
                <w:bCs/>
                <w:lang w:eastAsia="ru-RU"/>
              </w:rPr>
              <w:t>Наименование титула</w:t>
            </w:r>
          </w:p>
        </w:tc>
        <w:tc>
          <w:tcPr>
            <w:tcW w:w="3173" w:type="dxa"/>
            <w:gridSpan w:val="12"/>
            <w:noWrap/>
            <w:vAlign w:val="bottom"/>
          </w:tcPr>
          <w:p w14:paraId="24EE5C82" w14:textId="77777777" w:rsidR="0042613D" w:rsidRPr="00A40078" w:rsidRDefault="0042613D" w:rsidP="0042613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42613D" w:rsidRPr="00A40078" w14:paraId="638AEE2A" w14:textId="77777777" w:rsidTr="0042613D">
        <w:trPr>
          <w:gridAfter w:val="24"/>
          <w:wAfter w:w="6134" w:type="dxa"/>
          <w:trHeight w:val="292"/>
        </w:trPr>
        <w:tc>
          <w:tcPr>
            <w:tcW w:w="6026" w:type="dxa"/>
            <w:gridSpan w:val="25"/>
            <w:noWrap/>
            <w:vAlign w:val="bottom"/>
          </w:tcPr>
          <w:p w14:paraId="5E030BEB" w14:textId="77777777" w:rsidR="0042613D" w:rsidRPr="00A40078" w:rsidRDefault="0042613D" w:rsidP="0042613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A40078">
              <w:rPr>
                <w:rFonts w:ascii="Times New Roman" w:eastAsia="Times New Roman" w:hAnsi="Times New Roman" w:cs="Times New Roman"/>
                <w:b/>
                <w:bCs/>
                <w:lang w:eastAsia="ru-RU"/>
              </w:rPr>
              <w:t>Наименование Подрядчика</w:t>
            </w:r>
          </w:p>
        </w:tc>
        <w:tc>
          <w:tcPr>
            <w:tcW w:w="3173" w:type="dxa"/>
            <w:gridSpan w:val="12"/>
            <w:noWrap/>
            <w:vAlign w:val="bottom"/>
          </w:tcPr>
          <w:p w14:paraId="35ED16A8" w14:textId="77777777" w:rsidR="0042613D" w:rsidRPr="00A40078" w:rsidRDefault="0042613D" w:rsidP="0042613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42613D" w:rsidRPr="00A40078" w14:paraId="742C9E84" w14:textId="77777777" w:rsidTr="0042613D">
        <w:trPr>
          <w:gridAfter w:val="24"/>
          <w:wAfter w:w="6134" w:type="dxa"/>
          <w:trHeight w:val="177"/>
        </w:trPr>
        <w:tc>
          <w:tcPr>
            <w:tcW w:w="6026" w:type="dxa"/>
            <w:gridSpan w:val="25"/>
            <w:noWrap/>
            <w:vAlign w:val="bottom"/>
          </w:tcPr>
          <w:p w14:paraId="63DFB7DE" w14:textId="77777777" w:rsidR="0042613D" w:rsidRPr="00A40078" w:rsidRDefault="0042613D" w:rsidP="0042613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A40078">
              <w:rPr>
                <w:rFonts w:ascii="Times New Roman" w:eastAsia="Times New Roman" w:hAnsi="Times New Roman" w:cs="Times New Roman"/>
                <w:b/>
                <w:bCs/>
                <w:lang w:eastAsia="ru-RU"/>
              </w:rPr>
              <w:t>Номер договора</w:t>
            </w:r>
          </w:p>
        </w:tc>
        <w:tc>
          <w:tcPr>
            <w:tcW w:w="3173" w:type="dxa"/>
            <w:gridSpan w:val="12"/>
            <w:noWrap/>
            <w:vAlign w:val="bottom"/>
          </w:tcPr>
          <w:p w14:paraId="189DAE18" w14:textId="77777777" w:rsidR="0042613D" w:rsidRPr="00A40078" w:rsidRDefault="0042613D" w:rsidP="0042613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42613D" w:rsidRPr="00A40078" w14:paraId="66A7434C" w14:textId="77777777" w:rsidTr="0042613D">
        <w:tblPrEx>
          <w:tblLook w:val="00A0" w:firstRow="1" w:lastRow="0" w:firstColumn="1" w:lastColumn="0" w:noHBand="0" w:noVBand="0"/>
        </w:tblPrEx>
        <w:trPr>
          <w:gridBefore w:val="1"/>
          <w:gridAfter w:val="3"/>
          <w:wBefore w:w="9" w:type="dxa"/>
          <w:wAfter w:w="1014" w:type="dxa"/>
          <w:trHeight w:val="210"/>
        </w:trPr>
        <w:tc>
          <w:tcPr>
            <w:tcW w:w="6978" w:type="dxa"/>
            <w:gridSpan w:val="28"/>
            <w:vAlign w:val="center"/>
          </w:tcPr>
          <w:p w14:paraId="6ECA18F3"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Данные из Спецификации к Договору</w:t>
            </w:r>
          </w:p>
        </w:tc>
        <w:tc>
          <w:tcPr>
            <w:tcW w:w="7332" w:type="dxa"/>
            <w:gridSpan w:val="29"/>
            <w:vAlign w:val="center"/>
          </w:tcPr>
          <w:p w14:paraId="5A2C0ACD"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Рабочая документация, выданная в производство</w:t>
            </w:r>
          </w:p>
        </w:tc>
      </w:tr>
      <w:tr w:rsidR="0042613D" w:rsidRPr="00A40078" w14:paraId="437C754D" w14:textId="77777777" w:rsidTr="0042613D">
        <w:tblPrEx>
          <w:tblLook w:val="00A0" w:firstRow="1" w:lastRow="0" w:firstColumn="1" w:lastColumn="0" w:noHBand="0" w:noVBand="0"/>
        </w:tblPrEx>
        <w:trPr>
          <w:gridBefore w:val="1"/>
          <w:gridAfter w:val="3"/>
          <w:wBefore w:w="9" w:type="dxa"/>
          <w:wAfter w:w="1014" w:type="dxa"/>
          <w:trHeight w:val="840"/>
        </w:trPr>
        <w:tc>
          <w:tcPr>
            <w:tcW w:w="388" w:type="dxa"/>
            <w:gridSpan w:val="2"/>
            <w:vMerge w:val="restart"/>
            <w:vAlign w:val="center"/>
          </w:tcPr>
          <w:p w14:paraId="39CD98DF"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п/п</w:t>
            </w:r>
          </w:p>
        </w:tc>
        <w:tc>
          <w:tcPr>
            <w:tcW w:w="875" w:type="dxa"/>
            <w:gridSpan w:val="3"/>
            <w:vMerge w:val="restart"/>
            <w:vAlign w:val="center"/>
          </w:tcPr>
          <w:p w14:paraId="1F6E69D2"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PID CIUS</w:t>
            </w:r>
          </w:p>
          <w:p w14:paraId="69DE69B7"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(заполнение ЦИУС, не изменять)</w:t>
            </w:r>
          </w:p>
        </w:tc>
        <w:tc>
          <w:tcPr>
            <w:tcW w:w="1016" w:type="dxa"/>
            <w:gridSpan w:val="3"/>
            <w:vMerge w:val="restart"/>
            <w:vAlign w:val="center"/>
          </w:tcPr>
          <w:p w14:paraId="148A75D0"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Номенклатура МТР</w:t>
            </w:r>
          </w:p>
        </w:tc>
        <w:tc>
          <w:tcPr>
            <w:tcW w:w="616" w:type="dxa"/>
            <w:gridSpan w:val="2"/>
            <w:vMerge w:val="restart"/>
            <w:vAlign w:val="center"/>
          </w:tcPr>
          <w:p w14:paraId="1ED6685C"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Марка, тип, Гост, ТУ</w:t>
            </w:r>
          </w:p>
        </w:tc>
        <w:tc>
          <w:tcPr>
            <w:tcW w:w="792" w:type="dxa"/>
            <w:gridSpan w:val="3"/>
            <w:vMerge w:val="restart"/>
            <w:vAlign w:val="center"/>
          </w:tcPr>
          <w:p w14:paraId="226E42F4"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Единица измерения</w:t>
            </w:r>
          </w:p>
        </w:tc>
        <w:tc>
          <w:tcPr>
            <w:tcW w:w="898" w:type="dxa"/>
            <w:gridSpan w:val="3"/>
            <w:vMerge w:val="restart"/>
            <w:vAlign w:val="center"/>
          </w:tcPr>
          <w:p w14:paraId="7B0B4096"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Количество-во</w:t>
            </w:r>
          </w:p>
        </w:tc>
        <w:tc>
          <w:tcPr>
            <w:tcW w:w="721" w:type="dxa"/>
            <w:gridSpan w:val="3"/>
            <w:vMerge w:val="restart"/>
            <w:vAlign w:val="center"/>
          </w:tcPr>
          <w:p w14:paraId="79B9B24D"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Срок поставки</w:t>
            </w:r>
          </w:p>
        </w:tc>
        <w:tc>
          <w:tcPr>
            <w:tcW w:w="832" w:type="dxa"/>
            <w:gridSpan w:val="6"/>
            <w:vMerge w:val="restart"/>
            <w:vAlign w:val="center"/>
          </w:tcPr>
          <w:p w14:paraId="63FA1EE5"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840" w:type="dxa"/>
            <w:gridSpan w:val="3"/>
            <w:vMerge w:val="restart"/>
            <w:vAlign w:val="center"/>
          </w:tcPr>
          <w:p w14:paraId="0D8018D4"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Стоимость продукции, включая НДС, руб.</w:t>
            </w:r>
          </w:p>
        </w:tc>
        <w:tc>
          <w:tcPr>
            <w:tcW w:w="1117" w:type="dxa"/>
            <w:gridSpan w:val="3"/>
            <w:vMerge w:val="restart"/>
            <w:vAlign w:val="center"/>
          </w:tcPr>
          <w:p w14:paraId="06452422"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Базовое обозначение и марка основного</w:t>
            </w:r>
          </w:p>
          <w:p w14:paraId="2587D8C9"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комплекта РД</w:t>
            </w:r>
          </w:p>
        </w:tc>
        <w:tc>
          <w:tcPr>
            <w:tcW w:w="1134" w:type="dxa"/>
            <w:gridSpan w:val="6"/>
            <w:vMerge w:val="restart"/>
            <w:vAlign w:val="center"/>
          </w:tcPr>
          <w:p w14:paraId="679465D8"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992" w:type="dxa"/>
            <w:gridSpan w:val="4"/>
            <w:vMerge w:val="restart"/>
            <w:vAlign w:val="center"/>
          </w:tcPr>
          <w:p w14:paraId="4313EC9B"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Завод-изготовитель</w:t>
            </w:r>
          </w:p>
        </w:tc>
        <w:tc>
          <w:tcPr>
            <w:tcW w:w="1276" w:type="dxa"/>
            <w:gridSpan w:val="5"/>
            <w:vMerge w:val="restart"/>
            <w:vAlign w:val="center"/>
          </w:tcPr>
          <w:p w14:paraId="6E68C7AE"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Количество по спецификации, шт.</w:t>
            </w:r>
          </w:p>
        </w:tc>
        <w:tc>
          <w:tcPr>
            <w:tcW w:w="1701" w:type="dxa"/>
            <w:gridSpan w:val="7"/>
            <w:vAlign w:val="center"/>
          </w:tcPr>
          <w:p w14:paraId="44C14217"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xml:space="preserve">Дата согласования рабочей документации для заказа (опросные листы, спецификации/задания заводам) </w:t>
            </w:r>
          </w:p>
        </w:tc>
        <w:tc>
          <w:tcPr>
            <w:tcW w:w="1112" w:type="dxa"/>
            <w:gridSpan w:val="4"/>
            <w:vMerge w:val="restart"/>
            <w:vAlign w:val="center"/>
          </w:tcPr>
          <w:p w14:paraId="45114B24"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Наличие согласование замены Оборудования (№ и дата письма)</w:t>
            </w:r>
          </w:p>
        </w:tc>
      </w:tr>
      <w:tr w:rsidR="0042613D" w:rsidRPr="00A40078" w14:paraId="606B7AF5" w14:textId="77777777" w:rsidTr="0042613D">
        <w:tblPrEx>
          <w:tblLook w:val="00A0" w:firstRow="1" w:lastRow="0" w:firstColumn="1" w:lastColumn="0" w:noHBand="0" w:noVBand="0"/>
        </w:tblPrEx>
        <w:trPr>
          <w:gridBefore w:val="1"/>
          <w:gridAfter w:val="3"/>
          <w:wBefore w:w="9" w:type="dxa"/>
          <w:wAfter w:w="1014" w:type="dxa"/>
          <w:trHeight w:val="303"/>
        </w:trPr>
        <w:tc>
          <w:tcPr>
            <w:tcW w:w="388" w:type="dxa"/>
            <w:gridSpan w:val="2"/>
            <w:vMerge/>
            <w:vAlign w:val="center"/>
          </w:tcPr>
          <w:p w14:paraId="18ACE0EB"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75" w:type="dxa"/>
            <w:gridSpan w:val="3"/>
            <w:vMerge/>
            <w:vAlign w:val="center"/>
          </w:tcPr>
          <w:p w14:paraId="3B3D57F6"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016" w:type="dxa"/>
            <w:gridSpan w:val="3"/>
            <w:vMerge/>
            <w:vAlign w:val="center"/>
          </w:tcPr>
          <w:p w14:paraId="3B6441DF"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16" w:type="dxa"/>
            <w:gridSpan w:val="2"/>
            <w:vMerge/>
            <w:vAlign w:val="center"/>
          </w:tcPr>
          <w:p w14:paraId="103FE91F"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92" w:type="dxa"/>
            <w:gridSpan w:val="3"/>
            <w:vMerge/>
            <w:vAlign w:val="center"/>
          </w:tcPr>
          <w:p w14:paraId="7EDF0D52"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98" w:type="dxa"/>
            <w:gridSpan w:val="3"/>
            <w:vMerge/>
            <w:vAlign w:val="center"/>
          </w:tcPr>
          <w:p w14:paraId="4E0EF26F"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21" w:type="dxa"/>
            <w:gridSpan w:val="3"/>
            <w:vMerge/>
            <w:vAlign w:val="center"/>
          </w:tcPr>
          <w:p w14:paraId="2E7758AD"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32" w:type="dxa"/>
            <w:gridSpan w:val="6"/>
            <w:vMerge/>
            <w:vAlign w:val="center"/>
          </w:tcPr>
          <w:p w14:paraId="3391C236"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40" w:type="dxa"/>
            <w:gridSpan w:val="3"/>
            <w:vMerge/>
            <w:vAlign w:val="center"/>
          </w:tcPr>
          <w:p w14:paraId="79D45187"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17" w:type="dxa"/>
            <w:gridSpan w:val="3"/>
            <w:vMerge/>
          </w:tcPr>
          <w:p w14:paraId="6148A5EC"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34" w:type="dxa"/>
            <w:gridSpan w:val="6"/>
            <w:vMerge/>
            <w:vAlign w:val="center"/>
          </w:tcPr>
          <w:p w14:paraId="3B122E91"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92" w:type="dxa"/>
            <w:gridSpan w:val="4"/>
            <w:vMerge/>
            <w:vAlign w:val="center"/>
          </w:tcPr>
          <w:p w14:paraId="439156BA"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276" w:type="dxa"/>
            <w:gridSpan w:val="5"/>
            <w:vMerge/>
            <w:vAlign w:val="center"/>
          </w:tcPr>
          <w:p w14:paraId="39B9068C"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92" w:type="dxa"/>
            <w:gridSpan w:val="4"/>
            <w:vAlign w:val="center"/>
          </w:tcPr>
          <w:p w14:paraId="0A3CEEB2"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план</w:t>
            </w:r>
          </w:p>
        </w:tc>
        <w:tc>
          <w:tcPr>
            <w:tcW w:w="709" w:type="dxa"/>
            <w:gridSpan w:val="3"/>
            <w:vAlign w:val="center"/>
          </w:tcPr>
          <w:p w14:paraId="5E9DE13A"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факт</w:t>
            </w:r>
          </w:p>
        </w:tc>
        <w:tc>
          <w:tcPr>
            <w:tcW w:w="1112" w:type="dxa"/>
            <w:gridSpan w:val="4"/>
            <w:vMerge/>
            <w:vAlign w:val="center"/>
          </w:tcPr>
          <w:p w14:paraId="69D6619C"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42613D" w:rsidRPr="00A40078" w14:paraId="55DC789E" w14:textId="77777777" w:rsidTr="0042613D">
        <w:tblPrEx>
          <w:tblLook w:val="00A0" w:firstRow="1" w:lastRow="0" w:firstColumn="1" w:lastColumn="0" w:noHBand="0" w:noVBand="0"/>
        </w:tblPrEx>
        <w:trPr>
          <w:gridBefore w:val="1"/>
          <w:gridAfter w:val="3"/>
          <w:wBefore w:w="9" w:type="dxa"/>
          <w:wAfter w:w="1014" w:type="dxa"/>
          <w:trHeight w:hRule="exact" w:val="135"/>
        </w:trPr>
        <w:tc>
          <w:tcPr>
            <w:tcW w:w="388" w:type="dxa"/>
            <w:gridSpan w:val="2"/>
            <w:vAlign w:val="center"/>
          </w:tcPr>
          <w:p w14:paraId="1658E851"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1</w:t>
            </w:r>
          </w:p>
        </w:tc>
        <w:tc>
          <w:tcPr>
            <w:tcW w:w="875" w:type="dxa"/>
            <w:gridSpan w:val="3"/>
            <w:vAlign w:val="center"/>
          </w:tcPr>
          <w:p w14:paraId="6BD520B3"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2</w:t>
            </w:r>
          </w:p>
        </w:tc>
        <w:tc>
          <w:tcPr>
            <w:tcW w:w="1016" w:type="dxa"/>
            <w:gridSpan w:val="3"/>
            <w:vAlign w:val="center"/>
          </w:tcPr>
          <w:p w14:paraId="6A54527C"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3</w:t>
            </w:r>
          </w:p>
        </w:tc>
        <w:tc>
          <w:tcPr>
            <w:tcW w:w="616" w:type="dxa"/>
            <w:gridSpan w:val="2"/>
            <w:vAlign w:val="center"/>
          </w:tcPr>
          <w:p w14:paraId="3FED48C5"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4</w:t>
            </w:r>
          </w:p>
        </w:tc>
        <w:tc>
          <w:tcPr>
            <w:tcW w:w="792" w:type="dxa"/>
            <w:gridSpan w:val="3"/>
            <w:vAlign w:val="center"/>
          </w:tcPr>
          <w:p w14:paraId="0D0D92B9"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5</w:t>
            </w:r>
          </w:p>
        </w:tc>
        <w:tc>
          <w:tcPr>
            <w:tcW w:w="898" w:type="dxa"/>
            <w:gridSpan w:val="3"/>
            <w:vAlign w:val="center"/>
          </w:tcPr>
          <w:p w14:paraId="5CC27EEC"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6</w:t>
            </w:r>
          </w:p>
        </w:tc>
        <w:tc>
          <w:tcPr>
            <w:tcW w:w="721" w:type="dxa"/>
            <w:gridSpan w:val="3"/>
            <w:vAlign w:val="center"/>
          </w:tcPr>
          <w:p w14:paraId="2C8C1B06"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7</w:t>
            </w:r>
          </w:p>
        </w:tc>
        <w:tc>
          <w:tcPr>
            <w:tcW w:w="832" w:type="dxa"/>
            <w:gridSpan w:val="6"/>
            <w:vAlign w:val="center"/>
          </w:tcPr>
          <w:p w14:paraId="15F56F41"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8</w:t>
            </w:r>
          </w:p>
        </w:tc>
        <w:tc>
          <w:tcPr>
            <w:tcW w:w="840" w:type="dxa"/>
            <w:gridSpan w:val="3"/>
            <w:vAlign w:val="center"/>
          </w:tcPr>
          <w:p w14:paraId="03B9BB54"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9</w:t>
            </w:r>
          </w:p>
        </w:tc>
        <w:tc>
          <w:tcPr>
            <w:tcW w:w="1117" w:type="dxa"/>
            <w:gridSpan w:val="3"/>
            <w:vAlign w:val="center"/>
          </w:tcPr>
          <w:p w14:paraId="0754272A"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10</w:t>
            </w:r>
          </w:p>
        </w:tc>
        <w:tc>
          <w:tcPr>
            <w:tcW w:w="1134" w:type="dxa"/>
            <w:gridSpan w:val="6"/>
            <w:vAlign w:val="center"/>
          </w:tcPr>
          <w:p w14:paraId="426F18BA"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11</w:t>
            </w:r>
          </w:p>
        </w:tc>
        <w:tc>
          <w:tcPr>
            <w:tcW w:w="992" w:type="dxa"/>
            <w:gridSpan w:val="4"/>
            <w:vAlign w:val="center"/>
          </w:tcPr>
          <w:p w14:paraId="3B146054"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12</w:t>
            </w:r>
          </w:p>
        </w:tc>
        <w:tc>
          <w:tcPr>
            <w:tcW w:w="1276" w:type="dxa"/>
            <w:gridSpan w:val="5"/>
            <w:vAlign w:val="center"/>
          </w:tcPr>
          <w:p w14:paraId="17C0384E"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13</w:t>
            </w:r>
          </w:p>
        </w:tc>
        <w:tc>
          <w:tcPr>
            <w:tcW w:w="992" w:type="dxa"/>
            <w:gridSpan w:val="4"/>
            <w:vAlign w:val="center"/>
          </w:tcPr>
          <w:p w14:paraId="443CCE3E"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14</w:t>
            </w:r>
          </w:p>
        </w:tc>
        <w:tc>
          <w:tcPr>
            <w:tcW w:w="709" w:type="dxa"/>
            <w:gridSpan w:val="3"/>
            <w:vAlign w:val="center"/>
          </w:tcPr>
          <w:p w14:paraId="6BC10C6B"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15</w:t>
            </w:r>
          </w:p>
        </w:tc>
        <w:tc>
          <w:tcPr>
            <w:tcW w:w="1112" w:type="dxa"/>
            <w:gridSpan w:val="4"/>
            <w:vAlign w:val="center"/>
          </w:tcPr>
          <w:p w14:paraId="6806544A"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16</w:t>
            </w:r>
          </w:p>
        </w:tc>
      </w:tr>
      <w:tr w:rsidR="0042613D" w:rsidRPr="00A40078" w14:paraId="267160B9" w14:textId="77777777" w:rsidTr="0042613D">
        <w:tblPrEx>
          <w:tblLook w:val="00A0" w:firstRow="1" w:lastRow="0" w:firstColumn="1" w:lastColumn="0" w:noHBand="0" w:noVBand="0"/>
        </w:tblPrEx>
        <w:trPr>
          <w:gridBefore w:val="1"/>
          <w:gridAfter w:val="3"/>
          <w:wBefore w:w="9" w:type="dxa"/>
          <w:wAfter w:w="1014" w:type="dxa"/>
          <w:trHeight w:hRule="exact" w:val="152"/>
        </w:trPr>
        <w:tc>
          <w:tcPr>
            <w:tcW w:w="388" w:type="dxa"/>
            <w:gridSpan w:val="2"/>
            <w:vAlign w:val="center"/>
          </w:tcPr>
          <w:p w14:paraId="060C2828"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75" w:type="dxa"/>
            <w:gridSpan w:val="3"/>
            <w:vAlign w:val="center"/>
          </w:tcPr>
          <w:p w14:paraId="1B6D4972"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1016" w:type="dxa"/>
            <w:gridSpan w:val="3"/>
            <w:vAlign w:val="center"/>
          </w:tcPr>
          <w:p w14:paraId="4AA755C2"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616" w:type="dxa"/>
            <w:gridSpan w:val="2"/>
            <w:vAlign w:val="center"/>
          </w:tcPr>
          <w:p w14:paraId="1091C7ED"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792" w:type="dxa"/>
            <w:gridSpan w:val="3"/>
            <w:vAlign w:val="center"/>
          </w:tcPr>
          <w:p w14:paraId="43AF7769"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898" w:type="dxa"/>
            <w:gridSpan w:val="3"/>
            <w:vAlign w:val="center"/>
          </w:tcPr>
          <w:p w14:paraId="3D84C658"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721" w:type="dxa"/>
            <w:gridSpan w:val="3"/>
            <w:vAlign w:val="center"/>
          </w:tcPr>
          <w:p w14:paraId="29B9F796"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832" w:type="dxa"/>
            <w:gridSpan w:val="6"/>
            <w:vAlign w:val="center"/>
          </w:tcPr>
          <w:p w14:paraId="5E5BF242"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840" w:type="dxa"/>
            <w:gridSpan w:val="3"/>
            <w:vAlign w:val="center"/>
          </w:tcPr>
          <w:p w14:paraId="0869B3BC"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1117" w:type="dxa"/>
            <w:gridSpan w:val="3"/>
            <w:vAlign w:val="center"/>
          </w:tcPr>
          <w:p w14:paraId="5A20DA09"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1134" w:type="dxa"/>
            <w:gridSpan w:val="6"/>
            <w:vAlign w:val="center"/>
          </w:tcPr>
          <w:p w14:paraId="39596196"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992" w:type="dxa"/>
            <w:gridSpan w:val="4"/>
            <w:vAlign w:val="center"/>
          </w:tcPr>
          <w:p w14:paraId="35019AEC"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1276" w:type="dxa"/>
            <w:gridSpan w:val="5"/>
            <w:vAlign w:val="center"/>
          </w:tcPr>
          <w:p w14:paraId="19A12B00"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992" w:type="dxa"/>
            <w:gridSpan w:val="4"/>
            <w:vAlign w:val="center"/>
          </w:tcPr>
          <w:p w14:paraId="56FB5B9E"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709" w:type="dxa"/>
            <w:gridSpan w:val="3"/>
            <w:vAlign w:val="center"/>
          </w:tcPr>
          <w:p w14:paraId="03F69438"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1112" w:type="dxa"/>
            <w:gridSpan w:val="4"/>
            <w:vAlign w:val="center"/>
          </w:tcPr>
          <w:p w14:paraId="25A0D753"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r>
      <w:tr w:rsidR="0042613D" w:rsidRPr="00A40078" w14:paraId="7E40CA88" w14:textId="77777777" w:rsidTr="0042613D">
        <w:tblPrEx>
          <w:tblLook w:val="00A0" w:firstRow="1" w:lastRow="0" w:firstColumn="1" w:lastColumn="0" w:noHBand="0" w:noVBand="0"/>
        </w:tblPrEx>
        <w:trPr>
          <w:gridBefore w:val="1"/>
          <w:gridAfter w:val="11"/>
          <w:wBefore w:w="9" w:type="dxa"/>
          <w:wAfter w:w="2963" w:type="dxa"/>
          <w:trHeight w:val="210"/>
        </w:trPr>
        <w:tc>
          <w:tcPr>
            <w:tcW w:w="12361" w:type="dxa"/>
            <w:gridSpan w:val="49"/>
            <w:vAlign w:val="center"/>
          </w:tcPr>
          <w:p w14:paraId="66985D51"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Размещение заказа</w:t>
            </w:r>
          </w:p>
        </w:tc>
      </w:tr>
      <w:tr w:rsidR="0042613D" w:rsidRPr="00A40078" w14:paraId="2DF43918" w14:textId="77777777" w:rsidTr="0042613D">
        <w:tblPrEx>
          <w:tblLook w:val="00A0" w:firstRow="1" w:lastRow="0" w:firstColumn="1" w:lastColumn="0" w:noHBand="0" w:noVBand="0"/>
        </w:tblPrEx>
        <w:trPr>
          <w:gridBefore w:val="1"/>
          <w:gridAfter w:val="15"/>
          <w:wBefore w:w="9" w:type="dxa"/>
          <w:wAfter w:w="3907" w:type="dxa"/>
          <w:trHeight w:val="1403"/>
        </w:trPr>
        <w:tc>
          <w:tcPr>
            <w:tcW w:w="916" w:type="dxa"/>
            <w:gridSpan w:val="3"/>
            <w:vAlign w:val="center"/>
          </w:tcPr>
          <w:p w14:paraId="16A6C902"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Поставщик (контрагент)</w:t>
            </w:r>
          </w:p>
        </w:tc>
        <w:tc>
          <w:tcPr>
            <w:tcW w:w="1095" w:type="dxa"/>
            <w:gridSpan w:val="4"/>
            <w:vAlign w:val="center"/>
          </w:tcPr>
          <w:p w14:paraId="177A001C"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№договора на поставку МТР (спецификация)</w:t>
            </w:r>
          </w:p>
        </w:tc>
        <w:tc>
          <w:tcPr>
            <w:tcW w:w="1099" w:type="dxa"/>
            <w:gridSpan w:val="4"/>
            <w:vAlign w:val="center"/>
          </w:tcPr>
          <w:p w14:paraId="3E62F65B"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Дата подписания договора (спецификации)</w:t>
            </w:r>
          </w:p>
        </w:tc>
        <w:tc>
          <w:tcPr>
            <w:tcW w:w="703" w:type="dxa"/>
            <w:gridSpan w:val="3"/>
            <w:vAlign w:val="center"/>
          </w:tcPr>
          <w:p w14:paraId="7591E622"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Предмет договора</w:t>
            </w:r>
          </w:p>
        </w:tc>
        <w:tc>
          <w:tcPr>
            <w:tcW w:w="1019" w:type="dxa"/>
            <w:gridSpan w:val="4"/>
            <w:vAlign w:val="center"/>
          </w:tcPr>
          <w:p w14:paraId="7936A7D3"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1019" w:type="dxa"/>
            <w:gridSpan w:val="3"/>
            <w:vAlign w:val="center"/>
          </w:tcPr>
          <w:p w14:paraId="40D1450F"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Количество по спецификации</w:t>
            </w:r>
          </w:p>
        </w:tc>
        <w:tc>
          <w:tcPr>
            <w:tcW w:w="809" w:type="dxa"/>
            <w:gridSpan w:val="5"/>
            <w:vAlign w:val="center"/>
          </w:tcPr>
          <w:p w14:paraId="37533095"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Стоимость услуг по договору поставки</w:t>
            </w:r>
          </w:p>
        </w:tc>
        <w:tc>
          <w:tcPr>
            <w:tcW w:w="976" w:type="dxa"/>
            <w:gridSpan w:val="4"/>
            <w:vAlign w:val="center"/>
          </w:tcPr>
          <w:p w14:paraId="0D7B9FB2"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Дата авансового платежа в адрес Поставщика (контрагента)</w:t>
            </w:r>
          </w:p>
        </w:tc>
        <w:tc>
          <w:tcPr>
            <w:tcW w:w="944" w:type="dxa"/>
            <w:gridSpan w:val="4"/>
            <w:vAlign w:val="center"/>
          </w:tcPr>
          <w:p w14:paraId="5AAA21CA"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Дата размещения заказа на изготовление МТР</w:t>
            </w:r>
          </w:p>
        </w:tc>
        <w:tc>
          <w:tcPr>
            <w:tcW w:w="1172" w:type="dxa"/>
            <w:gridSpan w:val="6"/>
            <w:vAlign w:val="center"/>
          </w:tcPr>
          <w:p w14:paraId="4BDF3014"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Технологический срок изготовления</w:t>
            </w:r>
          </w:p>
          <w:p w14:paraId="4C44461B"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(месяцев)</w:t>
            </w:r>
          </w:p>
        </w:tc>
        <w:tc>
          <w:tcPr>
            <w:tcW w:w="944" w:type="dxa"/>
            <w:gridSpan w:val="3"/>
            <w:vAlign w:val="center"/>
          </w:tcPr>
          <w:p w14:paraId="724267A7"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Завод - изготовитель</w:t>
            </w:r>
          </w:p>
        </w:tc>
        <w:tc>
          <w:tcPr>
            <w:tcW w:w="721" w:type="dxa"/>
            <w:gridSpan w:val="2"/>
            <w:vAlign w:val="center"/>
          </w:tcPr>
          <w:p w14:paraId="788F5672"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Дата поставки (план)</w:t>
            </w:r>
          </w:p>
        </w:tc>
      </w:tr>
      <w:tr w:rsidR="0042613D" w:rsidRPr="00A40078" w14:paraId="5BB9EF15" w14:textId="77777777" w:rsidTr="0042613D">
        <w:tblPrEx>
          <w:tblLook w:val="00A0" w:firstRow="1" w:lastRow="0" w:firstColumn="1" w:lastColumn="0" w:noHBand="0" w:noVBand="0"/>
        </w:tblPrEx>
        <w:trPr>
          <w:gridBefore w:val="1"/>
          <w:gridAfter w:val="15"/>
          <w:wBefore w:w="9" w:type="dxa"/>
          <w:wAfter w:w="3907" w:type="dxa"/>
          <w:trHeight w:val="113"/>
        </w:trPr>
        <w:tc>
          <w:tcPr>
            <w:tcW w:w="916" w:type="dxa"/>
            <w:gridSpan w:val="3"/>
            <w:vAlign w:val="center"/>
          </w:tcPr>
          <w:p w14:paraId="0D3F13EE"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17</w:t>
            </w:r>
          </w:p>
        </w:tc>
        <w:tc>
          <w:tcPr>
            <w:tcW w:w="1095" w:type="dxa"/>
            <w:gridSpan w:val="4"/>
            <w:vAlign w:val="center"/>
          </w:tcPr>
          <w:p w14:paraId="47EC4C81"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18</w:t>
            </w:r>
          </w:p>
        </w:tc>
        <w:tc>
          <w:tcPr>
            <w:tcW w:w="1099" w:type="dxa"/>
            <w:gridSpan w:val="4"/>
            <w:vAlign w:val="center"/>
          </w:tcPr>
          <w:p w14:paraId="4F3FCFCC"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19</w:t>
            </w:r>
          </w:p>
        </w:tc>
        <w:tc>
          <w:tcPr>
            <w:tcW w:w="703" w:type="dxa"/>
            <w:gridSpan w:val="3"/>
            <w:vAlign w:val="center"/>
          </w:tcPr>
          <w:p w14:paraId="5E13A444"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20</w:t>
            </w:r>
          </w:p>
        </w:tc>
        <w:tc>
          <w:tcPr>
            <w:tcW w:w="1019" w:type="dxa"/>
            <w:gridSpan w:val="4"/>
            <w:vAlign w:val="center"/>
          </w:tcPr>
          <w:p w14:paraId="3291B8C5"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21</w:t>
            </w:r>
          </w:p>
        </w:tc>
        <w:tc>
          <w:tcPr>
            <w:tcW w:w="1019" w:type="dxa"/>
            <w:gridSpan w:val="3"/>
            <w:vAlign w:val="center"/>
          </w:tcPr>
          <w:p w14:paraId="1B6A1EE8"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22</w:t>
            </w:r>
          </w:p>
        </w:tc>
        <w:tc>
          <w:tcPr>
            <w:tcW w:w="809" w:type="dxa"/>
            <w:gridSpan w:val="5"/>
            <w:vAlign w:val="center"/>
          </w:tcPr>
          <w:p w14:paraId="51306CBE"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23</w:t>
            </w:r>
          </w:p>
        </w:tc>
        <w:tc>
          <w:tcPr>
            <w:tcW w:w="976" w:type="dxa"/>
            <w:gridSpan w:val="4"/>
            <w:vAlign w:val="center"/>
          </w:tcPr>
          <w:p w14:paraId="49C89348"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24</w:t>
            </w:r>
          </w:p>
        </w:tc>
        <w:tc>
          <w:tcPr>
            <w:tcW w:w="944" w:type="dxa"/>
            <w:gridSpan w:val="4"/>
            <w:vAlign w:val="center"/>
          </w:tcPr>
          <w:p w14:paraId="2EC71E54"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25</w:t>
            </w:r>
          </w:p>
        </w:tc>
        <w:tc>
          <w:tcPr>
            <w:tcW w:w="1172" w:type="dxa"/>
            <w:gridSpan w:val="6"/>
            <w:vAlign w:val="center"/>
          </w:tcPr>
          <w:p w14:paraId="27E348F2"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26</w:t>
            </w:r>
          </w:p>
        </w:tc>
        <w:tc>
          <w:tcPr>
            <w:tcW w:w="944" w:type="dxa"/>
            <w:gridSpan w:val="3"/>
            <w:vAlign w:val="center"/>
          </w:tcPr>
          <w:p w14:paraId="557229E1"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27</w:t>
            </w:r>
          </w:p>
        </w:tc>
        <w:tc>
          <w:tcPr>
            <w:tcW w:w="721" w:type="dxa"/>
            <w:gridSpan w:val="2"/>
            <w:vAlign w:val="center"/>
          </w:tcPr>
          <w:p w14:paraId="17BD7EE6"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28</w:t>
            </w:r>
          </w:p>
        </w:tc>
      </w:tr>
      <w:tr w:rsidR="0042613D" w:rsidRPr="00A40078" w14:paraId="22303197" w14:textId="77777777" w:rsidTr="0042613D">
        <w:tblPrEx>
          <w:tblLook w:val="00A0" w:firstRow="1" w:lastRow="0" w:firstColumn="1" w:lastColumn="0" w:noHBand="0" w:noVBand="0"/>
        </w:tblPrEx>
        <w:trPr>
          <w:gridBefore w:val="1"/>
          <w:gridAfter w:val="15"/>
          <w:wBefore w:w="9" w:type="dxa"/>
          <w:wAfter w:w="3907" w:type="dxa"/>
          <w:trHeight w:val="116"/>
        </w:trPr>
        <w:tc>
          <w:tcPr>
            <w:tcW w:w="916" w:type="dxa"/>
            <w:gridSpan w:val="3"/>
            <w:vAlign w:val="center"/>
          </w:tcPr>
          <w:p w14:paraId="0715D4F2"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1095" w:type="dxa"/>
            <w:gridSpan w:val="4"/>
            <w:vAlign w:val="center"/>
          </w:tcPr>
          <w:p w14:paraId="6B96F2FF"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1099" w:type="dxa"/>
            <w:gridSpan w:val="4"/>
            <w:vAlign w:val="center"/>
          </w:tcPr>
          <w:p w14:paraId="18F50B7D"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703" w:type="dxa"/>
            <w:gridSpan w:val="3"/>
            <w:vAlign w:val="center"/>
          </w:tcPr>
          <w:p w14:paraId="0BC66ECA"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1019" w:type="dxa"/>
            <w:gridSpan w:val="4"/>
            <w:vAlign w:val="center"/>
          </w:tcPr>
          <w:p w14:paraId="5694ED95"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1019" w:type="dxa"/>
            <w:gridSpan w:val="3"/>
            <w:vAlign w:val="center"/>
          </w:tcPr>
          <w:p w14:paraId="2A6B61CB"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809" w:type="dxa"/>
            <w:gridSpan w:val="5"/>
            <w:vAlign w:val="center"/>
          </w:tcPr>
          <w:p w14:paraId="74937B77"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976" w:type="dxa"/>
            <w:gridSpan w:val="4"/>
            <w:vAlign w:val="center"/>
          </w:tcPr>
          <w:p w14:paraId="58F47273"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944" w:type="dxa"/>
            <w:gridSpan w:val="4"/>
            <w:vAlign w:val="center"/>
          </w:tcPr>
          <w:p w14:paraId="34D7871C"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1172" w:type="dxa"/>
            <w:gridSpan w:val="6"/>
            <w:vAlign w:val="center"/>
          </w:tcPr>
          <w:p w14:paraId="4B671523"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944" w:type="dxa"/>
            <w:gridSpan w:val="3"/>
            <w:vAlign w:val="center"/>
          </w:tcPr>
          <w:p w14:paraId="4CA2C2FF"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721" w:type="dxa"/>
            <w:gridSpan w:val="2"/>
            <w:vAlign w:val="center"/>
          </w:tcPr>
          <w:p w14:paraId="1B1F7DF7"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r>
      <w:tr w:rsidR="0042613D" w:rsidRPr="00A40078" w14:paraId="3CD0CB11" w14:textId="77777777" w:rsidTr="0042613D">
        <w:tblPrEx>
          <w:tblLook w:val="00A0" w:firstRow="1" w:lastRow="0" w:firstColumn="1" w:lastColumn="0" w:noHBand="0" w:noVBand="0"/>
        </w:tblPrEx>
        <w:trPr>
          <w:trHeight w:val="345"/>
        </w:trPr>
        <w:tc>
          <w:tcPr>
            <w:tcW w:w="8951" w:type="dxa"/>
            <w:gridSpan w:val="36"/>
            <w:vAlign w:val="center"/>
          </w:tcPr>
          <w:p w14:paraId="2DEB44EC"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Данные об отгрузках</w:t>
            </w:r>
          </w:p>
        </w:tc>
        <w:tc>
          <w:tcPr>
            <w:tcW w:w="4394" w:type="dxa"/>
            <w:gridSpan w:val="19"/>
            <w:vAlign w:val="center"/>
          </w:tcPr>
          <w:p w14:paraId="35BFEE1F"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Данные по СМР</w:t>
            </w:r>
          </w:p>
        </w:tc>
        <w:tc>
          <w:tcPr>
            <w:tcW w:w="567" w:type="dxa"/>
            <w:gridSpan w:val="2"/>
            <w:vMerge w:val="restart"/>
            <w:vAlign w:val="center"/>
          </w:tcPr>
          <w:p w14:paraId="1F1EF3AE"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Позиция исключена</w:t>
            </w:r>
          </w:p>
        </w:tc>
        <w:tc>
          <w:tcPr>
            <w:tcW w:w="567" w:type="dxa"/>
            <w:gridSpan w:val="2"/>
            <w:vMerge w:val="restart"/>
            <w:vAlign w:val="center"/>
          </w:tcPr>
          <w:p w14:paraId="01771A94"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Примечание</w:t>
            </w:r>
          </w:p>
        </w:tc>
        <w:tc>
          <w:tcPr>
            <w:tcW w:w="850" w:type="dxa"/>
            <w:gridSpan w:val="2"/>
            <w:vMerge w:val="restart"/>
          </w:tcPr>
          <w:p w14:paraId="5143545D"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p w14:paraId="1F086142"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p w14:paraId="1F87EE61"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Оборудование/материалы (вводить о или  м русскими буквами)</w:t>
            </w:r>
          </w:p>
        </w:tc>
      </w:tr>
      <w:tr w:rsidR="0042613D" w:rsidRPr="00A40078" w14:paraId="55B88993" w14:textId="77777777" w:rsidTr="0042613D">
        <w:tblPrEx>
          <w:tblLook w:val="00A0" w:firstRow="1" w:lastRow="0" w:firstColumn="1" w:lastColumn="0" w:noHBand="0" w:noVBand="0"/>
        </w:tblPrEx>
        <w:trPr>
          <w:trHeight w:val="155"/>
        </w:trPr>
        <w:tc>
          <w:tcPr>
            <w:tcW w:w="4273" w:type="dxa"/>
            <w:gridSpan w:val="16"/>
            <w:vAlign w:val="center"/>
          </w:tcPr>
          <w:p w14:paraId="310B1E1F"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если отличается от Спецификации к договору</w:t>
            </w:r>
          </w:p>
        </w:tc>
        <w:tc>
          <w:tcPr>
            <w:tcW w:w="425" w:type="dxa"/>
            <w:gridSpan w:val="2"/>
            <w:vMerge w:val="restart"/>
            <w:vAlign w:val="center"/>
          </w:tcPr>
          <w:p w14:paraId="128F6807"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Ед. изм.</w:t>
            </w:r>
          </w:p>
        </w:tc>
        <w:tc>
          <w:tcPr>
            <w:tcW w:w="626" w:type="dxa"/>
            <w:gridSpan w:val="3"/>
            <w:vMerge w:val="restart"/>
            <w:vAlign w:val="center"/>
          </w:tcPr>
          <w:p w14:paraId="22968313"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Кол-во отгружено</w:t>
            </w:r>
          </w:p>
        </w:tc>
        <w:tc>
          <w:tcPr>
            <w:tcW w:w="657" w:type="dxa"/>
            <w:gridSpan w:val="3"/>
            <w:vMerge w:val="restart"/>
            <w:vAlign w:val="center"/>
          </w:tcPr>
          <w:p w14:paraId="032F4207"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Дата отгрузки (факт)</w:t>
            </w:r>
          </w:p>
        </w:tc>
        <w:tc>
          <w:tcPr>
            <w:tcW w:w="774" w:type="dxa"/>
            <w:gridSpan w:val="4"/>
            <w:vMerge w:val="restart"/>
            <w:vAlign w:val="center"/>
          </w:tcPr>
          <w:p w14:paraId="4704BD04"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Кол-во поставлено</w:t>
            </w:r>
          </w:p>
        </w:tc>
        <w:tc>
          <w:tcPr>
            <w:tcW w:w="673" w:type="dxa"/>
            <w:gridSpan w:val="2"/>
            <w:vMerge w:val="restart"/>
            <w:vAlign w:val="center"/>
          </w:tcPr>
          <w:p w14:paraId="1BD41E52"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Дата поставки (факт)</w:t>
            </w:r>
          </w:p>
        </w:tc>
        <w:tc>
          <w:tcPr>
            <w:tcW w:w="814" w:type="dxa"/>
            <w:gridSpan w:val="3"/>
            <w:vAlign w:val="center"/>
          </w:tcPr>
          <w:p w14:paraId="339BEE6E"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Отгрузка завершена</w:t>
            </w:r>
          </w:p>
        </w:tc>
        <w:tc>
          <w:tcPr>
            <w:tcW w:w="709" w:type="dxa"/>
            <w:gridSpan w:val="3"/>
            <w:vMerge w:val="restart"/>
            <w:vAlign w:val="center"/>
          </w:tcPr>
          <w:p w14:paraId="0016C61C"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Способ доставки</w:t>
            </w:r>
          </w:p>
        </w:tc>
        <w:tc>
          <w:tcPr>
            <w:tcW w:w="567" w:type="dxa"/>
            <w:gridSpan w:val="4"/>
            <w:vMerge w:val="restart"/>
            <w:vAlign w:val="center"/>
          </w:tcPr>
          <w:p w14:paraId="04BAD2FA"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Код работы</w:t>
            </w:r>
          </w:p>
        </w:tc>
        <w:tc>
          <w:tcPr>
            <w:tcW w:w="708" w:type="dxa"/>
            <w:gridSpan w:val="2"/>
            <w:vMerge w:val="restart"/>
            <w:vAlign w:val="center"/>
          </w:tcPr>
          <w:p w14:paraId="0E3C7A25"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Наименование СМР</w:t>
            </w:r>
          </w:p>
        </w:tc>
        <w:tc>
          <w:tcPr>
            <w:tcW w:w="1672" w:type="dxa"/>
            <w:gridSpan w:val="7"/>
            <w:vAlign w:val="center"/>
          </w:tcPr>
          <w:p w14:paraId="41269CDA"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Сроки выполнения СМР с использованием данного МТР</w:t>
            </w:r>
          </w:p>
        </w:tc>
        <w:tc>
          <w:tcPr>
            <w:tcW w:w="1447" w:type="dxa"/>
            <w:gridSpan w:val="6"/>
            <w:vAlign w:val="center"/>
          </w:tcPr>
          <w:p w14:paraId="015C1C74"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Передача оборудования в монтаж</w:t>
            </w:r>
          </w:p>
        </w:tc>
        <w:tc>
          <w:tcPr>
            <w:tcW w:w="567" w:type="dxa"/>
            <w:gridSpan w:val="2"/>
            <w:vMerge/>
            <w:vAlign w:val="center"/>
          </w:tcPr>
          <w:p w14:paraId="45BC3374"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567" w:type="dxa"/>
            <w:gridSpan w:val="2"/>
            <w:vMerge/>
            <w:vAlign w:val="center"/>
          </w:tcPr>
          <w:p w14:paraId="600ED483"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50" w:type="dxa"/>
            <w:gridSpan w:val="2"/>
            <w:vMerge/>
          </w:tcPr>
          <w:p w14:paraId="33FB960F"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42613D" w:rsidRPr="00A40078" w14:paraId="5ABE94CA" w14:textId="77777777" w:rsidTr="0042613D">
        <w:tblPrEx>
          <w:tblLook w:val="00A0" w:firstRow="1" w:lastRow="0" w:firstColumn="1" w:lastColumn="0" w:noHBand="0" w:noVBand="0"/>
        </w:tblPrEx>
        <w:trPr>
          <w:trHeight w:val="359"/>
        </w:trPr>
        <w:tc>
          <w:tcPr>
            <w:tcW w:w="1010" w:type="dxa"/>
            <w:gridSpan w:val="5"/>
            <w:vAlign w:val="center"/>
          </w:tcPr>
          <w:p w14:paraId="2382BB39"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Наименование   МТР в отгрузочных документах</w:t>
            </w:r>
          </w:p>
        </w:tc>
        <w:tc>
          <w:tcPr>
            <w:tcW w:w="660" w:type="dxa"/>
            <w:gridSpan w:val="2"/>
            <w:vAlign w:val="center"/>
          </w:tcPr>
          <w:p w14:paraId="695545FB"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Марка, тип, Гост, ТУ</w:t>
            </w:r>
          </w:p>
        </w:tc>
        <w:tc>
          <w:tcPr>
            <w:tcW w:w="754" w:type="dxa"/>
            <w:gridSpan w:val="3"/>
            <w:vAlign w:val="center"/>
          </w:tcPr>
          <w:p w14:paraId="076AAAF1"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Основание изменения МТР</w:t>
            </w:r>
          </w:p>
        </w:tc>
        <w:tc>
          <w:tcPr>
            <w:tcW w:w="998" w:type="dxa"/>
            <w:gridSpan w:val="3"/>
            <w:vAlign w:val="center"/>
          </w:tcPr>
          <w:p w14:paraId="222CA396"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851" w:type="dxa"/>
            <w:gridSpan w:val="3"/>
            <w:vAlign w:val="center"/>
          </w:tcPr>
          <w:p w14:paraId="258C88A3"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Стоимость продукции, включая НДС, руб.</w:t>
            </w:r>
          </w:p>
        </w:tc>
        <w:tc>
          <w:tcPr>
            <w:tcW w:w="425" w:type="dxa"/>
            <w:gridSpan w:val="2"/>
            <w:vMerge/>
            <w:vAlign w:val="center"/>
          </w:tcPr>
          <w:p w14:paraId="1B629236"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26" w:type="dxa"/>
            <w:gridSpan w:val="3"/>
            <w:vMerge/>
            <w:vAlign w:val="center"/>
          </w:tcPr>
          <w:p w14:paraId="2F8FCF8D"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57" w:type="dxa"/>
            <w:gridSpan w:val="3"/>
            <w:vMerge/>
            <w:vAlign w:val="center"/>
          </w:tcPr>
          <w:p w14:paraId="3B1A14F6"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74" w:type="dxa"/>
            <w:gridSpan w:val="4"/>
            <w:vMerge/>
            <w:vAlign w:val="center"/>
          </w:tcPr>
          <w:p w14:paraId="72A2F8CE"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73" w:type="dxa"/>
            <w:gridSpan w:val="2"/>
            <w:vMerge/>
            <w:vAlign w:val="center"/>
          </w:tcPr>
          <w:p w14:paraId="712FF610"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14" w:type="dxa"/>
            <w:gridSpan w:val="3"/>
            <w:vAlign w:val="center"/>
          </w:tcPr>
          <w:p w14:paraId="57FFAE22"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(да/нет)</w:t>
            </w:r>
          </w:p>
        </w:tc>
        <w:tc>
          <w:tcPr>
            <w:tcW w:w="709" w:type="dxa"/>
            <w:gridSpan w:val="3"/>
            <w:vMerge/>
            <w:vAlign w:val="center"/>
          </w:tcPr>
          <w:p w14:paraId="06C844F8"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567" w:type="dxa"/>
            <w:gridSpan w:val="4"/>
            <w:vMerge/>
            <w:vAlign w:val="center"/>
          </w:tcPr>
          <w:p w14:paraId="4C0A7FD0"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8" w:type="dxa"/>
            <w:gridSpan w:val="2"/>
            <w:vMerge/>
            <w:vAlign w:val="center"/>
          </w:tcPr>
          <w:p w14:paraId="49D61E5C"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9" w:type="dxa"/>
            <w:gridSpan w:val="3"/>
            <w:vAlign w:val="center"/>
          </w:tcPr>
          <w:p w14:paraId="36579A6C"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Дата начала</w:t>
            </w:r>
          </w:p>
        </w:tc>
        <w:tc>
          <w:tcPr>
            <w:tcW w:w="963" w:type="dxa"/>
            <w:gridSpan w:val="4"/>
            <w:vAlign w:val="center"/>
          </w:tcPr>
          <w:p w14:paraId="59CBE365"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Дата завершения</w:t>
            </w:r>
          </w:p>
        </w:tc>
        <w:tc>
          <w:tcPr>
            <w:tcW w:w="603" w:type="dxa"/>
            <w:gridSpan w:val="3"/>
            <w:vAlign w:val="center"/>
          </w:tcPr>
          <w:p w14:paraId="7DDF8270"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Кол-во план</w:t>
            </w:r>
          </w:p>
        </w:tc>
        <w:tc>
          <w:tcPr>
            <w:tcW w:w="844" w:type="dxa"/>
            <w:gridSpan w:val="3"/>
            <w:vAlign w:val="center"/>
          </w:tcPr>
          <w:p w14:paraId="029C0059"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Кол-во факт</w:t>
            </w:r>
          </w:p>
        </w:tc>
        <w:tc>
          <w:tcPr>
            <w:tcW w:w="567" w:type="dxa"/>
            <w:gridSpan w:val="2"/>
            <w:vMerge/>
            <w:vAlign w:val="center"/>
          </w:tcPr>
          <w:p w14:paraId="35C5FAF9"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567" w:type="dxa"/>
            <w:gridSpan w:val="2"/>
            <w:vMerge/>
            <w:vAlign w:val="center"/>
          </w:tcPr>
          <w:p w14:paraId="0739F57C"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50" w:type="dxa"/>
            <w:gridSpan w:val="2"/>
            <w:vMerge/>
          </w:tcPr>
          <w:p w14:paraId="558B440D"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42613D" w:rsidRPr="00A40078" w14:paraId="091F8B59" w14:textId="77777777" w:rsidTr="0042613D">
        <w:tblPrEx>
          <w:tblLook w:val="00A0" w:firstRow="1" w:lastRow="0" w:firstColumn="1" w:lastColumn="0" w:noHBand="0" w:noVBand="0"/>
        </w:tblPrEx>
        <w:trPr>
          <w:trHeight w:val="114"/>
        </w:trPr>
        <w:tc>
          <w:tcPr>
            <w:tcW w:w="1010" w:type="dxa"/>
            <w:gridSpan w:val="5"/>
            <w:vAlign w:val="center"/>
          </w:tcPr>
          <w:p w14:paraId="5C5F0311"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29</w:t>
            </w:r>
          </w:p>
        </w:tc>
        <w:tc>
          <w:tcPr>
            <w:tcW w:w="660" w:type="dxa"/>
            <w:gridSpan w:val="2"/>
            <w:vAlign w:val="center"/>
          </w:tcPr>
          <w:p w14:paraId="44057C6A"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30</w:t>
            </w:r>
          </w:p>
        </w:tc>
        <w:tc>
          <w:tcPr>
            <w:tcW w:w="754" w:type="dxa"/>
            <w:gridSpan w:val="3"/>
            <w:vAlign w:val="center"/>
          </w:tcPr>
          <w:p w14:paraId="2182D529"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31</w:t>
            </w:r>
          </w:p>
        </w:tc>
        <w:tc>
          <w:tcPr>
            <w:tcW w:w="998" w:type="dxa"/>
            <w:gridSpan w:val="3"/>
            <w:vAlign w:val="center"/>
          </w:tcPr>
          <w:p w14:paraId="333859E4"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32</w:t>
            </w:r>
          </w:p>
        </w:tc>
        <w:tc>
          <w:tcPr>
            <w:tcW w:w="851" w:type="dxa"/>
            <w:gridSpan w:val="3"/>
            <w:vAlign w:val="center"/>
          </w:tcPr>
          <w:p w14:paraId="13DD4B0F"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33</w:t>
            </w:r>
          </w:p>
        </w:tc>
        <w:tc>
          <w:tcPr>
            <w:tcW w:w="425" w:type="dxa"/>
            <w:gridSpan w:val="2"/>
            <w:vAlign w:val="center"/>
          </w:tcPr>
          <w:p w14:paraId="2B954003"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34</w:t>
            </w:r>
          </w:p>
        </w:tc>
        <w:tc>
          <w:tcPr>
            <w:tcW w:w="626" w:type="dxa"/>
            <w:gridSpan w:val="3"/>
            <w:vAlign w:val="center"/>
          </w:tcPr>
          <w:p w14:paraId="17C58A76"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35</w:t>
            </w:r>
          </w:p>
        </w:tc>
        <w:tc>
          <w:tcPr>
            <w:tcW w:w="657" w:type="dxa"/>
            <w:gridSpan w:val="3"/>
            <w:vAlign w:val="center"/>
          </w:tcPr>
          <w:p w14:paraId="105D7C67"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36</w:t>
            </w:r>
          </w:p>
        </w:tc>
        <w:tc>
          <w:tcPr>
            <w:tcW w:w="774" w:type="dxa"/>
            <w:gridSpan w:val="4"/>
            <w:vAlign w:val="center"/>
          </w:tcPr>
          <w:p w14:paraId="6D7A4359"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37</w:t>
            </w:r>
          </w:p>
        </w:tc>
        <w:tc>
          <w:tcPr>
            <w:tcW w:w="673" w:type="dxa"/>
            <w:gridSpan w:val="2"/>
            <w:vAlign w:val="center"/>
          </w:tcPr>
          <w:p w14:paraId="06769590"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38</w:t>
            </w:r>
          </w:p>
        </w:tc>
        <w:tc>
          <w:tcPr>
            <w:tcW w:w="814" w:type="dxa"/>
            <w:gridSpan w:val="3"/>
            <w:vAlign w:val="center"/>
          </w:tcPr>
          <w:p w14:paraId="0E545BE7"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39</w:t>
            </w:r>
          </w:p>
        </w:tc>
        <w:tc>
          <w:tcPr>
            <w:tcW w:w="709" w:type="dxa"/>
            <w:gridSpan w:val="3"/>
            <w:vAlign w:val="center"/>
          </w:tcPr>
          <w:p w14:paraId="5556754C"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40</w:t>
            </w:r>
          </w:p>
        </w:tc>
        <w:tc>
          <w:tcPr>
            <w:tcW w:w="567" w:type="dxa"/>
            <w:gridSpan w:val="4"/>
            <w:vAlign w:val="center"/>
          </w:tcPr>
          <w:p w14:paraId="70DED047"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41</w:t>
            </w:r>
          </w:p>
        </w:tc>
        <w:tc>
          <w:tcPr>
            <w:tcW w:w="708" w:type="dxa"/>
            <w:gridSpan w:val="2"/>
            <w:vAlign w:val="center"/>
          </w:tcPr>
          <w:p w14:paraId="2EE934AC"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42</w:t>
            </w:r>
          </w:p>
        </w:tc>
        <w:tc>
          <w:tcPr>
            <w:tcW w:w="709" w:type="dxa"/>
            <w:gridSpan w:val="3"/>
            <w:vAlign w:val="center"/>
          </w:tcPr>
          <w:p w14:paraId="43966E25"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43</w:t>
            </w:r>
          </w:p>
        </w:tc>
        <w:tc>
          <w:tcPr>
            <w:tcW w:w="963" w:type="dxa"/>
            <w:gridSpan w:val="4"/>
            <w:vAlign w:val="center"/>
          </w:tcPr>
          <w:p w14:paraId="7D0C5C1A"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44</w:t>
            </w:r>
          </w:p>
        </w:tc>
        <w:tc>
          <w:tcPr>
            <w:tcW w:w="603" w:type="dxa"/>
            <w:gridSpan w:val="3"/>
            <w:vAlign w:val="center"/>
          </w:tcPr>
          <w:p w14:paraId="5E364967"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45</w:t>
            </w:r>
          </w:p>
        </w:tc>
        <w:tc>
          <w:tcPr>
            <w:tcW w:w="844" w:type="dxa"/>
            <w:gridSpan w:val="3"/>
            <w:vAlign w:val="center"/>
          </w:tcPr>
          <w:p w14:paraId="63AAED47"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46</w:t>
            </w:r>
          </w:p>
        </w:tc>
        <w:tc>
          <w:tcPr>
            <w:tcW w:w="567" w:type="dxa"/>
            <w:gridSpan w:val="2"/>
            <w:vAlign w:val="center"/>
          </w:tcPr>
          <w:p w14:paraId="2F5D961C"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47</w:t>
            </w:r>
          </w:p>
        </w:tc>
        <w:tc>
          <w:tcPr>
            <w:tcW w:w="567" w:type="dxa"/>
            <w:gridSpan w:val="2"/>
            <w:vAlign w:val="center"/>
          </w:tcPr>
          <w:p w14:paraId="3454776E"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48</w:t>
            </w:r>
          </w:p>
        </w:tc>
        <w:tc>
          <w:tcPr>
            <w:tcW w:w="850" w:type="dxa"/>
            <w:gridSpan w:val="2"/>
          </w:tcPr>
          <w:p w14:paraId="277686D6"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49</w:t>
            </w:r>
          </w:p>
        </w:tc>
      </w:tr>
      <w:tr w:rsidR="0042613D" w:rsidRPr="00A40078" w14:paraId="3E71BE15" w14:textId="77777777" w:rsidTr="0042613D">
        <w:tblPrEx>
          <w:tblLook w:val="00A0" w:firstRow="1" w:lastRow="0" w:firstColumn="1" w:lastColumn="0" w:noHBand="0" w:noVBand="0"/>
        </w:tblPrEx>
        <w:trPr>
          <w:trHeight w:val="57"/>
        </w:trPr>
        <w:tc>
          <w:tcPr>
            <w:tcW w:w="1010" w:type="dxa"/>
            <w:gridSpan w:val="5"/>
            <w:noWrap/>
            <w:vAlign w:val="center"/>
          </w:tcPr>
          <w:p w14:paraId="1A319360"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660" w:type="dxa"/>
            <w:gridSpan w:val="2"/>
            <w:noWrap/>
            <w:vAlign w:val="center"/>
          </w:tcPr>
          <w:p w14:paraId="7AEF8CA2"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754" w:type="dxa"/>
            <w:gridSpan w:val="3"/>
            <w:noWrap/>
            <w:vAlign w:val="center"/>
          </w:tcPr>
          <w:p w14:paraId="52F31CFC"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998" w:type="dxa"/>
            <w:gridSpan w:val="3"/>
            <w:noWrap/>
            <w:vAlign w:val="center"/>
          </w:tcPr>
          <w:p w14:paraId="53ABCC62"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851" w:type="dxa"/>
            <w:gridSpan w:val="3"/>
            <w:noWrap/>
            <w:vAlign w:val="center"/>
          </w:tcPr>
          <w:p w14:paraId="00CCA778"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425" w:type="dxa"/>
            <w:gridSpan w:val="2"/>
            <w:noWrap/>
            <w:vAlign w:val="center"/>
          </w:tcPr>
          <w:p w14:paraId="46414E3B"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626" w:type="dxa"/>
            <w:gridSpan w:val="3"/>
            <w:noWrap/>
            <w:vAlign w:val="center"/>
          </w:tcPr>
          <w:p w14:paraId="52630AA5"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657" w:type="dxa"/>
            <w:gridSpan w:val="3"/>
            <w:noWrap/>
            <w:vAlign w:val="center"/>
          </w:tcPr>
          <w:p w14:paraId="3C9C3FBF"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774" w:type="dxa"/>
            <w:gridSpan w:val="4"/>
            <w:noWrap/>
            <w:vAlign w:val="center"/>
          </w:tcPr>
          <w:p w14:paraId="51465A21"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673" w:type="dxa"/>
            <w:gridSpan w:val="2"/>
            <w:noWrap/>
            <w:vAlign w:val="center"/>
          </w:tcPr>
          <w:p w14:paraId="12FC725E"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814" w:type="dxa"/>
            <w:gridSpan w:val="3"/>
            <w:noWrap/>
            <w:vAlign w:val="center"/>
          </w:tcPr>
          <w:p w14:paraId="79BC3379"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709" w:type="dxa"/>
            <w:gridSpan w:val="3"/>
            <w:noWrap/>
            <w:vAlign w:val="center"/>
          </w:tcPr>
          <w:p w14:paraId="440F930E"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567" w:type="dxa"/>
            <w:gridSpan w:val="4"/>
            <w:noWrap/>
            <w:vAlign w:val="center"/>
          </w:tcPr>
          <w:p w14:paraId="248961B8"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708" w:type="dxa"/>
            <w:gridSpan w:val="2"/>
            <w:noWrap/>
            <w:vAlign w:val="center"/>
          </w:tcPr>
          <w:p w14:paraId="45769D52"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709" w:type="dxa"/>
            <w:gridSpan w:val="3"/>
            <w:noWrap/>
            <w:vAlign w:val="center"/>
          </w:tcPr>
          <w:p w14:paraId="727E2595"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963" w:type="dxa"/>
            <w:gridSpan w:val="4"/>
            <w:noWrap/>
            <w:vAlign w:val="center"/>
          </w:tcPr>
          <w:p w14:paraId="6C74BA50"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603" w:type="dxa"/>
            <w:gridSpan w:val="3"/>
            <w:noWrap/>
            <w:vAlign w:val="center"/>
          </w:tcPr>
          <w:p w14:paraId="551C9290"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844" w:type="dxa"/>
            <w:gridSpan w:val="3"/>
            <w:noWrap/>
            <w:vAlign w:val="center"/>
          </w:tcPr>
          <w:p w14:paraId="442F6FC2"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567" w:type="dxa"/>
            <w:gridSpan w:val="2"/>
            <w:noWrap/>
            <w:vAlign w:val="center"/>
          </w:tcPr>
          <w:p w14:paraId="6ADF5052"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567" w:type="dxa"/>
            <w:gridSpan w:val="2"/>
            <w:noWrap/>
            <w:vAlign w:val="center"/>
          </w:tcPr>
          <w:p w14:paraId="14195ABE"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850" w:type="dxa"/>
            <w:gridSpan w:val="2"/>
          </w:tcPr>
          <w:p w14:paraId="2BBAF5BA" w14:textId="77777777"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42613D" w:rsidRPr="00A40078" w14:paraId="320A2B72" w14:textId="77777777" w:rsidTr="004261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325"/>
        </w:trPr>
        <w:tc>
          <w:tcPr>
            <w:tcW w:w="279" w:type="dxa"/>
            <w:gridSpan w:val="2"/>
            <w:tcBorders>
              <w:left w:val="nil"/>
            </w:tcBorders>
            <w:noWrap/>
            <w:vAlign w:val="bottom"/>
          </w:tcPr>
          <w:p w14:paraId="2C95F97B" w14:textId="77777777" w:rsidR="0042613D" w:rsidRPr="00A40078" w:rsidRDefault="0042613D" w:rsidP="0042613D">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8090" w:type="dxa"/>
            <w:gridSpan w:val="32"/>
            <w:noWrap/>
            <w:vAlign w:val="bottom"/>
          </w:tcPr>
          <w:p w14:paraId="1090B2F6" w14:textId="77777777" w:rsidR="0042613D" w:rsidRPr="00A40078" w:rsidRDefault="0042613D" w:rsidP="0042613D">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Руководитель организации__________________________________</w:t>
            </w:r>
          </w:p>
        </w:tc>
        <w:tc>
          <w:tcPr>
            <w:tcW w:w="1030" w:type="dxa"/>
            <w:gridSpan w:val="5"/>
            <w:noWrap/>
            <w:vAlign w:val="bottom"/>
          </w:tcPr>
          <w:p w14:paraId="1A2E4197" w14:textId="77777777" w:rsidR="0042613D" w:rsidRPr="00A40078" w:rsidRDefault="0042613D" w:rsidP="0042613D">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33" w:type="dxa"/>
            <w:gridSpan w:val="4"/>
            <w:noWrap/>
            <w:vAlign w:val="bottom"/>
          </w:tcPr>
          <w:p w14:paraId="7B96F67F" w14:textId="77777777" w:rsidR="0042613D" w:rsidRPr="00A40078" w:rsidRDefault="0042613D" w:rsidP="0042613D">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342" w:type="dxa"/>
            <w:gridSpan w:val="5"/>
            <w:noWrap/>
            <w:vAlign w:val="bottom"/>
          </w:tcPr>
          <w:p w14:paraId="697B72A0" w14:textId="77777777" w:rsidR="0042613D" w:rsidRPr="00A40078" w:rsidRDefault="0042613D" w:rsidP="0042613D">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22" w:type="dxa"/>
            <w:gridSpan w:val="5"/>
            <w:noWrap/>
            <w:vAlign w:val="bottom"/>
          </w:tcPr>
          <w:p w14:paraId="3FE95425" w14:textId="77777777" w:rsidR="0042613D" w:rsidRPr="00A40078" w:rsidRDefault="0042613D" w:rsidP="0042613D">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883" w:type="dxa"/>
            <w:gridSpan w:val="3"/>
            <w:noWrap/>
            <w:vAlign w:val="bottom"/>
          </w:tcPr>
          <w:p w14:paraId="754DD81E" w14:textId="77777777" w:rsidR="0042613D" w:rsidRPr="00A40078" w:rsidRDefault="0042613D" w:rsidP="0042613D">
            <w:pPr>
              <w:widowControl w:val="0"/>
              <w:suppressAutoHyphens/>
              <w:autoSpaceDE w:val="0"/>
              <w:autoSpaceDN w:val="0"/>
              <w:adjustRightInd w:val="0"/>
              <w:spacing w:after="0" w:line="240" w:lineRule="auto"/>
              <w:rPr>
                <w:rFonts w:ascii="Times New Roman" w:eastAsia="Times New Roman" w:hAnsi="Times New Roman" w:cs="Times New Roman"/>
                <w:b/>
                <w:sz w:val="16"/>
                <w:szCs w:val="16"/>
                <w:lang w:eastAsia="ru-RU"/>
              </w:rPr>
            </w:pPr>
          </w:p>
        </w:tc>
        <w:tc>
          <w:tcPr>
            <w:tcW w:w="752" w:type="dxa"/>
            <w:gridSpan w:val="4"/>
            <w:noWrap/>
            <w:vAlign w:val="bottom"/>
          </w:tcPr>
          <w:p w14:paraId="4668FE72" w14:textId="77777777" w:rsidR="0042613D" w:rsidRPr="00A40078" w:rsidRDefault="0042613D" w:rsidP="0042613D">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698" w:type="dxa"/>
            <w:tcBorders>
              <w:right w:val="nil"/>
            </w:tcBorders>
            <w:noWrap/>
            <w:vAlign w:val="bottom"/>
          </w:tcPr>
          <w:p w14:paraId="44F62585" w14:textId="77777777" w:rsidR="0042613D" w:rsidRPr="00A40078" w:rsidRDefault="0042613D" w:rsidP="0042613D">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r>
    </w:tbl>
    <w:p w14:paraId="4B317CDF" w14:textId="77777777" w:rsidR="0042613D" w:rsidRPr="00A40078" w:rsidRDefault="0042613D" w:rsidP="0042613D">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r w:rsidRPr="00A40078">
        <w:rPr>
          <w:rFonts w:ascii="Times New Roman" w:eastAsia="Times New Roman" w:hAnsi="Times New Roman" w:cs="Times New Roman"/>
          <w:sz w:val="12"/>
          <w:szCs w:val="12"/>
          <w:lang w:eastAsia="ru-RU"/>
        </w:rPr>
        <w:t xml:space="preserve">                                                                                                                                Подпись/расшифровка подписи                                                                                                                                                                          </w:t>
      </w:r>
    </w:p>
    <w:p w14:paraId="4490434A" w14:textId="77777777" w:rsidR="0042613D" w:rsidRPr="00A40078" w:rsidRDefault="0042613D" w:rsidP="0042613D">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14:paraId="6D724446" w14:textId="77777777" w:rsidR="0042613D" w:rsidRPr="00A40078" w:rsidRDefault="0042613D" w:rsidP="0042613D">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0"/>
          <w:szCs w:val="20"/>
          <w:lang w:eastAsia="ru-RU"/>
        </w:rPr>
      </w:pPr>
      <w:r w:rsidRPr="00A40078">
        <w:rPr>
          <w:rFonts w:ascii="Times New Roman" w:eastAsia="Times New Roman" w:hAnsi="Times New Roman" w:cs="Times New Roman"/>
          <w:b/>
          <w:i/>
          <w:sz w:val="20"/>
          <w:szCs w:val="20"/>
          <w:lang w:eastAsia="ru-RU"/>
        </w:rPr>
        <w:t>Примечание* :1. Настоящая форма Отчёта о поставке материалов и оборудования заполняется на основании условий Договора в части сроков, стоимости, объёмов и иных условий поставки Материалов и оборудования для целей промежуточного контроля и анализа исполнения Подрядчиком обязательств по поставке. Представление Отчёта не является согласованием новых условий поставки Материалов и оборудования.</w:t>
      </w:r>
    </w:p>
    <w:p w14:paraId="53B21BD4" w14:textId="77777777" w:rsidR="0042613D" w:rsidRPr="00A40078" w:rsidRDefault="0042613D" w:rsidP="0042613D">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14:paraId="72E26B28" w14:textId="77777777" w:rsidR="0042613D" w:rsidRPr="00A40078" w:rsidRDefault="0042613D" w:rsidP="0042613D">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ФОРМУ СОГЛАСОВАЛИ:</w:t>
      </w:r>
    </w:p>
    <w:tbl>
      <w:tblPr>
        <w:tblW w:w="0" w:type="auto"/>
        <w:tblLook w:val="00A0" w:firstRow="1" w:lastRow="0" w:firstColumn="1" w:lastColumn="0" w:noHBand="0" w:noVBand="0"/>
      </w:tblPr>
      <w:tblGrid>
        <w:gridCol w:w="4785"/>
        <w:gridCol w:w="4786"/>
      </w:tblGrid>
      <w:tr w:rsidR="0042613D" w:rsidRPr="00A40078" w14:paraId="5337F165" w14:textId="77777777" w:rsidTr="0042613D">
        <w:tc>
          <w:tcPr>
            <w:tcW w:w="4785" w:type="dxa"/>
          </w:tcPr>
          <w:p w14:paraId="7335C0E2" w14:textId="77777777" w:rsidR="0042613D" w:rsidRPr="00A40078" w:rsidRDefault="0042613D" w:rsidP="004261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От ЗАКАЗЧИКА:</w:t>
            </w:r>
          </w:p>
        </w:tc>
        <w:tc>
          <w:tcPr>
            <w:tcW w:w="4786" w:type="dxa"/>
          </w:tcPr>
          <w:p w14:paraId="703598E8" w14:textId="77777777" w:rsidR="0042613D" w:rsidRPr="00A40078" w:rsidRDefault="0042613D" w:rsidP="004261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От ПОДРЯДЧИКА:</w:t>
            </w:r>
          </w:p>
        </w:tc>
      </w:tr>
    </w:tbl>
    <w:p w14:paraId="243485F0" w14:textId="77777777" w:rsidR="0042613D" w:rsidRPr="00A40078"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sectPr w:rsidR="0042613D" w:rsidRPr="00A40078" w:rsidSect="001E2035">
          <w:headerReference w:type="default" r:id="rId32"/>
          <w:footerReference w:type="default" r:id="rId33"/>
          <w:headerReference w:type="first" r:id="rId34"/>
          <w:footerReference w:type="first" r:id="rId35"/>
          <w:pgSz w:w="16839" w:h="11907" w:orient="landscape" w:code="9"/>
          <w:pgMar w:top="1140" w:right="821" w:bottom="709" w:left="851" w:header="568" w:footer="709" w:gutter="0"/>
          <w:cols w:space="708"/>
          <w:titlePg/>
          <w:docGrid w:linePitch="360"/>
        </w:sectPr>
      </w:pPr>
    </w:p>
    <w:p w14:paraId="0E02FE4A" w14:textId="77777777" w:rsidR="0042613D" w:rsidRPr="00A40078" w:rsidRDefault="0042613D" w:rsidP="0042613D">
      <w:pPr>
        <w:keepNext/>
        <w:spacing w:after="0" w:line="240" w:lineRule="auto"/>
        <w:ind w:left="5812"/>
        <w:outlineLvl w:val="0"/>
        <w:rPr>
          <w:rFonts w:ascii="Times New Roman" w:eastAsia="Times New Roman" w:hAnsi="Times New Roman" w:cs="Times New Roman"/>
          <w:kern w:val="32"/>
          <w:sz w:val="18"/>
          <w:szCs w:val="18"/>
          <w:lang w:eastAsia="ru-RU"/>
        </w:rPr>
      </w:pPr>
      <w:r w:rsidRPr="00A40078">
        <w:rPr>
          <w:rFonts w:ascii="Times New Roman" w:eastAsia="Times New Roman" w:hAnsi="Times New Roman" w:cs="Times New Roman"/>
          <w:bCs/>
          <w:kern w:val="32"/>
          <w:sz w:val="24"/>
          <w:szCs w:val="24"/>
          <w:lang w:eastAsia="ru-RU"/>
        </w:rPr>
        <w:lastRenderedPageBreak/>
        <w:t xml:space="preserve">Приложение 31 </w:t>
      </w:r>
    </w:p>
    <w:p w14:paraId="23E215E8" w14:textId="77777777" w:rsidR="0042613D" w:rsidRPr="00A40078" w:rsidRDefault="0042613D" w:rsidP="0042613D">
      <w:pPr>
        <w:widowControl w:val="0"/>
        <w:autoSpaceDE w:val="0"/>
        <w:autoSpaceDN w:val="0"/>
        <w:adjustRightInd w:val="0"/>
        <w:spacing w:after="0" w:line="240" w:lineRule="auto"/>
        <w:ind w:left="5812"/>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к Договору от «_» _______20___г.</w:t>
      </w:r>
    </w:p>
    <w:p w14:paraId="336F2186" w14:textId="77777777" w:rsidR="0042613D" w:rsidRPr="00A40078" w:rsidRDefault="0042613D" w:rsidP="0042613D">
      <w:pPr>
        <w:widowControl w:val="0"/>
        <w:shd w:val="clear" w:color="auto" w:fill="FFFFFF"/>
        <w:autoSpaceDE w:val="0"/>
        <w:autoSpaceDN w:val="0"/>
        <w:adjustRightInd w:val="0"/>
        <w:spacing w:after="0" w:line="240" w:lineRule="auto"/>
        <w:ind w:left="4536"/>
        <w:rPr>
          <w:rFonts w:ascii="Times New Roman" w:eastAsia="Times New Roman" w:hAnsi="Times New Roman" w:cs="Times New Roman"/>
          <w:bCs/>
          <w:sz w:val="24"/>
          <w:szCs w:val="24"/>
          <w:lang w:eastAsia="ru-RU"/>
        </w:rPr>
      </w:pPr>
    </w:p>
    <w:p w14:paraId="4965ED04" w14:textId="77777777" w:rsidR="0042613D" w:rsidRPr="00A40078" w:rsidRDefault="0042613D" w:rsidP="0042613D">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14:paraId="66429C66" w14:textId="77777777" w:rsidR="0042613D" w:rsidRPr="00A40078" w:rsidRDefault="0042613D" w:rsidP="0042613D">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 xml:space="preserve">Инструкция по заполнению отчета о поставке </w:t>
      </w:r>
    </w:p>
    <w:p w14:paraId="2476EF1D" w14:textId="77777777" w:rsidR="0042613D" w:rsidRPr="00A40078" w:rsidRDefault="0042613D" w:rsidP="0042613D">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материалов и оборудования Подрядчиком</w:t>
      </w:r>
    </w:p>
    <w:p w14:paraId="01C00142" w14:textId="77777777"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3DFCECA9" w14:textId="77777777" w:rsidR="0042613D" w:rsidRPr="00A40078" w:rsidRDefault="0042613D" w:rsidP="0042613D">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1.</w:t>
      </w:r>
      <w:r w:rsidRPr="00A40078">
        <w:rPr>
          <w:rFonts w:ascii="Times New Roman" w:eastAsia="Times New Roman" w:hAnsi="Times New Roman" w:cs="Times New Roman"/>
          <w:b/>
          <w:sz w:val="24"/>
          <w:szCs w:val="24"/>
          <w:lang w:eastAsia="ru-RU"/>
        </w:rPr>
        <w:tab/>
        <w:t>Порядок направления отчетов.</w:t>
      </w:r>
    </w:p>
    <w:p w14:paraId="2B0FE544" w14:textId="77777777"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1.1. Форма отчета о поставке материалов и оборудования (далее – Отчет), указанная в Приложении 34 к Договору, является единой для всех Подрядчиков, вносить изменения (добавлять/удалять столбцы) запрещено. Также запрещено объединять ячейки в табличной части Отчета, скрывать столбцы и строки таблицы. Одна строка Отчета должна соответствовать одной строке из спецификации поставляемого оборудования или материалов (или одной партии отгрузки, об этом см. ниже). Каждый новый Отчет содержит все поставляемые позиции МТР по титулу и полностью отменяет все предыдущие.</w:t>
      </w:r>
    </w:p>
    <w:p w14:paraId="1BDB3254" w14:textId="77777777"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1.2. Отчеты направляются Подрядчиком Заказчику на электронный адрес ______________. </w:t>
      </w:r>
    </w:p>
    <w:p w14:paraId="43268513" w14:textId="77777777"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случае если настоящий договор подряда включает в себя поставку на несколько титулов, Отчет оформляется отдельно по каждому титулу (1 объект – 1 файл).</w:t>
      </w:r>
    </w:p>
    <w:p w14:paraId="37CC0B76" w14:textId="77777777"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Срок предоставления первого Отчета (спецификации на поставку МТР) Подрядчиком - не позднее 10 дней после </w:t>
      </w:r>
      <w:r w:rsidRPr="00A40078">
        <w:rPr>
          <w:rFonts w:ascii="Times New Roman" w:eastAsia="Times New Roman" w:hAnsi="Times New Roman" w:cs="Times New Roman"/>
          <w:color w:val="000000"/>
          <w:sz w:val="24"/>
          <w:szCs w:val="24"/>
          <w:lang w:eastAsia="ru-RU"/>
        </w:rPr>
        <w:t>заключения Договора.</w:t>
      </w:r>
    </w:p>
    <w:p w14:paraId="29E07460" w14:textId="77777777"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После предоставления первого Отчета Подрядчик обязан еженедельно по вторникам направлять актуализированный Отчет Заказчику в формате таблицы Excel. </w:t>
      </w:r>
    </w:p>
    <w:p w14:paraId="22DD5DCB" w14:textId="77777777"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Ежемесячно отсканированная копия Отчета за подписью уполномоченного руководителя Подрядчика предоставляется Заказчику сопроводительным письмом с приложением документов, подтверждающих полномочия лица, подписавшего отчет.</w:t>
      </w:r>
    </w:p>
    <w:p w14:paraId="21640333" w14:textId="77777777"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1.3. В случае получения от Заказчика запроса о предоставлении Отчета, предусмотренного Договором, Подрядчик обязан не позднее 5 (пяти) рабочих с даты получения запроса направить в адрес Заказчика (или иной указанный в запросе адрес) оригинал Отчета за подписью уполномоченного лица с указанием актуализированной на дату получения запроса информации, с приложением документов, подтверждающих полномочия подписанта Отчета, а также выполнить иные действия, предусмотренные в запросе Заказчика. Представление Отчетов по запросу Заказчика производится вне зависимости от сроков и условий, указанных в п.1.2. настоящей Инструкции.</w:t>
      </w:r>
    </w:p>
    <w:p w14:paraId="14DB75D3" w14:textId="77777777"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4243DF44" w14:textId="77777777" w:rsidR="0042613D" w:rsidRPr="00A40078" w:rsidRDefault="0042613D" w:rsidP="0042613D">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2.</w:t>
      </w:r>
      <w:r w:rsidRPr="00A40078">
        <w:rPr>
          <w:rFonts w:ascii="Times New Roman" w:eastAsia="Times New Roman" w:hAnsi="Times New Roman" w:cs="Times New Roman"/>
          <w:b/>
          <w:sz w:val="24"/>
          <w:szCs w:val="24"/>
          <w:lang w:eastAsia="ru-RU"/>
        </w:rPr>
        <w:tab/>
        <w:t>Порядок заполнения отчетов.</w:t>
      </w:r>
    </w:p>
    <w:p w14:paraId="40D915B6" w14:textId="77777777"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2.1. Первый Отчет полностью заполняется Подрядчиком в формате Excel (в том числе и столбцы №№1-9) на основании подписанной спецификации к Договору (сканированная копия спецификации прилагается к Отчету). Первый Отчет направляется в формате Приложения 34 к Договору.</w:t>
      </w:r>
    </w:p>
    <w:p w14:paraId="6322B112" w14:textId="77777777"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Получив первый Отчет, Заказчик присваивает каждой позиции МТР уникальный код, который остается неизменным до окончания поставки. Далее в пятницу, следующую за получением первого Отчета, Заказчик направляет Подрядчику для заполнения Отчет по форме Приложения 11 к Договору. В целях сохранения без изменений уникального кода, заполнять можно только Отчет, полученный от Заказчика.</w:t>
      </w:r>
    </w:p>
    <w:p w14:paraId="44EFE418" w14:textId="77777777"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В случае если в спецификацию на поставку МТР были включены новые позиции МТР, Подрядчик должен добавить их в Отчет в конец файла дополнительными строчками, а также направить сканированную копию документа – основания для добавления позиции в спецификацию (письмо о согласовании добавления, доп. соглашение к спецификации и т.п.) </w:t>
      </w:r>
    </w:p>
    <w:p w14:paraId="420E3D6B" w14:textId="77777777"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Далее в ближайшую пятницу Заказчик повторно направляет для заполнения Отчет с присвоенными по новым позициям МТР уникальными кодами. Затем направление Отчетов </w:t>
      </w:r>
      <w:r w:rsidRPr="00A40078">
        <w:rPr>
          <w:rFonts w:ascii="Times New Roman" w:eastAsia="Times New Roman" w:hAnsi="Times New Roman" w:cs="Times New Roman"/>
          <w:sz w:val="24"/>
          <w:szCs w:val="24"/>
          <w:lang w:eastAsia="ru-RU"/>
        </w:rPr>
        <w:lastRenderedPageBreak/>
        <w:t>происходит в установленном выше порядке.</w:t>
      </w:r>
    </w:p>
    <w:p w14:paraId="3756FD66" w14:textId="77777777"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2.2. За исключением первого Отчета и Отчета, содержащего новые позиции МТР, заполнять нужно только Отчеты, полученные от Заказчика (дополнительные новые позиции также следует добавлять непосредственно в Отчет, полученный от Заказчика). Некоторые форматы информации, предоставленные в Отчете, могут быть откорректированы Заказчиком (в целях приведения информации к универсальному формату) без потери самой отчетной информации.</w:t>
      </w:r>
    </w:p>
    <w:p w14:paraId="1F440F7E" w14:textId="77777777"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Столбцы №№1-9 заполняются подрядчиком в первом Отчете или в Отчете, содержащем новые дополнительные позиции.</w:t>
      </w:r>
    </w:p>
    <w:p w14:paraId="11131BA9" w14:textId="77777777"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Столбцы №№10-13 и №№15-16 – информация о рабочей документации, выданной в производство работ – заполняются Подрядчиком по мере получения рабочей документации. Столбец №14 – заполняется Заказчиком.</w:t>
      </w:r>
    </w:p>
    <w:p w14:paraId="2518CF6E" w14:textId="77777777"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Столбцы №№17-28 – информация о размещении заказа на изготовление материалов и оборудования – заполняются Подрядчиком по мере оформления договорных документов на поставку и получения информации от заводов-изготовителей. </w:t>
      </w:r>
    </w:p>
    <w:p w14:paraId="43DA68CE" w14:textId="77777777"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В столбце №28, в случае если поставка по позиции разбивается на несколько партий, указывается плановая дата последней поставки. </w:t>
      </w:r>
    </w:p>
    <w:p w14:paraId="2CF3895E" w14:textId="77777777"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Столбцы №№29-40 – информация об отгрузках – заполняются Подрядчиком по факту отгрузки продукции. </w:t>
      </w:r>
    </w:p>
    <w:p w14:paraId="15E9AF85" w14:textId="77777777"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Столбцы №№29-33 заполняются только в том случае, если после подписания Договора или согласования проектных решений и спецификаций оборудования, были согласованы изменения поставки позиций МТР из спецификации на какие-либо аналоги данной продукции (обязательно должна предоставляться сканированная копия согласующего данные изменения документа, в виде приложения к Отчету, направленного по электронной почте).</w:t>
      </w:r>
    </w:p>
    <w:p w14:paraId="40FF4906" w14:textId="77777777"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Если отгрузка по позиции МТР разбивается на несколько партий, то информация по отгрузкам отображается в Отчете следующим образом. Подрядчик добавляет в таблицу Excel дополнительные строки, которые следуют строго за отгружаемой позицией МТР (будем называть ее «основной»). Одна дополнительная строка должна соответствовать одной партии отгрузки. В дополнительных строках заполняются только столбцы №№34-40, 41. Суммы количеств отгруженной и поставленной продукции (столбцы №№ 35 и 37) в дополнительных строках должны равняться количеству, указанному в основной строке позиции МТР в соответствующем столбце. В столбце №36 «дата отгрузки (факт)» в основной строке указывается дата отгрузки последней партии МТР. В столбце №38 «дата поставки (факт)» в основной строке указывается дата поставки последней партии МТР. </w:t>
      </w:r>
    </w:p>
    <w:p w14:paraId="1CA13E81" w14:textId="77777777"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Столбец №39 – в этом поле указывается факт завершения поставки по позиции МТР. Заполняются только основные строки, по дополнительным строкам, где указаны партии отгрузки, поле заполнять не нужно.</w:t>
      </w:r>
    </w:p>
    <w:p w14:paraId="70E78DBD" w14:textId="77777777"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столбце №40 «способ доставки» в основной строке указываются все виды доставки через запятую (если видов два или больше).</w:t>
      </w:r>
    </w:p>
    <w:p w14:paraId="7E35724F" w14:textId="77777777"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Столбцы №№41-46 – данные по СМР – заполняются Подрядчиком по факту выполнения СМР (только монтажные работы) с использованием данного МТР. </w:t>
      </w:r>
    </w:p>
    <w:p w14:paraId="636F3B35" w14:textId="77777777"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Столбцы №41-46 заполняются на основании сформированного координационного календарно-сетевого графика (график третьего уровня) в формате Primavera (xer-файл). </w:t>
      </w:r>
    </w:p>
    <w:p w14:paraId="3D3F397E" w14:textId="77777777"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В столбец 45 заносится количество оборудования, непосредственно планируемое к передаче в монтаж (т.е. количество по плану поставки за вычетом продукции, предназначенной под аварийный запас и т.п.). </w:t>
      </w:r>
    </w:p>
    <w:p w14:paraId="3D8D7D6D" w14:textId="77777777"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столбце №46 указывается количество по факту передачи оборудования в монтаж.</w:t>
      </w:r>
    </w:p>
    <w:p w14:paraId="78119297" w14:textId="77777777"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Если после подписания Договора или согласования проектных решений и спецификаций оборудования, были согласованы исключения из поставки каких-либо позиций МТР, то удаляемая позиция не удаляется из Отчета, а в столбце №47 указывается значение «да», а в столбце №31 «основание изменения МТР» указывается номер документа (письма, доп. соглашения и т.п.), который согласовывает данное исключение </w:t>
      </w:r>
      <w:r w:rsidRPr="00A40078">
        <w:rPr>
          <w:rFonts w:ascii="Times New Roman" w:eastAsia="Times New Roman" w:hAnsi="Times New Roman" w:cs="Times New Roman"/>
          <w:sz w:val="24"/>
          <w:szCs w:val="24"/>
          <w:lang w:eastAsia="ru-RU"/>
        </w:rPr>
        <w:lastRenderedPageBreak/>
        <w:t>(сканированная копия документа-основания для исключения позиции из спецификации направляется по электронной почте, как приложение к Отчету). В дальнейшем эта позиция не пропадает из Отчета, и в следующих Отчетах, полученных Подрядчиком от Заказчика, она будет подсвечена красным цветом и заполнена зачеркнутым шрифтом.</w:t>
      </w:r>
    </w:p>
    <w:p w14:paraId="55319C72" w14:textId="77777777"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поле №48 «Примечание» по мере необходимости можно указывать какую-либо дополнительную информацию по спецификации, отгрузке, поставке или монтированию МТР.</w:t>
      </w:r>
    </w:p>
    <w:p w14:paraId="6B4BA956" w14:textId="77777777"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поле №49 «Оборудование/Материалы (вводить о или м русскими буквами)» необходимо заполнять признак к какому типу относится МТР – оборудование или материалы. Соответственно нужно проставлять букву «о» или «м».</w:t>
      </w:r>
    </w:p>
    <w:p w14:paraId="50AC45F9" w14:textId="77777777"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0" w:type="auto"/>
        <w:tblLook w:val="00A0" w:firstRow="1" w:lastRow="0" w:firstColumn="1" w:lastColumn="0" w:noHBand="0" w:noVBand="0"/>
      </w:tblPr>
      <w:tblGrid>
        <w:gridCol w:w="4785"/>
        <w:gridCol w:w="4896"/>
      </w:tblGrid>
      <w:tr w:rsidR="0042613D" w:rsidRPr="00A40078" w14:paraId="7FD03310" w14:textId="77777777" w:rsidTr="0042613D">
        <w:tc>
          <w:tcPr>
            <w:tcW w:w="4785" w:type="dxa"/>
          </w:tcPr>
          <w:p w14:paraId="7C053380" w14:textId="77777777" w:rsidR="0042613D" w:rsidRPr="00A40078" w:rsidRDefault="0042613D" w:rsidP="004261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От ЗАКАЗЧИКА:</w:t>
            </w:r>
          </w:p>
        </w:tc>
        <w:tc>
          <w:tcPr>
            <w:tcW w:w="4786" w:type="dxa"/>
          </w:tcPr>
          <w:p w14:paraId="6E95B1BB" w14:textId="77777777" w:rsidR="0042613D" w:rsidRPr="00A40078" w:rsidRDefault="0042613D" w:rsidP="004261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От ПОДРЯДЧИКА:</w:t>
            </w:r>
          </w:p>
        </w:tc>
      </w:tr>
      <w:tr w:rsidR="0042613D" w:rsidRPr="00A40078" w14:paraId="004C55EB" w14:textId="77777777" w:rsidTr="0042613D">
        <w:tc>
          <w:tcPr>
            <w:tcW w:w="4785" w:type="dxa"/>
          </w:tcPr>
          <w:p w14:paraId="7143EECF" w14:textId="77777777" w:rsidR="0042613D" w:rsidRPr="00A40078" w:rsidRDefault="0042613D" w:rsidP="004261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562D8118" w14:textId="77777777" w:rsidR="0042613D" w:rsidRPr="00A40078" w:rsidRDefault="0042613D" w:rsidP="004261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_____________________________________</w:t>
            </w:r>
          </w:p>
        </w:tc>
        <w:tc>
          <w:tcPr>
            <w:tcW w:w="4786" w:type="dxa"/>
          </w:tcPr>
          <w:p w14:paraId="2ABE6656" w14:textId="77777777" w:rsidR="0042613D" w:rsidRPr="00A40078" w:rsidRDefault="0042613D" w:rsidP="004261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6568CB4E" w14:textId="77777777" w:rsidR="0042613D" w:rsidRPr="00A40078" w:rsidRDefault="0042613D" w:rsidP="004261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_______________________________________</w:t>
            </w:r>
          </w:p>
        </w:tc>
      </w:tr>
    </w:tbl>
    <w:p w14:paraId="0B88BF0A" w14:textId="77777777" w:rsidR="0042613D" w:rsidRPr="00A40078"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14:paraId="18158B9F" w14:textId="77777777" w:rsidR="0042613D" w:rsidRPr="00A40078" w:rsidRDefault="0042613D" w:rsidP="0042613D">
      <w:pPr>
        <w:tabs>
          <w:tab w:val="left" w:pos="1560"/>
        </w:tabs>
        <w:spacing w:after="0" w:line="240" w:lineRule="auto"/>
        <w:jc w:val="both"/>
        <w:rPr>
          <w:rFonts w:ascii="Times New Roman" w:eastAsia="Times New Roman" w:hAnsi="Times New Roman" w:cs="Times New Roman"/>
          <w:sz w:val="20"/>
          <w:szCs w:val="16"/>
          <w:lang w:eastAsia="ru-RU"/>
        </w:rPr>
      </w:pPr>
      <w:r w:rsidRPr="00A40078">
        <w:rPr>
          <w:rFonts w:ascii="Times New Roman" w:eastAsia="Times New Roman" w:hAnsi="Times New Roman" w:cs="Times New Roman"/>
          <w:sz w:val="20"/>
          <w:szCs w:val="16"/>
          <w:lang w:eastAsia="ru-RU"/>
        </w:rPr>
        <w:t>________________</w:t>
      </w:r>
    </w:p>
    <w:p w14:paraId="0D9A2254" w14:textId="77777777" w:rsidR="0042613D" w:rsidRPr="00A40078" w:rsidRDefault="0042613D" w:rsidP="0042613D">
      <w:pPr>
        <w:widowControl w:val="0"/>
        <w:shd w:val="clear" w:color="auto" w:fill="FFFFFF"/>
        <w:autoSpaceDE w:val="0"/>
        <w:autoSpaceDN w:val="0"/>
        <w:adjustRightInd w:val="0"/>
        <w:spacing w:after="0" w:line="240" w:lineRule="auto"/>
        <w:ind w:firstLine="4400"/>
        <w:rPr>
          <w:rFonts w:ascii="Times New Roman" w:eastAsia="Times New Roman" w:hAnsi="Times New Roman" w:cs="Times New Roman"/>
          <w:sz w:val="24"/>
          <w:szCs w:val="24"/>
          <w:lang w:eastAsia="ru-RU"/>
        </w:rPr>
        <w:sectPr w:rsidR="0042613D" w:rsidRPr="00A40078" w:rsidSect="00E85603">
          <w:pgSz w:w="11907" w:h="16840" w:code="9"/>
          <w:pgMar w:top="1134" w:right="709" w:bottom="851" w:left="1701" w:header="709" w:footer="709" w:gutter="0"/>
          <w:cols w:space="708"/>
          <w:titlePg/>
          <w:docGrid w:linePitch="360"/>
        </w:sectPr>
      </w:pPr>
    </w:p>
    <w:p w14:paraId="6D23B75C" w14:textId="77777777" w:rsidR="0042613D" w:rsidRPr="00A40078" w:rsidRDefault="0042613D" w:rsidP="0042613D">
      <w:pPr>
        <w:widowControl w:val="0"/>
        <w:spacing w:after="0" w:line="240" w:lineRule="auto"/>
        <w:ind w:left="7371"/>
        <w:rPr>
          <w:rFonts w:ascii="Times New Roman" w:hAnsi="Times New Roman" w:cs="Times New Roman"/>
          <w:sz w:val="24"/>
          <w:szCs w:val="24"/>
        </w:rPr>
      </w:pPr>
      <w:r w:rsidRPr="00A40078">
        <w:rPr>
          <w:rFonts w:ascii="Times New Roman" w:hAnsi="Times New Roman" w:cs="Times New Roman"/>
          <w:sz w:val="24"/>
          <w:szCs w:val="24"/>
        </w:rPr>
        <w:lastRenderedPageBreak/>
        <w:t>Приложение 32 к Договору</w:t>
      </w:r>
    </w:p>
    <w:p w14:paraId="0E3E2785" w14:textId="77777777" w:rsidR="0042613D" w:rsidRPr="00A40078" w:rsidRDefault="0042613D" w:rsidP="0042613D">
      <w:pPr>
        <w:widowControl w:val="0"/>
        <w:spacing w:after="0" w:line="240" w:lineRule="auto"/>
        <w:ind w:left="7371"/>
        <w:rPr>
          <w:rFonts w:ascii="Times New Roman" w:hAnsi="Times New Roman" w:cs="Times New Roman"/>
          <w:sz w:val="24"/>
          <w:szCs w:val="24"/>
        </w:rPr>
      </w:pPr>
      <w:r w:rsidRPr="00A40078">
        <w:rPr>
          <w:rFonts w:ascii="Times New Roman" w:hAnsi="Times New Roman" w:cs="Times New Roman"/>
          <w:sz w:val="24"/>
          <w:szCs w:val="24"/>
        </w:rPr>
        <w:t>от ____________ № _____</w:t>
      </w:r>
    </w:p>
    <w:p w14:paraId="017EC228" w14:textId="77777777" w:rsidR="001C41E2" w:rsidRPr="00A40078" w:rsidRDefault="001C41E2" w:rsidP="001C41E2">
      <w:pPr>
        <w:widowControl w:val="0"/>
        <w:spacing w:after="0" w:line="240" w:lineRule="auto"/>
        <w:ind w:firstLine="708"/>
        <w:jc w:val="both"/>
        <w:rPr>
          <w:rFonts w:ascii="Times New Roman" w:hAnsi="Times New Roman" w:cs="Times New Roman"/>
          <w:sz w:val="24"/>
          <w:szCs w:val="24"/>
        </w:rPr>
      </w:pPr>
    </w:p>
    <w:p w14:paraId="76EB2BC7" w14:textId="77777777" w:rsidR="001C41E2" w:rsidRPr="00A40078" w:rsidRDefault="001C41E2" w:rsidP="001C41E2">
      <w:pPr>
        <w:widowControl w:val="0"/>
        <w:spacing w:after="0" w:line="240" w:lineRule="auto"/>
        <w:ind w:firstLine="708"/>
        <w:jc w:val="both"/>
        <w:rPr>
          <w:rFonts w:ascii="Times New Roman" w:hAnsi="Times New Roman" w:cs="Times New Roman"/>
          <w:sz w:val="24"/>
          <w:szCs w:val="24"/>
        </w:rPr>
      </w:pPr>
    </w:p>
    <w:p w14:paraId="36FB7ACA" w14:textId="77777777" w:rsidR="0042613D" w:rsidRPr="00A40078" w:rsidRDefault="0042613D" w:rsidP="001C41E2">
      <w:pPr>
        <w:widowControl w:val="0"/>
        <w:spacing w:after="0" w:line="240" w:lineRule="auto"/>
        <w:ind w:firstLine="708"/>
        <w:jc w:val="both"/>
        <w:rPr>
          <w:rFonts w:ascii="Times New Roman" w:hAnsi="Times New Roman" w:cs="Times New Roman"/>
          <w:sz w:val="24"/>
          <w:szCs w:val="24"/>
        </w:rPr>
      </w:pPr>
      <w:r w:rsidRPr="00A40078">
        <w:rPr>
          <w:rFonts w:ascii="Times New Roman" w:hAnsi="Times New Roman" w:cs="Times New Roman"/>
          <w:sz w:val="24"/>
          <w:szCs w:val="24"/>
        </w:rPr>
        <w:t>Форма определяется Типовым порядком приемки в эксплуатацию законченных строительством объектов приемочной комиссией утвержденным</w:t>
      </w:r>
      <w:r w:rsidR="001C41E2" w:rsidRPr="00A40078">
        <w:rPr>
          <w:rFonts w:ascii="Times New Roman" w:hAnsi="Times New Roman" w:cs="Times New Roman"/>
          <w:sz w:val="24"/>
          <w:szCs w:val="24"/>
        </w:rPr>
        <w:t xml:space="preserve"> Распоряжением ПАО «Россети»</w:t>
      </w:r>
    </w:p>
    <w:p w14:paraId="68A26262" w14:textId="77777777" w:rsidR="0042613D" w:rsidRPr="00A40078" w:rsidRDefault="0042613D" w:rsidP="0042613D">
      <w:pPr>
        <w:pStyle w:val="af1"/>
        <w:tabs>
          <w:tab w:val="left" w:pos="5670"/>
        </w:tabs>
        <w:jc w:val="both"/>
        <w:rPr>
          <w:rFonts w:ascii="Times New Roman" w:hAnsi="Times New Roman" w:cs="Times New Roman"/>
          <w:sz w:val="24"/>
          <w:szCs w:val="24"/>
        </w:rPr>
        <w:sectPr w:rsidR="0042613D" w:rsidRPr="00A40078" w:rsidSect="00E85603">
          <w:pgSz w:w="11906" w:h="16838"/>
          <w:pgMar w:top="1440" w:right="566" w:bottom="1440" w:left="1133" w:header="0" w:footer="0" w:gutter="0"/>
          <w:cols w:space="720"/>
          <w:noEndnote/>
          <w:docGrid w:linePitch="299"/>
        </w:sectPr>
      </w:pPr>
    </w:p>
    <w:p w14:paraId="38A542FC" w14:textId="77777777" w:rsidR="0042613D" w:rsidRPr="00A40078" w:rsidRDefault="0042613D" w:rsidP="0042613D">
      <w:pPr>
        <w:widowControl w:val="0"/>
        <w:spacing w:after="0" w:line="240" w:lineRule="auto"/>
        <w:ind w:left="6237"/>
        <w:rPr>
          <w:rFonts w:ascii="Times New Roman" w:hAnsi="Times New Roman" w:cs="Times New Roman"/>
          <w:sz w:val="24"/>
          <w:szCs w:val="24"/>
        </w:rPr>
      </w:pPr>
      <w:r w:rsidRPr="00A40078">
        <w:rPr>
          <w:rFonts w:ascii="Times New Roman" w:hAnsi="Times New Roman" w:cs="Times New Roman"/>
          <w:sz w:val="24"/>
          <w:szCs w:val="24"/>
        </w:rPr>
        <w:lastRenderedPageBreak/>
        <w:t xml:space="preserve">Приложение 33 к Договору </w:t>
      </w:r>
    </w:p>
    <w:p w14:paraId="3707A147" w14:textId="77777777" w:rsidR="0042613D" w:rsidRPr="00A40078" w:rsidRDefault="0042613D" w:rsidP="0042613D">
      <w:pPr>
        <w:widowControl w:val="0"/>
        <w:spacing w:after="0" w:line="240" w:lineRule="auto"/>
        <w:ind w:left="6237"/>
        <w:rPr>
          <w:rFonts w:ascii="Times New Roman" w:hAnsi="Times New Roman" w:cs="Times New Roman"/>
          <w:sz w:val="24"/>
          <w:szCs w:val="24"/>
        </w:rPr>
      </w:pPr>
      <w:r w:rsidRPr="00A40078">
        <w:rPr>
          <w:rFonts w:ascii="Times New Roman" w:hAnsi="Times New Roman" w:cs="Times New Roman"/>
          <w:sz w:val="24"/>
          <w:szCs w:val="24"/>
        </w:rPr>
        <w:t>от ____________ № _____</w:t>
      </w:r>
    </w:p>
    <w:p w14:paraId="3AC2F191" w14:textId="77777777" w:rsidR="001C41E2" w:rsidRPr="00A40078" w:rsidRDefault="001C41E2" w:rsidP="0042613D">
      <w:pPr>
        <w:widowControl w:val="0"/>
        <w:spacing w:after="0" w:line="240" w:lineRule="auto"/>
        <w:ind w:firstLine="708"/>
        <w:rPr>
          <w:rFonts w:ascii="Times New Roman" w:hAnsi="Times New Roman" w:cs="Times New Roman"/>
          <w:sz w:val="24"/>
          <w:szCs w:val="24"/>
        </w:rPr>
      </w:pPr>
    </w:p>
    <w:p w14:paraId="63BA1A2C" w14:textId="77777777" w:rsidR="0042613D" w:rsidRPr="00A40078" w:rsidRDefault="0042613D" w:rsidP="001C41E2">
      <w:pPr>
        <w:widowControl w:val="0"/>
        <w:spacing w:after="0" w:line="240" w:lineRule="auto"/>
        <w:ind w:firstLine="708"/>
        <w:jc w:val="both"/>
        <w:rPr>
          <w:rFonts w:ascii="Times New Roman" w:hAnsi="Times New Roman" w:cs="Times New Roman"/>
          <w:sz w:val="24"/>
          <w:szCs w:val="24"/>
        </w:rPr>
      </w:pPr>
      <w:r w:rsidRPr="00A40078">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Распоряжением </w:t>
      </w:r>
      <w:r w:rsidR="001C41E2" w:rsidRPr="00A40078">
        <w:rPr>
          <w:rFonts w:ascii="Times New Roman" w:hAnsi="Times New Roman" w:cs="Times New Roman"/>
          <w:sz w:val="24"/>
          <w:szCs w:val="24"/>
        </w:rPr>
        <w:br/>
      </w:r>
      <w:r w:rsidRPr="00A40078">
        <w:rPr>
          <w:rFonts w:ascii="Times New Roman" w:hAnsi="Times New Roman" w:cs="Times New Roman"/>
          <w:sz w:val="24"/>
          <w:szCs w:val="24"/>
        </w:rPr>
        <w:t>ПАО «Россети».</w:t>
      </w:r>
    </w:p>
    <w:p w14:paraId="758AE34C" w14:textId="77777777" w:rsidR="0042613D" w:rsidRPr="00A40078" w:rsidRDefault="0042613D" w:rsidP="0042613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i/>
          <w:color w:val="000000"/>
          <w:sz w:val="24"/>
          <w:szCs w:val="24"/>
          <w:lang w:eastAsia="ru-RU"/>
        </w:rPr>
        <w:sectPr w:rsidR="0042613D" w:rsidRPr="00A40078" w:rsidSect="00E85603">
          <w:pgSz w:w="11906" w:h="16838"/>
          <w:pgMar w:top="1134" w:right="709" w:bottom="851" w:left="1701" w:header="0" w:footer="0" w:gutter="0"/>
          <w:cols w:space="720"/>
          <w:noEndnote/>
          <w:docGrid w:linePitch="299"/>
        </w:sectPr>
      </w:pPr>
    </w:p>
    <w:p w14:paraId="6C3EC83A" w14:textId="77777777" w:rsidR="0042613D" w:rsidRPr="00A40078" w:rsidRDefault="0042613D" w:rsidP="0042613D">
      <w:pPr>
        <w:widowControl w:val="0"/>
        <w:shd w:val="clear" w:color="auto" w:fill="FFFFFF"/>
        <w:autoSpaceDE w:val="0"/>
        <w:autoSpaceDN w:val="0"/>
        <w:adjustRightInd w:val="0"/>
        <w:spacing w:after="0" w:line="240" w:lineRule="auto"/>
        <w:ind w:left="426" w:hanging="426"/>
        <w:jc w:val="right"/>
        <w:rPr>
          <w:rFonts w:ascii="Times New Roman" w:eastAsia="Times New Roman" w:hAnsi="Times New Roman" w:cs="Times New Roman"/>
          <w:color w:val="000000"/>
          <w:sz w:val="26"/>
          <w:szCs w:val="26"/>
          <w:lang w:eastAsia="ru-RU"/>
        </w:rPr>
      </w:pPr>
      <w:r w:rsidRPr="00A40078">
        <w:rPr>
          <w:rFonts w:ascii="Times New Roman" w:eastAsia="Times New Roman" w:hAnsi="Times New Roman" w:cs="Times New Roman"/>
          <w:color w:val="000000"/>
          <w:sz w:val="26"/>
          <w:szCs w:val="26"/>
          <w:lang w:eastAsia="ru-RU"/>
        </w:rPr>
        <w:lastRenderedPageBreak/>
        <w:t>Приложение 34 к договору</w:t>
      </w:r>
    </w:p>
    <w:p w14:paraId="3F944F62" w14:textId="77777777" w:rsidR="0042613D" w:rsidRPr="00A40078" w:rsidRDefault="0042613D" w:rsidP="0042613D">
      <w:pPr>
        <w:widowControl w:val="0"/>
        <w:shd w:val="clear" w:color="auto" w:fill="FFFFFF"/>
        <w:autoSpaceDE w:val="0"/>
        <w:autoSpaceDN w:val="0"/>
        <w:adjustRightInd w:val="0"/>
        <w:spacing w:after="0" w:line="240" w:lineRule="auto"/>
        <w:ind w:left="142"/>
        <w:jc w:val="right"/>
        <w:rPr>
          <w:rFonts w:ascii="Times New Roman" w:eastAsia="Times New Roman" w:hAnsi="Times New Roman" w:cs="Times New Roman"/>
          <w:i/>
          <w:color w:val="000000"/>
          <w:sz w:val="26"/>
          <w:szCs w:val="26"/>
          <w:lang w:eastAsia="ru-RU"/>
        </w:rPr>
      </w:pPr>
    </w:p>
    <w:p w14:paraId="37B63540" w14:textId="77777777" w:rsidR="0042613D" w:rsidRPr="00A40078" w:rsidRDefault="0042613D" w:rsidP="0042613D">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i/>
          <w:color w:val="000000"/>
          <w:sz w:val="26"/>
          <w:szCs w:val="26"/>
          <w:lang w:eastAsia="ru-RU"/>
        </w:rPr>
        <w:t>Спецификация оборудования, материалов, запасных частей к оборудованию, приобретаемого(ых) и поставляемого(ых) для</w:t>
      </w:r>
      <w:r w:rsidRPr="00A40078">
        <w:rPr>
          <w:rFonts w:ascii="Times New Roman" w:eastAsia="Times New Roman" w:hAnsi="Times New Roman" w:cs="Times New Roman"/>
          <w:b/>
          <w:i/>
          <w:color w:val="000000"/>
          <w:sz w:val="24"/>
          <w:szCs w:val="24"/>
          <w:lang w:eastAsia="ru-RU"/>
        </w:rPr>
        <w:t xml:space="preserve"> выполнения работ</w:t>
      </w:r>
    </w:p>
    <w:tbl>
      <w:tblPr>
        <w:tblpPr w:leftFromText="180" w:rightFromText="180" w:vertAnchor="page" w:horzAnchor="page" w:tblpX="2993" w:tblpY="3069"/>
        <w:tblW w:w="14885" w:type="dxa"/>
        <w:tblLayout w:type="fixed"/>
        <w:tblCellMar>
          <w:left w:w="30" w:type="dxa"/>
          <w:right w:w="30" w:type="dxa"/>
        </w:tblCellMar>
        <w:tblLook w:val="0000" w:firstRow="0" w:lastRow="0" w:firstColumn="0" w:lastColumn="0" w:noHBand="0" w:noVBand="0"/>
      </w:tblPr>
      <w:tblGrid>
        <w:gridCol w:w="112"/>
        <w:gridCol w:w="597"/>
        <w:gridCol w:w="1134"/>
        <w:gridCol w:w="993"/>
        <w:gridCol w:w="485"/>
        <w:gridCol w:w="790"/>
        <w:gridCol w:w="580"/>
        <w:gridCol w:w="838"/>
        <w:gridCol w:w="850"/>
        <w:gridCol w:w="993"/>
        <w:gridCol w:w="1417"/>
        <w:gridCol w:w="1276"/>
        <w:gridCol w:w="1701"/>
        <w:gridCol w:w="1276"/>
        <w:gridCol w:w="1843"/>
      </w:tblGrid>
      <w:tr w:rsidR="0042613D" w:rsidRPr="00A40078" w14:paraId="2C799E58" w14:textId="77777777" w:rsidTr="0042613D">
        <w:trPr>
          <w:gridBefore w:val="1"/>
          <w:gridAfter w:val="8"/>
          <w:wBefore w:w="112" w:type="dxa"/>
          <w:wAfter w:w="10194" w:type="dxa"/>
          <w:trHeight w:val="216"/>
        </w:trPr>
        <w:tc>
          <w:tcPr>
            <w:tcW w:w="3209" w:type="dxa"/>
            <w:gridSpan w:val="4"/>
          </w:tcPr>
          <w:p w14:paraId="64259923" w14:textId="77777777" w:rsidR="0042613D" w:rsidRPr="00A40078" w:rsidRDefault="0042613D" w:rsidP="0042613D">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Наименование титула</w:t>
            </w:r>
          </w:p>
        </w:tc>
        <w:tc>
          <w:tcPr>
            <w:tcW w:w="1370" w:type="dxa"/>
            <w:gridSpan w:val="2"/>
          </w:tcPr>
          <w:p w14:paraId="1170B919" w14:textId="77777777" w:rsidR="0042613D" w:rsidRPr="00A40078" w:rsidRDefault="0042613D" w:rsidP="0042613D">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42613D" w:rsidRPr="00A40078" w14:paraId="78A7B073" w14:textId="77777777" w:rsidTr="0042613D">
        <w:trPr>
          <w:gridBefore w:val="1"/>
          <w:gridAfter w:val="8"/>
          <w:wBefore w:w="112" w:type="dxa"/>
          <w:wAfter w:w="10194" w:type="dxa"/>
          <w:trHeight w:val="216"/>
        </w:trPr>
        <w:tc>
          <w:tcPr>
            <w:tcW w:w="3209" w:type="dxa"/>
            <w:gridSpan w:val="4"/>
          </w:tcPr>
          <w:p w14:paraId="50BC5A87" w14:textId="77777777" w:rsidR="0042613D" w:rsidRPr="00A40078" w:rsidRDefault="0042613D" w:rsidP="0042613D">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Наименование подрядчика</w:t>
            </w:r>
          </w:p>
        </w:tc>
        <w:tc>
          <w:tcPr>
            <w:tcW w:w="1370" w:type="dxa"/>
            <w:gridSpan w:val="2"/>
          </w:tcPr>
          <w:p w14:paraId="64E9CE99" w14:textId="77777777" w:rsidR="0042613D" w:rsidRPr="00A40078" w:rsidRDefault="0042613D" w:rsidP="0042613D">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42613D" w:rsidRPr="00A40078" w14:paraId="3A2B4236" w14:textId="77777777" w:rsidTr="0042613D">
        <w:trPr>
          <w:gridBefore w:val="1"/>
          <w:gridAfter w:val="8"/>
          <w:wBefore w:w="112" w:type="dxa"/>
          <w:wAfter w:w="10194" w:type="dxa"/>
          <w:trHeight w:val="216"/>
        </w:trPr>
        <w:tc>
          <w:tcPr>
            <w:tcW w:w="3209" w:type="dxa"/>
            <w:gridSpan w:val="4"/>
          </w:tcPr>
          <w:p w14:paraId="5429290E" w14:textId="77777777" w:rsidR="0042613D" w:rsidRPr="00A40078" w:rsidRDefault="0042613D" w:rsidP="0042613D">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Номер договора</w:t>
            </w:r>
          </w:p>
        </w:tc>
        <w:tc>
          <w:tcPr>
            <w:tcW w:w="1370" w:type="dxa"/>
            <w:gridSpan w:val="2"/>
          </w:tcPr>
          <w:p w14:paraId="4A18F2E6" w14:textId="77777777" w:rsidR="0042613D" w:rsidRPr="00A40078" w:rsidRDefault="0042613D" w:rsidP="0042613D">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42613D" w:rsidRPr="00A40078" w14:paraId="0C537B6F" w14:textId="77777777" w:rsidTr="0042613D">
        <w:tblPrEx>
          <w:tblCellMar>
            <w:left w:w="108" w:type="dxa"/>
            <w:right w:w="108" w:type="dxa"/>
          </w:tblCellMar>
          <w:tblLook w:val="00A0" w:firstRow="1" w:lastRow="0" w:firstColumn="1" w:lastColumn="0" w:noHBand="0" w:noVBand="0"/>
        </w:tblPrEx>
        <w:trPr>
          <w:trHeight w:val="1656"/>
        </w:trPr>
        <w:tc>
          <w:tcPr>
            <w:tcW w:w="709"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2897F799" w14:textId="77777777"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 п/п</w:t>
            </w:r>
          </w:p>
        </w:tc>
        <w:tc>
          <w:tcPr>
            <w:tcW w:w="1134" w:type="dxa"/>
            <w:tcBorders>
              <w:top w:val="single" w:sz="4" w:space="0" w:color="auto"/>
              <w:left w:val="single" w:sz="4" w:space="0" w:color="auto"/>
              <w:bottom w:val="single" w:sz="4" w:space="0" w:color="auto"/>
              <w:right w:val="single" w:sz="4" w:space="0" w:color="auto"/>
            </w:tcBorders>
            <w:shd w:val="clear" w:color="C0C0C0" w:fill="CCFFCC"/>
            <w:vAlign w:val="center"/>
          </w:tcPr>
          <w:p w14:paraId="69026439" w14:textId="77777777" w:rsidR="0042613D" w:rsidRPr="00A40078" w:rsidRDefault="0042613D" w:rsidP="0042613D">
            <w:pPr>
              <w:spacing w:after="0" w:line="240" w:lineRule="auto"/>
              <w:ind w:left="142"/>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Шифр (заполняется Заказчиком)</w:t>
            </w:r>
          </w:p>
        </w:tc>
        <w:tc>
          <w:tcPr>
            <w:tcW w:w="993" w:type="dxa"/>
            <w:tcBorders>
              <w:top w:val="single" w:sz="4" w:space="0" w:color="auto"/>
              <w:left w:val="single" w:sz="4" w:space="0" w:color="auto"/>
              <w:bottom w:val="single" w:sz="4" w:space="0" w:color="auto"/>
              <w:right w:val="single" w:sz="4" w:space="0" w:color="auto"/>
            </w:tcBorders>
            <w:shd w:val="clear" w:color="C0C0C0" w:fill="CCCCFF"/>
            <w:vAlign w:val="center"/>
          </w:tcPr>
          <w:p w14:paraId="1BCBCF07" w14:textId="77777777"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Номенклатура МТР</w:t>
            </w:r>
          </w:p>
        </w:tc>
        <w:tc>
          <w:tcPr>
            <w:tcW w:w="1275"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74D1FDBB" w14:textId="77777777"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Марка, тип, Гост, ТУ</w:t>
            </w:r>
          </w:p>
        </w:tc>
        <w:tc>
          <w:tcPr>
            <w:tcW w:w="1418"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36FFE5FF" w14:textId="77777777"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Единица измерения</w:t>
            </w:r>
          </w:p>
        </w:tc>
        <w:tc>
          <w:tcPr>
            <w:tcW w:w="850" w:type="dxa"/>
            <w:tcBorders>
              <w:top w:val="single" w:sz="4" w:space="0" w:color="auto"/>
              <w:left w:val="single" w:sz="4" w:space="0" w:color="auto"/>
              <w:bottom w:val="single" w:sz="4" w:space="0" w:color="auto"/>
              <w:right w:val="single" w:sz="4" w:space="0" w:color="auto"/>
            </w:tcBorders>
            <w:shd w:val="clear" w:color="C0C0C0" w:fill="CCCCFF"/>
            <w:vAlign w:val="center"/>
          </w:tcPr>
          <w:p w14:paraId="1227333E" w14:textId="77777777"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Количество</w:t>
            </w:r>
          </w:p>
        </w:tc>
        <w:tc>
          <w:tcPr>
            <w:tcW w:w="993" w:type="dxa"/>
            <w:tcBorders>
              <w:top w:val="single" w:sz="4" w:space="0" w:color="auto"/>
              <w:left w:val="single" w:sz="4" w:space="0" w:color="auto"/>
              <w:bottom w:val="single" w:sz="4" w:space="0" w:color="auto"/>
              <w:right w:val="single" w:sz="4" w:space="0" w:color="auto"/>
            </w:tcBorders>
            <w:shd w:val="clear" w:color="C0C0C0" w:fill="CCCCFF"/>
            <w:vAlign w:val="center"/>
          </w:tcPr>
          <w:p w14:paraId="04E58F91" w14:textId="77777777"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Срок поставки</w:t>
            </w:r>
          </w:p>
        </w:tc>
        <w:tc>
          <w:tcPr>
            <w:tcW w:w="1417" w:type="dxa"/>
            <w:tcBorders>
              <w:top w:val="single" w:sz="4" w:space="0" w:color="auto"/>
              <w:left w:val="single" w:sz="4" w:space="0" w:color="auto"/>
              <w:bottom w:val="single" w:sz="4" w:space="0" w:color="auto"/>
              <w:right w:val="single" w:sz="4" w:space="0" w:color="auto"/>
            </w:tcBorders>
            <w:shd w:val="clear" w:color="C0C0C0" w:fill="CCCCFF"/>
            <w:vAlign w:val="center"/>
          </w:tcPr>
          <w:p w14:paraId="75C1706F" w14:textId="77777777"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Срок заключения договора с поставщиком МТР</w:t>
            </w:r>
          </w:p>
        </w:tc>
        <w:tc>
          <w:tcPr>
            <w:tcW w:w="1276" w:type="dxa"/>
            <w:tcBorders>
              <w:top w:val="single" w:sz="4" w:space="0" w:color="auto"/>
              <w:left w:val="single" w:sz="4" w:space="0" w:color="auto"/>
              <w:bottom w:val="single" w:sz="4" w:space="0" w:color="auto"/>
              <w:right w:val="single" w:sz="4" w:space="0" w:color="auto"/>
            </w:tcBorders>
            <w:shd w:val="clear" w:color="C0C0C0" w:fill="CCCCFF"/>
            <w:vAlign w:val="center"/>
          </w:tcPr>
          <w:p w14:paraId="19034C76" w14:textId="77777777"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Цена на продукцию за единицу без НДС, руб.</w:t>
            </w:r>
          </w:p>
        </w:tc>
        <w:tc>
          <w:tcPr>
            <w:tcW w:w="1701" w:type="dxa"/>
            <w:tcBorders>
              <w:top w:val="single" w:sz="4" w:space="0" w:color="auto"/>
              <w:left w:val="single" w:sz="4" w:space="0" w:color="auto"/>
              <w:bottom w:val="single" w:sz="4" w:space="0" w:color="auto"/>
              <w:right w:val="single" w:sz="4" w:space="0" w:color="auto"/>
            </w:tcBorders>
            <w:shd w:val="clear" w:color="C0C0C0" w:fill="CCCCFF"/>
            <w:vAlign w:val="center"/>
          </w:tcPr>
          <w:p w14:paraId="2E990157" w14:textId="77777777"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Стоимость продукции без НДС, руб.</w:t>
            </w:r>
          </w:p>
        </w:tc>
        <w:tc>
          <w:tcPr>
            <w:tcW w:w="1276" w:type="dxa"/>
            <w:tcBorders>
              <w:top w:val="single" w:sz="4" w:space="0" w:color="auto"/>
              <w:left w:val="single" w:sz="4" w:space="0" w:color="auto"/>
              <w:right w:val="single" w:sz="4" w:space="0" w:color="auto"/>
            </w:tcBorders>
            <w:shd w:val="clear" w:color="000000" w:fill="CCCCFF"/>
          </w:tcPr>
          <w:p w14:paraId="3ED54278" w14:textId="77777777"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Гарантийный срок</w:t>
            </w:r>
          </w:p>
        </w:tc>
        <w:tc>
          <w:tcPr>
            <w:tcW w:w="1843" w:type="dxa"/>
            <w:tcBorders>
              <w:top w:val="single" w:sz="4" w:space="0" w:color="auto"/>
              <w:left w:val="single" w:sz="4" w:space="0" w:color="auto"/>
              <w:bottom w:val="single" w:sz="4" w:space="0" w:color="auto"/>
              <w:right w:val="single" w:sz="4" w:space="0" w:color="auto"/>
            </w:tcBorders>
            <w:shd w:val="clear" w:color="000000" w:fill="CCCCFF"/>
            <w:vAlign w:val="center"/>
          </w:tcPr>
          <w:p w14:paraId="1663C399" w14:textId="77777777"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Примечание</w:t>
            </w:r>
          </w:p>
        </w:tc>
      </w:tr>
      <w:tr w:rsidR="0042613D" w:rsidRPr="00A40078" w14:paraId="14EE89ED" w14:textId="77777777" w:rsidTr="0042613D">
        <w:tblPrEx>
          <w:tblCellMar>
            <w:left w:w="108" w:type="dxa"/>
            <w:right w:w="108" w:type="dxa"/>
          </w:tblCellMar>
          <w:tblLook w:val="00A0" w:firstRow="1" w:lastRow="0" w:firstColumn="1" w:lastColumn="0" w:noHBand="0" w:noVBand="0"/>
        </w:tblPrEx>
        <w:trPr>
          <w:trHeight w:val="300"/>
        </w:trPr>
        <w:tc>
          <w:tcPr>
            <w:tcW w:w="709" w:type="dxa"/>
            <w:gridSpan w:val="2"/>
            <w:tcBorders>
              <w:top w:val="nil"/>
              <w:left w:val="single" w:sz="4" w:space="0" w:color="auto"/>
              <w:bottom w:val="single" w:sz="4" w:space="0" w:color="auto"/>
              <w:right w:val="single" w:sz="4" w:space="0" w:color="auto"/>
            </w:tcBorders>
            <w:shd w:val="clear" w:color="C0C0C0" w:fill="CCCCFF"/>
            <w:vAlign w:val="center"/>
          </w:tcPr>
          <w:p w14:paraId="79B3034C" w14:textId="77777777"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1</w:t>
            </w:r>
          </w:p>
        </w:tc>
        <w:tc>
          <w:tcPr>
            <w:tcW w:w="1134" w:type="dxa"/>
            <w:tcBorders>
              <w:top w:val="nil"/>
              <w:left w:val="nil"/>
              <w:bottom w:val="single" w:sz="4" w:space="0" w:color="auto"/>
              <w:right w:val="single" w:sz="4" w:space="0" w:color="auto"/>
            </w:tcBorders>
            <w:shd w:val="clear" w:color="C0C0C0" w:fill="CCFFCC"/>
            <w:vAlign w:val="center"/>
          </w:tcPr>
          <w:p w14:paraId="639280BB" w14:textId="77777777"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2</w:t>
            </w:r>
          </w:p>
        </w:tc>
        <w:tc>
          <w:tcPr>
            <w:tcW w:w="993" w:type="dxa"/>
            <w:tcBorders>
              <w:top w:val="nil"/>
              <w:left w:val="nil"/>
              <w:bottom w:val="single" w:sz="4" w:space="0" w:color="auto"/>
              <w:right w:val="single" w:sz="4" w:space="0" w:color="auto"/>
            </w:tcBorders>
            <w:shd w:val="clear" w:color="C0C0C0" w:fill="CCCCFF"/>
            <w:vAlign w:val="center"/>
          </w:tcPr>
          <w:p w14:paraId="0661652C" w14:textId="77777777"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3</w:t>
            </w:r>
          </w:p>
        </w:tc>
        <w:tc>
          <w:tcPr>
            <w:tcW w:w="1275" w:type="dxa"/>
            <w:gridSpan w:val="2"/>
            <w:tcBorders>
              <w:top w:val="nil"/>
              <w:left w:val="nil"/>
              <w:bottom w:val="single" w:sz="4" w:space="0" w:color="auto"/>
              <w:right w:val="single" w:sz="4" w:space="0" w:color="auto"/>
            </w:tcBorders>
            <w:shd w:val="clear" w:color="C0C0C0" w:fill="CCCCFF"/>
            <w:vAlign w:val="center"/>
          </w:tcPr>
          <w:p w14:paraId="6172F74A" w14:textId="77777777"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4</w:t>
            </w:r>
          </w:p>
        </w:tc>
        <w:tc>
          <w:tcPr>
            <w:tcW w:w="1418" w:type="dxa"/>
            <w:gridSpan w:val="2"/>
            <w:tcBorders>
              <w:top w:val="nil"/>
              <w:left w:val="nil"/>
              <w:bottom w:val="single" w:sz="4" w:space="0" w:color="auto"/>
              <w:right w:val="single" w:sz="4" w:space="0" w:color="auto"/>
            </w:tcBorders>
            <w:shd w:val="clear" w:color="C0C0C0" w:fill="CCCCFF"/>
            <w:vAlign w:val="center"/>
          </w:tcPr>
          <w:p w14:paraId="1285B577" w14:textId="77777777"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5</w:t>
            </w:r>
          </w:p>
        </w:tc>
        <w:tc>
          <w:tcPr>
            <w:tcW w:w="850" w:type="dxa"/>
            <w:tcBorders>
              <w:top w:val="nil"/>
              <w:left w:val="nil"/>
              <w:bottom w:val="single" w:sz="4" w:space="0" w:color="auto"/>
              <w:right w:val="single" w:sz="4" w:space="0" w:color="auto"/>
            </w:tcBorders>
            <w:shd w:val="clear" w:color="C0C0C0" w:fill="CCCCFF"/>
            <w:vAlign w:val="center"/>
          </w:tcPr>
          <w:p w14:paraId="2E8F5911" w14:textId="77777777"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6</w:t>
            </w:r>
          </w:p>
        </w:tc>
        <w:tc>
          <w:tcPr>
            <w:tcW w:w="993" w:type="dxa"/>
            <w:tcBorders>
              <w:top w:val="nil"/>
              <w:left w:val="nil"/>
              <w:bottom w:val="single" w:sz="4" w:space="0" w:color="auto"/>
              <w:right w:val="single" w:sz="4" w:space="0" w:color="auto"/>
            </w:tcBorders>
            <w:shd w:val="clear" w:color="C0C0C0" w:fill="CCCCFF"/>
            <w:vAlign w:val="center"/>
          </w:tcPr>
          <w:p w14:paraId="4C58BBEA" w14:textId="77777777"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7</w:t>
            </w:r>
          </w:p>
        </w:tc>
        <w:tc>
          <w:tcPr>
            <w:tcW w:w="1417" w:type="dxa"/>
            <w:tcBorders>
              <w:top w:val="nil"/>
              <w:left w:val="nil"/>
              <w:bottom w:val="single" w:sz="4" w:space="0" w:color="auto"/>
              <w:right w:val="single" w:sz="4" w:space="0" w:color="auto"/>
            </w:tcBorders>
            <w:shd w:val="clear" w:color="C0C0C0" w:fill="CCCCFF"/>
            <w:vAlign w:val="center"/>
          </w:tcPr>
          <w:p w14:paraId="032DD894" w14:textId="77777777"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8</w:t>
            </w:r>
          </w:p>
        </w:tc>
        <w:tc>
          <w:tcPr>
            <w:tcW w:w="1276" w:type="dxa"/>
            <w:tcBorders>
              <w:top w:val="nil"/>
              <w:left w:val="nil"/>
              <w:bottom w:val="single" w:sz="4" w:space="0" w:color="auto"/>
              <w:right w:val="single" w:sz="4" w:space="0" w:color="auto"/>
            </w:tcBorders>
            <w:shd w:val="clear" w:color="C0C0C0" w:fill="CCCCFF"/>
            <w:vAlign w:val="center"/>
          </w:tcPr>
          <w:p w14:paraId="10DA4DB5" w14:textId="77777777"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9</w:t>
            </w:r>
          </w:p>
        </w:tc>
        <w:tc>
          <w:tcPr>
            <w:tcW w:w="1701" w:type="dxa"/>
            <w:tcBorders>
              <w:top w:val="nil"/>
              <w:left w:val="nil"/>
              <w:bottom w:val="single" w:sz="4" w:space="0" w:color="auto"/>
              <w:right w:val="single" w:sz="4" w:space="0" w:color="auto"/>
            </w:tcBorders>
            <w:shd w:val="clear" w:color="C0C0C0" w:fill="CCCCFF"/>
            <w:vAlign w:val="center"/>
          </w:tcPr>
          <w:p w14:paraId="21E3C51E" w14:textId="77777777"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10</w:t>
            </w:r>
          </w:p>
        </w:tc>
        <w:tc>
          <w:tcPr>
            <w:tcW w:w="1276" w:type="dxa"/>
            <w:tcBorders>
              <w:top w:val="single" w:sz="4" w:space="0" w:color="auto"/>
              <w:left w:val="nil"/>
              <w:bottom w:val="single" w:sz="4" w:space="0" w:color="auto"/>
              <w:right w:val="single" w:sz="4" w:space="0" w:color="auto"/>
            </w:tcBorders>
            <w:shd w:val="clear" w:color="C0C0C0" w:fill="CCCCFF"/>
          </w:tcPr>
          <w:p w14:paraId="3A0DC865" w14:textId="77777777"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p>
        </w:tc>
        <w:tc>
          <w:tcPr>
            <w:tcW w:w="1843" w:type="dxa"/>
            <w:tcBorders>
              <w:top w:val="nil"/>
              <w:left w:val="single" w:sz="4" w:space="0" w:color="auto"/>
              <w:bottom w:val="single" w:sz="4" w:space="0" w:color="auto"/>
              <w:right w:val="single" w:sz="4" w:space="0" w:color="auto"/>
            </w:tcBorders>
            <w:shd w:val="clear" w:color="C0C0C0" w:fill="CCCCFF"/>
            <w:vAlign w:val="center"/>
          </w:tcPr>
          <w:p w14:paraId="3DCDA2E2" w14:textId="77777777"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11</w:t>
            </w:r>
          </w:p>
        </w:tc>
      </w:tr>
      <w:tr w:rsidR="0042613D" w:rsidRPr="00A40078" w14:paraId="4083A535" w14:textId="77777777" w:rsidTr="0042613D">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1E2E0A10"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000000" w:fill="CCFFCC"/>
            <w:vAlign w:val="center"/>
          </w:tcPr>
          <w:p w14:paraId="6744CDCB"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5597D79C" w14:textId="77777777" w:rsidR="0042613D" w:rsidRPr="00A40078"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3D3766F8" w14:textId="77777777" w:rsidR="0042613D" w:rsidRPr="00A40078"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11761622"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A3BC840"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627E3E67" w14:textId="77777777" w:rsidR="0042613D" w:rsidRPr="00A40078"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202CD8B3" w14:textId="77777777" w:rsidR="0042613D" w:rsidRPr="00A40078"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7382185A"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60ED1FEB"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03EE5184" w14:textId="77777777" w:rsidR="0042613D" w:rsidRPr="00A40078" w:rsidRDefault="0042613D" w:rsidP="0042613D">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68B9F1F1" w14:textId="77777777" w:rsidR="0042613D" w:rsidRPr="00A40078" w:rsidRDefault="0042613D" w:rsidP="0042613D">
            <w:pPr>
              <w:spacing w:after="0" w:line="240" w:lineRule="auto"/>
              <w:ind w:left="142"/>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r>
      <w:tr w:rsidR="0042613D" w:rsidRPr="00A40078" w14:paraId="69EB7A8B" w14:textId="77777777" w:rsidTr="0042613D">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1565C95C"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000000" w:fill="CCFFCC"/>
            <w:vAlign w:val="center"/>
          </w:tcPr>
          <w:p w14:paraId="7CEA7F7F"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4B2A2A5D" w14:textId="77777777" w:rsidR="0042613D" w:rsidRPr="00A40078"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2BA81C1C" w14:textId="77777777" w:rsidR="0042613D" w:rsidRPr="00A40078"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6B4B2E58"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3E3DCD72"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63FF6268" w14:textId="77777777" w:rsidR="0042613D" w:rsidRPr="00A40078"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576F215F" w14:textId="77777777" w:rsidR="0042613D" w:rsidRPr="00A40078"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5D602170"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4BEF9D0E"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4268F3FC" w14:textId="77777777" w:rsidR="0042613D" w:rsidRPr="00A40078" w:rsidRDefault="0042613D" w:rsidP="0042613D">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4F64D27A" w14:textId="77777777" w:rsidR="0042613D" w:rsidRPr="00A40078" w:rsidRDefault="0042613D" w:rsidP="0042613D">
            <w:pPr>
              <w:spacing w:after="0" w:line="240" w:lineRule="auto"/>
              <w:ind w:left="142"/>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r>
      <w:tr w:rsidR="0042613D" w:rsidRPr="00A40078" w14:paraId="71127E6D" w14:textId="77777777" w:rsidTr="0042613D">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09C919BD"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000000" w:fill="CCFFCC"/>
            <w:vAlign w:val="center"/>
          </w:tcPr>
          <w:p w14:paraId="02ED2914"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5F4D8755" w14:textId="77777777" w:rsidR="0042613D" w:rsidRPr="00A40078"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3C4DA205" w14:textId="77777777" w:rsidR="0042613D" w:rsidRPr="00A40078"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094D7801"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C017E33"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60536170" w14:textId="77777777" w:rsidR="0042613D" w:rsidRPr="00A40078"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79CDE9B7" w14:textId="77777777" w:rsidR="0042613D" w:rsidRPr="00A40078"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6B8BFE20"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74A0FA26"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5EA96CA1" w14:textId="77777777" w:rsidR="0042613D" w:rsidRPr="00A40078" w:rsidRDefault="0042613D" w:rsidP="0042613D">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24B93AD3" w14:textId="77777777" w:rsidR="0042613D" w:rsidRPr="00A40078" w:rsidRDefault="0042613D" w:rsidP="0042613D">
            <w:pPr>
              <w:spacing w:after="0" w:line="240" w:lineRule="auto"/>
              <w:ind w:left="142"/>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r>
      <w:tr w:rsidR="0042613D" w:rsidRPr="00A40078" w14:paraId="66F9A0E3" w14:textId="77777777" w:rsidTr="0042613D">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6D890A44"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000000" w:fill="CCFFCC"/>
            <w:vAlign w:val="center"/>
          </w:tcPr>
          <w:p w14:paraId="3D5BB77B"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029ACF5E" w14:textId="77777777" w:rsidR="0042613D" w:rsidRPr="00A40078"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0811E8EC" w14:textId="77777777" w:rsidR="0042613D" w:rsidRPr="00A40078"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322159D0"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447F5440"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63CFE1B8" w14:textId="77777777" w:rsidR="0042613D" w:rsidRPr="00A40078"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3913367F" w14:textId="77777777" w:rsidR="0042613D" w:rsidRPr="00A40078"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311E7A22"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79403594"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2F5456B1" w14:textId="77777777" w:rsidR="0042613D" w:rsidRPr="00A40078" w:rsidRDefault="0042613D" w:rsidP="0042613D">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518E9BBE" w14:textId="77777777" w:rsidR="0042613D" w:rsidRPr="00A40078" w:rsidRDefault="0042613D" w:rsidP="0042613D">
            <w:pPr>
              <w:spacing w:after="0" w:line="240" w:lineRule="auto"/>
              <w:ind w:left="142"/>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r>
      <w:tr w:rsidR="0042613D" w:rsidRPr="00A40078" w14:paraId="7058B95D" w14:textId="77777777" w:rsidTr="0042613D">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119E0EA4"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000000" w:fill="CCFFCC"/>
            <w:vAlign w:val="center"/>
          </w:tcPr>
          <w:p w14:paraId="77A46BD0"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79C8FA47" w14:textId="77777777" w:rsidR="0042613D" w:rsidRPr="00A40078"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2E366F67" w14:textId="77777777" w:rsidR="0042613D" w:rsidRPr="00A40078"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795C94C3"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6FC3EE94"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4AA499C7" w14:textId="77777777" w:rsidR="0042613D" w:rsidRPr="00A40078"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27AC446E" w14:textId="77777777" w:rsidR="0042613D" w:rsidRPr="00A40078"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6CA0156"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5EA1FDC2"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0790DA31" w14:textId="77777777" w:rsidR="0042613D" w:rsidRPr="00A40078" w:rsidRDefault="0042613D" w:rsidP="0042613D">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5B0F2DB1" w14:textId="77777777" w:rsidR="0042613D" w:rsidRPr="00A40078" w:rsidRDefault="0042613D" w:rsidP="0042613D">
            <w:pPr>
              <w:spacing w:after="0" w:line="240" w:lineRule="auto"/>
              <w:ind w:left="142"/>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r>
      <w:tr w:rsidR="0042613D" w:rsidRPr="00A40078" w14:paraId="2FC85A1E" w14:textId="77777777" w:rsidTr="0042613D">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16CC0B5D"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000000" w:fill="CCFFCC"/>
            <w:vAlign w:val="center"/>
          </w:tcPr>
          <w:p w14:paraId="2CDCBBE3"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2B20C9C9" w14:textId="77777777" w:rsidR="0042613D" w:rsidRPr="00A40078"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23E9E117" w14:textId="77777777" w:rsidR="0042613D" w:rsidRPr="00A40078"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5E6CE441"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127D7499"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71EEC308" w14:textId="77777777" w:rsidR="0042613D" w:rsidRPr="00A40078"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6FBD059C" w14:textId="77777777" w:rsidR="0042613D" w:rsidRPr="00A40078"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418D2DAE"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601E375D"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023ECBBF" w14:textId="77777777" w:rsidR="0042613D" w:rsidRPr="00A40078" w:rsidRDefault="0042613D" w:rsidP="0042613D">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3E1B1383" w14:textId="77777777" w:rsidR="0042613D" w:rsidRPr="00A40078" w:rsidRDefault="0042613D" w:rsidP="0042613D">
            <w:pPr>
              <w:spacing w:after="0" w:line="240" w:lineRule="auto"/>
              <w:ind w:left="142"/>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r>
      <w:tr w:rsidR="0042613D" w:rsidRPr="00A40078" w14:paraId="4094D7AC" w14:textId="77777777" w:rsidTr="0042613D">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3435ECFE"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000000" w:fill="CCFFCC"/>
            <w:vAlign w:val="center"/>
          </w:tcPr>
          <w:p w14:paraId="13D199AD"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6B014DAC" w14:textId="77777777" w:rsidR="0042613D" w:rsidRPr="00A40078"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2C0DB8CB" w14:textId="77777777" w:rsidR="0042613D" w:rsidRPr="00A40078"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5772096"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6629CFFD"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6D1D1145" w14:textId="77777777" w:rsidR="0042613D" w:rsidRPr="00A40078"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0F2C87A5" w14:textId="77777777" w:rsidR="0042613D" w:rsidRPr="00A40078"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3A5C76EB"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084AF522"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3EAAD213" w14:textId="77777777" w:rsidR="0042613D" w:rsidRPr="00A40078" w:rsidRDefault="0042613D" w:rsidP="0042613D">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3A49E9A3" w14:textId="77777777" w:rsidR="0042613D" w:rsidRPr="00A40078" w:rsidRDefault="0042613D" w:rsidP="0042613D">
            <w:pPr>
              <w:spacing w:after="0" w:line="240" w:lineRule="auto"/>
              <w:ind w:left="142"/>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r>
      <w:tr w:rsidR="0042613D" w:rsidRPr="00A40078" w14:paraId="3702608D" w14:textId="77777777" w:rsidTr="0042613D">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2922C9F0"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000000" w:fill="CCFFCC"/>
            <w:vAlign w:val="center"/>
          </w:tcPr>
          <w:p w14:paraId="36A9B79B"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27F590B9" w14:textId="77777777" w:rsidR="0042613D" w:rsidRPr="00A40078"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12BDD3C4" w14:textId="77777777" w:rsidR="0042613D" w:rsidRPr="00A40078"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1771AF6B"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F634B99"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1F582179" w14:textId="77777777" w:rsidR="0042613D" w:rsidRPr="00A40078"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1308E039" w14:textId="77777777" w:rsidR="0042613D" w:rsidRPr="00A40078"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568EA633"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398AD4E9" w14:textId="77777777"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1E16B514" w14:textId="77777777" w:rsidR="0042613D" w:rsidRPr="00A40078" w:rsidRDefault="0042613D" w:rsidP="0042613D">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682D9036" w14:textId="77777777" w:rsidR="0042613D" w:rsidRPr="00A40078" w:rsidRDefault="0042613D" w:rsidP="0042613D">
            <w:pPr>
              <w:spacing w:after="0" w:line="240" w:lineRule="auto"/>
              <w:ind w:left="142"/>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r>
    </w:tbl>
    <w:p w14:paraId="713EE181" w14:textId="77777777" w:rsidR="0042613D" w:rsidRPr="00A40078"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145DFB5E" w14:textId="77777777" w:rsidR="0042613D" w:rsidRPr="00A40078"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7480EF08" w14:textId="77777777" w:rsidR="0042613D" w:rsidRPr="00A40078"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115EF45B" w14:textId="77777777" w:rsidR="0042613D" w:rsidRPr="00A40078"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02D0F0A6" w14:textId="77777777" w:rsidR="0042613D" w:rsidRPr="00A40078"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24ACBC84" w14:textId="77777777" w:rsidR="0042613D" w:rsidRPr="00A40078"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11C8CDE1" w14:textId="77777777" w:rsidR="0042613D" w:rsidRPr="00A40078"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F8EE483" w14:textId="77777777" w:rsidR="0042613D" w:rsidRPr="00A40078"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07E16324" w14:textId="77777777" w:rsidR="0042613D" w:rsidRPr="00A40078"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6CA4FE9E" w14:textId="77777777" w:rsidR="0042613D" w:rsidRPr="00A40078"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10C8E97D" w14:textId="77777777" w:rsidR="0042613D" w:rsidRPr="00A40078"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06B21E14" w14:textId="77777777" w:rsidR="0042613D" w:rsidRPr="00A40078"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7A38AB8C" w14:textId="77777777" w:rsidR="0042613D" w:rsidRPr="00A40078"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6B1A023B" w14:textId="77777777" w:rsidR="0042613D" w:rsidRPr="00A40078"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5FD492AF" w14:textId="77777777" w:rsidR="0042613D" w:rsidRPr="00A40078"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90C2A26" w14:textId="77777777" w:rsidR="0042613D" w:rsidRPr="00A40078"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62B9E731" w14:textId="77777777" w:rsidR="0042613D" w:rsidRPr="00A40078"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0E73884" w14:textId="77777777" w:rsidR="0042613D" w:rsidRPr="00A40078"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16FE125" w14:textId="77777777" w:rsidR="0042613D" w:rsidRPr="00A40078"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0C1CFCF8" w14:textId="77777777" w:rsidR="0042613D" w:rsidRPr="00A40078"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4F21763B" w14:textId="77777777" w:rsidR="0042613D" w:rsidRPr="00A40078"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51C1A1DB" w14:textId="77777777" w:rsidR="0042613D" w:rsidRPr="00A40078"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0C6B2208" w14:textId="77777777" w:rsidR="0042613D" w:rsidRPr="00A40078"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05054DB9" w14:textId="77777777" w:rsidR="0042613D" w:rsidRPr="00A40078"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7836A41" w14:textId="77777777" w:rsidR="0042613D" w:rsidRPr="00A40078" w:rsidRDefault="0042613D" w:rsidP="0042613D">
      <w:pPr>
        <w:widowControl w:val="0"/>
        <w:spacing w:after="0" w:line="240" w:lineRule="auto"/>
        <w:rPr>
          <w:rFonts w:ascii="Times New Roman" w:hAnsi="Times New Roman" w:cs="Times New Roman"/>
        </w:rPr>
      </w:pPr>
    </w:p>
    <w:tbl>
      <w:tblPr>
        <w:tblpPr w:leftFromText="180" w:rightFromText="180" w:vertAnchor="page" w:horzAnchor="page" w:tblpX="3311" w:tblpY="9445"/>
        <w:tblW w:w="0" w:type="auto"/>
        <w:tblLook w:val="00A0" w:firstRow="1" w:lastRow="0" w:firstColumn="1" w:lastColumn="0" w:noHBand="0" w:noVBand="0"/>
      </w:tblPr>
      <w:tblGrid>
        <w:gridCol w:w="4785"/>
        <w:gridCol w:w="4786"/>
      </w:tblGrid>
      <w:tr w:rsidR="0042613D" w:rsidRPr="00A40078" w14:paraId="5F9B0C63" w14:textId="77777777" w:rsidTr="0042613D">
        <w:tc>
          <w:tcPr>
            <w:tcW w:w="4785" w:type="dxa"/>
          </w:tcPr>
          <w:p w14:paraId="4790145B" w14:textId="77777777" w:rsidR="0042613D" w:rsidRPr="00A40078" w:rsidRDefault="0042613D" w:rsidP="0042613D">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A40078">
              <w:rPr>
                <w:rFonts w:ascii="Times New Roman" w:eastAsia="Times New Roman" w:hAnsi="Times New Roman" w:cs="Times New Roman"/>
                <w:sz w:val="20"/>
                <w:szCs w:val="20"/>
                <w:lang w:eastAsia="ru-RU"/>
              </w:rPr>
              <w:t>От ЗАКАЗЧИКА:</w:t>
            </w:r>
          </w:p>
        </w:tc>
        <w:tc>
          <w:tcPr>
            <w:tcW w:w="4786" w:type="dxa"/>
          </w:tcPr>
          <w:p w14:paraId="7D69D19A" w14:textId="77777777" w:rsidR="0042613D" w:rsidRPr="00A40078" w:rsidRDefault="0042613D" w:rsidP="0042613D">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A40078">
              <w:rPr>
                <w:rFonts w:ascii="Times New Roman" w:eastAsia="Times New Roman" w:hAnsi="Times New Roman" w:cs="Times New Roman"/>
                <w:sz w:val="20"/>
                <w:szCs w:val="20"/>
                <w:lang w:eastAsia="ru-RU"/>
              </w:rPr>
              <w:t>От ПОДРЯДЧИКА:</w:t>
            </w:r>
          </w:p>
        </w:tc>
      </w:tr>
      <w:tr w:rsidR="0042613D" w:rsidRPr="00A40078" w14:paraId="646959A5" w14:textId="77777777" w:rsidTr="0042613D">
        <w:tc>
          <w:tcPr>
            <w:tcW w:w="4785" w:type="dxa"/>
          </w:tcPr>
          <w:p w14:paraId="5A370D27" w14:textId="77777777" w:rsidR="0042613D" w:rsidRPr="00A40078" w:rsidRDefault="0042613D" w:rsidP="0042613D">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A40078">
              <w:rPr>
                <w:rFonts w:ascii="Times New Roman" w:eastAsia="Times New Roman" w:hAnsi="Times New Roman" w:cs="Times New Roman"/>
                <w:sz w:val="20"/>
                <w:szCs w:val="20"/>
                <w:lang w:eastAsia="ru-RU"/>
              </w:rPr>
              <w:t>_____________________________________</w:t>
            </w:r>
          </w:p>
        </w:tc>
        <w:tc>
          <w:tcPr>
            <w:tcW w:w="4786" w:type="dxa"/>
          </w:tcPr>
          <w:p w14:paraId="0D006D2F" w14:textId="77777777" w:rsidR="0042613D" w:rsidRPr="00A40078" w:rsidRDefault="0042613D" w:rsidP="0042613D">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A40078">
              <w:rPr>
                <w:rFonts w:ascii="Times New Roman" w:eastAsia="Times New Roman" w:hAnsi="Times New Roman" w:cs="Times New Roman"/>
                <w:sz w:val="20"/>
                <w:szCs w:val="20"/>
                <w:lang w:eastAsia="ru-RU"/>
              </w:rPr>
              <w:t>_______________________________________</w:t>
            </w:r>
          </w:p>
        </w:tc>
      </w:tr>
    </w:tbl>
    <w:p w14:paraId="38A10A46" w14:textId="77777777" w:rsidR="0042613D" w:rsidRPr="00A40078" w:rsidRDefault="0042613D" w:rsidP="0042613D"/>
    <w:p w14:paraId="1513F886" w14:textId="77777777" w:rsidR="0042613D" w:rsidRPr="00A40078" w:rsidRDefault="0042613D" w:rsidP="0042613D">
      <w:pPr>
        <w:ind w:left="142"/>
      </w:pPr>
    </w:p>
    <w:p w14:paraId="3A31DF08" w14:textId="77777777" w:rsidR="0042613D" w:rsidRPr="00A40078" w:rsidRDefault="0042613D" w:rsidP="0042613D">
      <w:pPr>
        <w:ind w:left="142"/>
      </w:pPr>
    </w:p>
    <w:p w14:paraId="26461225" w14:textId="77777777" w:rsidR="0042613D" w:rsidRPr="00A40078" w:rsidRDefault="0042613D" w:rsidP="0042613D">
      <w:pPr>
        <w:ind w:left="142"/>
      </w:pPr>
    </w:p>
    <w:p w14:paraId="6932DFEB" w14:textId="77777777" w:rsidR="0042613D" w:rsidRPr="00A40078" w:rsidRDefault="0042613D" w:rsidP="0042613D">
      <w:pPr>
        <w:ind w:left="142"/>
      </w:pPr>
    </w:p>
    <w:p w14:paraId="5FC52957" w14:textId="77777777" w:rsidR="0042613D" w:rsidRPr="00A40078" w:rsidRDefault="0042613D" w:rsidP="0042613D">
      <w:pPr>
        <w:ind w:left="142"/>
      </w:pPr>
    </w:p>
    <w:p w14:paraId="29CFC8D2" w14:textId="77777777" w:rsidR="0042613D" w:rsidRPr="00A40078" w:rsidRDefault="0042613D" w:rsidP="0042613D">
      <w:pPr>
        <w:ind w:left="142"/>
      </w:pPr>
    </w:p>
    <w:p w14:paraId="2357EE71" w14:textId="77777777" w:rsidR="0042613D" w:rsidRPr="00A40078" w:rsidRDefault="0042613D" w:rsidP="0042613D">
      <w:pPr>
        <w:ind w:left="142"/>
      </w:pPr>
    </w:p>
    <w:p w14:paraId="7F6329D5" w14:textId="77777777" w:rsidR="0042613D" w:rsidRPr="00A40078" w:rsidRDefault="0042613D" w:rsidP="0042613D">
      <w:pPr>
        <w:ind w:left="142"/>
      </w:pPr>
    </w:p>
    <w:p w14:paraId="1A48C6D8" w14:textId="77777777" w:rsidR="0042613D" w:rsidRPr="00A40078" w:rsidRDefault="0042613D" w:rsidP="0042613D">
      <w:pPr>
        <w:ind w:left="142"/>
      </w:pPr>
    </w:p>
    <w:p w14:paraId="750106AF" w14:textId="77777777" w:rsidR="0042613D" w:rsidRPr="00A40078" w:rsidRDefault="0042613D" w:rsidP="0042613D">
      <w:pPr>
        <w:ind w:left="142"/>
      </w:pPr>
    </w:p>
    <w:p w14:paraId="436A6CF2" w14:textId="77777777" w:rsidR="0042613D" w:rsidRPr="00A40078" w:rsidRDefault="0042613D" w:rsidP="0042613D">
      <w:pPr>
        <w:ind w:left="142"/>
      </w:pPr>
    </w:p>
    <w:p w14:paraId="64E2660A" w14:textId="77777777" w:rsidR="0042613D" w:rsidRPr="00A40078" w:rsidRDefault="0042613D" w:rsidP="0042613D">
      <w:pPr>
        <w:pStyle w:val="ConsPlusNormal"/>
        <w:ind w:firstLine="0"/>
        <w:jc w:val="right"/>
        <w:outlineLvl w:val="1"/>
        <w:rPr>
          <w:rFonts w:ascii="Times New Roman" w:hAnsi="Times New Roman" w:cs="Times New Roman"/>
          <w:sz w:val="24"/>
          <w:szCs w:val="28"/>
        </w:rPr>
      </w:pPr>
      <w:r w:rsidRPr="00A40078">
        <w:rPr>
          <w:rFonts w:ascii="Times New Roman" w:hAnsi="Times New Roman" w:cs="Times New Roman"/>
          <w:sz w:val="24"/>
          <w:szCs w:val="28"/>
        </w:rPr>
        <w:lastRenderedPageBreak/>
        <w:t>Приложение 3</w:t>
      </w:r>
      <w:r w:rsidR="00192596" w:rsidRPr="00A40078">
        <w:rPr>
          <w:rFonts w:ascii="Times New Roman" w:hAnsi="Times New Roman" w:cs="Times New Roman"/>
          <w:sz w:val="24"/>
          <w:szCs w:val="28"/>
        </w:rPr>
        <w:t>5</w:t>
      </w:r>
      <w:r w:rsidRPr="00A40078">
        <w:rPr>
          <w:rFonts w:ascii="Times New Roman" w:hAnsi="Times New Roman" w:cs="Times New Roman"/>
          <w:sz w:val="24"/>
          <w:szCs w:val="28"/>
        </w:rPr>
        <w:t xml:space="preserve"> к Договору</w:t>
      </w:r>
    </w:p>
    <w:p w14:paraId="5C717D93" w14:textId="77777777" w:rsidR="0042613D" w:rsidRPr="00A40078" w:rsidRDefault="0042613D" w:rsidP="0042613D">
      <w:pPr>
        <w:pStyle w:val="ConsPlusNormal"/>
        <w:ind w:firstLine="0"/>
        <w:jc w:val="right"/>
        <w:outlineLvl w:val="1"/>
        <w:rPr>
          <w:rFonts w:ascii="Times New Roman" w:hAnsi="Times New Roman" w:cs="Times New Roman"/>
          <w:sz w:val="24"/>
          <w:szCs w:val="28"/>
        </w:rPr>
      </w:pPr>
    </w:p>
    <w:tbl>
      <w:tblPr>
        <w:tblW w:w="21722" w:type="dxa"/>
        <w:jc w:val="right"/>
        <w:tblLook w:val="04A0" w:firstRow="1" w:lastRow="0" w:firstColumn="1" w:lastColumn="0" w:noHBand="0" w:noVBand="1"/>
      </w:tblPr>
      <w:tblGrid>
        <w:gridCol w:w="960"/>
        <w:gridCol w:w="1322"/>
        <w:gridCol w:w="96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tblGrid>
      <w:tr w:rsidR="0042613D" w:rsidRPr="00A40078" w14:paraId="47AE25A0" w14:textId="77777777" w:rsidTr="0042613D">
        <w:trPr>
          <w:trHeight w:val="375"/>
          <w:jc w:val="right"/>
        </w:trPr>
        <w:tc>
          <w:tcPr>
            <w:tcW w:w="21722" w:type="dxa"/>
            <w:gridSpan w:val="25"/>
            <w:tcBorders>
              <w:top w:val="nil"/>
              <w:left w:val="nil"/>
              <w:bottom w:val="nil"/>
              <w:right w:val="nil"/>
            </w:tcBorders>
            <w:shd w:val="clear" w:color="auto" w:fill="auto"/>
            <w:noWrap/>
            <w:vAlign w:val="bottom"/>
            <w:hideMark/>
          </w:tcPr>
          <w:p w14:paraId="08EB587B" w14:textId="77777777" w:rsidR="0042613D" w:rsidRPr="00A40078" w:rsidRDefault="0042613D" w:rsidP="0042613D">
            <w:pPr>
              <w:jc w:val="center"/>
              <w:rPr>
                <w:b/>
                <w:bCs/>
                <w:color w:val="000000"/>
                <w:sz w:val="28"/>
                <w:szCs w:val="28"/>
              </w:rPr>
            </w:pPr>
            <w:r w:rsidRPr="00A40078">
              <w:rPr>
                <w:b/>
                <w:bCs/>
                <w:color w:val="000000"/>
                <w:sz w:val="28"/>
                <w:szCs w:val="28"/>
              </w:rPr>
              <w:t>Накопительная ведомость строительства Объекта ___________</w:t>
            </w:r>
          </w:p>
        </w:tc>
      </w:tr>
      <w:tr w:rsidR="0042613D" w:rsidRPr="00A40078" w14:paraId="4173398B" w14:textId="77777777" w:rsidTr="0042613D">
        <w:trPr>
          <w:trHeight w:val="315"/>
          <w:jc w:val="right"/>
        </w:trPr>
        <w:tc>
          <w:tcPr>
            <w:tcW w:w="960" w:type="dxa"/>
            <w:tcBorders>
              <w:top w:val="nil"/>
              <w:left w:val="nil"/>
              <w:bottom w:val="nil"/>
              <w:right w:val="nil"/>
            </w:tcBorders>
            <w:shd w:val="clear" w:color="auto" w:fill="auto"/>
            <w:noWrap/>
            <w:vAlign w:val="bottom"/>
            <w:hideMark/>
          </w:tcPr>
          <w:p w14:paraId="7EE634C7" w14:textId="77777777" w:rsidR="0042613D" w:rsidRPr="00A40078" w:rsidRDefault="0042613D" w:rsidP="0042613D">
            <w:pPr>
              <w:jc w:val="center"/>
            </w:pPr>
          </w:p>
        </w:tc>
        <w:tc>
          <w:tcPr>
            <w:tcW w:w="1322" w:type="dxa"/>
            <w:tcBorders>
              <w:top w:val="nil"/>
              <w:left w:val="nil"/>
              <w:bottom w:val="nil"/>
              <w:right w:val="nil"/>
            </w:tcBorders>
            <w:shd w:val="clear" w:color="auto" w:fill="auto"/>
            <w:noWrap/>
            <w:vAlign w:val="bottom"/>
            <w:hideMark/>
          </w:tcPr>
          <w:p w14:paraId="6083A556" w14:textId="77777777" w:rsidR="0042613D" w:rsidRPr="00A40078" w:rsidRDefault="0042613D" w:rsidP="0042613D">
            <w:pPr>
              <w:jc w:val="both"/>
            </w:pPr>
          </w:p>
        </w:tc>
        <w:tc>
          <w:tcPr>
            <w:tcW w:w="960" w:type="dxa"/>
            <w:tcBorders>
              <w:top w:val="nil"/>
              <w:left w:val="nil"/>
              <w:bottom w:val="nil"/>
              <w:right w:val="nil"/>
            </w:tcBorders>
            <w:shd w:val="clear" w:color="auto" w:fill="auto"/>
            <w:noWrap/>
            <w:vAlign w:val="bottom"/>
            <w:hideMark/>
          </w:tcPr>
          <w:p w14:paraId="356AB593"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59C4A05E"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6749196D"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7A615E49"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046B01BF"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182EAD2B"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51B6079D"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4F4EE654"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20E70B9F"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5AB583D7"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008FA7FA"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222BBF45"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03557C4F"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018E9132"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5564E69E"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1AF02D7B"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0B0D8880"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213A4E8C"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54E4259A"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4F836F7E"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005919DB"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75419B4E"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70EFFABE" w14:textId="77777777" w:rsidR="0042613D" w:rsidRPr="00A40078" w:rsidRDefault="0042613D" w:rsidP="0042613D"/>
        </w:tc>
      </w:tr>
      <w:tr w:rsidR="0042613D" w:rsidRPr="00A40078" w14:paraId="523448C2" w14:textId="77777777" w:rsidTr="0042613D">
        <w:trPr>
          <w:trHeight w:val="315"/>
          <w:jc w:val="right"/>
        </w:trPr>
        <w:tc>
          <w:tcPr>
            <w:tcW w:w="960" w:type="dxa"/>
            <w:tcBorders>
              <w:top w:val="nil"/>
              <w:left w:val="nil"/>
              <w:bottom w:val="nil"/>
              <w:right w:val="nil"/>
            </w:tcBorders>
            <w:shd w:val="clear" w:color="auto" w:fill="auto"/>
            <w:noWrap/>
            <w:vAlign w:val="bottom"/>
            <w:hideMark/>
          </w:tcPr>
          <w:p w14:paraId="7C736056" w14:textId="77777777" w:rsidR="0042613D" w:rsidRPr="00A40078" w:rsidRDefault="0042613D" w:rsidP="0042613D"/>
        </w:tc>
        <w:tc>
          <w:tcPr>
            <w:tcW w:w="1322" w:type="dxa"/>
            <w:tcBorders>
              <w:top w:val="nil"/>
              <w:left w:val="nil"/>
              <w:bottom w:val="nil"/>
              <w:right w:val="nil"/>
            </w:tcBorders>
            <w:shd w:val="clear" w:color="auto" w:fill="auto"/>
            <w:noWrap/>
            <w:vAlign w:val="bottom"/>
            <w:hideMark/>
          </w:tcPr>
          <w:p w14:paraId="7143B116" w14:textId="77777777" w:rsidR="0042613D" w:rsidRPr="00A40078" w:rsidRDefault="0042613D" w:rsidP="0042613D">
            <w:pPr>
              <w:jc w:val="both"/>
            </w:pPr>
          </w:p>
        </w:tc>
        <w:tc>
          <w:tcPr>
            <w:tcW w:w="960" w:type="dxa"/>
            <w:tcBorders>
              <w:top w:val="nil"/>
              <w:left w:val="nil"/>
              <w:bottom w:val="nil"/>
              <w:right w:val="nil"/>
            </w:tcBorders>
            <w:shd w:val="clear" w:color="auto" w:fill="auto"/>
            <w:noWrap/>
            <w:vAlign w:val="bottom"/>
            <w:hideMark/>
          </w:tcPr>
          <w:p w14:paraId="4CED7DEC"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4E0493FC"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20AE0ECE"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507AA9A9"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0CCB9469"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790935B7"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715EA8CF"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577F0CCD"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401AFB33"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6623AE7D"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01E9DEE2"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0418460B"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3243C17B"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6C625FF7"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150884F3"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02E1240A"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12304B3C"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61C2E7BB"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0D40E4DA"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0D983299"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22D9E24A" w14:textId="77777777" w:rsidR="0042613D" w:rsidRPr="00A40078" w:rsidRDefault="0042613D" w:rsidP="0042613D"/>
        </w:tc>
        <w:tc>
          <w:tcPr>
            <w:tcW w:w="1680" w:type="dxa"/>
            <w:gridSpan w:val="2"/>
            <w:tcBorders>
              <w:top w:val="nil"/>
              <w:left w:val="nil"/>
              <w:bottom w:val="nil"/>
              <w:right w:val="nil"/>
            </w:tcBorders>
            <w:shd w:val="clear" w:color="auto" w:fill="auto"/>
            <w:noWrap/>
            <w:vAlign w:val="bottom"/>
            <w:hideMark/>
          </w:tcPr>
          <w:p w14:paraId="1BCAE808" w14:textId="77777777" w:rsidR="0042613D" w:rsidRPr="00A40078" w:rsidRDefault="0042613D" w:rsidP="0042613D">
            <w:pPr>
              <w:jc w:val="right"/>
              <w:rPr>
                <w:color w:val="000000"/>
              </w:rPr>
            </w:pPr>
            <w:r w:rsidRPr="00A40078">
              <w:rPr>
                <w:color w:val="000000"/>
              </w:rPr>
              <w:t>тыс.руб.</w:t>
            </w:r>
          </w:p>
        </w:tc>
      </w:tr>
      <w:tr w:rsidR="0042613D" w:rsidRPr="00A40078" w14:paraId="0D0999C8" w14:textId="77777777" w:rsidTr="0042613D">
        <w:trPr>
          <w:trHeight w:val="330"/>
          <w:jc w:val="right"/>
        </w:trPr>
        <w:tc>
          <w:tcPr>
            <w:tcW w:w="960" w:type="dxa"/>
            <w:tcBorders>
              <w:top w:val="nil"/>
              <w:left w:val="nil"/>
              <w:bottom w:val="nil"/>
              <w:right w:val="nil"/>
            </w:tcBorders>
            <w:shd w:val="clear" w:color="auto" w:fill="auto"/>
            <w:noWrap/>
            <w:vAlign w:val="bottom"/>
            <w:hideMark/>
          </w:tcPr>
          <w:p w14:paraId="3AD809C0" w14:textId="77777777" w:rsidR="0042613D" w:rsidRPr="00A40078" w:rsidRDefault="0042613D" w:rsidP="0042613D">
            <w:pPr>
              <w:jc w:val="right"/>
              <w:rPr>
                <w:color w:val="000000"/>
              </w:rPr>
            </w:pPr>
          </w:p>
        </w:tc>
        <w:tc>
          <w:tcPr>
            <w:tcW w:w="1322" w:type="dxa"/>
            <w:tcBorders>
              <w:top w:val="nil"/>
              <w:left w:val="nil"/>
              <w:bottom w:val="nil"/>
              <w:right w:val="nil"/>
            </w:tcBorders>
            <w:shd w:val="clear" w:color="auto" w:fill="auto"/>
            <w:noWrap/>
            <w:vAlign w:val="bottom"/>
            <w:hideMark/>
          </w:tcPr>
          <w:p w14:paraId="0CFAEB56" w14:textId="77777777" w:rsidR="0042613D" w:rsidRPr="00A40078" w:rsidRDefault="0042613D" w:rsidP="0042613D">
            <w:pPr>
              <w:jc w:val="both"/>
            </w:pPr>
          </w:p>
        </w:tc>
        <w:tc>
          <w:tcPr>
            <w:tcW w:w="960" w:type="dxa"/>
            <w:tcBorders>
              <w:top w:val="nil"/>
              <w:left w:val="nil"/>
              <w:bottom w:val="nil"/>
              <w:right w:val="nil"/>
            </w:tcBorders>
            <w:shd w:val="clear" w:color="auto" w:fill="auto"/>
            <w:noWrap/>
            <w:vAlign w:val="bottom"/>
            <w:hideMark/>
          </w:tcPr>
          <w:p w14:paraId="1122FAE4"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05FFBC99"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3EF2DCCC"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060D6630"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4B15FE60"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25CC98E5"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351251DF"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1ADBB932"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7A5C7D31"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493BAC53"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114EB8CF"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141489B6"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72F3BA8B"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0B4865E1"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7379141E"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0705C9A0"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0414A305"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26BEAA85"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7BA07087"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5509DE6E"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76A717AC"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0344090A" w14:textId="77777777" w:rsidR="0042613D" w:rsidRPr="00A40078" w:rsidRDefault="0042613D" w:rsidP="0042613D"/>
        </w:tc>
        <w:tc>
          <w:tcPr>
            <w:tcW w:w="840" w:type="dxa"/>
            <w:tcBorders>
              <w:top w:val="nil"/>
              <w:left w:val="nil"/>
              <w:bottom w:val="nil"/>
              <w:right w:val="nil"/>
            </w:tcBorders>
            <w:shd w:val="clear" w:color="auto" w:fill="auto"/>
            <w:noWrap/>
            <w:vAlign w:val="bottom"/>
            <w:hideMark/>
          </w:tcPr>
          <w:p w14:paraId="641B794E" w14:textId="77777777" w:rsidR="0042613D" w:rsidRPr="00A40078" w:rsidRDefault="0042613D" w:rsidP="0042613D"/>
        </w:tc>
      </w:tr>
      <w:tr w:rsidR="0042613D" w:rsidRPr="00A40078" w14:paraId="5A79E93E" w14:textId="77777777" w:rsidTr="0042613D">
        <w:trPr>
          <w:trHeight w:val="405"/>
          <w:jc w:val="right"/>
        </w:trPr>
        <w:tc>
          <w:tcPr>
            <w:tcW w:w="960" w:type="dxa"/>
            <w:tcBorders>
              <w:top w:val="single" w:sz="8" w:space="0" w:color="auto"/>
              <w:left w:val="single" w:sz="8" w:space="0" w:color="auto"/>
              <w:bottom w:val="nil"/>
              <w:right w:val="single" w:sz="8" w:space="0" w:color="auto"/>
            </w:tcBorders>
            <w:shd w:val="clear" w:color="auto" w:fill="auto"/>
            <w:vAlign w:val="bottom"/>
            <w:hideMark/>
          </w:tcPr>
          <w:p w14:paraId="445D3C1D" w14:textId="77777777" w:rsidR="0042613D" w:rsidRPr="00A40078" w:rsidRDefault="0042613D" w:rsidP="0042613D">
            <w:pPr>
              <w:jc w:val="center"/>
              <w:rPr>
                <w:color w:val="000000"/>
                <w:sz w:val="16"/>
                <w:szCs w:val="16"/>
              </w:rPr>
            </w:pPr>
            <w:r w:rsidRPr="00A40078">
              <w:rPr>
                <w:color w:val="000000"/>
                <w:sz w:val="16"/>
                <w:szCs w:val="16"/>
              </w:rPr>
              <w:t>№</w:t>
            </w:r>
          </w:p>
        </w:tc>
        <w:tc>
          <w:tcPr>
            <w:tcW w:w="132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7D7EFB0" w14:textId="77777777" w:rsidR="0042613D" w:rsidRPr="00A40078" w:rsidRDefault="0042613D" w:rsidP="0042613D">
            <w:pPr>
              <w:jc w:val="center"/>
              <w:rPr>
                <w:color w:val="000000"/>
                <w:sz w:val="16"/>
                <w:szCs w:val="16"/>
              </w:rPr>
            </w:pPr>
            <w:r w:rsidRPr="00A40078">
              <w:rPr>
                <w:color w:val="000000"/>
                <w:sz w:val="16"/>
                <w:szCs w:val="16"/>
              </w:rPr>
              <w:t>Наименование сметы</w:t>
            </w:r>
          </w:p>
        </w:tc>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21313E5" w14:textId="77777777" w:rsidR="0042613D" w:rsidRPr="00A40078" w:rsidRDefault="0042613D" w:rsidP="0042613D">
            <w:pPr>
              <w:jc w:val="center"/>
              <w:rPr>
                <w:color w:val="000000"/>
                <w:sz w:val="16"/>
                <w:szCs w:val="16"/>
              </w:rPr>
            </w:pPr>
            <w:r w:rsidRPr="00A40078">
              <w:rPr>
                <w:color w:val="000000"/>
                <w:sz w:val="16"/>
                <w:szCs w:val="16"/>
              </w:rPr>
              <w:t>Вид затрат</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0EF13AD" w14:textId="77777777" w:rsidR="0042613D" w:rsidRPr="00A40078" w:rsidRDefault="0042613D" w:rsidP="0042613D">
            <w:pPr>
              <w:jc w:val="center"/>
              <w:rPr>
                <w:color w:val="000000"/>
                <w:sz w:val="16"/>
                <w:szCs w:val="16"/>
              </w:rPr>
            </w:pPr>
            <w:r w:rsidRPr="00A40078">
              <w:rPr>
                <w:color w:val="000000"/>
                <w:sz w:val="16"/>
                <w:szCs w:val="16"/>
              </w:rPr>
              <w:t>Сметная стоимость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ED2CBBC" w14:textId="77777777" w:rsidR="0042613D" w:rsidRPr="00A40078" w:rsidRDefault="0042613D" w:rsidP="0042613D">
            <w:pPr>
              <w:jc w:val="center"/>
              <w:rPr>
                <w:color w:val="000000"/>
                <w:sz w:val="16"/>
                <w:szCs w:val="16"/>
              </w:rPr>
            </w:pPr>
            <w:r w:rsidRPr="00A40078">
              <w:rPr>
                <w:color w:val="000000"/>
                <w:sz w:val="16"/>
                <w:szCs w:val="16"/>
              </w:rPr>
              <w:t>Цена договора</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7DEB6C1" w14:textId="77777777" w:rsidR="0042613D" w:rsidRPr="00A40078" w:rsidRDefault="0042613D" w:rsidP="0042613D">
            <w:pPr>
              <w:jc w:val="center"/>
              <w:rPr>
                <w:color w:val="000000"/>
                <w:sz w:val="16"/>
                <w:szCs w:val="16"/>
              </w:rPr>
            </w:pPr>
            <w:r w:rsidRPr="00A40078">
              <w:rPr>
                <w:color w:val="000000"/>
                <w:sz w:val="16"/>
                <w:szCs w:val="16"/>
              </w:rPr>
              <w:t>Освоение с начала строительства</w:t>
            </w:r>
          </w:p>
        </w:tc>
        <w:tc>
          <w:tcPr>
            <w:tcW w:w="1680" w:type="dxa"/>
            <w:gridSpan w:val="2"/>
            <w:tcBorders>
              <w:top w:val="single" w:sz="8" w:space="0" w:color="auto"/>
              <w:left w:val="nil"/>
              <w:bottom w:val="nil"/>
              <w:right w:val="single" w:sz="8" w:space="0" w:color="000000"/>
            </w:tcBorders>
            <w:shd w:val="clear" w:color="auto" w:fill="auto"/>
            <w:vAlign w:val="bottom"/>
            <w:hideMark/>
          </w:tcPr>
          <w:p w14:paraId="5615BA37" w14:textId="77777777" w:rsidR="0042613D" w:rsidRPr="00A40078" w:rsidRDefault="0042613D" w:rsidP="0042613D">
            <w:pPr>
              <w:jc w:val="center"/>
              <w:rPr>
                <w:color w:val="000000"/>
                <w:sz w:val="16"/>
                <w:szCs w:val="16"/>
              </w:rPr>
            </w:pPr>
            <w:r w:rsidRPr="00A40078">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1A95C159" w14:textId="77777777" w:rsidR="0042613D" w:rsidRPr="00A40078" w:rsidRDefault="0042613D" w:rsidP="0042613D">
            <w:pPr>
              <w:jc w:val="center"/>
              <w:rPr>
                <w:color w:val="000000"/>
                <w:sz w:val="16"/>
                <w:szCs w:val="16"/>
              </w:rPr>
            </w:pPr>
            <w:r w:rsidRPr="00A40078">
              <w:rPr>
                <w:color w:val="000000"/>
                <w:sz w:val="16"/>
                <w:szCs w:val="16"/>
              </w:rPr>
              <w:t>январь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7E274659" w14:textId="77777777" w:rsidR="0042613D" w:rsidRPr="00A40078" w:rsidRDefault="0042613D" w:rsidP="0042613D">
            <w:pPr>
              <w:jc w:val="center"/>
              <w:rPr>
                <w:color w:val="000000"/>
                <w:sz w:val="16"/>
                <w:szCs w:val="16"/>
              </w:rPr>
            </w:pPr>
            <w:r w:rsidRPr="00A40078">
              <w:rPr>
                <w:color w:val="000000"/>
                <w:sz w:val="16"/>
                <w:szCs w:val="16"/>
              </w:rPr>
              <w:t>…</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43C2CE6D" w14:textId="77777777" w:rsidR="0042613D" w:rsidRPr="00A40078" w:rsidRDefault="0042613D" w:rsidP="0042613D">
            <w:pPr>
              <w:jc w:val="center"/>
              <w:rPr>
                <w:color w:val="000000"/>
                <w:sz w:val="16"/>
                <w:szCs w:val="16"/>
              </w:rPr>
            </w:pPr>
            <w:r w:rsidRPr="00A40078">
              <w:rPr>
                <w:color w:val="000000"/>
                <w:sz w:val="16"/>
                <w:szCs w:val="16"/>
              </w:rPr>
              <w:t>декабрь</w:t>
            </w:r>
          </w:p>
        </w:tc>
        <w:tc>
          <w:tcPr>
            <w:tcW w:w="1680" w:type="dxa"/>
            <w:gridSpan w:val="2"/>
            <w:tcBorders>
              <w:top w:val="single" w:sz="8" w:space="0" w:color="auto"/>
              <w:left w:val="nil"/>
              <w:bottom w:val="nil"/>
              <w:right w:val="single" w:sz="8" w:space="0" w:color="000000"/>
            </w:tcBorders>
            <w:shd w:val="clear" w:color="auto" w:fill="auto"/>
            <w:vAlign w:val="bottom"/>
            <w:hideMark/>
          </w:tcPr>
          <w:p w14:paraId="2375FC73" w14:textId="77777777" w:rsidR="0042613D" w:rsidRPr="00A40078" w:rsidRDefault="0042613D" w:rsidP="0042613D">
            <w:pPr>
              <w:jc w:val="center"/>
              <w:rPr>
                <w:color w:val="000000"/>
                <w:sz w:val="16"/>
                <w:szCs w:val="16"/>
              </w:rPr>
            </w:pPr>
            <w:r w:rsidRPr="00A40078">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00627AE2" w14:textId="77777777" w:rsidR="0042613D" w:rsidRPr="00A40078" w:rsidRDefault="0042613D" w:rsidP="0042613D">
            <w:pPr>
              <w:jc w:val="center"/>
              <w:rPr>
                <w:color w:val="000000"/>
                <w:sz w:val="16"/>
                <w:szCs w:val="16"/>
              </w:rPr>
            </w:pPr>
            <w:r w:rsidRPr="00A40078">
              <w:rPr>
                <w:color w:val="000000"/>
                <w:sz w:val="16"/>
                <w:szCs w:val="16"/>
              </w:rPr>
              <w:t>…</w:t>
            </w:r>
          </w:p>
        </w:tc>
        <w:tc>
          <w:tcPr>
            <w:tcW w:w="1680" w:type="dxa"/>
            <w:gridSpan w:val="2"/>
            <w:tcBorders>
              <w:top w:val="single" w:sz="8" w:space="0" w:color="auto"/>
              <w:left w:val="nil"/>
              <w:bottom w:val="nil"/>
              <w:right w:val="single" w:sz="8" w:space="0" w:color="000000"/>
            </w:tcBorders>
            <w:shd w:val="clear" w:color="auto" w:fill="auto"/>
            <w:vAlign w:val="bottom"/>
            <w:hideMark/>
          </w:tcPr>
          <w:p w14:paraId="5D10DEEE" w14:textId="77777777" w:rsidR="0042613D" w:rsidRPr="00A40078" w:rsidRDefault="0042613D" w:rsidP="0042613D">
            <w:pPr>
              <w:jc w:val="center"/>
              <w:rPr>
                <w:color w:val="000000"/>
                <w:sz w:val="16"/>
                <w:szCs w:val="16"/>
              </w:rPr>
            </w:pPr>
            <w:r w:rsidRPr="00A40078">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6B453E74" w14:textId="77777777" w:rsidR="0042613D" w:rsidRPr="00A40078" w:rsidRDefault="0042613D" w:rsidP="0042613D">
            <w:pPr>
              <w:jc w:val="center"/>
              <w:rPr>
                <w:color w:val="000000"/>
                <w:sz w:val="16"/>
                <w:szCs w:val="16"/>
              </w:rPr>
            </w:pPr>
            <w:r w:rsidRPr="00A40078">
              <w:rPr>
                <w:color w:val="000000"/>
                <w:sz w:val="16"/>
                <w:szCs w:val="16"/>
              </w:rPr>
              <w:t>…</w:t>
            </w:r>
          </w:p>
        </w:tc>
      </w:tr>
      <w:tr w:rsidR="0042613D" w:rsidRPr="00A40078" w14:paraId="3DED9007" w14:textId="77777777" w:rsidTr="0042613D">
        <w:trPr>
          <w:trHeight w:val="315"/>
          <w:jc w:val="right"/>
        </w:trPr>
        <w:tc>
          <w:tcPr>
            <w:tcW w:w="960" w:type="dxa"/>
            <w:tcBorders>
              <w:top w:val="nil"/>
              <w:left w:val="single" w:sz="8" w:space="0" w:color="auto"/>
              <w:bottom w:val="nil"/>
              <w:right w:val="single" w:sz="8" w:space="0" w:color="auto"/>
            </w:tcBorders>
            <w:shd w:val="clear" w:color="auto" w:fill="auto"/>
            <w:vAlign w:val="bottom"/>
            <w:hideMark/>
          </w:tcPr>
          <w:p w14:paraId="11F5C82B" w14:textId="77777777" w:rsidR="0042613D" w:rsidRPr="00A40078" w:rsidRDefault="0042613D" w:rsidP="0042613D">
            <w:pPr>
              <w:jc w:val="center"/>
              <w:rPr>
                <w:color w:val="000000"/>
                <w:sz w:val="16"/>
                <w:szCs w:val="16"/>
              </w:rPr>
            </w:pPr>
            <w:r w:rsidRPr="00A40078">
              <w:rPr>
                <w:color w:val="000000"/>
                <w:sz w:val="16"/>
                <w:szCs w:val="16"/>
              </w:rPr>
              <w:t>сметы</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1D0CC887" w14:textId="77777777" w:rsidR="0042613D" w:rsidRPr="00A40078" w:rsidRDefault="0042613D" w:rsidP="0042613D">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0E75B1A5" w14:textId="77777777" w:rsidR="0042613D" w:rsidRPr="00A40078" w:rsidRDefault="0042613D" w:rsidP="0042613D">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542CCF2C" w14:textId="77777777" w:rsidR="0042613D" w:rsidRPr="00A40078" w:rsidRDefault="0042613D" w:rsidP="0042613D">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5614A8B8" w14:textId="77777777" w:rsidR="0042613D" w:rsidRPr="00A40078" w:rsidRDefault="0042613D" w:rsidP="0042613D">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71997D99" w14:textId="77777777" w:rsidR="0042613D" w:rsidRPr="00A40078" w:rsidRDefault="0042613D" w:rsidP="0042613D">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28743FDC" w14:textId="77777777" w:rsidR="0042613D" w:rsidRPr="00A40078" w:rsidRDefault="0042613D" w:rsidP="0042613D">
            <w:pPr>
              <w:jc w:val="center"/>
              <w:rPr>
                <w:color w:val="000000"/>
                <w:sz w:val="16"/>
                <w:szCs w:val="16"/>
              </w:rPr>
            </w:pPr>
            <w:r w:rsidRPr="00A40078">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0EC29658" w14:textId="77777777" w:rsidR="0042613D" w:rsidRPr="00A40078" w:rsidRDefault="0042613D" w:rsidP="0042613D">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5A0E6304" w14:textId="77777777" w:rsidR="0042613D" w:rsidRPr="00A40078" w:rsidRDefault="0042613D" w:rsidP="0042613D">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74F9815E" w14:textId="77777777" w:rsidR="0042613D" w:rsidRPr="00A40078" w:rsidRDefault="0042613D" w:rsidP="0042613D">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22E4E916" w14:textId="77777777" w:rsidR="0042613D" w:rsidRPr="00A40078" w:rsidRDefault="0042613D" w:rsidP="0042613D">
            <w:pPr>
              <w:jc w:val="center"/>
              <w:rPr>
                <w:color w:val="000000"/>
                <w:sz w:val="16"/>
                <w:szCs w:val="16"/>
              </w:rPr>
            </w:pPr>
            <w:r w:rsidRPr="00A40078">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42CEC73C" w14:textId="77777777" w:rsidR="0042613D" w:rsidRPr="00A40078" w:rsidRDefault="0042613D" w:rsidP="0042613D">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11BE2543" w14:textId="77777777" w:rsidR="0042613D" w:rsidRPr="00A40078" w:rsidRDefault="0042613D" w:rsidP="0042613D">
            <w:pPr>
              <w:jc w:val="center"/>
              <w:rPr>
                <w:color w:val="000000"/>
                <w:sz w:val="16"/>
                <w:szCs w:val="16"/>
              </w:rPr>
            </w:pPr>
            <w:r w:rsidRPr="00A40078">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46A8345C" w14:textId="77777777" w:rsidR="0042613D" w:rsidRPr="00A40078" w:rsidRDefault="0042613D" w:rsidP="0042613D">
            <w:pPr>
              <w:rPr>
                <w:color w:val="000000"/>
                <w:sz w:val="16"/>
                <w:szCs w:val="16"/>
              </w:rPr>
            </w:pPr>
          </w:p>
        </w:tc>
      </w:tr>
      <w:tr w:rsidR="0042613D" w:rsidRPr="00A40078" w14:paraId="3D823064"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DBB37E1" w14:textId="77777777" w:rsidR="0042613D" w:rsidRPr="00A40078" w:rsidRDefault="0042613D" w:rsidP="0042613D">
            <w:pPr>
              <w:rPr>
                <w:rFonts w:ascii="Calibri" w:hAnsi="Calibri"/>
                <w:color w:val="000000"/>
              </w:rPr>
            </w:pPr>
            <w:r w:rsidRPr="00A40078">
              <w:rPr>
                <w:rFonts w:ascii="Calibri" w:hAnsi="Calibri"/>
                <w:color w:val="000000"/>
              </w:rPr>
              <w:t> </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725B9CAF" w14:textId="77777777" w:rsidR="0042613D" w:rsidRPr="00A40078" w:rsidRDefault="0042613D" w:rsidP="0042613D">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3F96DFA2" w14:textId="77777777"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hideMark/>
          </w:tcPr>
          <w:p w14:paraId="1A0E1FA6" w14:textId="77777777" w:rsidR="0042613D" w:rsidRPr="00A40078" w:rsidRDefault="0042613D" w:rsidP="0042613D">
            <w:pPr>
              <w:jc w:val="center"/>
              <w:rPr>
                <w:color w:val="000000"/>
                <w:sz w:val="16"/>
                <w:szCs w:val="16"/>
              </w:rPr>
            </w:pPr>
            <w:r w:rsidRPr="00A40078">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AE0D5F5" w14:textId="77777777" w:rsidR="0042613D" w:rsidRPr="00A40078" w:rsidRDefault="0042613D" w:rsidP="0042613D">
            <w:pPr>
              <w:jc w:val="center"/>
              <w:rPr>
                <w:color w:val="000000"/>
                <w:sz w:val="16"/>
                <w:szCs w:val="16"/>
              </w:rPr>
            </w:pPr>
            <w:r w:rsidRPr="00A40078">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0E7CE9C1" w14:textId="77777777" w:rsidR="0042613D" w:rsidRPr="00A40078" w:rsidRDefault="0042613D" w:rsidP="0042613D">
            <w:pPr>
              <w:jc w:val="center"/>
              <w:rPr>
                <w:color w:val="000000"/>
                <w:sz w:val="16"/>
                <w:szCs w:val="16"/>
              </w:rPr>
            </w:pPr>
            <w:r w:rsidRPr="00A40078">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9204B1B" w14:textId="77777777" w:rsidR="0042613D" w:rsidRPr="00A40078" w:rsidRDefault="0042613D" w:rsidP="0042613D">
            <w:pPr>
              <w:jc w:val="center"/>
              <w:rPr>
                <w:color w:val="000000"/>
                <w:sz w:val="16"/>
                <w:szCs w:val="16"/>
              </w:rPr>
            </w:pPr>
            <w:r w:rsidRPr="00A40078">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16EE3B47" w14:textId="77777777" w:rsidR="0042613D" w:rsidRPr="00A40078" w:rsidRDefault="0042613D" w:rsidP="0042613D">
            <w:pPr>
              <w:jc w:val="center"/>
              <w:rPr>
                <w:color w:val="000000"/>
                <w:sz w:val="16"/>
                <w:szCs w:val="16"/>
              </w:rPr>
            </w:pPr>
            <w:r w:rsidRPr="00A40078">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4C64DEEB" w14:textId="77777777" w:rsidR="0042613D" w:rsidRPr="00A40078" w:rsidRDefault="0042613D" w:rsidP="0042613D">
            <w:pPr>
              <w:jc w:val="center"/>
              <w:rPr>
                <w:color w:val="000000"/>
                <w:sz w:val="16"/>
                <w:szCs w:val="16"/>
              </w:rPr>
            </w:pPr>
            <w:r w:rsidRPr="00A40078">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54C8CC30" w14:textId="77777777" w:rsidR="0042613D" w:rsidRPr="00A40078" w:rsidRDefault="0042613D" w:rsidP="0042613D">
            <w:pPr>
              <w:jc w:val="center"/>
              <w:rPr>
                <w:color w:val="000000"/>
                <w:sz w:val="16"/>
                <w:szCs w:val="16"/>
              </w:rPr>
            </w:pPr>
            <w:r w:rsidRPr="00A40078">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364E4014" w14:textId="77777777" w:rsidR="0042613D" w:rsidRPr="00A40078" w:rsidRDefault="0042613D" w:rsidP="0042613D">
            <w:pPr>
              <w:jc w:val="center"/>
              <w:rPr>
                <w:color w:val="000000"/>
                <w:sz w:val="16"/>
                <w:szCs w:val="16"/>
              </w:rPr>
            </w:pPr>
            <w:r w:rsidRPr="00A40078">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2FD15A8" w14:textId="77777777" w:rsidR="0042613D" w:rsidRPr="00A40078" w:rsidRDefault="0042613D" w:rsidP="0042613D">
            <w:pPr>
              <w:jc w:val="center"/>
              <w:rPr>
                <w:color w:val="000000"/>
                <w:sz w:val="16"/>
                <w:szCs w:val="16"/>
              </w:rPr>
            </w:pPr>
            <w:r w:rsidRPr="00A40078">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7234B86D" w14:textId="77777777" w:rsidR="0042613D" w:rsidRPr="00A40078" w:rsidRDefault="0042613D" w:rsidP="0042613D">
            <w:pPr>
              <w:jc w:val="center"/>
              <w:rPr>
                <w:color w:val="000000"/>
                <w:sz w:val="16"/>
                <w:szCs w:val="16"/>
              </w:rPr>
            </w:pPr>
            <w:r w:rsidRPr="00A40078">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B942B1A" w14:textId="77777777" w:rsidR="0042613D" w:rsidRPr="00A40078" w:rsidRDefault="0042613D" w:rsidP="0042613D">
            <w:pPr>
              <w:jc w:val="center"/>
              <w:rPr>
                <w:color w:val="000000"/>
                <w:sz w:val="16"/>
                <w:szCs w:val="16"/>
              </w:rPr>
            </w:pPr>
            <w:r w:rsidRPr="00A40078">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E4667E0" w14:textId="77777777" w:rsidR="0042613D" w:rsidRPr="00A40078" w:rsidRDefault="0042613D" w:rsidP="0042613D">
            <w:pPr>
              <w:jc w:val="center"/>
              <w:rPr>
                <w:color w:val="000000"/>
                <w:sz w:val="16"/>
                <w:szCs w:val="16"/>
              </w:rPr>
            </w:pPr>
            <w:r w:rsidRPr="00A40078">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5E0BD7B6" w14:textId="77777777" w:rsidR="0042613D" w:rsidRPr="00A40078" w:rsidRDefault="0042613D" w:rsidP="0042613D">
            <w:pPr>
              <w:jc w:val="center"/>
              <w:rPr>
                <w:color w:val="000000"/>
                <w:sz w:val="16"/>
                <w:szCs w:val="16"/>
              </w:rPr>
            </w:pPr>
            <w:r w:rsidRPr="00A40078">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075F4B12" w14:textId="77777777" w:rsidR="0042613D" w:rsidRPr="00A40078" w:rsidRDefault="0042613D" w:rsidP="0042613D">
            <w:pPr>
              <w:jc w:val="center"/>
              <w:rPr>
                <w:color w:val="000000"/>
                <w:sz w:val="16"/>
                <w:szCs w:val="16"/>
              </w:rPr>
            </w:pPr>
            <w:r w:rsidRPr="00A40078">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DCF9EDE" w14:textId="77777777" w:rsidR="0042613D" w:rsidRPr="00A40078" w:rsidRDefault="0042613D" w:rsidP="0042613D">
            <w:pPr>
              <w:jc w:val="center"/>
              <w:rPr>
                <w:color w:val="000000"/>
                <w:sz w:val="16"/>
                <w:szCs w:val="16"/>
              </w:rPr>
            </w:pPr>
            <w:r w:rsidRPr="00A40078">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510EA6BB" w14:textId="77777777" w:rsidR="0042613D" w:rsidRPr="00A40078" w:rsidRDefault="0042613D" w:rsidP="0042613D">
            <w:pPr>
              <w:jc w:val="center"/>
              <w:rPr>
                <w:color w:val="000000"/>
                <w:sz w:val="16"/>
                <w:szCs w:val="16"/>
              </w:rPr>
            </w:pPr>
            <w:r w:rsidRPr="00A40078">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3A1F25FB" w14:textId="77777777" w:rsidR="0042613D" w:rsidRPr="00A40078" w:rsidRDefault="0042613D" w:rsidP="0042613D">
            <w:pPr>
              <w:jc w:val="center"/>
              <w:rPr>
                <w:color w:val="000000"/>
                <w:sz w:val="16"/>
                <w:szCs w:val="16"/>
              </w:rPr>
            </w:pPr>
            <w:r w:rsidRPr="00A40078">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5800E40D" w14:textId="77777777" w:rsidR="0042613D" w:rsidRPr="00A40078" w:rsidRDefault="0042613D" w:rsidP="0042613D">
            <w:pPr>
              <w:jc w:val="center"/>
              <w:rPr>
                <w:color w:val="000000"/>
                <w:sz w:val="16"/>
                <w:szCs w:val="16"/>
              </w:rPr>
            </w:pPr>
            <w:r w:rsidRPr="00A40078">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3539A6B5" w14:textId="77777777" w:rsidR="0042613D" w:rsidRPr="00A40078" w:rsidRDefault="0042613D" w:rsidP="0042613D">
            <w:pPr>
              <w:jc w:val="center"/>
              <w:rPr>
                <w:color w:val="000000"/>
                <w:sz w:val="16"/>
                <w:szCs w:val="16"/>
              </w:rPr>
            </w:pPr>
            <w:r w:rsidRPr="00A40078">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7FBD3B60" w14:textId="77777777" w:rsidR="0042613D" w:rsidRPr="00A40078" w:rsidRDefault="0042613D" w:rsidP="0042613D">
            <w:pPr>
              <w:jc w:val="center"/>
              <w:rPr>
                <w:color w:val="000000"/>
                <w:sz w:val="16"/>
                <w:szCs w:val="16"/>
              </w:rPr>
            </w:pPr>
            <w:r w:rsidRPr="00A40078">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199BD8F9" w14:textId="77777777" w:rsidR="0042613D" w:rsidRPr="00A40078" w:rsidRDefault="0042613D" w:rsidP="0042613D">
            <w:pPr>
              <w:jc w:val="center"/>
              <w:rPr>
                <w:color w:val="000000"/>
                <w:sz w:val="16"/>
                <w:szCs w:val="16"/>
              </w:rPr>
            </w:pPr>
            <w:r w:rsidRPr="00A40078">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0ADF8F1E" w14:textId="77777777" w:rsidR="0042613D" w:rsidRPr="00A40078" w:rsidRDefault="0042613D" w:rsidP="0042613D">
            <w:pPr>
              <w:jc w:val="center"/>
              <w:rPr>
                <w:color w:val="000000"/>
                <w:sz w:val="16"/>
                <w:szCs w:val="16"/>
              </w:rPr>
            </w:pPr>
            <w:r w:rsidRPr="00A40078">
              <w:rPr>
                <w:color w:val="000000"/>
                <w:sz w:val="16"/>
                <w:szCs w:val="16"/>
              </w:rPr>
              <w:t>ТЦ</w:t>
            </w:r>
          </w:p>
        </w:tc>
      </w:tr>
      <w:tr w:rsidR="0042613D" w:rsidRPr="00A40078" w14:paraId="5D5F48FB"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6873289" w14:textId="77777777" w:rsidR="0042613D" w:rsidRPr="00A40078" w:rsidRDefault="0042613D" w:rsidP="0042613D">
            <w:pPr>
              <w:jc w:val="center"/>
              <w:rPr>
                <w:color w:val="000000"/>
                <w:sz w:val="16"/>
                <w:szCs w:val="16"/>
              </w:rPr>
            </w:pPr>
            <w:r w:rsidRPr="00A40078">
              <w:rPr>
                <w:color w:val="000000"/>
                <w:sz w:val="16"/>
                <w:szCs w:val="16"/>
              </w:rPr>
              <w:t>1</w:t>
            </w:r>
          </w:p>
        </w:tc>
        <w:tc>
          <w:tcPr>
            <w:tcW w:w="1322" w:type="dxa"/>
            <w:tcBorders>
              <w:top w:val="nil"/>
              <w:left w:val="nil"/>
              <w:bottom w:val="single" w:sz="8" w:space="0" w:color="auto"/>
              <w:right w:val="single" w:sz="8" w:space="0" w:color="auto"/>
            </w:tcBorders>
            <w:shd w:val="clear" w:color="auto" w:fill="auto"/>
            <w:vAlign w:val="bottom"/>
            <w:hideMark/>
          </w:tcPr>
          <w:p w14:paraId="4BAA932D" w14:textId="77777777" w:rsidR="0042613D" w:rsidRPr="00A40078" w:rsidRDefault="0042613D" w:rsidP="0042613D">
            <w:pPr>
              <w:jc w:val="center"/>
              <w:rPr>
                <w:color w:val="000000"/>
                <w:sz w:val="16"/>
                <w:szCs w:val="16"/>
              </w:rPr>
            </w:pPr>
            <w:r w:rsidRPr="00A40078">
              <w:rPr>
                <w:color w:val="000000"/>
                <w:sz w:val="16"/>
                <w:szCs w:val="16"/>
              </w:rPr>
              <w:t>2</w:t>
            </w:r>
          </w:p>
        </w:tc>
        <w:tc>
          <w:tcPr>
            <w:tcW w:w="960" w:type="dxa"/>
            <w:tcBorders>
              <w:top w:val="nil"/>
              <w:left w:val="nil"/>
              <w:bottom w:val="single" w:sz="8" w:space="0" w:color="auto"/>
              <w:right w:val="single" w:sz="8" w:space="0" w:color="auto"/>
            </w:tcBorders>
            <w:shd w:val="clear" w:color="auto" w:fill="auto"/>
            <w:vAlign w:val="bottom"/>
            <w:hideMark/>
          </w:tcPr>
          <w:p w14:paraId="69DD0448" w14:textId="77777777" w:rsidR="0042613D" w:rsidRPr="00A40078" w:rsidRDefault="0042613D" w:rsidP="0042613D">
            <w:pPr>
              <w:jc w:val="center"/>
              <w:rPr>
                <w:color w:val="000000"/>
                <w:sz w:val="16"/>
                <w:szCs w:val="16"/>
              </w:rPr>
            </w:pPr>
            <w:r w:rsidRPr="00A40078">
              <w:rPr>
                <w:color w:val="000000"/>
                <w:sz w:val="16"/>
                <w:szCs w:val="16"/>
              </w:rPr>
              <w:t>3</w:t>
            </w:r>
          </w:p>
        </w:tc>
        <w:tc>
          <w:tcPr>
            <w:tcW w:w="840" w:type="dxa"/>
            <w:tcBorders>
              <w:top w:val="nil"/>
              <w:left w:val="nil"/>
              <w:bottom w:val="single" w:sz="8" w:space="0" w:color="auto"/>
              <w:right w:val="single" w:sz="8" w:space="0" w:color="auto"/>
            </w:tcBorders>
            <w:shd w:val="clear" w:color="auto" w:fill="auto"/>
            <w:vAlign w:val="bottom"/>
            <w:hideMark/>
          </w:tcPr>
          <w:p w14:paraId="5EFA1D50" w14:textId="77777777" w:rsidR="0042613D" w:rsidRPr="00A40078" w:rsidRDefault="0042613D" w:rsidP="0042613D">
            <w:pPr>
              <w:jc w:val="center"/>
              <w:rPr>
                <w:color w:val="000000"/>
                <w:sz w:val="16"/>
                <w:szCs w:val="16"/>
              </w:rPr>
            </w:pPr>
            <w:r w:rsidRPr="00A40078">
              <w:rPr>
                <w:color w:val="000000"/>
                <w:sz w:val="16"/>
                <w:szCs w:val="16"/>
              </w:rPr>
              <w:t>4</w:t>
            </w:r>
          </w:p>
        </w:tc>
        <w:tc>
          <w:tcPr>
            <w:tcW w:w="840" w:type="dxa"/>
            <w:tcBorders>
              <w:top w:val="nil"/>
              <w:left w:val="nil"/>
              <w:bottom w:val="single" w:sz="8" w:space="0" w:color="auto"/>
              <w:right w:val="single" w:sz="8" w:space="0" w:color="auto"/>
            </w:tcBorders>
            <w:shd w:val="clear" w:color="auto" w:fill="auto"/>
            <w:vAlign w:val="bottom"/>
            <w:hideMark/>
          </w:tcPr>
          <w:p w14:paraId="3C437A21" w14:textId="77777777" w:rsidR="0042613D" w:rsidRPr="00A40078" w:rsidRDefault="0042613D" w:rsidP="0042613D">
            <w:pPr>
              <w:jc w:val="center"/>
              <w:rPr>
                <w:color w:val="000000"/>
                <w:sz w:val="16"/>
                <w:szCs w:val="16"/>
              </w:rPr>
            </w:pPr>
            <w:r w:rsidRPr="00A40078">
              <w:rPr>
                <w:color w:val="000000"/>
                <w:sz w:val="16"/>
                <w:szCs w:val="16"/>
              </w:rPr>
              <w:t>5</w:t>
            </w:r>
          </w:p>
        </w:tc>
        <w:tc>
          <w:tcPr>
            <w:tcW w:w="840" w:type="dxa"/>
            <w:tcBorders>
              <w:top w:val="nil"/>
              <w:left w:val="nil"/>
              <w:bottom w:val="single" w:sz="8" w:space="0" w:color="auto"/>
              <w:right w:val="single" w:sz="8" w:space="0" w:color="auto"/>
            </w:tcBorders>
            <w:shd w:val="clear" w:color="auto" w:fill="auto"/>
            <w:vAlign w:val="bottom"/>
            <w:hideMark/>
          </w:tcPr>
          <w:p w14:paraId="03B10554" w14:textId="77777777" w:rsidR="0042613D" w:rsidRPr="00A40078" w:rsidRDefault="0042613D" w:rsidP="0042613D">
            <w:pPr>
              <w:jc w:val="center"/>
              <w:rPr>
                <w:color w:val="000000"/>
                <w:sz w:val="16"/>
                <w:szCs w:val="16"/>
              </w:rPr>
            </w:pPr>
            <w:r w:rsidRPr="00A40078">
              <w:rPr>
                <w:color w:val="000000"/>
                <w:sz w:val="16"/>
                <w:szCs w:val="16"/>
              </w:rPr>
              <w:t>6</w:t>
            </w:r>
          </w:p>
        </w:tc>
        <w:tc>
          <w:tcPr>
            <w:tcW w:w="840" w:type="dxa"/>
            <w:tcBorders>
              <w:top w:val="nil"/>
              <w:left w:val="nil"/>
              <w:bottom w:val="single" w:sz="8" w:space="0" w:color="auto"/>
              <w:right w:val="single" w:sz="8" w:space="0" w:color="auto"/>
            </w:tcBorders>
            <w:shd w:val="clear" w:color="auto" w:fill="auto"/>
            <w:vAlign w:val="bottom"/>
            <w:hideMark/>
          </w:tcPr>
          <w:p w14:paraId="392629FA" w14:textId="77777777" w:rsidR="0042613D" w:rsidRPr="00A40078" w:rsidRDefault="0042613D" w:rsidP="0042613D">
            <w:pPr>
              <w:jc w:val="center"/>
              <w:rPr>
                <w:color w:val="000000"/>
                <w:sz w:val="16"/>
                <w:szCs w:val="16"/>
              </w:rPr>
            </w:pPr>
            <w:r w:rsidRPr="00A40078">
              <w:rPr>
                <w:color w:val="000000"/>
                <w:sz w:val="16"/>
                <w:szCs w:val="16"/>
              </w:rPr>
              <w:t>7</w:t>
            </w:r>
          </w:p>
        </w:tc>
        <w:tc>
          <w:tcPr>
            <w:tcW w:w="840" w:type="dxa"/>
            <w:tcBorders>
              <w:top w:val="nil"/>
              <w:left w:val="nil"/>
              <w:bottom w:val="single" w:sz="8" w:space="0" w:color="auto"/>
              <w:right w:val="single" w:sz="8" w:space="0" w:color="auto"/>
            </w:tcBorders>
            <w:shd w:val="clear" w:color="auto" w:fill="auto"/>
            <w:vAlign w:val="bottom"/>
            <w:hideMark/>
          </w:tcPr>
          <w:p w14:paraId="08253A15" w14:textId="77777777" w:rsidR="0042613D" w:rsidRPr="00A40078" w:rsidRDefault="0042613D" w:rsidP="0042613D">
            <w:pPr>
              <w:jc w:val="center"/>
              <w:rPr>
                <w:color w:val="000000"/>
                <w:sz w:val="16"/>
                <w:szCs w:val="16"/>
              </w:rPr>
            </w:pPr>
            <w:r w:rsidRPr="00A40078">
              <w:rPr>
                <w:color w:val="000000"/>
                <w:sz w:val="16"/>
                <w:szCs w:val="16"/>
              </w:rPr>
              <w:t>8</w:t>
            </w:r>
          </w:p>
        </w:tc>
        <w:tc>
          <w:tcPr>
            <w:tcW w:w="840" w:type="dxa"/>
            <w:tcBorders>
              <w:top w:val="nil"/>
              <w:left w:val="nil"/>
              <w:bottom w:val="single" w:sz="8" w:space="0" w:color="auto"/>
              <w:right w:val="single" w:sz="8" w:space="0" w:color="auto"/>
            </w:tcBorders>
            <w:shd w:val="clear" w:color="auto" w:fill="auto"/>
            <w:vAlign w:val="bottom"/>
            <w:hideMark/>
          </w:tcPr>
          <w:p w14:paraId="1731FE70" w14:textId="77777777" w:rsidR="0042613D" w:rsidRPr="00A40078" w:rsidRDefault="0042613D" w:rsidP="0042613D">
            <w:pPr>
              <w:jc w:val="center"/>
              <w:rPr>
                <w:color w:val="000000"/>
                <w:sz w:val="16"/>
                <w:szCs w:val="16"/>
              </w:rPr>
            </w:pPr>
            <w:r w:rsidRPr="00A40078">
              <w:rPr>
                <w:color w:val="000000"/>
                <w:sz w:val="16"/>
                <w:szCs w:val="16"/>
              </w:rPr>
              <w:t>9</w:t>
            </w:r>
          </w:p>
        </w:tc>
        <w:tc>
          <w:tcPr>
            <w:tcW w:w="840" w:type="dxa"/>
            <w:tcBorders>
              <w:top w:val="nil"/>
              <w:left w:val="nil"/>
              <w:bottom w:val="single" w:sz="8" w:space="0" w:color="auto"/>
              <w:right w:val="single" w:sz="8" w:space="0" w:color="auto"/>
            </w:tcBorders>
            <w:shd w:val="clear" w:color="auto" w:fill="auto"/>
            <w:vAlign w:val="bottom"/>
            <w:hideMark/>
          </w:tcPr>
          <w:p w14:paraId="73FADB1D" w14:textId="77777777" w:rsidR="0042613D" w:rsidRPr="00A40078" w:rsidRDefault="0042613D" w:rsidP="0042613D">
            <w:pPr>
              <w:jc w:val="center"/>
              <w:rPr>
                <w:color w:val="000000"/>
                <w:sz w:val="16"/>
                <w:szCs w:val="16"/>
              </w:rPr>
            </w:pPr>
            <w:r w:rsidRPr="00A40078">
              <w:rPr>
                <w:color w:val="000000"/>
                <w:sz w:val="16"/>
                <w:szCs w:val="16"/>
              </w:rPr>
              <w:t>10</w:t>
            </w:r>
          </w:p>
        </w:tc>
        <w:tc>
          <w:tcPr>
            <w:tcW w:w="840" w:type="dxa"/>
            <w:tcBorders>
              <w:top w:val="nil"/>
              <w:left w:val="nil"/>
              <w:bottom w:val="single" w:sz="8" w:space="0" w:color="auto"/>
              <w:right w:val="single" w:sz="8" w:space="0" w:color="auto"/>
            </w:tcBorders>
            <w:shd w:val="clear" w:color="auto" w:fill="auto"/>
            <w:vAlign w:val="bottom"/>
            <w:hideMark/>
          </w:tcPr>
          <w:p w14:paraId="79B4CBDC" w14:textId="77777777" w:rsidR="0042613D" w:rsidRPr="00A40078" w:rsidRDefault="0042613D" w:rsidP="0042613D">
            <w:pPr>
              <w:jc w:val="center"/>
              <w:rPr>
                <w:color w:val="000000"/>
                <w:sz w:val="16"/>
                <w:szCs w:val="16"/>
              </w:rPr>
            </w:pPr>
            <w:r w:rsidRPr="00A40078">
              <w:rPr>
                <w:color w:val="000000"/>
                <w:sz w:val="16"/>
                <w:szCs w:val="16"/>
              </w:rPr>
              <w:t>11</w:t>
            </w:r>
          </w:p>
        </w:tc>
        <w:tc>
          <w:tcPr>
            <w:tcW w:w="840" w:type="dxa"/>
            <w:tcBorders>
              <w:top w:val="nil"/>
              <w:left w:val="nil"/>
              <w:bottom w:val="single" w:sz="8" w:space="0" w:color="auto"/>
              <w:right w:val="single" w:sz="8" w:space="0" w:color="auto"/>
            </w:tcBorders>
            <w:shd w:val="clear" w:color="auto" w:fill="auto"/>
            <w:vAlign w:val="bottom"/>
            <w:hideMark/>
          </w:tcPr>
          <w:p w14:paraId="27FDBF85" w14:textId="77777777" w:rsidR="0042613D" w:rsidRPr="00A40078" w:rsidRDefault="0042613D" w:rsidP="0042613D">
            <w:pPr>
              <w:jc w:val="center"/>
              <w:rPr>
                <w:color w:val="000000"/>
                <w:sz w:val="16"/>
                <w:szCs w:val="16"/>
              </w:rPr>
            </w:pPr>
            <w:r w:rsidRPr="00A40078">
              <w:rPr>
                <w:color w:val="000000"/>
                <w:sz w:val="16"/>
                <w:szCs w:val="16"/>
              </w:rPr>
              <w:t>12</w:t>
            </w:r>
          </w:p>
        </w:tc>
        <w:tc>
          <w:tcPr>
            <w:tcW w:w="840" w:type="dxa"/>
            <w:tcBorders>
              <w:top w:val="nil"/>
              <w:left w:val="nil"/>
              <w:bottom w:val="single" w:sz="8" w:space="0" w:color="auto"/>
              <w:right w:val="single" w:sz="8" w:space="0" w:color="auto"/>
            </w:tcBorders>
            <w:shd w:val="clear" w:color="auto" w:fill="auto"/>
            <w:vAlign w:val="bottom"/>
            <w:hideMark/>
          </w:tcPr>
          <w:p w14:paraId="4CA909E3" w14:textId="77777777" w:rsidR="0042613D" w:rsidRPr="00A40078" w:rsidRDefault="0042613D" w:rsidP="0042613D">
            <w:pPr>
              <w:jc w:val="center"/>
              <w:rPr>
                <w:color w:val="000000"/>
                <w:sz w:val="16"/>
                <w:szCs w:val="16"/>
              </w:rPr>
            </w:pPr>
            <w:r w:rsidRPr="00A40078">
              <w:rPr>
                <w:color w:val="000000"/>
                <w:sz w:val="16"/>
                <w:szCs w:val="16"/>
              </w:rPr>
              <w:t>13</w:t>
            </w:r>
          </w:p>
        </w:tc>
        <w:tc>
          <w:tcPr>
            <w:tcW w:w="840" w:type="dxa"/>
            <w:tcBorders>
              <w:top w:val="nil"/>
              <w:left w:val="nil"/>
              <w:bottom w:val="single" w:sz="8" w:space="0" w:color="auto"/>
              <w:right w:val="single" w:sz="8" w:space="0" w:color="auto"/>
            </w:tcBorders>
            <w:shd w:val="clear" w:color="auto" w:fill="auto"/>
            <w:vAlign w:val="bottom"/>
            <w:hideMark/>
          </w:tcPr>
          <w:p w14:paraId="0BED28A1" w14:textId="77777777" w:rsidR="0042613D" w:rsidRPr="00A40078" w:rsidRDefault="0042613D" w:rsidP="0042613D">
            <w:pPr>
              <w:jc w:val="cente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3C4FD4" w14:textId="77777777" w:rsidR="0042613D" w:rsidRPr="00A40078" w:rsidRDefault="0042613D" w:rsidP="0042613D">
            <w:pPr>
              <w:jc w:val="cente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CF395B" w14:textId="77777777" w:rsidR="0042613D" w:rsidRPr="00A40078" w:rsidRDefault="0042613D" w:rsidP="0042613D">
            <w:pPr>
              <w:jc w:val="cente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D81A86" w14:textId="77777777" w:rsidR="0042613D" w:rsidRPr="00A40078" w:rsidRDefault="0042613D" w:rsidP="0042613D">
            <w:pPr>
              <w:jc w:val="cente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7E3E93" w14:textId="77777777" w:rsidR="0042613D" w:rsidRPr="00A40078" w:rsidRDefault="0042613D" w:rsidP="0042613D">
            <w:pPr>
              <w:jc w:val="cente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337A92" w14:textId="77777777" w:rsidR="0042613D" w:rsidRPr="00A40078" w:rsidRDefault="0042613D" w:rsidP="0042613D">
            <w:pPr>
              <w:jc w:val="cente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F23172" w14:textId="77777777" w:rsidR="0042613D" w:rsidRPr="00A40078" w:rsidRDefault="0042613D" w:rsidP="0042613D">
            <w:pPr>
              <w:jc w:val="cente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A5FA65F" w14:textId="77777777" w:rsidR="0042613D" w:rsidRPr="00A40078" w:rsidRDefault="0042613D" w:rsidP="0042613D">
            <w:pPr>
              <w:jc w:val="cente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7E810C" w14:textId="77777777" w:rsidR="0042613D" w:rsidRPr="00A40078" w:rsidRDefault="0042613D" w:rsidP="0042613D">
            <w:pPr>
              <w:jc w:val="cente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2990FD" w14:textId="77777777" w:rsidR="0042613D" w:rsidRPr="00A40078" w:rsidRDefault="0042613D" w:rsidP="0042613D">
            <w:pPr>
              <w:jc w:val="cente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ABF566" w14:textId="77777777" w:rsidR="0042613D" w:rsidRPr="00A40078" w:rsidRDefault="0042613D" w:rsidP="0042613D">
            <w:pPr>
              <w:jc w:val="cente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F252CD" w14:textId="77777777" w:rsidR="0042613D" w:rsidRPr="00A40078" w:rsidRDefault="0042613D" w:rsidP="0042613D">
            <w:pPr>
              <w:jc w:val="center"/>
              <w:rPr>
                <w:color w:val="000000"/>
                <w:sz w:val="16"/>
                <w:szCs w:val="16"/>
              </w:rPr>
            </w:pPr>
            <w:r w:rsidRPr="00A40078">
              <w:rPr>
                <w:color w:val="000000"/>
                <w:sz w:val="16"/>
                <w:szCs w:val="16"/>
              </w:rPr>
              <w:t>…</w:t>
            </w:r>
          </w:p>
        </w:tc>
      </w:tr>
      <w:tr w:rsidR="0042613D" w:rsidRPr="00A40078" w14:paraId="2C2FB4DA"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B7F9C1A" w14:textId="77777777" w:rsidR="0042613D" w:rsidRPr="00A40078" w:rsidRDefault="0042613D" w:rsidP="0042613D">
            <w:pPr>
              <w:rPr>
                <w:color w:val="000000"/>
                <w:sz w:val="16"/>
                <w:szCs w:val="16"/>
              </w:rPr>
            </w:pPr>
            <w:r w:rsidRPr="00A40078">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59945FE5" w14:textId="77777777" w:rsidR="0042613D" w:rsidRPr="00A40078" w:rsidRDefault="0042613D" w:rsidP="0042613D">
            <w:pPr>
              <w:rPr>
                <w:color w:val="000000"/>
                <w:sz w:val="16"/>
                <w:szCs w:val="16"/>
              </w:rPr>
            </w:pPr>
            <w:r w:rsidRPr="00A40078">
              <w:rPr>
                <w:color w:val="000000"/>
                <w:sz w:val="16"/>
                <w:szCs w:val="16"/>
              </w:rPr>
              <w:t>Глава 1. Подготовка территории строительства</w:t>
            </w:r>
          </w:p>
        </w:tc>
      </w:tr>
      <w:tr w:rsidR="0042613D" w:rsidRPr="00A40078" w14:paraId="6EE19E8F"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D39CECF" w14:textId="77777777" w:rsidR="0042613D" w:rsidRPr="00A40078" w:rsidRDefault="0042613D" w:rsidP="0042613D">
            <w:pPr>
              <w:rPr>
                <w:color w:val="000000"/>
                <w:sz w:val="16"/>
                <w:szCs w:val="16"/>
              </w:rPr>
            </w:pPr>
            <w:r w:rsidRPr="00A40078">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14:paraId="6DBFBD34" w14:textId="77777777" w:rsidR="0042613D" w:rsidRPr="00A40078" w:rsidRDefault="0042613D" w:rsidP="0042613D">
            <w:pPr>
              <w:rPr>
                <w:color w:val="000000"/>
                <w:sz w:val="16"/>
                <w:szCs w:val="16"/>
              </w:rPr>
            </w:pPr>
            <w:r w:rsidRPr="00A40078">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6FCA6435" w14:textId="77777777" w:rsidR="0042613D" w:rsidRPr="00A40078" w:rsidRDefault="0042613D" w:rsidP="0042613D">
            <w:pPr>
              <w:rPr>
                <w:color w:val="000000"/>
                <w:sz w:val="16"/>
                <w:szCs w:val="16"/>
              </w:rPr>
            </w:pPr>
            <w:r w:rsidRPr="00A40078">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427329E2"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71A9AD7"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B31ED8"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CB31E29"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E98CEA2"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3BD81E"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DEEABC"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E02774"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1568268"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ED58D99"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A5FACE"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936A9A"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6D97DE"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681EA7"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56CC203"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5BC2A8"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479182"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A5DFF9"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58E32B1"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3B9BF9"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DB79F8"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6E3091E" w14:textId="77777777" w:rsidR="0042613D" w:rsidRPr="00A40078" w:rsidRDefault="0042613D" w:rsidP="0042613D">
            <w:pPr>
              <w:rPr>
                <w:color w:val="000000"/>
                <w:sz w:val="16"/>
                <w:szCs w:val="16"/>
              </w:rPr>
            </w:pPr>
            <w:r w:rsidRPr="00A40078">
              <w:rPr>
                <w:color w:val="000000"/>
                <w:sz w:val="16"/>
                <w:szCs w:val="16"/>
              </w:rPr>
              <w:t>Х</w:t>
            </w:r>
          </w:p>
        </w:tc>
      </w:tr>
      <w:tr w:rsidR="0042613D" w:rsidRPr="00A40078" w14:paraId="38336F8D"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08CCBE8" w14:textId="77777777" w:rsidR="0042613D" w:rsidRPr="00A40078" w:rsidRDefault="0042613D" w:rsidP="0042613D">
            <w:pPr>
              <w:rPr>
                <w:color w:val="000000"/>
                <w:sz w:val="16"/>
                <w:szCs w:val="16"/>
              </w:rPr>
            </w:pPr>
            <w:r w:rsidRPr="00A40078">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14:paraId="14777C25" w14:textId="77777777" w:rsidR="0042613D" w:rsidRPr="00A40078" w:rsidRDefault="0042613D" w:rsidP="0042613D">
            <w:pPr>
              <w:rPr>
                <w:color w:val="000000"/>
                <w:sz w:val="16"/>
                <w:szCs w:val="16"/>
              </w:rPr>
            </w:pPr>
            <w:r w:rsidRPr="00A40078">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46E24A64" w14:textId="77777777" w:rsidR="0042613D" w:rsidRPr="00A40078" w:rsidRDefault="0042613D" w:rsidP="0042613D">
            <w:pPr>
              <w:rPr>
                <w:color w:val="000000"/>
                <w:sz w:val="16"/>
                <w:szCs w:val="16"/>
              </w:rPr>
            </w:pPr>
            <w:r w:rsidRPr="00A40078">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724CCBF2"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38F928"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FBB18EC"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7B7E1B6"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5AE400"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E9A885"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F2CBF6"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876772"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985A67"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D10107"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213AB1"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6D56747"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E7D380"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A9C4FE"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EF728E7"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E8FD96"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7552AE6"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5B975E"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CAB482"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7BC462"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299F52"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D1DDB6" w14:textId="77777777" w:rsidR="0042613D" w:rsidRPr="00A40078" w:rsidRDefault="0042613D" w:rsidP="0042613D">
            <w:pPr>
              <w:rPr>
                <w:color w:val="000000"/>
                <w:sz w:val="16"/>
                <w:szCs w:val="16"/>
              </w:rPr>
            </w:pPr>
            <w:r w:rsidRPr="00A40078">
              <w:rPr>
                <w:color w:val="000000"/>
                <w:sz w:val="16"/>
                <w:szCs w:val="16"/>
              </w:rPr>
              <w:t>Х</w:t>
            </w:r>
          </w:p>
        </w:tc>
      </w:tr>
      <w:tr w:rsidR="0042613D" w:rsidRPr="00A40078" w14:paraId="5F74B67B"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84B454C" w14:textId="77777777" w:rsidR="0042613D" w:rsidRPr="00A40078" w:rsidRDefault="0042613D" w:rsidP="0042613D">
            <w:pPr>
              <w:rPr>
                <w:color w:val="000000"/>
                <w:sz w:val="16"/>
                <w:szCs w:val="16"/>
              </w:rPr>
            </w:pPr>
            <w:r w:rsidRPr="00A40078">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6AAE3C9D" w14:textId="77777777" w:rsidR="0042613D" w:rsidRPr="00A40078" w:rsidRDefault="0042613D" w:rsidP="0042613D">
            <w:pPr>
              <w:rPr>
                <w:color w:val="000000"/>
                <w:sz w:val="16"/>
                <w:szCs w:val="16"/>
              </w:rPr>
            </w:pPr>
            <w:r w:rsidRPr="00A40078">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3958423B" w14:textId="77777777" w:rsidR="0042613D" w:rsidRPr="00A40078" w:rsidRDefault="0042613D" w:rsidP="0042613D">
            <w:pPr>
              <w:rPr>
                <w:color w:val="000000"/>
                <w:sz w:val="16"/>
                <w:szCs w:val="16"/>
              </w:rPr>
            </w:pPr>
            <w:r w:rsidRPr="00A40078">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09F19A31"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B50B97"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8A65C5"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6ED5BC"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F0A7CB8"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5F619B"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304B15"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BD1AF4"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BFD090"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B120EA"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48B3D5"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927D1EA"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ACC843"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8B8C68"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9631FF"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08D0AB"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39D91B"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24AC85D"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F54C77"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28318F2"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60D0BA"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F342B7B" w14:textId="77777777" w:rsidR="0042613D" w:rsidRPr="00A40078" w:rsidRDefault="0042613D" w:rsidP="0042613D">
            <w:pPr>
              <w:rPr>
                <w:color w:val="000000"/>
                <w:sz w:val="16"/>
                <w:szCs w:val="16"/>
              </w:rPr>
            </w:pPr>
            <w:r w:rsidRPr="00A40078">
              <w:rPr>
                <w:color w:val="000000"/>
                <w:sz w:val="16"/>
                <w:szCs w:val="16"/>
              </w:rPr>
              <w:t>Х</w:t>
            </w:r>
          </w:p>
        </w:tc>
      </w:tr>
      <w:tr w:rsidR="0042613D" w:rsidRPr="00A40078" w14:paraId="320985E9"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B8975FF" w14:textId="77777777" w:rsidR="0042613D" w:rsidRPr="00A40078" w:rsidRDefault="0042613D" w:rsidP="0042613D">
            <w:pPr>
              <w:rPr>
                <w:color w:val="000000"/>
                <w:sz w:val="16"/>
                <w:szCs w:val="16"/>
              </w:rPr>
            </w:pPr>
            <w:r w:rsidRPr="00A40078">
              <w:rPr>
                <w:color w:val="000000"/>
                <w:sz w:val="16"/>
                <w:szCs w:val="16"/>
              </w:rPr>
              <w:t>1-2</w:t>
            </w:r>
          </w:p>
        </w:tc>
        <w:tc>
          <w:tcPr>
            <w:tcW w:w="1322" w:type="dxa"/>
            <w:tcBorders>
              <w:top w:val="nil"/>
              <w:left w:val="nil"/>
              <w:bottom w:val="single" w:sz="8" w:space="0" w:color="auto"/>
              <w:right w:val="single" w:sz="8" w:space="0" w:color="auto"/>
            </w:tcBorders>
            <w:shd w:val="clear" w:color="auto" w:fill="auto"/>
            <w:vAlign w:val="bottom"/>
            <w:hideMark/>
          </w:tcPr>
          <w:p w14:paraId="0380899D" w14:textId="77777777" w:rsidR="0042613D" w:rsidRPr="00A40078" w:rsidRDefault="0042613D" w:rsidP="0042613D">
            <w:pPr>
              <w:rPr>
                <w:color w:val="000000"/>
                <w:sz w:val="16"/>
                <w:szCs w:val="16"/>
              </w:rPr>
            </w:pPr>
            <w:r w:rsidRPr="00A40078">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752BF492" w14:textId="77777777" w:rsidR="0042613D" w:rsidRPr="00A40078" w:rsidRDefault="0042613D" w:rsidP="0042613D">
            <w:pPr>
              <w:rPr>
                <w:color w:val="000000"/>
                <w:sz w:val="16"/>
                <w:szCs w:val="16"/>
              </w:rPr>
            </w:pPr>
            <w:r w:rsidRPr="00A40078">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32526925"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E987DB2"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1AD38E"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F32C9C6"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738CF1"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F2D57D"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F4F160"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DCEF55"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D6424E"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BA8D8B"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D4D3DB"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D0418B"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6F21D4"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717B8F"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9E09F9"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F153F2"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2E577D"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DF1173"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AD6E14"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64AE23"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794963"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01182E" w14:textId="77777777" w:rsidR="0042613D" w:rsidRPr="00A40078" w:rsidRDefault="0042613D" w:rsidP="0042613D">
            <w:pPr>
              <w:rPr>
                <w:color w:val="000000"/>
                <w:sz w:val="16"/>
                <w:szCs w:val="16"/>
              </w:rPr>
            </w:pPr>
            <w:r w:rsidRPr="00A40078">
              <w:rPr>
                <w:color w:val="000000"/>
                <w:sz w:val="16"/>
                <w:szCs w:val="16"/>
              </w:rPr>
              <w:t>Х</w:t>
            </w:r>
          </w:p>
        </w:tc>
      </w:tr>
      <w:tr w:rsidR="0042613D" w:rsidRPr="00A40078" w14:paraId="477D794B"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2631662" w14:textId="77777777" w:rsidR="0042613D" w:rsidRPr="00A40078" w:rsidRDefault="0042613D" w:rsidP="0042613D">
            <w:pPr>
              <w:rPr>
                <w:color w:val="000000"/>
                <w:sz w:val="16"/>
                <w:szCs w:val="16"/>
              </w:rPr>
            </w:pPr>
            <w:r w:rsidRPr="00A40078">
              <w:rPr>
                <w:color w:val="000000"/>
                <w:sz w:val="16"/>
                <w:szCs w:val="16"/>
              </w:rPr>
              <w:t>1-3</w:t>
            </w:r>
          </w:p>
        </w:tc>
        <w:tc>
          <w:tcPr>
            <w:tcW w:w="1322" w:type="dxa"/>
            <w:tcBorders>
              <w:top w:val="nil"/>
              <w:left w:val="nil"/>
              <w:bottom w:val="single" w:sz="8" w:space="0" w:color="auto"/>
              <w:right w:val="single" w:sz="8" w:space="0" w:color="auto"/>
            </w:tcBorders>
            <w:shd w:val="clear" w:color="auto" w:fill="auto"/>
            <w:vAlign w:val="bottom"/>
            <w:hideMark/>
          </w:tcPr>
          <w:p w14:paraId="1E5E862B" w14:textId="77777777" w:rsidR="0042613D" w:rsidRPr="00A40078" w:rsidRDefault="0042613D" w:rsidP="0042613D">
            <w:pPr>
              <w:rPr>
                <w:color w:val="000000"/>
                <w:sz w:val="16"/>
                <w:szCs w:val="16"/>
              </w:rPr>
            </w:pPr>
            <w:r w:rsidRPr="00A40078">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2B4DEDEC" w14:textId="77777777" w:rsidR="0042613D" w:rsidRPr="00A40078" w:rsidRDefault="0042613D" w:rsidP="0042613D">
            <w:pPr>
              <w:rPr>
                <w:color w:val="000000"/>
                <w:sz w:val="16"/>
                <w:szCs w:val="16"/>
              </w:rPr>
            </w:pPr>
            <w:r w:rsidRPr="00A40078">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7AD4974"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E7D55B"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F10BAE"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759E35B"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740F66"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7F80C4"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7BA855"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F5A982"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474B7F8"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C27377"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D49C48"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7C6054"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3885F1E"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B5CB40"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6434FC8"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589D79"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59E016D"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A97D9A"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444FF7"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BC9A77"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7E71A3"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DA7313" w14:textId="77777777" w:rsidR="0042613D" w:rsidRPr="00A40078" w:rsidRDefault="0042613D" w:rsidP="0042613D">
            <w:pPr>
              <w:rPr>
                <w:color w:val="000000"/>
                <w:sz w:val="16"/>
                <w:szCs w:val="16"/>
              </w:rPr>
            </w:pPr>
            <w:r w:rsidRPr="00A40078">
              <w:rPr>
                <w:color w:val="000000"/>
                <w:sz w:val="16"/>
                <w:szCs w:val="16"/>
              </w:rPr>
              <w:t>Х</w:t>
            </w:r>
          </w:p>
        </w:tc>
      </w:tr>
      <w:tr w:rsidR="0042613D" w:rsidRPr="00A40078" w14:paraId="7FCAC158"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3A30079" w14:textId="77777777" w:rsidR="0042613D" w:rsidRPr="00A40078" w:rsidRDefault="0042613D" w:rsidP="0042613D">
            <w:pPr>
              <w:rPr>
                <w:color w:val="000000"/>
                <w:sz w:val="16"/>
                <w:szCs w:val="16"/>
              </w:rPr>
            </w:pPr>
            <w:r w:rsidRPr="00A40078">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0F55EDB6" w14:textId="77777777" w:rsidR="0042613D" w:rsidRPr="00A40078" w:rsidRDefault="0042613D" w:rsidP="0042613D">
            <w:pPr>
              <w:rPr>
                <w:color w:val="000000"/>
                <w:sz w:val="16"/>
                <w:szCs w:val="16"/>
              </w:rPr>
            </w:pPr>
            <w:r w:rsidRPr="00A40078">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6E8D2B18"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BB189A"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ABA089"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3AAABE"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B52857"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8D99256"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CFA2F8"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ABC0A3"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09FE0F"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648548"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59CA22"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AC7648"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4292C8"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05C858"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9E38899"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FC2B00"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0A7B89"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6321D1F"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940CBF"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B9D719"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7DC082"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84F20AD"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A58ACE" w14:textId="77777777" w:rsidR="0042613D" w:rsidRPr="00A40078" w:rsidRDefault="0042613D" w:rsidP="0042613D">
            <w:pPr>
              <w:rPr>
                <w:color w:val="000000"/>
                <w:sz w:val="16"/>
                <w:szCs w:val="16"/>
              </w:rPr>
            </w:pPr>
            <w:r w:rsidRPr="00A40078">
              <w:rPr>
                <w:color w:val="000000"/>
                <w:sz w:val="16"/>
                <w:szCs w:val="16"/>
              </w:rPr>
              <w:t>Х</w:t>
            </w:r>
          </w:p>
        </w:tc>
      </w:tr>
      <w:tr w:rsidR="0042613D" w:rsidRPr="00A40078" w14:paraId="4DCFC472"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0685C3C" w14:textId="77777777" w:rsidR="0042613D" w:rsidRPr="00A40078" w:rsidRDefault="0042613D" w:rsidP="0042613D">
            <w:pPr>
              <w:rPr>
                <w:color w:val="000000"/>
                <w:sz w:val="16"/>
                <w:szCs w:val="16"/>
              </w:rPr>
            </w:pPr>
            <w:r w:rsidRPr="00A40078">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5EA728A9" w14:textId="77777777" w:rsidR="0042613D" w:rsidRPr="00A40078" w:rsidRDefault="0042613D" w:rsidP="0042613D">
            <w:pPr>
              <w:rPr>
                <w:color w:val="000000"/>
                <w:sz w:val="16"/>
                <w:szCs w:val="16"/>
              </w:rPr>
            </w:pPr>
            <w:r w:rsidRPr="00A40078">
              <w:rPr>
                <w:color w:val="000000"/>
                <w:sz w:val="16"/>
                <w:szCs w:val="16"/>
              </w:rPr>
              <w:t>Глава 2. Основные объекты строительства</w:t>
            </w:r>
          </w:p>
        </w:tc>
      </w:tr>
      <w:tr w:rsidR="0042613D" w:rsidRPr="00A40078" w14:paraId="7515E7E7" w14:textId="77777777" w:rsidTr="0042613D">
        <w:trPr>
          <w:trHeight w:val="425"/>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36B01637" w14:textId="77777777" w:rsidR="0042613D" w:rsidRPr="00A40078" w:rsidRDefault="0042613D" w:rsidP="0042613D">
            <w:pPr>
              <w:rPr>
                <w:color w:val="000000"/>
                <w:sz w:val="16"/>
                <w:szCs w:val="16"/>
              </w:rPr>
            </w:pPr>
            <w:r w:rsidRPr="00A40078">
              <w:rPr>
                <w:color w:val="000000"/>
                <w:sz w:val="16"/>
                <w:szCs w:val="16"/>
              </w:rPr>
              <w:t>2-1</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14:paraId="1C511CCA" w14:textId="77777777" w:rsidR="0042613D" w:rsidRPr="00A40078" w:rsidRDefault="0042613D" w:rsidP="0042613D">
            <w:pPr>
              <w:jc w:val="center"/>
              <w:rPr>
                <w:color w:val="000000"/>
                <w:sz w:val="16"/>
                <w:szCs w:val="16"/>
              </w:rPr>
            </w:pPr>
            <w:r w:rsidRPr="00A40078">
              <w:rPr>
                <w:color w:val="000000"/>
                <w:sz w:val="16"/>
                <w:szCs w:val="16"/>
              </w:rPr>
              <w:t>Лок.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6ECA3EEE" w14:textId="77777777" w:rsidR="0042613D" w:rsidRPr="00A40078" w:rsidRDefault="0042613D" w:rsidP="0042613D">
            <w:pPr>
              <w:rPr>
                <w:color w:val="000000"/>
                <w:sz w:val="16"/>
                <w:szCs w:val="16"/>
              </w:rPr>
            </w:pPr>
            <w:r w:rsidRPr="00A40078">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FDD3096" w14:textId="77777777"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39DDBB5" w14:textId="77777777"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A029A34" w14:textId="77777777"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0E2827F" w14:textId="77777777"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CB53886" w14:textId="77777777" w:rsidR="0042613D" w:rsidRPr="00A40078" w:rsidRDefault="0042613D" w:rsidP="0042613D">
            <w:pPr>
              <w:rPr>
                <w:color w:val="000000"/>
                <w:sz w:val="16"/>
                <w:szCs w:val="16"/>
              </w:rPr>
            </w:pPr>
            <w:r w:rsidRPr="00A40078">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F464639" w14:textId="77777777" w:rsidR="0042613D" w:rsidRPr="00A40078" w:rsidRDefault="0042613D" w:rsidP="0042613D">
            <w:pPr>
              <w:rPr>
                <w:color w:val="000000"/>
                <w:sz w:val="16"/>
                <w:szCs w:val="16"/>
              </w:rPr>
            </w:pPr>
            <w:r w:rsidRPr="00A40078">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600AE82" w14:textId="77777777" w:rsidR="0042613D" w:rsidRPr="00A40078" w:rsidRDefault="0042613D" w:rsidP="0042613D">
            <w:pPr>
              <w:rPr>
                <w:color w:val="000000"/>
                <w:sz w:val="16"/>
                <w:szCs w:val="16"/>
              </w:rPr>
            </w:pPr>
            <w:r w:rsidRPr="00A40078">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33374BD" w14:textId="77777777" w:rsidR="0042613D" w:rsidRPr="00A40078" w:rsidRDefault="0042613D" w:rsidP="0042613D">
            <w:pPr>
              <w:rPr>
                <w:color w:val="000000"/>
                <w:sz w:val="16"/>
                <w:szCs w:val="16"/>
              </w:rPr>
            </w:pPr>
            <w:r w:rsidRPr="00A40078">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8124363" w14:textId="77777777"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FB006CE" w14:textId="77777777"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F01DE82" w14:textId="77777777"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5C1FA9D" w14:textId="77777777"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DB84DA0" w14:textId="77777777"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286BEE1" w14:textId="77777777"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65589B7" w14:textId="77777777" w:rsidR="0042613D" w:rsidRPr="00A40078" w:rsidRDefault="0042613D" w:rsidP="0042613D">
            <w:pPr>
              <w:rPr>
                <w:color w:val="000000"/>
                <w:sz w:val="16"/>
                <w:szCs w:val="16"/>
              </w:rPr>
            </w:pPr>
            <w:r w:rsidRPr="00A40078">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A91125D" w14:textId="77777777" w:rsidR="0042613D" w:rsidRPr="00A40078" w:rsidRDefault="0042613D" w:rsidP="0042613D">
            <w:pPr>
              <w:rPr>
                <w:color w:val="000000"/>
                <w:sz w:val="16"/>
                <w:szCs w:val="16"/>
              </w:rPr>
            </w:pPr>
            <w:r w:rsidRPr="00A40078">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A7A4E4F" w14:textId="77777777"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11ADBFA" w14:textId="77777777"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E75F743" w14:textId="77777777" w:rsidR="0042613D" w:rsidRPr="00A40078" w:rsidRDefault="0042613D" w:rsidP="0042613D">
            <w:pPr>
              <w:rPr>
                <w:color w:val="000000"/>
                <w:sz w:val="16"/>
                <w:szCs w:val="16"/>
              </w:rPr>
            </w:pPr>
            <w:r w:rsidRPr="00A40078">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E9B9F54" w14:textId="77777777" w:rsidR="0042613D" w:rsidRPr="00A40078" w:rsidRDefault="0042613D" w:rsidP="0042613D">
            <w:pPr>
              <w:rPr>
                <w:color w:val="000000"/>
                <w:sz w:val="16"/>
                <w:szCs w:val="16"/>
              </w:rPr>
            </w:pPr>
            <w:r w:rsidRPr="00A40078">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33C391F" w14:textId="77777777"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86851C6" w14:textId="77777777" w:rsidR="0042613D" w:rsidRPr="00A40078" w:rsidRDefault="0042613D" w:rsidP="0042613D">
            <w:pPr>
              <w:rPr>
                <w:color w:val="000000"/>
                <w:sz w:val="16"/>
                <w:szCs w:val="16"/>
              </w:rPr>
            </w:pPr>
            <w:r w:rsidRPr="00A40078">
              <w:rPr>
                <w:color w:val="000000"/>
                <w:sz w:val="16"/>
                <w:szCs w:val="16"/>
              </w:rPr>
              <w:t>Х</w:t>
            </w:r>
          </w:p>
        </w:tc>
      </w:tr>
      <w:tr w:rsidR="0042613D" w:rsidRPr="00A40078" w14:paraId="123FEFE9" w14:textId="77777777" w:rsidTr="0042613D">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14:paraId="646E73FD" w14:textId="77777777" w:rsidR="0042613D" w:rsidRPr="00A40078" w:rsidRDefault="0042613D" w:rsidP="0042613D">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14:paraId="7C64A07A" w14:textId="77777777" w:rsidR="0042613D" w:rsidRPr="00A40078" w:rsidRDefault="0042613D" w:rsidP="0042613D">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14:paraId="3B6D53EB"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C3931EA"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93CCC26"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C70CE9B"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EB2F35C"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22F1591"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35B5356"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198E728"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1E8A601"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53517E1"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0E1F053"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6CD8BFA"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67FB7FC"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CC200EF"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9AAA81E"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30051D4"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E4FFE10"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DD2BA06"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8376F16"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1ADA950"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E452186"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D240C1E"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AF19DD0" w14:textId="77777777" w:rsidR="0042613D" w:rsidRPr="00A40078" w:rsidRDefault="0042613D" w:rsidP="0042613D">
            <w:pPr>
              <w:rPr>
                <w:color w:val="000000"/>
                <w:sz w:val="16"/>
                <w:szCs w:val="16"/>
              </w:rPr>
            </w:pPr>
          </w:p>
        </w:tc>
      </w:tr>
      <w:tr w:rsidR="0042613D" w:rsidRPr="00A40078" w14:paraId="39EB4A45"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9E36BBA" w14:textId="77777777" w:rsidR="0042613D" w:rsidRPr="00A40078" w:rsidRDefault="0042613D" w:rsidP="0042613D">
            <w:pPr>
              <w:rPr>
                <w:color w:val="000000"/>
                <w:sz w:val="16"/>
                <w:szCs w:val="16"/>
              </w:rPr>
            </w:pPr>
            <w:r w:rsidRPr="00A40078">
              <w:rPr>
                <w:color w:val="000000"/>
                <w:sz w:val="16"/>
                <w:szCs w:val="16"/>
              </w:rPr>
              <w:t>2-1</w:t>
            </w:r>
          </w:p>
        </w:tc>
        <w:tc>
          <w:tcPr>
            <w:tcW w:w="1322" w:type="dxa"/>
            <w:tcBorders>
              <w:top w:val="nil"/>
              <w:left w:val="nil"/>
              <w:bottom w:val="single" w:sz="8" w:space="0" w:color="auto"/>
              <w:right w:val="single" w:sz="8" w:space="0" w:color="auto"/>
            </w:tcBorders>
            <w:shd w:val="clear" w:color="auto" w:fill="auto"/>
            <w:vAlign w:val="bottom"/>
            <w:hideMark/>
          </w:tcPr>
          <w:p w14:paraId="64A88D3E" w14:textId="77777777" w:rsidR="0042613D" w:rsidRPr="00A40078" w:rsidRDefault="0042613D" w:rsidP="0042613D">
            <w:pPr>
              <w:rPr>
                <w:color w:val="000000"/>
                <w:sz w:val="16"/>
                <w:szCs w:val="16"/>
              </w:rPr>
            </w:pPr>
            <w:r w:rsidRPr="00A40078">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313F7916" w14:textId="77777777" w:rsidR="0042613D" w:rsidRPr="00A40078" w:rsidRDefault="0042613D" w:rsidP="0042613D">
            <w:pPr>
              <w:rPr>
                <w:color w:val="000000"/>
                <w:sz w:val="16"/>
                <w:szCs w:val="16"/>
              </w:rPr>
            </w:pPr>
            <w:r w:rsidRPr="00A40078">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B151A9B"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3AA8F71"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4DA183"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3A1905"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DECD61"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79BFC0"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BE2DD4"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F0C1E9"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4BBB58"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95F058D"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64AFE3"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BC841C"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250EB3"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B1AB6A"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09D8CD"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CCEFB67"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8F6A78"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7F46571"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5E496D0"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7A7F95"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F7D3EB0"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DAAB53" w14:textId="77777777" w:rsidR="0042613D" w:rsidRPr="00A40078" w:rsidRDefault="0042613D" w:rsidP="0042613D">
            <w:pPr>
              <w:rPr>
                <w:color w:val="000000"/>
                <w:sz w:val="16"/>
                <w:szCs w:val="16"/>
              </w:rPr>
            </w:pPr>
            <w:r w:rsidRPr="00A40078">
              <w:rPr>
                <w:color w:val="000000"/>
                <w:sz w:val="16"/>
                <w:szCs w:val="16"/>
              </w:rPr>
              <w:t>Х</w:t>
            </w:r>
          </w:p>
        </w:tc>
      </w:tr>
      <w:tr w:rsidR="0042613D" w:rsidRPr="00A40078" w14:paraId="50BE46CB" w14:textId="77777777" w:rsidTr="0042613D">
        <w:trPr>
          <w:trHeight w:val="425"/>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128D1EF9" w14:textId="77777777" w:rsidR="0042613D" w:rsidRPr="00A40078" w:rsidRDefault="0042613D" w:rsidP="0042613D">
            <w:pPr>
              <w:rPr>
                <w:color w:val="000000"/>
                <w:sz w:val="16"/>
                <w:szCs w:val="16"/>
              </w:rPr>
            </w:pPr>
            <w:r w:rsidRPr="00A40078">
              <w:rPr>
                <w:color w:val="000000"/>
                <w:sz w:val="16"/>
                <w:szCs w:val="16"/>
              </w:rPr>
              <w:t>2-2</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14:paraId="4AE9EB22" w14:textId="77777777" w:rsidR="0042613D" w:rsidRPr="00A40078" w:rsidRDefault="0042613D" w:rsidP="0042613D">
            <w:pPr>
              <w:jc w:val="center"/>
              <w:rPr>
                <w:color w:val="000000"/>
                <w:sz w:val="16"/>
                <w:szCs w:val="16"/>
              </w:rPr>
            </w:pPr>
            <w:r w:rsidRPr="00A40078">
              <w:rPr>
                <w:color w:val="000000"/>
                <w:sz w:val="16"/>
                <w:szCs w:val="16"/>
              </w:rPr>
              <w:t>Лок.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0AEE456E" w14:textId="77777777" w:rsidR="0042613D" w:rsidRPr="00A40078" w:rsidRDefault="0042613D" w:rsidP="0042613D">
            <w:pPr>
              <w:rPr>
                <w:color w:val="000000"/>
                <w:sz w:val="16"/>
                <w:szCs w:val="16"/>
              </w:rPr>
            </w:pPr>
            <w:r w:rsidRPr="00A40078">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1EA4AC6" w14:textId="77777777"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4438883" w14:textId="77777777"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DD8E9B8" w14:textId="77777777"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58B39C5" w14:textId="77777777"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9341335" w14:textId="77777777" w:rsidR="0042613D" w:rsidRPr="00A40078" w:rsidRDefault="0042613D" w:rsidP="0042613D">
            <w:pPr>
              <w:rPr>
                <w:color w:val="000000"/>
                <w:sz w:val="16"/>
                <w:szCs w:val="16"/>
              </w:rPr>
            </w:pPr>
            <w:r w:rsidRPr="00A40078">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DD1AD86" w14:textId="77777777" w:rsidR="0042613D" w:rsidRPr="00A40078" w:rsidRDefault="0042613D" w:rsidP="0042613D">
            <w:pPr>
              <w:rPr>
                <w:color w:val="000000"/>
                <w:sz w:val="16"/>
                <w:szCs w:val="16"/>
              </w:rPr>
            </w:pPr>
            <w:r w:rsidRPr="00A40078">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FFABC48" w14:textId="77777777" w:rsidR="0042613D" w:rsidRPr="00A40078" w:rsidRDefault="0042613D" w:rsidP="0042613D">
            <w:pPr>
              <w:rPr>
                <w:color w:val="000000"/>
                <w:sz w:val="16"/>
                <w:szCs w:val="16"/>
              </w:rPr>
            </w:pPr>
            <w:r w:rsidRPr="00A40078">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115DE64" w14:textId="77777777" w:rsidR="0042613D" w:rsidRPr="00A40078" w:rsidRDefault="0042613D" w:rsidP="0042613D">
            <w:pPr>
              <w:rPr>
                <w:color w:val="000000"/>
                <w:sz w:val="16"/>
                <w:szCs w:val="16"/>
              </w:rPr>
            </w:pPr>
            <w:r w:rsidRPr="00A40078">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F0159B3" w14:textId="77777777"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1DB0AC8" w14:textId="77777777"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B3983EE" w14:textId="77777777"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887232B" w14:textId="77777777"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35CFD12" w14:textId="77777777"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16543DA" w14:textId="77777777"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4E8D165" w14:textId="77777777" w:rsidR="0042613D" w:rsidRPr="00A40078" w:rsidRDefault="0042613D" w:rsidP="0042613D">
            <w:pPr>
              <w:rPr>
                <w:color w:val="000000"/>
                <w:sz w:val="16"/>
                <w:szCs w:val="16"/>
              </w:rPr>
            </w:pPr>
            <w:r w:rsidRPr="00A40078">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2B5E94F" w14:textId="77777777" w:rsidR="0042613D" w:rsidRPr="00A40078" w:rsidRDefault="0042613D" w:rsidP="0042613D">
            <w:pPr>
              <w:rPr>
                <w:color w:val="000000"/>
                <w:sz w:val="16"/>
                <w:szCs w:val="16"/>
              </w:rPr>
            </w:pPr>
            <w:r w:rsidRPr="00A40078">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7C43878" w14:textId="77777777"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DB712FD" w14:textId="77777777"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3601AA6" w14:textId="77777777" w:rsidR="0042613D" w:rsidRPr="00A40078" w:rsidRDefault="0042613D" w:rsidP="0042613D">
            <w:pPr>
              <w:rPr>
                <w:color w:val="000000"/>
                <w:sz w:val="16"/>
                <w:szCs w:val="16"/>
              </w:rPr>
            </w:pPr>
            <w:r w:rsidRPr="00A40078">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8EB289F" w14:textId="77777777" w:rsidR="0042613D" w:rsidRPr="00A40078" w:rsidRDefault="0042613D" w:rsidP="0042613D">
            <w:pPr>
              <w:rPr>
                <w:color w:val="000000"/>
                <w:sz w:val="16"/>
                <w:szCs w:val="16"/>
              </w:rPr>
            </w:pPr>
            <w:r w:rsidRPr="00A40078">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0823F31" w14:textId="77777777"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FBF1611" w14:textId="77777777" w:rsidR="0042613D" w:rsidRPr="00A40078" w:rsidRDefault="0042613D" w:rsidP="0042613D">
            <w:pPr>
              <w:rPr>
                <w:color w:val="000000"/>
                <w:sz w:val="16"/>
                <w:szCs w:val="16"/>
              </w:rPr>
            </w:pPr>
            <w:r w:rsidRPr="00A40078">
              <w:rPr>
                <w:color w:val="000000"/>
                <w:sz w:val="16"/>
                <w:szCs w:val="16"/>
              </w:rPr>
              <w:t>Х</w:t>
            </w:r>
          </w:p>
        </w:tc>
      </w:tr>
      <w:tr w:rsidR="0042613D" w:rsidRPr="00A40078" w14:paraId="2334AE0E" w14:textId="77777777" w:rsidTr="0042613D">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14:paraId="2EAEB190" w14:textId="77777777" w:rsidR="0042613D" w:rsidRPr="00A40078" w:rsidRDefault="0042613D" w:rsidP="0042613D">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14:paraId="7EDEB6A7" w14:textId="77777777" w:rsidR="0042613D" w:rsidRPr="00A40078" w:rsidRDefault="0042613D" w:rsidP="0042613D">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14:paraId="4112209A"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F797834"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2054EF0"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0B22454"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D288DE0"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7D7784E"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02F2F70"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D3BB321"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653D1DB"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8A6825E"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6E438C0"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C61E71A"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2EBC9FC"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AB06DA3"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D6ADCAF"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7A10795"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7ACA916"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5DF6F2F"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7B92EC5"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6442D76"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090BEF0"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BF9EA6E" w14:textId="77777777"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DA377B9" w14:textId="77777777" w:rsidR="0042613D" w:rsidRPr="00A40078" w:rsidRDefault="0042613D" w:rsidP="0042613D">
            <w:pPr>
              <w:rPr>
                <w:color w:val="000000"/>
                <w:sz w:val="16"/>
                <w:szCs w:val="16"/>
              </w:rPr>
            </w:pPr>
          </w:p>
        </w:tc>
      </w:tr>
      <w:tr w:rsidR="0042613D" w:rsidRPr="00A40078" w14:paraId="2CC6E1EE"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7060B41" w14:textId="77777777" w:rsidR="0042613D" w:rsidRPr="00A40078" w:rsidRDefault="0042613D" w:rsidP="0042613D">
            <w:pPr>
              <w:rPr>
                <w:color w:val="000000"/>
                <w:sz w:val="16"/>
                <w:szCs w:val="16"/>
              </w:rPr>
            </w:pPr>
            <w:r w:rsidRPr="00A40078">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14:paraId="7DEA90FB" w14:textId="77777777" w:rsidR="0042613D" w:rsidRPr="00A40078" w:rsidRDefault="0042613D" w:rsidP="0042613D">
            <w:pPr>
              <w:rPr>
                <w:color w:val="000000"/>
                <w:sz w:val="16"/>
                <w:szCs w:val="16"/>
              </w:rPr>
            </w:pPr>
            <w:r w:rsidRPr="00A40078">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2AC8DB41" w14:textId="77777777" w:rsidR="0042613D" w:rsidRPr="00A40078" w:rsidRDefault="0042613D" w:rsidP="0042613D">
            <w:pPr>
              <w:rPr>
                <w:color w:val="000000"/>
                <w:sz w:val="16"/>
                <w:szCs w:val="16"/>
              </w:rPr>
            </w:pPr>
            <w:r w:rsidRPr="00A40078">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6902001"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28CCF0"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24ACF5B"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01AA6D"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9F405AC"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8A4471"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707C4A"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5D0989"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43A0EA"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F810A2B"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7019AB"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958D50"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35B07E2"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64A506D"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FC51F2"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E07D6B"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3836CF"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9B5AE0"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F9F547"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437D95"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35A057"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54C99B" w14:textId="77777777" w:rsidR="0042613D" w:rsidRPr="00A40078" w:rsidRDefault="0042613D" w:rsidP="0042613D">
            <w:pPr>
              <w:rPr>
                <w:color w:val="000000"/>
                <w:sz w:val="16"/>
                <w:szCs w:val="16"/>
              </w:rPr>
            </w:pPr>
            <w:r w:rsidRPr="00A40078">
              <w:rPr>
                <w:color w:val="000000"/>
                <w:sz w:val="16"/>
                <w:szCs w:val="16"/>
              </w:rPr>
              <w:t>Х</w:t>
            </w:r>
          </w:p>
        </w:tc>
      </w:tr>
      <w:tr w:rsidR="0042613D" w:rsidRPr="00A40078" w14:paraId="00A30982"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4D62349" w14:textId="77777777" w:rsidR="0042613D" w:rsidRPr="00A40078" w:rsidRDefault="0042613D" w:rsidP="0042613D">
            <w:pPr>
              <w:rPr>
                <w:color w:val="000000"/>
                <w:sz w:val="16"/>
                <w:szCs w:val="16"/>
              </w:rPr>
            </w:pPr>
            <w:r w:rsidRPr="00A40078">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14:paraId="0614A571" w14:textId="77777777" w:rsidR="0042613D" w:rsidRPr="00A40078" w:rsidRDefault="0042613D" w:rsidP="0042613D">
            <w:pPr>
              <w:rPr>
                <w:color w:val="000000"/>
                <w:sz w:val="16"/>
                <w:szCs w:val="16"/>
              </w:rPr>
            </w:pPr>
            <w:r w:rsidRPr="00A40078">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611B89DC" w14:textId="77777777" w:rsidR="0042613D" w:rsidRPr="00A40078" w:rsidRDefault="0042613D" w:rsidP="0042613D">
            <w:pPr>
              <w:rPr>
                <w:color w:val="000000"/>
                <w:sz w:val="16"/>
                <w:szCs w:val="16"/>
              </w:rPr>
            </w:pPr>
            <w:r w:rsidRPr="00A40078">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7884A465"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3A3B0FA"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C92B15"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868A51"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574F60F"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104C81"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53CD66"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FBA869"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787C43"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44186B"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6980EF"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3843648"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223198A"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7976B26"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6F64423"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A0A717"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36F5EC"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D852D08"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1D84FD"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83CC21"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73AEF3F"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AF914E3" w14:textId="77777777" w:rsidR="0042613D" w:rsidRPr="00A40078" w:rsidRDefault="0042613D" w:rsidP="0042613D">
            <w:pPr>
              <w:rPr>
                <w:color w:val="000000"/>
                <w:sz w:val="16"/>
                <w:szCs w:val="16"/>
              </w:rPr>
            </w:pPr>
            <w:r w:rsidRPr="00A40078">
              <w:rPr>
                <w:color w:val="000000"/>
                <w:sz w:val="16"/>
                <w:szCs w:val="16"/>
              </w:rPr>
              <w:t>Х</w:t>
            </w:r>
          </w:p>
        </w:tc>
      </w:tr>
      <w:tr w:rsidR="0042613D" w:rsidRPr="00A40078" w14:paraId="11F35C5D"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9B066D1" w14:textId="77777777" w:rsidR="0042613D" w:rsidRPr="00A40078" w:rsidRDefault="0042613D" w:rsidP="0042613D">
            <w:pPr>
              <w:rPr>
                <w:color w:val="000000"/>
                <w:sz w:val="16"/>
                <w:szCs w:val="16"/>
              </w:rPr>
            </w:pPr>
            <w:r w:rsidRPr="00A40078">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4F65284F" w14:textId="77777777" w:rsidR="0042613D" w:rsidRPr="00A40078" w:rsidRDefault="0042613D" w:rsidP="0042613D">
            <w:pPr>
              <w:rPr>
                <w:color w:val="000000"/>
                <w:sz w:val="16"/>
                <w:szCs w:val="16"/>
              </w:rPr>
            </w:pPr>
            <w:r w:rsidRPr="00A40078">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76C82F82"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8D3776C"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996B55"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FB79AE3"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BDA560"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7DFC1D"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3DACC5"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19B8F0"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D8B1F2"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2F6AE8"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24FF88"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6BAF31"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2CB9C7"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DFCC00"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A20B7F"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9FC566"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64D815"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C28B8C"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70659B"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3F6CCCB"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1B4749"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8A968E"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BEBA06" w14:textId="77777777" w:rsidR="0042613D" w:rsidRPr="00A40078" w:rsidRDefault="0042613D" w:rsidP="0042613D">
            <w:pPr>
              <w:rPr>
                <w:color w:val="000000"/>
                <w:sz w:val="16"/>
                <w:szCs w:val="16"/>
              </w:rPr>
            </w:pPr>
            <w:r w:rsidRPr="00A40078">
              <w:rPr>
                <w:color w:val="000000"/>
                <w:sz w:val="16"/>
                <w:szCs w:val="16"/>
              </w:rPr>
              <w:t>Х</w:t>
            </w:r>
          </w:p>
        </w:tc>
      </w:tr>
      <w:tr w:rsidR="0042613D" w:rsidRPr="00A40078" w14:paraId="6543F9AD"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02B09A4" w14:textId="77777777" w:rsidR="0042613D" w:rsidRPr="00A40078" w:rsidRDefault="0042613D" w:rsidP="0042613D">
            <w:pPr>
              <w:rPr>
                <w:color w:val="000000"/>
                <w:sz w:val="16"/>
                <w:szCs w:val="16"/>
              </w:rPr>
            </w:pPr>
            <w:r w:rsidRPr="00A40078">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4E1DB8B6" w14:textId="77777777" w:rsidR="0042613D" w:rsidRPr="00A40078" w:rsidRDefault="0042613D" w:rsidP="0042613D">
            <w:pPr>
              <w:rPr>
                <w:color w:val="000000"/>
                <w:sz w:val="16"/>
                <w:szCs w:val="16"/>
              </w:rPr>
            </w:pPr>
            <w:r w:rsidRPr="00A40078">
              <w:rPr>
                <w:color w:val="000000"/>
                <w:sz w:val="16"/>
                <w:szCs w:val="16"/>
              </w:rPr>
              <w:t>Глава 5. Объекты транспортного хозяйства и связи</w:t>
            </w:r>
          </w:p>
        </w:tc>
      </w:tr>
      <w:tr w:rsidR="0042613D" w:rsidRPr="00A40078" w14:paraId="29267920"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BCE60B3" w14:textId="77777777" w:rsidR="0042613D" w:rsidRPr="00A40078" w:rsidRDefault="0042613D" w:rsidP="0042613D">
            <w:pPr>
              <w:rPr>
                <w:color w:val="000000"/>
                <w:sz w:val="16"/>
                <w:szCs w:val="16"/>
              </w:rPr>
            </w:pPr>
            <w:r w:rsidRPr="00A40078">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14:paraId="3760A0B9" w14:textId="77777777" w:rsidR="0042613D" w:rsidRPr="00A40078" w:rsidRDefault="0042613D" w:rsidP="0042613D">
            <w:pPr>
              <w:rPr>
                <w:color w:val="000000"/>
                <w:sz w:val="16"/>
                <w:szCs w:val="16"/>
              </w:rPr>
            </w:pPr>
            <w:r w:rsidRPr="00A40078">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1102B00D" w14:textId="77777777" w:rsidR="0042613D" w:rsidRPr="00A40078" w:rsidRDefault="0042613D" w:rsidP="0042613D">
            <w:pPr>
              <w:rPr>
                <w:color w:val="000000"/>
                <w:sz w:val="16"/>
                <w:szCs w:val="16"/>
              </w:rPr>
            </w:pPr>
            <w:r w:rsidRPr="00A40078">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F28AA35"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1671AB"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61392B9"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7F0A8BD"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68612DC"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8E3E3D"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F68C77"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77970F"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2EAEE85"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CD3684"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B12365"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6A7B16E"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4EBDB3"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9D055B7"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753794"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E20A66"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B5B888"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3750C34"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61F5B7"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1C4A9E"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6760C6"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DF84972" w14:textId="77777777" w:rsidR="0042613D" w:rsidRPr="00A40078" w:rsidRDefault="0042613D" w:rsidP="0042613D">
            <w:pPr>
              <w:rPr>
                <w:color w:val="000000"/>
                <w:sz w:val="16"/>
                <w:szCs w:val="16"/>
              </w:rPr>
            </w:pPr>
            <w:r w:rsidRPr="00A40078">
              <w:rPr>
                <w:color w:val="000000"/>
                <w:sz w:val="16"/>
                <w:szCs w:val="16"/>
              </w:rPr>
              <w:t>Х</w:t>
            </w:r>
          </w:p>
        </w:tc>
      </w:tr>
      <w:tr w:rsidR="0042613D" w:rsidRPr="00A40078" w14:paraId="6705E93A"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4018AE1" w14:textId="77777777" w:rsidR="0042613D" w:rsidRPr="00A40078" w:rsidRDefault="0042613D" w:rsidP="0042613D">
            <w:pPr>
              <w:rPr>
                <w:color w:val="000000"/>
                <w:sz w:val="16"/>
                <w:szCs w:val="16"/>
              </w:rPr>
            </w:pPr>
            <w:r w:rsidRPr="00A40078">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14:paraId="0A39B3CE" w14:textId="77777777" w:rsidR="0042613D" w:rsidRPr="00A40078" w:rsidRDefault="0042613D" w:rsidP="0042613D">
            <w:pPr>
              <w:rPr>
                <w:color w:val="000000"/>
                <w:sz w:val="16"/>
                <w:szCs w:val="16"/>
              </w:rPr>
            </w:pPr>
            <w:r w:rsidRPr="00A40078">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62B3A60C" w14:textId="77777777" w:rsidR="0042613D" w:rsidRPr="00A40078" w:rsidRDefault="0042613D" w:rsidP="0042613D">
            <w:pPr>
              <w:rPr>
                <w:color w:val="000000"/>
                <w:sz w:val="16"/>
                <w:szCs w:val="16"/>
              </w:rPr>
            </w:pPr>
            <w:r w:rsidRPr="00A40078">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20F60DC0"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7A4E1A"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12FCA2"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72ADBE"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A80122A"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459B50"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6445E6"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4DA495E"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3D798F"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6D37B2"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2FE6BDA"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7C48E8"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05EDC3"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7F1799"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8B9268C"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0873CB"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4F0FA8"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91882DD"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61222A"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56882D8"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706D49"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51D7B09" w14:textId="77777777" w:rsidR="0042613D" w:rsidRPr="00A40078" w:rsidRDefault="0042613D" w:rsidP="0042613D">
            <w:pPr>
              <w:rPr>
                <w:color w:val="000000"/>
                <w:sz w:val="16"/>
                <w:szCs w:val="16"/>
              </w:rPr>
            </w:pPr>
            <w:r w:rsidRPr="00A40078">
              <w:rPr>
                <w:color w:val="000000"/>
                <w:sz w:val="16"/>
                <w:szCs w:val="16"/>
              </w:rPr>
              <w:t>Х</w:t>
            </w:r>
          </w:p>
        </w:tc>
      </w:tr>
      <w:tr w:rsidR="0042613D" w:rsidRPr="00A40078" w14:paraId="314632FA"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8D1318E" w14:textId="77777777" w:rsidR="0042613D" w:rsidRPr="00A40078" w:rsidRDefault="0042613D" w:rsidP="0042613D">
            <w:pPr>
              <w:rPr>
                <w:color w:val="000000"/>
                <w:sz w:val="16"/>
                <w:szCs w:val="16"/>
              </w:rPr>
            </w:pPr>
            <w:r w:rsidRPr="00A40078">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14:paraId="3C670C79" w14:textId="77777777" w:rsidR="0042613D" w:rsidRPr="00A40078" w:rsidRDefault="0042613D" w:rsidP="0042613D">
            <w:pPr>
              <w:rPr>
                <w:color w:val="000000"/>
                <w:sz w:val="16"/>
                <w:szCs w:val="16"/>
              </w:rPr>
            </w:pPr>
            <w:r w:rsidRPr="00A40078">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58564969" w14:textId="77777777" w:rsidR="0042613D" w:rsidRPr="00A40078" w:rsidRDefault="0042613D" w:rsidP="0042613D">
            <w:pPr>
              <w:rPr>
                <w:color w:val="000000"/>
                <w:sz w:val="16"/>
                <w:szCs w:val="16"/>
              </w:rPr>
            </w:pPr>
            <w:r w:rsidRPr="00A40078">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014B179E"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D5AD0A"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5C2BA7"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30394DE"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72AB0B"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1886C9"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F7A9ED"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3EF24B"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E1F133"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EF1615"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2EF454"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60060B"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D4B16E"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A7B634"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305E2A7"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D4DA97"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D295FE"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D11887"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A6B20F"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A09BA12"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342F76"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0DA381" w14:textId="77777777" w:rsidR="0042613D" w:rsidRPr="00A40078" w:rsidRDefault="0042613D" w:rsidP="0042613D">
            <w:pPr>
              <w:rPr>
                <w:color w:val="000000"/>
                <w:sz w:val="16"/>
                <w:szCs w:val="16"/>
              </w:rPr>
            </w:pPr>
            <w:r w:rsidRPr="00A40078">
              <w:rPr>
                <w:color w:val="000000"/>
                <w:sz w:val="16"/>
                <w:szCs w:val="16"/>
              </w:rPr>
              <w:t>Х</w:t>
            </w:r>
          </w:p>
        </w:tc>
      </w:tr>
      <w:tr w:rsidR="0042613D" w:rsidRPr="00A40078" w14:paraId="7B38F799"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D1E739D" w14:textId="77777777" w:rsidR="0042613D" w:rsidRPr="00A40078" w:rsidRDefault="0042613D" w:rsidP="0042613D">
            <w:pPr>
              <w:rPr>
                <w:color w:val="000000"/>
                <w:sz w:val="16"/>
                <w:szCs w:val="16"/>
              </w:rPr>
            </w:pPr>
            <w:r w:rsidRPr="00A40078">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14:paraId="44464339" w14:textId="77777777" w:rsidR="0042613D" w:rsidRPr="00A40078" w:rsidRDefault="0042613D" w:rsidP="0042613D">
            <w:pPr>
              <w:rPr>
                <w:color w:val="000000"/>
                <w:sz w:val="16"/>
                <w:szCs w:val="16"/>
              </w:rPr>
            </w:pPr>
            <w:r w:rsidRPr="00A40078">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68DBED8" w14:textId="77777777" w:rsidR="0042613D" w:rsidRPr="00A40078" w:rsidRDefault="0042613D" w:rsidP="0042613D">
            <w:pPr>
              <w:rPr>
                <w:color w:val="000000"/>
                <w:sz w:val="16"/>
                <w:szCs w:val="16"/>
              </w:rPr>
            </w:pPr>
            <w:r w:rsidRPr="00A40078">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16DF35D8"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215CFD"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F90E41"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A4C43B"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08E593"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5BFF95"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68E666"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E5BA6DA"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D1CE432"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6B1453"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F79CE7"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4B2137"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45DF8C"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9DC9E9"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57D77E"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F2F38A"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75A4C9"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3FA0F1"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0E02F0"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936C4E"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AED23E"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EC44932" w14:textId="77777777" w:rsidR="0042613D" w:rsidRPr="00A40078" w:rsidRDefault="0042613D" w:rsidP="0042613D">
            <w:pPr>
              <w:rPr>
                <w:color w:val="000000"/>
                <w:sz w:val="16"/>
                <w:szCs w:val="16"/>
              </w:rPr>
            </w:pPr>
            <w:r w:rsidRPr="00A40078">
              <w:rPr>
                <w:color w:val="000000"/>
                <w:sz w:val="16"/>
                <w:szCs w:val="16"/>
              </w:rPr>
              <w:t>Х</w:t>
            </w:r>
          </w:p>
        </w:tc>
      </w:tr>
      <w:tr w:rsidR="0042613D" w:rsidRPr="00A40078" w14:paraId="62A8708B"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37FB346" w14:textId="77777777" w:rsidR="0042613D" w:rsidRPr="00A40078" w:rsidRDefault="0042613D" w:rsidP="0042613D">
            <w:pPr>
              <w:rPr>
                <w:color w:val="000000"/>
                <w:sz w:val="16"/>
                <w:szCs w:val="16"/>
              </w:rPr>
            </w:pPr>
            <w:r w:rsidRPr="00A40078">
              <w:rPr>
                <w:color w:val="000000"/>
                <w:sz w:val="16"/>
                <w:szCs w:val="16"/>
              </w:rPr>
              <w:lastRenderedPageBreak/>
              <w:t>5-2</w:t>
            </w:r>
          </w:p>
        </w:tc>
        <w:tc>
          <w:tcPr>
            <w:tcW w:w="1322" w:type="dxa"/>
            <w:tcBorders>
              <w:top w:val="nil"/>
              <w:left w:val="nil"/>
              <w:bottom w:val="single" w:sz="8" w:space="0" w:color="auto"/>
              <w:right w:val="single" w:sz="8" w:space="0" w:color="auto"/>
            </w:tcBorders>
            <w:shd w:val="clear" w:color="auto" w:fill="auto"/>
            <w:vAlign w:val="bottom"/>
            <w:hideMark/>
          </w:tcPr>
          <w:p w14:paraId="650D66A9" w14:textId="77777777" w:rsidR="0042613D" w:rsidRPr="00A40078" w:rsidRDefault="0042613D" w:rsidP="0042613D">
            <w:pPr>
              <w:rPr>
                <w:color w:val="000000"/>
                <w:sz w:val="16"/>
                <w:szCs w:val="16"/>
              </w:rPr>
            </w:pPr>
            <w:r w:rsidRPr="00A40078">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4E284041" w14:textId="77777777" w:rsidR="0042613D" w:rsidRPr="00A40078" w:rsidRDefault="0042613D" w:rsidP="0042613D">
            <w:pPr>
              <w:rPr>
                <w:color w:val="000000"/>
                <w:sz w:val="16"/>
                <w:szCs w:val="16"/>
              </w:rPr>
            </w:pPr>
            <w:r w:rsidRPr="00A40078">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7935D5CD"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5811A9"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AA415B"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9A2C69"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5A65E49"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7BDB74"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9EDAA5"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53695D4"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1EAE18"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609C4E1"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D2D6BD"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84D2D2"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98AB0A"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E67613"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4C8FC5"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343C61"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FD177A"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7A6CAD"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A7FC05"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7C1720"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8FC8CB"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D16E6FE" w14:textId="77777777" w:rsidR="0042613D" w:rsidRPr="00A40078" w:rsidRDefault="0042613D" w:rsidP="0042613D">
            <w:pPr>
              <w:rPr>
                <w:color w:val="000000"/>
                <w:sz w:val="16"/>
                <w:szCs w:val="16"/>
              </w:rPr>
            </w:pPr>
            <w:r w:rsidRPr="00A40078">
              <w:rPr>
                <w:color w:val="000000"/>
                <w:sz w:val="16"/>
                <w:szCs w:val="16"/>
              </w:rPr>
              <w:t>Х</w:t>
            </w:r>
          </w:p>
        </w:tc>
      </w:tr>
      <w:tr w:rsidR="0042613D" w:rsidRPr="00A40078" w14:paraId="4ABC4BD8"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2F26F44" w14:textId="77777777" w:rsidR="0042613D" w:rsidRPr="00A40078" w:rsidRDefault="0042613D" w:rsidP="0042613D">
            <w:pPr>
              <w:rPr>
                <w:color w:val="000000"/>
                <w:sz w:val="16"/>
                <w:szCs w:val="16"/>
              </w:rPr>
            </w:pPr>
            <w:r w:rsidRPr="00A40078">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59A37DAF" w14:textId="77777777" w:rsidR="0042613D" w:rsidRPr="00A40078" w:rsidRDefault="0042613D" w:rsidP="0042613D">
            <w:pPr>
              <w:rPr>
                <w:color w:val="000000"/>
                <w:sz w:val="16"/>
                <w:szCs w:val="16"/>
              </w:rPr>
            </w:pPr>
            <w:r w:rsidRPr="00A40078">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701997AF"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DD111B"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E60E73"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3C54339"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B09555"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5DBD7D"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3B358E"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827DEC"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25B1F6"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128DB12"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691DEC"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ADE584"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4AB951"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5B43363"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244A6F"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486C9F"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7C09F9"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9752D3"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51396D"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514DD17"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72BB08"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7E0F88"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267DFD" w14:textId="77777777" w:rsidR="0042613D" w:rsidRPr="00A40078" w:rsidRDefault="0042613D" w:rsidP="0042613D">
            <w:pPr>
              <w:rPr>
                <w:color w:val="000000"/>
                <w:sz w:val="16"/>
                <w:szCs w:val="16"/>
              </w:rPr>
            </w:pPr>
            <w:r w:rsidRPr="00A40078">
              <w:rPr>
                <w:color w:val="000000"/>
                <w:sz w:val="16"/>
                <w:szCs w:val="16"/>
              </w:rPr>
              <w:t>Х</w:t>
            </w:r>
          </w:p>
        </w:tc>
      </w:tr>
      <w:tr w:rsidR="0042613D" w:rsidRPr="00A40078" w14:paraId="09C61F80"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4B67DC1" w14:textId="77777777" w:rsidR="0042613D" w:rsidRPr="00A40078" w:rsidRDefault="0042613D" w:rsidP="0042613D">
            <w:pPr>
              <w:rPr>
                <w:color w:val="000000"/>
                <w:sz w:val="16"/>
                <w:szCs w:val="16"/>
              </w:rPr>
            </w:pPr>
            <w:r w:rsidRPr="00A40078">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5803183F" w14:textId="77777777" w:rsidR="0042613D" w:rsidRPr="00A40078" w:rsidRDefault="0042613D" w:rsidP="0042613D">
            <w:pPr>
              <w:rPr>
                <w:color w:val="000000"/>
                <w:sz w:val="16"/>
                <w:szCs w:val="16"/>
              </w:rPr>
            </w:pPr>
            <w:r w:rsidRPr="00A40078">
              <w:rPr>
                <w:color w:val="000000"/>
                <w:sz w:val="16"/>
                <w:szCs w:val="16"/>
              </w:rPr>
              <w:t>Глава 6. Наружные сети и сооружения водоснабжения, канализации, теплоснабжения и газоснабжения</w:t>
            </w:r>
          </w:p>
        </w:tc>
      </w:tr>
      <w:tr w:rsidR="0042613D" w:rsidRPr="00A40078" w14:paraId="15068E09"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0B33996" w14:textId="77777777" w:rsidR="0042613D" w:rsidRPr="00A40078" w:rsidRDefault="0042613D" w:rsidP="0042613D">
            <w:pPr>
              <w:rPr>
                <w:color w:val="000000"/>
                <w:sz w:val="16"/>
                <w:szCs w:val="16"/>
              </w:rPr>
            </w:pPr>
            <w:r w:rsidRPr="00A40078">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14:paraId="46B4D8ED" w14:textId="77777777" w:rsidR="0042613D" w:rsidRPr="00A40078" w:rsidRDefault="0042613D" w:rsidP="0042613D">
            <w:pPr>
              <w:rPr>
                <w:color w:val="000000"/>
                <w:sz w:val="16"/>
                <w:szCs w:val="16"/>
              </w:rPr>
            </w:pPr>
            <w:r w:rsidRPr="00A40078">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22F2E719" w14:textId="77777777" w:rsidR="0042613D" w:rsidRPr="00A40078" w:rsidRDefault="0042613D" w:rsidP="0042613D">
            <w:pPr>
              <w:rPr>
                <w:color w:val="000000"/>
                <w:sz w:val="16"/>
                <w:szCs w:val="16"/>
              </w:rPr>
            </w:pPr>
            <w:r w:rsidRPr="00A40078">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5B986C3E"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7D6F47"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22A7B9"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892F24"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E2293C"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4549C44"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CFBCE42"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248B34"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BFCF979"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FB578D"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5A765F"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7BCC30"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5537AF"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46244B"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EB246C"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4E0E82D"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337CEE2"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F0877FC"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2EFEE1F"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8EBA35"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8A5DC6"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E3C293A" w14:textId="77777777" w:rsidR="0042613D" w:rsidRPr="00A40078" w:rsidRDefault="0042613D" w:rsidP="0042613D">
            <w:pPr>
              <w:rPr>
                <w:color w:val="000000"/>
                <w:sz w:val="16"/>
                <w:szCs w:val="16"/>
              </w:rPr>
            </w:pPr>
            <w:r w:rsidRPr="00A40078">
              <w:rPr>
                <w:color w:val="000000"/>
                <w:sz w:val="16"/>
                <w:szCs w:val="16"/>
              </w:rPr>
              <w:t>Х</w:t>
            </w:r>
          </w:p>
        </w:tc>
      </w:tr>
      <w:tr w:rsidR="0042613D" w:rsidRPr="00A40078" w14:paraId="0E478408"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7839B67" w14:textId="77777777" w:rsidR="0042613D" w:rsidRPr="00A40078" w:rsidRDefault="0042613D" w:rsidP="0042613D">
            <w:pPr>
              <w:rPr>
                <w:color w:val="000000"/>
                <w:sz w:val="16"/>
                <w:szCs w:val="16"/>
              </w:rPr>
            </w:pPr>
            <w:r w:rsidRPr="00A40078">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14:paraId="4EED97BB" w14:textId="77777777" w:rsidR="0042613D" w:rsidRPr="00A40078" w:rsidRDefault="0042613D" w:rsidP="0042613D">
            <w:pPr>
              <w:rPr>
                <w:color w:val="000000"/>
                <w:sz w:val="16"/>
                <w:szCs w:val="16"/>
              </w:rPr>
            </w:pPr>
            <w:r w:rsidRPr="00A40078">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0BE2CE8F" w14:textId="77777777" w:rsidR="0042613D" w:rsidRPr="00A40078" w:rsidRDefault="0042613D" w:rsidP="0042613D">
            <w:pPr>
              <w:rPr>
                <w:color w:val="000000"/>
                <w:sz w:val="16"/>
                <w:szCs w:val="16"/>
              </w:rPr>
            </w:pPr>
            <w:r w:rsidRPr="00A40078">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171AED76"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F149377"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36A46FF"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F328DC3"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75459C"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FC4E5C"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56ED59"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DC4593"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65F4DD"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6FA1AB"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599FFBA"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F45DE8"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C3773B"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C1E621"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A655B4"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32D2CC"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CDD86A"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F44175"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80155E"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C0BE9F"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5D9CD3"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5613EE" w14:textId="77777777" w:rsidR="0042613D" w:rsidRPr="00A40078" w:rsidRDefault="0042613D" w:rsidP="0042613D">
            <w:pPr>
              <w:rPr>
                <w:color w:val="000000"/>
                <w:sz w:val="16"/>
                <w:szCs w:val="16"/>
              </w:rPr>
            </w:pPr>
            <w:r w:rsidRPr="00A40078">
              <w:rPr>
                <w:color w:val="000000"/>
                <w:sz w:val="16"/>
                <w:szCs w:val="16"/>
              </w:rPr>
              <w:t>Х</w:t>
            </w:r>
          </w:p>
        </w:tc>
      </w:tr>
      <w:tr w:rsidR="0042613D" w:rsidRPr="00A40078" w14:paraId="16D9EDB8"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8A0D00A" w14:textId="77777777" w:rsidR="0042613D" w:rsidRPr="00A40078" w:rsidRDefault="0042613D" w:rsidP="0042613D">
            <w:pPr>
              <w:rPr>
                <w:color w:val="000000"/>
                <w:sz w:val="16"/>
                <w:szCs w:val="16"/>
              </w:rPr>
            </w:pPr>
            <w:r w:rsidRPr="00A40078">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7C5A051E" w14:textId="77777777" w:rsidR="0042613D" w:rsidRPr="00A40078" w:rsidRDefault="0042613D" w:rsidP="0042613D">
            <w:pPr>
              <w:rPr>
                <w:color w:val="000000"/>
                <w:sz w:val="16"/>
                <w:szCs w:val="16"/>
              </w:rPr>
            </w:pPr>
            <w:r w:rsidRPr="00A40078">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248348E9"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90D39B"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12CDA7"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687289"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FEB6B4"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B3F56E"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DB2EDC"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A1AD13"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79951B"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E5A1987"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923F64"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968FCF"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517BFAE"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215AFE"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9AC8184"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F1641F"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9AB176"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96B830"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24C562"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B50010"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D0603E"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609233B"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7998040" w14:textId="77777777" w:rsidR="0042613D" w:rsidRPr="00A40078" w:rsidRDefault="0042613D" w:rsidP="0042613D">
            <w:pPr>
              <w:rPr>
                <w:color w:val="000000"/>
                <w:sz w:val="16"/>
                <w:szCs w:val="16"/>
              </w:rPr>
            </w:pPr>
            <w:r w:rsidRPr="00A40078">
              <w:rPr>
                <w:color w:val="000000"/>
                <w:sz w:val="16"/>
                <w:szCs w:val="16"/>
              </w:rPr>
              <w:t>Х</w:t>
            </w:r>
          </w:p>
        </w:tc>
      </w:tr>
      <w:tr w:rsidR="0042613D" w:rsidRPr="00A40078" w14:paraId="4253CFED"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18176D9" w14:textId="77777777" w:rsidR="0042613D" w:rsidRPr="00A40078" w:rsidRDefault="0042613D" w:rsidP="0042613D">
            <w:pPr>
              <w:rPr>
                <w:color w:val="000000"/>
                <w:sz w:val="16"/>
                <w:szCs w:val="16"/>
              </w:rPr>
            </w:pPr>
            <w:r w:rsidRPr="00A40078">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1EB935DB" w14:textId="77777777" w:rsidR="0042613D" w:rsidRPr="00A40078" w:rsidRDefault="0042613D" w:rsidP="0042613D">
            <w:pPr>
              <w:rPr>
                <w:color w:val="000000"/>
                <w:sz w:val="16"/>
                <w:szCs w:val="16"/>
              </w:rPr>
            </w:pPr>
            <w:r w:rsidRPr="00A40078">
              <w:rPr>
                <w:color w:val="000000"/>
                <w:sz w:val="16"/>
                <w:szCs w:val="16"/>
              </w:rPr>
              <w:t>Глава 7. Благоустройство и озеленение территории</w:t>
            </w:r>
          </w:p>
        </w:tc>
      </w:tr>
      <w:tr w:rsidR="0042613D" w:rsidRPr="00A40078" w14:paraId="0A0B43C5"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45C87DF" w14:textId="77777777" w:rsidR="0042613D" w:rsidRPr="00A40078" w:rsidRDefault="0042613D" w:rsidP="0042613D">
            <w:pPr>
              <w:rPr>
                <w:color w:val="000000"/>
                <w:sz w:val="16"/>
                <w:szCs w:val="16"/>
              </w:rPr>
            </w:pPr>
            <w:r w:rsidRPr="00A40078">
              <w:rPr>
                <w:color w:val="000000"/>
                <w:sz w:val="16"/>
                <w:szCs w:val="16"/>
              </w:rPr>
              <w:t>7-1</w:t>
            </w:r>
          </w:p>
        </w:tc>
        <w:tc>
          <w:tcPr>
            <w:tcW w:w="1322" w:type="dxa"/>
            <w:tcBorders>
              <w:top w:val="nil"/>
              <w:left w:val="nil"/>
              <w:bottom w:val="single" w:sz="8" w:space="0" w:color="auto"/>
              <w:right w:val="single" w:sz="8" w:space="0" w:color="auto"/>
            </w:tcBorders>
            <w:shd w:val="clear" w:color="auto" w:fill="auto"/>
            <w:vAlign w:val="bottom"/>
            <w:hideMark/>
          </w:tcPr>
          <w:p w14:paraId="0CD54883" w14:textId="77777777" w:rsidR="0042613D" w:rsidRPr="00A40078" w:rsidRDefault="0042613D" w:rsidP="0042613D">
            <w:pPr>
              <w:rPr>
                <w:color w:val="000000"/>
                <w:sz w:val="16"/>
                <w:szCs w:val="16"/>
              </w:rPr>
            </w:pPr>
            <w:r w:rsidRPr="00A40078">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6D4B7C8A" w14:textId="77777777" w:rsidR="0042613D" w:rsidRPr="00A40078" w:rsidRDefault="0042613D" w:rsidP="0042613D">
            <w:pPr>
              <w:rPr>
                <w:color w:val="000000"/>
                <w:sz w:val="16"/>
                <w:szCs w:val="16"/>
              </w:rPr>
            </w:pPr>
            <w:r w:rsidRPr="00A40078">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03F5A7C2"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2316711"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4BA362"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C7C6E3"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725CC9A"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271D7D"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A333AD"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B0269F0"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A6D9DB"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006CD8"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5C5C7C"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54B57E"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C3A8AB"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C2A98BE"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3264CD"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51D3A8"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319CF0"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55E72E9"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6B38AC"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6A0B21"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39D983"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5A5F6A" w14:textId="77777777" w:rsidR="0042613D" w:rsidRPr="00A40078" w:rsidRDefault="0042613D" w:rsidP="0042613D">
            <w:pPr>
              <w:rPr>
                <w:color w:val="000000"/>
                <w:sz w:val="16"/>
                <w:szCs w:val="16"/>
              </w:rPr>
            </w:pPr>
            <w:r w:rsidRPr="00A40078">
              <w:rPr>
                <w:color w:val="000000"/>
                <w:sz w:val="16"/>
                <w:szCs w:val="16"/>
              </w:rPr>
              <w:t>Х</w:t>
            </w:r>
          </w:p>
        </w:tc>
      </w:tr>
      <w:tr w:rsidR="0042613D" w:rsidRPr="00A40078" w14:paraId="7DADD2EA"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D33A35F" w14:textId="77777777" w:rsidR="0042613D" w:rsidRPr="00A40078" w:rsidRDefault="0042613D" w:rsidP="0042613D">
            <w:pPr>
              <w:rPr>
                <w:color w:val="000000"/>
                <w:sz w:val="16"/>
                <w:szCs w:val="16"/>
              </w:rPr>
            </w:pPr>
            <w:r w:rsidRPr="00A40078">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710F664D" w14:textId="77777777" w:rsidR="0042613D" w:rsidRPr="00A40078" w:rsidRDefault="0042613D" w:rsidP="0042613D">
            <w:pPr>
              <w:rPr>
                <w:color w:val="000000"/>
                <w:sz w:val="16"/>
                <w:szCs w:val="16"/>
              </w:rPr>
            </w:pPr>
            <w:r w:rsidRPr="00A40078">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76D47C4C"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B17834"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35D41D3"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B31ACF"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186B43"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D7D11E"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7E3554"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D0B1A8"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73C4137"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9EA3E2"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020B2F"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741478"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F4205F3"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2EB2A9F"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CEEC9B"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57BDCA"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18D328"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69B192"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CE1A9B"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DFB415"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0C4234"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547DAF"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6696A3" w14:textId="77777777" w:rsidR="0042613D" w:rsidRPr="00A40078" w:rsidRDefault="0042613D" w:rsidP="0042613D">
            <w:pPr>
              <w:rPr>
                <w:color w:val="000000"/>
                <w:sz w:val="16"/>
                <w:szCs w:val="16"/>
              </w:rPr>
            </w:pPr>
            <w:r w:rsidRPr="00A40078">
              <w:rPr>
                <w:color w:val="000000"/>
                <w:sz w:val="16"/>
                <w:szCs w:val="16"/>
              </w:rPr>
              <w:t>Х</w:t>
            </w:r>
          </w:p>
        </w:tc>
      </w:tr>
      <w:tr w:rsidR="0042613D" w:rsidRPr="00A40078" w14:paraId="0137DA43"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08143D6" w14:textId="77777777" w:rsidR="0042613D" w:rsidRPr="00A40078" w:rsidRDefault="0042613D" w:rsidP="0042613D">
            <w:pPr>
              <w:rPr>
                <w:color w:val="000000"/>
                <w:sz w:val="16"/>
                <w:szCs w:val="16"/>
              </w:rPr>
            </w:pPr>
            <w:r w:rsidRPr="00A40078">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4A1420B7" w14:textId="77777777" w:rsidR="0042613D" w:rsidRPr="00A40078" w:rsidRDefault="0042613D" w:rsidP="0042613D">
            <w:pPr>
              <w:rPr>
                <w:color w:val="000000"/>
                <w:sz w:val="16"/>
                <w:szCs w:val="16"/>
              </w:rPr>
            </w:pPr>
            <w:r w:rsidRPr="00A40078">
              <w:rPr>
                <w:color w:val="000000"/>
                <w:sz w:val="16"/>
                <w:szCs w:val="16"/>
              </w:rPr>
              <w:t>Глава 8. Временные здания и сооружения</w:t>
            </w:r>
          </w:p>
        </w:tc>
      </w:tr>
      <w:tr w:rsidR="0042613D" w:rsidRPr="00A40078" w14:paraId="0D88DE5B" w14:textId="77777777" w:rsidTr="0042613D">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6BCDE48" w14:textId="77777777" w:rsidR="0042613D" w:rsidRPr="00A40078" w:rsidRDefault="0042613D" w:rsidP="0042613D">
            <w:pPr>
              <w:rPr>
                <w:color w:val="000000"/>
                <w:sz w:val="16"/>
                <w:szCs w:val="16"/>
              </w:rPr>
            </w:pPr>
            <w:r w:rsidRPr="00A40078">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26A854DD" w14:textId="77777777" w:rsidR="0042613D" w:rsidRPr="00A40078" w:rsidRDefault="0042613D" w:rsidP="0042613D">
            <w:pPr>
              <w:rPr>
                <w:color w:val="000000"/>
                <w:sz w:val="16"/>
                <w:szCs w:val="16"/>
              </w:rPr>
            </w:pPr>
            <w:r w:rsidRPr="00A40078">
              <w:rPr>
                <w:color w:val="000000"/>
                <w:sz w:val="16"/>
                <w:szCs w:val="16"/>
              </w:rPr>
              <w:t>ВЛ - 3,3 % от СМР</w:t>
            </w:r>
          </w:p>
        </w:tc>
        <w:tc>
          <w:tcPr>
            <w:tcW w:w="960" w:type="dxa"/>
            <w:tcBorders>
              <w:top w:val="nil"/>
              <w:left w:val="nil"/>
              <w:bottom w:val="single" w:sz="8" w:space="0" w:color="auto"/>
              <w:right w:val="single" w:sz="8" w:space="0" w:color="auto"/>
            </w:tcBorders>
            <w:shd w:val="clear" w:color="auto" w:fill="auto"/>
            <w:vAlign w:val="bottom"/>
            <w:hideMark/>
          </w:tcPr>
          <w:p w14:paraId="22CC6606" w14:textId="77777777" w:rsidR="0042613D" w:rsidRPr="00A40078" w:rsidRDefault="0042613D" w:rsidP="0042613D">
            <w:pPr>
              <w:rPr>
                <w:color w:val="000000"/>
                <w:sz w:val="16"/>
                <w:szCs w:val="16"/>
              </w:rPr>
            </w:pPr>
            <w:r w:rsidRPr="00A40078">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1672AF73"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C19C41"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943C69"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DE56F8"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BB453B"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5BB9CE"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F3F7B6"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730630"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C1500E"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3290327"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6AAF61"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2D70FA1"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7F62D7"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FF934A"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C27F23"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9421EE"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E6747D"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0FAEC3"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B03007"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2F576E"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539FD76"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BD8449" w14:textId="77777777" w:rsidR="0042613D" w:rsidRPr="00A40078" w:rsidRDefault="0042613D" w:rsidP="0042613D">
            <w:pPr>
              <w:rPr>
                <w:color w:val="000000"/>
                <w:sz w:val="16"/>
                <w:szCs w:val="16"/>
              </w:rPr>
            </w:pPr>
            <w:r w:rsidRPr="00A40078">
              <w:rPr>
                <w:color w:val="000000"/>
                <w:sz w:val="16"/>
                <w:szCs w:val="16"/>
              </w:rPr>
              <w:t>Х</w:t>
            </w:r>
          </w:p>
        </w:tc>
      </w:tr>
      <w:tr w:rsidR="0042613D" w:rsidRPr="00A40078" w14:paraId="52A00BCA" w14:textId="77777777" w:rsidTr="0042613D">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6C70A05" w14:textId="77777777" w:rsidR="0042613D" w:rsidRPr="00A40078" w:rsidRDefault="0042613D" w:rsidP="0042613D">
            <w:pPr>
              <w:rPr>
                <w:color w:val="000000"/>
                <w:sz w:val="16"/>
                <w:szCs w:val="16"/>
              </w:rPr>
            </w:pPr>
            <w:r w:rsidRPr="00A40078">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2CD84E2A" w14:textId="77777777" w:rsidR="0042613D" w:rsidRPr="00A40078" w:rsidRDefault="0042613D" w:rsidP="0042613D">
            <w:pPr>
              <w:rPr>
                <w:color w:val="000000"/>
                <w:sz w:val="16"/>
                <w:szCs w:val="16"/>
              </w:rPr>
            </w:pPr>
            <w:r w:rsidRPr="00A40078">
              <w:rPr>
                <w:color w:val="000000"/>
                <w:sz w:val="16"/>
                <w:szCs w:val="16"/>
              </w:rPr>
              <w:t>ПС - 3,9% от СМР</w:t>
            </w:r>
          </w:p>
        </w:tc>
        <w:tc>
          <w:tcPr>
            <w:tcW w:w="960" w:type="dxa"/>
            <w:tcBorders>
              <w:top w:val="nil"/>
              <w:left w:val="nil"/>
              <w:bottom w:val="single" w:sz="8" w:space="0" w:color="auto"/>
              <w:right w:val="single" w:sz="8" w:space="0" w:color="auto"/>
            </w:tcBorders>
            <w:shd w:val="clear" w:color="auto" w:fill="auto"/>
            <w:vAlign w:val="bottom"/>
            <w:hideMark/>
          </w:tcPr>
          <w:p w14:paraId="013B6DC4" w14:textId="77777777" w:rsidR="0042613D" w:rsidRPr="00A40078" w:rsidRDefault="0042613D" w:rsidP="0042613D">
            <w:pPr>
              <w:rPr>
                <w:color w:val="000000"/>
                <w:sz w:val="16"/>
                <w:szCs w:val="16"/>
              </w:rPr>
            </w:pPr>
            <w:r w:rsidRPr="00A40078">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5FEE96C6"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1B07F7"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B0D7276"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ECE9A4"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CC0B13"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D1B137"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88789A"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877BD3"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A5F2E4"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63F93B"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5D358E"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DC82B9"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8FA987"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679455"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B2571F"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C51CB9"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EBC496"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E1B775"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480535"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EFC85E9"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AA3CAB"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5E6643B" w14:textId="77777777" w:rsidR="0042613D" w:rsidRPr="00A40078" w:rsidRDefault="0042613D" w:rsidP="0042613D">
            <w:pPr>
              <w:rPr>
                <w:color w:val="000000"/>
                <w:sz w:val="16"/>
                <w:szCs w:val="16"/>
              </w:rPr>
            </w:pPr>
            <w:r w:rsidRPr="00A40078">
              <w:rPr>
                <w:color w:val="000000"/>
                <w:sz w:val="16"/>
                <w:szCs w:val="16"/>
              </w:rPr>
              <w:t>Х</w:t>
            </w:r>
          </w:p>
        </w:tc>
      </w:tr>
      <w:tr w:rsidR="0042613D" w:rsidRPr="00A40078" w14:paraId="370D479C"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0F134D9" w14:textId="77777777" w:rsidR="0042613D" w:rsidRPr="00A40078" w:rsidRDefault="0042613D" w:rsidP="0042613D">
            <w:pPr>
              <w:rPr>
                <w:color w:val="000000"/>
                <w:sz w:val="16"/>
                <w:szCs w:val="16"/>
              </w:rPr>
            </w:pPr>
            <w:r w:rsidRPr="00A40078">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20855B53" w14:textId="77777777" w:rsidR="0042613D" w:rsidRPr="00A40078" w:rsidRDefault="0042613D" w:rsidP="0042613D">
            <w:pPr>
              <w:rPr>
                <w:color w:val="000000"/>
                <w:sz w:val="16"/>
                <w:szCs w:val="16"/>
              </w:rPr>
            </w:pPr>
            <w:r w:rsidRPr="00A40078">
              <w:rPr>
                <w:color w:val="000000"/>
                <w:sz w:val="16"/>
                <w:szCs w:val="16"/>
              </w:rPr>
              <w:t>Глава 9. Прочие работы и затраты</w:t>
            </w:r>
          </w:p>
        </w:tc>
      </w:tr>
      <w:tr w:rsidR="0042613D" w:rsidRPr="00A40078" w14:paraId="5FA27778" w14:textId="77777777" w:rsidTr="0042613D">
        <w:trPr>
          <w:trHeight w:val="13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380F7F4" w14:textId="77777777" w:rsidR="0042613D" w:rsidRPr="00A40078" w:rsidRDefault="0042613D" w:rsidP="0042613D">
            <w:pPr>
              <w:rPr>
                <w:color w:val="000000"/>
                <w:sz w:val="16"/>
                <w:szCs w:val="16"/>
              </w:rPr>
            </w:pPr>
            <w:r w:rsidRPr="00A40078">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55B4FBAB" w14:textId="77777777" w:rsidR="0042613D" w:rsidRPr="00A40078" w:rsidRDefault="0042613D" w:rsidP="0042613D">
            <w:pPr>
              <w:rPr>
                <w:color w:val="000000"/>
                <w:sz w:val="16"/>
                <w:szCs w:val="16"/>
              </w:rPr>
            </w:pPr>
            <w:r w:rsidRPr="00A40078">
              <w:rPr>
                <w:color w:val="000000"/>
                <w:sz w:val="16"/>
                <w:szCs w:val="16"/>
              </w:rPr>
              <w:t xml:space="preserve">Затраты при производстве СМР в зимнее время </w:t>
            </w:r>
          </w:p>
        </w:tc>
        <w:tc>
          <w:tcPr>
            <w:tcW w:w="960" w:type="dxa"/>
            <w:tcBorders>
              <w:top w:val="nil"/>
              <w:left w:val="nil"/>
              <w:bottom w:val="single" w:sz="8" w:space="0" w:color="auto"/>
              <w:right w:val="single" w:sz="8" w:space="0" w:color="auto"/>
            </w:tcBorders>
            <w:shd w:val="clear" w:color="auto" w:fill="auto"/>
            <w:vAlign w:val="bottom"/>
            <w:hideMark/>
          </w:tcPr>
          <w:p w14:paraId="1B27B986" w14:textId="77777777" w:rsidR="0042613D" w:rsidRPr="00A40078" w:rsidRDefault="0042613D" w:rsidP="0042613D">
            <w:pPr>
              <w:rPr>
                <w:color w:val="000000"/>
                <w:sz w:val="16"/>
                <w:szCs w:val="16"/>
              </w:rPr>
            </w:pPr>
            <w:r w:rsidRPr="00A40078">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5E04FA75"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093DDD"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96F536"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34A2616"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EA3D8DB"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C3329C"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7957A0"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235D81"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C70989"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C5A749"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AF5F2F"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FE34261"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C762E79"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E1AA60"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521D95"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45CEF3"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E20F074"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B58A7B"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8E44C2"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FF0A989"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EA4B0A7"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19E63D" w14:textId="77777777" w:rsidR="0042613D" w:rsidRPr="00A40078" w:rsidRDefault="0042613D" w:rsidP="0042613D">
            <w:pPr>
              <w:rPr>
                <w:color w:val="000000"/>
                <w:sz w:val="16"/>
                <w:szCs w:val="16"/>
              </w:rPr>
            </w:pPr>
            <w:r w:rsidRPr="00A40078">
              <w:rPr>
                <w:color w:val="000000"/>
                <w:sz w:val="16"/>
                <w:szCs w:val="16"/>
              </w:rPr>
              <w:t>Х</w:t>
            </w:r>
          </w:p>
        </w:tc>
      </w:tr>
      <w:tr w:rsidR="0042613D" w:rsidRPr="00A40078" w14:paraId="0E0C201F"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6CE111B" w14:textId="77777777" w:rsidR="0042613D" w:rsidRPr="00A40078" w:rsidRDefault="0042613D" w:rsidP="0042613D">
            <w:pPr>
              <w:rPr>
                <w:color w:val="000000"/>
                <w:sz w:val="16"/>
                <w:szCs w:val="16"/>
              </w:rPr>
            </w:pPr>
            <w:r w:rsidRPr="00A40078">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5A7322D5" w14:textId="77777777" w:rsidR="0042613D" w:rsidRPr="00A40078" w:rsidRDefault="0042613D" w:rsidP="0042613D">
            <w:pPr>
              <w:rPr>
                <w:color w:val="000000"/>
                <w:sz w:val="16"/>
                <w:szCs w:val="16"/>
              </w:rPr>
            </w:pPr>
            <w:r w:rsidRPr="00A40078">
              <w:rPr>
                <w:color w:val="000000"/>
                <w:sz w:val="16"/>
                <w:szCs w:val="16"/>
              </w:rPr>
              <w:t>Пуско-наладочные работы и испытания</w:t>
            </w:r>
          </w:p>
        </w:tc>
      </w:tr>
      <w:tr w:rsidR="0042613D" w:rsidRPr="00A40078" w14:paraId="1B533F4C"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238F778" w14:textId="77777777" w:rsidR="0042613D" w:rsidRPr="00A40078" w:rsidRDefault="0042613D" w:rsidP="0042613D">
            <w:pPr>
              <w:rPr>
                <w:color w:val="000000"/>
                <w:sz w:val="16"/>
                <w:szCs w:val="16"/>
              </w:rPr>
            </w:pPr>
            <w:r w:rsidRPr="00A40078">
              <w:rPr>
                <w:color w:val="000000"/>
                <w:sz w:val="16"/>
                <w:szCs w:val="16"/>
              </w:rPr>
              <w:t>9-1</w:t>
            </w:r>
          </w:p>
        </w:tc>
        <w:tc>
          <w:tcPr>
            <w:tcW w:w="1322" w:type="dxa"/>
            <w:tcBorders>
              <w:top w:val="nil"/>
              <w:left w:val="nil"/>
              <w:bottom w:val="single" w:sz="8" w:space="0" w:color="auto"/>
              <w:right w:val="single" w:sz="8" w:space="0" w:color="auto"/>
            </w:tcBorders>
            <w:shd w:val="clear" w:color="auto" w:fill="auto"/>
            <w:vAlign w:val="bottom"/>
            <w:hideMark/>
          </w:tcPr>
          <w:p w14:paraId="5E7A5E87" w14:textId="77777777" w:rsidR="0042613D" w:rsidRPr="00A40078" w:rsidRDefault="0042613D" w:rsidP="0042613D">
            <w:pPr>
              <w:rPr>
                <w:color w:val="000000"/>
                <w:sz w:val="16"/>
                <w:szCs w:val="16"/>
              </w:rPr>
            </w:pPr>
            <w:r w:rsidRPr="00A40078">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17895A22" w14:textId="77777777" w:rsidR="0042613D" w:rsidRPr="00A40078" w:rsidRDefault="0042613D" w:rsidP="0042613D">
            <w:pPr>
              <w:rPr>
                <w:color w:val="000000"/>
                <w:sz w:val="16"/>
                <w:szCs w:val="16"/>
              </w:rPr>
            </w:pPr>
            <w:r w:rsidRPr="00A40078">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0B5382DA"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CF9706"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E19300"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D14E53"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7B6B280"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EAA500"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2C8DC4D"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B82DA6"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BBEB35"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63B290C"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A26E33"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6A873F"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D36B3A"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C58D20"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C3E49B"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6024C"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32FE57"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543C8E"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3A3CB42"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B97B3D"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B9D250"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6C62A58" w14:textId="77777777" w:rsidR="0042613D" w:rsidRPr="00A40078" w:rsidRDefault="0042613D" w:rsidP="0042613D">
            <w:pPr>
              <w:rPr>
                <w:color w:val="000000"/>
                <w:sz w:val="16"/>
                <w:szCs w:val="16"/>
              </w:rPr>
            </w:pPr>
            <w:r w:rsidRPr="00A40078">
              <w:rPr>
                <w:color w:val="000000"/>
                <w:sz w:val="16"/>
                <w:szCs w:val="16"/>
              </w:rPr>
              <w:t>Х</w:t>
            </w:r>
          </w:p>
        </w:tc>
      </w:tr>
      <w:tr w:rsidR="0042613D" w:rsidRPr="00A40078" w14:paraId="2B8368AA"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3B00B77" w14:textId="77777777" w:rsidR="0042613D" w:rsidRPr="00A40078" w:rsidRDefault="0042613D" w:rsidP="0042613D">
            <w:pPr>
              <w:rPr>
                <w:color w:val="000000"/>
                <w:sz w:val="16"/>
                <w:szCs w:val="16"/>
              </w:rPr>
            </w:pPr>
            <w:r w:rsidRPr="00A40078">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73B4D1A8" w14:textId="77777777" w:rsidR="0042613D" w:rsidRPr="00A40078" w:rsidRDefault="0042613D" w:rsidP="0042613D">
            <w:pPr>
              <w:rPr>
                <w:color w:val="000000"/>
                <w:sz w:val="16"/>
                <w:szCs w:val="16"/>
              </w:rPr>
            </w:pPr>
            <w:r w:rsidRPr="00A40078">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7ADC1CC7"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48FD25"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246236"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D88F6D"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5033252"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AE5904"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99D781"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ED3CD1"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142E64E"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8A2A03"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57A693D"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243330"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CC6CBD"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746043"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9D9665"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39F9967"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CCCCFCC"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4C949C"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EDF3CC"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AEABC1"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FFF25D"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01BF29"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0F7EE1" w14:textId="77777777" w:rsidR="0042613D" w:rsidRPr="00A40078" w:rsidRDefault="0042613D" w:rsidP="0042613D">
            <w:pPr>
              <w:rPr>
                <w:color w:val="000000"/>
                <w:sz w:val="16"/>
                <w:szCs w:val="16"/>
              </w:rPr>
            </w:pPr>
            <w:r w:rsidRPr="00A40078">
              <w:rPr>
                <w:color w:val="000000"/>
                <w:sz w:val="16"/>
                <w:szCs w:val="16"/>
              </w:rPr>
              <w:t>Х</w:t>
            </w:r>
          </w:p>
        </w:tc>
      </w:tr>
      <w:tr w:rsidR="0042613D" w:rsidRPr="00A40078" w14:paraId="5B1CFFCC"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B52FCF3" w14:textId="77777777" w:rsidR="0042613D" w:rsidRPr="00A40078" w:rsidRDefault="0042613D" w:rsidP="0042613D">
            <w:pPr>
              <w:rPr>
                <w:color w:val="000000"/>
                <w:sz w:val="16"/>
                <w:szCs w:val="16"/>
              </w:rPr>
            </w:pPr>
            <w:r w:rsidRPr="00A40078">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69BEE325" w14:textId="77777777" w:rsidR="0042613D" w:rsidRPr="00A40078" w:rsidRDefault="0042613D" w:rsidP="0042613D">
            <w:pPr>
              <w:rPr>
                <w:color w:val="000000"/>
                <w:sz w:val="16"/>
                <w:szCs w:val="16"/>
              </w:rPr>
            </w:pPr>
            <w:r w:rsidRPr="00A40078">
              <w:rPr>
                <w:color w:val="000000"/>
                <w:sz w:val="16"/>
                <w:szCs w:val="16"/>
              </w:rPr>
              <w:t>Глава 10. Содержание службы заказчика. Строительный контроль.</w:t>
            </w:r>
          </w:p>
        </w:tc>
      </w:tr>
      <w:tr w:rsidR="0042613D" w:rsidRPr="00A40078" w14:paraId="568E75E2" w14:textId="77777777" w:rsidTr="0042613D">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28E0A88" w14:textId="77777777" w:rsidR="0042613D" w:rsidRPr="00A40078" w:rsidRDefault="0042613D" w:rsidP="0042613D">
            <w:pPr>
              <w:rPr>
                <w:color w:val="000000"/>
                <w:sz w:val="16"/>
                <w:szCs w:val="16"/>
              </w:rPr>
            </w:pPr>
            <w:r w:rsidRPr="00A40078">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1E36B995" w14:textId="77777777" w:rsidR="0042613D" w:rsidRPr="00A40078" w:rsidRDefault="0042613D" w:rsidP="0042613D">
            <w:pPr>
              <w:rPr>
                <w:color w:val="000000"/>
                <w:sz w:val="16"/>
                <w:szCs w:val="16"/>
              </w:rPr>
            </w:pPr>
            <w:r w:rsidRPr="00A40078">
              <w:rPr>
                <w:color w:val="000000"/>
                <w:sz w:val="16"/>
                <w:szCs w:val="16"/>
              </w:rPr>
              <w:t>Содержание службы заказчика</w:t>
            </w:r>
          </w:p>
        </w:tc>
        <w:tc>
          <w:tcPr>
            <w:tcW w:w="960" w:type="dxa"/>
            <w:tcBorders>
              <w:top w:val="nil"/>
              <w:left w:val="nil"/>
              <w:bottom w:val="single" w:sz="8" w:space="0" w:color="auto"/>
              <w:right w:val="single" w:sz="8" w:space="0" w:color="auto"/>
            </w:tcBorders>
            <w:shd w:val="clear" w:color="auto" w:fill="auto"/>
            <w:vAlign w:val="bottom"/>
            <w:hideMark/>
          </w:tcPr>
          <w:p w14:paraId="347A491F" w14:textId="77777777" w:rsidR="0042613D" w:rsidRPr="00A40078" w:rsidRDefault="0042613D" w:rsidP="0042613D">
            <w:pPr>
              <w:rPr>
                <w:color w:val="000000"/>
                <w:sz w:val="16"/>
                <w:szCs w:val="16"/>
              </w:rPr>
            </w:pPr>
            <w:r w:rsidRPr="00A40078">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253F963"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931D9C"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E3D0EC"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6D2D343"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FF8FF9"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432D1C"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264326"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1EAB037"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771CA7"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92F103"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34B85D"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918B12"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E910FBA"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E151269"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97016B1"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236841"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636B4B"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17E274"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9575D8D"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7ACA2CB"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EE24E8"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F0AA5FA" w14:textId="77777777" w:rsidR="0042613D" w:rsidRPr="00A40078" w:rsidRDefault="0042613D" w:rsidP="0042613D">
            <w:pPr>
              <w:rPr>
                <w:color w:val="000000"/>
                <w:sz w:val="16"/>
                <w:szCs w:val="16"/>
              </w:rPr>
            </w:pPr>
            <w:r w:rsidRPr="00A40078">
              <w:rPr>
                <w:color w:val="000000"/>
                <w:sz w:val="16"/>
                <w:szCs w:val="16"/>
              </w:rPr>
              <w:t>Х</w:t>
            </w:r>
          </w:p>
        </w:tc>
      </w:tr>
      <w:tr w:rsidR="0042613D" w:rsidRPr="00A40078" w14:paraId="0F84E2A3"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tcPr>
          <w:p w14:paraId="324D47ED" w14:textId="77777777" w:rsidR="0042613D" w:rsidRPr="00A40078" w:rsidRDefault="0042613D" w:rsidP="0042613D">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14:paraId="59CD2D5B" w14:textId="77777777" w:rsidR="0042613D" w:rsidRPr="00A40078" w:rsidRDefault="0042613D" w:rsidP="0042613D">
            <w:pPr>
              <w:rPr>
                <w:color w:val="000000"/>
                <w:sz w:val="16"/>
                <w:szCs w:val="16"/>
              </w:rPr>
            </w:pPr>
            <w:r w:rsidRPr="00A40078">
              <w:rPr>
                <w:color w:val="000000"/>
                <w:sz w:val="16"/>
                <w:szCs w:val="16"/>
              </w:rPr>
              <w:t>Строительный контроль</w:t>
            </w:r>
          </w:p>
        </w:tc>
        <w:tc>
          <w:tcPr>
            <w:tcW w:w="960" w:type="dxa"/>
            <w:tcBorders>
              <w:top w:val="nil"/>
              <w:left w:val="nil"/>
              <w:bottom w:val="single" w:sz="8" w:space="0" w:color="auto"/>
              <w:right w:val="single" w:sz="8" w:space="0" w:color="auto"/>
            </w:tcBorders>
            <w:shd w:val="clear" w:color="auto" w:fill="auto"/>
            <w:vAlign w:val="bottom"/>
          </w:tcPr>
          <w:p w14:paraId="2F51E93B" w14:textId="77777777"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46D48DC" w14:textId="77777777"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1F910441" w14:textId="77777777"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195CED7C" w14:textId="77777777"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1D0F668C" w14:textId="77777777"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2DDBAAF" w14:textId="77777777"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3F4FC3C2" w14:textId="77777777"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215D0CD" w14:textId="77777777"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9F834D2" w14:textId="77777777"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20F28F1" w14:textId="77777777"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AA2786C" w14:textId="77777777"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35F29D07" w14:textId="77777777"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377EEE8F" w14:textId="77777777"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1B92B5B3" w14:textId="77777777"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66514E05" w14:textId="77777777"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82B0648" w14:textId="77777777"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59CEAA7" w14:textId="77777777"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6FE2AAC2" w14:textId="77777777"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65BDC71D" w14:textId="77777777"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3C8CA071" w14:textId="77777777"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9F3E105" w14:textId="77777777"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1C0C7215" w14:textId="77777777"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4814D72" w14:textId="77777777" w:rsidR="0042613D" w:rsidRPr="00A40078" w:rsidRDefault="0042613D" w:rsidP="0042613D">
            <w:pPr>
              <w:rPr>
                <w:color w:val="000000"/>
                <w:sz w:val="16"/>
                <w:szCs w:val="16"/>
              </w:rPr>
            </w:pPr>
          </w:p>
        </w:tc>
      </w:tr>
      <w:tr w:rsidR="0042613D" w:rsidRPr="00A40078" w14:paraId="717A0E49"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F740FB" w14:textId="77777777" w:rsidR="0042613D" w:rsidRPr="00A40078" w:rsidRDefault="0042613D" w:rsidP="0042613D">
            <w:pPr>
              <w:rPr>
                <w:color w:val="000000"/>
                <w:sz w:val="16"/>
                <w:szCs w:val="16"/>
              </w:rPr>
            </w:pPr>
            <w:r w:rsidRPr="00A40078">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6384DF1B" w14:textId="77777777" w:rsidR="0042613D" w:rsidRPr="00A40078" w:rsidRDefault="0042613D" w:rsidP="0042613D">
            <w:pPr>
              <w:rPr>
                <w:color w:val="000000"/>
                <w:sz w:val="16"/>
                <w:szCs w:val="16"/>
              </w:rPr>
            </w:pPr>
            <w:r w:rsidRPr="00A40078">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7B700DCF"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CEB9D5"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BBEF21"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9D19B29"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3A2307"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5E80AF"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7B9BCE"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150CB1"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94E0DB"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830374"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286770"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14F58D"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1CEF1A"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0D79DB"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908B65B"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4874D5"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CB6FCED"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11D927"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EC48AD3"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0EC2CF"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2541FF2"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5A48DB"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A9A70A" w14:textId="77777777" w:rsidR="0042613D" w:rsidRPr="00A40078" w:rsidRDefault="0042613D" w:rsidP="0042613D">
            <w:pPr>
              <w:rPr>
                <w:color w:val="000000"/>
                <w:sz w:val="16"/>
                <w:szCs w:val="16"/>
              </w:rPr>
            </w:pPr>
            <w:r w:rsidRPr="00A40078">
              <w:rPr>
                <w:color w:val="000000"/>
                <w:sz w:val="16"/>
                <w:szCs w:val="16"/>
              </w:rPr>
              <w:t>Х</w:t>
            </w:r>
          </w:p>
        </w:tc>
      </w:tr>
      <w:tr w:rsidR="0042613D" w:rsidRPr="00A40078" w14:paraId="54576D1D"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282F6D6" w14:textId="77777777" w:rsidR="0042613D" w:rsidRPr="00A40078" w:rsidRDefault="0042613D" w:rsidP="0042613D">
            <w:pPr>
              <w:rPr>
                <w:color w:val="000000"/>
                <w:sz w:val="16"/>
                <w:szCs w:val="16"/>
              </w:rPr>
            </w:pPr>
            <w:r w:rsidRPr="00A40078">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14:paraId="2544545F" w14:textId="77777777" w:rsidR="0042613D" w:rsidRPr="00A40078" w:rsidRDefault="0042613D" w:rsidP="0042613D">
            <w:pPr>
              <w:rPr>
                <w:color w:val="000000"/>
                <w:sz w:val="16"/>
                <w:szCs w:val="16"/>
              </w:rPr>
            </w:pPr>
            <w:r w:rsidRPr="00A40078">
              <w:rPr>
                <w:color w:val="000000"/>
                <w:sz w:val="16"/>
                <w:szCs w:val="16"/>
              </w:rPr>
              <w:t>ВСЕГО по Главе 10</w:t>
            </w:r>
          </w:p>
        </w:tc>
        <w:tc>
          <w:tcPr>
            <w:tcW w:w="840" w:type="dxa"/>
            <w:tcBorders>
              <w:top w:val="nil"/>
              <w:left w:val="nil"/>
              <w:bottom w:val="single" w:sz="8" w:space="0" w:color="auto"/>
              <w:right w:val="single" w:sz="8" w:space="0" w:color="auto"/>
            </w:tcBorders>
            <w:shd w:val="clear" w:color="auto" w:fill="auto"/>
            <w:vAlign w:val="bottom"/>
            <w:hideMark/>
          </w:tcPr>
          <w:p w14:paraId="49659841"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8EC3FD"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019A99"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94C9AE"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C09F9D8"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5C2A0F2"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6A536B5"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30B2F2"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4DA4B0"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B3C54F"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A54B95"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514B79"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C95194"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D4B4E78"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0E11CF"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CDFF39"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C5236A"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ECA76C"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DFB545"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73A0C81"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FE950C"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A89B36" w14:textId="77777777" w:rsidR="0042613D" w:rsidRPr="00A40078" w:rsidRDefault="0042613D" w:rsidP="0042613D">
            <w:pPr>
              <w:rPr>
                <w:color w:val="000000"/>
                <w:sz w:val="16"/>
                <w:szCs w:val="16"/>
              </w:rPr>
            </w:pPr>
            <w:r w:rsidRPr="00A40078">
              <w:rPr>
                <w:color w:val="000000"/>
                <w:sz w:val="16"/>
                <w:szCs w:val="16"/>
              </w:rPr>
              <w:t>∑</w:t>
            </w:r>
          </w:p>
        </w:tc>
      </w:tr>
      <w:tr w:rsidR="0042613D" w:rsidRPr="00A40078" w14:paraId="5E9D08A0"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901CD2C" w14:textId="77777777" w:rsidR="0042613D" w:rsidRPr="00A40078" w:rsidRDefault="0042613D" w:rsidP="0042613D">
            <w:pPr>
              <w:rPr>
                <w:color w:val="000000"/>
                <w:sz w:val="16"/>
                <w:szCs w:val="16"/>
              </w:rPr>
            </w:pPr>
            <w:r w:rsidRPr="00A40078">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1528F072" w14:textId="77777777" w:rsidR="0042613D" w:rsidRPr="00A40078" w:rsidRDefault="0042613D" w:rsidP="0042613D">
            <w:pPr>
              <w:rPr>
                <w:color w:val="000000"/>
                <w:sz w:val="16"/>
                <w:szCs w:val="16"/>
              </w:rPr>
            </w:pPr>
            <w:r w:rsidRPr="00A40078">
              <w:rPr>
                <w:color w:val="000000"/>
                <w:sz w:val="16"/>
                <w:szCs w:val="16"/>
              </w:rPr>
              <w:t>Глава 12. Проектные и изыскательские работы</w:t>
            </w:r>
          </w:p>
        </w:tc>
      </w:tr>
      <w:tr w:rsidR="0042613D" w:rsidRPr="00A40078" w14:paraId="3ABF1097" w14:textId="77777777" w:rsidTr="0042613D">
        <w:trPr>
          <w:trHeight w:val="93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960B957" w14:textId="77777777" w:rsidR="0042613D" w:rsidRPr="00A40078" w:rsidRDefault="0042613D" w:rsidP="0042613D">
            <w:pPr>
              <w:rPr>
                <w:color w:val="000000"/>
                <w:sz w:val="16"/>
                <w:szCs w:val="16"/>
              </w:rPr>
            </w:pPr>
            <w:r w:rsidRPr="00A40078">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1EB328EE" w14:textId="77777777" w:rsidR="0042613D" w:rsidRPr="00A40078" w:rsidRDefault="0042613D" w:rsidP="0042613D">
            <w:pPr>
              <w:rPr>
                <w:color w:val="000000"/>
                <w:sz w:val="16"/>
                <w:szCs w:val="16"/>
              </w:rPr>
            </w:pPr>
            <w:r w:rsidRPr="00A40078">
              <w:rPr>
                <w:color w:val="000000"/>
                <w:sz w:val="16"/>
                <w:szCs w:val="16"/>
              </w:rPr>
              <w:t>Инженерно-и</w:t>
            </w:r>
          </w:p>
          <w:p w14:paraId="5A3602A2" w14:textId="77777777" w:rsidR="0042613D" w:rsidRPr="00A40078" w:rsidRDefault="0042613D" w:rsidP="0042613D">
            <w:pPr>
              <w:rPr>
                <w:color w:val="000000"/>
                <w:sz w:val="16"/>
                <w:szCs w:val="16"/>
              </w:rPr>
            </w:pPr>
            <w:r w:rsidRPr="00A40078">
              <w:rPr>
                <w:color w:val="000000"/>
                <w:sz w:val="16"/>
                <w:szCs w:val="16"/>
              </w:rPr>
              <w:t>зыскательские работы по договору</w:t>
            </w:r>
          </w:p>
        </w:tc>
        <w:tc>
          <w:tcPr>
            <w:tcW w:w="960" w:type="dxa"/>
            <w:tcBorders>
              <w:top w:val="nil"/>
              <w:left w:val="nil"/>
              <w:bottom w:val="single" w:sz="8" w:space="0" w:color="auto"/>
              <w:right w:val="single" w:sz="8" w:space="0" w:color="auto"/>
            </w:tcBorders>
            <w:shd w:val="clear" w:color="auto" w:fill="auto"/>
            <w:vAlign w:val="bottom"/>
            <w:hideMark/>
          </w:tcPr>
          <w:p w14:paraId="650FE853" w14:textId="77777777" w:rsidR="0042613D" w:rsidRPr="00A40078" w:rsidRDefault="0042613D" w:rsidP="0042613D">
            <w:pPr>
              <w:rPr>
                <w:color w:val="000000"/>
                <w:sz w:val="16"/>
                <w:szCs w:val="16"/>
              </w:rPr>
            </w:pPr>
            <w:r w:rsidRPr="00A40078">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2E50B270"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DA36F2"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7ACDF7"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3C2D5D"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A4F7D8"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C4CFA5"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5EBB52"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44EC1E"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22FEA1"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8F6E7C"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D8E5899"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E9BF59"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5E8408"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FC2AC8"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020881"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0D3280"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573914"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35B9A4"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1F8857"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ABE618C"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B11FEF"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22F934" w14:textId="77777777" w:rsidR="0042613D" w:rsidRPr="00A40078" w:rsidRDefault="0042613D" w:rsidP="0042613D">
            <w:pPr>
              <w:rPr>
                <w:color w:val="000000"/>
                <w:sz w:val="16"/>
                <w:szCs w:val="16"/>
              </w:rPr>
            </w:pPr>
            <w:r w:rsidRPr="00A40078">
              <w:rPr>
                <w:color w:val="000000"/>
                <w:sz w:val="16"/>
                <w:szCs w:val="16"/>
              </w:rPr>
              <w:t>Х</w:t>
            </w:r>
          </w:p>
        </w:tc>
      </w:tr>
      <w:tr w:rsidR="0042613D" w:rsidRPr="00A40078" w14:paraId="54AC0C29" w14:textId="77777777" w:rsidTr="0042613D">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EEC3C62" w14:textId="77777777" w:rsidR="0042613D" w:rsidRPr="00A40078" w:rsidRDefault="0042613D" w:rsidP="0042613D">
            <w:pPr>
              <w:rPr>
                <w:color w:val="000000"/>
                <w:sz w:val="16"/>
                <w:szCs w:val="16"/>
              </w:rPr>
            </w:pPr>
            <w:r w:rsidRPr="00A40078">
              <w:rPr>
                <w:color w:val="000000"/>
                <w:sz w:val="16"/>
                <w:szCs w:val="16"/>
              </w:rPr>
              <w:lastRenderedPageBreak/>
              <w:t> </w:t>
            </w:r>
          </w:p>
        </w:tc>
        <w:tc>
          <w:tcPr>
            <w:tcW w:w="1322" w:type="dxa"/>
            <w:tcBorders>
              <w:top w:val="nil"/>
              <w:left w:val="nil"/>
              <w:bottom w:val="single" w:sz="8" w:space="0" w:color="auto"/>
              <w:right w:val="single" w:sz="8" w:space="0" w:color="auto"/>
            </w:tcBorders>
            <w:shd w:val="clear" w:color="auto" w:fill="auto"/>
            <w:vAlign w:val="bottom"/>
            <w:hideMark/>
          </w:tcPr>
          <w:p w14:paraId="57D55909" w14:textId="77777777" w:rsidR="0042613D" w:rsidRPr="00A40078" w:rsidRDefault="0042613D" w:rsidP="0042613D">
            <w:pPr>
              <w:rPr>
                <w:color w:val="000000"/>
                <w:sz w:val="16"/>
                <w:szCs w:val="16"/>
              </w:rPr>
            </w:pPr>
            <w:r w:rsidRPr="00A40078">
              <w:rPr>
                <w:color w:val="000000"/>
                <w:sz w:val="16"/>
                <w:szCs w:val="16"/>
              </w:rPr>
              <w:t>Разработка проектной документации</w:t>
            </w:r>
          </w:p>
        </w:tc>
        <w:tc>
          <w:tcPr>
            <w:tcW w:w="960" w:type="dxa"/>
            <w:tcBorders>
              <w:top w:val="nil"/>
              <w:left w:val="nil"/>
              <w:bottom w:val="single" w:sz="8" w:space="0" w:color="auto"/>
              <w:right w:val="single" w:sz="8" w:space="0" w:color="auto"/>
            </w:tcBorders>
            <w:shd w:val="clear" w:color="auto" w:fill="auto"/>
            <w:vAlign w:val="bottom"/>
            <w:hideMark/>
          </w:tcPr>
          <w:p w14:paraId="2EC59B84" w14:textId="77777777" w:rsidR="0042613D" w:rsidRPr="00A40078" w:rsidRDefault="0042613D" w:rsidP="0042613D">
            <w:pPr>
              <w:rPr>
                <w:color w:val="000000"/>
                <w:sz w:val="16"/>
                <w:szCs w:val="16"/>
              </w:rPr>
            </w:pPr>
            <w:r w:rsidRPr="00A40078">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DEBEA59"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8A388B"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A7E8A9"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F959621"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AD37B3"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3E7AFC"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00EECA"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D57BAB"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F6497B"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6DBEEA"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241D892"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31E3068"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33D7AD"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E5F624"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20AB4E"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C589C4A"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708B44"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9B7504"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E4CE9A"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D6D3F7"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8EABD4"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862E306" w14:textId="77777777" w:rsidR="0042613D" w:rsidRPr="00A40078" w:rsidRDefault="0042613D" w:rsidP="0042613D">
            <w:pPr>
              <w:rPr>
                <w:color w:val="000000"/>
                <w:sz w:val="16"/>
                <w:szCs w:val="16"/>
              </w:rPr>
            </w:pPr>
            <w:r w:rsidRPr="00A40078">
              <w:rPr>
                <w:color w:val="000000"/>
                <w:sz w:val="16"/>
                <w:szCs w:val="16"/>
              </w:rPr>
              <w:t>Х</w:t>
            </w:r>
          </w:p>
        </w:tc>
      </w:tr>
      <w:tr w:rsidR="0042613D" w:rsidRPr="00A40078" w14:paraId="4BFA766F" w14:textId="77777777" w:rsidTr="0042613D">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tcPr>
          <w:p w14:paraId="675B5676" w14:textId="77777777" w:rsidR="0042613D" w:rsidRPr="00A40078" w:rsidRDefault="0042613D" w:rsidP="0042613D">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14:paraId="3610D757" w14:textId="77777777" w:rsidR="0042613D" w:rsidRPr="00A40078" w:rsidRDefault="0042613D" w:rsidP="0042613D">
            <w:pPr>
              <w:rPr>
                <w:color w:val="000000"/>
                <w:sz w:val="16"/>
                <w:szCs w:val="16"/>
              </w:rPr>
            </w:pPr>
            <w:r w:rsidRPr="00A40078">
              <w:rPr>
                <w:color w:val="000000"/>
                <w:sz w:val="16"/>
                <w:szCs w:val="16"/>
              </w:rPr>
              <w:t>Разработка рабочей документации</w:t>
            </w:r>
          </w:p>
        </w:tc>
        <w:tc>
          <w:tcPr>
            <w:tcW w:w="960" w:type="dxa"/>
            <w:tcBorders>
              <w:top w:val="nil"/>
              <w:left w:val="nil"/>
              <w:bottom w:val="single" w:sz="8" w:space="0" w:color="auto"/>
              <w:right w:val="single" w:sz="8" w:space="0" w:color="auto"/>
            </w:tcBorders>
            <w:shd w:val="clear" w:color="auto" w:fill="auto"/>
            <w:vAlign w:val="bottom"/>
          </w:tcPr>
          <w:p w14:paraId="3F2202B7" w14:textId="77777777" w:rsidR="0042613D" w:rsidRPr="00A40078" w:rsidRDefault="0042613D" w:rsidP="0042613D">
            <w:pPr>
              <w:rPr>
                <w:color w:val="000000"/>
                <w:sz w:val="16"/>
                <w:szCs w:val="16"/>
              </w:rPr>
            </w:pPr>
            <w:r w:rsidRPr="00A40078">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tcPr>
          <w:p w14:paraId="16CF05B8"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F1B1227"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6C941F62"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0984DBCE"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48F12236"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65BA4A2E"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36BCBB60"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016D249A"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5321C970"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5239AEF2"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09F95661"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D738042"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30C4696"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58FC9D77"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6E31C82D"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06D96069"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5C544B93"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28E41F6B"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52961D9E"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63FB16C1"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32A4DA95"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79625241" w14:textId="77777777" w:rsidR="0042613D" w:rsidRPr="00A40078" w:rsidRDefault="0042613D" w:rsidP="0042613D">
            <w:pPr>
              <w:rPr>
                <w:color w:val="000000"/>
                <w:sz w:val="16"/>
                <w:szCs w:val="16"/>
              </w:rPr>
            </w:pPr>
            <w:r w:rsidRPr="00A40078">
              <w:rPr>
                <w:color w:val="000000"/>
                <w:sz w:val="16"/>
                <w:szCs w:val="16"/>
              </w:rPr>
              <w:t>Х</w:t>
            </w:r>
          </w:p>
        </w:tc>
      </w:tr>
      <w:tr w:rsidR="0042613D" w:rsidRPr="00A40078" w14:paraId="1CB2D806" w14:textId="77777777" w:rsidTr="0042613D">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29E4CAD" w14:textId="77777777" w:rsidR="0042613D" w:rsidRPr="00A40078" w:rsidRDefault="0042613D" w:rsidP="0042613D">
            <w:pPr>
              <w:rPr>
                <w:color w:val="000000"/>
                <w:sz w:val="16"/>
                <w:szCs w:val="16"/>
              </w:rPr>
            </w:pPr>
            <w:r w:rsidRPr="00A40078">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6DF06635" w14:textId="77777777" w:rsidR="0042613D" w:rsidRPr="00A40078" w:rsidRDefault="0042613D" w:rsidP="0042613D">
            <w:pPr>
              <w:rPr>
                <w:color w:val="000000"/>
                <w:sz w:val="16"/>
                <w:szCs w:val="16"/>
              </w:rPr>
            </w:pPr>
            <w:r w:rsidRPr="00A40078">
              <w:rPr>
                <w:color w:val="000000"/>
                <w:sz w:val="16"/>
                <w:szCs w:val="16"/>
              </w:rPr>
              <w:t>Экспертиза ПСД</w:t>
            </w:r>
          </w:p>
        </w:tc>
        <w:tc>
          <w:tcPr>
            <w:tcW w:w="960" w:type="dxa"/>
            <w:tcBorders>
              <w:top w:val="nil"/>
              <w:left w:val="nil"/>
              <w:bottom w:val="single" w:sz="8" w:space="0" w:color="auto"/>
              <w:right w:val="single" w:sz="8" w:space="0" w:color="auto"/>
            </w:tcBorders>
            <w:shd w:val="clear" w:color="auto" w:fill="auto"/>
            <w:vAlign w:val="bottom"/>
            <w:hideMark/>
          </w:tcPr>
          <w:p w14:paraId="3A8DE588" w14:textId="77777777" w:rsidR="0042613D" w:rsidRPr="00A40078" w:rsidRDefault="0042613D" w:rsidP="0042613D">
            <w:pPr>
              <w:rPr>
                <w:color w:val="000000"/>
                <w:sz w:val="16"/>
                <w:szCs w:val="16"/>
              </w:rPr>
            </w:pPr>
            <w:r w:rsidRPr="00A40078">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70AB69FF"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0E426F"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17A49E"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132AD3"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D5EAA01"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ACE1E6"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62FFDB"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2FE6373"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3A2C63"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6C5A44F"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3D5C71"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102A8D"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3D3259"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C152FB"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992812"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A31FEB"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0C4B11"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A8BD12"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6A129D"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58D7EC"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60313A"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4D7CA0" w14:textId="77777777" w:rsidR="0042613D" w:rsidRPr="00A40078" w:rsidRDefault="0042613D" w:rsidP="0042613D">
            <w:pPr>
              <w:rPr>
                <w:color w:val="000000"/>
                <w:sz w:val="16"/>
                <w:szCs w:val="16"/>
              </w:rPr>
            </w:pPr>
            <w:r w:rsidRPr="00A40078">
              <w:rPr>
                <w:color w:val="000000"/>
                <w:sz w:val="16"/>
                <w:szCs w:val="16"/>
              </w:rPr>
              <w:t>Х</w:t>
            </w:r>
          </w:p>
        </w:tc>
      </w:tr>
      <w:tr w:rsidR="0042613D" w:rsidRPr="00A40078" w14:paraId="5ACB7B78" w14:textId="77777777" w:rsidTr="0042613D">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416261D" w14:textId="77777777" w:rsidR="0042613D" w:rsidRPr="00A40078" w:rsidRDefault="0042613D" w:rsidP="0042613D">
            <w:pPr>
              <w:rPr>
                <w:color w:val="000000"/>
                <w:sz w:val="16"/>
                <w:szCs w:val="16"/>
              </w:rPr>
            </w:pPr>
            <w:r w:rsidRPr="00A40078">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0C0E866" w14:textId="77777777" w:rsidR="0042613D" w:rsidRPr="00A40078" w:rsidRDefault="0042613D" w:rsidP="0042613D">
            <w:pPr>
              <w:rPr>
                <w:color w:val="000000"/>
                <w:sz w:val="16"/>
                <w:szCs w:val="16"/>
              </w:rPr>
            </w:pPr>
            <w:r w:rsidRPr="00A40078">
              <w:rPr>
                <w:color w:val="000000"/>
                <w:sz w:val="16"/>
                <w:szCs w:val="16"/>
              </w:rPr>
              <w:t>Авторский надзор по договору</w:t>
            </w:r>
          </w:p>
        </w:tc>
        <w:tc>
          <w:tcPr>
            <w:tcW w:w="960" w:type="dxa"/>
            <w:tcBorders>
              <w:top w:val="nil"/>
              <w:left w:val="nil"/>
              <w:bottom w:val="single" w:sz="8" w:space="0" w:color="auto"/>
              <w:right w:val="single" w:sz="8" w:space="0" w:color="auto"/>
            </w:tcBorders>
            <w:shd w:val="clear" w:color="auto" w:fill="auto"/>
            <w:vAlign w:val="bottom"/>
            <w:hideMark/>
          </w:tcPr>
          <w:p w14:paraId="73A05DEE" w14:textId="77777777" w:rsidR="0042613D" w:rsidRPr="00A40078" w:rsidRDefault="0042613D" w:rsidP="0042613D">
            <w:pPr>
              <w:rPr>
                <w:color w:val="000000"/>
                <w:sz w:val="16"/>
                <w:szCs w:val="16"/>
              </w:rPr>
            </w:pPr>
            <w:r w:rsidRPr="00A40078">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A405B3C"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F8FCAA"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801E6DE"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0295B5"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363066"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BEB8542"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640468"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09AB92"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307FD2C"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88417F"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458E0A"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66D480"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F2F52F"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B4FF3D"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B0A7F7"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28A2A6"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F46DC7"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246355"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03670F"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A95603F"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9A3AC3"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CD232E" w14:textId="77777777" w:rsidR="0042613D" w:rsidRPr="00A40078" w:rsidRDefault="0042613D" w:rsidP="0042613D">
            <w:pPr>
              <w:rPr>
                <w:color w:val="000000"/>
                <w:sz w:val="16"/>
                <w:szCs w:val="16"/>
              </w:rPr>
            </w:pPr>
            <w:r w:rsidRPr="00A40078">
              <w:rPr>
                <w:color w:val="000000"/>
                <w:sz w:val="16"/>
                <w:szCs w:val="16"/>
              </w:rPr>
              <w:t>Х</w:t>
            </w:r>
          </w:p>
        </w:tc>
      </w:tr>
      <w:tr w:rsidR="0042613D" w:rsidRPr="00A40078" w14:paraId="1D8CC7E5"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B4C89D4" w14:textId="77777777" w:rsidR="0042613D" w:rsidRPr="00A40078" w:rsidRDefault="0042613D" w:rsidP="0042613D">
            <w:pPr>
              <w:rPr>
                <w:color w:val="000000"/>
                <w:sz w:val="16"/>
                <w:szCs w:val="16"/>
              </w:rPr>
            </w:pPr>
            <w:r w:rsidRPr="00A40078">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14:paraId="52505EAF" w14:textId="77777777" w:rsidR="0042613D" w:rsidRPr="00A40078" w:rsidRDefault="0042613D" w:rsidP="0042613D">
            <w:pPr>
              <w:rPr>
                <w:color w:val="000000"/>
                <w:sz w:val="16"/>
                <w:szCs w:val="16"/>
              </w:rPr>
            </w:pPr>
            <w:r w:rsidRPr="00A40078">
              <w:rPr>
                <w:color w:val="000000"/>
                <w:sz w:val="16"/>
                <w:szCs w:val="16"/>
              </w:rPr>
              <w:t>ВСЕГО по Главе 12</w:t>
            </w:r>
          </w:p>
        </w:tc>
        <w:tc>
          <w:tcPr>
            <w:tcW w:w="840" w:type="dxa"/>
            <w:tcBorders>
              <w:top w:val="nil"/>
              <w:left w:val="nil"/>
              <w:bottom w:val="single" w:sz="8" w:space="0" w:color="auto"/>
              <w:right w:val="single" w:sz="8" w:space="0" w:color="auto"/>
            </w:tcBorders>
            <w:shd w:val="clear" w:color="auto" w:fill="auto"/>
            <w:vAlign w:val="bottom"/>
            <w:hideMark/>
          </w:tcPr>
          <w:p w14:paraId="704D4327"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16185E"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B1A8E2"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A8E507"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167325C"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03ADB7"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2C2B76"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8C0983"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55B08B"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562A90D"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FC2891"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AD4282"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DD2434"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3C2DAD3"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5194E9"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CA9AB1"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9D4F4B"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F7C5AB"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66E74C"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C40E99"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70E211"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9D81E4" w14:textId="77777777" w:rsidR="0042613D" w:rsidRPr="00A40078" w:rsidRDefault="0042613D" w:rsidP="0042613D">
            <w:pPr>
              <w:rPr>
                <w:color w:val="000000"/>
                <w:sz w:val="16"/>
                <w:szCs w:val="16"/>
              </w:rPr>
            </w:pPr>
            <w:r w:rsidRPr="00A40078">
              <w:rPr>
                <w:color w:val="000000"/>
                <w:sz w:val="16"/>
                <w:szCs w:val="16"/>
              </w:rPr>
              <w:t>∑</w:t>
            </w:r>
          </w:p>
        </w:tc>
      </w:tr>
      <w:tr w:rsidR="0042613D" w:rsidRPr="00A40078" w14:paraId="0FA07631"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CDD5B48" w14:textId="77777777" w:rsidR="0042613D" w:rsidRPr="00A40078" w:rsidRDefault="0042613D" w:rsidP="0042613D">
            <w:pPr>
              <w:rPr>
                <w:color w:val="000000"/>
                <w:sz w:val="16"/>
                <w:szCs w:val="16"/>
              </w:rPr>
            </w:pPr>
            <w:r w:rsidRPr="00A40078">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1303B0C0" w14:textId="77777777" w:rsidR="0042613D" w:rsidRPr="00A40078" w:rsidRDefault="0042613D" w:rsidP="0042613D">
            <w:pPr>
              <w:rPr>
                <w:color w:val="000000"/>
                <w:sz w:val="16"/>
                <w:szCs w:val="16"/>
              </w:rPr>
            </w:pPr>
            <w:r w:rsidRPr="00A40078">
              <w:rPr>
                <w:color w:val="000000"/>
                <w:sz w:val="16"/>
                <w:szCs w:val="16"/>
              </w:rPr>
              <w:t>Резерв средств на непредвиденные работы и затраты</w:t>
            </w:r>
          </w:p>
        </w:tc>
      </w:tr>
      <w:tr w:rsidR="0042613D" w:rsidRPr="00A40078" w14:paraId="69499953"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9E2F15F" w14:textId="77777777" w:rsidR="0042613D" w:rsidRPr="00A40078" w:rsidRDefault="0042613D" w:rsidP="0042613D">
            <w:pPr>
              <w:rPr>
                <w:color w:val="000000"/>
                <w:sz w:val="16"/>
                <w:szCs w:val="16"/>
              </w:rPr>
            </w:pPr>
            <w:r w:rsidRPr="00A40078">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2528C80" w14:textId="77777777" w:rsidR="0042613D" w:rsidRPr="00A40078" w:rsidRDefault="0042613D" w:rsidP="0042613D">
            <w:pPr>
              <w:rPr>
                <w:color w:val="000000"/>
                <w:sz w:val="16"/>
                <w:szCs w:val="16"/>
              </w:rPr>
            </w:pPr>
            <w:r w:rsidRPr="00A40078">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23E4CCD0" w14:textId="77777777" w:rsidR="0042613D" w:rsidRPr="00A40078" w:rsidRDefault="0042613D" w:rsidP="0042613D">
            <w:pPr>
              <w:rPr>
                <w:color w:val="000000"/>
                <w:sz w:val="16"/>
                <w:szCs w:val="16"/>
              </w:rPr>
            </w:pPr>
            <w:r w:rsidRPr="00A40078">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1B9217E3"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AB2E83"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2449A2"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32990DC"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A72CED"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73543E"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73A7AF"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F4EA9F"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D9ADF5"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F33B77"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3D0531"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FD1525"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211F4F"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BADEA3"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FBCAE4"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A33EBA"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AA64B9"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CE6F07D"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A4B8BC"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44FEF84"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A49862"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76C3FC" w14:textId="77777777" w:rsidR="0042613D" w:rsidRPr="00A40078" w:rsidRDefault="0042613D" w:rsidP="0042613D">
            <w:pPr>
              <w:rPr>
                <w:color w:val="000000"/>
                <w:sz w:val="16"/>
                <w:szCs w:val="16"/>
              </w:rPr>
            </w:pPr>
            <w:r w:rsidRPr="00A40078">
              <w:rPr>
                <w:color w:val="000000"/>
                <w:sz w:val="16"/>
                <w:szCs w:val="16"/>
              </w:rPr>
              <w:t>∑</w:t>
            </w:r>
          </w:p>
        </w:tc>
      </w:tr>
      <w:tr w:rsidR="0042613D" w:rsidRPr="00A40078" w14:paraId="5A92F0FB"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78BEBE1" w14:textId="77777777" w:rsidR="0042613D" w:rsidRPr="00A40078" w:rsidRDefault="0042613D" w:rsidP="0042613D">
            <w:pPr>
              <w:rPr>
                <w:color w:val="000000"/>
                <w:sz w:val="16"/>
                <w:szCs w:val="16"/>
              </w:rPr>
            </w:pPr>
            <w:r w:rsidRPr="00A40078">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5DE4F1B3" w14:textId="77777777" w:rsidR="0042613D" w:rsidRPr="00A40078" w:rsidRDefault="0042613D" w:rsidP="0042613D">
            <w:pPr>
              <w:rPr>
                <w:color w:val="000000"/>
                <w:sz w:val="16"/>
                <w:szCs w:val="16"/>
              </w:rPr>
            </w:pPr>
            <w:r w:rsidRPr="00A40078">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33194D80" w14:textId="77777777" w:rsidR="0042613D" w:rsidRPr="00A40078" w:rsidRDefault="0042613D" w:rsidP="0042613D">
            <w:pPr>
              <w:rPr>
                <w:color w:val="000000"/>
                <w:sz w:val="16"/>
                <w:szCs w:val="16"/>
              </w:rPr>
            </w:pPr>
            <w:r w:rsidRPr="00A40078">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6CBEE96F"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0E4188"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F4E224"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942990"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0B52C6"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73717D"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D5901E"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06A239"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18A1795"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B795C8"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F9EDA6"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1EEAE5"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263B1F"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B6C543"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BA939B"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BD42E0"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BB739B"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4EBED4"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FB835D"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EB510B"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690DDB4"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95F989" w14:textId="77777777" w:rsidR="0042613D" w:rsidRPr="00A40078" w:rsidRDefault="0042613D" w:rsidP="0042613D">
            <w:pPr>
              <w:rPr>
                <w:color w:val="000000"/>
                <w:sz w:val="16"/>
                <w:szCs w:val="16"/>
              </w:rPr>
            </w:pPr>
            <w:r w:rsidRPr="00A40078">
              <w:rPr>
                <w:color w:val="000000"/>
                <w:sz w:val="16"/>
                <w:szCs w:val="16"/>
              </w:rPr>
              <w:t>∑</w:t>
            </w:r>
          </w:p>
        </w:tc>
      </w:tr>
      <w:tr w:rsidR="0042613D" w:rsidRPr="00A40078" w14:paraId="05589C64"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233C2E5" w14:textId="77777777" w:rsidR="0042613D" w:rsidRPr="00A40078" w:rsidRDefault="0042613D" w:rsidP="0042613D">
            <w:pPr>
              <w:rPr>
                <w:color w:val="000000"/>
                <w:sz w:val="16"/>
                <w:szCs w:val="16"/>
              </w:rPr>
            </w:pPr>
            <w:r w:rsidRPr="00A40078">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26C8B2BF" w14:textId="77777777" w:rsidR="0042613D" w:rsidRPr="00A40078" w:rsidRDefault="0042613D" w:rsidP="0042613D">
            <w:pPr>
              <w:rPr>
                <w:color w:val="000000"/>
                <w:sz w:val="16"/>
                <w:szCs w:val="16"/>
              </w:rPr>
            </w:pPr>
            <w:r w:rsidRPr="00A40078">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7C7DFDE8" w14:textId="77777777" w:rsidR="0042613D" w:rsidRPr="00A40078" w:rsidRDefault="0042613D" w:rsidP="0042613D">
            <w:pPr>
              <w:rPr>
                <w:color w:val="000000"/>
                <w:sz w:val="16"/>
                <w:szCs w:val="16"/>
              </w:rPr>
            </w:pPr>
            <w:r w:rsidRPr="00A40078">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0882BA26"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2C09DE"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68336C2"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D8714B"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7F024C"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87CBFD"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A99375"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8AD496"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0A333D"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5CA691"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6EE8CE"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E628C4"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B6997B"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2AD8F5"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ED1D73D"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3B2DC2"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5722DA"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E0C196"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6F97C5"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1E3935"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857B85"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FE09248" w14:textId="77777777" w:rsidR="0042613D" w:rsidRPr="00A40078" w:rsidRDefault="0042613D" w:rsidP="0042613D">
            <w:pPr>
              <w:rPr>
                <w:color w:val="000000"/>
                <w:sz w:val="16"/>
                <w:szCs w:val="16"/>
              </w:rPr>
            </w:pPr>
            <w:r w:rsidRPr="00A40078">
              <w:rPr>
                <w:color w:val="000000"/>
                <w:sz w:val="16"/>
                <w:szCs w:val="16"/>
              </w:rPr>
              <w:t>∑</w:t>
            </w:r>
          </w:p>
        </w:tc>
      </w:tr>
      <w:tr w:rsidR="0042613D" w:rsidRPr="00A40078" w14:paraId="7F4A4100"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3745FB4" w14:textId="77777777" w:rsidR="0042613D" w:rsidRPr="00A40078" w:rsidRDefault="0042613D" w:rsidP="0042613D">
            <w:pPr>
              <w:rPr>
                <w:color w:val="000000"/>
                <w:sz w:val="16"/>
                <w:szCs w:val="16"/>
              </w:rPr>
            </w:pPr>
            <w:r w:rsidRPr="00A40078">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128838C9" w14:textId="77777777" w:rsidR="0042613D" w:rsidRPr="00A40078" w:rsidRDefault="0042613D" w:rsidP="0042613D">
            <w:pPr>
              <w:rPr>
                <w:color w:val="000000"/>
                <w:sz w:val="16"/>
                <w:szCs w:val="16"/>
              </w:rPr>
            </w:pPr>
            <w:r w:rsidRPr="00A40078">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0EF739EF"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76412B"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AEE310"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49D1D9"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04678C"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F05270D"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B7D240"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09A163"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813F63"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698C70"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33D6581"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6BBDEA"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616864"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EE8883"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F7EEAB"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8BF13B"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EB25FD7"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139B3D"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374EBA"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FD3E7B2"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6C855C"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44F143" w14:textId="77777777"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E8852E" w14:textId="77777777" w:rsidR="0042613D" w:rsidRPr="00A40078" w:rsidRDefault="0042613D" w:rsidP="0042613D">
            <w:pPr>
              <w:rPr>
                <w:color w:val="000000"/>
                <w:sz w:val="16"/>
                <w:szCs w:val="16"/>
              </w:rPr>
            </w:pPr>
            <w:r w:rsidRPr="00A40078">
              <w:rPr>
                <w:color w:val="000000"/>
                <w:sz w:val="16"/>
                <w:szCs w:val="16"/>
              </w:rPr>
              <w:t>Х</w:t>
            </w:r>
          </w:p>
        </w:tc>
      </w:tr>
      <w:tr w:rsidR="0042613D" w:rsidRPr="00A40078" w14:paraId="61EEBFAE" w14:textId="77777777" w:rsidTr="0042613D">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EAC909D" w14:textId="77777777" w:rsidR="0042613D" w:rsidRPr="00A40078" w:rsidRDefault="0042613D" w:rsidP="0042613D">
            <w:pPr>
              <w:rPr>
                <w:color w:val="000000"/>
                <w:sz w:val="16"/>
                <w:szCs w:val="16"/>
              </w:rPr>
            </w:pPr>
            <w:r w:rsidRPr="00A40078">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1D34BB5E" w14:textId="77777777" w:rsidR="0042613D" w:rsidRPr="00A40078" w:rsidRDefault="0042613D" w:rsidP="0042613D">
            <w:pPr>
              <w:rPr>
                <w:color w:val="000000"/>
                <w:sz w:val="16"/>
                <w:szCs w:val="16"/>
              </w:rPr>
            </w:pPr>
            <w:r w:rsidRPr="00A40078">
              <w:rPr>
                <w:color w:val="000000"/>
                <w:sz w:val="16"/>
                <w:szCs w:val="16"/>
              </w:rPr>
              <w:t>ИТОГО по Объекту</w:t>
            </w:r>
          </w:p>
        </w:tc>
        <w:tc>
          <w:tcPr>
            <w:tcW w:w="960" w:type="dxa"/>
            <w:tcBorders>
              <w:top w:val="nil"/>
              <w:left w:val="nil"/>
              <w:bottom w:val="single" w:sz="8" w:space="0" w:color="auto"/>
              <w:right w:val="single" w:sz="8" w:space="0" w:color="auto"/>
            </w:tcBorders>
            <w:shd w:val="clear" w:color="auto" w:fill="auto"/>
            <w:vAlign w:val="bottom"/>
            <w:hideMark/>
          </w:tcPr>
          <w:p w14:paraId="0B04C0F2" w14:textId="77777777" w:rsidR="0042613D" w:rsidRPr="00A40078" w:rsidRDefault="0042613D" w:rsidP="0042613D">
            <w:pPr>
              <w:rPr>
                <w:color w:val="000000"/>
                <w:sz w:val="16"/>
                <w:szCs w:val="16"/>
              </w:rPr>
            </w:pPr>
            <w:r w:rsidRPr="00A40078">
              <w:rPr>
                <w:color w:val="000000"/>
                <w:sz w:val="16"/>
                <w:szCs w:val="16"/>
              </w:rPr>
              <w:t> </w:t>
            </w:r>
          </w:p>
        </w:tc>
        <w:tc>
          <w:tcPr>
            <w:tcW w:w="840" w:type="dxa"/>
            <w:tcBorders>
              <w:top w:val="nil"/>
              <w:left w:val="nil"/>
              <w:bottom w:val="single" w:sz="8" w:space="0" w:color="auto"/>
              <w:right w:val="single" w:sz="8" w:space="0" w:color="auto"/>
            </w:tcBorders>
            <w:shd w:val="clear" w:color="auto" w:fill="auto"/>
            <w:vAlign w:val="bottom"/>
            <w:hideMark/>
          </w:tcPr>
          <w:p w14:paraId="506AB571"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BF8C5D"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789D3B"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34CB48"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6763C0"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6A6104"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18ACFF"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B1849B"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392392"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167C38"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A844A4"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5E0851"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71E2DE"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193783"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7386C3"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505CF70"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F3EB68"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9AC7F3"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EF5A6F1"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125A72"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8249AA8"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4E17AB" w14:textId="77777777" w:rsidR="0042613D" w:rsidRPr="00A40078" w:rsidRDefault="0042613D" w:rsidP="0042613D">
            <w:pPr>
              <w:rPr>
                <w:color w:val="000000"/>
                <w:sz w:val="16"/>
                <w:szCs w:val="16"/>
              </w:rPr>
            </w:pPr>
            <w:r w:rsidRPr="00A40078">
              <w:rPr>
                <w:color w:val="000000"/>
                <w:sz w:val="16"/>
                <w:szCs w:val="16"/>
              </w:rPr>
              <w:t>∑</w:t>
            </w:r>
          </w:p>
        </w:tc>
      </w:tr>
      <w:tr w:rsidR="0042613D" w:rsidRPr="00A40078" w14:paraId="0B01173D"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F3C57C5" w14:textId="77777777" w:rsidR="0042613D" w:rsidRPr="00A40078" w:rsidRDefault="0042613D" w:rsidP="0042613D">
            <w:pPr>
              <w:rPr>
                <w:color w:val="000000"/>
                <w:sz w:val="16"/>
                <w:szCs w:val="16"/>
              </w:rPr>
            </w:pPr>
            <w:r w:rsidRPr="00A40078">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68FFE712" w14:textId="77777777" w:rsidR="0042613D" w:rsidRPr="00A40078" w:rsidRDefault="0042613D" w:rsidP="0042613D">
            <w:pPr>
              <w:rPr>
                <w:color w:val="000000"/>
                <w:sz w:val="16"/>
                <w:szCs w:val="16"/>
              </w:rPr>
            </w:pPr>
            <w:r w:rsidRPr="00A40078">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3C509AD2" w14:textId="77777777" w:rsidR="0042613D" w:rsidRPr="00A40078" w:rsidRDefault="0042613D" w:rsidP="0042613D">
            <w:pPr>
              <w:rPr>
                <w:color w:val="000000"/>
                <w:sz w:val="16"/>
                <w:szCs w:val="16"/>
              </w:rPr>
            </w:pPr>
            <w:r w:rsidRPr="00A40078">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B5038BC"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9D8B51"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F6888D"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E1792B"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F22856"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022A2F"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1916BB"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89CC9E"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7B8437"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8C2260"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0F8209"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FC5FD8"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F5D3BC"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C8AD49"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ACA921"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E12824"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CD95B0"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CF46C03"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E0784C"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73C0D8"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8B9F203"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864B3D" w14:textId="77777777" w:rsidR="0042613D" w:rsidRPr="00A40078" w:rsidRDefault="0042613D" w:rsidP="0042613D">
            <w:pPr>
              <w:rPr>
                <w:color w:val="000000"/>
                <w:sz w:val="16"/>
                <w:szCs w:val="16"/>
              </w:rPr>
            </w:pPr>
            <w:r w:rsidRPr="00A40078">
              <w:rPr>
                <w:color w:val="000000"/>
                <w:sz w:val="16"/>
                <w:szCs w:val="16"/>
              </w:rPr>
              <w:t>∑</w:t>
            </w:r>
          </w:p>
        </w:tc>
      </w:tr>
      <w:tr w:rsidR="0042613D" w:rsidRPr="00A40078" w14:paraId="7CF8CEBC"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3E53BDA" w14:textId="77777777" w:rsidR="0042613D" w:rsidRPr="00A40078" w:rsidRDefault="0042613D" w:rsidP="0042613D">
            <w:pPr>
              <w:rPr>
                <w:color w:val="000000"/>
                <w:sz w:val="16"/>
                <w:szCs w:val="16"/>
              </w:rPr>
            </w:pPr>
            <w:r w:rsidRPr="00A40078">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C35F8FB" w14:textId="77777777" w:rsidR="0042613D" w:rsidRPr="00A40078" w:rsidRDefault="0042613D" w:rsidP="0042613D">
            <w:pPr>
              <w:rPr>
                <w:color w:val="000000"/>
                <w:sz w:val="16"/>
                <w:szCs w:val="16"/>
              </w:rPr>
            </w:pPr>
            <w:r w:rsidRPr="00A40078">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4D9D8668" w14:textId="77777777" w:rsidR="0042613D" w:rsidRPr="00A40078" w:rsidRDefault="0042613D" w:rsidP="0042613D">
            <w:pPr>
              <w:rPr>
                <w:color w:val="000000"/>
                <w:sz w:val="16"/>
                <w:szCs w:val="16"/>
              </w:rPr>
            </w:pPr>
            <w:r w:rsidRPr="00A40078">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2F3A19BA"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F9B528"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A7AF67"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00BD29"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65B752"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368E12"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F514BE"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298C73"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FDDFEF"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84AA97"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9149BC"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C673D6"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656979B"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02FE5B"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4E4DC39"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E15784"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E73081"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3C9EA0"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9E5130"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9DA250"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68A4EA"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8B7449" w14:textId="77777777" w:rsidR="0042613D" w:rsidRPr="00A40078" w:rsidRDefault="0042613D" w:rsidP="0042613D">
            <w:pPr>
              <w:rPr>
                <w:color w:val="000000"/>
                <w:sz w:val="16"/>
                <w:szCs w:val="16"/>
              </w:rPr>
            </w:pPr>
            <w:r w:rsidRPr="00A40078">
              <w:rPr>
                <w:color w:val="000000"/>
                <w:sz w:val="16"/>
                <w:szCs w:val="16"/>
              </w:rPr>
              <w:t>∑</w:t>
            </w:r>
          </w:p>
        </w:tc>
      </w:tr>
      <w:tr w:rsidR="0042613D" w:rsidRPr="00A40078" w14:paraId="73EC85BE" w14:textId="77777777"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02007AB" w14:textId="77777777" w:rsidR="0042613D" w:rsidRPr="00A40078" w:rsidRDefault="0042613D" w:rsidP="0042613D">
            <w:pPr>
              <w:rPr>
                <w:color w:val="000000"/>
                <w:sz w:val="16"/>
                <w:szCs w:val="16"/>
              </w:rPr>
            </w:pPr>
            <w:r w:rsidRPr="00A40078">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17D31140" w14:textId="77777777" w:rsidR="0042613D" w:rsidRPr="00A40078" w:rsidRDefault="0042613D" w:rsidP="0042613D">
            <w:pPr>
              <w:rPr>
                <w:color w:val="000000"/>
                <w:sz w:val="16"/>
                <w:szCs w:val="16"/>
              </w:rPr>
            </w:pPr>
            <w:r w:rsidRPr="00A40078">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17498DE8" w14:textId="77777777" w:rsidR="0042613D" w:rsidRPr="00A40078" w:rsidRDefault="0042613D" w:rsidP="0042613D">
            <w:pPr>
              <w:rPr>
                <w:color w:val="000000"/>
                <w:sz w:val="16"/>
                <w:szCs w:val="16"/>
              </w:rPr>
            </w:pPr>
            <w:r w:rsidRPr="00A40078">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7BD5C5F5"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184F8C"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B09E53"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B6C8A5"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F3C2A66"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335754"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AA2E45"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BDF777"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CB675E"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1498ADE"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613B19"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24D664"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41AFE4"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059772"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68FAD2E"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F3A376"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D2D954"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CE86833"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F22999"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32877B"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845CAA" w14:textId="77777777"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E3BD94" w14:textId="77777777" w:rsidR="0042613D" w:rsidRPr="00A40078" w:rsidRDefault="0042613D" w:rsidP="0042613D">
            <w:pPr>
              <w:rPr>
                <w:color w:val="000000"/>
                <w:sz w:val="16"/>
                <w:szCs w:val="16"/>
              </w:rPr>
            </w:pPr>
            <w:r w:rsidRPr="00A40078">
              <w:rPr>
                <w:color w:val="000000"/>
                <w:sz w:val="16"/>
                <w:szCs w:val="16"/>
              </w:rPr>
              <w:t>∑</w:t>
            </w:r>
          </w:p>
        </w:tc>
      </w:tr>
    </w:tbl>
    <w:p w14:paraId="53D3C5F4" w14:textId="77777777" w:rsidR="0042613D" w:rsidRPr="00A40078" w:rsidRDefault="0042613D" w:rsidP="0042613D">
      <w:pPr>
        <w:tabs>
          <w:tab w:val="left" w:pos="8252"/>
        </w:tabs>
        <w:sectPr w:rsidR="0042613D" w:rsidRPr="00A40078" w:rsidSect="00003033">
          <w:pgSz w:w="23814" w:h="16839" w:orient="landscape" w:code="8"/>
          <w:pgMar w:top="1701" w:right="1701" w:bottom="1134" w:left="284" w:header="709" w:footer="709" w:gutter="0"/>
          <w:cols w:space="708"/>
          <w:titlePg/>
          <w:docGrid w:linePitch="360"/>
        </w:sectPr>
      </w:pPr>
    </w:p>
    <w:p w14:paraId="7E5E0C43" w14:textId="77777777" w:rsidR="0042613D" w:rsidRPr="00A40078" w:rsidRDefault="0042613D" w:rsidP="0042613D">
      <w:pPr>
        <w:widowControl w:val="0"/>
        <w:spacing w:after="0" w:line="240" w:lineRule="auto"/>
        <w:ind w:left="6804" w:right="-41"/>
        <w:jc w:val="both"/>
        <w:rPr>
          <w:rFonts w:ascii="Times New Roman" w:eastAsia="Times New Roman" w:hAnsi="Times New Roman"/>
          <w:sz w:val="24"/>
          <w:szCs w:val="24"/>
          <w:lang w:eastAsia="ru-RU"/>
        </w:rPr>
      </w:pPr>
      <w:r w:rsidRPr="00A40078">
        <w:rPr>
          <w:rFonts w:ascii="Times New Roman" w:eastAsia="Times New Roman" w:hAnsi="Times New Roman"/>
          <w:sz w:val="24"/>
          <w:szCs w:val="24"/>
          <w:lang w:eastAsia="ru-RU"/>
        </w:rPr>
        <w:lastRenderedPageBreak/>
        <w:t>Приложение 3</w:t>
      </w:r>
      <w:r w:rsidR="00192596" w:rsidRPr="00A40078">
        <w:rPr>
          <w:rFonts w:ascii="Times New Roman" w:eastAsia="Times New Roman" w:hAnsi="Times New Roman"/>
          <w:sz w:val="24"/>
          <w:szCs w:val="24"/>
          <w:lang w:eastAsia="ru-RU"/>
        </w:rPr>
        <w:t>6</w:t>
      </w:r>
      <w:r w:rsidRPr="00A40078">
        <w:rPr>
          <w:rFonts w:ascii="Times New Roman" w:eastAsia="Times New Roman" w:hAnsi="Times New Roman"/>
          <w:sz w:val="24"/>
          <w:szCs w:val="24"/>
          <w:lang w:eastAsia="ru-RU"/>
        </w:rPr>
        <w:t xml:space="preserve"> </w:t>
      </w:r>
    </w:p>
    <w:p w14:paraId="79095262" w14:textId="77777777" w:rsidR="0042613D" w:rsidRPr="00A40078" w:rsidRDefault="0042613D" w:rsidP="0042613D">
      <w:pPr>
        <w:widowControl w:val="0"/>
        <w:spacing w:after="0" w:line="240" w:lineRule="auto"/>
        <w:ind w:left="6804" w:right="-41"/>
        <w:jc w:val="both"/>
        <w:rPr>
          <w:rFonts w:ascii="Times New Roman" w:eastAsia="Times New Roman" w:hAnsi="Times New Roman"/>
          <w:sz w:val="24"/>
          <w:szCs w:val="24"/>
          <w:lang w:eastAsia="ru-RU"/>
        </w:rPr>
      </w:pPr>
      <w:r w:rsidRPr="00A40078">
        <w:rPr>
          <w:rFonts w:ascii="Times New Roman" w:eastAsia="Times New Roman" w:hAnsi="Times New Roman"/>
          <w:sz w:val="24"/>
          <w:szCs w:val="24"/>
          <w:lang w:eastAsia="ru-RU"/>
        </w:rPr>
        <w:t xml:space="preserve">к договору </w:t>
      </w:r>
    </w:p>
    <w:p w14:paraId="75AA771A" w14:textId="77777777" w:rsidR="0042613D" w:rsidRPr="00A40078" w:rsidRDefault="0042613D" w:rsidP="0042613D">
      <w:pPr>
        <w:widowControl w:val="0"/>
        <w:shd w:val="clear" w:color="auto" w:fill="FFFFFF"/>
        <w:autoSpaceDE w:val="0"/>
        <w:autoSpaceDN w:val="0"/>
        <w:adjustRightInd w:val="0"/>
        <w:spacing w:line="238" w:lineRule="exact"/>
        <w:ind w:right="27"/>
        <w:rPr>
          <w:rFonts w:ascii="Times New Roman" w:hAnsi="Times New Roman"/>
          <w:b/>
          <w:bCs/>
          <w:spacing w:val="-3"/>
          <w:sz w:val="24"/>
        </w:rPr>
      </w:pPr>
    </w:p>
    <w:p w14:paraId="27A82A3E" w14:textId="77777777" w:rsidR="0042613D" w:rsidRPr="00A40078" w:rsidRDefault="0042613D" w:rsidP="0042613D">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A40078">
        <w:rPr>
          <w:rFonts w:ascii="Times New Roman" w:hAnsi="Times New Roman"/>
          <w:b/>
          <w:bCs/>
          <w:spacing w:val="-3"/>
          <w:sz w:val="28"/>
          <w:szCs w:val="26"/>
        </w:rPr>
        <w:t>Соглашение</w:t>
      </w:r>
    </w:p>
    <w:p w14:paraId="7969417F" w14:textId="77777777" w:rsidR="0042613D" w:rsidRPr="00A40078" w:rsidRDefault="0042613D" w:rsidP="0042613D">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A40078">
        <w:rPr>
          <w:rFonts w:ascii="Times New Roman" w:hAnsi="Times New Roman"/>
          <w:b/>
          <w:bCs/>
          <w:spacing w:val="-3"/>
          <w:sz w:val="28"/>
          <w:szCs w:val="26"/>
        </w:rPr>
        <w:t xml:space="preserve">о передаче и охране информации, составляющей коммерческую тайну </w:t>
      </w:r>
    </w:p>
    <w:p w14:paraId="56028F16" w14:textId="77777777" w:rsidR="0042613D" w:rsidRPr="00A40078" w:rsidRDefault="0042613D" w:rsidP="0042613D">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A40078">
        <w:rPr>
          <w:rFonts w:ascii="Times New Roman" w:hAnsi="Times New Roman"/>
          <w:b/>
          <w:bCs/>
          <w:spacing w:val="-3"/>
          <w:sz w:val="28"/>
          <w:szCs w:val="26"/>
        </w:rPr>
        <w:t>ПАО «Россети»</w:t>
      </w:r>
    </w:p>
    <w:p w14:paraId="3B3812D6" w14:textId="77777777" w:rsidR="0042613D" w:rsidRPr="00A40078" w:rsidRDefault="0042613D" w:rsidP="0042613D">
      <w:pPr>
        <w:widowControl w:val="0"/>
        <w:shd w:val="clear" w:color="auto" w:fill="FFFFFF"/>
        <w:autoSpaceDE w:val="0"/>
        <w:autoSpaceDN w:val="0"/>
        <w:adjustRightInd w:val="0"/>
        <w:spacing w:line="238" w:lineRule="exact"/>
        <w:ind w:right="27"/>
        <w:rPr>
          <w:rFonts w:ascii="Times New Roman" w:hAnsi="Times New Roman"/>
        </w:rPr>
      </w:pPr>
    </w:p>
    <w:p w14:paraId="71377F65" w14:textId="77777777" w:rsidR="0042613D" w:rsidRPr="00A40078" w:rsidRDefault="0042613D" w:rsidP="0042613D">
      <w:pPr>
        <w:widowControl w:val="0"/>
        <w:shd w:val="clear" w:color="auto" w:fill="FFFFFF"/>
        <w:tabs>
          <w:tab w:val="left" w:leader="underscore" w:pos="0"/>
        </w:tabs>
        <w:autoSpaceDE w:val="0"/>
        <w:autoSpaceDN w:val="0"/>
        <w:adjustRightInd w:val="0"/>
        <w:ind w:left="7"/>
        <w:jc w:val="both"/>
        <w:rPr>
          <w:rFonts w:ascii="Times New Roman" w:hAnsi="Times New Roman"/>
          <w:sz w:val="24"/>
          <w:szCs w:val="24"/>
        </w:rPr>
      </w:pPr>
      <w:r w:rsidRPr="00A40078">
        <w:rPr>
          <w:rFonts w:ascii="Times New Roman" w:hAnsi="Times New Roman"/>
          <w:sz w:val="24"/>
          <w:szCs w:val="24"/>
        </w:rPr>
        <w:t>г. Москва</w:t>
      </w:r>
      <w:r w:rsidRPr="00A40078">
        <w:rPr>
          <w:rFonts w:ascii="Times New Roman" w:hAnsi="Times New Roman"/>
          <w:sz w:val="24"/>
          <w:szCs w:val="24"/>
        </w:rPr>
        <w:tab/>
      </w:r>
      <w:r w:rsidRPr="00A40078">
        <w:rPr>
          <w:rFonts w:ascii="Times New Roman" w:hAnsi="Times New Roman"/>
          <w:sz w:val="24"/>
          <w:szCs w:val="24"/>
        </w:rPr>
        <w:tab/>
      </w:r>
      <w:r w:rsidRPr="00A40078">
        <w:rPr>
          <w:rFonts w:ascii="Times New Roman" w:hAnsi="Times New Roman"/>
          <w:sz w:val="24"/>
          <w:szCs w:val="24"/>
        </w:rPr>
        <w:tab/>
      </w:r>
      <w:r w:rsidRPr="00A40078">
        <w:rPr>
          <w:rFonts w:ascii="Times New Roman" w:hAnsi="Times New Roman"/>
          <w:sz w:val="24"/>
          <w:szCs w:val="24"/>
        </w:rPr>
        <w:tab/>
      </w:r>
      <w:r w:rsidRPr="00A40078">
        <w:rPr>
          <w:rFonts w:ascii="Times New Roman" w:hAnsi="Times New Roman"/>
          <w:sz w:val="24"/>
          <w:szCs w:val="24"/>
        </w:rPr>
        <w:tab/>
      </w:r>
      <w:r w:rsidRPr="00A40078">
        <w:rPr>
          <w:rFonts w:ascii="Times New Roman" w:hAnsi="Times New Roman"/>
          <w:sz w:val="24"/>
          <w:szCs w:val="24"/>
        </w:rPr>
        <w:tab/>
      </w:r>
      <w:r w:rsidRPr="00A40078">
        <w:rPr>
          <w:rFonts w:ascii="Times New Roman" w:hAnsi="Times New Roman"/>
          <w:sz w:val="24"/>
          <w:szCs w:val="24"/>
        </w:rPr>
        <w:tab/>
        <w:t xml:space="preserve">        «_____»______________20___ г.</w:t>
      </w:r>
    </w:p>
    <w:p w14:paraId="791F35DB" w14:textId="77777777" w:rsidR="0042613D" w:rsidRPr="00A40078" w:rsidRDefault="0042613D" w:rsidP="0042613D">
      <w:pPr>
        <w:widowControl w:val="0"/>
        <w:shd w:val="clear" w:color="auto" w:fill="FFFFFF"/>
        <w:tabs>
          <w:tab w:val="left" w:leader="underscore" w:pos="0"/>
        </w:tabs>
        <w:autoSpaceDE w:val="0"/>
        <w:autoSpaceDN w:val="0"/>
        <w:adjustRightInd w:val="0"/>
        <w:ind w:left="7"/>
        <w:jc w:val="both"/>
        <w:rPr>
          <w:rFonts w:ascii="Times New Roman" w:hAnsi="Times New Roman"/>
        </w:rPr>
      </w:pPr>
    </w:p>
    <w:p w14:paraId="3D620F9D" w14:textId="77777777" w:rsidR="0042613D" w:rsidRPr="00A40078"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color w:val="FF0000"/>
          <w:sz w:val="24"/>
          <w:szCs w:val="24"/>
        </w:rPr>
      </w:pPr>
      <w:r w:rsidRPr="00A40078">
        <w:rPr>
          <w:rFonts w:ascii="Times New Roman" w:hAnsi="Times New Roman"/>
          <w:b/>
          <w:sz w:val="24"/>
          <w:szCs w:val="24"/>
        </w:rPr>
        <w:t>Публичное акционерное общество «Российские сети»</w:t>
      </w:r>
      <w:r w:rsidRPr="00A40078">
        <w:rPr>
          <w:rFonts w:ascii="Times New Roman" w:hAnsi="Times New Roman"/>
          <w:sz w:val="24"/>
          <w:szCs w:val="24"/>
        </w:rPr>
        <w:t xml:space="preserve">, именуемое в дальнейшем </w:t>
      </w:r>
      <w:r w:rsidRPr="00A40078">
        <w:rPr>
          <w:rFonts w:ascii="Times New Roman" w:hAnsi="Times New Roman"/>
          <w:b/>
          <w:bCs/>
          <w:spacing w:val="-2"/>
          <w:sz w:val="24"/>
          <w:szCs w:val="24"/>
        </w:rPr>
        <w:t>«</w:t>
      </w:r>
      <w:r w:rsidRPr="00A40078">
        <w:rPr>
          <w:rFonts w:ascii="Times New Roman" w:hAnsi="Times New Roman"/>
          <w:b/>
          <w:bCs/>
          <w:spacing w:val="2"/>
          <w:sz w:val="24"/>
          <w:szCs w:val="24"/>
        </w:rPr>
        <w:t>Обладатель информации</w:t>
      </w:r>
      <w:r w:rsidRPr="00A40078">
        <w:rPr>
          <w:rFonts w:ascii="Times New Roman" w:hAnsi="Times New Roman"/>
          <w:b/>
          <w:bCs/>
          <w:sz w:val="24"/>
          <w:szCs w:val="24"/>
        </w:rPr>
        <w:t>»</w:t>
      </w:r>
      <w:r w:rsidRPr="00A40078">
        <w:rPr>
          <w:rFonts w:ascii="Times New Roman" w:hAnsi="Times New Roman"/>
          <w:sz w:val="24"/>
          <w:szCs w:val="24"/>
        </w:rPr>
        <w:t xml:space="preserve">, в лице ____________________________________________, действующего на основании _______________________, с одной стороны, и ______________________________, именуемое в дальнейшем </w:t>
      </w:r>
      <w:r w:rsidRPr="00A40078">
        <w:rPr>
          <w:rFonts w:ascii="Times New Roman" w:hAnsi="Times New Roman"/>
          <w:b/>
          <w:bCs/>
          <w:spacing w:val="-2"/>
          <w:sz w:val="24"/>
          <w:szCs w:val="24"/>
        </w:rPr>
        <w:t>«</w:t>
      </w:r>
      <w:r w:rsidRPr="00A40078">
        <w:rPr>
          <w:rFonts w:ascii="Times New Roman" w:hAnsi="Times New Roman"/>
          <w:b/>
          <w:bCs/>
          <w:spacing w:val="6"/>
          <w:sz w:val="24"/>
          <w:szCs w:val="24"/>
        </w:rPr>
        <w:t>Контрагент</w:t>
      </w:r>
      <w:r w:rsidRPr="00A40078">
        <w:rPr>
          <w:rFonts w:ascii="Times New Roman" w:hAnsi="Times New Roman"/>
          <w:b/>
          <w:bCs/>
          <w:spacing w:val="-2"/>
          <w:sz w:val="24"/>
          <w:szCs w:val="24"/>
        </w:rPr>
        <w:t>»</w:t>
      </w:r>
      <w:r w:rsidRPr="00A40078">
        <w:rPr>
          <w:rFonts w:ascii="Times New Roman" w:hAnsi="Times New Roman"/>
          <w:sz w:val="24"/>
          <w:szCs w:val="24"/>
        </w:rPr>
        <w:t>, (</w:t>
      </w:r>
      <w:r w:rsidRPr="00A40078">
        <w:rPr>
          <w:rFonts w:ascii="Times New Roman" w:hAnsi="Times New Roman"/>
          <w:i/>
          <w:sz w:val="24"/>
          <w:szCs w:val="24"/>
          <w:u w:val="single"/>
        </w:rPr>
        <w:t>для юридического лица</w:t>
      </w:r>
      <w:r w:rsidRPr="00A40078">
        <w:rPr>
          <w:rFonts w:ascii="Times New Roman" w:hAnsi="Times New Roman"/>
          <w:sz w:val="24"/>
          <w:szCs w:val="24"/>
        </w:rPr>
        <w:t xml:space="preserve">: в лице ____________________, действующего на основании __________, </w:t>
      </w:r>
      <w:r w:rsidRPr="00A40078">
        <w:rPr>
          <w:rFonts w:ascii="Times New Roman" w:hAnsi="Times New Roman"/>
          <w:spacing w:val="8"/>
          <w:sz w:val="24"/>
          <w:szCs w:val="24"/>
        </w:rPr>
        <w:t xml:space="preserve">с другой стороны, именуемые в дальнейшем </w:t>
      </w:r>
      <w:r w:rsidRPr="00A40078">
        <w:rPr>
          <w:rFonts w:ascii="Times New Roman" w:hAnsi="Times New Roman"/>
          <w:b/>
          <w:iCs/>
          <w:spacing w:val="8"/>
          <w:sz w:val="24"/>
          <w:szCs w:val="24"/>
        </w:rPr>
        <w:t>«Стороны»</w:t>
      </w:r>
      <w:r w:rsidRPr="00A40078">
        <w:rPr>
          <w:rFonts w:ascii="Times New Roman" w:hAnsi="Times New Roman"/>
          <w:iCs/>
          <w:spacing w:val="8"/>
          <w:sz w:val="24"/>
          <w:szCs w:val="24"/>
        </w:rPr>
        <w:t>,</w:t>
      </w:r>
      <w:r w:rsidRPr="00A40078">
        <w:rPr>
          <w:rFonts w:ascii="Times New Roman" w:hAnsi="Times New Roman"/>
          <w:i/>
          <w:iCs/>
          <w:spacing w:val="8"/>
          <w:sz w:val="24"/>
          <w:szCs w:val="24"/>
        </w:rPr>
        <w:t xml:space="preserve"> </w:t>
      </w:r>
      <w:r w:rsidRPr="00A40078">
        <w:rPr>
          <w:rFonts w:ascii="Times New Roman" w:hAnsi="Times New Roman"/>
          <w:spacing w:val="8"/>
          <w:sz w:val="24"/>
          <w:szCs w:val="24"/>
        </w:rPr>
        <w:t xml:space="preserve">заключили </w:t>
      </w:r>
      <w:r w:rsidRPr="00A40078">
        <w:rPr>
          <w:rFonts w:ascii="Times New Roman" w:hAnsi="Times New Roman"/>
          <w:spacing w:val="2"/>
          <w:sz w:val="24"/>
          <w:szCs w:val="24"/>
        </w:rPr>
        <w:t>настоящее Соглашение о нижеследующем.</w:t>
      </w:r>
    </w:p>
    <w:p w14:paraId="75FDDA04" w14:textId="77777777" w:rsidR="0042613D" w:rsidRPr="00A40078" w:rsidRDefault="0042613D" w:rsidP="0042613D">
      <w:pPr>
        <w:widowControl w:val="0"/>
        <w:shd w:val="clear" w:color="auto" w:fill="FFFFFF"/>
        <w:autoSpaceDE w:val="0"/>
        <w:autoSpaceDN w:val="0"/>
        <w:adjustRightInd w:val="0"/>
        <w:spacing w:before="274"/>
        <w:jc w:val="center"/>
        <w:rPr>
          <w:rFonts w:ascii="Times New Roman" w:hAnsi="Times New Roman"/>
          <w:sz w:val="24"/>
          <w:szCs w:val="24"/>
        </w:rPr>
      </w:pPr>
      <w:r w:rsidRPr="00A40078">
        <w:rPr>
          <w:rFonts w:ascii="Times New Roman" w:hAnsi="Times New Roman"/>
          <w:b/>
          <w:bCs/>
          <w:spacing w:val="2"/>
          <w:sz w:val="24"/>
          <w:szCs w:val="24"/>
        </w:rPr>
        <w:t>1. ТЕРМИНЫ И ОПРЕДЕЛЕНИЯ</w:t>
      </w:r>
    </w:p>
    <w:p w14:paraId="26A1BF72" w14:textId="77777777" w:rsidR="0042613D" w:rsidRPr="00A40078" w:rsidRDefault="0042613D" w:rsidP="0042613D">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b/>
          <w:sz w:val="24"/>
          <w:szCs w:val="24"/>
        </w:rPr>
      </w:pPr>
      <w:r w:rsidRPr="00A40078">
        <w:rPr>
          <w:rFonts w:ascii="Times New Roman" w:hAnsi="Times New Roman"/>
          <w:b/>
          <w:bCs/>
          <w:spacing w:val="5"/>
          <w:sz w:val="24"/>
          <w:szCs w:val="24"/>
        </w:rPr>
        <w:t xml:space="preserve">Соглашение - </w:t>
      </w:r>
      <w:r w:rsidRPr="00A40078">
        <w:rPr>
          <w:rFonts w:ascii="Times New Roman" w:hAnsi="Times New Roman"/>
          <w:spacing w:val="5"/>
          <w:sz w:val="24"/>
          <w:szCs w:val="24"/>
        </w:rPr>
        <w:t xml:space="preserve">настоящее Соглашение о передаче и охране информации, составляющей </w:t>
      </w:r>
      <w:r w:rsidRPr="00A40078">
        <w:rPr>
          <w:rFonts w:ascii="Times New Roman" w:hAnsi="Times New Roman"/>
          <w:spacing w:val="3"/>
          <w:sz w:val="24"/>
          <w:szCs w:val="24"/>
        </w:rPr>
        <w:t xml:space="preserve">коммерческую тайну, с учетом изменений и дополнений, вносимых Сторонами в </w:t>
      </w:r>
      <w:r w:rsidRPr="00A40078">
        <w:rPr>
          <w:rFonts w:ascii="Times New Roman" w:hAnsi="Times New Roman"/>
          <w:spacing w:val="4"/>
          <w:sz w:val="24"/>
          <w:szCs w:val="24"/>
        </w:rPr>
        <w:t xml:space="preserve">соответствии с подпунктом 6.6 Соглашения. Все ссылки в тексте Соглашения на разделы и пункты </w:t>
      </w:r>
      <w:r w:rsidRPr="00A40078">
        <w:rPr>
          <w:rFonts w:ascii="Times New Roman" w:hAnsi="Times New Roman"/>
          <w:spacing w:val="3"/>
          <w:sz w:val="24"/>
          <w:szCs w:val="24"/>
        </w:rPr>
        <w:t>понимаются как ссылки на разделы и пункты настоящего Соглашения.</w:t>
      </w:r>
      <w:r w:rsidRPr="00A40078">
        <w:rPr>
          <w:rFonts w:ascii="Times New Roman" w:hAnsi="Times New Roman"/>
          <w:b/>
          <w:sz w:val="24"/>
          <w:szCs w:val="24"/>
        </w:rPr>
        <w:tab/>
      </w:r>
      <w:r w:rsidRPr="00A40078">
        <w:rPr>
          <w:rFonts w:ascii="Times New Roman" w:hAnsi="Times New Roman"/>
          <w:b/>
          <w:sz w:val="24"/>
          <w:szCs w:val="24"/>
        </w:rPr>
        <w:tab/>
      </w:r>
    </w:p>
    <w:p w14:paraId="263A32C9" w14:textId="77777777" w:rsidR="0042613D" w:rsidRPr="00A40078" w:rsidRDefault="0042613D" w:rsidP="0042613D">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A40078">
        <w:rPr>
          <w:rFonts w:ascii="Times New Roman" w:hAnsi="Times New Roman"/>
          <w:b/>
          <w:sz w:val="24"/>
          <w:szCs w:val="24"/>
        </w:rPr>
        <w:t>Коммерческая тайна</w:t>
      </w:r>
      <w:r w:rsidRPr="00A40078">
        <w:rPr>
          <w:rFonts w:ascii="Times New Roman" w:hAnsi="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14:paraId="21BB0F9B" w14:textId="77777777" w:rsidR="0042613D" w:rsidRPr="00A40078"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b/>
          <w:sz w:val="24"/>
          <w:szCs w:val="24"/>
        </w:rPr>
        <w:t>Обладатель информации, составляющей коммерческую тайну,</w:t>
      </w:r>
      <w:r w:rsidRPr="00A40078">
        <w:rPr>
          <w:rFonts w:ascii="Times New Roman" w:hAnsi="Times New Roman"/>
          <w:sz w:val="24"/>
          <w:szCs w:val="24"/>
        </w:rPr>
        <w:t xml:space="preserve"> - </w:t>
      </w:r>
      <w:r w:rsidRPr="00A40078">
        <w:rPr>
          <w:rFonts w:ascii="Times New Roman" w:hAnsi="Times New Roman"/>
          <w:spacing w:val="6"/>
          <w:sz w:val="24"/>
          <w:szCs w:val="24"/>
        </w:rPr>
        <w:t>сторона Соглашения</w:t>
      </w:r>
      <w:r w:rsidRPr="00A40078">
        <w:rPr>
          <w:rFonts w:ascii="Times New Roman" w:hAnsi="Times New Roman"/>
          <w:sz w:val="24"/>
          <w:szCs w:val="24"/>
        </w:rPr>
        <w:t>, которая владеет информацией, составляющей коммерческую тайну, на законном основании, ограничившая доступ к этой информации и установившая в отношении этой информации режим коммерческой тайны.</w:t>
      </w:r>
    </w:p>
    <w:p w14:paraId="205264D5" w14:textId="77777777" w:rsidR="0042613D" w:rsidRPr="00A40078"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b/>
          <w:bCs/>
          <w:spacing w:val="6"/>
          <w:sz w:val="24"/>
          <w:szCs w:val="24"/>
        </w:rPr>
        <w:t xml:space="preserve">Контрагент - </w:t>
      </w:r>
      <w:r w:rsidRPr="00A40078">
        <w:rPr>
          <w:rFonts w:ascii="Times New Roman" w:hAnsi="Times New Roman"/>
          <w:spacing w:val="6"/>
          <w:sz w:val="24"/>
          <w:szCs w:val="24"/>
        </w:rPr>
        <w:t xml:space="preserve">сторона Соглашения, которой Обладатель информации, составляющей </w:t>
      </w:r>
      <w:r w:rsidRPr="00A40078">
        <w:rPr>
          <w:rFonts w:ascii="Times New Roman" w:hAnsi="Times New Roman"/>
          <w:spacing w:val="2"/>
          <w:sz w:val="24"/>
          <w:szCs w:val="24"/>
        </w:rPr>
        <w:t>коммерческую тайну, передал Информацию.</w:t>
      </w:r>
    </w:p>
    <w:p w14:paraId="13F309B6" w14:textId="77777777" w:rsidR="0042613D" w:rsidRPr="00A40078"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pacing w:val="6"/>
          <w:sz w:val="24"/>
          <w:szCs w:val="24"/>
        </w:rPr>
      </w:pPr>
      <w:r w:rsidRPr="00A40078">
        <w:rPr>
          <w:rFonts w:ascii="Times New Roman" w:hAnsi="Times New Roman"/>
          <w:b/>
          <w:sz w:val="24"/>
          <w:szCs w:val="24"/>
        </w:rPr>
        <w:t xml:space="preserve">Комиссия </w:t>
      </w:r>
      <w:r w:rsidRPr="00A40078">
        <w:rPr>
          <w:rFonts w:ascii="Times New Roman" w:hAnsi="Times New Roman"/>
          <w:b/>
          <w:bCs/>
          <w:spacing w:val="6"/>
          <w:sz w:val="24"/>
          <w:szCs w:val="24"/>
        </w:rPr>
        <w:t xml:space="preserve">- </w:t>
      </w:r>
      <w:r w:rsidRPr="00A40078">
        <w:rPr>
          <w:rFonts w:ascii="Times New Roman" w:hAnsi="Times New Roman"/>
          <w:spacing w:val="6"/>
          <w:sz w:val="24"/>
          <w:szCs w:val="24"/>
        </w:rPr>
        <w:t>комиссия по защите коммерческой тайны ПАО «Россети».</w:t>
      </w:r>
    </w:p>
    <w:p w14:paraId="6DC845C9" w14:textId="77777777" w:rsidR="0042613D" w:rsidRPr="00A40078"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b/>
          <w:sz w:val="24"/>
          <w:szCs w:val="24"/>
        </w:rPr>
        <w:t>Информация, составляющая коммерческую тайну</w:t>
      </w:r>
      <w:r w:rsidRPr="00A40078">
        <w:rPr>
          <w:rFonts w:ascii="Times New Roman" w:hAnsi="Times New Roman"/>
          <w:sz w:val="24"/>
          <w:szCs w:val="24"/>
        </w:rPr>
        <w:t xml:space="preserve"> (</w:t>
      </w:r>
      <w:r w:rsidRPr="00A40078">
        <w:rPr>
          <w:rFonts w:ascii="Times New Roman" w:hAnsi="Times New Roman"/>
          <w:b/>
          <w:sz w:val="24"/>
          <w:szCs w:val="24"/>
        </w:rPr>
        <w:t>Информация</w:t>
      </w:r>
      <w:r w:rsidRPr="00A40078">
        <w:rPr>
          <w:rFonts w:ascii="Times New Roman" w:hAnsi="Times New Roman"/>
          <w:sz w:val="24"/>
          <w:szCs w:val="24"/>
        </w:rPr>
        <w:t>),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w:t>
      </w:r>
    </w:p>
    <w:p w14:paraId="372A127A" w14:textId="77777777" w:rsidR="0042613D" w:rsidRPr="00A40078"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b/>
          <w:sz w:val="24"/>
          <w:szCs w:val="24"/>
        </w:rPr>
        <w:t>Доступ к информации, составляющей коммерческую тайну,</w:t>
      </w:r>
      <w:r w:rsidRPr="00A40078">
        <w:rPr>
          <w:rFonts w:ascii="Times New Roman" w:hAnsi="Times New Roman"/>
          <w:sz w:val="24"/>
          <w:szCs w:val="24"/>
        </w:rPr>
        <w:t xml:space="preserve"> - ознакомление определенных лиц с информацией, составляющей коммерческую тайну, с согласия ее обладателя или на ином законном основании при условии сохранения конфиденциальности этой информации.</w:t>
      </w:r>
    </w:p>
    <w:p w14:paraId="64139FDF" w14:textId="77777777" w:rsidR="0042613D" w:rsidRPr="00A40078"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b/>
          <w:sz w:val="24"/>
          <w:szCs w:val="24"/>
        </w:rPr>
        <w:t>Передача информации, составляющей коммерческую тайну,</w:t>
      </w:r>
      <w:r w:rsidRPr="00A40078">
        <w:rPr>
          <w:rFonts w:ascii="Times New Roman" w:hAnsi="Times New Roman"/>
          <w:sz w:val="24"/>
          <w:szCs w:val="24"/>
        </w:rPr>
        <w:t xml:space="preserve"> - передача информации, составляющей коммерческую тайну и зафиксированной на материальном носителе, ее обладателем контрагенту на основании договора в объеме и на условиях, </w:t>
      </w:r>
      <w:r w:rsidRPr="00A40078">
        <w:rPr>
          <w:rFonts w:ascii="Times New Roman" w:hAnsi="Times New Roman"/>
          <w:sz w:val="24"/>
          <w:szCs w:val="24"/>
        </w:rPr>
        <w:lastRenderedPageBreak/>
        <w:t>которые предусмотрены договором, включая условие о принятии контрагентом установленных договором мер по охране ее конфиденциальности.</w:t>
      </w:r>
    </w:p>
    <w:p w14:paraId="5FE907C6" w14:textId="77777777" w:rsidR="0042613D" w:rsidRPr="00A40078"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b/>
          <w:sz w:val="24"/>
          <w:szCs w:val="24"/>
        </w:rPr>
        <w:t>Разглашение информации, составляющей коммерческую тайну,</w:t>
      </w:r>
      <w:r w:rsidRPr="00A40078">
        <w:rPr>
          <w:rFonts w:ascii="Times New Roman" w:hAnsi="Times New Roman"/>
          <w:sz w:val="24"/>
          <w:szCs w:val="24"/>
        </w:rPr>
        <w:t xml:space="preserve"> - действие или бездействие, в результате которых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w:t>
      </w:r>
    </w:p>
    <w:p w14:paraId="09DC2800" w14:textId="77777777" w:rsidR="0042613D" w:rsidRPr="00A40078"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b/>
          <w:bCs/>
          <w:spacing w:val="2"/>
          <w:sz w:val="24"/>
          <w:szCs w:val="24"/>
        </w:rPr>
      </w:pPr>
      <w:r w:rsidRPr="00A40078">
        <w:rPr>
          <w:rFonts w:ascii="Times New Roman" w:hAnsi="Times New Roman"/>
          <w:b/>
          <w:sz w:val="24"/>
          <w:szCs w:val="24"/>
        </w:rPr>
        <w:t>Уничтожение информации, составляющей коммерческую тайну,</w:t>
      </w:r>
      <w:r w:rsidRPr="00A40078">
        <w:rPr>
          <w:rFonts w:ascii="Times New Roman" w:hAnsi="Times New Roman"/>
          <w:sz w:val="24"/>
          <w:szCs w:val="24"/>
        </w:rPr>
        <w:t xml:space="preserve"> - действия Стороны Соглашения, направленные на приведение в предусмотренном Соглашением порядке Информации в состояние, исключающее возможность ее использовании и восстановления.</w:t>
      </w:r>
    </w:p>
    <w:p w14:paraId="5DF73F25" w14:textId="77777777" w:rsidR="0042613D" w:rsidRPr="00A40078" w:rsidRDefault="0042613D" w:rsidP="0042613D">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p>
    <w:p w14:paraId="713E62A7" w14:textId="77777777" w:rsidR="0042613D" w:rsidRPr="00A40078" w:rsidRDefault="0042613D" w:rsidP="0042613D">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r w:rsidRPr="00A40078">
        <w:rPr>
          <w:rFonts w:ascii="Times New Roman" w:hAnsi="Times New Roman"/>
          <w:b/>
          <w:bCs/>
          <w:spacing w:val="2"/>
          <w:sz w:val="24"/>
          <w:szCs w:val="24"/>
        </w:rPr>
        <w:t>2. ПРЕДМЕТ СОГЛАШЕНИЯ</w:t>
      </w:r>
    </w:p>
    <w:p w14:paraId="015B964F" w14:textId="77777777" w:rsidR="0042613D" w:rsidRPr="00A40078" w:rsidRDefault="0042613D" w:rsidP="0042613D">
      <w:pPr>
        <w:widowControl w:val="0"/>
        <w:numPr>
          <w:ilvl w:val="0"/>
          <w:numId w:val="78"/>
        </w:numPr>
        <w:shd w:val="clear" w:color="auto" w:fill="FFFFFF"/>
        <w:tabs>
          <w:tab w:val="left" w:pos="1134"/>
        </w:tabs>
        <w:autoSpaceDE w:val="0"/>
        <w:autoSpaceDN w:val="0"/>
        <w:adjustRightInd w:val="0"/>
        <w:spacing w:after="0" w:line="240" w:lineRule="auto"/>
        <w:ind w:firstLine="709"/>
        <w:jc w:val="both"/>
        <w:rPr>
          <w:rFonts w:ascii="Times New Roman" w:hAnsi="Times New Roman"/>
          <w:b/>
          <w:bCs/>
          <w:spacing w:val="-7"/>
          <w:sz w:val="24"/>
          <w:szCs w:val="24"/>
        </w:rPr>
      </w:pPr>
      <w:r w:rsidRPr="00A40078">
        <w:rPr>
          <w:rFonts w:ascii="Times New Roman" w:hAnsi="Times New Roman"/>
          <w:sz w:val="24"/>
          <w:szCs w:val="24"/>
        </w:rPr>
        <w:t xml:space="preserve">На условиях Соглашения Обладатель информации передает Контрагенту Информацию, а Контрагент </w:t>
      </w:r>
      <w:r w:rsidRPr="00A40078">
        <w:rPr>
          <w:rFonts w:ascii="Times New Roman" w:hAnsi="Times New Roman"/>
          <w:spacing w:val="-1"/>
          <w:sz w:val="24"/>
          <w:szCs w:val="24"/>
        </w:rPr>
        <w:t xml:space="preserve">обязуется обеспечить защиту Информации путем исключения доступа к Информации любых </w:t>
      </w:r>
      <w:r w:rsidRPr="00A40078">
        <w:rPr>
          <w:rFonts w:ascii="Times New Roman" w:hAnsi="Times New Roman"/>
          <w:spacing w:val="-3"/>
          <w:sz w:val="24"/>
          <w:szCs w:val="24"/>
        </w:rPr>
        <w:t xml:space="preserve">третьих лиц без согласия Обладателя информации и надлежащего использования Информации </w:t>
      </w:r>
      <w:r w:rsidRPr="00A40078">
        <w:rPr>
          <w:rFonts w:ascii="Times New Roman" w:hAnsi="Times New Roman"/>
          <w:sz w:val="24"/>
          <w:szCs w:val="24"/>
        </w:rPr>
        <w:t xml:space="preserve">работниками Контрагента без нарушения режима коммерческой тайны, установленного у </w:t>
      </w:r>
      <w:r w:rsidRPr="00A40078">
        <w:rPr>
          <w:rFonts w:ascii="Times New Roman" w:hAnsi="Times New Roman"/>
          <w:spacing w:val="-4"/>
          <w:sz w:val="24"/>
          <w:szCs w:val="24"/>
        </w:rPr>
        <w:t xml:space="preserve">Контрагента и отвечающего нормам, предусмотренным Федеральным законом «О коммерческой </w:t>
      </w:r>
      <w:r w:rsidRPr="00A40078">
        <w:rPr>
          <w:rFonts w:ascii="Times New Roman" w:hAnsi="Times New Roman"/>
          <w:sz w:val="24"/>
          <w:szCs w:val="24"/>
        </w:rPr>
        <w:t>тайне» от 29.07.2004 № 98-ФЗ. Факт передачи Информации удостоверяется подписанием Сторонами Акта приема-передачи Информации (</w:t>
      </w:r>
      <w:r w:rsidRPr="00A40078">
        <w:rPr>
          <w:rFonts w:ascii="Times New Roman" w:hAnsi="Times New Roman"/>
          <w:i/>
          <w:sz w:val="24"/>
          <w:szCs w:val="24"/>
        </w:rPr>
        <w:t>по форме в соответствии с приложением 1 к настоящему Соглашению</w:t>
      </w:r>
      <w:r w:rsidRPr="00A40078">
        <w:rPr>
          <w:rFonts w:ascii="Times New Roman" w:hAnsi="Times New Roman"/>
          <w:sz w:val="24"/>
          <w:szCs w:val="24"/>
        </w:rPr>
        <w:t>).</w:t>
      </w:r>
    </w:p>
    <w:p w14:paraId="31A20F12" w14:textId="77777777" w:rsidR="0042613D" w:rsidRPr="00A40078" w:rsidRDefault="0042613D" w:rsidP="0042613D">
      <w:pPr>
        <w:widowControl w:val="0"/>
        <w:numPr>
          <w:ilvl w:val="0"/>
          <w:numId w:val="78"/>
        </w:numPr>
        <w:shd w:val="clear" w:color="auto" w:fill="FFFFFF"/>
        <w:tabs>
          <w:tab w:val="left" w:pos="799"/>
        </w:tabs>
        <w:autoSpaceDE w:val="0"/>
        <w:autoSpaceDN w:val="0"/>
        <w:adjustRightInd w:val="0"/>
        <w:spacing w:after="0" w:line="240" w:lineRule="auto"/>
        <w:ind w:firstLine="709"/>
        <w:jc w:val="both"/>
        <w:rPr>
          <w:rFonts w:ascii="Times New Roman" w:hAnsi="Times New Roman"/>
          <w:b/>
          <w:bCs/>
          <w:spacing w:val="2"/>
          <w:sz w:val="24"/>
          <w:szCs w:val="24"/>
        </w:rPr>
      </w:pPr>
      <w:r w:rsidRPr="00A40078">
        <w:rPr>
          <w:rFonts w:ascii="Times New Roman" w:hAnsi="Times New Roman"/>
          <w:spacing w:val="4"/>
          <w:sz w:val="24"/>
          <w:szCs w:val="24"/>
        </w:rPr>
        <w:t xml:space="preserve">Настоящее Соглашение определяет порядок передачи Информации и условия принятия </w:t>
      </w:r>
      <w:r w:rsidRPr="00A40078">
        <w:rPr>
          <w:rFonts w:ascii="Times New Roman" w:hAnsi="Times New Roman"/>
          <w:spacing w:val="3"/>
          <w:sz w:val="24"/>
          <w:szCs w:val="24"/>
        </w:rPr>
        <w:t xml:space="preserve">Контрагентом мер по обеспечению конфиденциальности и использованию Информации, которая </w:t>
      </w:r>
      <w:r w:rsidRPr="00A40078">
        <w:rPr>
          <w:rFonts w:ascii="Times New Roman" w:hAnsi="Times New Roman"/>
          <w:spacing w:val="6"/>
          <w:sz w:val="24"/>
          <w:szCs w:val="24"/>
        </w:rPr>
        <w:t xml:space="preserve">будет в течение срока действия Соглашения передана Контрагенту Обладателем информации </w:t>
      </w:r>
      <w:r w:rsidRPr="00A40078">
        <w:rPr>
          <w:rFonts w:ascii="Times New Roman" w:hAnsi="Times New Roman"/>
          <w:spacing w:val="2"/>
          <w:sz w:val="24"/>
          <w:szCs w:val="24"/>
        </w:rPr>
        <w:t xml:space="preserve">или которая иным образом станет известной Контрагенту в рамках отношений Сторон, связанных </w:t>
      </w:r>
      <w:r w:rsidRPr="00A40078">
        <w:rPr>
          <w:rFonts w:ascii="Times New Roman" w:hAnsi="Times New Roman"/>
          <w:spacing w:val="3"/>
          <w:sz w:val="24"/>
          <w:szCs w:val="24"/>
        </w:rPr>
        <w:t>с исполнением договора № _______ от _________ 20___ г. (далее - Основной договор)</w:t>
      </w:r>
      <w:r w:rsidRPr="00A40078">
        <w:rPr>
          <w:rFonts w:ascii="Times New Roman" w:hAnsi="Times New Roman"/>
          <w:spacing w:val="3"/>
          <w:sz w:val="24"/>
          <w:szCs w:val="24"/>
          <w:vertAlign w:val="superscript"/>
        </w:rPr>
        <w:footnoteReference w:id="12"/>
      </w:r>
      <w:r w:rsidRPr="00A40078">
        <w:rPr>
          <w:rFonts w:ascii="Times New Roman" w:hAnsi="Times New Roman"/>
          <w:spacing w:val="3"/>
          <w:sz w:val="24"/>
          <w:szCs w:val="24"/>
        </w:rPr>
        <w:t xml:space="preserve">. </w:t>
      </w:r>
    </w:p>
    <w:p w14:paraId="3128EC20" w14:textId="77777777" w:rsidR="0042613D" w:rsidRPr="00A40078" w:rsidRDefault="0042613D" w:rsidP="0042613D">
      <w:pPr>
        <w:widowControl w:val="0"/>
        <w:numPr>
          <w:ilvl w:val="0"/>
          <w:numId w:val="78"/>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sz w:val="24"/>
          <w:szCs w:val="24"/>
        </w:rPr>
        <w:t>Положения настоящего Соглашения распространяются на информацию, составляющую коммерческую тайну Обладателя информации, независимо от вида носителя, на котором она зафиксирована.</w:t>
      </w:r>
    </w:p>
    <w:p w14:paraId="09F74AA7" w14:textId="77777777" w:rsidR="0042613D" w:rsidRPr="00A40078" w:rsidRDefault="0042613D" w:rsidP="0042613D">
      <w:pPr>
        <w:widowControl w:val="0"/>
        <w:numPr>
          <w:ilvl w:val="0"/>
          <w:numId w:val="78"/>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sz w:val="24"/>
          <w:szCs w:val="24"/>
        </w:rPr>
        <w:t>Информации, составляющей коммерческую тайну, присваивается гриф «Коммерческая тайна».</w:t>
      </w:r>
    </w:p>
    <w:p w14:paraId="6EF79B48" w14:textId="77777777" w:rsidR="0042613D" w:rsidRPr="00A40078" w:rsidRDefault="0042613D" w:rsidP="0042613D">
      <w:pPr>
        <w:widowControl w:val="0"/>
        <w:shd w:val="clear" w:color="auto" w:fill="FFFFFF"/>
        <w:tabs>
          <w:tab w:val="left" w:pos="799"/>
        </w:tabs>
        <w:autoSpaceDE w:val="0"/>
        <w:autoSpaceDN w:val="0"/>
        <w:adjustRightInd w:val="0"/>
        <w:spacing w:line="266" w:lineRule="exact"/>
        <w:ind w:left="7"/>
        <w:jc w:val="both"/>
        <w:rPr>
          <w:rFonts w:ascii="Times New Roman" w:hAnsi="Times New Roman"/>
          <w:b/>
          <w:bCs/>
          <w:spacing w:val="2"/>
        </w:rPr>
      </w:pPr>
    </w:p>
    <w:p w14:paraId="2C0CFA9A" w14:textId="77777777" w:rsidR="0042613D" w:rsidRPr="00A40078" w:rsidRDefault="0042613D" w:rsidP="0042613D">
      <w:pPr>
        <w:widowControl w:val="0"/>
        <w:shd w:val="clear" w:color="auto" w:fill="FFFFFF"/>
        <w:tabs>
          <w:tab w:val="left" w:pos="2880"/>
        </w:tabs>
        <w:autoSpaceDE w:val="0"/>
        <w:autoSpaceDN w:val="0"/>
        <w:adjustRightInd w:val="0"/>
        <w:spacing w:before="22"/>
        <w:jc w:val="center"/>
        <w:rPr>
          <w:rFonts w:ascii="Times New Roman" w:hAnsi="Times New Roman"/>
          <w:sz w:val="24"/>
          <w:szCs w:val="24"/>
        </w:rPr>
      </w:pPr>
      <w:r w:rsidRPr="00A40078">
        <w:rPr>
          <w:rFonts w:ascii="Times New Roman" w:hAnsi="Times New Roman"/>
          <w:b/>
          <w:bCs/>
          <w:spacing w:val="2"/>
          <w:sz w:val="24"/>
          <w:szCs w:val="24"/>
        </w:rPr>
        <w:t>3. ПРАВА И ОБЯЗАННОСТИ СТОРОН</w:t>
      </w:r>
    </w:p>
    <w:p w14:paraId="08F6B54C" w14:textId="77777777" w:rsidR="0042613D" w:rsidRPr="00A40078" w:rsidRDefault="0042613D" w:rsidP="0042613D">
      <w:pPr>
        <w:widowControl w:val="0"/>
        <w:numPr>
          <w:ilvl w:val="0"/>
          <w:numId w:val="79"/>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spacing w:val="6"/>
          <w:sz w:val="24"/>
          <w:szCs w:val="24"/>
        </w:rPr>
        <w:t>Обладатель информации вправе:</w:t>
      </w:r>
    </w:p>
    <w:p w14:paraId="7B95E5CB" w14:textId="77777777" w:rsidR="0042613D" w:rsidRPr="00A40078" w:rsidRDefault="0042613D" w:rsidP="0042613D">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sz w:val="24"/>
          <w:szCs w:val="24"/>
        </w:rPr>
        <w:t>3.1.1.</w:t>
      </w:r>
      <w:r w:rsidRPr="00A40078">
        <w:rPr>
          <w:rFonts w:ascii="Times New Roman" w:hAnsi="Times New Roman"/>
          <w:sz w:val="24"/>
          <w:szCs w:val="24"/>
        </w:rPr>
        <w:tab/>
        <w:t>Относить информацию к информации, составляющей коммерческую тайну, определять перечень и состав такой информации.</w:t>
      </w:r>
    </w:p>
    <w:p w14:paraId="409D9DFF" w14:textId="77777777" w:rsidR="0042613D" w:rsidRPr="00A40078" w:rsidRDefault="0042613D" w:rsidP="0042613D">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sz w:val="24"/>
          <w:szCs w:val="24"/>
        </w:rPr>
        <w:t>3.1.2.</w:t>
      </w:r>
      <w:r w:rsidRPr="00A40078">
        <w:rPr>
          <w:rFonts w:ascii="Times New Roman" w:hAnsi="Times New Roman"/>
          <w:sz w:val="24"/>
          <w:szCs w:val="24"/>
        </w:rPr>
        <w:tab/>
        <w:t>Использовать Информацию для собственных нужд в порядке, не противоречащем законодательству Российской Федерации.</w:t>
      </w:r>
    </w:p>
    <w:p w14:paraId="79C32636" w14:textId="77777777" w:rsidR="0042613D" w:rsidRPr="00A40078" w:rsidRDefault="0042613D" w:rsidP="0042613D">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sz w:val="24"/>
          <w:szCs w:val="24"/>
        </w:rPr>
        <w:t>3.1.3.</w:t>
      </w:r>
      <w:r w:rsidRPr="00A40078">
        <w:rPr>
          <w:rFonts w:ascii="Times New Roman" w:hAnsi="Times New Roman"/>
          <w:sz w:val="24"/>
          <w:szCs w:val="24"/>
        </w:rPr>
        <w:tab/>
        <w:t>Разрешать или запрещать доступ к Информации, определять порядок и условия доступа к Информации.</w:t>
      </w:r>
    </w:p>
    <w:p w14:paraId="4E9DD902" w14:textId="77777777" w:rsidR="0042613D" w:rsidRPr="00A40078" w:rsidRDefault="0042613D" w:rsidP="0042613D">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sz w:val="24"/>
          <w:szCs w:val="24"/>
        </w:rPr>
        <w:t>3.1.4.</w:t>
      </w:r>
      <w:r w:rsidRPr="00A40078">
        <w:rPr>
          <w:rFonts w:ascii="Times New Roman" w:hAnsi="Times New Roman"/>
          <w:sz w:val="24"/>
          <w:szCs w:val="24"/>
        </w:rPr>
        <w:tab/>
        <w:t>Без согласования с Контрагентом, но с последующим уведомлением устанавливать, изменять и отменять в письменной форме режим коммерческой тайны в соответствии с Федеральным законом от 29.07.2004 № 98-ФЗ «О коммерческой тайне».</w:t>
      </w:r>
    </w:p>
    <w:p w14:paraId="189AF114" w14:textId="77777777" w:rsidR="0042613D" w:rsidRPr="00A40078" w:rsidRDefault="0042613D" w:rsidP="0042613D">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sz w:val="24"/>
          <w:szCs w:val="24"/>
        </w:rPr>
        <w:t>3.1.5.</w:t>
      </w:r>
      <w:r w:rsidRPr="00A40078">
        <w:rPr>
          <w:rFonts w:ascii="Times New Roman" w:hAnsi="Times New Roman"/>
          <w:sz w:val="24"/>
          <w:szCs w:val="24"/>
        </w:rPr>
        <w:tab/>
        <w:t>Требовать от Контрагента и его работников, получивших доступ к Информации, соблюдения обязанностей по охране ее конфиденциальности.</w:t>
      </w:r>
    </w:p>
    <w:p w14:paraId="0B1F4D75" w14:textId="77777777" w:rsidR="0042613D" w:rsidRPr="00A40078"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sz w:val="24"/>
          <w:szCs w:val="24"/>
        </w:rPr>
        <w:lastRenderedPageBreak/>
        <w:t>3.1.6.</w:t>
      </w:r>
      <w:r w:rsidRPr="00A40078">
        <w:rPr>
          <w:rFonts w:ascii="Times New Roman" w:hAnsi="Times New Roman"/>
          <w:sz w:val="24"/>
          <w:szCs w:val="24"/>
        </w:rPr>
        <w:tab/>
        <w:t>Требовать от работников Контрагента, получивших доступ к Информации, в результате действий, осуществленных случайно или по ошибке, охраны конфиденциальности Информации.</w:t>
      </w:r>
    </w:p>
    <w:p w14:paraId="4AEB3607" w14:textId="77777777" w:rsidR="0042613D" w:rsidRPr="00A40078"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sz w:val="24"/>
          <w:szCs w:val="24"/>
        </w:rPr>
        <w:t>3.1.7.</w:t>
      </w:r>
      <w:r w:rsidRPr="00A40078">
        <w:rPr>
          <w:rFonts w:ascii="Times New Roman" w:hAnsi="Times New Roman"/>
          <w:sz w:val="24"/>
          <w:szCs w:val="24"/>
        </w:rPr>
        <w:tab/>
        <w:t>Защищать в установленном законом порядке свои права в случае разглашения, незаконного получения или незаконного использования третьими лицами Информации, в том числе требовать возмещения убытков, причиненных в связи с нарушением его прав.</w:t>
      </w:r>
    </w:p>
    <w:p w14:paraId="3C84910C" w14:textId="77777777" w:rsidR="0042613D" w:rsidRPr="00A40078" w:rsidRDefault="0042613D" w:rsidP="0042613D">
      <w:pPr>
        <w:widowControl w:val="0"/>
        <w:numPr>
          <w:ilvl w:val="0"/>
          <w:numId w:val="79"/>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sz w:val="24"/>
          <w:szCs w:val="24"/>
        </w:rPr>
        <w:t>Контрагент вправе в соответствии с законодательством Российской Федерации самостоятельно определять способы защиты Информации, переданной ему по настоящему Соглашению. Однако при этом совместно должно быть обеспечено выполнение следующих условий:</w:t>
      </w:r>
    </w:p>
    <w:p w14:paraId="44BD3F6B" w14:textId="77777777" w:rsidR="0042613D" w:rsidRPr="00A40078"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sz w:val="24"/>
          <w:szCs w:val="24"/>
        </w:rPr>
        <w:t xml:space="preserve">- исключение доступа к Информации любых лиц без согласия </w:t>
      </w:r>
      <w:r w:rsidRPr="00A40078">
        <w:rPr>
          <w:rFonts w:ascii="Times New Roman" w:hAnsi="Times New Roman"/>
          <w:spacing w:val="6"/>
          <w:sz w:val="24"/>
          <w:szCs w:val="24"/>
        </w:rPr>
        <w:t>Обладателя информации</w:t>
      </w:r>
      <w:r w:rsidRPr="00A40078">
        <w:rPr>
          <w:rFonts w:ascii="Times New Roman" w:hAnsi="Times New Roman"/>
          <w:sz w:val="24"/>
          <w:szCs w:val="24"/>
        </w:rPr>
        <w:t>;</w:t>
      </w:r>
    </w:p>
    <w:p w14:paraId="2B36BF58" w14:textId="77777777" w:rsidR="0042613D" w:rsidRPr="00A40078"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sz w:val="24"/>
          <w:szCs w:val="24"/>
        </w:rPr>
        <w:t>- возможность использования Информации работниками Контрагента без нарушения режима коммерческой тайны.</w:t>
      </w:r>
    </w:p>
    <w:p w14:paraId="6E5753C7" w14:textId="77777777" w:rsidR="0042613D" w:rsidRPr="00A40078"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sz w:val="24"/>
          <w:szCs w:val="24"/>
        </w:rPr>
        <w:t>3.3. Контрагент обязан:</w:t>
      </w:r>
    </w:p>
    <w:p w14:paraId="2735FE11" w14:textId="77777777" w:rsidR="0042613D" w:rsidRPr="00A40078" w:rsidRDefault="0042613D" w:rsidP="0042613D">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A40078">
        <w:rPr>
          <w:rFonts w:ascii="Times New Roman" w:hAnsi="Times New Roman"/>
          <w:sz w:val="24"/>
          <w:szCs w:val="24"/>
        </w:rPr>
        <w:t>3.3.1.</w:t>
      </w:r>
      <w:r w:rsidRPr="00A40078">
        <w:rPr>
          <w:rFonts w:ascii="Times New Roman" w:hAnsi="Times New Roman"/>
          <w:sz w:val="24"/>
          <w:szCs w:val="24"/>
        </w:rPr>
        <w:tab/>
        <w:t>Ограничивать доступ к Информации, полученной в рамках настоящего Соглашения, путем установления контроля за соблюдением режима коммерческой тайны.</w:t>
      </w:r>
    </w:p>
    <w:p w14:paraId="5D60A6EB" w14:textId="77777777" w:rsidR="0042613D" w:rsidRPr="00A40078" w:rsidRDefault="0042613D" w:rsidP="0042613D">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A40078">
        <w:rPr>
          <w:rFonts w:ascii="Times New Roman" w:hAnsi="Times New Roman"/>
          <w:sz w:val="24"/>
          <w:szCs w:val="24"/>
        </w:rPr>
        <w:t>3.3.2.</w:t>
      </w:r>
      <w:r w:rsidRPr="00A40078">
        <w:rPr>
          <w:rFonts w:ascii="Times New Roman" w:hAnsi="Times New Roman"/>
          <w:sz w:val="24"/>
          <w:szCs w:val="24"/>
        </w:rPr>
        <w:tab/>
        <w:t>Вести учет лиц, получивших доступ к Информации.</w:t>
      </w:r>
    </w:p>
    <w:p w14:paraId="5FF06FEB" w14:textId="77777777" w:rsidR="0042613D" w:rsidRPr="00A40078" w:rsidRDefault="0042613D" w:rsidP="0042613D">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A40078">
        <w:rPr>
          <w:rFonts w:ascii="Times New Roman" w:hAnsi="Times New Roman"/>
          <w:sz w:val="24"/>
          <w:szCs w:val="24"/>
        </w:rPr>
        <w:t>3.3.3.</w:t>
      </w:r>
      <w:r w:rsidRPr="00A40078">
        <w:rPr>
          <w:rFonts w:ascii="Times New Roman" w:hAnsi="Times New Roman"/>
          <w:sz w:val="24"/>
          <w:szCs w:val="24"/>
        </w:rPr>
        <w:tab/>
        <w:t>Незамедлительно сообщить Обладателю информации о допущенном Контрагентом либо ставшем ему известным факте разглашения или угрозы разглашения, незаконном получении или незаконном использовании Информации третьими лицами.</w:t>
      </w:r>
    </w:p>
    <w:p w14:paraId="26026F74" w14:textId="77777777" w:rsidR="0042613D" w:rsidRPr="00A40078" w:rsidRDefault="0042613D" w:rsidP="0042613D">
      <w:pPr>
        <w:widowControl w:val="0"/>
        <w:tabs>
          <w:tab w:val="left" w:pos="1080"/>
          <w:tab w:val="left" w:pos="1260"/>
        </w:tabs>
        <w:autoSpaceDE w:val="0"/>
        <w:autoSpaceDN w:val="0"/>
        <w:adjustRightInd w:val="0"/>
        <w:spacing w:after="0" w:line="240" w:lineRule="auto"/>
        <w:ind w:firstLine="709"/>
        <w:contextualSpacing/>
        <w:jc w:val="both"/>
        <w:rPr>
          <w:rFonts w:ascii="Times New Roman" w:hAnsi="Times New Roman"/>
          <w:sz w:val="24"/>
          <w:szCs w:val="24"/>
        </w:rPr>
      </w:pPr>
      <w:r w:rsidRPr="00A40078">
        <w:rPr>
          <w:rFonts w:ascii="Times New Roman" w:hAnsi="Times New Roman"/>
          <w:spacing w:val="3"/>
          <w:sz w:val="24"/>
          <w:szCs w:val="24"/>
        </w:rPr>
        <w:t xml:space="preserve">3.4. </w:t>
      </w:r>
      <w:r w:rsidRPr="00A40078">
        <w:rPr>
          <w:rFonts w:ascii="Times New Roman" w:hAnsi="Times New Roman"/>
          <w:spacing w:val="3"/>
          <w:sz w:val="24"/>
          <w:szCs w:val="24"/>
        </w:rPr>
        <w:tab/>
        <w:t>Информация может быть передана только тем работникам Контрагента, доступ которых к Информации необходим в рамках отношений Сторон, указанных в подпункте 2.2, и только в той части, в которой это необходимо. Контрагент обязан создать работнику необходимые условия для соблюдения установленного режима коммерческой тайны.</w:t>
      </w:r>
    </w:p>
    <w:p w14:paraId="467A69E4" w14:textId="77777777" w:rsidR="0042613D" w:rsidRPr="00A40078" w:rsidRDefault="0042613D" w:rsidP="0042613D">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40078">
        <w:rPr>
          <w:rFonts w:ascii="Times New Roman" w:hAnsi="Times New Roman"/>
          <w:spacing w:val="6"/>
          <w:sz w:val="24"/>
          <w:szCs w:val="24"/>
        </w:rPr>
        <w:t>3.5.</w:t>
      </w:r>
      <w:r w:rsidRPr="00A40078">
        <w:rPr>
          <w:rFonts w:ascii="Times New Roman" w:hAnsi="Times New Roman"/>
          <w:spacing w:val="6"/>
          <w:sz w:val="24"/>
          <w:szCs w:val="24"/>
        </w:rPr>
        <w:tab/>
        <w:t xml:space="preserve">Контрагент не должен разглашать, передавать, каким-либо способом делать известной </w:t>
      </w:r>
      <w:r w:rsidRPr="00A40078">
        <w:rPr>
          <w:rFonts w:ascii="Times New Roman" w:hAnsi="Times New Roman"/>
          <w:sz w:val="24"/>
          <w:szCs w:val="24"/>
        </w:rPr>
        <w:t xml:space="preserve">или давать свое разрешение на использование Информации любым третьим лицам без </w:t>
      </w:r>
      <w:r w:rsidRPr="00A40078">
        <w:rPr>
          <w:rFonts w:ascii="Times New Roman" w:hAnsi="Times New Roman"/>
          <w:spacing w:val="3"/>
          <w:sz w:val="24"/>
          <w:szCs w:val="24"/>
        </w:rPr>
        <w:t>письменного согласия Обладателя информации.</w:t>
      </w:r>
    </w:p>
    <w:p w14:paraId="613D24DF" w14:textId="77777777" w:rsidR="0042613D" w:rsidRPr="00A40078" w:rsidRDefault="0042613D" w:rsidP="0042613D">
      <w:pPr>
        <w:widowControl w:val="0"/>
        <w:autoSpaceDE w:val="0"/>
        <w:autoSpaceDN w:val="0"/>
        <w:adjustRightInd w:val="0"/>
        <w:spacing w:after="0" w:line="240" w:lineRule="auto"/>
        <w:ind w:firstLine="709"/>
        <w:contextualSpacing/>
        <w:jc w:val="both"/>
        <w:rPr>
          <w:rFonts w:ascii="Times New Roman" w:hAnsi="Times New Roman"/>
          <w:spacing w:val="3"/>
          <w:sz w:val="24"/>
          <w:szCs w:val="24"/>
        </w:rPr>
      </w:pPr>
      <w:r w:rsidRPr="00A40078">
        <w:rPr>
          <w:rFonts w:ascii="Times New Roman" w:hAnsi="Times New Roman"/>
          <w:spacing w:val="5"/>
          <w:sz w:val="24"/>
          <w:szCs w:val="24"/>
        </w:rPr>
        <w:t xml:space="preserve">В случае письменного согласия Обладателя информации на использование Информации третьим лицом, Контрагент должен обеспечить, чтобы такое лицо до получения доступа к </w:t>
      </w:r>
      <w:r w:rsidRPr="00A40078">
        <w:rPr>
          <w:rFonts w:ascii="Times New Roman" w:hAnsi="Times New Roman"/>
          <w:spacing w:val="7"/>
          <w:sz w:val="24"/>
          <w:szCs w:val="24"/>
        </w:rPr>
        <w:t xml:space="preserve">Информации приняло на себя письменные обязательства по неразглашению Информации в </w:t>
      </w:r>
      <w:r w:rsidRPr="00A40078">
        <w:rPr>
          <w:rFonts w:ascii="Times New Roman" w:hAnsi="Times New Roman"/>
          <w:spacing w:val="6"/>
          <w:sz w:val="24"/>
          <w:szCs w:val="24"/>
        </w:rPr>
        <w:t xml:space="preserve">объеме не меньшем, чем установлено в Соглашении. Контрагент должен заблаговременно </w:t>
      </w:r>
      <w:r w:rsidRPr="00A40078">
        <w:rPr>
          <w:rFonts w:ascii="Times New Roman" w:hAnsi="Times New Roman"/>
          <w:spacing w:val="3"/>
          <w:sz w:val="24"/>
          <w:szCs w:val="24"/>
        </w:rPr>
        <w:t>передать Обладателю информации заверенную копию соглашения о конфиденциальности, подписанного таким третьим лицом.</w:t>
      </w:r>
    </w:p>
    <w:p w14:paraId="01BC5F13" w14:textId="77777777" w:rsidR="0042613D" w:rsidRPr="00A40078" w:rsidRDefault="0042613D" w:rsidP="0042613D">
      <w:pPr>
        <w:widowControl w:val="0"/>
        <w:autoSpaceDE w:val="0"/>
        <w:autoSpaceDN w:val="0"/>
        <w:adjustRightInd w:val="0"/>
        <w:spacing w:after="0" w:line="240" w:lineRule="auto"/>
        <w:ind w:firstLine="709"/>
        <w:contextualSpacing/>
        <w:jc w:val="both"/>
        <w:rPr>
          <w:rFonts w:ascii="Times New Roman" w:hAnsi="Times New Roman"/>
          <w:b/>
          <w:bCs/>
          <w:spacing w:val="1"/>
          <w:sz w:val="24"/>
          <w:szCs w:val="24"/>
        </w:rPr>
      </w:pPr>
      <w:r w:rsidRPr="00A40078">
        <w:rPr>
          <w:rFonts w:ascii="Times New Roman" w:hAnsi="Times New Roman"/>
          <w:spacing w:val="3"/>
          <w:sz w:val="24"/>
          <w:szCs w:val="24"/>
        </w:rPr>
        <w:t xml:space="preserve">Передача Информации по открытым каналам телефонной, телеграфной, факсимильной связи </w:t>
      </w:r>
      <w:r w:rsidRPr="00A40078">
        <w:rPr>
          <w:rFonts w:ascii="Times New Roman" w:hAnsi="Times New Roman"/>
          <w:spacing w:val="1"/>
          <w:sz w:val="24"/>
          <w:szCs w:val="24"/>
        </w:rPr>
        <w:t xml:space="preserve">и сети Интернет без принятия соответствующих мер защиты, удовлетворяющих обе Стороны, </w:t>
      </w:r>
      <w:r w:rsidRPr="00A40078">
        <w:rPr>
          <w:rFonts w:ascii="Times New Roman" w:hAnsi="Times New Roman"/>
          <w:b/>
          <w:bCs/>
          <w:spacing w:val="1"/>
          <w:sz w:val="24"/>
          <w:szCs w:val="24"/>
        </w:rPr>
        <w:t>запрещена.</w:t>
      </w:r>
    </w:p>
    <w:p w14:paraId="32980A22" w14:textId="77777777" w:rsidR="0042613D" w:rsidRPr="00A40078" w:rsidRDefault="0042613D" w:rsidP="0042613D">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40078">
        <w:rPr>
          <w:rFonts w:ascii="Times New Roman" w:hAnsi="Times New Roman"/>
          <w:spacing w:val="2"/>
          <w:sz w:val="24"/>
          <w:szCs w:val="24"/>
        </w:rPr>
        <w:t>3.6.</w:t>
      </w:r>
      <w:r w:rsidRPr="00A40078">
        <w:rPr>
          <w:rFonts w:ascii="Times New Roman" w:hAnsi="Times New Roman"/>
          <w:spacing w:val="2"/>
          <w:sz w:val="24"/>
          <w:szCs w:val="24"/>
        </w:rPr>
        <w:tab/>
        <w:t xml:space="preserve">Стороны </w:t>
      </w:r>
      <w:r w:rsidRPr="00A40078">
        <w:rPr>
          <w:rFonts w:ascii="Times New Roman" w:hAnsi="Times New Roman"/>
          <w:bCs/>
          <w:spacing w:val="2"/>
          <w:sz w:val="24"/>
          <w:szCs w:val="24"/>
        </w:rPr>
        <w:t>заблаговременно</w:t>
      </w:r>
      <w:r w:rsidRPr="00A40078">
        <w:rPr>
          <w:rFonts w:ascii="Times New Roman" w:hAnsi="Times New Roman"/>
          <w:b/>
          <w:bCs/>
          <w:spacing w:val="2"/>
          <w:sz w:val="24"/>
          <w:szCs w:val="24"/>
        </w:rPr>
        <w:t xml:space="preserve"> </w:t>
      </w:r>
      <w:r w:rsidRPr="00A40078">
        <w:rPr>
          <w:rFonts w:ascii="Times New Roman" w:hAnsi="Times New Roman"/>
          <w:spacing w:val="2"/>
          <w:sz w:val="24"/>
          <w:szCs w:val="24"/>
        </w:rPr>
        <w:t xml:space="preserve">информируют друг друга о требованиях к настоящему Соглашению, предъявляемых локальными </w:t>
      </w:r>
      <w:r w:rsidRPr="00A40078">
        <w:rPr>
          <w:rFonts w:ascii="Times New Roman" w:hAnsi="Times New Roman"/>
          <w:spacing w:val="3"/>
          <w:sz w:val="24"/>
          <w:szCs w:val="24"/>
        </w:rPr>
        <w:t xml:space="preserve">нормативными правовыми актами Сторон к защите Информации в объеме, необходимом для выполнения Соглашения, а также об изменениях в таких </w:t>
      </w:r>
      <w:r w:rsidRPr="00A40078">
        <w:rPr>
          <w:rFonts w:ascii="Times New Roman" w:hAnsi="Times New Roman"/>
          <w:spacing w:val="2"/>
          <w:sz w:val="24"/>
          <w:szCs w:val="24"/>
        </w:rPr>
        <w:t xml:space="preserve">локальных </w:t>
      </w:r>
      <w:r w:rsidRPr="00A40078">
        <w:rPr>
          <w:rFonts w:ascii="Times New Roman" w:hAnsi="Times New Roman"/>
          <w:spacing w:val="3"/>
          <w:sz w:val="24"/>
          <w:szCs w:val="24"/>
        </w:rPr>
        <w:t xml:space="preserve">нормативных правовых актах. </w:t>
      </w:r>
    </w:p>
    <w:p w14:paraId="0DC996F8" w14:textId="77777777" w:rsidR="0042613D" w:rsidRPr="00A40078" w:rsidRDefault="0042613D" w:rsidP="0042613D">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p>
    <w:p w14:paraId="09B15FB2" w14:textId="77777777" w:rsidR="0042613D" w:rsidRPr="00A40078" w:rsidRDefault="0042613D" w:rsidP="0042613D">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r w:rsidRPr="00A40078">
        <w:rPr>
          <w:rFonts w:ascii="Times New Roman" w:hAnsi="Times New Roman"/>
          <w:b/>
          <w:bCs/>
          <w:spacing w:val="3"/>
          <w:sz w:val="24"/>
          <w:szCs w:val="24"/>
        </w:rPr>
        <w:t>4. ОТВЕТСТВЕННОСТЬ И РАЗРЕШЕНИЕ СПОРОВ</w:t>
      </w:r>
    </w:p>
    <w:p w14:paraId="74B0DA98" w14:textId="77777777" w:rsidR="0042613D" w:rsidRPr="00A40078" w:rsidRDefault="0042613D" w:rsidP="0042613D">
      <w:pPr>
        <w:widowControl w:val="0"/>
        <w:shd w:val="clear" w:color="auto" w:fill="FFFFFF"/>
        <w:tabs>
          <w:tab w:val="left" w:pos="965"/>
          <w:tab w:val="left" w:pos="1260"/>
        </w:tabs>
        <w:autoSpaceDE w:val="0"/>
        <w:autoSpaceDN w:val="0"/>
        <w:adjustRightInd w:val="0"/>
        <w:spacing w:after="0" w:line="240" w:lineRule="auto"/>
        <w:ind w:firstLine="709"/>
        <w:jc w:val="both"/>
        <w:rPr>
          <w:rFonts w:ascii="Times New Roman" w:hAnsi="Times New Roman"/>
          <w:spacing w:val="-3"/>
          <w:sz w:val="24"/>
          <w:szCs w:val="24"/>
        </w:rPr>
      </w:pPr>
      <w:r w:rsidRPr="00A40078">
        <w:rPr>
          <w:rFonts w:ascii="Times New Roman" w:hAnsi="Times New Roman"/>
          <w:spacing w:val="-3"/>
          <w:sz w:val="24"/>
          <w:szCs w:val="24"/>
        </w:rPr>
        <w:t>4.1.</w:t>
      </w:r>
      <w:r w:rsidRPr="00A40078">
        <w:rPr>
          <w:rFonts w:ascii="Times New Roman" w:hAnsi="Times New Roman"/>
          <w:sz w:val="24"/>
          <w:szCs w:val="24"/>
        </w:rPr>
        <w:tab/>
      </w:r>
      <w:r w:rsidRPr="00A40078">
        <w:rPr>
          <w:rFonts w:ascii="Times New Roman" w:hAnsi="Times New Roman"/>
          <w:spacing w:val="8"/>
          <w:sz w:val="24"/>
          <w:szCs w:val="24"/>
        </w:rPr>
        <w:t xml:space="preserve">Контрагент в полном объеме несет ответственность </w:t>
      </w:r>
      <w:r w:rsidRPr="00A40078">
        <w:rPr>
          <w:rFonts w:ascii="Times New Roman" w:hAnsi="Times New Roman"/>
          <w:spacing w:val="5"/>
          <w:sz w:val="24"/>
          <w:szCs w:val="24"/>
        </w:rPr>
        <w:t xml:space="preserve">за нарушение обязательств по сохранению </w:t>
      </w:r>
      <w:r w:rsidRPr="00A40078">
        <w:rPr>
          <w:rFonts w:ascii="Times New Roman" w:hAnsi="Times New Roman"/>
          <w:spacing w:val="2"/>
          <w:sz w:val="24"/>
          <w:szCs w:val="24"/>
        </w:rPr>
        <w:t xml:space="preserve">Информации в рамках Соглашения при </w:t>
      </w:r>
      <w:r w:rsidRPr="00A40078">
        <w:rPr>
          <w:rFonts w:ascii="Times New Roman" w:hAnsi="Times New Roman"/>
          <w:spacing w:val="8"/>
          <w:sz w:val="24"/>
          <w:szCs w:val="24"/>
        </w:rPr>
        <w:t xml:space="preserve">разглашении Информации его </w:t>
      </w:r>
      <w:r w:rsidRPr="00A40078">
        <w:rPr>
          <w:rFonts w:ascii="Times New Roman" w:hAnsi="Times New Roman"/>
          <w:spacing w:val="5"/>
          <w:sz w:val="24"/>
          <w:szCs w:val="24"/>
        </w:rPr>
        <w:t xml:space="preserve">работниками и третьими лицами, получившими доступ к такой Информации в соответствии с </w:t>
      </w:r>
      <w:r w:rsidRPr="00A40078">
        <w:rPr>
          <w:rFonts w:ascii="Times New Roman" w:hAnsi="Times New Roman"/>
          <w:sz w:val="24"/>
          <w:szCs w:val="24"/>
        </w:rPr>
        <w:t>разделом 3.</w:t>
      </w:r>
    </w:p>
    <w:p w14:paraId="3FBEFC7E" w14:textId="77777777" w:rsidR="0042613D" w:rsidRPr="00A40078" w:rsidRDefault="0042613D" w:rsidP="0042613D">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A40078">
        <w:rPr>
          <w:rFonts w:ascii="Times New Roman" w:hAnsi="Times New Roman"/>
          <w:sz w:val="24"/>
          <w:szCs w:val="24"/>
        </w:rPr>
        <w:t xml:space="preserve">В случае неисполнения или ненадлежащего исполнения Контрагентом (включая </w:t>
      </w:r>
      <w:r w:rsidRPr="00A40078">
        <w:rPr>
          <w:rFonts w:ascii="Times New Roman" w:hAnsi="Times New Roman"/>
          <w:sz w:val="24"/>
          <w:szCs w:val="24"/>
        </w:rPr>
        <w:lastRenderedPageBreak/>
        <w:t>его работников) обязательств, предусмотренных разделом 3, Контрагент обязан уплатить штраф в размере _____________ рублей</w:t>
      </w:r>
      <w:r w:rsidRPr="00A40078">
        <w:rPr>
          <w:rFonts w:ascii="Times New Roman" w:hAnsi="Times New Roman"/>
          <w:sz w:val="24"/>
          <w:szCs w:val="24"/>
          <w:vertAlign w:val="superscript"/>
        </w:rPr>
        <w:footnoteReference w:id="13"/>
      </w:r>
      <w:r w:rsidRPr="00A40078">
        <w:rPr>
          <w:rFonts w:ascii="Times New Roman" w:hAnsi="Times New Roman"/>
          <w:sz w:val="24"/>
          <w:szCs w:val="24"/>
        </w:rPr>
        <w:t xml:space="preserve"> (</w:t>
      </w:r>
      <w:r w:rsidRPr="00A40078">
        <w:rPr>
          <w:rFonts w:ascii="Times New Roman" w:hAnsi="Times New Roman"/>
          <w:i/>
          <w:sz w:val="24"/>
          <w:szCs w:val="24"/>
          <w:u w:val="single"/>
        </w:rPr>
        <w:t>вариант: ___% от цены Основного договора, указанного в подпункте 2.2 настоящего Соглашения</w:t>
      </w:r>
      <w:r w:rsidRPr="00A40078">
        <w:rPr>
          <w:rFonts w:ascii="Times New Roman" w:hAnsi="Times New Roman"/>
          <w:i/>
          <w:sz w:val="24"/>
          <w:szCs w:val="24"/>
        </w:rPr>
        <w:t>) за каждый случай неисполнения или ненадлежащего исполнения указанных обязательств</w:t>
      </w:r>
      <w:r w:rsidRPr="00A40078">
        <w:rPr>
          <w:rFonts w:ascii="Times New Roman" w:hAnsi="Times New Roman"/>
          <w:sz w:val="24"/>
          <w:szCs w:val="24"/>
        </w:rPr>
        <w:t>, а также полностью возместить Обладателю информации убытки, причиненные таким нарушением обязательств в полной сумме сверх суммы штрафа.</w:t>
      </w:r>
    </w:p>
    <w:p w14:paraId="1CE9509B" w14:textId="77777777" w:rsidR="0042613D" w:rsidRPr="00A40078" w:rsidRDefault="0042613D" w:rsidP="0042613D">
      <w:pPr>
        <w:widowControl w:val="0"/>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A40078">
        <w:rPr>
          <w:rFonts w:ascii="Times New Roman" w:hAnsi="Times New Roman"/>
          <w:sz w:val="24"/>
          <w:szCs w:val="24"/>
        </w:rPr>
        <w:t xml:space="preserve">Уплата штрафа и возмещение убытков не освобождает Стороны от выполнения ими обязательств и принятия мер, направленных на устранение нарушений. </w:t>
      </w:r>
    </w:p>
    <w:p w14:paraId="3DC61430" w14:textId="77777777" w:rsidR="0042613D" w:rsidRPr="00A40078" w:rsidRDefault="0042613D" w:rsidP="0042613D">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A40078">
        <w:rPr>
          <w:rFonts w:ascii="Times New Roman" w:hAnsi="Times New Roman"/>
          <w:spacing w:val="6"/>
          <w:sz w:val="24"/>
          <w:szCs w:val="24"/>
        </w:rPr>
        <w:t xml:space="preserve">При разглашении Информации или наличии угрозы ее разглашения Контрагент обязан </w:t>
      </w:r>
      <w:r w:rsidRPr="00A40078">
        <w:rPr>
          <w:rFonts w:ascii="Times New Roman" w:hAnsi="Times New Roman"/>
          <w:spacing w:val="2"/>
          <w:sz w:val="24"/>
          <w:szCs w:val="24"/>
        </w:rPr>
        <w:t>незамедлительно уведомить об этом Обладателя информации.</w:t>
      </w:r>
    </w:p>
    <w:p w14:paraId="73015305" w14:textId="77777777" w:rsidR="0042613D" w:rsidRPr="00A40078" w:rsidRDefault="0042613D" w:rsidP="0042613D">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4"/>
          <w:sz w:val="24"/>
          <w:szCs w:val="24"/>
        </w:rPr>
      </w:pPr>
      <w:r w:rsidRPr="00A40078">
        <w:rPr>
          <w:rFonts w:ascii="Times New Roman" w:hAnsi="Times New Roman"/>
          <w:spacing w:val="8"/>
          <w:sz w:val="24"/>
          <w:szCs w:val="24"/>
        </w:rPr>
        <w:t xml:space="preserve">При проведении расследования фактов разглашения Информации или обстоятельств, </w:t>
      </w:r>
      <w:r w:rsidRPr="00A40078">
        <w:rPr>
          <w:rFonts w:ascii="Times New Roman" w:hAnsi="Times New Roman"/>
          <w:spacing w:val="3"/>
          <w:sz w:val="24"/>
          <w:szCs w:val="24"/>
        </w:rPr>
        <w:t xml:space="preserve">свидетельствующих о нарушении Соглашения по вине Контрагента, Обладатель информации вправе направлять к </w:t>
      </w:r>
      <w:r w:rsidRPr="00A40078">
        <w:rPr>
          <w:rFonts w:ascii="Times New Roman" w:hAnsi="Times New Roman"/>
          <w:spacing w:val="4"/>
          <w:sz w:val="24"/>
          <w:szCs w:val="24"/>
        </w:rPr>
        <w:t xml:space="preserve">Контрагенту своих работников, осуществляющих деятельность в области защиты информации. В этом случае </w:t>
      </w:r>
      <w:r w:rsidRPr="00A40078">
        <w:rPr>
          <w:rFonts w:ascii="Times New Roman" w:hAnsi="Times New Roman"/>
          <w:spacing w:val="3"/>
          <w:sz w:val="24"/>
          <w:szCs w:val="24"/>
        </w:rPr>
        <w:t xml:space="preserve">оплата расходов, связанных с командированием таких специалистов или привлечением по </w:t>
      </w:r>
      <w:r w:rsidRPr="00A40078">
        <w:rPr>
          <w:rFonts w:ascii="Times New Roman" w:hAnsi="Times New Roman"/>
          <w:spacing w:val="4"/>
          <w:sz w:val="24"/>
          <w:szCs w:val="24"/>
        </w:rPr>
        <w:t xml:space="preserve">согласованию Сторон независимых экспертов, производится Контрагентом, допустившим утерю </w:t>
      </w:r>
      <w:r w:rsidRPr="00A40078">
        <w:rPr>
          <w:rFonts w:ascii="Times New Roman" w:hAnsi="Times New Roman"/>
          <w:spacing w:val="2"/>
          <w:sz w:val="24"/>
          <w:szCs w:val="24"/>
        </w:rPr>
        <w:t>или разглашение Информации.</w:t>
      </w:r>
    </w:p>
    <w:p w14:paraId="14DAE200" w14:textId="77777777" w:rsidR="0042613D" w:rsidRPr="00A40078" w:rsidRDefault="0042613D" w:rsidP="0042613D">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spacing w:val="5"/>
          <w:sz w:val="24"/>
          <w:szCs w:val="24"/>
        </w:rPr>
        <w:t xml:space="preserve">В случаях, предусмотренных законодательством Российской Федерации, </w:t>
      </w:r>
      <w:r w:rsidRPr="00A40078">
        <w:rPr>
          <w:rFonts w:ascii="Times New Roman" w:hAnsi="Times New Roman"/>
          <w:spacing w:val="4"/>
          <w:sz w:val="24"/>
          <w:szCs w:val="24"/>
        </w:rPr>
        <w:t xml:space="preserve">Обладатель информации вправе проводить проверки соблюдения Контрагентом обязательств по </w:t>
      </w:r>
      <w:r w:rsidRPr="00A40078">
        <w:rPr>
          <w:rFonts w:ascii="Times New Roman" w:hAnsi="Times New Roman"/>
          <w:spacing w:val="-3"/>
          <w:sz w:val="24"/>
          <w:szCs w:val="24"/>
        </w:rPr>
        <w:t>защите Информации.</w:t>
      </w:r>
    </w:p>
    <w:p w14:paraId="2C1CE528" w14:textId="77777777" w:rsidR="0042613D" w:rsidRPr="00A40078" w:rsidRDefault="0042613D" w:rsidP="0042613D">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spacing w:val="-2"/>
          <w:sz w:val="24"/>
          <w:szCs w:val="24"/>
        </w:rPr>
        <w:t>В случае если третье лицо предъявит иск или предпримет действия на предмет раскрытия Информации, Контрагент немедленно уведомит об этом Обладателя информации.</w:t>
      </w:r>
    </w:p>
    <w:p w14:paraId="6B8FEA1F" w14:textId="77777777" w:rsidR="0042613D" w:rsidRPr="00A40078" w:rsidRDefault="0042613D" w:rsidP="0042613D">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sz w:val="24"/>
          <w:szCs w:val="24"/>
        </w:rPr>
        <w:t xml:space="preserve">В случае реорганизации Контрагента (слияние, присоединение, разделение, выделение, преобразование) обязательства по сохранению Информации, переданной в рамках Соглашения, </w:t>
      </w:r>
      <w:r w:rsidRPr="00A40078">
        <w:rPr>
          <w:rFonts w:ascii="Times New Roman" w:hAnsi="Times New Roman"/>
          <w:spacing w:val="3"/>
          <w:sz w:val="24"/>
          <w:szCs w:val="24"/>
        </w:rPr>
        <w:t xml:space="preserve">переходят к вновь образованному юридическому лицу или сохраняются за Контрагентом в </w:t>
      </w:r>
      <w:r w:rsidRPr="00A40078">
        <w:rPr>
          <w:rFonts w:ascii="Times New Roman" w:hAnsi="Times New Roman"/>
          <w:spacing w:val="2"/>
          <w:sz w:val="24"/>
          <w:szCs w:val="24"/>
        </w:rPr>
        <w:t xml:space="preserve">соответствии с разделительным балансом (передаточным актом), копию которого Контрагент </w:t>
      </w:r>
      <w:r w:rsidRPr="00A40078">
        <w:rPr>
          <w:rFonts w:ascii="Times New Roman" w:hAnsi="Times New Roman"/>
          <w:spacing w:val="-2"/>
          <w:sz w:val="24"/>
          <w:szCs w:val="24"/>
        </w:rPr>
        <w:t xml:space="preserve">обязан незамедлительно предоставить Обладателю информации, в противном случае Контрагент </w:t>
      </w:r>
      <w:r w:rsidRPr="00A40078">
        <w:rPr>
          <w:rFonts w:ascii="Times New Roman" w:hAnsi="Times New Roman"/>
          <w:spacing w:val="1"/>
          <w:sz w:val="24"/>
          <w:szCs w:val="24"/>
        </w:rPr>
        <w:t xml:space="preserve">(его правопреемник) обязуется возместить Обладателю информации понесенные им убытки в </w:t>
      </w:r>
      <w:r w:rsidRPr="00A40078">
        <w:rPr>
          <w:rFonts w:ascii="Times New Roman" w:hAnsi="Times New Roman"/>
          <w:spacing w:val="-2"/>
          <w:sz w:val="24"/>
          <w:szCs w:val="24"/>
        </w:rPr>
        <w:t>связи с разглашением Информации.</w:t>
      </w:r>
    </w:p>
    <w:p w14:paraId="0B15A91E" w14:textId="77777777" w:rsidR="0042613D" w:rsidRPr="00A40078" w:rsidRDefault="0042613D" w:rsidP="0042613D">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spacing w:val="3"/>
          <w:sz w:val="24"/>
          <w:szCs w:val="24"/>
        </w:rPr>
        <w:t xml:space="preserve">Любые споры и разногласия между Сторонами, касающиеся Соглашения, которые не </w:t>
      </w:r>
      <w:r w:rsidRPr="00A40078">
        <w:rPr>
          <w:rFonts w:ascii="Times New Roman" w:hAnsi="Times New Roman"/>
          <w:spacing w:val="1"/>
          <w:sz w:val="24"/>
          <w:szCs w:val="24"/>
        </w:rPr>
        <w:t xml:space="preserve">могут быть урегулированы ими путем консультаций и переговоров, должны быть переданы на </w:t>
      </w:r>
      <w:r w:rsidRPr="00A40078">
        <w:rPr>
          <w:rFonts w:ascii="Times New Roman" w:hAnsi="Times New Roman"/>
          <w:spacing w:val="-3"/>
          <w:sz w:val="24"/>
          <w:szCs w:val="24"/>
        </w:rPr>
        <w:t xml:space="preserve">рассмотрение Арбитражного суда г. Москвы. К отношениям Сторон, не </w:t>
      </w:r>
      <w:r w:rsidRPr="00A40078">
        <w:rPr>
          <w:rFonts w:ascii="Times New Roman" w:hAnsi="Times New Roman"/>
          <w:spacing w:val="-2"/>
          <w:sz w:val="24"/>
          <w:szCs w:val="24"/>
        </w:rPr>
        <w:t>урегулированным Соглашением, применяется законодательство Российской Федерации.</w:t>
      </w:r>
    </w:p>
    <w:p w14:paraId="59058F22" w14:textId="77777777" w:rsidR="0042613D" w:rsidRPr="00A40078" w:rsidRDefault="0042613D" w:rsidP="0042613D">
      <w:pPr>
        <w:widowControl w:val="0"/>
        <w:shd w:val="clear" w:color="auto" w:fill="FFFFFF"/>
        <w:tabs>
          <w:tab w:val="left" w:pos="2880"/>
        </w:tabs>
        <w:autoSpaceDE w:val="0"/>
        <w:autoSpaceDN w:val="0"/>
        <w:adjustRightInd w:val="0"/>
        <w:spacing w:before="281"/>
        <w:jc w:val="center"/>
        <w:rPr>
          <w:rFonts w:ascii="Times New Roman" w:hAnsi="Times New Roman"/>
          <w:sz w:val="24"/>
          <w:szCs w:val="24"/>
        </w:rPr>
      </w:pPr>
      <w:r w:rsidRPr="00A40078">
        <w:rPr>
          <w:rFonts w:ascii="Times New Roman" w:hAnsi="Times New Roman"/>
          <w:b/>
          <w:bCs/>
          <w:spacing w:val="3"/>
          <w:sz w:val="24"/>
          <w:szCs w:val="24"/>
        </w:rPr>
        <w:t>5. СРОК ДЕЙСТВИЯ СОГЛАШЕНИЯ</w:t>
      </w:r>
    </w:p>
    <w:p w14:paraId="4550DDC6" w14:textId="77777777" w:rsidR="0042613D" w:rsidRPr="00A40078" w:rsidRDefault="0042613D" w:rsidP="0042613D">
      <w:pPr>
        <w:widowControl w:val="0"/>
        <w:numPr>
          <w:ilvl w:val="0"/>
          <w:numId w:val="81"/>
        </w:numPr>
        <w:shd w:val="clear" w:color="auto" w:fill="FFFFFF"/>
        <w:tabs>
          <w:tab w:val="left" w:pos="0"/>
        </w:tabs>
        <w:autoSpaceDE w:val="0"/>
        <w:autoSpaceDN w:val="0"/>
        <w:adjustRightInd w:val="0"/>
        <w:spacing w:after="0" w:line="240" w:lineRule="auto"/>
        <w:ind w:firstLine="709"/>
        <w:contextualSpacing/>
        <w:jc w:val="both"/>
        <w:rPr>
          <w:rFonts w:ascii="Times New Roman" w:hAnsi="Times New Roman"/>
          <w:b/>
          <w:bCs/>
          <w:spacing w:val="-15"/>
          <w:w w:val="111"/>
          <w:sz w:val="24"/>
          <w:szCs w:val="24"/>
        </w:rPr>
      </w:pPr>
      <w:r w:rsidRPr="00A40078">
        <w:rPr>
          <w:rFonts w:ascii="Times New Roman" w:hAnsi="Times New Roman"/>
          <w:spacing w:val="-3"/>
          <w:sz w:val="24"/>
          <w:szCs w:val="24"/>
        </w:rPr>
        <w:t xml:space="preserve">Настоящее Соглашение вступает в силу после его подписания Сторонами и действует до полного прекращения Сторонами обязательств, связанных с исполнением условий, указанных в п. 2.2. </w:t>
      </w:r>
    </w:p>
    <w:p w14:paraId="4A58C747" w14:textId="77777777" w:rsidR="0042613D" w:rsidRPr="00A40078" w:rsidRDefault="0042613D" w:rsidP="0042613D">
      <w:pPr>
        <w:widowControl w:val="0"/>
        <w:numPr>
          <w:ilvl w:val="0"/>
          <w:numId w:val="81"/>
        </w:numPr>
        <w:shd w:val="clear" w:color="auto" w:fill="FFFFFF"/>
        <w:tabs>
          <w:tab w:val="left" w:pos="1080"/>
          <w:tab w:val="left" w:pos="1260"/>
        </w:tabs>
        <w:autoSpaceDE w:val="0"/>
        <w:autoSpaceDN w:val="0"/>
        <w:adjustRightInd w:val="0"/>
        <w:spacing w:after="0" w:line="240" w:lineRule="auto"/>
        <w:ind w:firstLine="709"/>
        <w:jc w:val="both"/>
        <w:rPr>
          <w:rFonts w:ascii="Times New Roman" w:hAnsi="Times New Roman"/>
          <w:b/>
          <w:bCs/>
          <w:spacing w:val="-7"/>
          <w:sz w:val="24"/>
          <w:szCs w:val="24"/>
        </w:rPr>
      </w:pPr>
      <w:r w:rsidRPr="00A40078">
        <w:rPr>
          <w:rFonts w:ascii="Times New Roman" w:hAnsi="Times New Roman"/>
          <w:spacing w:val="-4"/>
          <w:sz w:val="24"/>
          <w:szCs w:val="24"/>
        </w:rPr>
        <w:t xml:space="preserve">Обязательства по обеспечению установленного Обладателем информации режима коммерческой тайны, предусмотренные Соглашением, </w:t>
      </w:r>
      <w:r w:rsidRPr="00A40078">
        <w:rPr>
          <w:rFonts w:ascii="Times New Roman" w:hAnsi="Times New Roman"/>
          <w:spacing w:val="-2"/>
          <w:sz w:val="24"/>
          <w:szCs w:val="24"/>
        </w:rPr>
        <w:t>сохраняют силу в течение 3 (трех) лет после истечения срока действия Соглашения.</w:t>
      </w:r>
    </w:p>
    <w:p w14:paraId="4AE1BA2C" w14:textId="77777777" w:rsidR="0042613D" w:rsidRPr="00A40078" w:rsidRDefault="0042613D" w:rsidP="0042613D">
      <w:pPr>
        <w:widowControl w:val="0"/>
        <w:shd w:val="clear" w:color="auto" w:fill="FFFFFF"/>
        <w:tabs>
          <w:tab w:val="left" w:pos="2880"/>
        </w:tabs>
        <w:autoSpaceDE w:val="0"/>
        <w:autoSpaceDN w:val="0"/>
        <w:adjustRightInd w:val="0"/>
        <w:spacing w:before="281"/>
        <w:ind w:left="7"/>
        <w:jc w:val="center"/>
        <w:rPr>
          <w:rFonts w:ascii="Times New Roman" w:hAnsi="Times New Roman"/>
          <w:sz w:val="24"/>
          <w:szCs w:val="24"/>
        </w:rPr>
      </w:pPr>
      <w:r w:rsidRPr="00A40078">
        <w:rPr>
          <w:rFonts w:ascii="Times New Roman" w:hAnsi="Times New Roman"/>
          <w:b/>
          <w:bCs/>
          <w:spacing w:val="3"/>
          <w:sz w:val="24"/>
          <w:szCs w:val="24"/>
        </w:rPr>
        <w:t>6. ПРОЧИЕ УСЛОВИЯ</w:t>
      </w:r>
    </w:p>
    <w:p w14:paraId="50AFF97C" w14:textId="77777777" w:rsidR="0042613D" w:rsidRPr="00A40078" w:rsidRDefault="0042613D" w:rsidP="0042613D">
      <w:pPr>
        <w:widowControl w:val="0"/>
        <w:shd w:val="clear" w:color="auto" w:fill="FFFFFF"/>
        <w:tabs>
          <w:tab w:val="left" w:pos="1145"/>
        </w:tabs>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bCs/>
          <w:spacing w:val="-8"/>
          <w:sz w:val="24"/>
          <w:szCs w:val="24"/>
        </w:rPr>
        <w:t>6.1.</w:t>
      </w:r>
      <w:r w:rsidRPr="00A40078">
        <w:rPr>
          <w:rFonts w:ascii="Times New Roman" w:hAnsi="Times New Roman"/>
          <w:b/>
          <w:bCs/>
          <w:sz w:val="24"/>
          <w:szCs w:val="24"/>
        </w:rPr>
        <w:tab/>
      </w:r>
      <w:r w:rsidRPr="00A40078">
        <w:rPr>
          <w:rFonts w:ascii="Times New Roman" w:hAnsi="Times New Roman"/>
          <w:spacing w:val="-2"/>
          <w:sz w:val="24"/>
          <w:szCs w:val="24"/>
        </w:rPr>
        <w:t>Контроль соблюдения обязательств по Соглашению возлагается</w:t>
      </w:r>
      <w:r w:rsidRPr="00A40078">
        <w:rPr>
          <w:rFonts w:ascii="Times New Roman" w:hAnsi="Times New Roman"/>
          <w:spacing w:val="-2"/>
          <w:sz w:val="24"/>
          <w:szCs w:val="24"/>
          <w:vertAlign w:val="superscript"/>
        </w:rPr>
        <w:footnoteReference w:id="14"/>
      </w:r>
      <w:r w:rsidRPr="00A40078">
        <w:rPr>
          <w:rFonts w:ascii="Times New Roman" w:hAnsi="Times New Roman"/>
          <w:spacing w:val="-2"/>
          <w:sz w:val="24"/>
          <w:szCs w:val="24"/>
        </w:rPr>
        <w:t>:</w:t>
      </w:r>
    </w:p>
    <w:p w14:paraId="0A02D92D" w14:textId="77777777" w:rsidR="0042613D" w:rsidRPr="00A40078"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pacing w:val="-3"/>
          <w:sz w:val="24"/>
          <w:szCs w:val="24"/>
          <w:u w:val="single"/>
        </w:rPr>
      </w:pPr>
      <w:r w:rsidRPr="00A40078">
        <w:rPr>
          <w:rFonts w:ascii="Times New Roman" w:hAnsi="Times New Roman"/>
          <w:spacing w:val="-3"/>
          <w:sz w:val="24"/>
          <w:szCs w:val="24"/>
        </w:rPr>
        <w:t>у Контрагента на _____________________________;</w:t>
      </w:r>
    </w:p>
    <w:p w14:paraId="2A523FA2" w14:textId="77777777" w:rsidR="0042613D" w:rsidRPr="00A40078"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spacing w:val="-3"/>
          <w:sz w:val="24"/>
          <w:szCs w:val="24"/>
        </w:rPr>
        <w:t>у Обладателя информации на ___________________________________________</w:t>
      </w:r>
      <w:r w:rsidRPr="00A40078">
        <w:rPr>
          <w:rFonts w:ascii="Times New Roman" w:hAnsi="Times New Roman"/>
          <w:sz w:val="24"/>
          <w:szCs w:val="24"/>
        </w:rPr>
        <w:t>.</w:t>
      </w:r>
    </w:p>
    <w:p w14:paraId="305FEABE" w14:textId="77777777" w:rsidR="0042613D" w:rsidRPr="00A40078" w:rsidRDefault="0042613D" w:rsidP="0042613D">
      <w:pPr>
        <w:widowControl w:val="0"/>
        <w:shd w:val="clear" w:color="auto" w:fill="FFFFFF"/>
        <w:tabs>
          <w:tab w:val="left" w:pos="1332"/>
        </w:tabs>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spacing w:val="-8"/>
          <w:sz w:val="24"/>
          <w:szCs w:val="24"/>
        </w:rPr>
        <w:t xml:space="preserve">6.2.  </w:t>
      </w:r>
      <w:r w:rsidRPr="00A40078">
        <w:rPr>
          <w:rFonts w:ascii="Times New Roman" w:hAnsi="Times New Roman"/>
          <w:spacing w:val="-1"/>
          <w:sz w:val="24"/>
          <w:szCs w:val="24"/>
        </w:rPr>
        <w:t xml:space="preserve">Все уведомления и сообщения, адресуемые Сторонами друг другу в соответствии с </w:t>
      </w:r>
      <w:r w:rsidRPr="00A40078">
        <w:rPr>
          <w:rFonts w:ascii="Times New Roman" w:hAnsi="Times New Roman"/>
          <w:sz w:val="24"/>
          <w:szCs w:val="24"/>
        </w:rPr>
        <w:t xml:space="preserve">Соглашением, должны быть совершены в письменной форме и направлены заказным </w:t>
      </w:r>
      <w:r w:rsidRPr="00A40078">
        <w:rPr>
          <w:rFonts w:ascii="Times New Roman" w:hAnsi="Times New Roman"/>
          <w:sz w:val="24"/>
          <w:szCs w:val="24"/>
        </w:rPr>
        <w:lastRenderedPageBreak/>
        <w:t xml:space="preserve">письмом, </w:t>
      </w:r>
      <w:r w:rsidRPr="00A40078">
        <w:rPr>
          <w:rFonts w:ascii="Times New Roman" w:hAnsi="Times New Roman"/>
          <w:spacing w:val="2"/>
          <w:sz w:val="24"/>
          <w:szCs w:val="24"/>
        </w:rPr>
        <w:t xml:space="preserve">доставлены курьером или переданы уполномоченным представителем Сторон по следующим </w:t>
      </w:r>
      <w:r w:rsidRPr="00A40078">
        <w:rPr>
          <w:rFonts w:ascii="Times New Roman" w:hAnsi="Times New Roman"/>
          <w:spacing w:val="-6"/>
          <w:sz w:val="24"/>
          <w:szCs w:val="24"/>
        </w:rPr>
        <w:t>адресам:</w:t>
      </w:r>
      <w:r w:rsidRPr="00A40078">
        <w:rPr>
          <w:rFonts w:ascii="Times New Roman" w:hAnsi="Times New Roman"/>
          <w:spacing w:val="-6"/>
          <w:sz w:val="24"/>
          <w:szCs w:val="24"/>
          <w:vertAlign w:val="superscript"/>
        </w:rPr>
        <w:footnoteReference w:id="15"/>
      </w:r>
    </w:p>
    <w:p w14:paraId="6ABD3A09" w14:textId="77777777" w:rsidR="0042613D" w:rsidRPr="00A40078" w:rsidRDefault="0042613D" w:rsidP="0042613D">
      <w:pPr>
        <w:widowControl w:val="0"/>
        <w:shd w:val="clear" w:color="auto" w:fill="FFFFFF"/>
        <w:autoSpaceDE w:val="0"/>
        <w:autoSpaceDN w:val="0"/>
        <w:adjustRightInd w:val="0"/>
        <w:spacing w:after="0" w:line="240" w:lineRule="auto"/>
        <w:ind w:firstLine="709"/>
        <w:rPr>
          <w:rFonts w:ascii="Times New Roman" w:hAnsi="Times New Roman"/>
          <w:sz w:val="24"/>
          <w:szCs w:val="24"/>
        </w:rPr>
      </w:pPr>
      <w:r w:rsidRPr="00A40078">
        <w:rPr>
          <w:rFonts w:ascii="Times New Roman" w:hAnsi="Times New Roman"/>
          <w:b/>
          <w:bCs/>
          <w:spacing w:val="3"/>
          <w:sz w:val="24"/>
          <w:szCs w:val="24"/>
        </w:rPr>
        <w:t xml:space="preserve">Обладатель информации </w:t>
      </w:r>
      <w:r w:rsidRPr="00A40078">
        <w:rPr>
          <w:rFonts w:ascii="Times New Roman" w:hAnsi="Times New Roman"/>
          <w:spacing w:val="3"/>
          <w:sz w:val="24"/>
          <w:szCs w:val="24"/>
        </w:rPr>
        <w:t>- 121353, г. Москва, ул. Беловежская, д.4</w:t>
      </w:r>
      <w:r w:rsidRPr="00A40078">
        <w:rPr>
          <w:rFonts w:ascii="Times New Roman" w:hAnsi="Times New Roman"/>
          <w:sz w:val="24"/>
          <w:szCs w:val="24"/>
        </w:rPr>
        <w:t>.</w:t>
      </w:r>
    </w:p>
    <w:p w14:paraId="78686241" w14:textId="77777777" w:rsidR="0042613D" w:rsidRPr="00A40078"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b/>
          <w:bCs/>
          <w:spacing w:val="-3"/>
          <w:sz w:val="24"/>
          <w:szCs w:val="24"/>
        </w:rPr>
        <w:t xml:space="preserve">Контрагент </w:t>
      </w:r>
      <w:r w:rsidRPr="00A40078">
        <w:rPr>
          <w:rFonts w:ascii="Times New Roman" w:hAnsi="Times New Roman"/>
          <w:spacing w:val="-3"/>
          <w:sz w:val="24"/>
          <w:szCs w:val="24"/>
        </w:rPr>
        <w:t>- ________________________________________________________.</w:t>
      </w:r>
    </w:p>
    <w:p w14:paraId="578E4289" w14:textId="77777777" w:rsidR="0042613D" w:rsidRPr="00A40078" w:rsidRDefault="0042613D" w:rsidP="0042613D">
      <w:pPr>
        <w:widowControl w:val="0"/>
        <w:numPr>
          <w:ilvl w:val="0"/>
          <w:numId w:val="82"/>
        </w:numPr>
        <w:shd w:val="clear" w:color="auto" w:fill="FFFFFF"/>
        <w:tabs>
          <w:tab w:val="left" w:pos="1166"/>
        </w:tabs>
        <w:autoSpaceDE w:val="0"/>
        <w:autoSpaceDN w:val="0"/>
        <w:adjustRightInd w:val="0"/>
        <w:spacing w:after="0" w:line="240" w:lineRule="auto"/>
        <w:ind w:firstLine="709"/>
        <w:jc w:val="both"/>
        <w:rPr>
          <w:rFonts w:ascii="Times New Roman" w:hAnsi="Times New Roman"/>
          <w:b/>
          <w:bCs/>
          <w:spacing w:val="-6"/>
          <w:sz w:val="24"/>
          <w:szCs w:val="24"/>
        </w:rPr>
      </w:pPr>
      <w:r w:rsidRPr="00A40078">
        <w:rPr>
          <w:rFonts w:ascii="Times New Roman" w:hAnsi="Times New Roman"/>
          <w:spacing w:val="2"/>
          <w:sz w:val="24"/>
          <w:szCs w:val="24"/>
        </w:rPr>
        <w:t xml:space="preserve">Обладатель информации настоящим гарантирует, что он обладает всеми правами в </w:t>
      </w:r>
      <w:r w:rsidRPr="00A40078">
        <w:rPr>
          <w:rFonts w:ascii="Times New Roman" w:hAnsi="Times New Roman"/>
          <w:spacing w:val="-2"/>
          <w:sz w:val="24"/>
          <w:szCs w:val="24"/>
        </w:rPr>
        <w:t>отношении Информации, включая право раскрывать ее Контрагенту на условиях Соглашения.</w:t>
      </w:r>
    </w:p>
    <w:p w14:paraId="079B6368" w14:textId="77777777" w:rsidR="0042613D" w:rsidRPr="00A40078" w:rsidRDefault="0042613D" w:rsidP="0042613D">
      <w:pPr>
        <w:widowControl w:val="0"/>
        <w:numPr>
          <w:ilvl w:val="0"/>
          <w:numId w:val="82"/>
        </w:numPr>
        <w:shd w:val="clear" w:color="auto" w:fill="FFFFFF"/>
        <w:tabs>
          <w:tab w:val="left" w:pos="1166"/>
        </w:tabs>
        <w:autoSpaceDE w:val="0"/>
        <w:autoSpaceDN w:val="0"/>
        <w:adjustRightInd w:val="0"/>
        <w:spacing w:after="0" w:line="240" w:lineRule="auto"/>
        <w:ind w:firstLine="709"/>
        <w:jc w:val="both"/>
        <w:rPr>
          <w:rFonts w:ascii="Times New Roman" w:hAnsi="Times New Roman"/>
          <w:spacing w:val="-8"/>
          <w:sz w:val="24"/>
          <w:szCs w:val="24"/>
        </w:rPr>
      </w:pPr>
      <w:r w:rsidRPr="00A40078">
        <w:rPr>
          <w:rFonts w:ascii="Times New Roman" w:hAnsi="Times New Roman"/>
          <w:sz w:val="24"/>
          <w:szCs w:val="24"/>
        </w:rPr>
        <w:t xml:space="preserve">Контрагент гарантирует наличие у него организационных и технических </w:t>
      </w:r>
      <w:r w:rsidRPr="00A40078">
        <w:rPr>
          <w:rFonts w:ascii="Times New Roman" w:hAnsi="Times New Roman"/>
          <w:spacing w:val="-2"/>
          <w:sz w:val="24"/>
          <w:szCs w:val="24"/>
        </w:rPr>
        <w:t>мер и возможностей по обеспечению защиты получаемой Информации.</w:t>
      </w:r>
    </w:p>
    <w:p w14:paraId="6F4133E4" w14:textId="77777777" w:rsidR="0042613D" w:rsidRPr="00A40078" w:rsidRDefault="0042613D" w:rsidP="0042613D">
      <w:pPr>
        <w:widowControl w:val="0"/>
        <w:shd w:val="clear" w:color="auto" w:fill="FFFFFF"/>
        <w:tabs>
          <w:tab w:val="left" w:pos="1325"/>
        </w:tabs>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spacing w:val="-6"/>
          <w:sz w:val="24"/>
          <w:szCs w:val="24"/>
        </w:rPr>
        <w:t xml:space="preserve">6.5. </w:t>
      </w:r>
      <w:r w:rsidRPr="00A40078">
        <w:rPr>
          <w:rFonts w:ascii="Times New Roman" w:hAnsi="Times New Roman"/>
          <w:spacing w:val="-3"/>
          <w:sz w:val="24"/>
          <w:szCs w:val="24"/>
        </w:rPr>
        <w:t xml:space="preserve">Информация является собственностью Обладателя информации. Обладатель </w:t>
      </w:r>
      <w:r w:rsidRPr="00A40078">
        <w:rPr>
          <w:rFonts w:ascii="Times New Roman" w:hAnsi="Times New Roman"/>
          <w:spacing w:val="2"/>
          <w:sz w:val="24"/>
          <w:szCs w:val="24"/>
        </w:rPr>
        <w:t xml:space="preserve">информации вправе потребовать от Контрагента вернуть ему всю Информацию или любую ее </w:t>
      </w:r>
      <w:r w:rsidRPr="00A40078">
        <w:rPr>
          <w:rFonts w:ascii="Times New Roman" w:hAnsi="Times New Roman"/>
          <w:spacing w:val="1"/>
          <w:sz w:val="24"/>
          <w:szCs w:val="24"/>
        </w:rPr>
        <w:t xml:space="preserve">часть в любое время, направив Контрагенту уведомление в письменной форме. В течение 15 (пятнадцати) календарных дней после получения такого уведомления, а также незамедлительно после вынесения соответствующим органом (учредители, орган юридического лица, суд и т.д.) </w:t>
      </w:r>
      <w:r w:rsidRPr="00A40078">
        <w:rPr>
          <w:rFonts w:ascii="Times New Roman" w:hAnsi="Times New Roman"/>
          <w:spacing w:val="4"/>
          <w:sz w:val="24"/>
          <w:szCs w:val="24"/>
        </w:rPr>
        <w:t xml:space="preserve">решения о ликвидации Контрагента, Контрагент обязан за свой счет обеспечить возврат </w:t>
      </w:r>
      <w:r w:rsidRPr="00A40078">
        <w:rPr>
          <w:rFonts w:ascii="Times New Roman" w:hAnsi="Times New Roman"/>
          <w:spacing w:val="-3"/>
          <w:sz w:val="24"/>
          <w:szCs w:val="24"/>
        </w:rPr>
        <w:t>Обладателю информации</w:t>
      </w:r>
      <w:r w:rsidRPr="00A40078">
        <w:rPr>
          <w:rFonts w:ascii="Times New Roman" w:hAnsi="Times New Roman"/>
          <w:spacing w:val="4"/>
          <w:sz w:val="24"/>
          <w:szCs w:val="24"/>
        </w:rPr>
        <w:t xml:space="preserve"> всех оригиналов </w:t>
      </w:r>
      <w:r w:rsidRPr="00A40078">
        <w:rPr>
          <w:rFonts w:ascii="Times New Roman" w:hAnsi="Times New Roman"/>
          <w:spacing w:val="-1"/>
          <w:sz w:val="24"/>
          <w:szCs w:val="24"/>
        </w:rPr>
        <w:t xml:space="preserve">носителей такой Информации. Все копии такой </w:t>
      </w:r>
      <w:r w:rsidRPr="00A40078">
        <w:rPr>
          <w:rFonts w:ascii="Times New Roman" w:hAnsi="Times New Roman"/>
          <w:spacing w:val="-3"/>
          <w:sz w:val="24"/>
          <w:szCs w:val="24"/>
        </w:rPr>
        <w:t>Информации и ее воспроизведения в любой форме, находящиеся в распоряжении Контрагента, а также в распоряжении лиц, которым Информация была передана в соответствии с Соглашением, должны быть уничтожены Контрагентом (с обязательным письменным, с приложением (копий) подтверждающих документов, уведомлением о данном факте Обладателя информации) с учетом порядка, определенного в разделе 7 настоящего Соглашения.</w:t>
      </w:r>
    </w:p>
    <w:p w14:paraId="3370AAFD" w14:textId="77777777" w:rsidR="0042613D" w:rsidRPr="00A40078" w:rsidRDefault="0042613D" w:rsidP="0042613D">
      <w:pPr>
        <w:widowControl w:val="0"/>
        <w:numPr>
          <w:ilvl w:val="0"/>
          <w:numId w:val="83"/>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A40078">
        <w:rPr>
          <w:rFonts w:ascii="Times New Roman" w:hAnsi="Times New Roman"/>
          <w:spacing w:val="2"/>
          <w:sz w:val="24"/>
          <w:szCs w:val="24"/>
        </w:rPr>
        <w:t xml:space="preserve">Любые изменения и дополнения к Соглашению действительны лишь при условии, что </w:t>
      </w:r>
      <w:r w:rsidRPr="00A40078">
        <w:rPr>
          <w:rFonts w:ascii="Times New Roman" w:hAnsi="Times New Roman"/>
          <w:spacing w:val="5"/>
          <w:sz w:val="24"/>
          <w:szCs w:val="24"/>
        </w:rPr>
        <w:t xml:space="preserve">они совершены в письменной форме и подписаны надлежащим образом уполномоченными на </w:t>
      </w:r>
      <w:r w:rsidRPr="00A40078">
        <w:rPr>
          <w:rFonts w:ascii="Times New Roman" w:hAnsi="Times New Roman"/>
          <w:spacing w:val="3"/>
          <w:sz w:val="24"/>
          <w:szCs w:val="24"/>
        </w:rPr>
        <w:t>то представителями Сторон, за исключением случаев изменения условий настоящего Соглашения в порядке, предусмотренном подпунктом 6.11.</w:t>
      </w:r>
    </w:p>
    <w:p w14:paraId="045C7AD0" w14:textId="77777777" w:rsidR="0042613D" w:rsidRPr="00A40078" w:rsidRDefault="0042613D" w:rsidP="0042613D">
      <w:pPr>
        <w:widowControl w:val="0"/>
        <w:numPr>
          <w:ilvl w:val="0"/>
          <w:numId w:val="83"/>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A40078">
        <w:rPr>
          <w:rFonts w:ascii="Times New Roman" w:hAnsi="Times New Roman"/>
          <w:spacing w:val="3"/>
          <w:sz w:val="24"/>
          <w:szCs w:val="24"/>
        </w:rPr>
        <w:t xml:space="preserve">Настоящее Соглашение представляет собой исчерпывающую договоренность Сторон </w:t>
      </w:r>
      <w:r w:rsidRPr="00A40078">
        <w:rPr>
          <w:rFonts w:ascii="Times New Roman" w:hAnsi="Times New Roman"/>
          <w:spacing w:val="8"/>
          <w:sz w:val="24"/>
          <w:szCs w:val="24"/>
        </w:rPr>
        <w:t xml:space="preserve">по предмету Соглашения. С момента подписания Соглашения все предыдущие переговоры и </w:t>
      </w:r>
      <w:r w:rsidRPr="00A40078">
        <w:rPr>
          <w:rFonts w:ascii="Times New Roman" w:hAnsi="Times New Roman"/>
          <w:spacing w:val="2"/>
          <w:sz w:val="24"/>
          <w:szCs w:val="24"/>
        </w:rPr>
        <w:t>переписка по нему теряют силу.</w:t>
      </w:r>
    </w:p>
    <w:p w14:paraId="6AE03B4D" w14:textId="77777777" w:rsidR="0042613D" w:rsidRPr="00A40078" w:rsidRDefault="0042613D" w:rsidP="0042613D">
      <w:pPr>
        <w:widowControl w:val="0"/>
        <w:numPr>
          <w:ilvl w:val="0"/>
          <w:numId w:val="84"/>
        </w:numPr>
        <w:shd w:val="clear" w:color="auto" w:fill="FFFFFF"/>
        <w:tabs>
          <w:tab w:val="left" w:pos="1210"/>
          <w:tab w:val="left" w:pos="9900"/>
        </w:tabs>
        <w:autoSpaceDE w:val="0"/>
        <w:autoSpaceDN w:val="0"/>
        <w:adjustRightInd w:val="0"/>
        <w:spacing w:after="0" w:line="240" w:lineRule="auto"/>
        <w:ind w:firstLine="709"/>
        <w:jc w:val="both"/>
        <w:rPr>
          <w:rFonts w:ascii="Times New Roman" w:hAnsi="Times New Roman"/>
          <w:spacing w:val="-4"/>
          <w:sz w:val="24"/>
          <w:szCs w:val="24"/>
        </w:rPr>
      </w:pPr>
      <w:r w:rsidRPr="00A40078">
        <w:rPr>
          <w:rFonts w:ascii="Times New Roman" w:hAnsi="Times New Roman"/>
          <w:spacing w:val="2"/>
          <w:sz w:val="24"/>
          <w:szCs w:val="24"/>
        </w:rPr>
        <w:t xml:space="preserve">Ни одна из Сторон не вправе передавать третьим лицам полностью или частично свои </w:t>
      </w:r>
      <w:r w:rsidRPr="00A40078">
        <w:rPr>
          <w:rFonts w:ascii="Times New Roman" w:hAnsi="Times New Roman"/>
          <w:spacing w:val="1"/>
          <w:sz w:val="24"/>
          <w:szCs w:val="24"/>
        </w:rPr>
        <w:t xml:space="preserve">права и обязанности по Соглашению без предварительного письменного согласия другой </w:t>
      </w:r>
      <w:r w:rsidRPr="00A40078">
        <w:rPr>
          <w:rFonts w:ascii="Times New Roman" w:hAnsi="Times New Roman"/>
          <w:spacing w:val="-1"/>
          <w:sz w:val="24"/>
          <w:szCs w:val="24"/>
        </w:rPr>
        <w:t>Стороны.</w:t>
      </w:r>
    </w:p>
    <w:p w14:paraId="374FEC96" w14:textId="77777777" w:rsidR="0042613D" w:rsidRPr="00A40078" w:rsidRDefault="0042613D" w:rsidP="0042613D">
      <w:pPr>
        <w:widowControl w:val="0"/>
        <w:numPr>
          <w:ilvl w:val="0"/>
          <w:numId w:val="84"/>
        </w:numPr>
        <w:shd w:val="clear" w:color="auto" w:fill="FFFFFF"/>
        <w:tabs>
          <w:tab w:val="left" w:pos="1276"/>
          <w:tab w:val="left" w:pos="9900"/>
        </w:tabs>
        <w:autoSpaceDE w:val="0"/>
        <w:autoSpaceDN w:val="0"/>
        <w:adjustRightInd w:val="0"/>
        <w:spacing w:after="0" w:line="240" w:lineRule="auto"/>
        <w:ind w:firstLine="709"/>
        <w:contextualSpacing/>
        <w:jc w:val="both"/>
        <w:rPr>
          <w:rFonts w:ascii="Times New Roman" w:hAnsi="Times New Roman"/>
          <w:spacing w:val="-4"/>
          <w:sz w:val="24"/>
          <w:szCs w:val="24"/>
        </w:rPr>
      </w:pPr>
      <w:r w:rsidRPr="00A40078">
        <w:rPr>
          <w:rFonts w:ascii="Times New Roman" w:hAnsi="Times New Roman"/>
          <w:spacing w:val="3"/>
          <w:sz w:val="24"/>
          <w:szCs w:val="24"/>
        </w:rPr>
        <w:t xml:space="preserve">Недействительность или невозможность исполнения любого положения Соглашения </w:t>
      </w:r>
      <w:r w:rsidRPr="00A40078">
        <w:rPr>
          <w:rFonts w:ascii="Times New Roman" w:hAnsi="Times New Roman"/>
          <w:spacing w:val="6"/>
          <w:sz w:val="24"/>
          <w:szCs w:val="24"/>
        </w:rPr>
        <w:t xml:space="preserve">не влияет на действительность или возможность исполнения других положений Соглашения и </w:t>
      </w:r>
      <w:r w:rsidRPr="00A40078">
        <w:rPr>
          <w:rFonts w:ascii="Times New Roman" w:hAnsi="Times New Roman"/>
          <w:spacing w:val="3"/>
          <w:sz w:val="24"/>
          <w:szCs w:val="24"/>
        </w:rPr>
        <w:t>Соглашения в целом.</w:t>
      </w:r>
    </w:p>
    <w:p w14:paraId="10341AD3" w14:textId="77777777" w:rsidR="0042613D" w:rsidRPr="00A40078" w:rsidRDefault="0042613D" w:rsidP="0042613D">
      <w:pPr>
        <w:widowControl w:val="0"/>
        <w:shd w:val="clear" w:color="auto" w:fill="FFFFFF"/>
        <w:tabs>
          <w:tab w:val="left" w:pos="1289"/>
          <w:tab w:val="left" w:pos="9900"/>
        </w:tabs>
        <w:autoSpaceDE w:val="0"/>
        <w:autoSpaceDN w:val="0"/>
        <w:adjustRightInd w:val="0"/>
        <w:spacing w:after="0" w:line="240" w:lineRule="auto"/>
        <w:ind w:firstLine="709"/>
        <w:contextualSpacing/>
        <w:jc w:val="both"/>
        <w:rPr>
          <w:rFonts w:ascii="Times New Roman" w:hAnsi="Times New Roman"/>
          <w:spacing w:val="2"/>
          <w:sz w:val="24"/>
          <w:szCs w:val="24"/>
        </w:rPr>
      </w:pPr>
      <w:r w:rsidRPr="00A40078">
        <w:rPr>
          <w:rFonts w:ascii="Times New Roman" w:hAnsi="Times New Roman"/>
          <w:spacing w:val="-2"/>
          <w:sz w:val="24"/>
          <w:szCs w:val="24"/>
        </w:rPr>
        <w:t>6.10.</w:t>
      </w:r>
      <w:r w:rsidRPr="00A40078">
        <w:rPr>
          <w:rFonts w:ascii="Times New Roman" w:hAnsi="Times New Roman"/>
          <w:spacing w:val="-2"/>
          <w:sz w:val="24"/>
          <w:szCs w:val="24"/>
        </w:rPr>
        <w:tab/>
      </w:r>
      <w:r w:rsidRPr="00A40078">
        <w:rPr>
          <w:rFonts w:ascii="Times New Roman" w:hAnsi="Times New Roman"/>
          <w:spacing w:val="4"/>
          <w:sz w:val="24"/>
          <w:szCs w:val="24"/>
        </w:rPr>
        <w:t xml:space="preserve">Настоящее Соглашение составлено и подписано в двух экземплярах на русском языке, имеющих </w:t>
      </w:r>
      <w:r w:rsidRPr="00A40078">
        <w:rPr>
          <w:rFonts w:ascii="Times New Roman" w:hAnsi="Times New Roman"/>
          <w:spacing w:val="2"/>
          <w:sz w:val="24"/>
          <w:szCs w:val="24"/>
        </w:rPr>
        <w:t>равную юридическую силу, по одному для каждой из Сторон.</w:t>
      </w:r>
    </w:p>
    <w:p w14:paraId="39F5CC72" w14:textId="77777777" w:rsidR="0042613D" w:rsidRPr="00A40078" w:rsidRDefault="0042613D" w:rsidP="0042613D">
      <w:pPr>
        <w:widowControl w:val="0"/>
        <w:shd w:val="clear" w:color="auto" w:fill="FFFFFF"/>
        <w:tabs>
          <w:tab w:val="left" w:pos="360"/>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40078">
        <w:rPr>
          <w:rFonts w:ascii="Times New Roman" w:hAnsi="Times New Roman"/>
          <w:spacing w:val="2"/>
          <w:sz w:val="24"/>
          <w:szCs w:val="24"/>
        </w:rPr>
        <w:t>6.11.</w:t>
      </w:r>
      <w:r w:rsidRPr="00A40078">
        <w:rPr>
          <w:rFonts w:ascii="Times New Roman" w:hAnsi="Times New Roman"/>
          <w:spacing w:val="2"/>
          <w:sz w:val="24"/>
          <w:szCs w:val="24"/>
        </w:rPr>
        <w:tab/>
        <w:t xml:space="preserve">В части, не урегулированной настоящим Соглашением, </w:t>
      </w:r>
      <w:r w:rsidRPr="00A40078">
        <w:rPr>
          <w:rFonts w:ascii="Times New Roman" w:hAnsi="Times New Roman"/>
          <w:spacing w:val="3"/>
          <w:sz w:val="24"/>
          <w:szCs w:val="24"/>
        </w:rPr>
        <w:t xml:space="preserve">Стороны руководствуются Порядком обработки информации, составляющей коммерческую тайну в ПАО «Россети» (далее - Порядок), являющимся приложением к распоряжению </w:t>
      </w:r>
      <w:r w:rsidR="001C41E2" w:rsidRPr="00A40078">
        <w:rPr>
          <w:rFonts w:ascii="Times New Roman" w:hAnsi="Times New Roman"/>
          <w:spacing w:val="3"/>
          <w:sz w:val="24"/>
          <w:szCs w:val="24"/>
        </w:rPr>
        <w:br/>
      </w:r>
      <w:r w:rsidRPr="00A40078">
        <w:rPr>
          <w:rFonts w:ascii="Times New Roman" w:hAnsi="Times New Roman"/>
          <w:spacing w:val="3"/>
          <w:sz w:val="24"/>
          <w:szCs w:val="24"/>
        </w:rPr>
        <w:t xml:space="preserve">ПАО «Россети» «Об организации работы по защите информации, составляющей коммерческую тайну ПАО «Россети» от __________ № _____. Подписанием настоящего Соглашения Стороны подтверждают ознакомление с Порядком. При условии получения работником Контрагента письменного уведомления Обладателя информации о внесении изменений в Порядок, изменения в условия настоящего Соглашения в указанной части являются вступившими в силу с даты получения указанного письменного уведомления. </w:t>
      </w:r>
    </w:p>
    <w:p w14:paraId="25B1094F" w14:textId="77777777" w:rsidR="0042613D" w:rsidRPr="00A40078" w:rsidRDefault="0042613D" w:rsidP="0042613D">
      <w:pPr>
        <w:widowControl w:val="0"/>
        <w:shd w:val="clear" w:color="auto" w:fill="FFFFFF"/>
        <w:tabs>
          <w:tab w:val="left" w:pos="2880"/>
        </w:tabs>
        <w:autoSpaceDE w:val="0"/>
        <w:autoSpaceDN w:val="0"/>
        <w:adjustRightInd w:val="0"/>
        <w:spacing w:before="281"/>
        <w:ind w:left="7"/>
        <w:jc w:val="center"/>
        <w:rPr>
          <w:rFonts w:ascii="Times New Roman" w:hAnsi="Times New Roman"/>
          <w:b/>
          <w:bCs/>
          <w:spacing w:val="3"/>
          <w:sz w:val="24"/>
          <w:szCs w:val="24"/>
        </w:rPr>
      </w:pPr>
      <w:r w:rsidRPr="00A40078">
        <w:rPr>
          <w:rFonts w:ascii="Times New Roman" w:hAnsi="Times New Roman"/>
          <w:b/>
          <w:bCs/>
          <w:spacing w:val="3"/>
          <w:sz w:val="24"/>
          <w:szCs w:val="24"/>
        </w:rPr>
        <w:t>7. ПОРЯДОК УНИЧТОЖЕНИЯ ИНФОРМАЦИИ</w:t>
      </w:r>
    </w:p>
    <w:p w14:paraId="13BED1A7" w14:textId="77777777" w:rsidR="0042613D" w:rsidRPr="00A40078" w:rsidRDefault="0042613D" w:rsidP="0042613D">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40078">
        <w:rPr>
          <w:rFonts w:ascii="Times New Roman" w:hAnsi="Times New Roman"/>
          <w:spacing w:val="3"/>
          <w:sz w:val="24"/>
          <w:szCs w:val="24"/>
        </w:rPr>
        <w:t>7.1. Уничтожение Информации производится механическим способом назначенной Комиссией с составлением актов «об уничтожении».</w:t>
      </w:r>
    </w:p>
    <w:p w14:paraId="1A7D9EC1" w14:textId="77777777" w:rsidR="0042613D" w:rsidRPr="00A40078" w:rsidRDefault="0042613D" w:rsidP="0042613D">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40078">
        <w:rPr>
          <w:rFonts w:ascii="Times New Roman" w:hAnsi="Times New Roman"/>
          <w:spacing w:val="3"/>
          <w:sz w:val="24"/>
          <w:szCs w:val="24"/>
        </w:rPr>
        <w:lastRenderedPageBreak/>
        <w:t>7.2. Уничтожение документов, составляющих коммерческую тайну, представленных на материальных носителях в электронном виде, производится с использованием специального программного обеспечения, не позволяющего восстановить информацию, назначенной Комиссией с составлением актов «об уничтожении».</w:t>
      </w:r>
    </w:p>
    <w:p w14:paraId="60401699" w14:textId="77777777" w:rsidR="0042613D" w:rsidRPr="00A40078" w:rsidRDefault="0042613D" w:rsidP="0042613D">
      <w:pPr>
        <w:widowControl w:val="0"/>
        <w:shd w:val="clear" w:color="auto" w:fill="FFFFFF"/>
        <w:tabs>
          <w:tab w:val="left" w:pos="360"/>
        </w:tabs>
        <w:autoSpaceDE w:val="0"/>
        <w:autoSpaceDN w:val="0"/>
        <w:adjustRightInd w:val="0"/>
        <w:spacing w:before="259"/>
        <w:ind w:firstLine="709"/>
        <w:contextualSpacing/>
        <w:jc w:val="both"/>
        <w:rPr>
          <w:rFonts w:ascii="Times New Roman" w:hAnsi="Times New Roman"/>
          <w:spacing w:val="3"/>
          <w:sz w:val="24"/>
          <w:szCs w:val="24"/>
        </w:rPr>
      </w:pPr>
    </w:p>
    <w:p w14:paraId="15AFC62C" w14:textId="77777777" w:rsidR="0042613D" w:rsidRPr="00A40078" w:rsidRDefault="0042613D" w:rsidP="0042613D">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A40078">
        <w:rPr>
          <w:rFonts w:ascii="Times New Roman" w:hAnsi="Times New Roman"/>
          <w:b/>
          <w:bCs/>
          <w:spacing w:val="3"/>
          <w:sz w:val="24"/>
          <w:szCs w:val="24"/>
        </w:rPr>
        <w:t>8. ПРИЛОЖЕНИЯ</w:t>
      </w:r>
    </w:p>
    <w:p w14:paraId="1352509E" w14:textId="77777777" w:rsidR="0042613D" w:rsidRPr="00A40078" w:rsidRDefault="0042613D" w:rsidP="0042613D">
      <w:pPr>
        <w:widowControl w:val="0"/>
        <w:shd w:val="clear" w:color="auto" w:fill="FFFFFF"/>
        <w:tabs>
          <w:tab w:val="left" w:pos="1276"/>
          <w:tab w:val="left" w:pos="9900"/>
        </w:tabs>
        <w:autoSpaceDE w:val="0"/>
        <w:autoSpaceDN w:val="0"/>
        <w:adjustRightInd w:val="0"/>
        <w:spacing w:after="0" w:line="240" w:lineRule="auto"/>
        <w:ind w:firstLine="709"/>
        <w:jc w:val="both"/>
        <w:rPr>
          <w:rFonts w:ascii="Times New Roman" w:hAnsi="Times New Roman"/>
          <w:spacing w:val="6"/>
          <w:sz w:val="24"/>
          <w:szCs w:val="24"/>
        </w:rPr>
      </w:pPr>
      <w:r w:rsidRPr="00A40078">
        <w:rPr>
          <w:rFonts w:ascii="Times New Roman" w:hAnsi="Times New Roman"/>
          <w:spacing w:val="6"/>
          <w:sz w:val="24"/>
          <w:szCs w:val="24"/>
        </w:rPr>
        <w:t>Неотъемлемой частью настоящего Соглашения является Акт приема-передачи Информации.</w:t>
      </w:r>
    </w:p>
    <w:p w14:paraId="57EB6D94" w14:textId="77777777" w:rsidR="0042613D" w:rsidRPr="00A40078" w:rsidRDefault="0042613D" w:rsidP="0042613D">
      <w:pPr>
        <w:widowControl w:val="0"/>
        <w:shd w:val="clear" w:color="auto" w:fill="FFFFFF"/>
        <w:tabs>
          <w:tab w:val="left" w:pos="1276"/>
          <w:tab w:val="left" w:pos="9900"/>
        </w:tabs>
        <w:autoSpaceDE w:val="0"/>
        <w:autoSpaceDN w:val="0"/>
        <w:adjustRightInd w:val="0"/>
        <w:ind w:firstLine="709"/>
        <w:jc w:val="both"/>
        <w:rPr>
          <w:rFonts w:ascii="Times New Roman" w:hAnsi="Times New Roman"/>
          <w:bCs/>
          <w:spacing w:val="3"/>
          <w:sz w:val="24"/>
          <w:szCs w:val="24"/>
        </w:rPr>
      </w:pPr>
      <w:r w:rsidRPr="00A40078">
        <w:rPr>
          <w:rFonts w:ascii="Times New Roman" w:hAnsi="Times New Roman"/>
          <w:bCs/>
          <w:spacing w:val="3"/>
          <w:sz w:val="24"/>
          <w:szCs w:val="24"/>
        </w:rPr>
        <w:tab/>
      </w:r>
    </w:p>
    <w:p w14:paraId="7DD798BC" w14:textId="77777777" w:rsidR="0042613D" w:rsidRPr="00A40078" w:rsidRDefault="0042613D" w:rsidP="0042613D">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A40078">
        <w:rPr>
          <w:rFonts w:ascii="Times New Roman" w:hAnsi="Times New Roman"/>
          <w:b/>
          <w:bCs/>
          <w:spacing w:val="3"/>
          <w:sz w:val="24"/>
          <w:szCs w:val="24"/>
        </w:rPr>
        <w:t xml:space="preserve">9. РЕКВИЗИТЫ И ПОДПИСИ СТОРОН                                              </w:t>
      </w:r>
    </w:p>
    <w:p w14:paraId="530B598F" w14:textId="77777777" w:rsidR="0042613D" w:rsidRPr="00A40078" w:rsidRDefault="0042613D" w:rsidP="0042613D">
      <w:pPr>
        <w:widowControl w:val="0"/>
        <w:shd w:val="clear" w:color="auto" w:fill="FFFFFF"/>
        <w:tabs>
          <w:tab w:val="left" w:pos="0"/>
          <w:tab w:val="left" w:pos="2880"/>
          <w:tab w:val="left" w:pos="10800"/>
        </w:tabs>
        <w:autoSpaceDE w:val="0"/>
        <w:autoSpaceDN w:val="0"/>
        <w:adjustRightInd w:val="0"/>
        <w:ind w:left="11" w:hanging="11"/>
        <w:contextualSpacing/>
        <w:jc w:val="both"/>
        <w:rPr>
          <w:rFonts w:ascii="Times New Roman" w:hAnsi="Times New Roman"/>
          <w:b/>
          <w:spacing w:val="2"/>
          <w:sz w:val="24"/>
          <w:szCs w:val="24"/>
        </w:rPr>
      </w:pPr>
    </w:p>
    <w:tbl>
      <w:tblPr>
        <w:tblW w:w="0" w:type="auto"/>
        <w:tblInd w:w="11" w:type="dxa"/>
        <w:tblLook w:val="04A0" w:firstRow="1" w:lastRow="0" w:firstColumn="1" w:lastColumn="0" w:noHBand="0" w:noVBand="1"/>
      </w:tblPr>
      <w:tblGrid>
        <w:gridCol w:w="4851"/>
        <w:gridCol w:w="4851"/>
      </w:tblGrid>
      <w:tr w:rsidR="0042613D" w:rsidRPr="00A40078" w14:paraId="34245289" w14:textId="77777777" w:rsidTr="0042613D">
        <w:tc>
          <w:tcPr>
            <w:tcW w:w="5070" w:type="dxa"/>
          </w:tcPr>
          <w:p w14:paraId="7577A720" w14:textId="77777777" w:rsidR="0042613D" w:rsidRPr="00A40078"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0A537136" w14:textId="77777777" w:rsidR="0042613D" w:rsidRPr="00A40078"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A40078">
              <w:rPr>
                <w:rFonts w:ascii="Times New Roman" w:hAnsi="Times New Roman"/>
                <w:b/>
                <w:spacing w:val="2"/>
                <w:sz w:val="24"/>
                <w:szCs w:val="24"/>
              </w:rPr>
              <w:t>Обладатель информации</w:t>
            </w:r>
          </w:p>
          <w:p w14:paraId="3E2ADE63" w14:textId="77777777" w:rsidR="0042613D" w:rsidRPr="00A40078"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0DA25788" w14:textId="77777777" w:rsidR="0042613D" w:rsidRPr="00A40078"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A40078">
              <w:rPr>
                <w:rFonts w:ascii="Times New Roman" w:hAnsi="Times New Roman"/>
                <w:b/>
                <w:spacing w:val="2"/>
                <w:sz w:val="24"/>
                <w:szCs w:val="24"/>
              </w:rPr>
              <w:t>____________________</w:t>
            </w:r>
          </w:p>
          <w:p w14:paraId="2804AE89" w14:textId="77777777" w:rsidR="0042613D" w:rsidRPr="00A40078"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A40078">
              <w:rPr>
                <w:rFonts w:ascii="Times New Roman" w:hAnsi="Times New Roman"/>
                <w:b/>
                <w:spacing w:val="2"/>
                <w:sz w:val="24"/>
                <w:szCs w:val="24"/>
              </w:rPr>
              <w:t>М.П.</w:t>
            </w:r>
          </w:p>
        </w:tc>
        <w:tc>
          <w:tcPr>
            <w:tcW w:w="5070" w:type="dxa"/>
          </w:tcPr>
          <w:p w14:paraId="56A8851A" w14:textId="77777777" w:rsidR="0042613D" w:rsidRPr="00A40078"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1A070D4A" w14:textId="77777777" w:rsidR="0042613D" w:rsidRPr="00A40078"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A40078">
              <w:rPr>
                <w:rFonts w:ascii="Times New Roman" w:hAnsi="Times New Roman"/>
                <w:b/>
                <w:spacing w:val="2"/>
                <w:sz w:val="24"/>
                <w:szCs w:val="24"/>
              </w:rPr>
              <w:t>Контрагент</w:t>
            </w:r>
          </w:p>
          <w:p w14:paraId="1B95975E" w14:textId="77777777" w:rsidR="0042613D" w:rsidRPr="00A40078"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54DCAF90" w14:textId="77777777" w:rsidR="0042613D" w:rsidRPr="00A40078"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A40078">
              <w:rPr>
                <w:rFonts w:ascii="Times New Roman" w:hAnsi="Times New Roman"/>
                <w:b/>
                <w:spacing w:val="2"/>
                <w:sz w:val="24"/>
                <w:szCs w:val="24"/>
              </w:rPr>
              <w:t>____________________</w:t>
            </w:r>
          </w:p>
          <w:p w14:paraId="31480CEB" w14:textId="77777777" w:rsidR="0042613D" w:rsidRPr="00A40078"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A40078">
              <w:rPr>
                <w:rFonts w:ascii="Times New Roman" w:hAnsi="Times New Roman"/>
                <w:b/>
                <w:spacing w:val="2"/>
                <w:sz w:val="24"/>
                <w:szCs w:val="24"/>
              </w:rPr>
              <w:t>М.П.</w:t>
            </w:r>
          </w:p>
        </w:tc>
      </w:tr>
    </w:tbl>
    <w:p w14:paraId="707F3054" w14:textId="77777777" w:rsidR="0042613D" w:rsidRPr="00A40078" w:rsidRDefault="0042613D" w:rsidP="0042613D">
      <w:pPr>
        <w:widowControl w:val="0"/>
        <w:shd w:val="clear" w:color="auto" w:fill="FFFFFF"/>
        <w:tabs>
          <w:tab w:val="left" w:pos="0"/>
          <w:tab w:val="left" w:pos="10800"/>
        </w:tabs>
        <w:autoSpaceDE w:val="0"/>
        <w:autoSpaceDN w:val="0"/>
        <w:adjustRightInd w:val="0"/>
        <w:spacing w:line="266" w:lineRule="exact"/>
        <w:ind w:left="11" w:hanging="11"/>
        <w:jc w:val="both"/>
        <w:rPr>
          <w:rFonts w:ascii="Times New Roman" w:hAnsi="Times New Roman"/>
          <w:b/>
          <w:spacing w:val="2"/>
        </w:rPr>
      </w:pPr>
    </w:p>
    <w:p w14:paraId="5A6DE932" w14:textId="77777777" w:rsidR="0042613D" w:rsidRPr="00A40078" w:rsidRDefault="0042613D" w:rsidP="0042613D">
      <w:pPr>
        <w:widowControl w:val="0"/>
        <w:shd w:val="clear" w:color="auto" w:fill="FFFFFF"/>
        <w:tabs>
          <w:tab w:val="left" w:pos="0"/>
          <w:tab w:val="left" w:pos="10800"/>
        </w:tabs>
        <w:autoSpaceDE w:val="0"/>
        <w:autoSpaceDN w:val="0"/>
        <w:adjustRightInd w:val="0"/>
        <w:spacing w:line="266" w:lineRule="exact"/>
        <w:jc w:val="both"/>
        <w:rPr>
          <w:rFonts w:ascii="Times New Roman" w:hAnsi="Times New Roman"/>
          <w:b/>
          <w:spacing w:val="2"/>
        </w:rPr>
      </w:pPr>
    </w:p>
    <w:p w14:paraId="4598058B" w14:textId="77777777" w:rsidR="0042613D" w:rsidRPr="00A40078" w:rsidRDefault="0042613D" w:rsidP="0042613D">
      <w:pPr>
        <w:widowControl w:val="0"/>
        <w:ind w:right="34" w:firstLine="5760"/>
        <w:jc w:val="both"/>
        <w:rPr>
          <w:rFonts w:ascii="Times New Roman" w:hAnsi="Times New Roman"/>
          <w:sz w:val="24"/>
          <w:szCs w:val="24"/>
        </w:rPr>
      </w:pPr>
      <w:r w:rsidRPr="00A40078">
        <w:rPr>
          <w:rFonts w:ascii="Times New Roman" w:hAnsi="Times New Roman"/>
          <w:color w:val="FF0000"/>
          <w:sz w:val="26"/>
          <w:szCs w:val="20"/>
        </w:rPr>
        <w:br w:type="page"/>
      </w:r>
      <w:r w:rsidRPr="00A40078">
        <w:rPr>
          <w:rFonts w:ascii="Times New Roman" w:hAnsi="Times New Roman"/>
          <w:sz w:val="24"/>
          <w:szCs w:val="24"/>
        </w:rPr>
        <w:lastRenderedPageBreak/>
        <w:t>Приложение к Соглашению № _</w:t>
      </w:r>
    </w:p>
    <w:p w14:paraId="7419924A" w14:textId="77777777" w:rsidR="0042613D" w:rsidRPr="00A40078" w:rsidRDefault="0042613D" w:rsidP="0042613D">
      <w:pPr>
        <w:widowControl w:val="0"/>
        <w:ind w:right="34" w:firstLine="5760"/>
        <w:jc w:val="both"/>
        <w:rPr>
          <w:rFonts w:ascii="Times New Roman" w:hAnsi="Times New Roman"/>
          <w:sz w:val="24"/>
          <w:szCs w:val="24"/>
        </w:rPr>
      </w:pPr>
      <w:r w:rsidRPr="00A40078">
        <w:rPr>
          <w:rFonts w:ascii="Times New Roman" w:hAnsi="Times New Roman"/>
          <w:sz w:val="24"/>
          <w:szCs w:val="24"/>
        </w:rPr>
        <w:t>от «___» _________ 20___ г.</w:t>
      </w:r>
    </w:p>
    <w:p w14:paraId="140E1733" w14:textId="77777777" w:rsidR="0042613D" w:rsidRPr="00A40078" w:rsidRDefault="0042613D" w:rsidP="0042613D">
      <w:pPr>
        <w:widowControl w:val="0"/>
        <w:ind w:right="34" w:firstLine="5760"/>
        <w:jc w:val="both"/>
        <w:rPr>
          <w:rFonts w:ascii="Times New Roman" w:hAnsi="Times New Roman"/>
          <w:sz w:val="24"/>
          <w:szCs w:val="24"/>
        </w:rPr>
      </w:pPr>
    </w:p>
    <w:p w14:paraId="7B9CABCF" w14:textId="77777777" w:rsidR="0042613D" w:rsidRPr="00A40078" w:rsidRDefault="0042613D" w:rsidP="0042613D">
      <w:pPr>
        <w:widowControl w:val="0"/>
        <w:ind w:right="34" w:firstLine="5760"/>
        <w:jc w:val="both"/>
        <w:rPr>
          <w:rFonts w:ascii="Times New Roman" w:hAnsi="Times New Roman"/>
          <w:sz w:val="24"/>
          <w:szCs w:val="24"/>
        </w:rPr>
      </w:pPr>
    </w:p>
    <w:tbl>
      <w:tblPr>
        <w:tblW w:w="10065" w:type="dxa"/>
        <w:tblInd w:w="-356" w:type="dxa"/>
        <w:tblLayout w:type="fixed"/>
        <w:tblCellMar>
          <w:left w:w="70" w:type="dxa"/>
          <w:right w:w="70" w:type="dxa"/>
        </w:tblCellMar>
        <w:tblLook w:val="04A0" w:firstRow="1" w:lastRow="0" w:firstColumn="1" w:lastColumn="0" w:noHBand="0" w:noVBand="1"/>
      </w:tblPr>
      <w:tblGrid>
        <w:gridCol w:w="5104"/>
        <w:gridCol w:w="4961"/>
      </w:tblGrid>
      <w:tr w:rsidR="0042613D" w:rsidRPr="00A40078" w14:paraId="05502EE6" w14:textId="77777777" w:rsidTr="0042613D">
        <w:trPr>
          <w:trHeight w:val="130"/>
        </w:trPr>
        <w:tc>
          <w:tcPr>
            <w:tcW w:w="5104" w:type="dxa"/>
            <w:hideMark/>
          </w:tcPr>
          <w:p w14:paraId="44780B73" w14:textId="77777777" w:rsidR="0042613D" w:rsidRPr="00A40078" w:rsidRDefault="0042613D" w:rsidP="0042613D">
            <w:pPr>
              <w:tabs>
                <w:tab w:val="left" w:pos="4536"/>
              </w:tabs>
              <w:rPr>
                <w:rFonts w:ascii="Times New Roman" w:hAnsi="Times New Roman"/>
                <w:sz w:val="24"/>
                <w:szCs w:val="24"/>
              </w:rPr>
            </w:pPr>
            <w:r w:rsidRPr="00A40078">
              <w:rPr>
                <w:rFonts w:ascii="Times New Roman" w:hAnsi="Times New Roman"/>
                <w:sz w:val="24"/>
                <w:szCs w:val="24"/>
              </w:rPr>
              <w:t>Наименование Контрагента:</w:t>
            </w:r>
          </w:p>
        </w:tc>
        <w:tc>
          <w:tcPr>
            <w:tcW w:w="4961" w:type="dxa"/>
            <w:hideMark/>
          </w:tcPr>
          <w:p w14:paraId="4C5C204E" w14:textId="77777777" w:rsidR="0042613D" w:rsidRPr="00A40078" w:rsidRDefault="0042613D" w:rsidP="0042613D">
            <w:pPr>
              <w:tabs>
                <w:tab w:val="left" w:pos="4536"/>
              </w:tabs>
              <w:rPr>
                <w:rFonts w:ascii="Times New Roman" w:hAnsi="Times New Roman"/>
                <w:sz w:val="24"/>
                <w:szCs w:val="24"/>
              </w:rPr>
            </w:pPr>
            <w:r w:rsidRPr="00A40078">
              <w:rPr>
                <w:rFonts w:ascii="Times New Roman" w:hAnsi="Times New Roman"/>
                <w:sz w:val="24"/>
                <w:szCs w:val="24"/>
              </w:rPr>
              <w:t>Наименование Обладателя информации:</w:t>
            </w:r>
          </w:p>
        </w:tc>
      </w:tr>
      <w:tr w:rsidR="0042613D" w:rsidRPr="00A40078" w14:paraId="104C83C6" w14:textId="77777777" w:rsidTr="0042613D">
        <w:trPr>
          <w:trHeight w:val="981"/>
        </w:trPr>
        <w:tc>
          <w:tcPr>
            <w:tcW w:w="5104" w:type="dxa"/>
            <w:hideMark/>
          </w:tcPr>
          <w:p w14:paraId="7023E9DF" w14:textId="77777777" w:rsidR="0042613D" w:rsidRPr="00A40078" w:rsidRDefault="0042613D" w:rsidP="0042613D">
            <w:pPr>
              <w:rPr>
                <w:rFonts w:ascii="Times New Roman" w:hAnsi="Times New Roman"/>
                <w:sz w:val="24"/>
                <w:szCs w:val="24"/>
              </w:rPr>
            </w:pPr>
            <w:r w:rsidRPr="00A40078">
              <w:rPr>
                <w:rFonts w:ascii="Times New Roman" w:hAnsi="Times New Roman"/>
                <w:sz w:val="24"/>
                <w:szCs w:val="24"/>
              </w:rPr>
              <w:t>С указанием реквизитов</w:t>
            </w:r>
          </w:p>
        </w:tc>
        <w:tc>
          <w:tcPr>
            <w:tcW w:w="4961" w:type="dxa"/>
          </w:tcPr>
          <w:p w14:paraId="2CCFF252" w14:textId="77777777" w:rsidR="0042613D" w:rsidRPr="00A40078" w:rsidRDefault="0042613D" w:rsidP="0042613D">
            <w:pPr>
              <w:keepNext/>
              <w:widowControl w:val="0"/>
              <w:outlineLvl w:val="0"/>
              <w:rPr>
                <w:rFonts w:ascii="Times New Roman" w:hAnsi="Times New Roman"/>
                <w:sz w:val="24"/>
                <w:szCs w:val="24"/>
              </w:rPr>
            </w:pPr>
            <w:r w:rsidRPr="00A40078">
              <w:rPr>
                <w:rFonts w:ascii="Times New Roman" w:hAnsi="Times New Roman"/>
                <w:sz w:val="24"/>
                <w:szCs w:val="24"/>
              </w:rPr>
              <w:t>ПАО «Россети»</w:t>
            </w:r>
          </w:p>
          <w:p w14:paraId="408FF341" w14:textId="77777777" w:rsidR="0042613D" w:rsidRPr="00A40078" w:rsidRDefault="0042613D" w:rsidP="0042613D">
            <w:pPr>
              <w:rPr>
                <w:rFonts w:ascii="Times New Roman" w:hAnsi="Times New Roman"/>
                <w:sz w:val="24"/>
                <w:szCs w:val="24"/>
              </w:rPr>
            </w:pPr>
            <w:r w:rsidRPr="00A40078">
              <w:rPr>
                <w:rFonts w:ascii="Times New Roman" w:hAnsi="Times New Roman"/>
                <w:sz w:val="24"/>
                <w:szCs w:val="24"/>
              </w:rPr>
              <w:t>121353, г. Москва, ул. Беловежская, д.4</w:t>
            </w:r>
          </w:p>
          <w:p w14:paraId="6D73D8AE" w14:textId="77777777" w:rsidR="0042613D" w:rsidRPr="00A40078" w:rsidRDefault="0042613D" w:rsidP="0042613D">
            <w:pPr>
              <w:rPr>
                <w:rFonts w:ascii="Times New Roman" w:hAnsi="Times New Roman"/>
                <w:sz w:val="24"/>
                <w:szCs w:val="24"/>
              </w:rPr>
            </w:pPr>
          </w:p>
        </w:tc>
      </w:tr>
    </w:tbl>
    <w:p w14:paraId="62680072" w14:textId="77777777" w:rsidR="0042613D" w:rsidRPr="00A40078" w:rsidRDefault="0042613D" w:rsidP="0042613D">
      <w:pPr>
        <w:widowControl w:val="0"/>
        <w:shd w:val="clear" w:color="auto" w:fill="FFFFFF"/>
        <w:autoSpaceDE w:val="0"/>
        <w:autoSpaceDN w:val="0"/>
        <w:adjustRightInd w:val="0"/>
        <w:jc w:val="center"/>
        <w:rPr>
          <w:rFonts w:ascii="Times New Roman" w:hAnsi="Times New Roman"/>
          <w:b/>
          <w:sz w:val="24"/>
          <w:szCs w:val="24"/>
        </w:rPr>
      </w:pPr>
      <w:r w:rsidRPr="00A40078">
        <w:rPr>
          <w:rFonts w:ascii="Times New Roman" w:hAnsi="Times New Roman"/>
          <w:sz w:val="24"/>
          <w:szCs w:val="24"/>
        </w:rPr>
        <w:t xml:space="preserve"> </w:t>
      </w:r>
      <w:r w:rsidRPr="00A40078">
        <w:rPr>
          <w:rFonts w:ascii="Times New Roman" w:hAnsi="Times New Roman"/>
          <w:b/>
          <w:sz w:val="24"/>
          <w:szCs w:val="24"/>
        </w:rPr>
        <w:t>АКТ</w:t>
      </w:r>
    </w:p>
    <w:p w14:paraId="4AE5F420" w14:textId="77777777" w:rsidR="0042613D" w:rsidRPr="00A40078" w:rsidRDefault="0042613D" w:rsidP="0042613D">
      <w:pPr>
        <w:widowControl w:val="0"/>
        <w:shd w:val="clear" w:color="auto" w:fill="FFFFFF"/>
        <w:autoSpaceDE w:val="0"/>
        <w:autoSpaceDN w:val="0"/>
        <w:adjustRightInd w:val="0"/>
        <w:jc w:val="center"/>
        <w:rPr>
          <w:rFonts w:ascii="Times New Roman" w:hAnsi="Times New Roman"/>
          <w:b/>
          <w:sz w:val="24"/>
          <w:szCs w:val="24"/>
        </w:rPr>
      </w:pPr>
      <w:r w:rsidRPr="00A40078">
        <w:rPr>
          <w:rFonts w:ascii="Times New Roman" w:hAnsi="Times New Roman"/>
          <w:b/>
          <w:sz w:val="24"/>
          <w:szCs w:val="24"/>
        </w:rPr>
        <w:t xml:space="preserve">приема-передачи информации </w:t>
      </w:r>
    </w:p>
    <w:p w14:paraId="72D339E0" w14:textId="77777777" w:rsidR="0042613D" w:rsidRPr="00A40078" w:rsidRDefault="0042613D" w:rsidP="0042613D">
      <w:pPr>
        <w:jc w:val="center"/>
        <w:rPr>
          <w:rFonts w:ascii="Times New Roman" w:hAnsi="Times New Roman"/>
          <w:sz w:val="24"/>
          <w:szCs w:val="24"/>
        </w:rPr>
      </w:pPr>
      <w:r w:rsidRPr="00A40078">
        <w:rPr>
          <w:rFonts w:ascii="Times New Roman" w:hAnsi="Times New Roman"/>
          <w:sz w:val="24"/>
          <w:szCs w:val="24"/>
        </w:rPr>
        <w:t>к договору № ______ от ___.___.20   г.</w:t>
      </w:r>
    </w:p>
    <w:p w14:paraId="2C6046CE" w14:textId="77777777" w:rsidR="0042613D" w:rsidRPr="00A40078" w:rsidRDefault="0042613D" w:rsidP="0042613D">
      <w:pPr>
        <w:widowControl w:val="0"/>
        <w:shd w:val="clear" w:color="auto" w:fill="FFFFFF"/>
        <w:autoSpaceDE w:val="0"/>
        <w:autoSpaceDN w:val="0"/>
        <w:adjustRightInd w:val="0"/>
        <w:jc w:val="both"/>
        <w:rPr>
          <w:rFonts w:ascii="Times New Roman" w:hAnsi="Times New Roman"/>
          <w:sz w:val="24"/>
          <w:szCs w:val="24"/>
        </w:rPr>
      </w:pPr>
    </w:p>
    <w:p w14:paraId="04890D34" w14:textId="77777777" w:rsidR="0042613D" w:rsidRPr="00A40078" w:rsidRDefault="0042613D" w:rsidP="0042613D">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A40078">
        <w:rPr>
          <w:rFonts w:ascii="Times New Roman" w:hAnsi="Times New Roman"/>
          <w:spacing w:val="3"/>
          <w:sz w:val="24"/>
          <w:szCs w:val="24"/>
        </w:rPr>
        <w:t xml:space="preserve">ПАО «Россети», именуемое в дальнейшем «Обладатель информации», в лице ___________, действующего на основании </w:t>
      </w:r>
      <w:r w:rsidRPr="00A40078">
        <w:rPr>
          <w:rFonts w:ascii="Times New Roman" w:hAnsi="Times New Roman"/>
          <w:i/>
          <w:spacing w:val="3"/>
          <w:sz w:val="24"/>
          <w:szCs w:val="24"/>
        </w:rPr>
        <w:t>_____________</w:t>
      </w:r>
      <w:r w:rsidRPr="00A40078">
        <w:rPr>
          <w:rFonts w:ascii="Times New Roman" w:hAnsi="Times New Roman"/>
          <w:spacing w:val="3"/>
          <w:sz w:val="24"/>
          <w:szCs w:val="24"/>
        </w:rPr>
        <w:t>, и (</w:t>
      </w:r>
      <w:r w:rsidRPr="00A40078">
        <w:rPr>
          <w:rFonts w:ascii="Times New Roman" w:hAnsi="Times New Roman"/>
          <w:i/>
          <w:spacing w:val="3"/>
          <w:sz w:val="24"/>
          <w:szCs w:val="24"/>
        </w:rPr>
        <w:t>наименование Контрагента</w:t>
      </w:r>
      <w:r w:rsidRPr="00A40078">
        <w:rPr>
          <w:rFonts w:ascii="Times New Roman" w:hAnsi="Times New Roman"/>
          <w:spacing w:val="3"/>
          <w:sz w:val="24"/>
          <w:szCs w:val="24"/>
        </w:rPr>
        <w:t xml:space="preserve">) в лице ___________, действующего на основании _______________, </w:t>
      </w:r>
      <w:r w:rsidRPr="00A40078">
        <w:rPr>
          <w:rFonts w:ascii="Times New Roman" w:hAnsi="Times New Roman"/>
          <w:sz w:val="24"/>
          <w:szCs w:val="24"/>
        </w:rPr>
        <w:t>совместно именуемые «Стороны», составили настоящий акт о нижеследующем:</w:t>
      </w:r>
    </w:p>
    <w:p w14:paraId="18CC387E" w14:textId="77777777" w:rsidR="0042613D" w:rsidRPr="00A40078" w:rsidRDefault="0042613D" w:rsidP="0042613D">
      <w:pPr>
        <w:widowControl w:val="0"/>
        <w:numPr>
          <w:ilvl w:val="0"/>
          <w:numId w:val="85"/>
        </w:numPr>
        <w:shd w:val="clear" w:color="auto" w:fill="FFFFFF"/>
        <w:tabs>
          <w:tab w:val="left" w:pos="360"/>
        </w:tabs>
        <w:autoSpaceDE w:val="0"/>
        <w:autoSpaceDN w:val="0"/>
        <w:adjustRightInd w:val="0"/>
        <w:spacing w:after="0" w:line="240" w:lineRule="auto"/>
        <w:ind w:left="0" w:firstLine="709"/>
        <w:contextualSpacing/>
        <w:jc w:val="both"/>
        <w:rPr>
          <w:rFonts w:ascii="Times New Roman" w:hAnsi="Times New Roman"/>
          <w:spacing w:val="3"/>
          <w:sz w:val="24"/>
          <w:szCs w:val="24"/>
        </w:rPr>
      </w:pPr>
      <w:r w:rsidRPr="00A40078">
        <w:rPr>
          <w:rFonts w:ascii="Times New Roman" w:hAnsi="Times New Roman"/>
          <w:spacing w:val="3"/>
          <w:sz w:val="24"/>
          <w:szCs w:val="24"/>
        </w:rPr>
        <w:t>Обладателем информации передан, а Контрагентом получен на условиях Соглашения №____ от «____» _________ 20___г. о передаче и охране информации, составляющей коммерческую тайну, следующий перечень информации:</w:t>
      </w:r>
    </w:p>
    <w:p w14:paraId="6DA000E1" w14:textId="77777777" w:rsidR="0042613D" w:rsidRPr="00A40078" w:rsidRDefault="0042613D" w:rsidP="0042613D">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40078">
        <w:rPr>
          <w:rFonts w:ascii="Times New Roman" w:hAnsi="Times New Roman"/>
          <w:spacing w:val="3"/>
          <w:sz w:val="24"/>
          <w:szCs w:val="24"/>
        </w:rPr>
        <w:t>1.1. ________________________________;</w:t>
      </w:r>
    </w:p>
    <w:p w14:paraId="2E4EA00A" w14:textId="77777777" w:rsidR="0042613D" w:rsidRPr="00A40078" w:rsidRDefault="0042613D" w:rsidP="0042613D">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40078">
        <w:rPr>
          <w:rFonts w:ascii="Times New Roman" w:hAnsi="Times New Roman"/>
          <w:spacing w:val="3"/>
          <w:sz w:val="24"/>
          <w:szCs w:val="24"/>
        </w:rPr>
        <w:t>1.2. ________________________________;</w:t>
      </w:r>
    </w:p>
    <w:p w14:paraId="195E737B" w14:textId="77777777" w:rsidR="0042613D" w:rsidRPr="00A40078" w:rsidRDefault="0042613D" w:rsidP="0042613D">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40078">
        <w:rPr>
          <w:rFonts w:ascii="Times New Roman" w:hAnsi="Times New Roman"/>
          <w:spacing w:val="3"/>
          <w:sz w:val="24"/>
          <w:szCs w:val="24"/>
        </w:rPr>
        <w:t>1.3. ________________________________;</w:t>
      </w:r>
    </w:p>
    <w:p w14:paraId="5780F2F9" w14:textId="77777777" w:rsidR="0042613D" w:rsidRPr="00A40078" w:rsidRDefault="0042613D" w:rsidP="0042613D">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40078">
        <w:rPr>
          <w:rFonts w:ascii="Times New Roman" w:hAnsi="Times New Roman"/>
          <w:spacing w:val="3"/>
          <w:sz w:val="24"/>
          <w:szCs w:val="24"/>
        </w:rPr>
        <w:t>…………………………………………….... .</w:t>
      </w:r>
    </w:p>
    <w:p w14:paraId="08F62AA1" w14:textId="77777777" w:rsidR="0042613D" w:rsidRPr="00A40078" w:rsidRDefault="0042613D" w:rsidP="0042613D">
      <w:pPr>
        <w:widowControl w:val="0"/>
        <w:numPr>
          <w:ilvl w:val="0"/>
          <w:numId w:val="85"/>
        </w:numPr>
        <w:shd w:val="clear" w:color="auto" w:fill="FFFFFF"/>
        <w:tabs>
          <w:tab w:val="left" w:pos="1134"/>
        </w:tabs>
        <w:autoSpaceDE w:val="0"/>
        <w:autoSpaceDN w:val="0"/>
        <w:adjustRightInd w:val="0"/>
        <w:spacing w:after="0" w:line="240" w:lineRule="auto"/>
        <w:ind w:left="0" w:firstLine="709"/>
        <w:contextualSpacing/>
        <w:jc w:val="both"/>
        <w:rPr>
          <w:rFonts w:ascii="Times New Roman" w:hAnsi="Times New Roman"/>
          <w:sz w:val="24"/>
          <w:szCs w:val="24"/>
        </w:rPr>
      </w:pPr>
      <w:r w:rsidRPr="00A40078">
        <w:rPr>
          <w:rFonts w:ascii="Times New Roman" w:hAnsi="Times New Roman"/>
          <w:sz w:val="24"/>
          <w:szCs w:val="24"/>
        </w:rPr>
        <w:t>Указанный в п. 1 настоящего Акта приема-передачи перечень информации передан (</w:t>
      </w:r>
      <w:r w:rsidRPr="00A40078">
        <w:rPr>
          <w:rFonts w:ascii="Times New Roman" w:hAnsi="Times New Roman"/>
          <w:i/>
          <w:sz w:val="24"/>
          <w:szCs w:val="24"/>
        </w:rPr>
        <w:t xml:space="preserve">наименование Контрагента) </w:t>
      </w:r>
      <w:r w:rsidRPr="00A40078">
        <w:rPr>
          <w:rFonts w:ascii="Times New Roman" w:hAnsi="Times New Roman"/>
          <w:sz w:val="24"/>
          <w:szCs w:val="24"/>
        </w:rPr>
        <w:t xml:space="preserve">в </w:t>
      </w:r>
      <w:r w:rsidRPr="00A40078">
        <w:rPr>
          <w:rFonts w:ascii="Times New Roman" w:hAnsi="Times New Roman"/>
          <w:spacing w:val="2"/>
          <w:sz w:val="24"/>
          <w:szCs w:val="24"/>
        </w:rPr>
        <w:t xml:space="preserve">рамках отношений, связанных </w:t>
      </w:r>
      <w:r w:rsidRPr="00A40078">
        <w:rPr>
          <w:rFonts w:ascii="Times New Roman" w:hAnsi="Times New Roman"/>
          <w:spacing w:val="3"/>
          <w:sz w:val="24"/>
          <w:szCs w:val="24"/>
        </w:rPr>
        <w:t>с исполнением договора № _______ от _________ 20___ г.</w:t>
      </w:r>
    </w:p>
    <w:p w14:paraId="66CE12BD" w14:textId="77777777" w:rsidR="0042613D" w:rsidRPr="00A40078" w:rsidRDefault="0042613D" w:rsidP="0042613D">
      <w:pPr>
        <w:numPr>
          <w:ilvl w:val="0"/>
          <w:numId w:val="85"/>
        </w:numPr>
        <w:tabs>
          <w:tab w:val="left" w:pos="1134"/>
        </w:tabs>
        <w:spacing w:after="0" w:line="240" w:lineRule="auto"/>
        <w:ind w:left="0" w:firstLine="709"/>
        <w:jc w:val="both"/>
        <w:rPr>
          <w:rFonts w:ascii="Times New Roman" w:hAnsi="Times New Roman"/>
          <w:sz w:val="24"/>
          <w:szCs w:val="24"/>
        </w:rPr>
      </w:pPr>
      <w:r w:rsidRPr="00A40078">
        <w:rPr>
          <w:rFonts w:ascii="Times New Roman" w:hAnsi="Times New Roman"/>
          <w:sz w:val="24"/>
          <w:szCs w:val="24"/>
        </w:rPr>
        <w:t xml:space="preserve">Настоящий акт составлен в двух идентичных экземплярах, имеющих одинаковую юридическую силу. Настоящий акт с момента подписания его сторонами становится неотъемлемой частью </w:t>
      </w:r>
      <w:r w:rsidRPr="00A40078">
        <w:rPr>
          <w:rFonts w:ascii="Times New Roman" w:hAnsi="Times New Roman"/>
          <w:spacing w:val="3"/>
          <w:sz w:val="24"/>
          <w:szCs w:val="24"/>
        </w:rPr>
        <w:t>Соглашения № ____ от «____» _________ 20___ г.</w:t>
      </w:r>
    </w:p>
    <w:tbl>
      <w:tblPr>
        <w:tblW w:w="0" w:type="auto"/>
        <w:tblInd w:w="11" w:type="dxa"/>
        <w:tblLook w:val="04A0" w:firstRow="1" w:lastRow="0" w:firstColumn="1" w:lastColumn="0" w:noHBand="0" w:noVBand="1"/>
      </w:tblPr>
      <w:tblGrid>
        <w:gridCol w:w="4780"/>
        <w:gridCol w:w="4780"/>
      </w:tblGrid>
      <w:tr w:rsidR="0042613D" w:rsidRPr="000772BC" w14:paraId="333971E3" w14:textId="77777777" w:rsidTr="0042613D">
        <w:tc>
          <w:tcPr>
            <w:tcW w:w="4780" w:type="dxa"/>
          </w:tcPr>
          <w:p w14:paraId="0AB1DBF8" w14:textId="77777777" w:rsidR="0042613D" w:rsidRPr="00A40078"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64505D82" w14:textId="77777777" w:rsidR="0042613D" w:rsidRPr="00A40078"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A40078">
              <w:rPr>
                <w:rFonts w:ascii="Times New Roman" w:hAnsi="Times New Roman"/>
                <w:spacing w:val="2"/>
                <w:sz w:val="24"/>
                <w:szCs w:val="24"/>
              </w:rPr>
              <w:t>Обладатель информации</w:t>
            </w:r>
          </w:p>
          <w:p w14:paraId="7A2028B4" w14:textId="77777777" w:rsidR="0042613D" w:rsidRPr="00A40078"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3EC6717C" w14:textId="77777777" w:rsidR="0042613D" w:rsidRPr="00A40078"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5DFC71B2" w14:textId="77777777" w:rsidR="0042613D" w:rsidRPr="00A40078"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A40078">
              <w:rPr>
                <w:rFonts w:ascii="Times New Roman" w:hAnsi="Times New Roman"/>
                <w:spacing w:val="2"/>
                <w:sz w:val="24"/>
                <w:szCs w:val="24"/>
              </w:rPr>
              <w:t>____________________</w:t>
            </w:r>
          </w:p>
          <w:p w14:paraId="38A296BA" w14:textId="77777777" w:rsidR="0042613D" w:rsidRPr="00A40078"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c>
          <w:tcPr>
            <w:tcW w:w="4780" w:type="dxa"/>
          </w:tcPr>
          <w:p w14:paraId="507D27F9" w14:textId="77777777" w:rsidR="0042613D" w:rsidRPr="00A40078"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6C736375" w14:textId="77777777" w:rsidR="0042613D" w:rsidRPr="00A40078"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A40078">
              <w:rPr>
                <w:rFonts w:ascii="Times New Roman" w:hAnsi="Times New Roman"/>
                <w:spacing w:val="2"/>
                <w:sz w:val="24"/>
                <w:szCs w:val="24"/>
              </w:rPr>
              <w:t>Контрагент</w:t>
            </w:r>
          </w:p>
          <w:p w14:paraId="21BB5DD7" w14:textId="77777777" w:rsidR="0042613D" w:rsidRPr="00A40078"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2C0BCEF5" w14:textId="77777777" w:rsidR="0042613D" w:rsidRPr="00A40078"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5C0F5C47" w14:textId="77777777" w:rsidR="0042613D" w:rsidRPr="00AD1AB6"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A40078">
              <w:rPr>
                <w:rFonts w:ascii="Times New Roman" w:hAnsi="Times New Roman"/>
                <w:spacing w:val="2"/>
                <w:sz w:val="24"/>
                <w:szCs w:val="24"/>
              </w:rPr>
              <w:t>____________________</w:t>
            </w:r>
          </w:p>
          <w:p w14:paraId="5453F060" w14:textId="77777777" w:rsidR="0042613D" w:rsidRPr="00AD1AB6"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r>
    </w:tbl>
    <w:p w14:paraId="67AC6164" w14:textId="7D5EC8CC" w:rsidR="006368E3" w:rsidRPr="007765B3" w:rsidRDefault="006368E3" w:rsidP="007765B3">
      <w:pPr>
        <w:widowControl w:val="0"/>
        <w:ind w:right="34"/>
        <w:jc w:val="both"/>
        <w:rPr>
          <w:rFonts w:ascii="Times New Roman" w:hAnsi="Times New Roman"/>
          <w:color w:val="FF0000"/>
        </w:rPr>
      </w:pPr>
    </w:p>
    <w:sectPr w:rsidR="006368E3" w:rsidRPr="007765B3" w:rsidSect="003079A7">
      <w:headerReference w:type="default" r:id="rId36"/>
      <w:footerReference w:type="default" r:id="rId37"/>
      <w:headerReference w:type="first" r:id="rId38"/>
      <w:footerReference w:type="first" r:id="rId39"/>
      <w:pgSz w:w="11907" w:h="16839" w:code="9"/>
      <w:pgMar w:top="1134" w:right="709" w:bottom="851" w:left="1701"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902C5A" w14:textId="77777777" w:rsidR="00750667" w:rsidRDefault="00750667" w:rsidP="00E85603">
      <w:pPr>
        <w:spacing w:after="0" w:line="240" w:lineRule="auto"/>
      </w:pPr>
      <w:r>
        <w:separator/>
      </w:r>
    </w:p>
  </w:endnote>
  <w:endnote w:type="continuationSeparator" w:id="0">
    <w:p w14:paraId="52B4DCF9" w14:textId="77777777" w:rsidR="00750667" w:rsidRDefault="00750667" w:rsidP="00E85603">
      <w:pPr>
        <w:spacing w:after="0" w:line="240" w:lineRule="auto"/>
      </w:pPr>
      <w:r>
        <w:continuationSeparator/>
      </w:r>
    </w:p>
  </w:endnote>
  <w:endnote w:type="continuationNotice" w:id="1">
    <w:p w14:paraId="0C868A6B" w14:textId="77777777" w:rsidR="00750667" w:rsidRDefault="007506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open-sans">
    <w:altName w:val="Times New Roman"/>
    <w:charset w:val="00"/>
    <w:family w:val="auto"/>
    <w:pitch w:val="default"/>
  </w:font>
  <w:font w:name="Journal">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0B60C7" w14:textId="77777777" w:rsidR="00B666FE" w:rsidRPr="001803EF" w:rsidRDefault="00B666FE" w:rsidP="00E85603">
    <w:pPr>
      <w:pStyle w:val="a7"/>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720651" w14:textId="77777777" w:rsidR="00B666FE" w:rsidRPr="001E6DA3" w:rsidRDefault="00B666FE" w:rsidP="00E85603">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9A0C6D" w14:textId="77777777" w:rsidR="00B666FE" w:rsidRDefault="00B666FE">
    <w:pPr>
      <w:pStyle w:val="a7"/>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70E3A8" w14:textId="77777777" w:rsidR="00B666FE" w:rsidRDefault="00B666FE">
    <w:pPr>
      <w:pStyle w:val="a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7AAA1B" w14:textId="77777777" w:rsidR="00B666FE" w:rsidRDefault="00B666FE">
    <w:pPr>
      <w:pStyle w:val="a7"/>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9D84D7" w14:textId="77777777" w:rsidR="00B666FE" w:rsidRDefault="00B666FE">
    <w:pPr>
      <w:pStyle w:val="a6"/>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53FBB" w14:textId="77777777" w:rsidR="00B666FE" w:rsidRDefault="00B666FE">
    <w:pPr>
      <w:pStyle w:val="a7"/>
      <w:jc w:val="righ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98B39E" w14:textId="77777777" w:rsidR="00B666FE" w:rsidRDefault="00B666F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F11D2C" w14:textId="77777777" w:rsidR="00750667" w:rsidRDefault="00750667" w:rsidP="00E85603">
      <w:pPr>
        <w:spacing w:after="0" w:line="240" w:lineRule="auto"/>
      </w:pPr>
      <w:r>
        <w:separator/>
      </w:r>
    </w:p>
  </w:footnote>
  <w:footnote w:type="continuationSeparator" w:id="0">
    <w:p w14:paraId="0A02C813" w14:textId="77777777" w:rsidR="00750667" w:rsidRDefault="00750667" w:rsidP="00E85603">
      <w:pPr>
        <w:spacing w:after="0" w:line="240" w:lineRule="auto"/>
      </w:pPr>
      <w:r>
        <w:continuationSeparator/>
      </w:r>
    </w:p>
  </w:footnote>
  <w:footnote w:type="continuationNotice" w:id="1">
    <w:p w14:paraId="616B92E2" w14:textId="77777777" w:rsidR="00750667" w:rsidRDefault="00750667">
      <w:pPr>
        <w:spacing w:after="0" w:line="240" w:lineRule="auto"/>
      </w:pPr>
    </w:p>
  </w:footnote>
  <w:footnote w:id="2">
    <w:p w14:paraId="08E4942D" w14:textId="77777777" w:rsidR="00B666FE" w:rsidRPr="00DF271F" w:rsidRDefault="00B666FE" w:rsidP="000B6964">
      <w:pPr>
        <w:spacing w:after="0" w:line="240" w:lineRule="auto"/>
        <w:jc w:val="both"/>
        <w:rPr>
          <w:sz w:val="24"/>
        </w:rPr>
      </w:pPr>
      <w:r>
        <w:rPr>
          <w:rFonts w:ascii="Times New Roman" w:hAnsi="Times New Roman" w:cs="Times New Roman"/>
          <w:sz w:val="24"/>
          <w:szCs w:val="24"/>
          <w:vertAlign w:val="superscript"/>
        </w:rPr>
        <w:footnoteRef/>
      </w:r>
      <w:r>
        <w:t xml:space="preserve"> </w:t>
      </w:r>
      <w:r w:rsidRPr="00DF271F">
        <w:rPr>
          <w:rFonts w:ascii="Times New Roman" w:hAnsi="Times New Roman"/>
          <w:sz w:val="20"/>
          <w:szCs w:val="18"/>
        </w:rPr>
        <w:t>В случае если Договором предусмотрена обязанность Подрядчика по получению разрешения на строительство и (или) разрешения на выполнение подготовительных работ или иных документов, прямо указанных в Договоре, условия по оплате авансового платежа по строительно-монтажным и пуско-наладочным работам могут быть дополнены требованиями по предоставлению соответствующих документов в качестве основания для оплаты соответствующего авансового платежа</w:t>
      </w:r>
      <w:r w:rsidRPr="00DF271F">
        <w:rPr>
          <w:rFonts w:ascii="Times New Roman" w:hAnsi="Times New Roman"/>
          <w:b/>
          <w:bCs/>
          <w:i/>
          <w:iCs/>
          <w:sz w:val="20"/>
          <w:szCs w:val="18"/>
        </w:rPr>
        <w:t>.</w:t>
      </w:r>
    </w:p>
  </w:footnote>
  <w:footnote w:id="3">
    <w:p w14:paraId="44153D51" w14:textId="77777777" w:rsidR="00B666FE" w:rsidRDefault="00B666FE" w:rsidP="000B6964">
      <w:pPr>
        <w:pStyle w:val="ac"/>
        <w:jc w:val="both"/>
      </w:pPr>
      <w:r>
        <w:rPr>
          <w:rFonts w:ascii="Times New Roman" w:eastAsia="Times New Roman" w:hAnsi="Times New Roman" w:cs="Times New Roman"/>
          <w:sz w:val="24"/>
          <w:szCs w:val="24"/>
          <w:vertAlign w:val="superscript"/>
        </w:rPr>
        <w:footnoteRef/>
      </w:r>
      <w:r>
        <w:rPr>
          <w:rFonts w:eastAsia="Arial Unicode MS" w:cs="Arial Unicode MS"/>
        </w:rPr>
        <w:t xml:space="preserve"> </w:t>
      </w:r>
      <w:r w:rsidRPr="00DF271F">
        <w:rPr>
          <w:rFonts w:ascii="Times New Roman" w:hAnsi="Times New Roman"/>
          <w:szCs w:val="18"/>
        </w:rPr>
        <w:t>Наличие данного абзаца в договоре обязательно.</w:t>
      </w:r>
    </w:p>
  </w:footnote>
  <w:footnote w:id="4">
    <w:p w14:paraId="7DDE2463" w14:textId="77777777" w:rsidR="00B666FE" w:rsidRDefault="00B666FE" w:rsidP="000B6964">
      <w:pPr>
        <w:pStyle w:val="ac"/>
        <w:ind w:right="-8"/>
        <w:jc w:val="both"/>
      </w:pPr>
      <w:r>
        <w:rPr>
          <w:rStyle w:val="ae"/>
        </w:rPr>
        <w:footnoteRef/>
      </w:r>
      <w:r>
        <w:t xml:space="preserve"> </w:t>
      </w:r>
      <w:r w:rsidRPr="00695DD9">
        <w:rPr>
          <w:rFonts w:ascii="Times New Roman" w:hAnsi="Times New Roman" w:cs="Times New Roman"/>
        </w:rPr>
        <w:t>Необходимост</w:t>
      </w:r>
      <w:r>
        <w:rPr>
          <w:rFonts w:ascii="Times New Roman" w:hAnsi="Times New Roman" w:cs="Times New Roman"/>
        </w:rPr>
        <w:t>ь применения обеспечения обязательств Подрядчиком</w:t>
      </w:r>
      <w:r w:rsidRPr="00695DD9">
        <w:rPr>
          <w:rFonts w:ascii="Times New Roman" w:hAnsi="Times New Roman" w:cs="Times New Roman"/>
        </w:rPr>
        <w:t xml:space="preserve"> (з</w:t>
      </w:r>
      <w:r>
        <w:rPr>
          <w:rFonts w:ascii="Times New Roman" w:hAnsi="Times New Roman" w:cs="Times New Roman"/>
        </w:rPr>
        <w:t xml:space="preserve">десь и </w:t>
      </w:r>
      <w:r w:rsidRPr="00695DD9">
        <w:rPr>
          <w:rFonts w:ascii="Times New Roman" w:hAnsi="Times New Roman" w:cs="Times New Roman"/>
        </w:rPr>
        <w:t>по</w:t>
      </w:r>
      <w:r>
        <w:rPr>
          <w:rFonts w:ascii="Times New Roman" w:hAnsi="Times New Roman" w:cs="Times New Roman"/>
        </w:rPr>
        <w:t xml:space="preserve"> всему</w:t>
      </w:r>
      <w:r w:rsidRPr="00695DD9">
        <w:rPr>
          <w:rFonts w:ascii="Times New Roman" w:hAnsi="Times New Roman" w:cs="Times New Roman"/>
        </w:rPr>
        <w:t xml:space="preserve"> тексту</w:t>
      </w:r>
      <w:r>
        <w:rPr>
          <w:rFonts w:ascii="Times New Roman" w:hAnsi="Times New Roman" w:cs="Times New Roman"/>
        </w:rPr>
        <w:t xml:space="preserve"> Договора</w:t>
      </w:r>
      <w:r w:rsidRPr="00695DD9">
        <w:rPr>
          <w:rFonts w:ascii="Times New Roman" w:hAnsi="Times New Roman" w:cs="Times New Roman"/>
        </w:rPr>
        <w:t>) определяется</w:t>
      </w:r>
      <w:r>
        <w:rPr>
          <w:rFonts w:ascii="Times New Roman" w:hAnsi="Times New Roman" w:cs="Times New Roman"/>
        </w:rPr>
        <w:t xml:space="preserve"> Куратором Договора в соответствии с условиями закупочной документации на право заключения настоящего Договора.</w:t>
      </w:r>
    </w:p>
  </w:footnote>
  <w:footnote w:id="5">
    <w:p w14:paraId="15EF03C5" w14:textId="77777777" w:rsidR="00742E1E" w:rsidRPr="00FB7D1E" w:rsidRDefault="00742E1E" w:rsidP="00742E1E">
      <w:pPr>
        <w:pStyle w:val="ac"/>
        <w:jc w:val="both"/>
      </w:pPr>
      <w:r>
        <w:rPr>
          <w:rStyle w:val="ae"/>
        </w:rPr>
        <w:footnoteRef/>
      </w:r>
      <w:r>
        <w:t xml:space="preserve"> </w:t>
      </w:r>
      <w:r w:rsidRPr="00767637">
        <w:t>В случае изменения в дальнейшем редакции Антикоррупционной оговорки организационно-распорядительными документами Общества, применению подлежит Антикоррупционная оговорка в редакции, актуальной на момент заключения соответствующего договора.</w:t>
      </w:r>
      <w:r>
        <w:t xml:space="preserve"> </w:t>
      </w:r>
    </w:p>
  </w:footnote>
  <w:footnote w:id="6">
    <w:p w14:paraId="4E26F39C" w14:textId="77777777" w:rsidR="00B666FE" w:rsidRPr="00DF271F" w:rsidRDefault="00B666FE" w:rsidP="000B6964">
      <w:pPr>
        <w:pStyle w:val="ac"/>
        <w:ind w:right="-8"/>
        <w:jc w:val="both"/>
        <w:rPr>
          <w:rFonts w:ascii="Times New Roman" w:hAnsi="Times New Roman" w:cs="Times New Roman"/>
          <w:szCs w:val="18"/>
        </w:rPr>
      </w:pPr>
      <w:r>
        <w:rPr>
          <w:rStyle w:val="ae"/>
        </w:rPr>
        <w:footnoteRef/>
      </w:r>
      <w:r>
        <w:t xml:space="preserve"> </w:t>
      </w:r>
      <w:r w:rsidRPr="00DF271F">
        <w:rPr>
          <w:rFonts w:ascii="Times New Roman" w:hAnsi="Times New Roman" w:cs="Times New Roman"/>
          <w:szCs w:val="18"/>
        </w:rPr>
        <w:t xml:space="preserve">Стороны вправе установить, что условия заключенного Договора могут применяться к отношениям, возникшим до заключения Договора, но в любом случае не раньше даты подписания </w:t>
      </w:r>
      <w:r w:rsidRPr="00DF271F">
        <w:rPr>
          <w:rFonts w:ascii="Times New Roman" w:hAnsi="Times New Roman" w:cs="Times New Roman"/>
          <w:iCs/>
          <w:szCs w:val="18"/>
        </w:rPr>
        <w:t>протокола о результатах закупочной процедуры на право заключения договора</w:t>
      </w:r>
      <w:r>
        <w:rPr>
          <w:rFonts w:ascii="Times New Roman" w:hAnsi="Times New Roman" w:cs="Times New Roman"/>
          <w:iCs/>
          <w:szCs w:val="18"/>
        </w:rPr>
        <w:t>.</w:t>
      </w:r>
    </w:p>
  </w:footnote>
  <w:footnote w:id="7">
    <w:p w14:paraId="475C7513" w14:textId="77777777" w:rsidR="00B666FE" w:rsidRPr="006A496C" w:rsidRDefault="00B666FE" w:rsidP="00CB480D">
      <w:pPr>
        <w:pStyle w:val="ac"/>
        <w:jc w:val="both"/>
        <w:rPr>
          <w:rFonts w:ascii="Times New Roman" w:hAnsi="Times New Roman" w:cs="Times New Roman"/>
          <w:i/>
        </w:rPr>
      </w:pPr>
      <w:r w:rsidRPr="006A496C">
        <w:rPr>
          <w:rStyle w:val="ae"/>
          <w:rFonts w:ascii="Times New Roman" w:hAnsi="Times New Roman" w:cs="Times New Roman"/>
          <w:i/>
        </w:rPr>
        <w:footnoteRef/>
      </w:r>
      <w:r w:rsidRPr="006A496C">
        <w:rPr>
          <w:rFonts w:ascii="Times New Roman" w:hAnsi="Times New Roman" w:cs="Times New Roman"/>
          <w:i/>
        </w:rPr>
        <w:t xml:space="preserve"> В случае заключения Договора в интересах филиала необходимо указать  -  Публичное акционерное общество «Межрегиональная распределительная сетевая компания ___________________________» (Филиал ПАО «МРСК _____________» - «__________________ энерго»).</w:t>
      </w:r>
    </w:p>
  </w:footnote>
  <w:footnote w:id="8">
    <w:p w14:paraId="410425BB" w14:textId="77777777" w:rsidR="00B666FE" w:rsidRPr="006A496C" w:rsidRDefault="00B666FE" w:rsidP="00CB480D">
      <w:pPr>
        <w:pStyle w:val="ac"/>
        <w:jc w:val="both"/>
        <w:rPr>
          <w:rFonts w:ascii="Times New Roman" w:hAnsi="Times New Roman" w:cs="Times New Roman"/>
          <w:i/>
          <w:szCs w:val="16"/>
        </w:rPr>
      </w:pPr>
      <w:r w:rsidRPr="006A496C">
        <w:rPr>
          <w:rStyle w:val="ae"/>
          <w:rFonts w:ascii="Times New Roman" w:hAnsi="Times New Roman" w:cs="Times New Roman"/>
          <w:i/>
          <w:szCs w:val="16"/>
        </w:rPr>
        <w:footnoteRef/>
      </w:r>
      <w:r w:rsidRPr="006A496C">
        <w:rPr>
          <w:rFonts w:ascii="Times New Roman" w:hAnsi="Times New Roman" w:cs="Times New Roman"/>
          <w:i/>
          <w:szCs w:val="16"/>
        </w:rPr>
        <w:t xml:space="preserve"> Необходимо указывать наименование, местонахождение и реквизиты филиала.</w:t>
      </w:r>
    </w:p>
    <w:p w14:paraId="572849E1" w14:textId="77777777" w:rsidR="00B666FE" w:rsidRPr="006A496C" w:rsidRDefault="00B666FE" w:rsidP="00CB480D">
      <w:pPr>
        <w:pStyle w:val="ac"/>
        <w:rPr>
          <w:rFonts w:ascii="Times New Roman" w:hAnsi="Times New Roman" w:cs="Times New Roman"/>
          <w:sz w:val="16"/>
          <w:szCs w:val="16"/>
        </w:rPr>
      </w:pPr>
    </w:p>
  </w:footnote>
  <w:footnote w:id="9">
    <w:p w14:paraId="3FA71980" w14:textId="77777777" w:rsidR="00B666FE" w:rsidRPr="007346A0" w:rsidRDefault="00B666FE" w:rsidP="0042613D">
      <w:pPr>
        <w:pStyle w:val="ac"/>
        <w:rPr>
          <w:rFonts w:ascii="Times New Roman" w:hAnsi="Times New Roman" w:cs="Times New Roman"/>
          <w:sz w:val="22"/>
        </w:rPr>
      </w:pPr>
      <w:r w:rsidRPr="00E626C0">
        <w:rPr>
          <w:rStyle w:val="ae"/>
          <w:rFonts w:ascii="Times New Roman" w:hAnsi="Times New Roman" w:cs="Times New Roman"/>
        </w:rPr>
        <w:footnoteRef/>
      </w:r>
      <w:r w:rsidRPr="00E626C0">
        <w:rPr>
          <w:rFonts w:ascii="Times New Roman" w:hAnsi="Times New Roman" w:cs="Times New Roman"/>
        </w:rPr>
        <w:t xml:space="preserve"> </w:t>
      </w:r>
      <w:r w:rsidRPr="007346A0">
        <w:rPr>
          <w:rFonts w:ascii="Times New Roman" w:hAnsi="Times New Roman" w:cs="Times New Roman"/>
          <w:sz w:val="22"/>
        </w:rPr>
        <w:t>Платежи осуществляются в порядке и на условиях, предусмотренных Договором.</w:t>
      </w:r>
    </w:p>
  </w:footnote>
  <w:footnote w:id="10">
    <w:p w14:paraId="088A1866" w14:textId="77777777" w:rsidR="00B666FE" w:rsidRPr="005316A7" w:rsidRDefault="00B666FE" w:rsidP="0042613D">
      <w:pPr>
        <w:pStyle w:val="ac"/>
        <w:jc w:val="both"/>
        <w:rPr>
          <w:rFonts w:ascii="Times New Roman" w:hAnsi="Times New Roman" w:cs="Times New Roman"/>
        </w:rPr>
      </w:pPr>
      <w:r w:rsidRPr="005316A7">
        <w:rPr>
          <w:rStyle w:val="ae"/>
          <w:rFonts w:ascii="Times New Roman" w:hAnsi="Times New Roman" w:cs="Times New Roman"/>
        </w:rPr>
        <w:footnoteRef/>
      </w:r>
      <w:r w:rsidRPr="005316A7">
        <w:rPr>
          <w:rFonts w:ascii="Times New Roman" w:hAnsi="Times New Roman" w:cs="Times New Roman"/>
        </w:rPr>
        <w:t xml:space="preserve"> Страховая сумма на период гарантийных обязательств равна страховой сумме на период проведения строительно-монтажных работ (п.4.1. Договора) </w:t>
      </w:r>
    </w:p>
  </w:footnote>
  <w:footnote w:id="11">
    <w:p w14:paraId="34D6ACD0" w14:textId="460B4395" w:rsidR="00B666FE" w:rsidRDefault="00B666FE" w:rsidP="0042613D">
      <w:pPr>
        <w:pStyle w:val="ac"/>
      </w:pPr>
      <w:r w:rsidRPr="005316A7">
        <w:rPr>
          <w:rStyle w:val="ae"/>
          <w:rFonts w:ascii="Times New Roman" w:hAnsi="Times New Roman" w:cs="Times New Roman"/>
        </w:rPr>
        <w:footnoteRef/>
      </w:r>
      <w:r w:rsidRPr="005316A7">
        <w:rPr>
          <w:rFonts w:ascii="Times New Roman" w:hAnsi="Times New Roman" w:cs="Times New Roman"/>
        </w:rPr>
        <w:t xml:space="preserve"> Лимит ответственности рассчитывается по формуле: страховая сумма (п.4.1. Договора)</w:t>
      </w:r>
      <w:r>
        <w:rPr>
          <w:rFonts w:ascii="Times New Roman" w:hAnsi="Times New Roman" w:cs="Times New Roman"/>
        </w:rPr>
        <w:t xml:space="preserve"> </w:t>
      </w:r>
      <w:r w:rsidRPr="005316A7">
        <w:rPr>
          <w:rFonts w:ascii="Times New Roman" w:hAnsi="Times New Roman" w:cs="Times New Roman"/>
        </w:rPr>
        <w:t>*</w:t>
      </w:r>
      <w:r>
        <w:rPr>
          <w:rFonts w:ascii="Times New Roman" w:hAnsi="Times New Roman" w:cs="Times New Roman"/>
        </w:rPr>
        <w:t xml:space="preserve"> </w:t>
      </w:r>
      <w:r w:rsidRPr="005316A7">
        <w:rPr>
          <w:rFonts w:ascii="Times New Roman" w:hAnsi="Times New Roman" w:cs="Times New Roman"/>
        </w:rPr>
        <w:t>0,5</w:t>
      </w:r>
      <w:r>
        <w:rPr>
          <w:rFonts w:ascii="Times New Roman" w:hAnsi="Times New Roman" w:cs="Times New Roman"/>
        </w:rPr>
        <w:t>.</w:t>
      </w:r>
    </w:p>
  </w:footnote>
  <w:footnote w:id="12">
    <w:p w14:paraId="2AB08466" w14:textId="77777777" w:rsidR="00B666FE" w:rsidRDefault="00B666FE" w:rsidP="0042613D">
      <w:pPr>
        <w:pStyle w:val="ac"/>
        <w:rPr>
          <w:rFonts w:ascii="Times New Roman" w:hAnsi="Times New Roman"/>
        </w:rPr>
      </w:pPr>
      <w:r>
        <w:rPr>
          <w:rStyle w:val="ae"/>
        </w:rPr>
        <w:footnoteRef/>
      </w:r>
      <w:r>
        <w:rPr>
          <w:rFonts w:ascii="Times New Roman" w:hAnsi="Times New Roman"/>
        </w:rPr>
        <w:t xml:space="preserve"> Указывается номер и дата основного договора, заключенного с Контрагентом или направление деятельности, в случае множественных договоров.</w:t>
      </w:r>
    </w:p>
  </w:footnote>
  <w:footnote w:id="13">
    <w:p w14:paraId="50D418EB" w14:textId="77777777" w:rsidR="00B666FE" w:rsidRDefault="00B666FE" w:rsidP="0042613D">
      <w:pPr>
        <w:pStyle w:val="ac"/>
        <w:rPr>
          <w:rFonts w:ascii="Times New Roman" w:hAnsi="Times New Roman"/>
        </w:rPr>
      </w:pPr>
      <w:r>
        <w:rPr>
          <w:rStyle w:val="ae"/>
        </w:rPr>
        <w:footnoteRef/>
      </w:r>
      <w:r>
        <w:rPr>
          <w:rFonts w:ascii="Times New Roman" w:hAnsi="Times New Roman"/>
        </w:rPr>
        <w:t xml:space="preserve"> Типовое значение – 10% от суммы основного Договора. </w:t>
      </w:r>
    </w:p>
  </w:footnote>
  <w:footnote w:id="14">
    <w:p w14:paraId="73CCBD5E" w14:textId="77777777" w:rsidR="00B666FE" w:rsidRDefault="00B666FE" w:rsidP="0042613D">
      <w:pPr>
        <w:pStyle w:val="ac"/>
        <w:rPr>
          <w:rFonts w:ascii="Times New Roman" w:hAnsi="Times New Roman"/>
        </w:rPr>
      </w:pPr>
      <w:r>
        <w:rPr>
          <w:rStyle w:val="ae"/>
        </w:rPr>
        <w:footnoteRef/>
      </w:r>
      <w:r>
        <w:rPr>
          <w:rFonts w:ascii="Times New Roman" w:hAnsi="Times New Roman"/>
        </w:rPr>
        <w:t xml:space="preserve"> Указываются Ф.И.О. и должность работников.</w:t>
      </w:r>
    </w:p>
  </w:footnote>
  <w:footnote w:id="15">
    <w:p w14:paraId="1089C2BA" w14:textId="77777777" w:rsidR="00B666FE" w:rsidRDefault="00B666FE" w:rsidP="0042613D">
      <w:pPr>
        <w:pStyle w:val="ac"/>
        <w:rPr>
          <w:rFonts w:ascii="Times New Roman" w:hAnsi="Times New Roman"/>
        </w:rPr>
      </w:pPr>
      <w:r>
        <w:rPr>
          <w:rStyle w:val="ae"/>
        </w:rPr>
        <w:footnoteRef/>
      </w:r>
      <w:r>
        <w:rPr>
          <w:rFonts w:ascii="Times New Roman" w:hAnsi="Times New Roman"/>
        </w:rPr>
        <w:t xml:space="preserve"> Указываются полные (включая почтовый индекс) адреса доставки корреспонденции.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8106689"/>
      <w:docPartObj>
        <w:docPartGallery w:val="Page Numbers (Top of Page)"/>
        <w:docPartUnique/>
      </w:docPartObj>
    </w:sdtPr>
    <w:sdtEndPr/>
    <w:sdtContent>
      <w:p w14:paraId="2F5F3156" w14:textId="38D34C01" w:rsidR="00B666FE" w:rsidRDefault="00B666FE" w:rsidP="006E353F">
        <w:pPr>
          <w:pStyle w:val="af1"/>
          <w:jc w:val="center"/>
        </w:pPr>
        <w:r w:rsidRPr="00AB531A">
          <w:rPr>
            <w:rFonts w:ascii="Times New Roman" w:hAnsi="Times New Roman" w:cs="Times New Roman"/>
            <w:sz w:val="24"/>
          </w:rPr>
          <w:fldChar w:fldCharType="begin"/>
        </w:r>
        <w:r w:rsidRPr="00AB531A">
          <w:rPr>
            <w:rFonts w:ascii="Times New Roman" w:hAnsi="Times New Roman" w:cs="Times New Roman"/>
            <w:sz w:val="24"/>
          </w:rPr>
          <w:instrText>PAGE   \* MERGEFORMAT</w:instrText>
        </w:r>
        <w:r w:rsidRPr="00AB531A">
          <w:rPr>
            <w:rFonts w:ascii="Times New Roman" w:hAnsi="Times New Roman" w:cs="Times New Roman"/>
            <w:sz w:val="24"/>
          </w:rPr>
          <w:fldChar w:fldCharType="separate"/>
        </w:r>
        <w:r w:rsidR="00742E1E">
          <w:rPr>
            <w:rFonts w:ascii="Times New Roman" w:hAnsi="Times New Roman" w:cs="Times New Roman"/>
            <w:noProof/>
            <w:sz w:val="24"/>
          </w:rPr>
          <w:t>65</w:t>
        </w:r>
        <w:r w:rsidRPr="00AB531A">
          <w:rPr>
            <w:rFonts w:ascii="Times New Roman" w:hAnsi="Times New Roman" w:cs="Times New Roman"/>
            <w:sz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8686335"/>
      <w:docPartObj>
        <w:docPartGallery w:val="Page Numbers (Top of Page)"/>
        <w:docPartUnique/>
      </w:docPartObj>
    </w:sdtPr>
    <w:sdtEndPr>
      <w:rPr>
        <w:rFonts w:ascii="Times New Roman" w:hAnsi="Times New Roman" w:cs="Times New Roman"/>
      </w:rPr>
    </w:sdtEndPr>
    <w:sdtContent>
      <w:p w14:paraId="4D5979B0" w14:textId="0A5F0FBC" w:rsidR="00B666FE" w:rsidRPr="005316A7" w:rsidRDefault="00B666FE">
        <w:pPr>
          <w:pStyle w:val="af1"/>
          <w:jc w:val="center"/>
          <w:rPr>
            <w:rFonts w:ascii="Times New Roman" w:hAnsi="Times New Roman" w:cs="Times New Roman"/>
          </w:rPr>
        </w:pPr>
        <w:r w:rsidRPr="005316A7">
          <w:rPr>
            <w:rFonts w:ascii="Times New Roman" w:hAnsi="Times New Roman" w:cs="Times New Roman"/>
          </w:rPr>
          <w:fldChar w:fldCharType="begin"/>
        </w:r>
        <w:r w:rsidRPr="005316A7">
          <w:rPr>
            <w:rFonts w:ascii="Times New Roman" w:hAnsi="Times New Roman" w:cs="Times New Roman"/>
          </w:rPr>
          <w:instrText>PAGE   \* MERGEFORMAT</w:instrText>
        </w:r>
        <w:r w:rsidRPr="005316A7">
          <w:rPr>
            <w:rFonts w:ascii="Times New Roman" w:hAnsi="Times New Roman" w:cs="Times New Roman"/>
          </w:rPr>
          <w:fldChar w:fldCharType="separate"/>
        </w:r>
        <w:r w:rsidR="00742E1E">
          <w:rPr>
            <w:rFonts w:ascii="Times New Roman" w:hAnsi="Times New Roman" w:cs="Times New Roman"/>
            <w:noProof/>
          </w:rPr>
          <w:t>151</w:t>
        </w:r>
        <w:r w:rsidRPr="005316A7">
          <w:rPr>
            <w:rFonts w:ascii="Times New Roman" w:hAnsi="Times New Roman" w:cs="Times New Roman"/>
          </w:rPr>
          <w:fldChar w:fldCharType="end"/>
        </w:r>
      </w:p>
    </w:sdtContent>
  </w:sdt>
  <w:p w14:paraId="7C9E3AC3" w14:textId="77777777" w:rsidR="00B666FE" w:rsidRPr="00D47ED6" w:rsidRDefault="00B666FE" w:rsidP="00E85603">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6502738"/>
      <w:docPartObj>
        <w:docPartGallery w:val="Page Numbers (Top of Page)"/>
        <w:docPartUnique/>
      </w:docPartObj>
    </w:sdtPr>
    <w:sdtEndPr/>
    <w:sdtContent>
      <w:p w14:paraId="67BDFEFB" w14:textId="152D8982" w:rsidR="00B666FE" w:rsidRDefault="00B666FE">
        <w:pPr>
          <w:pStyle w:val="af1"/>
          <w:jc w:val="center"/>
        </w:pPr>
        <w:r>
          <w:fldChar w:fldCharType="begin"/>
        </w:r>
        <w:r>
          <w:instrText>PAGE   \* MERGEFORMAT</w:instrText>
        </w:r>
        <w:r>
          <w:fldChar w:fldCharType="separate"/>
        </w:r>
        <w:r w:rsidR="00742E1E">
          <w:rPr>
            <w:noProof/>
          </w:rPr>
          <w:t>143</w:t>
        </w:r>
        <w:r>
          <w:fldChar w:fldCharType="end"/>
        </w:r>
      </w:p>
    </w:sdtContent>
  </w:sdt>
  <w:p w14:paraId="7EEBD8AB" w14:textId="77777777" w:rsidR="00B666FE" w:rsidRPr="001E6DA3" w:rsidRDefault="00B666FE" w:rsidP="00E85603">
    <w:pPr>
      <w:pStyle w:val="af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2935823"/>
      <w:docPartObj>
        <w:docPartGallery w:val="Page Numbers (Top of Page)"/>
        <w:docPartUnique/>
      </w:docPartObj>
    </w:sdtPr>
    <w:sdtEndPr/>
    <w:sdtContent>
      <w:p w14:paraId="47B3E3A5" w14:textId="5AC5410F" w:rsidR="00B666FE" w:rsidRDefault="00B666FE">
        <w:pPr>
          <w:pStyle w:val="af1"/>
          <w:jc w:val="center"/>
        </w:pPr>
        <w:r>
          <w:fldChar w:fldCharType="begin"/>
        </w:r>
        <w:r>
          <w:instrText>PAGE   \* MERGEFORMAT</w:instrText>
        </w:r>
        <w:r>
          <w:fldChar w:fldCharType="separate"/>
        </w:r>
        <w:r w:rsidR="00742E1E">
          <w:rPr>
            <w:noProof/>
          </w:rPr>
          <w:t>155</w:t>
        </w:r>
        <w:r>
          <w:fldChar w:fldCharType="end"/>
        </w:r>
      </w:p>
    </w:sdtContent>
  </w:sdt>
  <w:p w14:paraId="5B311C3D" w14:textId="77777777" w:rsidR="00B666FE" w:rsidRDefault="00B666FE">
    <w:pPr>
      <w:pStyle w:val="af1"/>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189907" w14:textId="77777777" w:rsidR="00B666FE" w:rsidRDefault="00B666FE">
    <w:pPr>
      <w:pStyle w:val="af1"/>
      <w:jc w:val="center"/>
    </w:pPr>
    <w:r>
      <w:t>91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6900343"/>
      <w:docPartObj>
        <w:docPartGallery w:val="Page Numbers (Top of Page)"/>
        <w:docPartUnique/>
      </w:docPartObj>
    </w:sdtPr>
    <w:sdtEndPr/>
    <w:sdtContent>
      <w:p w14:paraId="53B14A78" w14:textId="1CA6873F" w:rsidR="00B666FE" w:rsidRDefault="00B666FE">
        <w:pPr>
          <w:pStyle w:val="af1"/>
          <w:jc w:val="center"/>
        </w:pPr>
        <w:r>
          <w:fldChar w:fldCharType="begin"/>
        </w:r>
        <w:r>
          <w:instrText>PAGE   \* MERGEFORMAT</w:instrText>
        </w:r>
        <w:r>
          <w:fldChar w:fldCharType="separate"/>
        </w:r>
        <w:r w:rsidR="00742E1E">
          <w:rPr>
            <w:noProof/>
          </w:rPr>
          <w:t>167</w:t>
        </w:r>
        <w:r>
          <w:fldChar w:fldCharType="end"/>
        </w:r>
      </w:p>
    </w:sdtContent>
  </w:sdt>
  <w:p w14:paraId="5382B602" w14:textId="77777777" w:rsidR="00B666FE" w:rsidRDefault="00B666FE">
    <w:pPr>
      <w:pStyle w:val="af1"/>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1144082"/>
      <w:docPartObj>
        <w:docPartGallery w:val="Page Numbers (Top of Page)"/>
        <w:docPartUnique/>
      </w:docPartObj>
    </w:sdtPr>
    <w:sdtEndPr/>
    <w:sdtContent>
      <w:p w14:paraId="7549BD4E" w14:textId="6C4E94F0" w:rsidR="00B666FE" w:rsidRDefault="00B666FE">
        <w:pPr>
          <w:pStyle w:val="af1"/>
          <w:jc w:val="center"/>
        </w:pPr>
        <w:r>
          <w:fldChar w:fldCharType="begin"/>
        </w:r>
        <w:r>
          <w:instrText>PAGE   \* MERGEFORMAT</w:instrText>
        </w:r>
        <w:r>
          <w:fldChar w:fldCharType="separate"/>
        </w:r>
        <w:r w:rsidR="00742E1E">
          <w:rPr>
            <w:noProof/>
          </w:rPr>
          <w:t>164</w:t>
        </w:r>
        <w:r>
          <w:fldChar w:fldCharType="end"/>
        </w:r>
      </w:p>
    </w:sdtContent>
  </w:sdt>
  <w:p w14:paraId="28F0538C" w14:textId="77777777" w:rsidR="00B666FE" w:rsidRDefault="00B666FE">
    <w:pPr>
      <w:pStyle w:val="af1"/>
      <w:jc w:val="cent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2429889"/>
      <w:docPartObj>
        <w:docPartGallery w:val="Page Numbers (Top of Page)"/>
        <w:docPartUnique/>
      </w:docPartObj>
    </w:sdtPr>
    <w:sdtEndPr/>
    <w:sdtContent>
      <w:p w14:paraId="17DCF11F" w14:textId="77777777" w:rsidR="00B666FE" w:rsidRDefault="00B666FE">
        <w:pPr>
          <w:pStyle w:val="af1"/>
          <w:jc w:val="center"/>
        </w:pPr>
      </w:p>
      <w:p w14:paraId="121B007D" w14:textId="77777777" w:rsidR="00B666FE" w:rsidRDefault="00B666FE">
        <w:pPr>
          <w:pStyle w:val="af1"/>
          <w:jc w:val="center"/>
        </w:pPr>
      </w:p>
      <w:p w14:paraId="30EE872A" w14:textId="1C9A9432" w:rsidR="00B666FE" w:rsidRDefault="00B666FE">
        <w:pPr>
          <w:pStyle w:val="af1"/>
          <w:jc w:val="center"/>
        </w:pPr>
        <w:r>
          <w:fldChar w:fldCharType="begin"/>
        </w:r>
        <w:r>
          <w:instrText>PAGE   \* MERGEFORMAT</w:instrText>
        </w:r>
        <w:r>
          <w:fldChar w:fldCharType="separate"/>
        </w:r>
        <w:r w:rsidR="00742E1E">
          <w:rPr>
            <w:noProof/>
          </w:rPr>
          <w:t>174</w:t>
        </w:r>
        <w:r>
          <w:fldChar w:fldCharType="end"/>
        </w:r>
      </w:p>
    </w:sdtContent>
  </w:sdt>
  <w:p w14:paraId="49C4223C" w14:textId="77777777" w:rsidR="00B666FE" w:rsidRDefault="00B666FE">
    <w:pPr>
      <w:pStyle w:val="af1"/>
      <w:jc w:val="cent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4716555"/>
      <w:docPartObj>
        <w:docPartGallery w:val="Page Numbers (Top of Page)"/>
        <w:docPartUnique/>
      </w:docPartObj>
    </w:sdtPr>
    <w:sdtEndPr/>
    <w:sdtContent>
      <w:p w14:paraId="663DFED7" w14:textId="77777777" w:rsidR="00B666FE" w:rsidRDefault="00B666FE">
        <w:pPr>
          <w:pStyle w:val="af1"/>
          <w:jc w:val="center"/>
        </w:pPr>
        <w:r>
          <w:fldChar w:fldCharType="begin"/>
        </w:r>
        <w:r>
          <w:instrText>PAGE   \* MERGEFORMAT</w:instrText>
        </w:r>
        <w:r>
          <w:fldChar w:fldCharType="separate"/>
        </w:r>
        <w:r>
          <w:rPr>
            <w:noProof/>
          </w:rPr>
          <w:t>161</w:t>
        </w:r>
        <w:r>
          <w:fldChar w:fldCharType="end"/>
        </w:r>
      </w:p>
    </w:sdtContent>
  </w:sdt>
  <w:p w14:paraId="73667E9B" w14:textId="77777777" w:rsidR="00B666FE" w:rsidRDefault="00B666FE">
    <w:pPr>
      <w:pStyle w:val="af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04C5366F"/>
    <w:multiLevelType w:val="hybridMultilevel"/>
    <w:tmpl w:val="D4B6C7A8"/>
    <w:lvl w:ilvl="0" w:tplc="E6222F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nsid w:val="07736E60"/>
    <w:multiLevelType w:val="multilevel"/>
    <w:tmpl w:val="09B232A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Arial Unicode MS" w:hint="default"/>
      </w:rPr>
    </w:lvl>
    <w:lvl w:ilvl="2">
      <w:start w:val="1"/>
      <w:numFmt w:val="decimal"/>
      <w:isLgl/>
      <w:lvlText w:val="%1.%2.%3."/>
      <w:lvlJc w:val="left"/>
      <w:pPr>
        <w:ind w:left="1429" w:hanging="720"/>
      </w:pPr>
      <w:rPr>
        <w:rFonts w:eastAsia="Arial Unicode MS" w:hint="default"/>
        <w:b w:val="0"/>
      </w:rPr>
    </w:lvl>
    <w:lvl w:ilvl="3">
      <w:start w:val="1"/>
      <w:numFmt w:val="decimal"/>
      <w:isLgl/>
      <w:lvlText w:val="%1.%2.%3.%4."/>
      <w:lvlJc w:val="left"/>
      <w:pPr>
        <w:ind w:left="1789" w:hanging="1080"/>
      </w:pPr>
      <w:rPr>
        <w:rFonts w:eastAsia="Arial Unicode MS" w:hint="default"/>
      </w:rPr>
    </w:lvl>
    <w:lvl w:ilvl="4">
      <w:start w:val="1"/>
      <w:numFmt w:val="decimal"/>
      <w:isLgl/>
      <w:lvlText w:val="%1.%2.%3.%4.%5."/>
      <w:lvlJc w:val="left"/>
      <w:pPr>
        <w:ind w:left="1789" w:hanging="1080"/>
      </w:pPr>
      <w:rPr>
        <w:rFonts w:eastAsia="Arial Unicode MS" w:hint="default"/>
      </w:rPr>
    </w:lvl>
    <w:lvl w:ilvl="5">
      <w:start w:val="1"/>
      <w:numFmt w:val="decimal"/>
      <w:isLgl/>
      <w:lvlText w:val="%1.%2.%3.%4.%5.%6."/>
      <w:lvlJc w:val="left"/>
      <w:pPr>
        <w:ind w:left="2149" w:hanging="1440"/>
      </w:pPr>
      <w:rPr>
        <w:rFonts w:eastAsia="Arial Unicode MS" w:hint="default"/>
      </w:rPr>
    </w:lvl>
    <w:lvl w:ilvl="6">
      <w:start w:val="1"/>
      <w:numFmt w:val="decimal"/>
      <w:isLgl/>
      <w:lvlText w:val="%1.%2.%3.%4.%5.%6.%7."/>
      <w:lvlJc w:val="left"/>
      <w:pPr>
        <w:ind w:left="2149" w:hanging="1440"/>
      </w:pPr>
      <w:rPr>
        <w:rFonts w:eastAsia="Arial Unicode MS" w:hint="default"/>
      </w:rPr>
    </w:lvl>
    <w:lvl w:ilvl="7">
      <w:start w:val="1"/>
      <w:numFmt w:val="decimal"/>
      <w:isLgl/>
      <w:lvlText w:val="%1.%2.%3.%4.%5.%6.%7.%8."/>
      <w:lvlJc w:val="left"/>
      <w:pPr>
        <w:ind w:left="2509" w:hanging="1800"/>
      </w:pPr>
      <w:rPr>
        <w:rFonts w:eastAsia="Arial Unicode MS" w:hint="default"/>
      </w:rPr>
    </w:lvl>
    <w:lvl w:ilvl="8">
      <w:start w:val="1"/>
      <w:numFmt w:val="decimal"/>
      <w:isLgl/>
      <w:lvlText w:val="%1.%2.%3.%4.%5.%6.%7.%8.%9."/>
      <w:lvlJc w:val="left"/>
      <w:pPr>
        <w:ind w:left="2509" w:hanging="1800"/>
      </w:pPr>
      <w:rPr>
        <w:rFonts w:eastAsia="Arial Unicode MS" w:hint="default"/>
      </w:rPr>
    </w:lvl>
  </w:abstractNum>
  <w:abstractNum w:abstractNumId="7">
    <w:nsid w:val="083F1A0D"/>
    <w:multiLevelType w:val="singleLevel"/>
    <w:tmpl w:val="E1FE7C74"/>
    <w:lvl w:ilvl="0">
      <w:start w:val="1"/>
      <w:numFmt w:val="decimal"/>
      <w:lvlText w:val="5.%1."/>
      <w:legacy w:legacy="1" w:legacySpace="0" w:legacyIndent="554"/>
      <w:lvlJc w:val="left"/>
      <w:rPr>
        <w:rFonts w:ascii="Times New Roman" w:hAnsi="Times New Roman" w:cs="Times New Roman" w:hint="default"/>
        <w:b w:val="0"/>
      </w:rPr>
    </w:lvl>
  </w:abstractNum>
  <w:abstractNum w:abstractNumId="8">
    <w:nsid w:val="095F2C36"/>
    <w:multiLevelType w:val="hybridMultilevel"/>
    <w:tmpl w:val="A4BC3CEE"/>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9">
    <w:nsid w:val="0994116D"/>
    <w:multiLevelType w:val="singleLevel"/>
    <w:tmpl w:val="CA387206"/>
    <w:lvl w:ilvl="0">
      <w:start w:val="1"/>
      <w:numFmt w:val="decimal"/>
      <w:lvlText w:val="2.%1."/>
      <w:legacy w:legacy="1" w:legacySpace="0" w:legacyIndent="439"/>
      <w:lvlJc w:val="left"/>
      <w:rPr>
        <w:rFonts w:ascii="Times New Roman" w:hAnsi="Times New Roman" w:cs="Times New Roman" w:hint="default"/>
        <w:b w:val="0"/>
        <w:color w:val="auto"/>
      </w:rPr>
    </w:lvl>
  </w:abstractNum>
  <w:abstractNum w:abstractNumId="1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nsid w:val="0E7B406F"/>
    <w:multiLevelType w:val="multilevel"/>
    <w:tmpl w:val="1DDE2FF0"/>
    <w:lvl w:ilvl="0">
      <w:start w:val="5"/>
      <w:numFmt w:val="decimal"/>
      <w:lvlText w:val="%1."/>
      <w:lvlJc w:val="left"/>
      <w:pPr>
        <w:ind w:left="1069" w:hanging="360"/>
      </w:pPr>
      <w:rPr>
        <w:rFonts w:cs="Times New Roman" w:hint="default"/>
      </w:rPr>
    </w:lvl>
    <w:lvl w:ilvl="1">
      <w:start w:val="1"/>
      <w:numFmt w:val="decimal"/>
      <w:isLgl/>
      <w:lvlText w:val="%1.%2."/>
      <w:lvlJc w:val="left"/>
      <w:pPr>
        <w:ind w:left="1391" w:hanging="540"/>
      </w:pPr>
      <w:rPr>
        <w:rFonts w:hint="default"/>
      </w:rPr>
    </w:lvl>
    <w:lvl w:ilvl="2">
      <w:start w:val="2"/>
      <w:numFmt w:val="decimal"/>
      <w:isLgl/>
      <w:lvlText w:val="%1.%2.%3."/>
      <w:lvlJc w:val="left"/>
      <w:pPr>
        <w:ind w:left="1429" w:hanging="720"/>
      </w:pPr>
      <w:rPr>
        <w:rFonts w:hint="default"/>
        <w:b w:val="0"/>
        <w:i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
    <w:nsid w:val="13B7100A"/>
    <w:multiLevelType w:val="hybridMultilevel"/>
    <w:tmpl w:val="BFC8F460"/>
    <w:numStyleLink w:val="39"/>
  </w:abstractNum>
  <w:abstractNum w:abstractNumId="15">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nsid w:val="1CF511C7"/>
    <w:multiLevelType w:val="hybridMultilevel"/>
    <w:tmpl w:val="B412B36C"/>
    <w:numStyleLink w:val="41"/>
  </w:abstractNum>
  <w:abstractNum w:abstractNumId="20">
    <w:nsid w:val="1EB25054"/>
    <w:multiLevelType w:val="hybridMultilevel"/>
    <w:tmpl w:val="E154F8CC"/>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01">
      <w:start w:val="1"/>
      <w:numFmt w:val="bullet"/>
      <w:lvlText w:val=""/>
      <w:lvlJc w:val="left"/>
      <w:pPr>
        <w:ind w:left="3240" w:hanging="360"/>
      </w:pPr>
      <w:rPr>
        <w:rFonts w:ascii="Symbol" w:hAnsi="Symbol" w:hint="default"/>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1">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nsid w:val="21061C28"/>
    <w:multiLevelType w:val="multilevel"/>
    <w:tmpl w:val="0302D5FA"/>
    <w:lvl w:ilvl="0">
      <w:start w:val="3"/>
      <w:numFmt w:val="decimal"/>
      <w:lvlText w:val="%1."/>
      <w:lvlJc w:val="left"/>
      <w:pPr>
        <w:ind w:left="390" w:hanging="390"/>
      </w:pPr>
      <w:rPr>
        <w:rFonts w:eastAsia="Arial Unicode MS" w:hint="default"/>
      </w:rPr>
    </w:lvl>
    <w:lvl w:ilvl="1">
      <w:start w:val="3"/>
      <w:numFmt w:val="decimal"/>
      <w:lvlText w:val="%1.%2."/>
      <w:lvlJc w:val="left"/>
      <w:pPr>
        <w:ind w:left="1429" w:hanging="720"/>
      </w:pPr>
      <w:rPr>
        <w:rFonts w:eastAsia="Arial Unicode MS" w:hint="default"/>
      </w:rPr>
    </w:lvl>
    <w:lvl w:ilvl="2">
      <w:start w:val="1"/>
      <w:numFmt w:val="decimal"/>
      <w:lvlText w:val="%1.%2.%3."/>
      <w:lvlJc w:val="left"/>
      <w:pPr>
        <w:ind w:left="2138" w:hanging="720"/>
      </w:pPr>
      <w:rPr>
        <w:rFonts w:eastAsia="Arial Unicode MS" w:hint="default"/>
      </w:rPr>
    </w:lvl>
    <w:lvl w:ilvl="3">
      <w:start w:val="1"/>
      <w:numFmt w:val="decimal"/>
      <w:lvlText w:val="%1.%2.%3.%4."/>
      <w:lvlJc w:val="left"/>
      <w:pPr>
        <w:ind w:left="3207" w:hanging="1080"/>
      </w:pPr>
      <w:rPr>
        <w:rFonts w:eastAsia="Arial Unicode MS" w:hint="default"/>
      </w:rPr>
    </w:lvl>
    <w:lvl w:ilvl="4">
      <w:start w:val="1"/>
      <w:numFmt w:val="decimal"/>
      <w:lvlText w:val="%1.%2.%3.%4.%5."/>
      <w:lvlJc w:val="left"/>
      <w:pPr>
        <w:ind w:left="3916" w:hanging="1080"/>
      </w:pPr>
      <w:rPr>
        <w:rFonts w:eastAsia="Arial Unicode MS" w:hint="default"/>
      </w:rPr>
    </w:lvl>
    <w:lvl w:ilvl="5">
      <w:start w:val="1"/>
      <w:numFmt w:val="decimal"/>
      <w:lvlText w:val="%1.%2.%3.%4.%5.%6."/>
      <w:lvlJc w:val="left"/>
      <w:pPr>
        <w:ind w:left="4985" w:hanging="1440"/>
      </w:pPr>
      <w:rPr>
        <w:rFonts w:eastAsia="Arial Unicode MS" w:hint="default"/>
      </w:rPr>
    </w:lvl>
    <w:lvl w:ilvl="6">
      <w:start w:val="1"/>
      <w:numFmt w:val="decimal"/>
      <w:lvlText w:val="%1.%2.%3.%4.%5.%6.%7."/>
      <w:lvlJc w:val="left"/>
      <w:pPr>
        <w:ind w:left="5694" w:hanging="1440"/>
      </w:pPr>
      <w:rPr>
        <w:rFonts w:eastAsia="Arial Unicode MS" w:hint="default"/>
      </w:rPr>
    </w:lvl>
    <w:lvl w:ilvl="7">
      <w:start w:val="1"/>
      <w:numFmt w:val="decimal"/>
      <w:lvlText w:val="%1.%2.%3.%4.%5.%6.%7.%8."/>
      <w:lvlJc w:val="left"/>
      <w:pPr>
        <w:ind w:left="6763" w:hanging="1800"/>
      </w:pPr>
      <w:rPr>
        <w:rFonts w:eastAsia="Arial Unicode MS" w:hint="default"/>
      </w:rPr>
    </w:lvl>
    <w:lvl w:ilvl="8">
      <w:start w:val="1"/>
      <w:numFmt w:val="decimal"/>
      <w:lvlText w:val="%1.%2.%3.%4.%5.%6.%7.%8.%9."/>
      <w:lvlJc w:val="left"/>
      <w:pPr>
        <w:ind w:left="7472" w:hanging="1800"/>
      </w:pPr>
      <w:rPr>
        <w:rFonts w:eastAsia="Arial Unicode MS" w:hint="default"/>
      </w:rPr>
    </w:lvl>
  </w:abstractNum>
  <w:abstractNum w:abstractNumId="23">
    <w:nsid w:val="22596C8C"/>
    <w:multiLevelType w:val="hybridMultilevel"/>
    <w:tmpl w:val="1DC0A5EE"/>
    <w:lvl w:ilvl="0" w:tplc="1D2EB94A">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nsid w:val="2FD36962"/>
    <w:multiLevelType w:val="multilevel"/>
    <w:tmpl w:val="633EB2EC"/>
    <w:lvl w:ilvl="0">
      <w:start w:val="5"/>
      <w:numFmt w:val="decimal"/>
      <w:lvlText w:val="%1."/>
      <w:lvlJc w:val="left"/>
      <w:pPr>
        <w:ind w:left="540" w:hanging="540"/>
      </w:pPr>
      <w:rPr>
        <w:rFonts w:hint="default"/>
        <w:i w:val="0"/>
      </w:rPr>
    </w:lvl>
    <w:lvl w:ilvl="1">
      <w:start w:val="2"/>
      <w:numFmt w:val="decimal"/>
      <w:lvlText w:val="%1.%2."/>
      <w:lvlJc w:val="left"/>
      <w:pPr>
        <w:ind w:left="894" w:hanging="540"/>
      </w:pPr>
      <w:rPr>
        <w:rFonts w:hint="default"/>
        <w:i w:val="0"/>
      </w:rPr>
    </w:lvl>
    <w:lvl w:ilvl="2">
      <w:start w:val="2"/>
      <w:numFmt w:val="decimal"/>
      <w:lvlText w:val="%1.%2.%3."/>
      <w:lvlJc w:val="left"/>
      <w:pPr>
        <w:ind w:left="1428"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34">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333B2BDC"/>
    <w:multiLevelType w:val="hybridMultilevel"/>
    <w:tmpl w:val="39CA71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39CB5F25"/>
    <w:multiLevelType w:val="hybridMultilevel"/>
    <w:tmpl w:val="B3D0C11C"/>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38">
    <w:nsid w:val="3BAA315F"/>
    <w:multiLevelType w:val="hybridMultilevel"/>
    <w:tmpl w:val="442CC9C8"/>
    <w:lvl w:ilvl="0" w:tplc="B664BF20">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nsid w:val="41D25635"/>
    <w:multiLevelType w:val="singleLevel"/>
    <w:tmpl w:val="062043B8"/>
    <w:lvl w:ilvl="0">
      <w:start w:val="1"/>
      <w:numFmt w:val="decimal"/>
      <w:lvlText w:val="3.%1."/>
      <w:legacy w:legacy="1" w:legacySpace="0" w:legacyIndent="446"/>
      <w:lvlJc w:val="left"/>
      <w:rPr>
        <w:rFonts w:ascii="Times New Roman" w:hAnsi="Times New Roman" w:cs="Times New Roman" w:hint="default"/>
      </w:rPr>
    </w:lvl>
  </w:abstractNum>
  <w:abstractNum w:abstractNumId="43">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nsid w:val="47D90BA0"/>
    <w:multiLevelType w:val="multilevel"/>
    <w:tmpl w:val="36B636C2"/>
    <w:lvl w:ilvl="0">
      <w:start w:val="5"/>
      <w:numFmt w:val="decimal"/>
      <w:lvlText w:val="%1."/>
      <w:lvlJc w:val="left"/>
      <w:pPr>
        <w:ind w:left="540" w:hanging="540"/>
      </w:pPr>
      <w:rPr>
        <w:rFonts w:hint="default"/>
        <w:i w:val="0"/>
      </w:rPr>
    </w:lvl>
    <w:lvl w:ilvl="1">
      <w:start w:val="1"/>
      <w:numFmt w:val="decimal"/>
      <w:lvlText w:val="%1.%2."/>
      <w:lvlJc w:val="left"/>
      <w:pPr>
        <w:ind w:left="894" w:hanging="540"/>
      </w:pPr>
      <w:rPr>
        <w:rFonts w:hint="default"/>
        <w:i w:val="0"/>
      </w:rPr>
    </w:lvl>
    <w:lvl w:ilvl="2">
      <w:start w:val="2"/>
      <w:numFmt w:val="decimal"/>
      <w:lvlText w:val="%1.%2.%3."/>
      <w:lvlJc w:val="left"/>
      <w:pPr>
        <w:ind w:left="1428"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45">
    <w:nsid w:val="49E7756B"/>
    <w:multiLevelType w:val="multilevel"/>
    <w:tmpl w:val="823E29FA"/>
    <w:styleLink w:val="3"/>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nsid w:val="52E144DA"/>
    <w:multiLevelType w:val="hybridMultilevel"/>
    <w:tmpl w:val="2514EAD2"/>
    <w:lvl w:ilvl="0" w:tplc="10D4E004">
      <w:start w:val="1"/>
      <w:numFmt w:val="decimal"/>
      <w:lvlText w:val="1.%1."/>
      <w:lvlJc w:val="left"/>
      <w:pPr>
        <w:ind w:left="1429" w:hanging="360"/>
      </w:pPr>
      <w:rPr>
        <w:rFonts w:ascii="Times New Roman" w:eastAsia="Times New Roman" w:hAnsi="Times New Roman" w:cs="Times New Roman" w:hint="default"/>
        <w:b w:val="0"/>
        <w:i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2">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nsid w:val="54B864D5"/>
    <w:multiLevelType w:val="hybridMultilevel"/>
    <w:tmpl w:val="077A3B50"/>
    <w:styleLink w:val="3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nsid w:val="5AA82E9A"/>
    <w:multiLevelType w:val="hybridMultilevel"/>
    <w:tmpl w:val="9CBAF5CE"/>
    <w:lvl w:ilvl="0" w:tplc="7CE26D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8">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nsid w:val="5DF719E6"/>
    <w:multiLevelType w:val="multilevel"/>
    <w:tmpl w:val="8DD21BE6"/>
    <w:lvl w:ilvl="0">
      <w:start w:val="20"/>
      <w:numFmt w:val="decimal"/>
      <w:lvlText w:val="%1."/>
      <w:lvlJc w:val="left"/>
      <w:pPr>
        <w:ind w:left="660" w:hanging="660"/>
      </w:pPr>
      <w:rPr>
        <w:rFonts w:hint="default"/>
      </w:rPr>
    </w:lvl>
    <w:lvl w:ilvl="1">
      <w:start w:val="1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1">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nsid w:val="5F06247D"/>
    <w:multiLevelType w:val="singleLevel"/>
    <w:tmpl w:val="2FC2729A"/>
    <w:lvl w:ilvl="0">
      <w:start w:val="6"/>
      <w:numFmt w:val="decimal"/>
      <w:lvlText w:val="6.%1."/>
      <w:legacy w:legacy="1" w:legacySpace="0" w:legacyIndent="417"/>
      <w:lvlJc w:val="left"/>
      <w:rPr>
        <w:rFonts w:ascii="Times New Roman" w:hAnsi="Times New Roman" w:cs="Times New Roman" w:hint="default"/>
      </w:rPr>
    </w:lvl>
  </w:abstractNum>
  <w:abstractNum w:abstractNumId="63">
    <w:nsid w:val="61C76087"/>
    <w:multiLevelType w:val="multilevel"/>
    <w:tmpl w:val="E1DA1224"/>
    <w:lvl w:ilvl="0">
      <w:start w:val="1"/>
      <w:numFmt w:val="decimal"/>
      <w:pStyle w:val="1"/>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64">
    <w:nsid w:val="62B6234D"/>
    <w:multiLevelType w:val="hybridMultilevel"/>
    <w:tmpl w:val="700CF12E"/>
    <w:numStyleLink w:val="13"/>
  </w:abstractNum>
  <w:abstractNum w:abstractNumId="65">
    <w:nsid w:val="63906463"/>
    <w:multiLevelType w:val="hybridMultilevel"/>
    <w:tmpl w:val="D0F25D48"/>
    <w:lvl w:ilvl="0" w:tplc="F0DA7520">
      <w:start w:val="1"/>
      <w:numFmt w:val="bullet"/>
      <w:lvlText w:val=""/>
      <w:lvlJc w:val="left"/>
      <w:pPr>
        <w:ind w:left="1069" w:hanging="360"/>
      </w:pPr>
      <w:rPr>
        <w:rFonts w:ascii="Symbol" w:eastAsiaTheme="minorHAns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6">
    <w:nsid w:val="63B42EE3"/>
    <w:multiLevelType w:val="singleLevel"/>
    <w:tmpl w:val="3A30C608"/>
    <w:lvl w:ilvl="0">
      <w:start w:val="3"/>
      <w:numFmt w:val="decimal"/>
      <w:lvlText w:val="6.%1."/>
      <w:legacy w:legacy="1" w:legacySpace="0" w:legacyIndent="453"/>
      <w:lvlJc w:val="left"/>
      <w:rPr>
        <w:rFonts w:ascii="Times New Roman" w:hAnsi="Times New Roman" w:cs="Times New Roman" w:hint="default"/>
        <w:b w:val="0"/>
      </w:rPr>
    </w:lvl>
  </w:abstractNum>
  <w:abstractNum w:abstractNumId="67">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8">
    <w:nsid w:val="696B0037"/>
    <w:multiLevelType w:val="singleLevel"/>
    <w:tmpl w:val="C23E36DC"/>
    <w:lvl w:ilvl="0">
      <w:start w:val="2"/>
      <w:numFmt w:val="decimal"/>
      <w:lvlText w:val="4.%1."/>
      <w:legacy w:legacy="1" w:legacySpace="0" w:legacyIndent="461"/>
      <w:lvlJc w:val="left"/>
      <w:rPr>
        <w:rFonts w:ascii="Times New Roman" w:hAnsi="Times New Roman" w:cs="Times New Roman" w:hint="default"/>
      </w:rPr>
    </w:lvl>
  </w:abstractNum>
  <w:abstractNum w:abstractNumId="69">
    <w:nsid w:val="6AD251E8"/>
    <w:multiLevelType w:val="multilevel"/>
    <w:tmpl w:val="66622B1E"/>
    <w:numStyleLink w:val="40"/>
  </w:abstractNum>
  <w:abstractNum w:abstractNumId="70">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1">
    <w:nsid w:val="6FF90620"/>
    <w:multiLevelType w:val="singleLevel"/>
    <w:tmpl w:val="47E22E14"/>
    <w:lvl w:ilvl="0">
      <w:start w:val="8"/>
      <w:numFmt w:val="decimal"/>
      <w:lvlText w:val="6.%1."/>
      <w:legacy w:legacy="1" w:legacySpace="0" w:legacyIndent="490"/>
      <w:lvlJc w:val="left"/>
      <w:rPr>
        <w:rFonts w:ascii="Times New Roman" w:hAnsi="Times New Roman" w:cs="Times New Roman" w:hint="default"/>
      </w:rPr>
    </w:lvl>
  </w:abstractNum>
  <w:abstractNum w:abstractNumId="72">
    <w:nsid w:val="712309F6"/>
    <w:multiLevelType w:val="hybridMultilevel"/>
    <w:tmpl w:val="2F2863BC"/>
    <w:numStyleLink w:val="42"/>
  </w:abstractNum>
  <w:abstractNum w:abstractNumId="73">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nsid w:val="71D373B9"/>
    <w:multiLevelType w:val="multilevel"/>
    <w:tmpl w:val="76B8FB18"/>
    <w:numStyleLink w:val="38"/>
  </w:abstractNum>
  <w:abstractNum w:abstractNumId="76">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nsid w:val="76B01773"/>
    <w:multiLevelType w:val="multilevel"/>
    <w:tmpl w:val="85C41A86"/>
    <w:lvl w:ilvl="0">
      <w:start w:val="1"/>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81">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nsid w:val="7CC858E8"/>
    <w:multiLevelType w:val="multilevel"/>
    <w:tmpl w:val="666A8DBA"/>
    <w:styleLink w:val="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3"/>
  </w:num>
  <w:num w:numId="2">
    <w:abstractNumId w:val="45"/>
  </w:num>
  <w:num w:numId="3">
    <w:abstractNumId w:val="50"/>
  </w:num>
  <w:num w:numId="4">
    <w:abstractNumId w:val="56"/>
  </w:num>
  <w:num w:numId="5">
    <w:abstractNumId w:val="76"/>
  </w:num>
  <w:num w:numId="6">
    <w:abstractNumId w:val="1"/>
  </w:num>
  <w:num w:numId="7">
    <w:abstractNumId w:val="48"/>
  </w:num>
  <w:num w:numId="8">
    <w:abstractNumId w:val="28"/>
  </w:num>
  <w:num w:numId="9">
    <w:abstractNumId w:val="18"/>
  </w:num>
  <w:num w:numId="10">
    <w:abstractNumId w:val="24"/>
  </w:num>
  <w:num w:numId="11">
    <w:abstractNumId w:val="82"/>
  </w:num>
  <w:num w:numId="12">
    <w:abstractNumId w:val="15"/>
  </w:num>
  <w:num w:numId="13">
    <w:abstractNumId w:val="64"/>
  </w:num>
  <w:num w:numId="14">
    <w:abstractNumId w:val="27"/>
  </w:num>
  <w:num w:numId="15">
    <w:abstractNumId w:val="47"/>
  </w:num>
  <w:num w:numId="16">
    <w:abstractNumId w:val="34"/>
  </w:num>
  <w:num w:numId="17">
    <w:abstractNumId w:val="26"/>
  </w:num>
  <w:num w:numId="18">
    <w:abstractNumId w:val="2"/>
  </w:num>
  <w:num w:numId="19">
    <w:abstractNumId w:val="10"/>
  </w:num>
  <w:num w:numId="20">
    <w:abstractNumId w:val="30"/>
  </w:num>
  <w:num w:numId="21">
    <w:abstractNumId w:val="11"/>
  </w:num>
  <w:num w:numId="22">
    <w:abstractNumId w:val="43"/>
  </w:num>
  <w:num w:numId="23">
    <w:abstractNumId w:val="58"/>
  </w:num>
  <w:num w:numId="24">
    <w:abstractNumId w:val="73"/>
  </w:num>
  <w:num w:numId="25">
    <w:abstractNumId w:val="40"/>
  </w:num>
  <w:num w:numId="26">
    <w:abstractNumId w:val="81"/>
  </w:num>
  <w:num w:numId="27">
    <w:abstractNumId w:val="74"/>
  </w:num>
  <w:num w:numId="28">
    <w:abstractNumId w:val="52"/>
  </w:num>
  <w:num w:numId="29">
    <w:abstractNumId w:val="54"/>
  </w:num>
  <w:num w:numId="30">
    <w:abstractNumId w:val="17"/>
  </w:num>
  <w:num w:numId="31">
    <w:abstractNumId w:val="79"/>
  </w:num>
  <w:num w:numId="32">
    <w:abstractNumId w:val="5"/>
  </w:num>
  <w:num w:numId="33">
    <w:abstractNumId w:val="55"/>
  </w:num>
  <w:num w:numId="34">
    <w:abstractNumId w:val="78"/>
  </w:num>
  <w:num w:numId="35">
    <w:abstractNumId w:val="61"/>
  </w:num>
  <w:num w:numId="36">
    <w:abstractNumId w:val="59"/>
  </w:num>
  <w:num w:numId="37">
    <w:abstractNumId w:val="21"/>
  </w:num>
  <w:num w:numId="38">
    <w:abstractNumId w:val="75"/>
    <w:lvlOverride w:ilvl="0">
      <w:startOverride w:val="2"/>
    </w:lvlOverride>
  </w:num>
  <w:num w:numId="39">
    <w:abstractNumId w:val="53"/>
  </w:num>
  <w:num w:numId="40">
    <w:abstractNumId w:val="14"/>
  </w:num>
  <w:num w:numId="41">
    <w:abstractNumId w:val="14"/>
    <w:lvlOverride w:ilvl="0">
      <w:lvl w:ilvl="0" w:tplc="1390DCEA">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98903B14">
        <w:start w:val="1"/>
        <w:numFmt w:val="bullet"/>
        <w:lvlText w:val="-"/>
        <w:lvlJc w:val="left"/>
        <w:pPr>
          <w:tabs>
            <w:tab w:val="num" w:pos="993"/>
            <w:tab w:val="left" w:pos="1211"/>
            <w:tab w:val="left" w:pos="2089"/>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EC507D1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12C6A7EC">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A05204C0">
        <w:start w:val="1"/>
        <w:numFmt w:val="bullet"/>
        <w:lvlText w:val="o"/>
        <w:lvlJc w:val="left"/>
        <w:pPr>
          <w:tabs>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B2ECBAD6">
        <w:start w:val="1"/>
        <w:numFmt w:val="bullet"/>
        <w:lvlText w:val="▪"/>
        <w:lvlJc w:val="left"/>
        <w:pPr>
          <w:tabs>
            <w:tab w:val="left" w:pos="993"/>
            <w:tab w:val="left" w:pos="1211"/>
            <w:tab w:val="left" w:pos="2089"/>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43CC33DC">
        <w:start w:val="1"/>
        <w:numFmt w:val="bullet"/>
        <w:lvlText w:val="•"/>
        <w:lvlJc w:val="left"/>
        <w:pPr>
          <w:tabs>
            <w:tab w:val="left" w:pos="993"/>
            <w:tab w:val="left" w:pos="1211"/>
            <w:tab w:val="left" w:pos="2089"/>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F44C94B0">
        <w:start w:val="1"/>
        <w:numFmt w:val="bullet"/>
        <w:lvlText w:val="o"/>
        <w:lvlJc w:val="left"/>
        <w:pPr>
          <w:tabs>
            <w:tab w:val="left" w:pos="993"/>
            <w:tab w:val="left" w:pos="1211"/>
            <w:tab w:val="left" w:pos="2089"/>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B5B80076">
        <w:start w:val="1"/>
        <w:numFmt w:val="bullet"/>
        <w:lvlText w:val="▪"/>
        <w:lvlJc w:val="left"/>
        <w:pPr>
          <w:tabs>
            <w:tab w:val="left" w:pos="993"/>
            <w:tab w:val="left" w:pos="1211"/>
            <w:tab w:val="left" w:pos="2089"/>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2">
    <w:abstractNumId w:val="14"/>
    <w:lvlOverride w:ilvl="0">
      <w:lvl w:ilvl="0" w:tplc="1390DCEA">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98903B14">
        <w:start w:val="1"/>
        <w:numFmt w:val="bullet"/>
        <w:lvlText w:val="-"/>
        <w:lvlJc w:val="left"/>
        <w:pPr>
          <w:tabs>
            <w:tab w:val="num" w:pos="928"/>
            <w:tab w:val="left" w:pos="1080"/>
            <w:tab w:val="left" w:pos="1211"/>
          </w:tabs>
          <w:ind w:left="219" w:firstLine="4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EC507D1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12C6A7EC">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A05204C0">
        <w:start w:val="1"/>
        <w:numFmt w:val="bullet"/>
        <w:lvlText w:val="o"/>
        <w:lvlJc w:val="left"/>
        <w:pPr>
          <w:tabs>
            <w:tab w:val="left" w:pos="928"/>
            <w:tab w:val="left" w:pos="1080"/>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B2ECBAD6">
        <w:start w:val="1"/>
        <w:numFmt w:val="bullet"/>
        <w:lvlText w:val="▪"/>
        <w:lvlJc w:val="left"/>
        <w:pPr>
          <w:tabs>
            <w:tab w:val="left" w:pos="928"/>
            <w:tab w:val="left" w:pos="1080"/>
            <w:tab w:val="left" w:pos="1211"/>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43CC33DC">
        <w:start w:val="1"/>
        <w:numFmt w:val="bullet"/>
        <w:lvlText w:val="•"/>
        <w:lvlJc w:val="left"/>
        <w:pPr>
          <w:tabs>
            <w:tab w:val="left" w:pos="928"/>
            <w:tab w:val="left" w:pos="1080"/>
            <w:tab w:val="left" w:pos="1211"/>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F44C94B0">
        <w:start w:val="1"/>
        <w:numFmt w:val="bullet"/>
        <w:lvlText w:val="o"/>
        <w:lvlJc w:val="left"/>
        <w:pPr>
          <w:tabs>
            <w:tab w:val="left" w:pos="928"/>
            <w:tab w:val="left" w:pos="1080"/>
            <w:tab w:val="left" w:pos="1211"/>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B5B80076">
        <w:start w:val="1"/>
        <w:numFmt w:val="bullet"/>
        <w:lvlText w:val="▪"/>
        <w:lvlJc w:val="left"/>
        <w:pPr>
          <w:tabs>
            <w:tab w:val="left" w:pos="928"/>
            <w:tab w:val="left" w:pos="1080"/>
            <w:tab w:val="left" w:pos="1211"/>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3">
    <w:abstractNumId w:val="12"/>
  </w:num>
  <w:num w:numId="44">
    <w:abstractNumId w:val="69"/>
  </w:num>
  <w:num w:numId="45">
    <w:abstractNumId w:val="69"/>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 w:val="left" w:pos="1620"/>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62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6">
    <w:abstractNumId w:val="69"/>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ind w:left="8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56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7">
    <w:abstractNumId w:val="69"/>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8">
    <w:abstractNumId w:val="69"/>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560"/>
          </w:tabs>
          <w:ind w:left="851" w:firstLine="1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num" w:pos="1429"/>
          </w:tabs>
          <w:ind w:left="720"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1276"/>
            <w:tab w:val="left" w:pos="1306"/>
            <w:tab w:val="num" w:pos="1985"/>
          </w:tabs>
          <w:ind w:left="1276"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9">
    <w:abstractNumId w:val="69"/>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0">
    <w:abstractNumId w:val="69"/>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left" w:pos="720"/>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1">
    <w:abstractNumId w:val="77"/>
  </w:num>
  <w:num w:numId="52">
    <w:abstractNumId w:val="19"/>
  </w:num>
  <w:num w:numId="53">
    <w:abstractNumId w:val="19"/>
    <w:lvlOverride w:ilvl="0">
      <w:lvl w:ilvl="0" w:tplc="0D3AA8A8">
        <w:start w:val="1"/>
        <w:numFmt w:val="bullet"/>
        <w:lvlText w:val="-"/>
        <w:lvlJc w:val="left"/>
        <w:pPr>
          <w:tabs>
            <w:tab w:val="left" w:pos="502"/>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D242DFBE">
        <w:start w:val="1"/>
        <w:numFmt w:val="bullet"/>
        <w:lvlText w:val="o"/>
        <w:lvlJc w:val="left"/>
        <w:pPr>
          <w:tabs>
            <w:tab w:val="left" w:pos="502"/>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040A4F58">
        <w:start w:val="1"/>
        <w:numFmt w:val="bullet"/>
        <w:lvlText w:val="▪"/>
        <w:lvlJc w:val="left"/>
        <w:pPr>
          <w:tabs>
            <w:tab w:val="left" w:pos="502"/>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58D07F0E">
        <w:start w:val="1"/>
        <w:numFmt w:val="bullet"/>
        <w:lvlText w:val="•"/>
        <w:lvlJc w:val="left"/>
        <w:pPr>
          <w:tabs>
            <w:tab w:val="left" w:pos="502"/>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D90AEF44">
        <w:start w:val="1"/>
        <w:numFmt w:val="bullet"/>
        <w:lvlText w:val="o"/>
        <w:lvlJc w:val="left"/>
        <w:pPr>
          <w:tabs>
            <w:tab w:val="left" w:pos="502"/>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A320ACA0">
        <w:start w:val="1"/>
        <w:numFmt w:val="bullet"/>
        <w:lvlText w:val="▪"/>
        <w:lvlJc w:val="left"/>
        <w:pPr>
          <w:tabs>
            <w:tab w:val="left" w:pos="502"/>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14CC156A">
        <w:start w:val="1"/>
        <w:numFmt w:val="bullet"/>
        <w:lvlText w:val="•"/>
        <w:lvlJc w:val="left"/>
        <w:pPr>
          <w:tabs>
            <w:tab w:val="left" w:pos="502"/>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E65E3134">
        <w:start w:val="1"/>
        <w:numFmt w:val="bullet"/>
        <w:lvlText w:val="o"/>
        <w:lvlJc w:val="left"/>
        <w:pPr>
          <w:tabs>
            <w:tab w:val="left" w:pos="502"/>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0BB8E65E">
        <w:start w:val="1"/>
        <w:numFmt w:val="bullet"/>
        <w:lvlText w:val="▪"/>
        <w:lvlJc w:val="left"/>
        <w:pPr>
          <w:tabs>
            <w:tab w:val="left" w:pos="502"/>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4">
    <w:abstractNumId w:val="46"/>
  </w:num>
  <w:num w:numId="55">
    <w:abstractNumId w:val="72"/>
  </w:num>
  <w:num w:numId="56">
    <w:abstractNumId w:val="72"/>
    <w:lvlOverride w:ilvl="0">
      <w:lvl w:ilvl="0" w:tplc="4C92F480">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82124F06">
        <w:start w:val="1"/>
        <w:numFmt w:val="bullet"/>
        <w:lvlText w:val="-"/>
        <w:lvlJc w:val="left"/>
        <w:pPr>
          <w:tabs>
            <w:tab w:val="num" w:pos="993"/>
            <w:tab w:val="left" w:pos="1080"/>
            <w:tab w:val="left" w:pos="2235"/>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E952A34A">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B600BC68">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99DE4D24">
        <w:start w:val="1"/>
        <w:numFmt w:val="bullet"/>
        <w:lvlText w:val="o"/>
        <w:lvlJc w:val="left"/>
        <w:pPr>
          <w:tabs>
            <w:tab w:val="left" w:pos="993"/>
            <w:tab w:val="left" w:pos="108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EA3A56F2">
        <w:start w:val="1"/>
        <w:numFmt w:val="bullet"/>
        <w:lvlText w:val="▪"/>
        <w:lvlJc w:val="left"/>
        <w:pPr>
          <w:tabs>
            <w:tab w:val="left" w:pos="993"/>
            <w:tab w:val="left" w:pos="108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F3EC5BB6">
        <w:start w:val="1"/>
        <w:numFmt w:val="bullet"/>
        <w:lvlText w:val="•"/>
        <w:lvlJc w:val="left"/>
        <w:pPr>
          <w:tabs>
            <w:tab w:val="left" w:pos="993"/>
            <w:tab w:val="left" w:pos="108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ED882428">
        <w:start w:val="1"/>
        <w:numFmt w:val="bullet"/>
        <w:lvlText w:val="o"/>
        <w:lvlJc w:val="left"/>
        <w:pPr>
          <w:tabs>
            <w:tab w:val="left" w:pos="993"/>
            <w:tab w:val="left" w:pos="108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626C4BFA">
        <w:start w:val="1"/>
        <w:numFmt w:val="bullet"/>
        <w:lvlText w:val="▪"/>
        <w:lvlJc w:val="left"/>
        <w:pPr>
          <w:tabs>
            <w:tab w:val="left" w:pos="993"/>
            <w:tab w:val="left" w:pos="108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7">
    <w:abstractNumId w:val="72"/>
    <w:lvlOverride w:ilvl="0">
      <w:lvl w:ilvl="0" w:tplc="4C92F480">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82124F06">
        <w:start w:val="1"/>
        <w:numFmt w:val="bullet"/>
        <w:lvlText w:val="-"/>
        <w:lvlJc w:val="left"/>
        <w:pPr>
          <w:tabs>
            <w:tab w:val="num" w:pos="960"/>
            <w:tab w:val="left" w:pos="2235"/>
          </w:tabs>
          <w:ind w:left="251" w:firstLine="45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E952A34A">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B600BC68">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99DE4D24">
        <w:start w:val="1"/>
        <w:numFmt w:val="bullet"/>
        <w:lvlText w:val="o"/>
        <w:lvlJc w:val="left"/>
        <w:pPr>
          <w:tabs>
            <w:tab w:val="left" w:pos="96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EA3A56F2">
        <w:start w:val="1"/>
        <w:numFmt w:val="bullet"/>
        <w:lvlText w:val="▪"/>
        <w:lvlJc w:val="left"/>
        <w:pPr>
          <w:tabs>
            <w:tab w:val="left" w:pos="96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F3EC5BB6">
        <w:start w:val="1"/>
        <w:numFmt w:val="bullet"/>
        <w:lvlText w:val="•"/>
        <w:lvlJc w:val="left"/>
        <w:pPr>
          <w:tabs>
            <w:tab w:val="left" w:pos="96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ED882428">
        <w:start w:val="1"/>
        <w:numFmt w:val="bullet"/>
        <w:lvlText w:val="o"/>
        <w:lvlJc w:val="left"/>
        <w:pPr>
          <w:tabs>
            <w:tab w:val="left" w:pos="96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626C4BFA">
        <w:start w:val="1"/>
        <w:numFmt w:val="bullet"/>
        <w:lvlText w:val="▪"/>
        <w:lvlJc w:val="left"/>
        <w:pPr>
          <w:tabs>
            <w:tab w:val="left" w:pos="96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8">
    <w:abstractNumId w:val="29"/>
  </w:num>
  <w:num w:numId="59">
    <w:abstractNumId w:val="31"/>
  </w:num>
  <w:num w:numId="60">
    <w:abstractNumId w:val="41"/>
  </w:num>
  <w:num w:numId="61">
    <w:abstractNumId w:val="20"/>
    <w:lvlOverride w:ilvl="0"/>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2">
    <w:abstractNumId w:val="8"/>
  </w:num>
  <w:num w:numId="63">
    <w:abstractNumId w:val="23"/>
  </w:num>
  <w:num w:numId="64">
    <w:abstractNumId w:val="37"/>
  </w:num>
  <w:num w:numId="65">
    <w:abstractNumId w:val="80"/>
  </w:num>
  <w:num w:numId="66">
    <w:abstractNumId w:val="49"/>
  </w:num>
  <w:num w:numId="67">
    <w:abstractNumId w:val="67"/>
  </w:num>
  <w:num w:numId="68">
    <w:abstractNumId w:val="39"/>
  </w:num>
  <w:num w:numId="69">
    <w:abstractNumId w:val="35"/>
  </w:num>
  <w:num w:numId="70">
    <w:abstractNumId w:val="25"/>
  </w:num>
  <w:num w:numId="71">
    <w:abstractNumId w:val="0"/>
  </w:num>
  <w:num w:numId="72">
    <w:abstractNumId w:val="16"/>
  </w:num>
  <w:num w:numId="73">
    <w:abstractNumId w:val="32"/>
  </w:num>
  <w:num w:numId="74">
    <w:abstractNumId w:val="70"/>
  </w:num>
  <w:num w:numId="75">
    <w:abstractNumId w:val="3"/>
  </w:num>
  <w:num w:numId="76">
    <w:abstractNumId w:val="6"/>
  </w:num>
  <w:num w:numId="77">
    <w:abstractNumId w:val="63"/>
  </w:num>
  <w:num w:numId="78">
    <w:abstractNumId w:val="9"/>
    <w:lvlOverride w:ilvl="0">
      <w:startOverride w:val="1"/>
    </w:lvlOverride>
  </w:num>
  <w:num w:numId="79">
    <w:abstractNumId w:val="42"/>
    <w:lvlOverride w:ilvl="0">
      <w:startOverride w:val="1"/>
    </w:lvlOverride>
  </w:num>
  <w:num w:numId="80">
    <w:abstractNumId w:val="68"/>
    <w:lvlOverride w:ilvl="0">
      <w:startOverride w:val="2"/>
    </w:lvlOverride>
  </w:num>
  <w:num w:numId="81">
    <w:abstractNumId w:val="7"/>
    <w:lvlOverride w:ilvl="0">
      <w:startOverride w:val="1"/>
    </w:lvlOverride>
  </w:num>
  <w:num w:numId="82">
    <w:abstractNumId w:val="66"/>
    <w:lvlOverride w:ilvl="0">
      <w:startOverride w:val="3"/>
    </w:lvlOverride>
  </w:num>
  <w:num w:numId="83">
    <w:abstractNumId w:val="62"/>
    <w:lvlOverride w:ilvl="0">
      <w:startOverride w:val="6"/>
    </w:lvlOverride>
  </w:num>
  <w:num w:numId="84">
    <w:abstractNumId w:val="71"/>
    <w:lvlOverride w:ilvl="0">
      <w:startOverride w:val="8"/>
    </w:lvlOverride>
  </w:num>
  <w:num w:numId="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3"/>
  </w:num>
  <w:num w:numId="87">
    <w:abstractNumId w:val="44"/>
  </w:num>
  <w:num w:numId="88">
    <w:abstractNumId w:val="65"/>
  </w:num>
  <w:num w:numId="89">
    <w:abstractNumId w:val="57"/>
  </w:num>
  <w:num w:numId="90">
    <w:abstractNumId w:val="22"/>
  </w:num>
  <w:num w:numId="91">
    <w:abstractNumId w:val="51"/>
  </w:num>
  <w:num w:numId="92">
    <w:abstractNumId w:val="36"/>
  </w:num>
  <w:num w:numId="93">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60"/>
  </w:num>
  <w:numIdMacAtCleanup w:val="8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Рощупкин Александр Петрович">
    <w15:presenceInfo w15:providerId="AD" w15:userId="S-1-5-21-1264035209-2472686174-2146618077-203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trackedChanges" w:enforcement="0"/>
  <w:defaultTabStop w:val="708"/>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CC3"/>
    <w:rsid w:val="00002CCA"/>
    <w:rsid w:val="00003033"/>
    <w:rsid w:val="00004C66"/>
    <w:rsid w:val="00011BE0"/>
    <w:rsid w:val="00014866"/>
    <w:rsid w:val="000201C2"/>
    <w:rsid w:val="00033C8A"/>
    <w:rsid w:val="00045234"/>
    <w:rsid w:val="00046225"/>
    <w:rsid w:val="00050B75"/>
    <w:rsid w:val="00057647"/>
    <w:rsid w:val="00062F57"/>
    <w:rsid w:val="00070678"/>
    <w:rsid w:val="00072273"/>
    <w:rsid w:val="00084EC4"/>
    <w:rsid w:val="00085A33"/>
    <w:rsid w:val="000911F0"/>
    <w:rsid w:val="000914B0"/>
    <w:rsid w:val="00096090"/>
    <w:rsid w:val="000B6964"/>
    <w:rsid w:val="000C429E"/>
    <w:rsid w:val="000C5867"/>
    <w:rsid w:val="000C707B"/>
    <w:rsid w:val="000C7717"/>
    <w:rsid w:val="000F4D42"/>
    <w:rsid w:val="000F679A"/>
    <w:rsid w:val="000F7793"/>
    <w:rsid w:val="00100848"/>
    <w:rsid w:val="00101AF5"/>
    <w:rsid w:val="00110D6E"/>
    <w:rsid w:val="0011469F"/>
    <w:rsid w:val="001205D7"/>
    <w:rsid w:val="00121648"/>
    <w:rsid w:val="00121D8E"/>
    <w:rsid w:val="0013068F"/>
    <w:rsid w:val="0013728D"/>
    <w:rsid w:val="00164240"/>
    <w:rsid w:val="00164F3C"/>
    <w:rsid w:val="001759B6"/>
    <w:rsid w:val="001769E8"/>
    <w:rsid w:val="00192596"/>
    <w:rsid w:val="001945AF"/>
    <w:rsid w:val="001964FD"/>
    <w:rsid w:val="001A2B7C"/>
    <w:rsid w:val="001A306E"/>
    <w:rsid w:val="001A65D7"/>
    <w:rsid w:val="001A73EA"/>
    <w:rsid w:val="001B24F9"/>
    <w:rsid w:val="001B6145"/>
    <w:rsid w:val="001C0B8B"/>
    <w:rsid w:val="001C41E2"/>
    <w:rsid w:val="001C6D48"/>
    <w:rsid w:val="001D0622"/>
    <w:rsid w:val="001D23B1"/>
    <w:rsid w:val="001D44DF"/>
    <w:rsid w:val="001D48B9"/>
    <w:rsid w:val="001D60EC"/>
    <w:rsid w:val="001E029D"/>
    <w:rsid w:val="001E2035"/>
    <w:rsid w:val="001E3B60"/>
    <w:rsid w:val="001E6514"/>
    <w:rsid w:val="001F3C35"/>
    <w:rsid w:val="001F6304"/>
    <w:rsid w:val="001F64FF"/>
    <w:rsid w:val="00205246"/>
    <w:rsid w:val="002113F3"/>
    <w:rsid w:val="00223E26"/>
    <w:rsid w:val="0022565F"/>
    <w:rsid w:val="00234DC7"/>
    <w:rsid w:val="00242399"/>
    <w:rsid w:val="00245C25"/>
    <w:rsid w:val="00251E8A"/>
    <w:rsid w:val="00253806"/>
    <w:rsid w:val="00265005"/>
    <w:rsid w:val="00270AA7"/>
    <w:rsid w:val="00271AA7"/>
    <w:rsid w:val="00271EA2"/>
    <w:rsid w:val="002721B3"/>
    <w:rsid w:val="0028209E"/>
    <w:rsid w:val="0029101A"/>
    <w:rsid w:val="002A23BF"/>
    <w:rsid w:val="002A3A5D"/>
    <w:rsid w:val="002B7C31"/>
    <w:rsid w:val="002B7E0B"/>
    <w:rsid w:val="002C0BC2"/>
    <w:rsid w:val="002C186B"/>
    <w:rsid w:val="002D5BFE"/>
    <w:rsid w:val="002E4A1C"/>
    <w:rsid w:val="002E4A9D"/>
    <w:rsid w:val="002E791E"/>
    <w:rsid w:val="002F1063"/>
    <w:rsid w:val="002F24E3"/>
    <w:rsid w:val="003048A9"/>
    <w:rsid w:val="003079A7"/>
    <w:rsid w:val="003156FB"/>
    <w:rsid w:val="0031765D"/>
    <w:rsid w:val="0032304A"/>
    <w:rsid w:val="00325730"/>
    <w:rsid w:val="00331050"/>
    <w:rsid w:val="00335D1D"/>
    <w:rsid w:val="00343365"/>
    <w:rsid w:val="00344ED1"/>
    <w:rsid w:val="00347FF0"/>
    <w:rsid w:val="00360932"/>
    <w:rsid w:val="0036411E"/>
    <w:rsid w:val="0036527C"/>
    <w:rsid w:val="003717BD"/>
    <w:rsid w:val="0037199E"/>
    <w:rsid w:val="0037756B"/>
    <w:rsid w:val="003876EC"/>
    <w:rsid w:val="00387945"/>
    <w:rsid w:val="00387CC3"/>
    <w:rsid w:val="003908AF"/>
    <w:rsid w:val="00395317"/>
    <w:rsid w:val="00395A66"/>
    <w:rsid w:val="0039617D"/>
    <w:rsid w:val="003A4B97"/>
    <w:rsid w:val="003A4E48"/>
    <w:rsid w:val="003A73A6"/>
    <w:rsid w:val="003A7465"/>
    <w:rsid w:val="003B57C5"/>
    <w:rsid w:val="003B641C"/>
    <w:rsid w:val="003B73FE"/>
    <w:rsid w:val="003C54AD"/>
    <w:rsid w:val="003C6395"/>
    <w:rsid w:val="003D1586"/>
    <w:rsid w:val="003D2866"/>
    <w:rsid w:val="003D2F59"/>
    <w:rsid w:val="003D3FFF"/>
    <w:rsid w:val="003D63EA"/>
    <w:rsid w:val="003E093A"/>
    <w:rsid w:val="003F1128"/>
    <w:rsid w:val="003F3C98"/>
    <w:rsid w:val="003F4333"/>
    <w:rsid w:val="003F4B2F"/>
    <w:rsid w:val="00404CEC"/>
    <w:rsid w:val="004138A0"/>
    <w:rsid w:val="0042613D"/>
    <w:rsid w:val="00426C83"/>
    <w:rsid w:val="0043063A"/>
    <w:rsid w:val="00437B65"/>
    <w:rsid w:val="00444D88"/>
    <w:rsid w:val="00451948"/>
    <w:rsid w:val="00483C5A"/>
    <w:rsid w:val="00496818"/>
    <w:rsid w:val="004A4590"/>
    <w:rsid w:val="004A60F1"/>
    <w:rsid w:val="004B1475"/>
    <w:rsid w:val="004B6BC6"/>
    <w:rsid w:val="004B7D45"/>
    <w:rsid w:val="004C7CD9"/>
    <w:rsid w:val="004D110E"/>
    <w:rsid w:val="004D6DEF"/>
    <w:rsid w:val="00501DEB"/>
    <w:rsid w:val="005048B3"/>
    <w:rsid w:val="00510596"/>
    <w:rsid w:val="00510F76"/>
    <w:rsid w:val="00513FE0"/>
    <w:rsid w:val="0051581A"/>
    <w:rsid w:val="005208FF"/>
    <w:rsid w:val="00524EDA"/>
    <w:rsid w:val="0052626B"/>
    <w:rsid w:val="00526619"/>
    <w:rsid w:val="0053034C"/>
    <w:rsid w:val="005316A7"/>
    <w:rsid w:val="00543D84"/>
    <w:rsid w:val="00545E42"/>
    <w:rsid w:val="00547D4A"/>
    <w:rsid w:val="005511A4"/>
    <w:rsid w:val="00556A58"/>
    <w:rsid w:val="00560E1D"/>
    <w:rsid w:val="00565B46"/>
    <w:rsid w:val="00566926"/>
    <w:rsid w:val="00566D8F"/>
    <w:rsid w:val="00567E88"/>
    <w:rsid w:val="00571657"/>
    <w:rsid w:val="00574132"/>
    <w:rsid w:val="00577C59"/>
    <w:rsid w:val="00581EFF"/>
    <w:rsid w:val="00581FF3"/>
    <w:rsid w:val="0058322D"/>
    <w:rsid w:val="00583A8E"/>
    <w:rsid w:val="00583D55"/>
    <w:rsid w:val="00585374"/>
    <w:rsid w:val="00592197"/>
    <w:rsid w:val="00592761"/>
    <w:rsid w:val="00592B75"/>
    <w:rsid w:val="005A0D72"/>
    <w:rsid w:val="005A0E4A"/>
    <w:rsid w:val="005A6ECF"/>
    <w:rsid w:val="005B266C"/>
    <w:rsid w:val="005B2E83"/>
    <w:rsid w:val="005B530D"/>
    <w:rsid w:val="005C2A0A"/>
    <w:rsid w:val="005C2EA4"/>
    <w:rsid w:val="005D3EA0"/>
    <w:rsid w:val="005D7BE1"/>
    <w:rsid w:val="005E074C"/>
    <w:rsid w:val="005E398C"/>
    <w:rsid w:val="005E5998"/>
    <w:rsid w:val="005F2201"/>
    <w:rsid w:val="00603338"/>
    <w:rsid w:val="00605973"/>
    <w:rsid w:val="0060780D"/>
    <w:rsid w:val="00631C42"/>
    <w:rsid w:val="00634F76"/>
    <w:rsid w:val="006368E3"/>
    <w:rsid w:val="00650722"/>
    <w:rsid w:val="00651533"/>
    <w:rsid w:val="00654173"/>
    <w:rsid w:val="00654C06"/>
    <w:rsid w:val="0065610E"/>
    <w:rsid w:val="0065793C"/>
    <w:rsid w:val="00660EE1"/>
    <w:rsid w:val="0066161E"/>
    <w:rsid w:val="00663140"/>
    <w:rsid w:val="00665FDA"/>
    <w:rsid w:val="00671399"/>
    <w:rsid w:val="00673078"/>
    <w:rsid w:val="00696403"/>
    <w:rsid w:val="006969AB"/>
    <w:rsid w:val="006A5D45"/>
    <w:rsid w:val="006B6123"/>
    <w:rsid w:val="006B7285"/>
    <w:rsid w:val="006C4CC3"/>
    <w:rsid w:val="006D1B97"/>
    <w:rsid w:val="006D419F"/>
    <w:rsid w:val="006D5A97"/>
    <w:rsid w:val="006E036D"/>
    <w:rsid w:val="006E08BD"/>
    <w:rsid w:val="006E1361"/>
    <w:rsid w:val="006E1BFA"/>
    <w:rsid w:val="006E353F"/>
    <w:rsid w:val="006E5EC8"/>
    <w:rsid w:val="006F70E7"/>
    <w:rsid w:val="00703AB3"/>
    <w:rsid w:val="00713809"/>
    <w:rsid w:val="007155B1"/>
    <w:rsid w:val="007167FE"/>
    <w:rsid w:val="0072200C"/>
    <w:rsid w:val="00725989"/>
    <w:rsid w:val="0072708C"/>
    <w:rsid w:val="00730081"/>
    <w:rsid w:val="00730695"/>
    <w:rsid w:val="007308C2"/>
    <w:rsid w:val="00737870"/>
    <w:rsid w:val="00740CAA"/>
    <w:rsid w:val="00742E1E"/>
    <w:rsid w:val="007452BE"/>
    <w:rsid w:val="007461B0"/>
    <w:rsid w:val="007465DB"/>
    <w:rsid w:val="00746732"/>
    <w:rsid w:val="00750667"/>
    <w:rsid w:val="0075441B"/>
    <w:rsid w:val="00754830"/>
    <w:rsid w:val="007576C0"/>
    <w:rsid w:val="00760489"/>
    <w:rsid w:val="00760EB0"/>
    <w:rsid w:val="0076525B"/>
    <w:rsid w:val="007765B3"/>
    <w:rsid w:val="00793C50"/>
    <w:rsid w:val="007955A6"/>
    <w:rsid w:val="0079616A"/>
    <w:rsid w:val="007A2AAA"/>
    <w:rsid w:val="007A59CB"/>
    <w:rsid w:val="007C69AA"/>
    <w:rsid w:val="007C7273"/>
    <w:rsid w:val="007C78B2"/>
    <w:rsid w:val="007D3FD1"/>
    <w:rsid w:val="007D5D76"/>
    <w:rsid w:val="007E3EE4"/>
    <w:rsid w:val="007E77EC"/>
    <w:rsid w:val="007F23A4"/>
    <w:rsid w:val="007F2D5F"/>
    <w:rsid w:val="007F40AD"/>
    <w:rsid w:val="0080008A"/>
    <w:rsid w:val="00803139"/>
    <w:rsid w:val="00813D0C"/>
    <w:rsid w:val="0081591B"/>
    <w:rsid w:val="00815922"/>
    <w:rsid w:val="00817EF0"/>
    <w:rsid w:val="00820182"/>
    <w:rsid w:val="00821025"/>
    <w:rsid w:val="0082151B"/>
    <w:rsid w:val="00831AF3"/>
    <w:rsid w:val="008348A6"/>
    <w:rsid w:val="008363CF"/>
    <w:rsid w:val="008409D6"/>
    <w:rsid w:val="0085065C"/>
    <w:rsid w:val="00857FE6"/>
    <w:rsid w:val="0086004B"/>
    <w:rsid w:val="008701FF"/>
    <w:rsid w:val="0087056A"/>
    <w:rsid w:val="00870658"/>
    <w:rsid w:val="00875E56"/>
    <w:rsid w:val="0087729E"/>
    <w:rsid w:val="00877E43"/>
    <w:rsid w:val="00886AB9"/>
    <w:rsid w:val="0088713C"/>
    <w:rsid w:val="0088750C"/>
    <w:rsid w:val="00890BE5"/>
    <w:rsid w:val="008A202D"/>
    <w:rsid w:val="008A3877"/>
    <w:rsid w:val="008A3F67"/>
    <w:rsid w:val="008A5CE6"/>
    <w:rsid w:val="008B09D3"/>
    <w:rsid w:val="008B0F81"/>
    <w:rsid w:val="008B2DC6"/>
    <w:rsid w:val="008B5FD8"/>
    <w:rsid w:val="008C07AA"/>
    <w:rsid w:val="008C13EE"/>
    <w:rsid w:val="008C4C06"/>
    <w:rsid w:val="008D4401"/>
    <w:rsid w:val="008D7D16"/>
    <w:rsid w:val="008E1752"/>
    <w:rsid w:val="008F6F50"/>
    <w:rsid w:val="009000A5"/>
    <w:rsid w:val="0090071B"/>
    <w:rsid w:val="00905FCE"/>
    <w:rsid w:val="00911F7A"/>
    <w:rsid w:val="00912BFF"/>
    <w:rsid w:val="00914198"/>
    <w:rsid w:val="00916023"/>
    <w:rsid w:val="009161E3"/>
    <w:rsid w:val="00916A88"/>
    <w:rsid w:val="00925760"/>
    <w:rsid w:val="00930CDF"/>
    <w:rsid w:val="00934109"/>
    <w:rsid w:val="00941C62"/>
    <w:rsid w:val="00942A62"/>
    <w:rsid w:val="00942A79"/>
    <w:rsid w:val="00943381"/>
    <w:rsid w:val="009504F8"/>
    <w:rsid w:val="009515BF"/>
    <w:rsid w:val="0095553F"/>
    <w:rsid w:val="009556AD"/>
    <w:rsid w:val="00956869"/>
    <w:rsid w:val="00956A7C"/>
    <w:rsid w:val="0096054A"/>
    <w:rsid w:val="00960924"/>
    <w:rsid w:val="00967258"/>
    <w:rsid w:val="00970290"/>
    <w:rsid w:val="009824B6"/>
    <w:rsid w:val="0098625E"/>
    <w:rsid w:val="00987E23"/>
    <w:rsid w:val="00997D58"/>
    <w:rsid w:val="009A36E0"/>
    <w:rsid w:val="009A6994"/>
    <w:rsid w:val="009A72FC"/>
    <w:rsid w:val="009B2F6C"/>
    <w:rsid w:val="009C6002"/>
    <w:rsid w:val="009D0D75"/>
    <w:rsid w:val="009D40E5"/>
    <w:rsid w:val="009E44A3"/>
    <w:rsid w:val="009F31FB"/>
    <w:rsid w:val="009F34C8"/>
    <w:rsid w:val="009F6774"/>
    <w:rsid w:val="009F7A1B"/>
    <w:rsid w:val="00A00167"/>
    <w:rsid w:val="00A00828"/>
    <w:rsid w:val="00A04495"/>
    <w:rsid w:val="00A04B84"/>
    <w:rsid w:val="00A05CDA"/>
    <w:rsid w:val="00A1569D"/>
    <w:rsid w:val="00A15B3A"/>
    <w:rsid w:val="00A21293"/>
    <w:rsid w:val="00A23426"/>
    <w:rsid w:val="00A270B7"/>
    <w:rsid w:val="00A302B3"/>
    <w:rsid w:val="00A303F9"/>
    <w:rsid w:val="00A3726E"/>
    <w:rsid w:val="00A40078"/>
    <w:rsid w:val="00A423FF"/>
    <w:rsid w:val="00A44AB0"/>
    <w:rsid w:val="00A4650B"/>
    <w:rsid w:val="00A47F6B"/>
    <w:rsid w:val="00A504B9"/>
    <w:rsid w:val="00A5303C"/>
    <w:rsid w:val="00A5485C"/>
    <w:rsid w:val="00A617C9"/>
    <w:rsid w:val="00A621BB"/>
    <w:rsid w:val="00A62560"/>
    <w:rsid w:val="00A63C99"/>
    <w:rsid w:val="00A73DC2"/>
    <w:rsid w:val="00A8022C"/>
    <w:rsid w:val="00A94840"/>
    <w:rsid w:val="00A953F5"/>
    <w:rsid w:val="00AB3C63"/>
    <w:rsid w:val="00AB531A"/>
    <w:rsid w:val="00AB6AF4"/>
    <w:rsid w:val="00AD3FFF"/>
    <w:rsid w:val="00AE08EB"/>
    <w:rsid w:val="00AE4E2B"/>
    <w:rsid w:val="00AF570E"/>
    <w:rsid w:val="00B010ED"/>
    <w:rsid w:val="00B02CE2"/>
    <w:rsid w:val="00B05D62"/>
    <w:rsid w:val="00B0626D"/>
    <w:rsid w:val="00B11FEA"/>
    <w:rsid w:val="00B12486"/>
    <w:rsid w:val="00B14726"/>
    <w:rsid w:val="00B167F9"/>
    <w:rsid w:val="00B168FE"/>
    <w:rsid w:val="00B17A3B"/>
    <w:rsid w:val="00B20587"/>
    <w:rsid w:val="00B269F1"/>
    <w:rsid w:val="00B3118B"/>
    <w:rsid w:val="00B41047"/>
    <w:rsid w:val="00B441C8"/>
    <w:rsid w:val="00B46582"/>
    <w:rsid w:val="00B50AF7"/>
    <w:rsid w:val="00B526CD"/>
    <w:rsid w:val="00B55BBF"/>
    <w:rsid w:val="00B666FE"/>
    <w:rsid w:val="00B7123E"/>
    <w:rsid w:val="00B82CCA"/>
    <w:rsid w:val="00B8322B"/>
    <w:rsid w:val="00B84327"/>
    <w:rsid w:val="00B92720"/>
    <w:rsid w:val="00B9419C"/>
    <w:rsid w:val="00B94972"/>
    <w:rsid w:val="00B9787B"/>
    <w:rsid w:val="00BA588F"/>
    <w:rsid w:val="00BB7479"/>
    <w:rsid w:val="00BC1D91"/>
    <w:rsid w:val="00BC47CB"/>
    <w:rsid w:val="00BE51F3"/>
    <w:rsid w:val="00BF0E64"/>
    <w:rsid w:val="00BF7836"/>
    <w:rsid w:val="00C0077E"/>
    <w:rsid w:val="00C01B78"/>
    <w:rsid w:val="00C06D11"/>
    <w:rsid w:val="00C07F56"/>
    <w:rsid w:val="00C10333"/>
    <w:rsid w:val="00C123A9"/>
    <w:rsid w:val="00C20E4B"/>
    <w:rsid w:val="00C34CA0"/>
    <w:rsid w:val="00C35111"/>
    <w:rsid w:val="00C43E9F"/>
    <w:rsid w:val="00C450B9"/>
    <w:rsid w:val="00C532D3"/>
    <w:rsid w:val="00C53914"/>
    <w:rsid w:val="00C66013"/>
    <w:rsid w:val="00C673FC"/>
    <w:rsid w:val="00C70AE2"/>
    <w:rsid w:val="00C70B22"/>
    <w:rsid w:val="00C71A20"/>
    <w:rsid w:val="00C71CF9"/>
    <w:rsid w:val="00C750AD"/>
    <w:rsid w:val="00C81684"/>
    <w:rsid w:val="00C90962"/>
    <w:rsid w:val="00C9281B"/>
    <w:rsid w:val="00C97CEB"/>
    <w:rsid w:val="00CA52B8"/>
    <w:rsid w:val="00CA6FDC"/>
    <w:rsid w:val="00CB0EA7"/>
    <w:rsid w:val="00CB17B4"/>
    <w:rsid w:val="00CB480D"/>
    <w:rsid w:val="00CB58A1"/>
    <w:rsid w:val="00CD029A"/>
    <w:rsid w:val="00CD09CC"/>
    <w:rsid w:val="00CE1034"/>
    <w:rsid w:val="00CE15A9"/>
    <w:rsid w:val="00CE4E11"/>
    <w:rsid w:val="00CF6F21"/>
    <w:rsid w:val="00D06ED8"/>
    <w:rsid w:val="00D07D85"/>
    <w:rsid w:val="00D116D9"/>
    <w:rsid w:val="00D158DC"/>
    <w:rsid w:val="00D15F94"/>
    <w:rsid w:val="00D16D3E"/>
    <w:rsid w:val="00D360E4"/>
    <w:rsid w:val="00D43833"/>
    <w:rsid w:val="00D4459D"/>
    <w:rsid w:val="00D47542"/>
    <w:rsid w:val="00D47D4E"/>
    <w:rsid w:val="00D508C7"/>
    <w:rsid w:val="00D52C51"/>
    <w:rsid w:val="00D71EB6"/>
    <w:rsid w:val="00D754D7"/>
    <w:rsid w:val="00D77585"/>
    <w:rsid w:val="00D85BBD"/>
    <w:rsid w:val="00D8655D"/>
    <w:rsid w:val="00D86D54"/>
    <w:rsid w:val="00D95133"/>
    <w:rsid w:val="00D9538A"/>
    <w:rsid w:val="00D96B93"/>
    <w:rsid w:val="00DA2B34"/>
    <w:rsid w:val="00DA3DC9"/>
    <w:rsid w:val="00DA7BE8"/>
    <w:rsid w:val="00DC4576"/>
    <w:rsid w:val="00DC507A"/>
    <w:rsid w:val="00DD20CC"/>
    <w:rsid w:val="00DD534C"/>
    <w:rsid w:val="00DE0F34"/>
    <w:rsid w:val="00DE3ACE"/>
    <w:rsid w:val="00DF1D61"/>
    <w:rsid w:val="00DF259C"/>
    <w:rsid w:val="00DF5551"/>
    <w:rsid w:val="00DF574B"/>
    <w:rsid w:val="00DF6258"/>
    <w:rsid w:val="00E022A6"/>
    <w:rsid w:val="00E0317A"/>
    <w:rsid w:val="00E20F1C"/>
    <w:rsid w:val="00E24D2A"/>
    <w:rsid w:val="00E32CD7"/>
    <w:rsid w:val="00E35223"/>
    <w:rsid w:val="00E3593B"/>
    <w:rsid w:val="00E3795A"/>
    <w:rsid w:val="00E42709"/>
    <w:rsid w:val="00E45A10"/>
    <w:rsid w:val="00E52DB9"/>
    <w:rsid w:val="00E55F89"/>
    <w:rsid w:val="00E61C76"/>
    <w:rsid w:val="00E7114B"/>
    <w:rsid w:val="00E768D2"/>
    <w:rsid w:val="00E84DD9"/>
    <w:rsid w:val="00E85603"/>
    <w:rsid w:val="00E87265"/>
    <w:rsid w:val="00E902D0"/>
    <w:rsid w:val="00EA09A3"/>
    <w:rsid w:val="00EA3006"/>
    <w:rsid w:val="00EA6D97"/>
    <w:rsid w:val="00EB4278"/>
    <w:rsid w:val="00EB49DA"/>
    <w:rsid w:val="00EB5AB0"/>
    <w:rsid w:val="00EC3798"/>
    <w:rsid w:val="00ED1D5F"/>
    <w:rsid w:val="00ED7CDB"/>
    <w:rsid w:val="00EE0E21"/>
    <w:rsid w:val="00EF4449"/>
    <w:rsid w:val="00F05864"/>
    <w:rsid w:val="00F06A84"/>
    <w:rsid w:val="00F07A53"/>
    <w:rsid w:val="00F106B4"/>
    <w:rsid w:val="00F1363A"/>
    <w:rsid w:val="00F22A92"/>
    <w:rsid w:val="00F350F3"/>
    <w:rsid w:val="00F367AF"/>
    <w:rsid w:val="00F4044E"/>
    <w:rsid w:val="00F42519"/>
    <w:rsid w:val="00F501B6"/>
    <w:rsid w:val="00F50CFB"/>
    <w:rsid w:val="00F518CA"/>
    <w:rsid w:val="00F575B6"/>
    <w:rsid w:val="00F65F6D"/>
    <w:rsid w:val="00F70B8F"/>
    <w:rsid w:val="00F718AA"/>
    <w:rsid w:val="00F7482D"/>
    <w:rsid w:val="00F81B7D"/>
    <w:rsid w:val="00F850DB"/>
    <w:rsid w:val="00F9744A"/>
    <w:rsid w:val="00FA0BA9"/>
    <w:rsid w:val="00FA2841"/>
    <w:rsid w:val="00FA4F7C"/>
    <w:rsid w:val="00FA565A"/>
    <w:rsid w:val="00FA72CD"/>
    <w:rsid w:val="00FA783D"/>
    <w:rsid w:val="00FB42D6"/>
    <w:rsid w:val="00FD3BB7"/>
    <w:rsid w:val="00FE1AC6"/>
    <w:rsid w:val="00FE24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BD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Subtitle" w:semiHidden="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603"/>
    <w:pPr>
      <w:spacing w:after="200" w:line="276" w:lineRule="auto"/>
    </w:pPr>
  </w:style>
  <w:style w:type="paragraph" w:styleId="14">
    <w:name w:val="heading 1"/>
    <w:next w:val="a"/>
    <w:link w:val="1a"/>
    <w:uiPriority w:val="9"/>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
    <w:link w:val="2a"/>
    <w:uiPriority w:val="9"/>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46">
    <w:name w:val="heading 4"/>
    <w:next w:val="a"/>
    <w:link w:val="47"/>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
    <w:next w:val="a"/>
    <w:link w:val="51"/>
    <w:uiPriority w:val="9"/>
    <w:semiHidden/>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
    <w:next w:val="a"/>
    <w:link w:val="61"/>
    <w:uiPriority w:val="99"/>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basedOn w:val="a0"/>
    <w:link w:val="14"/>
    <w:uiPriority w:val="9"/>
    <w:rsid w:val="00E85603"/>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0"/>
    <w:link w:val="2"/>
    <w:uiPriority w:val="9"/>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0"/>
    <w:link w:val="50"/>
    <w:uiPriority w:val="9"/>
    <w:semiHidden/>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0"/>
    <w:link w:val="60"/>
    <w:uiPriority w:val="99"/>
    <w:rsid w:val="00E85603"/>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rsid w:val="00E85603"/>
    <w:rPr>
      <w:rFonts w:ascii="Arial" w:eastAsia="Arial Unicode MS" w:hAnsi="Arial" w:cs="Arial Unicode MS"/>
      <w:color w:val="000000"/>
      <w:sz w:val="20"/>
      <w:szCs w:val="20"/>
      <w:u w:color="000000"/>
      <w:bdr w:val="nil"/>
      <w:lang w:eastAsia="ru-RU"/>
    </w:rPr>
  </w:style>
  <w:style w:type="paragraph" w:styleId="a9">
    <w:name w:val="Title"/>
    <w:link w:val="aa"/>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a">
    <w:name w:val="Body Text Indent 3"/>
    <w:link w:val="3b"/>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b">
    <w:name w:val="Основной текст с отступом 3 Знак"/>
    <w:basedOn w:val="a0"/>
    <w:link w:val="3a"/>
    <w:rsid w:val="00E85603"/>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E85603"/>
    <w:pPr>
      <w:numPr>
        <w:numId w:val="2"/>
      </w:numPr>
    </w:pPr>
  </w:style>
  <w:style w:type="numbering" w:customStyle="1" w:styleId="4">
    <w:name w:val="Импортированный стиль 4"/>
    <w:rsid w:val="00E85603"/>
    <w:pPr>
      <w:numPr>
        <w:numId w:val="3"/>
      </w:numPr>
    </w:pPr>
  </w:style>
  <w:style w:type="paragraph" w:customStyle="1" w:styleId="ab">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E85603"/>
    <w:pPr>
      <w:numPr>
        <w:numId w:val="4"/>
      </w:numPr>
    </w:pPr>
  </w:style>
  <w:style w:type="numbering" w:customStyle="1" w:styleId="6">
    <w:name w:val="Импортированный стиль 6"/>
    <w:rsid w:val="00E85603"/>
    <w:pPr>
      <w:numPr>
        <w:numId w:val="5"/>
      </w:numPr>
    </w:pPr>
  </w:style>
  <w:style w:type="paragraph" w:styleId="ac">
    <w:name w:val="footnote text"/>
    <w:link w:val="ad"/>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E85603"/>
    <w:rPr>
      <w:rFonts w:ascii="Arial" w:eastAsia="Arial" w:hAnsi="Arial" w:cs="Arial"/>
      <w:color w:val="000000"/>
      <w:sz w:val="20"/>
      <w:szCs w:val="20"/>
      <w:u w:color="000000"/>
      <w:bdr w:val="nil"/>
      <w:lang w:eastAsia="ru-RU"/>
    </w:rPr>
  </w:style>
  <w:style w:type="character" w:styleId="ae">
    <w:name w:val="footnote reference"/>
    <w:uiPriority w:val="99"/>
    <w:rsid w:val="00E85603"/>
    <w:rPr>
      <w:vertAlign w:val="superscript"/>
    </w:rPr>
  </w:style>
  <w:style w:type="paragraph" w:styleId="2b">
    <w:name w:val="Body Text Indent 2"/>
    <w:link w:val="2c"/>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6"/>
      </w:numPr>
    </w:pPr>
  </w:style>
  <w:style w:type="paragraph" w:customStyle="1" w:styleId="1b">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E85603"/>
    <w:pPr>
      <w:numPr>
        <w:numId w:val="7"/>
      </w:numPr>
    </w:pPr>
  </w:style>
  <w:style w:type="numbering" w:customStyle="1" w:styleId="9">
    <w:name w:val="Импортированный стиль 9"/>
    <w:rsid w:val="00E85603"/>
    <w:pPr>
      <w:numPr>
        <w:numId w:val="8"/>
      </w:numPr>
    </w:pPr>
  </w:style>
  <w:style w:type="numbering" w:customStyle="1" w:styleId="10">
    <w:name w:val="Импортированный стиль 10"/>
    <w:rsid w:val="00E85603"/>
    <w:pPr>
      <w:numPr>
        <w:numId w:val="9"/>
      </w:numPr>
    </w:pPr>
  </w:style>
  <w:style w:type="numbering" w:customStyle="1" w:styleId="11">
    <w:name w:val="Импортированный стиль 11"/>
    <w:rsid w:val="00E85603"/>
    <w:pPr>
      <w:numPr>
        <w:numId w:val="10"/>
      </w:numPr>
    </w:pPr>
  </w:style>
  <w:style w:type="numbering" w:customStyle="1" w:styleId="12">
    <w:name w:val="Импортированный стиль 12"/>
    <w:rsid w:val="00E85603"/>
    <w:pPr>
      <w:numPr>
        <w:numId w:val="11"/>
      </w:numPr>
    </w:pPr>
  </w:style>
  <w:style w:type="numbering" w:customStyle="1" w:styleId="13">
    <w:name w:val="Импортированный стиль 13"/>
    <w:rsid w:val="00E85603"/>
    <w:pPr>
      <w:numPr>
        <w:numId w:val="12"/>
      </w:numPr>
    </w:pPr>
  </w:style>
  <w:style w:type="paragraph" w:styleId="2d">
    <w:name w:val="List 2"/>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link w:val="af0"/>
    <w:uiPriority w:val="99"/>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basedOn w:val="a0"/>
    <w:link w:val="af"/>
    <w:uiPriority w:val="99"/>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4"/>
      </w:numPr>
    </w:pPr>
  </w:style>
  <w:style w:type="numbering" w:customStyle="1" w:styleId="16">
    <w:name w:val="Импортированный стиль 16"/>
    <w:rsid w:val="00E85603"/>
    <w:pPr>
      <w:numPr>
        <w:numId w:val="15"/>
      </w:numPr>
    </w:pPr>
  </w:style>
  <w:style w:type="numbering" w:customStyle="1" w:styleId="17">
    <w:name w:val="Импортированный стиль 17"/>
    <w:rsid w:val="00E85603"/>
    <w:pPr>
      <w:numPr>
        <w:numId w:val="16"/>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7"/>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E85603"/>
    <w:rPr>
      <w:rFonts w:ascii="Arial" w:eastAsia="Arial" w:hAnsi="Arial" w:cs="Arial"/>
      <w:color w:val="000000"/>
      <w:sz w:val="20"/>
      <w:szCs w:val="20"/>
      <w:u w:color="000000"/>
      <w:bdr w:val="nil"/>
      <w:lang w:eastAsia="ru-RU"/>
    </w:rPr>
  </w:style>
  <w:style w:type="paragraph" w:customStyle="1" w:styleId="Times12">
    <w:name w:val="Times 12"/>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8"/>
      </w:numPr>
    </w:pPr>
  </w:style>
  <w:style w:type="numbering" w:customStyle="1" w:styleId="20">
    <w:name w:val="Импортированный стиль 20"/>
    <w:rsid w:val="00E85603"/>
    <w:pPr>
      <w:numPr>
        <w:numId w:val="19"/>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E85603"/>
    <w:pPr>
      <w:numPr>
        <w:numId w:val="20"/>
      </w:numPr>
    </w:pPr>
  </w:style>
  <w:style w:type="paragraph" w:styleId="af4">
    <w:name w:val="Body Text Indent"/>
    <w:link w:val="af5"/>
    <w:uiPriority w:val="99"/>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basedOn w:val="a0"/>
    <w:link w:val="af4"/>
    <w:uiPriority w:val="99"/>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1"/>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E85603"/>
    <w:pPr>
      <w:numPr>
        <w:numId w:val="22"/>
      </w:numPr>
    </w:pPr>
  </w:style>
  <w:style w:type="numbering" w:customStyle="1" w:styleId="24">
    <w:name w:val="Импортированный стиль 24"/>
    <w:rsid w:val="00E85603"/>
    <w:pPr>
      <w:numPr>
        <w:numId w:val="23"/>
      </w:numPr>
    </w:pPr>
  </w:style>
  <w:style w:type="numbering" w:customStyle="1" w:styleId="25">
    <w:name w:val="Импортированный стиль 25"/>
    <w:rsid w:val="00E85603"/>
    <w:pPr>
      <w:numPr>
        <w:numId w:val="24"/>
      </w:numPr>
    </w:pPr>
  </w:style>
  <w:style w:type="paragraph" w:customStyle="1" w:styleId="af6">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5"/>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c">
    <w:name w:val="Body Text 3"/>
    <w:link w:val="3d"/>
    <w:uiPriority w:val="99"/>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d">
    <w:name w:val="Основной текст 3 Знак"/>
    <w:basedOn w:val="a0"/>
    <w:link w:val="3c"/>
    <w:uiPriority w:val="99"/>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6"/>
      </w:numPr>
    </w:pPr>
  </w:style>
  <w:style w:type="paragraph" w:customStyle="1" w:styleId="af7">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7"/>
      </w:numPr>
    </w:pPr>
  </w:style>
  <w:style w:type="numbering" w:customStyle="1" w:styleId="29">
    <w:name w:val="Импортированный стиль 29"/>
    <w:rsid w:val="00E85603"/>
    <w:pPr>
      <w:numPr>
        <w:numId w:val="28"/>
      </w:numPr>
    </w:pPr>
  </w:style>
  <w:style w:type="numbering" w:customStyle="1" w:styleId="30">
    <w:name w:val="Импортированный стиль 30"/>
    <w:rsid w:val="00E85603"/>
    <w:pPr>
      <w:numPr>
        <w:numId w:val="29"/>
      </w:numPr>
    </w:pPr>
  </w:style>
  <w:style w:type="numbering" w:customStyle="1" w:styleId="31">
    <w:name w:val="Импортированный стиль 31"/>
    <w:rsid w:val="00E85603"/>
    <w:pPr>
      <w:numPr>
        <w:numId w:val="30"/>
      </w:numPr>
    </w:pPr>
  </w:style>
  <w:style w:type="paragraph" w:styleId="af8">
    <w:name w:val="annotation text"/>
    <w:link w:val="af9"/>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9">
    <w:name w:val="Текст примечания Знак"/>
    <w:basedOn w:val="a0"/>
    <w:link w:val="af8"/>
    <w:uiPriority w:val="99"/>
    <w:rsid w:val="00E85603"/>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E85603"/>
    <w:pPr>
      <w:numPr>
        <w:numId w:val="31"/>
      </w:numPr>
    </w:pPr>
  </w:style>
  <w:style w:type="numbering" w:customStyle="1" w:styleId="33">
    <w:name w:val="Импортированный стиль 33"/>
    <w:rsid w:val="00E85603"/>
    <w:pPr>
      <w:numPr>
        <w:numId w:val="32"/>
      </w:numPr>
    </w:pPr>
  </w:style>
  <w:style w:type="numbering" w:customStyle="1" w:styleId="34">
    <w:name w:val="Импортированный стиль 34"/>
    <w:rsid w:val="00E85603"/>
    <w:pPr>
      <w:numPr>
        <w:numId w:val="33"/>
      </w:numPr>
    </w:pPr>
  </w:style>
  <w:style w:type="numbering" w:customStyle="1" w:styleId="35">
    <w:name w:val="Импортированный стиль 35"/>
    <w:rsid w:val="00E85603"/>
    <w:pPr>
      <w:numPr>
        <w:numId w:val="34"/>
      </w:numPr>
    </w:pPr>
  </w:style>
  <w:style w:type="numbering" w:customStyle="1" w:styleId="36">
    <w:name w:val="Импортированный стиль 36"/>
    <w:rsid w:val="00E85603"/>
    <w:pPr>
      <w:numPr>
        <w:numId w:val="35"/>
      </w:numPr>
    </w:pPr>
  </w:style>
  <w:style w:type="numbering" w:customStyle="1" w:styleId="37">
    <w:name w:val="Импортированный стиль 37"/>
    <w:rsid w:val="00E85603"/>
    <w:pPr>
      <w:numPr>
        <w:numId w:val="36"/>
      </w:numPr>
    </w:pPr>
  </w:style>
  <w:style w:type="paragraph" w:customStyle="1" w:styleId="afa">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7"/>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9"/>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43"/>
      </w:numPr>
    </w:pPr>
  </w:style>
  <w:style w:type="numbering" w:customStyle="1" w:styleId="41">
    <w:name w:val="Импортированный стиль 41"/>
    <w:rsid w:val="00E85603"/>
    <w:pPr>
      <w:numPr>
        <w:numId w:val="51"/>
      </w:numPr>
    </w:pPr>
  </w:style>
  <w:style w:type="numbering" w:customStyle="1" w:styleId="42">
    <w:name w:val="Импортированный стиль 42"/>
    <w:rsid w:val="00E85603"/>
    <w:pPr>
      <w:numPr>
        <w:numId w:val="54"/>
      </w:numPr>
    </w:pPr>
  </w:style>
  <w:style w:type="paragraph" w:styleId="afb">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58"/>
      </w:numPr>
    </w:pPr>
  </w:style>
  <w:style w:type="numbering" w:customStyle="1" w:styleId="44">
    <w:name w:val="Импортированный стиль 44"/>
    <w:rsid w:val="00E85603"/>
    <w:pPr>
      <w:numPr>
        <w:numId w:val="59"/>
      </w:numPr>
    </w:pPr>
  </w:style>
  <w:style w:type="numbering" w:customStyle="1" w:styleId="45">
    <w:name w:val="Импортированный стиль 45"/>
    <w:rsid w:val="00E85603"/>
    <w:pPr>
      <w:numPr>
        <w:numId w:val="60"/>
      </w:numPr>
    </w:pPr>
  </w:style>
  <w:style w:type="paragraph" w:styleId="afc">
    <w:name w:val="Balloon Text"/>
    <w:basedOn w:val="a"/>
    <w:link w:val="afd"/>
    <w:uiPriority w:val="99"/>
    <w:semiHidden/>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d">
    <w:name w:val="Текст выноски Знак"/>
    <w:basedOn w:val="a0"/>
    <w:link w:val="afc"/>
    <w:uiPriority w:val="99"/>
    <w:semiHidden/>
    <w:rsid w:val="00E85603"/>
    <w:rPr>
      <w:rFonts w:ascii="Tahoma" w:eastAsia="Times New Roman" w:hAnsi="Tahoma" w:cs="Tahoma"/>
      <w:sz w:val="16"/>
      <w:szCs w:val="16"/>
      <w:lang w:eastAsia="ru-RU"/>
    </w:rPr>
  </w:style>
  <w:style w:type="paragraph" w:styleId="2e">
    <w:name w:val="Body Text 2"/>
    <w:basedOn w:val="a"/>
    <w:link w:val="2f"/>
    <w:uiPriority w:val="99"/>
    <w:unhideWhenUsed/>
    <w:rsid w:val="00E85603"/>
    <w:pPr>
      <w:spacing w:after="120" w:line="480" w:lineRule="auto"/>
    </w:pPr>
  </w:style>
  <w:style w:type="character" w:customStyle="1" w:styleId="2f">
    <w:name w:val="Основной текст 2 Знак"/>
    <w:basedOn w:val="a0"/>
    <w:link w:val="2e"/>
    <w:uiPriority w:val="99"/>
    <w:rsid w:val="00E85603"/>
  </w:style>
  <w:style w:type="paragraph" w:customStyle="1" w:styleId="afe">
    <w:name w:val="Стиль начало"/>
    <w:basedOn w:val="a"/>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
    <w:name w:val="Table Grid"/>
    <w:basedOn w:val="a1"/>
    <w:uiPriority w:val="39"/>
    <w:rsid w:val="00E8560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E85603"/>
    <w:pPr>
      <w:spacing w:after="0" w:line="240" w:lineRule="auto"/>
    </w:pPr>
  </w:style>
  <w:style w:type="character" w:styleId="aff1">
    <w:name w:val="page number"/>
    <w:basedOn w:val="a0"/>
    <w:rsid w:val="00E85603"/>
    <w:rPr>
      <w:rFonts w:cs="Times New Roman"/>
    </w:rPr>
  </w:style>
  <w:style w:type="paragraph" w:styleId="aff2">
    <w:name w:val="Plain Text"/>
    <w:basedOn w:val="a"/>
    <w:link w:val="aff3"/>
    <w:unhideWhenUsed/>
    <w:rsid w:val="00E85603"/>
    <w:pPr>
      <w:spacing w:after="0" w:line="240" w:lineRule="auto"/>
    </w:pPr>
    <w:rPr>
      <w:rFonts w:ascii="Courier New" w:eastAsia="SimSun" w:hAnsi="Courier New" w:cs="Courier New"/>
      <w:sz w:val="20"/>
      <w:szCs w:val="20"/>
      <w:lang w:eastAsia="ru-RU"/>
    </w:rPr>
  </w:style>
  <w:style w:type="character" w:customStyle="1" w:styleId="aff3">
    <w:name w:val="Текст Знак"/>
    <w:basedOn w:val="a0"/>
    <w:link w:val="aff2"/>
    <w:rsid w:val="00E85603"/>
    <w:rPr>
      <w:rFonts w:ascii="Courier New" w:eastAsia="SimSun" w:hAnsi="Courier New" w:cs="Courier New"/>
      <w:sz w:val="20"/>
      <w:szCs w:val="20"/>
      <w:lang w:eastAsia="ru-RU"/>
    </w:rPr>
  </w:style>
  <w:style w:type="paragraph" w:customStyle="1" w:styleId="Heading">
    <w:name w:val="Heading"/>
    <w:uiPriority w:val="99"/>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uiPriority w:val="99"/>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uiPriority w:val="99"/>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4">
    <w:name w:val="annotation reference"/>
    <w:basedOn w:val="a0"/>
    <w:uiPriority w:val="99"/>
    <w:semiHidden/>
    <w:unhideWhenUsed/>
    <w:rsid w:val="00E85603"/>
    <w:rPr>
      <w:sz w:val="16"/>
      <w:szCs w:val="16"/>
    </w:rPr>
  </w:style>
  <w:style w:type="paragraph" w:styleId="aff5">
    <w:name w:val="annotation subject"/>
    <w:basedOn w:val="af8"/>
    <w:next w:val="af8"/>
    <w:link w:val="aff6"/>
    <w:uiPriority w:val="99"/>
    <w:semiHidden/>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6">
    <w:name w:val="Тема примечания Знак"/>
    <w:basedOn w:val="af9"/>
    <w:link w:val="aff5"/>
    <w:uiPriority w:val="99"/>
    <w:semiHidden/>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0"/>
    <w:rsid w:val="00E85603"/>
  </w:style>
  <w:style w:type="character" w:customStyle="1" w:styleId="ecatbody">
    <w:name w:val="ecatbody"/>
    <w:basedOn w:val="a0"/>
    <w:rsid w:val="00E85603"/>
  </w:style>
  <w:style w:type="character" w:customStyle="1" w:styleId="ecattext">
    <w:name w:val="ecattext"/>
    <w:basedOn w:val="a0"/>
    <w:rsid w:val="00E85603"/>
  </w:style>
  <w:style w:type="character" w:styleId="aff7">
    <w:name w:val="Emphasis"/>
    <w:basedOn w:val="a0"/>
    <w:uiPriority w:val="20"/>
    <w:qFormat/>
    <w:rsid w:val="00E85603"/>
    <w:rPr>
      <w:i/>
      <w:iCs/>
    </w:rPr>
  </w:style>
  <w:style w:type="paragraph" w:styleId="aff8">
    <w:name w:val="Normal Indent"/>
    <w:basedOn w:val="a"/>
    <w:uiPriority w:val="99"/>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E85603"/>
    <w:rPr>
      <w:rFonts w:ascii="Arial" w:eastAsia="Times New Roman" w:hAnsi="Arial" w:cs="Arial"/>
      <w:sz w:val="20"/>
      <w:szCs w:val="20"/>
      <w:lang w:eastAsia="ru-RU"/>
    </w:rPr>
  </w:style>
  <w:style w:type="paragraph" w:styleId="aff9">
    <w:name w:val="Normal (Web)"/>
    <w:basedOn w:val="a"/>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E85603"/>
    <w:pPr>
      <w:spacing w:before="240" w:after="0" w:line="240" w:lineRule="auto"/>
    </w:pPr>
    <w:rPr>
      <w:rFonts w:eastAsia="Times New Roman" w:cs="Times New Roman"/>
      <w:b/>
      <w:bCs/>
      <w:sz w:val="20"/>
      <w:szCs w:val="20"/>
      <w:lang w:eastAsia="ru-RU"/>
    </w:rPr>
  </w:style>
  <w:style w:type="paragraph" w:styleId="affa">
    <w:name w:val="TOC Heading"/>
    <w:basedOn w:val="14"/>
    <w:next w:val="a"/>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
    <w:next w:val="a"/>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b">
    <w:name w:val="No Spacing"/>
    <w:uiPriority w:val="1"/>
    <w:qFormat/>
    <w:rsid w:val="00E85603"/>
    <w:pPr>
      <w:spacing w:after="0" w:line="240" w:lineRule="auto"/>
    </w:pPr>
    <w:rPr>
      <w:rFonts w:ascii="Calibri" w:eastAsia="Calibri" w:hAnsi="Calibri" w:cs="Times New Roman"/>
    </w:rPr>
  </w:style>
  <w:style w:type="paragraph" w:customStyle="1" w:styleId="1d">
    <w:name w:val="Текст1"/>
    <w:basedOn w:val="a"/>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a"/>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b"/>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c">
    <w:name w:val="Strong"/>
    <w:basedOn w:val="a0"/>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uiPriority w:val="99"/>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e">
    <w:name w:val="toc 3"/>
    <w:basedOn w:val="a"/>
    <w:next w:val="a"/>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E85603"/>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E85603"/>
    <w:pPr>
      <w:spacing w:after="0" w:line="240" w:lineRule="auto"/>
      <w:ind w:left="800"/>
    </w:pPr>
    <w:rPr>
      <w:rFonts w:eastAsia="Times New Roman" w:cs="Times New Roman"/>
      <w:sz w:val="20"/>
      <w:szCs w:val="20"/>
      <w:lang w:eastAsia="ru-RU"/>
    </w:rPr>
  </w:style>
  <w:style w:type="paragraph" w:styleId="70">
    <w:name w:val="toc 7"/>
    <w:basedOn w:val="a"/>
    <w:next w:val="a"/>
    <w:autoRedefine/>
    <w:uiPriority w:val="39"/>
    <w:rsid w:val="00E85603"/>
    <w:pPr>
      <w:spacing w:after="0" w:line="240" w:lineRule="auto"/>
      <w:ind w:left="1000"/>
    </w:pPr>
    <w:rPr>
      <w:rFonts w:eastAsia="Times New Roman" w:cs="Times New Roman"/>
      <w:sz w:val="20"/>
      <w:szCs w:val="20"/>
      <w:lang w:eastAsia="ru-RU"/>
    </w:rPr>
  </w:style>
  <w:style w:type="paragraph" w:styleId="80">
    <w:name w:val="toc 8"/>
    <w:basedOn w:val="a"/>
    <w:next w:val="a"/>
    <w:autoRedefine/>
    <w:uiPriority w:val="39"/>
    <w:rsid w:val="00E85603"/>
    <w:pPr>
      <w:spacing w:after="0" w:line="240" w:lineRule="auto"/>
      <w:ind w:left="1200"/>
    </w:pPr>
    <w:rPr>
      <w:rFonts w:eastAsia="Times New Roman" w:cs="Times New Roman"/>
      <w:sz w:val="20"/>
      <w:szCs w:val="20"/>
      <w:lang w:eastAsia="ru-RU"/>
    </w:rPr>
  </w:style>
  <w:style w:type="paragraph" w:styleId="90">
    <w:name w:val="toc 9"/>
    <w:basedOn w:val="a"/>
    <w:next w:val="a"/>
    <w:autoRedefine/>
    <w:uiPriority w:val="39"/>
    <w:rsid w:val="00E85603"/>
    <w:pPr>
      <w:spacing w:after="0" w:line="240" w:lineRule="auto"/>
      <w:ind w:left="1400"/>
    </w:pPr>
    <w:rPr>
      <w:rFonts w:eastAsia="Times New Roman" w:cs="Times New Roman"/>
      <w:sz w:val="20"/>
      <w:szCs w:val="20"/>
      <w:lang w:eastAsia="ru-RU"/>
    </w:rPr>
  </w:style>
  <w:style w:type="paragraph" w:customStyle="1" w:styleId="affd">
    <w:name w:val="Знак Знак Знак Знак Знак Знак"/>
    <w:basedOn w:val="a"/>
    <w:rsid w:val="00E85603"/>
    <w:pPr>
      <w:spacing w:after="160" w:line="240" w:lineRule="exact"/>
      <w:jc w:val="both"/>
    </w:pPr>
    <w:rPr>
      <w:rFonts w:ascii="Verdana" w:eastAsia="Times New Roman" w:hAnsi="Verdana" w:cs="Times New Roman"/>
      <w:sz w:val="20"/>
      <w:szCs w:val="20"/>
      <w:lang w:val="en-US"/>
    </w:rPr>
  </w:style>
  <w:style w:type="paragraph" w:customStyle="1" w:styleId="affe">
    <w:name w:val="Знак Знак Знак Знак Знак Знак Знак Знак Знак Знак Знак Знак Знак Знак Знак Знак"/>
    <w:basedOn w:val="a"/>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
    <w:name w:val="Тезисы"/>
    <w:basedOn w:val="a"/>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0">
    <w:name w:val="Заголовок таблицы"/>
    <w:basedOn w:val="a"/>
    <w:link w:val="afff1"/>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1">
    <w:name w:val="Заголовок таблицы Знак"/>
    <w:link w:val="afff0"/>
    <w:rsid w:val="00E85603"/>
    <w:rPr>
      <w:rFonts w:ascii="Arial" w:eastAsia="Times New Roman" w:hAnsi="Arial" w:cs="Times New Roman"/>
      <w:b/>
      <w:sz w:val="18"/>
      <w:szCs w:val="24"/>
      <w:lang w:eastAsia="ru-RU"/>
    </w:rPr>
  </w:style>
  <w:style w:type="paragraph" w:customStyle="1" w:styleId="1">
    <w:name w:val="Стиль1"/>
    <w:basedOn w:val="14"/>
    <w:link w:val="1f"/>
    <w:qFormat/>
    <w:rsid w:val="00E85603"/>
    <w:pPr>
      <w:numPr>
        <w:numId w:val="77"/>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E85603"/>
    <w:pPr>
      <w:spacing w:after="0" w:line="240" w:lineRule="auto"/>
    </w:pPr>
    <w:rPr>
      <w:rFonts w:ascii="Courier New" w:eastAsia="Times New Roman" w:hAnsi="Courier New" w:cs="Times New Roman"/>
      <w:sz w:val="20"/>
      <w:szCs w:val="20"/>
      <w:lang w:eastAsia="ru-RU"/>
    </w:rPr>
  </w:style>
  <w:style w:type="character" w:customStyle="1" w:styleId="afff2">
    <w:name w:val="Основной текст_"/>
    <w:basedOn w:val="a0"/>
    <w:link w:val="1f0"/>
    <w:rsid w:val="00E85603"/>
    <w:rPr>
      <w:rFonts w:ascii="Times New Roman" w:hAnsi="Times New Roman" w:cs="Times New Roman"/>
      <w:spacing w:val="3"/>
      <w:sz w:val="21"/>
      <w:szCs w:val="21"/>
      <w:shd w:val="clear" w:color="auto" w:fill="FFFFFF"/>
    </w:rPr>
  </w:style>
  <w:style w:type="paragraph" w:customStyle="1" w:styleId="1f0">
    <w:name w:val="Основной текст1"/>
    <w:basedOn w:val="a"/>
    <w:link w:val="afff2"/>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E85603"/>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3">
    <w:name w:val="Основной текст + Полужирный"/>
    <w:basedOn w:val="afff2"/>
    <w:rsid w:val="00E85603"/>
    <w:rPr>
      <w:rFonts w:ascii="Times New Roman" w:hAnsi="Times New Roman" w:cs="Times New Roman"/>
      <w:b/>
      <w:bCs/>
      <w:spacing w:val="3"/>
      <w:sz w:val="21"/>
      <w:szCs w:val="21"/>
      <w:shd w:val="clear" w:color="auto" w:fill="FFFFFF"/>
    </w:rPr>
  </w:style>
  <w:style w:type="character" w:customStyle="1" w:styleId="afff4">
    <w:name w:val="Подпись к таблице_"/>
    <w:basedOn w:val="a0"/>
    <w:link w:val="afff5"/>
    <w:rsid w:val="00E85603"/>
    <w:rPr>
      <w:rFonts w:ascii="Times New Roman" w:hAnsi="Times New Roman" w:cs="Times New Roman"/>
      <w:spacing w:val="3"/>
      <w:sz w:val="21"/>
      <w:szCs w:val="21"/>
      <w:shd w:val="clear" w:color="auto" w:fill="FFFFFF"/>
    </w:rPr>
  </w:style>
  <w:style w:type="paragraph" w:customStyle="1" w:styleId="afff5">
    <w:name w:val="Подпись к таблице"/>
    <w:basedOn w:val="a"/>
    <w:link w:val="afff4"/>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6">
    <w:name w:val="Сноска_"/>
    <w:basedOn w:val="a0"/>
    <w:link w:val="afff7"/>
    <w:rsid w:val="00E85603"/>
    <w:rPr>
      <w:rFonts w:ascii="Times New Roman" w:hAnsi="Times New Roman" w:cs="Times New Roman"/>
      <w:spacing w:val="-2"/>
      <w:sz w:val="16"/>
      <w:szCs w:val="16"/>
      <w:shd w:val="clear" w:color="auto" w:fill="FFFFFF"/>
    </w:rPr>
  </w:style>
  <w:style w:type="paragraph" w:customStyle="1" w:styleId="afff7">
    <w:name w:val="Сноска"/>
    <w:basedOn w:val="a"/>
    <w:link w:val="afff6"/>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0"/>
    <w:link w:val="1f2"/>
    <w:rsid w:val="00E85603"/>
    <w:rPr>
      <w:rFonts w:ascii="Times New Roman" w:hAnsi="Times New Roman" w:cs="Times New Roman"/>
      <w:spacing w:val="3"/>
      <w:sz w:val="21"/>
      <w:szCs w:val="21"/>
      <w:shd w:val="clear" w:color="auto" w:fill="FFFFFF"/>
    </w:rPr>
  </w:style>
  <w:style w:type="paragraph" w:customStyle="1" w:styleId="1f2">
    <w:name w:val="Заголовок №1"/>
    <w:basedOn w:val="a"/>
    <w:link w:val="1f1"/>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E85603"/>
    <w:rPr>
      <w:rFonts w:ascii="Times New Roman" w:hAnsi="Times New Roman" w:cs="Times New Roman"/>
      <w:sz w:val="24"/>
      <w:szCs w:val="24"/>
    </w:rPr>
  </w:style>
  <w:style w:type="character" w:styleId="afff8">
    <w:name w:val="Placeholder Text"/>
    <w:basedOn w:val="a0"/>
    <w:uiPriority w:val="99"/>
    <w:semiHidden/>
    <w:rsid w:val="00E85603"/>
    <w:rPr>
      <w:color w:val="808080"/>
    </w:rPr>
  </w:style>
  <w:style w:type="character" w:customStyle="1" w:styleId="webofficeattributevalue">
    <w:name w:val="webofficeattributevalue"/>
    <w:basedOn w:val="a0"/>
    <w:rsid w:val="00E85603"/>
  </w:style>
  <w:style w:type="character" w:customStyle="1" w:styleId="Bodytext2">
    <w:name w:val="Body text (2)_"/>
    <w:basedOn w:val="a0"/>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9">
    <w:name w:val="FollowedHyperlink"/>
    <w:basedOn w:val="a0"/>
    <w:uiPriority w:val="99"/>
    <w:semiHidden/>
    <w:unhideWhenUsed/>
    <w:rsid w:val="00E85603"/>
    <w:rPr>
      <w:color w:val="800080"/>
      <w:u w:val="single"/>
    </w:rPr>
  </w:style>
  <w:style w:type="paragraph" w:customStyle="1" w:styleId="xl65">
    <w:name w:val="xl65"/>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a">
    <w:name w:val="endnote text"/>
    <w:basedOn w:val="a"/>
    <w:link w:val="afffb"/>
    <w:uiPriority w:val="99"/>
    <w:semiHidden/>
    <w:unhideWhenUsed/>
    <w:rsid w:val="00A4650B"/>
    <w:pPr>
      <w:spacing w:after="0" w:line="240" w:lineRule="auto"/>
    </w:pPr>
    <w:rPr>
      <w:sz w:val="20"/>
      <w:szCs w:val="20"/>
    </w:rPr>
  </w:style>
  <w:style w:type="character" w:customStyle="1" w:styleId="afffb">
    <w:name w:val="Текст концевой сноски Знак"/>
    <w:basedOn w:val="a0"/>
    <w:link w:val="afffa"/>
    <w:uiPriority w:val="99"/>
    <w:semiHidden/>
    <w:rsid w:val="00A4650B"/>
    <w:rPr>
      <w:sz w:val="20"/>
      <w:szCs w:val="20"/>
    </w:rPr>
  </w:style>
  <w:style w:type="character" w:styleId="afffc">
    <w:name w:val="endnote reference"/>
    <w:basedOn w:val="a0"/>
    <w:uiPriority w:val="99"/>
    <w:semiHidden/>
    <w:unhideWhenUsed/>
    <w:rsid w:val="00A4650B"/>
    <w:rPr>
      <w:vertAlign w:val="superscript"/>
    </w:rPr>
  </w:style>
  <w:style w:type="numbering" w:customStyle="1" w:styleId="1f4">
    <w:name w:val="Нет списка1"/>
    <w:next w:val="a2"/>
    <w:uiPriority w:val="99"/>
    <w:semiHidden/>
    <w:unhideWhenUsed/>
    <w:rsid w:val="000B6964"/>
  </w:style>
  <w:style w:type="table" w:customStyle="1" w:styleId="TableNormal1">
    <w:name w:val="Table Normal1"/>
    <w:rsid w:val="000B696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1f5">
    <w:name w:val="Сетка таблицы1"/>
    <w:basedOn w:val="a1"/>
    <w:next w:val="aff"/>
    <w:uiPriority w:val="59"/>
    <w:rsid w:val="000B696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d">
    <w:name w:val="Subtitle"/>
    <w:basedOn w:val="a"/>
    <w:link w:val="afffe"/>
    <w:uiPriority w:val="99"/>
    <w:qFormat/>
    <w:rsid w:val="003D2F59"/>
    <w:pPr>
      <w:spacing w:after="0" w:line="240" w:lineRule="auto"/>
      <w:jc w:val="both"/>
    </w:pPr>
    <w:rPr>
      <w:rFonts w:eastAsia="Times New Roman"/>
      <w:b/>
      <w:lang w:val="x-none" w:eastAsia="ru-RU"/>
    </w:rPr>
  </w:style>
  <w:style w:type="character" w:customStyle="1" w:styleId="afffe">
    <w:name w:val="Подзаголовок Знак"/>
    <w:basedOn w:val="a0"/>
    <w:link w:val="afffd"/>
    <w:uiPriority w:val="99"/>
    <w:rsid w:val="003D2F59"/>
    <w:rPr>
      <w:rFonts w:eastAsia="Times New Roman"/>
      <w:b/>
      <w:lang w:val="x-none" w:eastAsia="ru-RU"/>
    </w:rPr>
  </w:style>
  <w:style w:type="character" w:customStyle="1" w:styleId="webofficeattributevalue1">
    <w:name w:val="webofficeattributevalue1"/>
    <w:basedOn w:val="a0"/>
    <w:rsid w:val="006E353F"/>
    <w:rPr>
      <w:rFonts w:ascii="open-sans" w:hAnsi="open-sans" w:hint="default"/>
      <w:strike w:val="0"/>
      <w:dstrike w:val="0"/>
      <w:color w:val="000000"/>
      <w:sz w:val="20"/>
      <w:szCs w:val="20"/>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Subtitle" w:semiHidden="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603"/>
    <w:pPr>
      <w:spacing w:after="200" w:line="276" w:lineRule="auto"/>
    </w:pPr>
  </w:style>
  <w:style w:type="paragraph" w:styleId="14">
    <w:name w:val="heading 1"/>
    <w:next w:val="a"/>
    <w:link w:val="1a"/>
    <w:uiPriority w:val="9"/>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
    <w:link w:val="2a"/>
    <w:uiPriority w:val="9"/>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46">
    <w:name w:val="heading 4"/>
    <w:next w:val="a"/>
    <w:link w:val="47"/>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
    <w:next w:val="a"/>
    <w:link w:val="51"/>
    <w:uiPriority w:val="9"/>
    <w:semiHidden/>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
    <w:next w:val="a"/>
    <w:link w:val="61"/>
    <w:uiPriority w:val="99"/>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basedOn w:val="a0"/>
    <w:link w:val="14"/>
    <w:uiPriority w:val="9"/>
    <w:rsid w:val="00E85603"/>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0"/>
    <w:link w:val="2"/>
    <w:uiPriority w:val="9"/>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0"/>
    <w:link w:val="50"/>
    <w:uiPriority w:val="9"/>
    <w:semiHidden/>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0"/>
    <w:link w:val="60"/>
    <w:uiPriority w:val="99"/>
    <w:rsid w:val="00E85603"/>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rsid w:val="00E85603"/>
    <w:rPr>
      <w:rFonts w:ascii="Arial" w:eastAsia="Arial Unicode MS" w:hAnsi="Arial" w:cs="Arial Unicode MS"/>
      <w:color w:val="000000"/>
      <w:sz w:val="20"/>
      <w:szCs w:val="20"/>
      <w:u w:color="000000"/>
      <w:bdr w:val="nil"/>
      <w:lang w:eastAsia="ru-RU"/>
    </w:rPr>
  </w:style>
  <w:style w:type="paragraph" w:styleId="a9">
    <w:name w:val="Title"/>
    <w:link w:val="aa"/>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a">
    <w:name w:val="Body Text Indent 3"/>
    <w:link w:val="3b"/>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b">
    <w:name w:val="Основной текст с отступом 3 Знак"/>
    <w:basedOn w:val="a0"/>
    <w:link w:val="3a"/>
    <w:rsid w:val="00E85603"/>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E85603"/>
    <w:pPr>
      <w:numPr>
        <w:numId w:val="2"/>
      </w:numPr>
    </w:pPr>
  </w:style>
  <w:style w:type="numbering" w:customStyle="1" w:styleId="4">
    <w:name w:val="Импортированный стиль 4"/>
    <w:rsid w:val="00E85603"/>
    <w:pPr>
      <w:numPr>
        <w:numId w:val="3"/>
      </w:numPr>
    </w:pPr>
  </w:style>
  <w:style w:type="paragraph" w:customStyle="1" w:styleId="ab">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E85603"/>
    <w:pPr>
      <w:numPr>
        <w:numId w:val="4"/>
      </w:numPr>
    </w:pPr>
  </w:style>
  <w:style w:type="numbering" w:customStyle="1" w:styleId="6">
    <w:name w:val="Импортированный стиль 6"/>
    <w:rsid w:val="00E85603"/>
    <w:pPr>
      <w:numPr>
        <w:numId w:val="5"/>
      </w:numPr>
    </w:pPr>
  </w:style>
  <w:style w:type="paragraph" w:styleId="ac">
    <w:name w:val="footnote text"/>
    <w:link w:val="ad"/>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E85603"/>
    <w:rPr>
      <w:rFonts w:ascii="Arial" w:eastAsia="Arial" w:hAnsi="Arial" w:cs="Arial"/>
      <w:color w:val="000000"/>
      <w:sz w:val="20"/>
      <w:szCs w:val="20"/>
      <w:u w:color="000000"/>
      <w:bdr w:val="nil"/>
      <w:lang w:eastAsia="ru-RU"/>
    </w:rPr>
  </w:style>
  <w:style w:type="character" w:styleId="ae">
    <w:name w:val="footnote reference"/>
    <w:uiPriority w:val="99"/>
    <w:rsid w:val="00E85603"/>
    <w:rPr>
      <w:vertAlign w:val="superscript"/>
    </w:rPr>
  </w:style>
  <w:style w:type="paragraph" w:styleId="2b">
    <w:name w:val="Body Text Indent 2"/>
    <w:link w:val="2c"/>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6"/>
      </w:numPr>
    </w:pPr>
  </w:style>
  <w:style w:type="paragraph" w:customStyle="1" w:styleId="1b">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E85603"/>
    <w:pPr>
      <w:numPr>
        <w:numId w:val="7"/>
      </w:numPr>
    </w:pPr>
  </w:style>
  <w:style w:type="numbering" w:customStyle="1" w:styleId="9">
    <w:name w:val="Импортированный стиль 9"/>
    <w:rsid w:val="00E85603"/>
    <w:pPr>
      <w:numPr>
        <w:numId w:val="8"/>
      </w:numPr>
    </w:pPr>
  </w:style>
  <w:style w:type="numbering" w:customStyle="1" w:styleId="10">
    <w:name w:val="Импортированный стиль 10"/>
    <w:rsid w:val="00E85603"/>
    <w:pPr>
      <w:numPr>
        <w:numId w:val="9"/>
      </w:numPr>
    </w:pPr>
  </w:style>
  <w:style w:type="numbering" w:customStyle="1" w:styleId="11">
    <w:name w:val="Импортированный стиль 11"/>
    <w:rsid w:val="00E85603"/>
    <w:pPr>
      <w:numPr>
        <w:numId w:val="10"/>
      </w:numPr>
    </w:pPr>
  </w:style>
  <w:style w:type="numbering" w:customStyle="1" w:styleId="12">
    <w:name w:val="Импортированный стиль 12"/>
    <w:rsid w:val="00E85603"/>
    <w:pPr>
      <w:numPr>
        <w:numId w:val="11"/>
      </w:numPr>
    </w:pPr>
  </w:style>
  <w:style w:type="numbering" w:customStyle="1" w:styleId="13">
    <w:name w:val="Импортированный стиль 13"/>
    <w:rsid w:val="00E85603"/>
    <w:pPr>
      <w:numPr>
        <w:numId w:val="12"/>
      </w:numPr>
    </w:pPr>
  </w:style>
  <w:style w:type="paragraph" w:styleId="2d">
    <w:name w:val="List 2"/>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link w:val="af0"/>
    <w:uiPriority w:val="99"/>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basedOn w:val="a0"/>
    <w:link w:val="af"/>
    <w:uiPriority w:val="99"/>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4"/>
      </w:numPr>
    </w:pPr>
  </w:style>
  <w:style w:type="numbering" w:customStyle="1" w:styleId="16">
    <w:name w:val="Импортированный стиль 16"/>
    <w:rsid w:val="00E85603"/>
    <w:pPr>
      <w:numPr>
        <w:numId w:val="15"/>
      </w:numPr>
    </w:pPr>
  </w:style>
  <w:style w:type="numbering" w:customStyle="1" w:styleId="17">
    <w:name w:val="Импортированный стиль 17"/>
    <w:rsid w:val="00E85603"/>
    <w:pPr>
      <w:numPr>
        <w:numId w:val="16"/>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7"/>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E85603"/>
    <w:rPr>
      <w:rFonts w:ascii="Arial" w:eastAsia="Arial" w:hAnsi="Arial" w:cs="Arial"/>
      <w:color w:val="000000"/>
      <w:sz w:val="20"/>
      <w:szCs w:val="20"/>
      <w:u w:color="000000"/>
      <w:bdr w:val="nil"/>
      <w:lang w:eastAsia="ru-RU"/>
    </w:rPr>
  </w:style>
  <w:style w:type="paragraph" w:customStyle="1" w:styleId="Times12">
    <w:name w:val="Times 12"/>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8"/>
      </w:numPr>
    </w:pPr>
  </w:style>
  <w:style w:type="numbering" w:customStyle="1" w:styleId="20">
    <w:name w:val="Импортированный стиль 20"/>
    <w:rsid w:val="00E85603"/>
    <w:pPr>
      <w:numPr>
        <w:numId w:val="19"/>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E85603"/>
    <w:pPr>
      <w:numPr>
        <w:numId w:val="20"/>
      </w:numPr>
    </w:pPr>
  </w:style>
  <w:style w:type="paragraph" w:styleId="af4">
    <w:name w:val="Body Text Indent"/>
    <w:link w:val="af5"/>
    <w:uiPriority w:val="99"/>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basedOn w:val="a0"/>
    <w:link w:val="af4"/>
    <w:uiPriority w:val="99"/>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1"/>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E85603"/>
    <w:pPr>
      <w:numPr>
        <w:numId w:val="22"/>
      </w:numPr>
    </w:pPr>
  </w:style>
  <w:style w:type="numbering" w:customStyle="1" w:styleId="24">
    <w:name w:val="Импортированный стиль 24"/>
    <w:rsid w:val="00E85603"/>
    <w:pPr>
      <w:numPr>
        <w:numId w:val="23"/>
      </w:numPr>
    </w:pPr>
  </w:style>
  <w:style w:type="numbering" w:customStyle="1" w:styleId="25">
    <w:name w:val="Импортированный стиль 25"/>
    <w:rsid w:val="00E85603"/>
    <w:pPr>
      <w:numPr>
        <w:numId w:val="24"/>
      </w:numPr>
    </w:pPr>
  </w:style>
  <w:style w:type="paragraph" w:customStyle="1" w:styleId="af6">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5"/>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c">
    <w:name w:val="Body Text 3"/>
    <w:link w:val="3d"/>
    <w:uiPriority w:val="99"/>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d">
    <w:name w:val="Основной текст 3 Знак"/>
    <w:basedOn w:val="a0"/>
    <w:link w:val="3c"/>
    <w:uiPriority w:val="99"/>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6"/>
      </w:numPr>
    </w:pPr>
  </w:style>
  <w:style w:type="paragraph" w:customStyle="1" w:styleId="af7">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7"/>
      </w:numPr>
    </w:pPr>
  </w:style>
  <w:style w:type="numbering" w:customStyle="1" w:styleId="29">
    <w:name w:val="Импортированный стиль 29"/>
    <w:rsid w:val="00E85603"/>
    <w:pPr>
      <w:numPr>
        <w:numId w:val="28"/>
      </w:numPr>
    </w:pPr>
  </w:style>
  <w:style w:type="numbering" w:customStyle="1" w:styleId="30">
    <w:name w:val="Импортированный стиль 30"/>
    <w:rsid w:val="00E85603"/>
    <w:pPr>
      <w:numPr>
        <w:numId w:val="29"/>
      </w:numPr>
    </w:pPr>
  </w:style>
  <w:style w:type="numbering" w:customStyle="1" w:styleId="31">
    <w:name w:val="Импортированный стиль 31"/>
    <w:rsid w:val="00E85603"/>
    <w:pPr>
      <w:numPr>
        <w:numId w:val="30"/>
      </w:numPr>
    </w:pPr>
  </w:style>
  <w:style w:type="paragraph" w:styleId="af8">
    <w:name w:val="annotation text"/>
    <w:link w:val="af9"/>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9">
    <w:name w:val="Текст примечания Знак"/>
    <w:basedOn w:val="a0"/>
    <w:link w:val="af8"/>
    <w:uiPriority w:val="99"/>
    <w:rsid w:val="00E85603"/>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E85603"/>
    <w:pPr>
      <w:numPr>
        <w:numId w:val="31"/>
      </w:numPr>
    </w:pPr>
  </w:style>
  <w:style w:type="numbering" w:customStyle="1" w:styleId="33">
    <w:name w:val="Импортированный стиль 33"/>
    <w:rsid w:val="00E85603"/>
    <w:pPr>
      <w:numPr>
        <w:numId w:val="32"/>
      </w:numPr>
    </w:pPr>
  </w:style>
  <w:style w:type="numbering" w:customStyle="1" w:styleId="34">
    <w:name w:val="Импортированный стиль 34"/>
    <w:rsid w:val="00E85603"/>
    <w:pPr>
      <w:numPr>
        <w:numId w:val="33"/>
      </w:numPr>
    </w:pPr>
  </w:style>
  <w:style w:type="numbering" w:customStyle="1" w:styleId="35">
    <w:name w:val="Импортированный стиль 35"/>
    <w:rsid w:val="00E85603"/>
    <w:pPr>
      <w:numPr>
        <w:numId w:val="34"/>
      </w:numPr>
    </w:pPr>
  </w:style>
  <w:style w:type="numbering" w:customStyle="1" w:styleId="36">
    <w:name w:val="Импортированный стиль 36"/>
    <w:rsid w:val="00E85603"/>
    <w:pPr>
      <w:numPr>
        <w:numId w:val="35"/>
      </w:numPr>
    </w:pPr>
  </w:style>
  <w:style w:type="numbering" w:customStyle="1" w:styleId="37">
    <w:name w:val="Импортированный стиль 37"/>
    <w:rsid w:val="00E85603"/>
    <w:pPr>
      <w:numPr>
        <w:numId w:val="36"/>
      </w:numPr>
    </w:pPr>
  </w:style>
  <w:style w:type="paragraph" w:customStyle="1" w:styleId="afa">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7"/>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9"/>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43"/>
      </w:numPr>
    </w:pPr>
  </w:style>
  <w:style w:type="numbering" w:customStyle="1" w:styleId="41">
    <w:name w:val="Импортированный стиль 41"/>
    <w:rsid w:val="00E85603"/>
    <w:pPr>
      <w:numPr>
        <w:numId w:val="51"/>
      </w:numPr>
    </w:pPr>
  </w:style>
  <w:style w:type="numbering" w:customStyle="1" w:styleId="42">
    <w:name w:val="Импортированный стиль 42"/>
    <w:rsid w:val="00E85603"/>
    <w:pPr>
      <w:numPr>
        <w:numId w:val="54"/>
      </w:numPr>
    </w:pPr>
  </w:style>
  <w:style w:type="paragraph" w:styleId="afb">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58"/>
      </w:numPr>
    </w:pPr>
  </w:style>
  <w:style w:type="numbering" w:customStyle="1" w:styleId="44">
    <w:name w:val="Импортированный стиль 44"/>
    <w:rsid w:val="00E85603"/>
    <w:pPr>
      <w:numPr>
        <w:numId w:val="59"/>
      </w:numPr>
    </w:pPr>
  </w:style>
  <w:style w:type="numbering" w:customStyle="1" w:styleId="45">
    <w:name w:val="Импортированный стиль 45"/>
    <w:rsid w:val="00E85603"/>
    <w:pPr>
      <w:numPr>
        <w:numId w:val="60"/>
      </w:numPr>
    </w:pPr>
  </w:style>
  <w:style w:type="paragraph" w:styleId="afc">
    <w:name w:val="Balloon Text"/>
    <w:basedOn w:val="a"/>
    <w:link w:val="afd"/>
    <w:uiPriority w:val="99"/>
    <w:semiHidden/>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d">
    <w:name w:val="Текст выноски Знак"/>
    <w:basedOn w:val="a0"/>
    <w:link w:val="afc"/>
    <w:uiPriority w:val="99"/>
    <w:semiHidden/>
    <w:rsid w:val="00E85603"/>
    <w:rPr>
      <w:rFonts w:ascii="Tahoma" w:eastAsia="Times New Roman" w:hAnsi="Tahoma" w:cs="Tahoma"/>
      <w:sz w:val="16"/>
      <w:szCs w:val="16"/>
      <w:lang w:eastAsia="ru-RU"/>
    </w:rPr>
  </w:style>
  <w:style w:type="paragraph" w:styleId="2e">
    <w:name w:val="Body Text 2"/>
    <w:basedOn w:val="a"/>
    <w:link w:val="2f"/>
    <w:uiPriority w:val="99"/>
    <w:unhideWhenUsed/>
    <w:rsid w:val="00E85603"/>
    <w:pPr>
      <w:spacing w:after="120" w:line="480" w:lineRule="auto"/>
    </w:pPr>
  </w:style>
  <w:style w:type="character" w:customStyle="1" w:styleId="2f">
    <w:name w:val="Основной текст 2 Знак"/>
    <w:basedOn w:val="a0"/>
    <w:link w:val="2e"/>
    <w:uiPriority w:val="99"/>
    <w:rsid w:val="00E85603"/>
  </w:style>
  <w:style w:type="paragraph" w:customStyle="1" w:styleId="afe">
    <w:name w:val="Стиль начало"/>
    <w:basedOn w:val="a"/>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
    <w:name w:val="Table Grid"/>
    <w:basedOn w:val="a1"/>
    <w:uiPriority w:val="39"/>
    <w:rsid w:val="00E8560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E85603"/>
    <w:pPr>
      <w:spacing w:after="0" w:line="240" w:lineRule="auto"/>
    </w:pPr>
  </w:style>
  <w:style w:type="character" w:styleId="aff1">
    <w:name w:val="page number"/>
    <w:basedOn w:val="a0"/>
    <w:rsid w:val="00E85603"/>
    <w:rPr>
      <w:rFonts w:cs="Times New Roman"/>
    </w:rPr>
  </w:style>
  <w:style w:type="paragraph" w:styleId="aff2">
    <w:name w:val="Plain Text"/>
    <w:basedOn w:val="a"/>
    <w:link w:val="aff3"/>
    <w:unhideWhenUsed/>
    <w:rsid w:val="00E85603"/>
    <w:pPr>
      <w:spacing w:after="0" w:line="240" w:lineRule="auto"/>
    </w:pPr>
    <w:rPr>
      <w:rFonts w:ascii="Courier New" w:eastAsia="SimSun" w:hAnsi="Courier New" w:cs="Courier New"/>
      <w:sz w:val="20"/>
      <w:szCs w:val="20"/>
      <w:lang w:eastAsia="ru-RU"/>
    </w:rPr>
  </w:style>
  <w:style w:type="character" w:customStyle="1" w:styleId="aff3">
    <w:name w:val="Текст Знак"/>
    <w:basedOn w:val="a0"/>
    <w:link w:val="aff2"/>
    <w:rsid w:val="00E85603"/>
    <w:rPr>
      <w:rFonts w:ascii="Courier New" w:eastAsia="SimSun" w:hAnsi="Courier New" w:cs="Courier New"/>
      <w:sz w:val="20"/>
      <w:szCs w:val="20"/>
      <w:lang w:eastAsia="ru-RU"/>
    </w:rPr>
  </w:style>
  <w:style w:type="paragraph" w:customStyle="1" w:styleId="Heading">
    <w:name w:val="Heading"/>
    <w:uiPriority w:val="99"/>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uiPriority w:val="99"/>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uiPriority w:val="99"/>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4">
    <w:name w:val="annotation reference"/>
    <w:basedOn w:val="a0"/>
    <w:uiPriority w:val="99"/>
    <w:semiHidden/>
    <w:unhideWhenUsed/>
    <w:rsid w:val="00E85603"/>
    <w:rPr>
      <w:sz w:val="16"/>
      <w:szCs w:val="16"/>
    </w:rPr>
  </w:style>
  <w:style w:type="paragraph" w:styleId="aff5">
    <w:name w:val="annotation subject"/>
    <w:basedOn w:val="af8"/>
    <w:next w:val="af8"/>
    <w:link w:val="aff6"/>
    <w:uiPriority w:val="99"/>
    <w:semiHidden/>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6">
    <w:name w:val="Тема примечания Знак"/>
    <w:basedOn w:val="af9"/>
    <w:link w:val="aff5"/>
    <w:uiPriority w:val="99"/>
    <w:semiHidden/>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0"/>
    <w:rsid w:val="00E85603"/>
  </w:style>
  <w:style w:type="character" w:customStyle="1" w:styleId="ecatbody">
    <w:name w:val="ecatbody"/>
    <w:basedOn w:val="a0"/>
    <w:rsid w:val="00E85603"/>
  </w:style>
  <w:style w:type="character" w:customStyle="1" w:styleId="ecattext">
    <w:name w:val="ecattext"/>
    <w:basedOn w:val="a0"/>
    <w:rsid w:val="00E85603"/>
  </w:style>
  <w:style w:type="character" w:styleId="aff7">
    <w:name w:val="Emphasis"/>
    <w:basedOn w:val="a0"/>
    <w:uiPriority w:val="20"/>
    <w:qFormat/>
    <w:rsid w:val="00E85603"/>
    <w:rPr>
      <w:i/>
      <w:iCs/>
    </w:rPr>
  </w:style>
  <w:style w:type="paragraph" w:styleId="aff8">
    <w:name w:val="Normal Indent"/>
    <w:basedOn w:val="a"/>
    <w:uiPriority w:val="99"/>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E85603"/>
    <w:rPr>
      <w:rFonts w:ascii="Arial" w:eastAsia="Times New Roman" w:hAnsi="Arial" w:cs="Arial"/>
      <w:sz w:val="20"/>
      <w:szCs w:val="20"/>
      <w:lang w:eastAsia="ru-RU"/>
    </w:rPr>
  </w:style>
  <w:style w:type="paragraph" w:styleId="aff9">
    <w:name w:val="Normal (Web)"/>
    <w:basedOn w:val="a"/>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E85603"/>
    <w:pPr>
      <w:spacing w:before="240" w:after="0" w:line="240" w:lineRule="auto"/>
    </w:pPr>
    <w:rPr>
      <w:rFonts w:eastAsia="Times New Roman" w:cs="Times New Roman"/>
      <w:b/>
      <w:bCs/>
      <w:sz w:val="20"/>
      <w:szCs w:val="20"/>
      <w:lang w:eastAsia="ru-RU"/>
    </w:rPr>
  </w:style>
  <w:style w:type="paragraph" w:styleId="affa">
    <w:name w:val="TOC Heading"/>
    <w:basedOn w:val="14"/>
    <w:next w:val="a"/>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
    <w:next w:val="a"/>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b">
    <w:name w:val="No Spacing"/>
    <w:uiPriority w:val="1"/>
    <w:qFormat/>
    <w:rsid w:val="00E85603"/>
    <w:pPr>
      <w:spacing w:after="0" w:line="240" w:lineRule="auto"/>
    </w:pPr>
    <w:rPr>
      <w:rFonts w:ascii="Calibri" w:eastAsia="Calibri" w:hAnsi="Calibri" w:cs="Times New Roman"/>
    </w:rPr>
  </w:style>
  <w:style w:type="paragraph" w:customStyle="1" w:styleId="1d">
    <w:name w:val="Текст1"/>
    <w:basedOn w:val="a"/>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a"/>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b"/>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c">
    <w:name w:val="Strong"/>
    <w:basedOn w:val="a0"/>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uiPriority w:val="99"/>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e">
    <w:name w:val="toc 3"/>
    <w:basedOn w:val="a"/>
    <w:next w:val="a"/>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E85603"/>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E85603"/>
    <w:pPr>
      <w:spacing w:after="0" w:line="240" w:lineRule="auto"/>
      <w:ind w:left="800"/>
    </w:pPr>
    <w:rPr>
      <w:rFonts w:eastAsia="Times New Roman" w:cs="Times New Roman"/>
      <w:sz w:val="20"/>
      <w:szCs w:val="20"/>
      <w:lang w:eastAsia="ru-RU"/>
    </w:rPr>
  </w:style>
  <w:style w:type="paragraph" w:styleId="70">
    <w:name w:val="toc 7"/>
    <w:basedOn w:val="a"/>
    <w:next w:val="a"/>
    <w:autoRedefine/>
    <w:uiPriority w:val="39"/>
    <w:rsid w:val="00E85603"/>
    <w:pPr>
      <w:spacing w:after="0" w:line="240" w:lineRule="auto"/>
      <w:ind w:left="1000"/>
    </w:pPr>
    <w:rPr>
      <w:rFonts w:eastAsia="Times New Roman" w:cs="Times New Roman"/>
      <w:sz w:val="20"/>
      <w:szCs w:val="20"/>
      <w:lang w:eastAsia="ru-RU"/>
    </w:rPr>
  </w:style>
  <w:style w:type="paragraph" w:styleId="80">
    <w:name w:val="toc 8"/>
    <w:basedOn w:val="a"/>
    <w:next w:val="a"/>
    <w:autoRedefine/>
    <w:uiPriority w:val="39"/>
    <w:rsid w:val="00E85603"/>
    <w:pPr>
      <w:spacing w:after="0" w:line="240" w:lineRule="auto"/>
      <w:ind w:left="1200"/>
    </w:pPr>
    <w:rPr>
      <w:rFonts w:eastAsia="Times New Roman" w:cs="Times New Roman"/>
      <w:sz w:val="20"/>
      <w:szCs w:val="20"/>
      <w:lang w:eastAsia="ru-RU"/>
    </w:rPr>
  </w:style>
  <w:style w:type="paragraph" w:styleId="90">
    <w:name w:val="toc 9"/>
    <w:basedOn w:val="a"/>
    <w:next w:val="a"/>
    <w:autoRedefine/>
    <w:uiPriority w:val="39"/>
    <w:rsid w:val="00E85603"/>
    <w:pPr>
      <w:spacing w:after="0" w:line="240" w:lineRule="auto"/>
      <w:ind w:left="1400"/>
    </w:pPr>
    <w:rPr>
      <w:rFonts w:eastAsia="Times New Roman" w:cs="Times New Roman"/>
      <w:sz w:val="20"/>
      <w:szCs w:val="20"/>
      <w:lang w:eastAsia="ru-RU"/>
    </w:rPr>
  </w:style>
  <w:style w:type="paragraph" w:customStyle="1" w:styleId="affd">
    <w:name w:val="Знак Знак Знак Знак Знак Знак"/>
    <w:basedOn w:val="a"/>
    <w:rsid w:val="00E85603"/>
    <w:pPr>
      <w:spacing w:after="160" w:line="240" w:lineRule="exact"/>
      <w:jc w:val="both"/>
    </w:pPr>
    <w:rPr>
      <w:rFonts w:ascii="Verdana" w:eastAsia="Times New Roman" w:hAnsi="Verdana" w:cs="Times New Roman"/>
      <w:sz w:val="20"/>
      <w:szCs w:val="20"/>
      <w:lang w:val="en-US"/>
    </w:rPr>
  </w:style>
  <w:style w:type="paragraph" w:customStyle="1" w:styleId="affe">
    <w:name w:val="Знак Знак Знак Знак Знак Знак Знак Знак Знак Знак Знак Знак Знак Знак Знак Знак"/>
    <w:basedOn w:val="a"/>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
    <w:name w:val="Тезисы"/>
    <w:basedOn w:val="a"/>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0">
    <w:name w:val="Заголовок таблицы"/>
    <w:basedOn w:val="a"/>
    <w:link w:val="afff1"/>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1">
    <w:name w:val="Заголовок таблицы Знак"/>
    <w:link w:val="afff0"/>
    <w:rsid w:val="00E85603"/>
    <w:rPr>
      <w:rFonts w:ascii="Arial" w:eastAsia="Times New Roman" w:hAnsi="Arial" w:cs="Times New Roman"/>
      <w:b/>
      <w:sz w:val="18"/>
      <w:szCs w:val="24"/>
      <w:lang w:eastAsia="ru-RU"/>
    </w:rPr>
  </w:style>
  <w:style w:type="paragraph" w:customStyle="1" w:styleId="1">
    <w:name w:val="Стиль1"/>
    <w:basedOn w:val="14"/>
    <w:link w:val="1f"/>
    <w:qFormat/>
    <w:rsid w:val="00E85603"/>
    <w:pPr>
      <w:numPr>
        <w:numId w:val="77"/>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E85603"/>
    <w:pPr>
      <w:spacing w:after="0" w:line="240" w:lineRule="auto"/>
    </w:pPr>
    <w:rPr>
      <w:rFonts w:ascii="Courier New" w:eastAsia="Times New Roman" w:hAnsi="Courier New" w:cs="Times New Roman"/>
      <w:sz w:val="20"/>
      <w:szCs w:val="20"/>
      <w:lang w:eastAsia="ru-RU"/>
    </w:rPr>
  </w:style>
  <w:style w:type="character" w:customStyle="1" w:styleId="afff2">
    <w:name w:val="Основной текст_"/>
    <w:basedOn w:val="a0"/>
    <w:link w:val="1f0"/>
    <w:rsid w:val="00E85603"/>
    <w:rPr>
      <w:rFonts w:ascii="Times New Roman" w:hAnsi="Times New Roman" w:cs="Times New Roman"/>
      <w:spacing w:val="3"/>
      <w:sz w:val="21"/>
      <w:szCs w:val="21"/>
      <w:shd w:val="clear" w:color="auto" w:fill="FFFFFF"/>
    </w:rPr>
  </w:style>
  <w:style w:type="paragraph" w:customStyle="1" w:styleId="1f0">
    <w:name w:val="Основной текст1"/>
    <w:basedOn w:val="a"/>
    <w:link w:val="afff2"/>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E85603"/>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3">
    <w:name w:val="Основной текст + Полужирный"/>
    <w:basedOn w:val="afff2"/>
    <w:rsid w:val="00E85603"/>
    <w:rPr>
      <w:rFonts w:ascii="Times New Roman" w:hAnsi="Times New Roman" w:cs="Times New Roman"/>
      <w:b/>
      <w:bCs/>
      <w:spacing w:val="3"/>
      <w:sz w:val="21"/>
      <w:szCs w:val="21"/>
      <w:shd w:val="clear" w:color="auto" w:fill="FFFFFF"/>
    </w:rPr>
  </w:style>
  <w:style w:type="character" w:customStyle="1" w:styleId="afff4">
    <w:name w:val="Подпись к таблице_"/>
    <w:basedOn w:val="a0"/>
    <w:link w:val="afff5"/>
    <w:rsid w:val="00E85603"/>
    <w:rPr>
      <w:rFonts w:ascii="Times New Roman" w:hAnsi="Times New Roman" w:cs="Times New Roman"/>
      <w:spacing w:val="3"/>
      <w:sz w:val="21"/>
      <w:szCs w:val="21"/>
      <w:shd w:val="clear" w:color="auto" w:fill="FFFFFF"/>
    </w:rPr>
  </w:style>
  <w:style w:type="paragraph" w:customStyle="1" w:styleId="afff5">
    <w:name w:val="Подпись к таблице"/>
    <w:basedOn w:val="a"/>
    <w:link w:val="afff4"/>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6">
    <w:name w:val="Сноска_"/>
    <w:basedOn w:val="a0"/>
    <w:link w:val="afff7"/>
    <w:rsid w:val="00E85603"/>
    <w:rPr>
      <w:rFonts w:ascii="Times New Roman" w:hAnsi="Times New Roman" w:cs="Times New Roman"/>
      <w:spacing w:val="-2"/>
      <w:sz w:val="16"/>
      <w:szCs w:val="16"/>
      <w:shd w:val="clear" w:color="auto" w:fill="FFFFFF"/>
    </w:rPr>
  </w:style>
  <w:style w:type="paragraph" w:customStyle="1" w:styleId="afff7">
    <w:name w:val="Сноска"/>
    <w:basedOn w:val="a"/>
    <w:link w:val="afff6"/>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0"/>
    <w:link w:val="1f2"/>
    <w:rsid w:val="00E85603"/>
    <w:rPr>
      <w:rFonts w:ascii="Times New Roman" w:hAnsi="Times New Roman" w:cs="Times New Roman"/>
      <w:spacing w:val="3"/>
      <w:sz w:val="21"/>
      <w:szCs w:val="21"/>
      <w:shd w:val="clear" w:color="auto" w:fill="FFFFFF"/>
    </w:rPr>
  </w:style>
  <w:style w:type="paragraph" w:customStyle="1" w:styleId="1f2">
    <w:name w:val="Заголовок №1"/>
    <w:basedOn w:val="a"/>
    <w:link w:val="1f1"/>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E85603"/>
    <w:rPr>
      <w:rFonts w:ascii="Times New Roman" w:hAnsi="Times New Roman" w:cs="Times New Roman"/>
      <w:sz w:val="24"/>
      <w:szCs w:val="24"/>
    </w:rPr>
  </w:style>
  <w:style w:type="character" w:styleId="afff8">
    <w:name w:val="Placeholder Text"/>
    <w:basedOn w:val="a0"/>
    <w:uiPriority w:val="99"/>
    <w:semiHidden/>
    <w:rsid w:val="00E85603"/>
    <w:rPr>
      <w:color w:val="808080"/>
    </w:rPr>
  </w:style>
  <w:style w:type="character" w:customStyle="1" w:styleId="webofficeattributevalue">
    <w:name w:val="webofficeattributevalue"/>
    <w:basedOn w:val="a0"/>
    <w:rsid w:val="00E85603"/>
  </w:style>
  <w:style w:type="character" w:customStyle="1" w:styleId="Bodytext2">
    <w:name w:val="Body text (2)_"/>
    <w:basedOn w:val="a0"/>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9">
    <w:name w:val="FollowedHyperlink"/>
    <w:basedOn w:val="a0"/>
    <w:uiPriority w:val="99"/>
    <w:semiHidden/>
    <w:unhideWhenUsed/>
    <w:rsid w:val="00E85603"/>
    <w:rPr>
      <w:color w:val="800080"/>
      <w:u w:val="single"/>
    </w:rPr>
  </w:style>
  <w:style w:type="paragraph" w:customStyle="1" w:styleId="xl65">
    <w:name w:val="xl65"/>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a">
    <w:name w:val="endnote text"/>
    <w:basedOn w:val="a"/>
    <w:link w:val="afffb"/>
    <w:uiPriority w:val="99"/>
    <w:semiHidden/>
    <w:unhideWhenUsed/>
    <w:rsid w:val="00A4650B"/>
    <w:pPr>
      <w:spacing w:after="0" w:line="240" w:lineRule="auto"/>
    </w:pPr>
    <w:rPr>
      <w:sz w:val="20"/>
      <w:szCs w:val="20"/>
    </w:rPr>
  </w:style>
  <w:style w:type="character" w:customStyle="1" w:styleId="afffb">
    <w:name w:val="Текст концевой сноски Знак"/>
    <w:basedOn w:val="a0"/>
    <w:link w:val="afffa"/>
    <w:uiPriority w:val="99"/>
    <w:semiHidden/>
    <w:rsid w:val="00A4650B"/>
    <w:rPr>
      <w:sz w:val="20"/>
      <w:szCs w:val="20"/>
    </w:rPr>
  </w:style>
  <w:style w:type="character" w:styleId="afffc">
    <w:name w:val="endnote reference"/>
    <w:basedOn w:val="a0"/>
    <w:uiPriority w:val="99"/>
    <w:semiHidden/>
    <w:unhideWhenUsed/>
    <w:rsid w:val="00A4650B"/>
    <w:rPr>
      <w:vertAlign w:val="superscript"/>
    </w:rPr>
  </w:style>
  <w:style w:type="numbering" w:customStyle="1" w:styleId="1f4">
    <w:name w:val="Нет списка1"/>
    <w:next w:val="a2"/>
    <w:uiPriority w:val="99"/>
    <w:semiHidden/>
    <w:unhideWhenUsed/>
    <w:rsid w:val="000B6964"/>
  </w:style>
  <w:style w:type="table" w:customStyle="1" w:styleId="TableNormal1">
    <w:name w:val="Table Normal1"/>
    <w:rsid w:val="000B696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1f5">
    <w:name w:val="Сетка таблицы1"/>
    <w:basedOn w:val="a1"/>
    <w:next w:val="aff"/>
    <w:uiPriority w:val="59"/>
    <w:rsid w:val="000B696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d">
    <w:name w:val="Subtitle"/>
    <w:basedOn w:val="a"/>
    <w:link w:val="afffe"/>
    <w:uiPriority w:val="99"/>
    <w:qFormat/>
    <w:rsid w:val="003D2F59"/>
    <w:pPr>
      <w:spacing w:after="0" w:line="240" w:lineRule="auto"/>
      <w:jc w:val="both"/>
    </w:pPr>
    <w:rPr>
      <w:rFonts w:eastAsia="Times New Roman"/>
      <w:b/>
      <w:lang w:val="x-none" w:eastAsia="ru-RU"/>
    </w:rPr>
  </w:style>
  <w:style w:type="character" w:customStyle="1" w:styleId="afffe">
    <w:name w:val="Подзаголовок Знак"/>
    <w:basedOn w:val="a0"/>
    <w:link w:val="afffd"/>
    <w:uiPriority w:val="99"/>
    <w:rsid w:val="003D2F59"/>
    <w:rPr>
      <w:rFonts w:eastAsia="Times New Roman"/>
      <w:b/>
      <w:lang w:val="x-none" w:eastAsia="ru-RU"/>
    </w:rPr>
  </w:style>
  <w:style w:type="character" w:customStyle="1" w:styleId="webofficeattributevalue1">
    <w:name w:val="webofficeattributevalue1"/>
    <w:basedOn w:val="a0"/>
    <w:rsid w:val="006E353F"/>
    <w:rPr>
      <w:rFonts w:ascii="open-sans" w:hAnsi="open-sans" w:hint="default"/>
      <w:strike w:val="0"/>
      <w:dstrike w:val="0"/>
      <w:color w:val="000000"/>
      <w:sz w:val="20"/>
      <w:szCs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986873">
      <w:bodyDiv w:val="1"/>
      <w:marLeft w:val="0"/>
      <w:marRight w:val="0"/>
      <w:marTop w:val="0"/>
      <w:marBottom w:val="0"/>
      <w:divBdr>
        <w:top w:val="none" w:sz="0" w:space="0" w:color="auto"/>
        <w:left w:val="none" w:sz="0" w:space="0" w:color="auto"/>
        <w:bottom w:val="none" w:sz="0" w:space="0" w:color="auto"/>
        <w:right w:val="none" w:sz="0" w:space="0" w:color="auto"/>
      </w:divBdr>
    </w:div>
    <w:div w:id="230774811">
      <w:bodyDiv w:val="1"/>
      <w:marLeft w:val="0"/>
      <w:marRight w:val="0"/>
      <w:marTop w:val="0"/>
      <w:marBottom w:val="0"/>
      <w:divBdr>
        <w:top w:val="none" w:sz="0" w:space="0" w:color="auto"/>
        <w:left w:val="none" w:sz="0" w:space="0" w:color="auto"/>
        <w:bottom w:val="none" w:sz="0" w:space="0" w:color="auto"/>
        <w:right w:val="none" w:sz="0" w:space="0" w:color="auto"/>
      </w:divBdr>
    </w:div>
    <w:div w:id="363212585">
      <w:bodyDiv w:val="1"/>
      <w:marLeft w:val="0"/>
      <w:marRight w:val="0"/>
      <w:marTop w:val="0"/>
      <w:marBottom w:val="0"/>
      <w:divBdr>
        <w:top w:val="none" w:sz="0" w:space="0" w:color="auto"/>
        <w:left w:val="none" w:sz="0" w:space="0" w:color="auto"/>
        <w:bottom w:val="none" w:sz="0" w:space="0" w:color="auto"/>
        <w:right w:val="none" w:sz="0" w:space="0" w:color="auto"/>
      </w:divBdr>
    </w:div>
    <w:div w:id="562722445">
      <w:bodyDiv w:val="1"/>
      <w:marLeft w:val="0"/>
      <w:marRight w:val="0"/>
      <w:marTop w:val="0"/>
      <w:marBottom w:val="0"/>
      <w:divBdr>
        <w:top w:val="none" w:sz="0" w:space="0" w:color="auto"/>
        <w:left w:val="none" w:sz="0" w:space="0" w:color="auto"/>
        <w:bottom w:val="none" w:sz="0" w:space="0" w:color="auto"/>
        <w:right w:val="none" w:sz="0" w:space="0" w:color="auto"/>
      </w:divBdr>
    </w:div>
    <w:div w:id="904484644">
      <w:bodyDiv w:val="1"/>
      <w:marLeft w:val="0"/>
      <w:marRight w:val="0"/>
      <w:marTop w:val="0"/>
      <w:marBottom w:val="0"/>
      <w:divBdr>
        <w:top w:val="none" w:sz="0" w:space="0" w:color="auto"/>
        <w:left w:val="none" w:sz="0" w:space="0" w:color="auto"/>
        <w:bottom w:val="none" w:sz="0" w:space="0" w:color="auto"/>
        <w:right w:val="none" w:sz="0" w:space="0" w:color="auto"/>
      </w:divBdr>
    </w:div>
    <w:div w:id="905451998">
      <w:bodyDiv w:val="1"/>
      <w:marLeft w:val="0"/>
      <w:marRight w:val="0"/>
      <w:marTop w:val="0"/>
      <w:marBottom w:val="0"/>
      <w:divBdr>
        <w:top w:val="none" w:sz="0" w:space="0" w:color="auto"/>
        <w:left w:val="none" w:sz="0" w:space="0" w:color="auto"/>
        <w:bottom w:val="none" w:sz="0" w:space="0" w:color="auto"/>
        <w:right w:val="none" w:sz="0" w:space="0" w:color="auto"/>
      </w:divBdr>
    </w:div>
    <w:div w:id="1596278539">
      <w:bodyDiv w:val="1"/>
      <w:marLeft w:val="0"/>
      <w:marRight w:val="0"/>
      <w:marTop w:val="0"/>
      <w:marBottom w:val="0"/>
      <w:divBdr>
        <w:top w:val="none" w:sz="0" w:space="0" w:color="auto"/>
        <w:left w:val="none" w:sz="0" w:space="0" w:color="auto"/>
        <w:bottom w:val="none" w:sz="0" w:space="0" w:color="auto"/>
        <w:right w:val="none" w:sz="0" w:space="0" w:color="auto"/>
      </w:divBdr>
    </w:div>
    <w:div w:id="2038390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main?base=LAW;n=26303;fld=134;dst=100168" TargetMode="External"/><Relationship Id="rId18" Type="http://schemas.openxmlformats.org/officeDocument/2006/relationships/header" Target="header1.xml"/><Relationship Id="rId26" Type="http://schemas.openxmlformats.org/officeDocument/2006/relationships/header" Target="header4.xml"/><Relationship Id="rId39" Type="http://schemas.openxmlformats.org/officeDocument/2006/relationships/footer" Target="footer8.xml"/><Relationship Id="rId3" Type="http://schemas.openxmlformats.org/officeDocument/2006/relationships/styles" Target="styles.xml"/><Relationship Id="rId21" Type="http://schemas.openxmlformats.org/officeDocument/2006/relationships/header" Target="header3.xml"/><Relationship Id="rId34" Type="http://schemas.openxmlformats.org/officeDocument/2006/relationships/header" Target="header7.xml"/><Relationship Id="rId42"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consultantplus://offline/main?base=LAW;n=26303;fld=134;dst=100168" TargetMode="External"/><Relationship Id="rId17" Type="http://schemas.openxmlformats.org/officeDocument/2006/relationships/hyperlink" Target="consultantplus://offline/ref=C00002FE28C3FEF6ADBCADED3AFB7CA81E554069A34D5358177CFCACB9B74EB7724F88F94FA726904048CA62561AX9K" TargetMode="External"/><Relationship Id="rId25" Type="http://schemas.openxmlformats.org/officeDocument/2006/relationships/image" Target="media/image3.gif"/><Relationship Id="rId33" Type="http://schemas.openxmlformats.org/officeDocument/2006/relationships/footer" Target="footer5.xml"/><Relationship Id="rId38"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yperlink" Target="consultantplus://offline/ref=C00002FE28C3FEF6ADBCADED3AFB7CA81E554069A34D5358177CFCACB9B74EB7724F88F94FA726904048CA62561AX9K" TargetMode="External"/><Relationship Id="rId20" Type="http://schemas.openxmlformats.org/officeDocument/2006/relationships/footer" Target="footer1.xml"/><Relationship Id="rId29" Type="http://schemas.openxmlformats.org/officeDocument/2006/relationships/footer" Target="footer4.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main?base=LAW;n=26303;fld=134;dst=100168" TargetMode="External"/><Relationship Id="rId24" Type="http://schemas.openxmlformats.org/officeDocument/2006/relationships/image" Target="media/image2.gif"/><Relationship Id="rId32" Type="http://schemas.openxmlformats.org/officeDocument/2006/relationships/header" Target="header6.xml"/><Relationship Id="rId37" Type="http://schemas.openxmlformats.org/officeDocument/2006/relationships/footer" Target="footer7.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C01B9FEC739BC74FB76999597096A3AF96B63BB69A214812C79BA67BF130A9568552BD165A86B4AC19D622543B273F4B9A9BC1D6BBE4xBFCN" TargetMode="External"/><Relationship Id="rId23" Type="http://schemas.openxmlformats.org/officeDocument/2006/relationships/image" Target="media/image1.gif"/><Relationship Id="rId28" Type="http://schemas.openxmlformats.org/officeDocument/2006/relationships/header" Target="header5.xml"/><Relationship Id="rId36" Type="http://schemas.openxmlformats.org/officeDocument/2006/relationships/header" Target="header8.xml"/><Relationship Id="rId10" Type="http://schemas.openxmlformats.org/officeDocument/2006/relationships/hyperlink" Target="consultantplus://offline/main?base=LAW;n=26303;fld=134;dst=100168" TargetMode="External"/><Relationship Id="rId19" Type="http://schemas.openxmlformats.org/officeDocument/2006/relationships/header" Target="header2.xml"/><Relationship Id="rId31" Type="http://schemas.openxmlformats.org/officeDocument/2006/relationships/image" Target="media/image5.emf"/><Relationship Id="rId4" Type="http://schemas.microsoft.com/office/2007/relationships/stylesWithEffects" Target="stylesWithEffects.xml"/><Relationship Id="rId9" Type="http://schemas.openxmlformats.org/officeDocument/2006/relationships/hyperlink" Target="consultantplus://offline/main?base=LAW;n=26303;fld=134;dst=100168" TargetMode="External"/><Relationship Id="rId14" Type="http://schemas.openxmlformats.org/officeDocument/2006/relationships/hyperlink" Target="consultantplus://offline/main?base=LAW;n=26303;fld=134;dst=100168" TargetMode="External"/><Relationship Id="rId22" Type="http://schemas.openxmlformats.org/officeDocument/2006/relationships/footer" Target="footer2.xml"/><Relationship Id="rId27" Type="http://schemas.openxmlformats.org/officeDocument/2006/relationships/footer" Target="footer3.xml"/><Relationship Id="rId30" Type="http://schemas.openxmlformats.org/officeDocument/2006/relationships/image" Target="media/image4.emf"/><Relationship Id="rId35"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9DE0E-C463-4CF3-BC9B-9C990F4BE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174</Pages>
  <Words>67923</Words>
  <Characters>387165</Characters>
  <Application>Microsoft Office Word</Application>
  <DocSecurity>0</DocSecurity>
  <Lines>3226</Lines>
  <Paragraphs>908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Ионочкин Илья Олегович</dc:creator>
  <cp:lastModifiedBy>Черноиванов Евгений Александрович</cp:lastModifiedBy>
  <cp:revision>3</cp:revision>
  <dcterms:created xsi:type="dcterms:W3CDTF">2020-04-13T05:48:00Z</dcterms:created>
  <dcterms:modified xsi:type="dcterms:W3CDTF">2020-05-27T13:57:00Z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SkalaukhaEA</vt:lpwstr>
  </property>
  <property fmtid="{D5CDD505-2E9C-101B-9397-08002B2CF9AE}" pid="3" name="CustomObjectId">
    <vt:lpwstr>0900005a86bfa711</vt:lpwstr>
  </property>
  <property fmtid="{D5CDD505-2E9C-101B-9397-08002B2CF9AE}" pid="4" name="CustomServerURL">
    <vt:lpwstr>http://asud.rosseti.ru/asud_hmrsk/doc-upload</vt:lpwstr>
  </property>
  <property fmtid="{D5CDD505-2E9C-101B-9397-08002B2CF9AE}" pid="5" name="CustomUserId">
    <vt:lpwstr>SkalaukhaEA</vt:lpwstr>
  </property>
  <property fmtid="{D5CDD505-2E9C-101B-9397-08002B2CF9AE}" pid="6" name="CustomObjectState">
    <vt:lpwstr>180939569</vt:lpwstr>
  </property>
  <property fmtid="{D5CDD505-2E9C-101B-9397-08002B2CF9AE}" pid="7" name="localFileProperties">
    <vt:lpwstr/>
  </property>
</Properties>
</file>