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792CFC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FC" w:rsidRDefault="00792CFC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FC" w:rsidRPr="0085654B" w:rsidRDefault="00792CFC" w:rsidP="0081719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817192">
              <w:rPr>
                <w:b/>
                <w:sz w:val="26"/>
                <w:szCs w:val="26"/>
                <w:lang w:val="en-US"/>
              </w:rPr>
              <w:t>_034</w:t>
            </w:r>
          </w:p>
        </w:tc>
      </w:tr>
      <w:tr w:rsidR="00792CFC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FC" w:rsidRDefault="00792CFC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FC" w:rsidRPr="00817192" w:rsidRDefault="00792CFC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817192">
              <w:rPr>
                <w:b/>
                <w:sz w:val="24"/>
                <w:szCs w:val="24"/>
                <w:lang w:val="en-US"/>
              </w:rPr>
              <w:t>2217940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3545"/>
        <w:gridCol w:w="2140"/>
      </w:tblGrid>
      <w:tr w:rsidR="00F66E4B" w:rsidRPr="002C0290" w:rsidTr="00623D73">
        <w:trPr>
          <w:gridAfter w:val="1"/>
          <w:wAfter w:w="2140" w:type="dxa"/>
          <w:trHeight w:val="3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E4B" w:rsidRPr="002C0290" w:rsidRDefault="00F66E4B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66E4B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E4B" w:rsidRPr="002C0290" w:rsidRDefault="00F66E4B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F66E4B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E4B" w:rsidRPr="002C0290" w:rsidRDefault="00F66E4B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F66E4B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E4B" w:rsidRPr="002C0290" w:rsidRDefault="00F66E4B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F66E4B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E4B" w:rsidRPr="002C0290" w:rsidRDefault="00F66E4B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F66E4B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E4B" w:rsidRPr="002C0290" w:rsidRDefault="00F66E4B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697DC5" w:rsidRDefault="0026453A" w:rsidP="00F66E4B">
      <w:pPr>
        <w:tabs>
          <w:tab w:val="right" w:pos="10207"/>
        </w:tabs>
        <w:spacing w:line="276" w:lineRule="auto"/>
        <w:ind w:right="-2"/>
        <w:jc w:val="right"/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9B4BB1">
        <w:rPr>
          <w:b/>
          <w:sz w:val="26"/>
          <w:szCs w:val="26"/>
        </w:rPr>
        <w:t>(</w:t>
      </w:r>
      <w:r w:rsidR="00F64FD7" w:rsidRPr="00B26248">
        <w:rPr>
          <w:b/>
          <w:sz w:val="26"/>
          <w:szCs w:val="26"/>
        </w:rPr>
        <w:t>Шайба пружинная 12мм</w:t>
      </w:r>
      <w:r w:rsidR="009B4BB1">
        <w:rPr>
          <w:b/>
          <w:sz w:val="26"/>
          <w:szCs w:val="26"/>
        </w:rPr>
        <w:t>)</w:t>
      </w:r>
      <w:r w:rsidR="00B26248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9B4BB1" w:rsidRDefault="009B4BB1" w:rsidP="009B4BB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B4BB1" w:rsidRDefault="009B4BB1" w:rsidP="009B4BB1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6402-70 «Шайбы пружинные. Технические условия».</w:t>
      </w:r>
    </w:p>
    <w:p w:rsidR="009B4BB1" w:rsidRDefault="009B4BB1" w:rsidP="009B4BB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B4BB1" w:rsidRDefault="009B4BB1" w:rsidP="009B4BB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B4BB1" w:rsidRDefault="009B4BB1" w:rsidP="009B4BB1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9B4BB1" w:rsidRDefault="009B4BB1" w:rsidP="009B4BB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B4BB1" w:rsidRDefault="009B4BB1" w:rsidP="009B4BB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B4BB1" w:rsidRDefault="009B4BB1" w:rsidP="009B4BB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B4BB1" w:rsidRDefault="009B4BB1" w:rsidP="009B4BB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B4BB1" w:rsidRDefault="009B4BB1" w:rsidP="009B4BB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9B4BB1" w:rsidRDefault="009B4BB1" w:rsidP="009B4BB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9B4BB1" w:rsidRDefault="009B4BB1" w:rsidP="009B4BB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F66E4B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B4BB1" w:rsidRDefault="009B4BB1" w:rsidP="009B4BB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9B4BB1" w:rsidRDefault="009B4BB1" w:rsidP="009B4BB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6402-70 «Шайбы пружинные. Технические условия»;</w:t>
      </w:r>
    </w:p>
    <w:p w:rsidR="009B4BB1" w:rsidRDefault="009B4BB1" w:rsidP="009B4BB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B4BB1" w:rsidRDefault="009B4BB1" w:rsidP="009B4BB1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9B4BB1" w:rsidRDefault="009B4BB1" w:rsidP="009B4BB1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B4BB1" w:rsidRDefault="009B4BB1" w:rsidP="009B4BB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9B4BB1" w:rsidRDefault="009B4BB1" w:rsidP="009B4BB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B4BB1" w:rsidRDefault="009B4BB1" w:rsidP="009B4BB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9B4BB1" w:rsidRDefault="009B4BB1" w:rsidP="009B4BB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9B4BB1" w:rsidRDefault="009B4BB1" w:rsidP="009B4BB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9B4BB1" w:rsidRDefault="009B4BB1" w:rsidP="009B4BB1">
      <w:pPr>
        <w:spacing w:line="276" w:lineRule="auto"/>
        <w:rPr>
          <w:sz w:val="24"/>
          <w:szCs w:val="24"/>
        </w:rPr>
      </w:pPr>
    </w:p>
    <w:p w:rsidR="009B4BB1" w:rsidRDefault="009B4BB1" w:rsidP="009B4BB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B4BB1" w:rsidRDefault="009B4BB1" w:rsidP="009B4B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B4BB1" w:rsidRDefault="009B4BB1" w:rsidP="009B4B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B4BB1" w:rsidRDefault="009B4BB1" w:rsidP="009B4BB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B4BB1" w:rsidRDefault="009B4BB1" w:rsidP="009B4B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B4BB1" w:rsidRDefault="009B4BB1" w:rsidP="009B4B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B4BB1" w:rsidRDefault="009B4BB1" w:rsidP="009B4BB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B4BB1" w:rsidRDefault="009B4BB1" w:rsidP="009B4B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9B4BB1" w:rsidRDefault="009B4BB1" w:rsidP="009B4B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B4BB1" w:rsidRDefault="009B4BB1" w:rsidP="009B4B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9B4BB1" w:rsidRDefault="009B4BB1" w:rsidP="009B4B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9B4BB1" w:rsidRDefault="009B4BB1" w:rsidP="009B4BB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9B4BB1" w:rsidRDefault="009B4BB1" w:rsidP="009B4BB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9B4BB1" w:rsidRDefault="009B4BB1" w:rsidP="009B4BB1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B4BB1" w:rsidRDefault="009B4BB1" w:rsidP="009B4B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F66E4B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9B4BB1" w:rsidRDefault="009B4BB1" w:rsidP="009B4BB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B4BB1" w:rsidRDefault="009B4BB1" w:rsidP="009B4BB1">
      <w:pPr>
        <w:rPr>
          <w:sz w:val="26"/>
          <w:szCs w:val="26"/>
        </w:rPr>
      </w:pPr>
    </w:p>
    <w:p w:rsidR="00F66E4B" w:rsidRDefault="00F66E4B" w:rsidP="009B4BB1">
      <w:pPr>
        <w:rPr>
          <w:sz w:val="26"/>
          <w:szCs w:val="26"/>
        </w:rPr>
      </w:pPr>
    </w:p>
    <w:p w:rsidR="00F66E4B" w:rsidRDefault="00F66E4B" w:rsidP="009B4BB1">
      <w:pPr>
        <w:rPr>
          <w:sz w:val="26"/>
          <w:szCs w:val="26"/>
        </w:rPr>
      </w:pPr>
    </w:p>
    <w:p w:rsidR="00F66E4B" w:rsidRDefault="00F66E4B" w:rsidP="009B4BB1">
      <w:pPr>
        <w:rPr>
          <w:sz w:val="26"/>
          <w:szCs w:val="26"/>
        </w:rPr>
      </w:pPr>
    </w:p>
    <w:p w:rsidR="00F66E4B" w:rsidRDefault="00F66E4B" w:rsidP="009B4BB1">
      <w:pPr>
        <w:rPr>
          <w:sz w:val="26"/>
          <w:szCs w:val="26"/>
        </w:rPr>
      </w:pPr>
    </w:p>
    <w:p w:rsidR="00F66E4B" w:rsidRDefault="00F66E4B" w:rsidP="009B4BB1">
      <w:pPr>
        <w:rPr>
          <w:sz w:val="26"/>
          <w:szCs w:val="26"/>
        </w:rPr>
      </w:pPr>
    </w:p>
    <w:p w:rsidR="00F66E4B" w:rsidRPr="007C78FC" w:rsidRDefault="00F66E4B" w:rsidP="00F66E4B">
      <w:pPr>
        <w:spacing w:after="240"/>
        <w:ind w:firstLine="0"/>
        <w:rPr>
          <w:b/>
          <w:sz w:val="26"/>
          <w:szCs w:val="26"/>
        </w:rPr>
      </w:pPr>
      <w:bookmarkStart w:id="1" w:name="_GoBack"/>
      <w:bookmarkEnd w:id="1"/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9B4BB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F2B" w:rsidRDefault="00D01F2B">
      <w:r>
        <w:separator/>
      </w:r>
    </w:p>
  </w:endnote>
  <w:endnote w:type="continuationSeparator" w:id="0">
    <w:p w:rsidR="00D01F2B" w:rsidRDefault="00D01F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F2B" w:rsidRDefault="00D01F2B">
      <w:r>
        <w:separator/>
      </w:r>
    </w:p>
  </w:footnote>
  <w:footnote w:type="continuationSeparator" w:id="0">
    <w:p w:rsidR="00D01F2B" w:rsidRDefault="00D01F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930B6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3B34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0714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15D6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1C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1FD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FC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008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192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B6F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08C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4BB1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987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248"/>
    <w:rsid w:val="00B26C59"/>
    <w:rsid w:val="00B301A4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F2B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72E6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FD7"/>
    <w:rsid w:val="00F651E4"/>
    <w:rsid w:val="00F6623F"/>
    <w:rsid w:val="00F66E4B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2A4E8-5009-4D22-9BC3-F54CB171894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52A64917-AEAA-4593-BDB2-6AB6F1B52D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A5CB31-30DE-480C-9A41-36798844A8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649C97-0932-4522-87A4-40768F234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2010-09-30T13:29:00Z</cp:lastPrinted>
  <dcterms:created xsi:type="dcterms:W3CDTF">2016-09-28T10:10:00Z</dcterms:created>
  <dcterms:modified xsi:type="dcterms:W3CDTF">2016-09-28T10:28:00Z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