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7476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Default="0077476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Pr="00482990" w:rsidRDefault="00774761" w:rsidP="0048299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562F3F">
              <w:rPr>
                <w:b/>
                <w:sz w:val="26"/>
                <w:szCs w:val="26"/>
              </w:rPr>
              <w:t>_03</w:t>
            </w:r>
            <w:r w:rsidR="00482990">
              <w:rPr>
                <w:b/>
                <w:sz w:val="26"/>
                <w:szCs w:val="26"/>
                <w:lang w:val="en-US"/>
              </w:rPr>
              <w:t>3</w:t>
            </w:r>
          </w:p>
        </w:tc>
      </w:tr>
      <w:tr w:rsidR="0077476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Default="0077476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Pr="00562F3F" w:rsidRDefault="00774761" w:rsidP="0048299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562F3F">
              <w:rPr>
                <w:b/>
                <w:sz w:val="24"/>
                <w:szCs w:val="24"/>
                <w:lang w:val="en-US"/>
              </w:rPr>
              <w:t>221793</w:t>
            </w:r>
            <w:r w:rsidR="00482990">
              <w:rPr>
                <w:b/>
                <w:sz w:val="24"/>
                <w:szCs w:val="24"/>
                <w:lang w:val="en-US"/>
              </w:rPr>
              <w:t>9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5685"/>
      </w:tblGrid>
      <w:tr w:rsidR="008A7FDA" w:rsidRPr="002C0290" w:rsidTr="00623D73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DA" w:rsidRPr="002C0290" w:rsidRDefault="008A7FD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8A7FDA" w:rsidRPr="002C0290" w:rsidTr="00623D73">
        <w:trPr>
          <w:trHeight w:val="34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DA" w:rsidRPr="002C0290" w:rsidRDefault="008A7FD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8A7FDA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DA" w:rsidRPr="002C0290" w:rsidRDefault="008A7FD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8A7FDA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DA" w:rsidRPr="002C0290" w:rsidRDefault="008A7FD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8A7FDA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DA" w:rsidRPr="002C0290" w:rsidRDefault="008A7FD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8A7FD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702D4">
        <w:rPr>
          <w:b/>
          <w:sz w:val="26"/>
          <w:szCs w:val="26"/>
        </w:rPr>
        <w:t>(</w:t>
      </w:r>
      <w:r w:rsidR="00B44F25" w:rsidRPr="00CD7EE3">
        <w:rPr>
          <w:b/>
          <w:sz w:val="26"/>
          <w:szCs w:val="26"/>
        </w:rPr>
        <w:t xml:space="preserve">Шайба пружинная </w:t>
      </w:r>
      <w:r w:rsidR="00482990" w:rsidRPr="00CD7EE3">
        <w:rPr>
          <w:b/>
          <w:sz w:val="26"/>
          <w:szCs w:val="26"/>
        </w:rPr>
        <w:t xml:space="preserve">10 </w:t>
      </w:r>
      <w:r w:rsidR="00B44F25" w:rsidRPr="00CD7EE3">
        <w:rPr>
          <w:b/>
          <w:sz w:val="26"/>
          <w:szCs w:val="26"/>
        </w:rPr>
        <w:t>мм</w:t>
      </w:r>
      <w:r w:rsidR="001702D4">
        <w:rPr>
          <w:b/>
          <w:sz w:val="26"/>
          <w:szCs w:val="26"/>
        </w:rPr>
        <w:t>)</w:t>
      </w:r>
      <w:r w:rsidR="00CD7EE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702D4" w:rsidRDefault="001702D4" w:rsidP="001702D4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6402-70 «Шайбы пружинные. Технические условия».</w:t>
      </w:r>
    </w:p>
    <w:p w:rsidR="001702D4" w:rsidRDefault="001702D4" w:rsidP="001702D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702D4" w:rsidRDefault="001702D4" w:rsidP="001702D4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1702D4" w:rsidRDefault="001702D4" w:rsidP="001702D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8A7FDA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702D4" w:rsidRDefault="001702D4" w:rsidP="001702D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1702D4" w:rsidRDefault="001702D4" w:rsidP="001702D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6402-70 «Шайбы пружинные. Технические условия»;</w:t>
      </w:r>
    </w:p>
    <w:p w:rsidR="001702D4" w:rsidRDefault="001702D4" w:rsidP="001702D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702D4" w:rsidRDefault="001702D4" w:rsidP="001702D4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1702D4" w:rsidRDefault="001702D4" w:rsidP="001702D4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702D4" w:rsidRDefault="001702D4" w:rsidP="001702D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702D4" w:rsidRDefault="001702D4" w:rsidP="001702D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702D4" w:rsidRDefault="001702D4" w:rsidP="001702D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702D4" w:rsidRDefault="001702D4" w:rsidP="001702D4">
      <w:pPr>
        <w:spacing w:line="276" w:lineRule="auto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702D4" w:rsidRDefault="001702D4" w:rsidP="001702D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702D4" w:rsidRDefault="001702D4" w:rsidP="001702D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8A7FDA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1702D4" w:rsidRDefault="001702D4" w:rsidP="001702D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702D4" w:rsidRDefault="001702D4" w:rsidP="001702D4">
      <w:pPr>
        <w:rPr>
          <w:sz w:val="26"/>
          <w:szCs w:val="26"/>
        </w:rPr>
      </w:pPr>
    </w:p>
    <w:p w:rsidR="008A7FDA" w:rsidRDefault="008A7FDA" w:rsidP="001702D4">
      <w:pPr>
        <w:rPr>
          <w:sz w:val="26"/>
          <w:szCs w:val="26"/>
        </w:rPr>
      </w:pPr>
    </w:p>
    <w:p w:rsidR="008A7FDA" w:rsidRDefault="008A7FDA" w:rsidP="001702D4">
      <w:pPr>
        <w:rPr>
          <w:sz w:val="26"/>
          <w:szCs w:val="26"/>
        </w:rPr>
      </w:pPr>
    </w:p>
    <w:p w:rsidR="008A7FDA" w:rsidRDefault="008A7FDA" w:rsidP="001702D4">
      <w:pPr>
        <w:rPr>
          <w:sz w:val="26"/>
          <w:szCs w:val="26"/>
        </w:rPr>
      </w:pPr>
    </w:p>
    <w:p w:rsidR="008A7FDA" w:rsidRDefault="008A7FDA" w:rsidP="001702D4">
      <w:pPr>
        <w:rPr>
          <w:sz w:val="26"/>
          <w:szCs w:val="26"/>
        </w:rPr>
      </w:pPr>
    </w:p>
    <w:p w:rsidR="001702D4" w:rsidRDefault="001702D4" w:rsidP="001702D4">
      <w:pPr>
        <w:rPr>
          <w:sz w:val="26"/>
          <w:szCs w:val="26"/>
        </w:rPr>
      </w:pPr>
    </w:p>
    <w:p w:rsidR="008A7FDA" w:rsidRPr="007C78FC" w:rsidRDefault="008A7FDA" w:rsidP="008A7FDA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1702D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012" w:rsidRDefault="004F1012">
      <w:r>
        <w:separator/>
      </w:r>
    </w:p>
  </w:endnote>
  <w:endnote w:type="continuationSeparator" w:id="0">
    <w:p w:rsidR="004F1012" w:rsidRDefault="004F1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012" w:rsidRDefault="004F1012">
      <w:r>
        <w:separator/>
      </w:r>
    </w:p>
  </w:footnote>
  <w:footnote w:type="continuationSeparator" w:id="0">
    <w:p w:rsidR="004F1012" w:rsidRDefault="004F10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305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0E12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02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2D4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473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698A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462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2990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1012"/>
    <w:rsid w:val="004F2C3D"/>
    <w:rsid w:val="004F4028"/>
    <w:rsid w:val="004F4E9E"/>
    <w:rsid w:val="004F517F"/>
    <w:rsid w:val="004F5C65"/>
    <w:rsid w:val="004F6968"/>
    <w:rsid w:val="004F6EF4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2F3F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468A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4761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43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A7FDA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3C47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0516"/>
    <w:rsid w:val="00B31336"/>
    <w:rsid w:val="00B3141F"/>
    <w:rsid w:val="00B322C8"/>
    <w:rsid w:val="00B37632"/>
    <w:rsid w:val="00B4184D"/>
    <w:rsid w:val="00B42BD5"/>
    <w:rsid w:val="00B43052"/>
    <w:rsid w:val="00B4318F"/>
    <w:rsid w:val="00B44F25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29F6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EE3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3D40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964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62ED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3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8A913-6887-43A4-8AA5-FA6A5141F8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60220D-8F01-41AB-82BA-AB10E872EE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C40EDC71-B863-4C42-8094-D14D7C5D9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3CB5B9-819B-43B4-9499-F5BA8D2F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2016-09-28T10:09:00Z</dcterms:created>
  <dcterms:modified xsi:type="dcterms:W3CDTF">2016-09-28T10:29:00Z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