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85654B" w:rsidRDefault="00774761" w:rsidP="00562F3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562F3F">
              <w:rPr>
                <w:b/>
                <w:sz w:val="26"/>
                <w:szCs w:val="26"/>
              </w:rPr>
              <w:t>_032</w:t>
            </w:r>
          </w:p>
        </w:tc>
      </w:tr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562F3F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62F3F">
              <w:rPr>
                <w:b/>
                <w:sz w:val="24"/>
                <w:szCs w:val="24"/>
                <w:lang w:val="en-US"/>
              </w:rPr>
              <w:t>2217938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5685"/>
      </w:tblGrid>
      <w:tr w:rsidR="00CE318C" w:rsidRPr="002C0290" w:rsidTr="00623D73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18C" w:rsidRPr="002C0290" w:rsidRDefault="00CE318C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CE318C" w:rsidRPr="002C0290" w:rsidTr="00623D73">
        <w:trPr>
          <w:trHeight w:val="34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18C" w:rsidRPr="002C0290" w:rsidRDefault="00CE318C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CE318C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18C" w:rsidRPr="002C0290" w:rsidRDefault="00CE318C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CE318C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18C" w:rsidRPr="002C0290" w:rsidRDefault="00CE318C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CE318C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18C" w:rsidRPr="002C0290" w:rsidRDefault="00CE318C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F16E6">
        <w:rPr>
          <w:b/>
          <w:sz w:val="26"/>
          <w:szCs w:val="26"/>
        </w:rPr>
        <w:t>(</w:t>
      </w:r>
      <w:r w:rsidR="00B44F25" w:rsidRPr="00714F6A">
        <w:rPr>
          <w:b/>
          <w:sz w:val="26"/>
          <w:szCs w:val="26"/>
        </w:rPr>
        <w:t>Шайба пружинная 8мм</w:t>
      </w:r>
      <w:r w:rsidR="003F16E6">
        <w:rPr>
          <w:b/>
          <w:sz w:val="26"/>
          <w:szCs w:val="26"/>
        </w:rPr>
        <w:t>)</w:t>
      </w:r>
      <w:r w:rsidR="00714F6A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F16E6" w:rsidRDefault="003F16E6" w:rsidP="003F16E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p w:rsidR="003F16E6" w:rsidRDefault="003F16E6" w:rsidP="003F16E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F16E6" w:rsidRDefault="003F16E6" w:rsidP="003F16E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3F16E6" w:rsidRDefault="003F16E6" w:rsidP="003F16E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CE318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F16E6" w:rsidRDefault="003F16E6" w:rsidP="003F16E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3F16E6" w:rsidRDefault="003F16E6" w:rsidP="003F16E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:rsidR="003F16E6" w:rsidRDefault="003F16E6" w:rsidP="003F16E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F16E6" w:rsidRDefault="003F16E6" w:rsidP="003F16E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F16E6" w:rsidRDefault="003F16E6" w:rsidP="003F16E6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F16E6" w:rsidRDefault="003F16E6" w:rsidP="003F16E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F16E6" w:rsidRDefault="003F16E6" w:rsidP="003F16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3F16E6" w:rsidRDefault="003F16E6" w:rsidP="003F16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F16E6" w:rsidRDefault="003F16E6" w:rsidP="003F16E6">
      <w:pPr>
        <w:spacing w:line="276" w:lineRule="auto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F16E6" w:rsidRDefault="003F16E6" w:rsidP="003F16E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F16E6" w:rsidRDefault="003F16E6" w:rsidP="003F16E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CE318C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3F16E6" w:rsidRDefault="003F16E6" w:rsidP="003F16E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16E6" w:rsidRDefault="003F16E6" w:rsidP="003F16E6">
      <w:pPr>
        <w:rPr>
          <w:sz w:val="26"/>
          <w:szCs w:val="26"/>
        </w:rPr>
      </w:pPr>
    </w:p>
    <w:p w:rsidR="00CE318C" w:rsidRDefault="00CE318C" w:rsidP="003F16E6">
      <w:pPr>
        <w:rPr>
          <w:sz w:val="26"/>
          <w:szCs w:val="26"/>
        </w:rPr>
      </w:pPr>
    </w:p>
    <w:p w:rsidR="00CE318C" w:rsidRDefault="00CE318C" w:rsidP="003F16E6">
      <w:pPr>
        <w:rPr>
          <w:sz w:val="26"/>
          <w:szCs w:val="26"/>
        </w:rPr>
      </w:pPr>
    </w:p>
    <w:p w:rsidR="00CE318C" w:rsidRDefault="00CE318C" w:rsidP="003F16E6">
      <w:pPr>
        <w:rPr>
          <w:sz w:val="26"/>
          <w:szCs w:val="26"/>
        </w:rPr>
      </w:pPr>
    </w:p>
    <w:p w:rsidR="003F16E6" w:rsidRDefault="003F16E6" w:rsidP="003F16E6">
      <w:pPr>
        <w:rPr>
          <w:sz w:val="26"/>
          <w:szCs w:val="26"/>
        </w:rPr>
      </w:pPr>
    </w:p>
    <w:p w:rsidR="00CE318C" w:rsidRPr="007C78FC" w:rsidRDefault="00CE318C" w:rsidP="00CE318C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3F16E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415" w:rsidRDefault="00816415">
      <w:r>
        <w:separator/>
      </w:r>
    </w:p>
  </w:endnote>
  <w:endnote w:type="continuationSeparator" w:id="0">
    <w:p w:rsidR="00816415" w:rsidRDefault="00816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415" w:rsidRDefault="00816415">
      <w:r>
        <w:separator/>
      </w:r>
    </w:p>
  </w:footnote>
  <w:footnote w:type="continuationSeparator" w:id="0">
    <w:p w:rsidR="00816415" w:rsidRDefault="00816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F397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75FA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473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462"/>
    <w:rsid w:val="003D644A"/>
    <w:rsid w:val="003D6545"/>
    <w:rsid w:val="003D7943"/>
    <w:rsid w:val="003D7B36"/>
    <w:rsid w:val="003D7B41"/>
    <w:rsid w:val="003E2BE8"/>
    <w:rsid w:val="003E7D01"/>
    <w:rsid w:val="003F138E"/>
    <w:rsid w:val="003F16E6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EF4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2F3F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468A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F6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4761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415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1F9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3C47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4F25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29F6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18C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394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3D4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97C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62ED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220D-8F01-41AB-82BA-AB10E872EE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928A913-6887-43A4-8AA5-FA6A5141F8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BF4746-CA40-4751-B4F8-F2F3F00D5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876B7A-8D57-4EA5-83C5-9BC2D921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2016-09-28T10:08:00Z</dcterms:created>
  <dcterms:modified xsi:type="dcterms:W3CDTF">2016-09-28T10:29:00Z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