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1575E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5E" w:rsidRDefault="00C1575E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5E" w:rsidRPr="0085654B" w:rsidRDefault="00C1575E" w:rsidP="00FF154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FF1544">
              <w:rPr>
                <w:b/>
                <w:sz w:val="26"/>
                <w:szCs w:val="26"/>
              </w:rPr>
              <w:t>_028</w:t>
            </w:r>
          </w:p>
        </w:tc>
      </w:tr>
      <w:tr w:rsidR="00C1575E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5E" w:rsidRDefault="00C1575E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5E" w:rsidRPr="00FF1544" w:rsidRDefault="00C1575E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FF1544">
              <w:rPr>
                <w:b/>
                <w:sz w:val="24"/>
                <w:szCs w:val="24"/>
                <w:lang w:val="en-US"/>
              </w:rPr>
              <w:t>2115199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5685"/>
      </w:tblGrid>
      <w:tr w:rsidR="0027652A" w:rsidRPr="002C0290" w:rsidTr="00623D73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52A" w:rsidRPr="002C0290" w:rsidRDefault="0027652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27652A" w:rsidRPr="002C0290" w:rsidTr="00623D73">
        <w:trPr>
          <w:trHeight w:val="34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52A" w:rsidRPr="002C0290" w:rsidRDefault="0027652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27652A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52A" w:rsidRPr="002C0290" w:rsidRDefault="0027652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27652A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52A" w:rsidRPr="002C0290" w:rsidRDefault="0027652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27652A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52A" w:rsidRPr="002C0290" w:rsidRDefault="0027652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 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505E2">
        <w:rPr>
          <w:b/>
          <w:sz w:val="26"/>
          <w:szCs w:val="26"/>
        </w:rPr>
        <w:t>(</w:t>
      </w:r>
      <w:r w:rsidR="008051E8" w:rsidRPr="00DD0056">
        <w:rPr>
          <w:b/>
          <w:sz w:val="26"/>
          <w:szCs w:val="26"/>
        </w:rPr>
        <w:t>Шайба плоская 6мм</w:t>
      </w:r>
      <w:r w:rsidR="009505E2">
        <w:rPr>
          <w:b/>
          <w:sz w:val="26"/>
          <w:szCs w:val="26"/>
        </w:rPr>
        <w:t>)</w:t>
      </w:r>
      <w:r w:rsidR="00DD0056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505E2" w:rsidRDefault="009505E2" w:rsidP="009505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505E2" w:rsidRDefault="009505E2" w:rsidP="009505E2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9505E2" w:rsidRDefault="009505E2" w:rsidP="009505E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505E2" w:rsidRDefault="009505E2" w:rsidP="009505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505E2" w:rsidRDefault="009505E2" w:rsidP="009505E2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505E2" w:rsidRDefault="009505E2" w:rsidP="009505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505E2" w:rsidRDefault="009505E2" w:rsidP="009505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505E2" w:rsidRDefault="009505E2" w:rsidP="009505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505E2" w:rsidRDefault="009505E2" w:rsidP="009505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505E2" w:rsidRDefault="009505E2" w:rsidP="009505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505E2" w:rsidRDefault="009505E2" w:rsidP="009505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9505E2" w:rsidRDefault="009505E2" w:rsidP="009505E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27652A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505E2" w:rsidRDefault="009505E2" w:rsidP="009505E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9505E2" w:rsidRDefault="009505E2" w:rsidP="009505E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9505E2" w:rsidRDefault="009505E2" w:rsidP="009505E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505E2" w:rsidRDefault="009505E2" w:rsidP="009505E2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505E2" w:rsidRDefault="009505E2" w:rsidP="009505E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505E2" w:rsidRDefault="009505E2" w:rsidP="009505E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505E2" w:rsidRDefault="009505E2" w:rsidP="009505E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505E2" w:rsidRDefault="009505E2" w:rsidP="009505E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505E2" w:rsidRDefault="009505E2" w:rsidP="009505E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505E2" w:rsidRDefault="009505E2" w:rsidP="009505E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505E2" w:rsidRDefault="009505E2" w:rsidP="009505E2">
      <w:pPr>
        <w:spacing w:line="276" w:lineRule="auto"/>
        <w:rPr>
          <w:sz w:val="24"/>
          <w:szCs w:val="24"/>
        </w:rPr>
      </w:pPr>
    </w:p>
    <w:p w:rsidR="009505E2" w:rsidRDefault="009505E2" w:rsidP="009505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505E2" w:rsidRDefault="009505E2" w:rsidP="009505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505E2" w:rsidRDefault="009505E2" w:rsidP="009505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505E2" w:rsidRDefault="009505E2" w:rsidP="009505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505E2" w:rsidRDefault="009505E2" w:rsidP="009505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505E2" w:rsidRDefault="009505E2" w:rsidP="009505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505E2" w:rsidRDefault="009505E2" w:rsidP="009505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505E2" w:rsidRDefault="009505E2" w:rsidP="009505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505E2" w:rsidRDefault="009505E2" w:rsidP="009505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505E2" w:rsidRDefault="009505E2" w:rsidP="009505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505E2" w:rsidRDefault="009505E2" w:rsidP="009505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505E2" w:rsidRDefault="009505E2" w:rsidP="009505E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505E2" w:rsidRDefault="009505E2" w:rsidP="009505E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505E2" w:rsidRDefault="009505E2" w:rsidP="009505E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505E2" w:rsidRDefault="009505E2" w:rsidP="009505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27652A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9505E2" w:rsidRDefault="009505E2" w:rsidP="009505E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505E2" w:rsidRDefault="009505E2" w:rsidP="009505E2">
      <w:pPr>
        <w:rPr>
          <w:sz w:val="26"/>
          <w:szCs w:val="26"/>
        </w:rPr>
      </w:pPr>
    </w:p>
    <w:p w:rsidR="0027652A" w:rsidRDefault="0027652A" w:rsidP="009505E2">
      <w:pPr>
        <w:rPr>
          <w:sz w:val="26"/>
          <w:szCs w:val="26"/>
        </w:rPr>
      </w:pPr>
    </w:p>
    <w:p w:rsidR="0027652A" w:rsidRDefault="0027652A" w:rsidP="009505E2">
      <w:pPr>
        <w:rPr>
          <w:sz w:val="26"/>
          <w:szCs w:val="26"/>
        </w:rPr>
      </w:pPr>
    </w:p>
    <w:p w:rsidR="0027652A" w:rsidRDefault="0027652A" w:rsidP="009505E2">
      <w:pPr>
        <w:rPr>
          <w:sz w:val="26"/>
          <w:szCs w:val="26"/>
        </w:rPr>
      </w:pPr>
    </w:p>
    <w:p w:rsidR="0027652A" w:rsidRDefault="0027652A" w:rsidP="009505E2">
      <w:pPr>
        <w:rPr>
          <w:sz w:val="26"/>
          <w:szCs w:val="26"/>
        </w:rPr>
      </w:pPr>
    </w:p>
    <w:p w:rsidR="009505E2" w:rsidRDefault="009505E2" w:rsidP="009505E2">
      <w:pPr>
        <w:rPr>
          <w:sz w:val="26"/>
          <w:szCs w:val="26"/>
        </w:rPr>
      </w:pPr>
    </w:p>
    <w:p w:rsidR="0027652A" w:rsidRPr="007C78FC" w:rsidRDefault="0027652A" w:rsidP="0027652A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9505E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44E" w:rsidRDefault="0084744E">
      <w:r>
        <w:separator/>
      </w:r>
    </w:p>
  </w:endnote>
  <w:endnote w:type="continuationSeparator" w:id="0">
    <w:p w:rsidR="0084744E" w:rsidRDefault="00847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44E" w:rsidRDefault="0084744E">
      <w:r>
        <w:separator/>
      </w:r>
    </w:p>
  </w:footnote>
  <w:footnote w:type="continuationSeparator" w:id="0">
    <w:p w:rsidR="0084744E" w:rsidRDefault="00847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F78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7652A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3FE9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1D3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5688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5A8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51E8"/>
    <w:rsid w:val="00811566"/>
    <w:rsid w:val="00812392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4E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9B3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412E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5E2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75E"/>
    <w:rsid w:val="00C15F03"/>
    <w:rsid w:val="00C15F94"/>
    <w:rsid w:val="00C16173"/>
    <w:rsid w:val="00C16448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CF7816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5A62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0056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35419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544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4D8CF-D375-452A-9AE1-DF40DA13C2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F4EF5B5-BF05-4B6A-9B24-B14E04AC56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3CC495-8CBF-495D-93A4-2A506A15D4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871BC-A7B1-47CC-BA74-DB24F2F85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2016-09-28T10:06:00Z</dcterms:created>
  <dcterms:modified xsi:type="dcterms:W3CDTF">2016-09-28T10:29:00Z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