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0714FA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714FA">
              <w:rPr>
                <w:b/>
                <w:sz w:val="26"/>
                <w:szCs w:val="26"/>
                <w:lang w:val="en-US"/>
              </w:rPr>
              <w:t>203B_009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714FA" w:rsidRDefault="001C61B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0714FA">
              <w:rPr>
                <w:b/>
                <w:sz w:val="26"/>
                <w:szCs w:val="26"/>
                <w:lang w:val="en-US"/>
              </w:rPr>
              <w:t>2114951</w:t>
            </w:r>
            <w:r w:rsidR="0055375D" w:rsidRPr="000714FA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4E1784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784" w:rsidRPr="002C0290" w:rsidRDefault="004E1784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1784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784" w:rsidRPr="002C0290" w:rsidRDefault="004E178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E1784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784" w:rsidRPr="002C0290" w:rsidRDefault="004E178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E178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784" w:rsidRPr="002C0290" w:rsidRDefault="004E178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4E178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784" w:rsidRPr="002C0290" w:rsidRDefault="004E1784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E178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784" w:rsidRPr="002C0290" w:rsidRDefault="004E1784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4E178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64B65">
        <w:rPr>
          <w:b/>
          <w:sz w:val="26"/>
          <w:szCs w:val="26"/>
        </w:rPr>
        <w:t>(</w:t>
      </w:r>
      <w:r w:rsidR="001C61B7" w:rsidRPr="00D419AB">
        <w:rPr>
          <w:b/>
          <w:sz w:val="26"/>
          <w:szCs w:val="26"/>
        </w:rPr>
        <w:t>Шайба плоская 16мм</w:t>
      </w:r>
      <w:r w:rsidR="00164B65">
        <w:rPr>
          <w:b/>
          <w:sz w:val="26"/>
          <w:szCs w:val="26"/>
        </w:rPr>
        <w:t>)</w:t>
      </w:r>
      <w:r w:rsidR="00D419AB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64B65" w:rsidRDefault="00164B65" w:rsidP="00164B6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164B65" w:rsidRDefault="00164B65" w:rsidP="00164B6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64B65" w:rsidRDefault="00164B65" w:rsidP="00164B6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64B65" w:rsidRDefault="00164B65" w:rsidP="00164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64B65" w:rsidRDefault="00164B65" w:rsidP="00164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4E178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64B65" w:rsidRDefault="00164B65" w:rsidP="00164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64B65" w:rsidRDefault="00164B65" w:rsidP="00164B6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164B65" w:rsidRDefault="00164B65" w:rsidP="00164B6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64B65" w:rsidRDefault="00164B65" w:rsidP="00164B6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64B65" w:rsidRDefault="00164B65" w:rsidP="00164B6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64B65" w:rsidRDefault="00164B65" w:rsidP="00164B6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64B65" w:rsidRDefault="00164B65" w:rsidP="00164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64B65" w:rsidRDefault="00164B65" w:rsidP="00164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64B65" w:rsidRDefault="00164B65" w:rsidP="00164B65">
      <w:pPr>
        <w:spacing w:line="276" w:lineRule="auto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64B65" w:rsidRDefault="00164B65" w:rsidP="00164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64B65" w:rsidRDefault="00164B65" w:rsidP="00164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64B65" w:rsidRDefault="00164B65" w:rsidP="00164B6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64B65" w:rsidRDefault="00164B65" w:rsidP="00164B6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64B65" w:rsidRDefault="00164B65" w:rsidP="00164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4E1784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164B65" w:rsidRDefault="00164B65" w:rsidP="00164B6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4B65" w:rsidRDefault="00164B65" w:rsidP="00164B65">
      <w:pPr>
        <w:rPr>
          <w:sz w:val="26"/>
          <w:szCs w:val="26"/>
        </w:rPr>
      </w:pPr>
    </w:p>
    <w:p w:rsidR="00164B65" w:rsidRDefault="00164B65" w:rsidP="00164B65">
      <w:pPr>
        <w:rPr>
          <w:sz w:val="26"/>
          <w:szCs w:val="26"/>
        </w:rPr>
      </w:pPr>
    </w:p>
    <w:p w:rsidR="004E1784" w:rsidRDefault="004E1784" w:rsidP="00164B65">
      <w:pPr>
        <w:rPr>
          <w:sz w:val="26"/>
          <w:szCs w:val="26"/>
        </w:rPr>
      </w:pPr>
    </w:p>
    <w:p w:rsidR="004E1784" w:rsidRDefault="004E1784" w:rsidP="00164B65">
      <w:pPr>
        <w:rPr>
          <w:sz w:val="26"/>
          <w:szCs w:val="26"/>
        </w:rPr>
      </w:pPr>
    </w:p>
    <w:p w:rsidR="004E1784" w:rsidRDefault="004E1784" w:rsidP="00164B65">
      <w:pPr>
        <w:rPr>
          <w:sz w:val="26"/>
          <w:szCs w:val="26"/>
        </w:rPr>
      </w:pPr>
    </w:p>
    <w:p w:rsidR="004E1784" w:rsidRDefault="004E1784" w:rsidP="00164B65">
      <w:pPr>
        <w:rPr>
          <w:sz w:val="26"/>
          <w:szCs w:val="26"/>
        </w:rPr>
      </w:pPr>
    </w:p>
    <w:p w:rsidR="004E1784" w:rsidRPr="007C78FC" w:rsidRDefault="004E1784" w:rsidP="004E1784">
      <w:pPr>
        <w:spacing w:after="240"/>
        <w:ind w:firstLine="0"/>
        <w:rPr>
          <w:b/>
          <w:sz w:val="26"/>
          <w:szCs w:val="26"/>
        </w:rPr>
      </w:pPr>
      <w:bookmarkStart w:id="2" w:name="_GoBack"/>
      <w:bookmarkEnd w:id="2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4E1784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114" w:rsidRDefault="001F4114">
      <w:r>
        <w:separator/>
      </w:r>
    </w:p>
  </w:endnote>
  <w:endnote w:type="continuationSeparator" w:id="0">
    <w:p w:rsidR="001F4114" w:rsidRDefault="001F4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114" w:rsidRDefault="001F4114">
      <w:r>
        <w:separator/>
      </w:r>
    </w:p>
  </w:footnote>
  <w:footnote w:type="continuationSeparator" w:id="0">
    <w:p w:rsidR="001F4114" w:rsidRDefault="001F4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95F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1B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4FA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4B65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1B7"/>
    <w:rsid w:val="001C645E"/>
    <w:rsid w:val="001C7B18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11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84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FA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FD0"/>
    <w:rsid w:val="00C223DA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188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19AB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5F31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5E7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114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F8056-D64E-4231-ADEB-6897B7955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421D3-3610-46CA-8608-F34E16648A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907A798-DF9A-4056-9E62-68D38F9C6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9FE99-CCCB-4DA7-9D21-71453AB4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2016-09-28T10:04:00Z</dcterms:created>
  <dcterms:modified xsi:type="dcterms:W3CDTF">2016-09-28T10:30:00Z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