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31040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605A3B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05A3B">
              <w:rPr>
                <w:b/>
                <w:sz w:val="26"/>
                <w:szCs w:val="26"/>
                <w:lang w:val="en-US"/>
              </w:rPr>
              <w:t>203B_225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605A3B" w:rsidRDefault="0030282B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605A3B">
              <w:rPr>
                <w:b/>
                <w:sz w:val="26"/>
                <w:szCs w:val="26"/>
                <w:lang w:val="en-US"/>
              </w:rPr>
              <w:t>2084746</w:t>
            </w:r>
            <w:r w:rsidR="0055375D" w:rsidRPr="00605A3B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310404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404" w:rsidRPr="002C0290" w:rsidRDefault="00310404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10404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404" w:rsidRPr="002C0290" w:rsidRDefault="00310404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310404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404" w:rsidRPr="002C0290" w:rsidRDefault="00310404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310404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404" w:rsidRPr="002C0290" w:rsidRDefault="00310404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10404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404" w:rsidRPr="002C0290" w:rsidRDefault="00310404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310404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404" w:rsidRPr="002C0290" w:rsidRDefault="00310404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31040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A3D2A">
        <w:rPr>
          <w:b/>
          <w:sz w:val="26"/>
          <w:szCs w:val="26"/>
        </w:rPr>
        <w:t>(</w:t>
      </w:r>
      <w:r w:rsidR="0030282B" w:rsidRPr="00583F44">
        <w:rPr>
          <w:b/>
          <w:sz w:val="26"/>
          <w:szCs w:val="26"/>
        </w:rPr>
        <w:t>Шайба плоская 12мм оцинкованная</w:t>
      </w:r>
      <w:r w:rsidR="00EA3D2A">
        <w:rPr>
          <w:b/>
          <w:sz w:val="26"/>
          <w:szCs w:val="26"/>
        </w:rPr>
        <w:t>)</w:t>
      </w:r>
      <w:r w:rsidR="00583F4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A3D2A" w:rsidRDefault="00EA3D2A" w:rsidP="00EA3D2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A3D2A" w:rsidRDefault="00EA3D2A" w:rsidP="00EA3D2A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EA3D2A" w:rsidRDefault="00EA3D2A" w:rsidP="00EA3D2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A3D2A" w:rsidRDefault="00EA3D2A" w:rsidP="00EA3D2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A3D2A" w:rsidRDefault="00EA3D2A" w:rsidP="00EA3D2A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A3D2A" w:rsidRDefault="00EA3D2A" w:rsidP="00EA3D2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A3D2A" w:rsidRDefault="00EA3D2A" w:rsidP="00EA3D2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A3D2A" w:rsidRDefault="00EA3D2A" w:rsidP="00EA3D2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A3D2A" w:rsidRDefault="00EA3D2A" w:rsidP="00EA3D2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A3D2A" w:rsidRDefault="00EA3D2A" w:rsidP="00EA3D2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A3D2A" w:rsidRDefault="00EA3D2A" w:rsidP="00EA3D2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EA3D2A" w:rsidRDefault="00EA3D2A" w:rsidP="00EA3D2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31040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A3D2A" w:rsidRDefault="00EA3D2A" w:rsidP="00EA3D2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EA3D2A" w:rsidRDefault="00EA3D2A" w:rsidP="00EA3D2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EA3D2A" w:rsidRDefault="00EA3D2A" w:rsidP="00EA3D2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A3D2A" w:rsidRDefault="00EA3D2A" w:rsidP="00EA3D2A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EA3D2A" w:rsidRDefault="00EA3D2A" w:rsidP="00EA3D2A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A3D2A" w:rsidRDefault="00EA3D2A" w:rsidP="00EA3D2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A3D2A" w:rsidRDefault="00EA3D2A" w:rsidP="00EA3D2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A3D2A" w:rsidRDefault="00EA3D2A" w:rsidP="00EA3D2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A3D2A" w:rsidRDefault="00EA3D2A" w:rsidP="00EA3D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EA3D2A" w:rsidRDefault="00EA3D2A" w:rsidP="00EA3D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A3D2A" w:rsidRDefault="00EA3D2A" w:rsidP="00EA3D2A">
      <w:pPr>
        <w:spacing w:line="276" w:lineRule="auto"/>
        <w:rPr>
          <w:sz w:val="24"/>
          <w:szCs w:val="24"/>
        </w:rPr>
      </w:pPr>
    </w:p>
    <w:p w:rsidR="00EA3D2A" w:rsidRDefault="00EA3D2A" w:rsidP="00EA3D2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A3D2A" w:rsidRDefault="00EA3D2A" w:rsidP="00EA3D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A3D2A" w:rsidRDefault="00EA3D2A" w:rsidP="00EA3D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A3D2A" w:rsidRDefault="00EA3D2A" w:rsidP="00EA3D2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A3D2A" w:rsidRDefault="00EA3D2A" w:rsidP="00EA3D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A3D2A" w:rsidRDefault="00EA3D2A" w:rsidP="00EA3D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A3D2A" w:rsidRDefault="00EA3D2A" w:rsidP="00EA3D2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A3D2A" w:rsidRDefault="00EA3D2A" w:rsidP="00EA3D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A3D2A" w:rsidRDefault="00EA3D2A" w:rsidP="00EA3D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A3D2A" w:rsidRDefault="00EA3D2A" w:rsidP="00EA3D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A3D2A" w:rsidRDefault="00EA3D2A" w:rsidP="00EA3D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A3D2A" w:rsidRDefault="00EA3D2A" w:rsidP="00EA3D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A3D2A" w:rsidRDefault="00EA3D2A" w:rsidP="00EA3D2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A3D2A" w:rsidRDefault="00EA3D2A" w:rsidP="00EA3D2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A3D2A" w:rsidRDefault="00EA3D2A" w:rsidP="00EA3D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310404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EA3D2A" w:rsidRDefault="00EA3D2A" w:rsidP="00EA3D2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A3D2A" w:rsidRDefault="00EA3D2A" w:rsidP="00EA3D2A">
      <w:pPr>
        <w:rPr>
          <w:sz w:val="26"/>
          <w:szCs w:val="26"/>
        </w:rPr>
      </w:pPr>
    </w:p>
    <w:p w:rsidR="00310404" w:rsidRDefault="00310404" w:rsidP="00EA3D2A">
      <w:pPr>
        <w:rPr>
          <w:sz w:val="26"/>
          <w:szCs w:val="26"/>
        </w:rPr>
      </w:pPr>
    </w:p>
    <w:p w:rsidR="00310404" w:rsidRDefault="00310404" w:rsidP="00EA3D2A">
      <w:pPr>
        <w:rPr>
          <w:sz w:val="26"/>
          <w:szCs w:val="26"/>
        </w:rPr>
      </w:pPr>
    </w:p>
    <w:p w:rsidR="00310404" w:rsidRDefault="00310404" w:rsidP="00EA3D2A">
      <w:pPr>
        <w:rPr>
          <w:sz w:val="26"/>
          <w:szCs w:val="26"/>
        </w:rPr>
      </w:pPr>
    </w:p>
    <w:p w:rsidR="00310404" w:rsidRDefault="00310404" w:rsidP="00EA3D2A">
      <w:pPr>
        <w:rPr>
          <w:sz w:val="26"/>
          <w:szCs w:val="26"/>
        </w:rPr>
      </w:pPr>
    </w:p>
    <w:p w:rsidR="00EA3D2A" w:rsidRDefault="00EA3D2A" w:rsidP="00EA3D2A">
      <w:pPr>
        <w:rPr>
          <w:sz w:val="26"/>
          <w:szCs w:val="26"/>
        </w:rPr>
      </w:pPr>
    </w:p>
    <w:p w:rsidR="00310404" w:rsidRPr="007C78FC" w:rsidRDefault="00310404" w:rsidP="00310404">
      <w:pPr>
        <w:spacing w:after="240"/>
        <w:ind w:firstLine="0"/>
        <w:rPr>
          <w:b/>
          <w:sz w:val="26"/>
          <w:szCs w:val="26"/>
        </w:rPr>
      </w:pPr>
      <w:bookmarkStart w:id="2" w:name="_GoBack"/>
      <w:bookmarkEnd w:id="2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EA3D2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4E8" w:rsidRDefault="00B904E8">
      <w:r>
        <w:separator/>
      </w:r>
    </w:p>
  </w:endnote>
  <w:endnote w:type="continuationSeparator" w:id="0">
    <w:p w:rsidR="00B904E8" w:rsidRDefault="00B90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4E8" w:rsidRDefault="00B904E8">
      <w:r>
        <w:separator/>
      </w:r>
    </w:p>
  </w:footnote>
  <w:footnote w:type="continuationSeparator" w:id="0">
    <w:p w:rsidR="00B904E8" w:rsidRDefault="00B90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FA49E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82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292D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82B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404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57C3"/>
    <w:rsid w:val="00577D10"/>
    <w:rsid w:val="00577F93"/>
    <w:rsid w:val="0058183F"/>
    <w:rsid w:val="005818D1"/>
    <w:rsid w:val="00581AE8"/>
    <w:rsid w:val="00581D2D"/>
    <w:rsid w:val="00582A6B"/>
    <w:rsid w:val="005836CD"/>
    <w:rsid w:val="00583F44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383D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07D"/>
    <w:rsid w:val="005F7A1F"/>
    <w:rsid w:val="006001C9"/>
    <w:rsid w:val="006004FC"/>
    <w:rsid w:val="00602410"/>
    <w:rsid w:val="006033B0"/>
    <w:rsid w:val="0060420B"/>
    <w:rsid w:val="00605A3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559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04E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377D0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3D2A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9E8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3EA55-9F8E-4E85-BF00-4CA079EFB9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ADC765-D2F7-427F-B310-6A4AF08177C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A6C2B8E-530D-4A42-8E91-831C71DB0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350ABF-279B-44BD-B551-B034AD953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2016-09-28T10:03:00Z</dcterms:created>
  <dcterms:modified xsi:type="dcterms:W3CDTF">2016-09-28T10:30:00Z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