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55375D" w:rsidRPr="0011603A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11603A" w:rsidRDefault="005C3D60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5C3D60">
              <w:rPr>
                <w:b/>
                <w:sz w:val="26"/>
                <w:szCs w:val="26"/>
                <w:lang w:val="en-US"/>
              </w:rPr>
              <w:t>203B_120</w:t>
            </w:r>
          </w:p>
        </w:tc>
      </w:tr>
      <w:tr w:rsidR="0055375D" w:rsidRPr="00C44B8B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5C3D60" w:rsidRDefault="00080883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0" w:name="Поле1"/>
            <w:r w:rsidRPr="005C3D60">
              <w:rPr>
                <w:b/>
                <w:sz w:val="26"/>
                <w:szCs w:val="26"/>
                <w:lang w:val="en-US"/>
              </w:rPr>
              <w:t>2076817</w:t>
            </w:r>
            <w:r w:rsidR="0055375D" w:rsidRPr="005C3D60">
              <w:rPr>
                <w:b/>
                <w:sz w:val="26"/>
                <w:szCs w:val="26"/>
                <w:lang w:val="en-US"/>
              </w:rPr>
              <w:t xml:space="preserve">              </w:t>
            </w:r>
            <w:bookmarkEnd w:id="0"/>
          </w:p>
        </w:tc>
      </w:tr>
    </w:tbl>
    <w:tbl>
      <w:tblPr>
        <w:tblW w:w="5685" w:type="dxa"/>
        <w:tblInd w:w="93" w:type="dxa"/>
        <w:tblLook w:val="04A0"/>
      </w:tblPr>
      <w:tblGrid>
        <w:gridCol w:w="3545"/>
        <w:gridCol w:w="2140"/>
      </w:tblGrid>
      <w:tr w:rsidR="000C04A6" w:rsidRPr="002C0290" w:rsidTr="00623D73">
        <w:trPr>
          <w:gridAfter w:val="1"/>
          <w:wAfter w:w="2140" w:type="dxa"/>
          <w:trHeight w:val="36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4A6" w:rsidRPr="002C0290" w:rsidRDefault="000C04A6" w:rsidP="00623D7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0C04A6" w:rsidRPr="002C0290" w:rsidTr="00623D73">
        <w:trPr>
          <w:trHeight w:val="36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4A6" w:rsidRPr="002C0290" w:rsidRDefault="000C04A6" w:rsidP="00623D7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Первый заместитель директора-</w:t>
            </w:r>
          </w:p>
        </w:tc>
      </w:tr>
      <w:tr w:rsidR="000C04A6" w:rsidRPr="002C0290" w:rsidTr="00623D73">
        <w:trPr>
          <w:trHeight w:val="345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4A6" w:rsidRPr="002C0290" w:rsidRDefault="000C04A6" w:rsidP="00623D7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главный инженер филиала</w:t>
            </w:r>
          </w:p>
        </w:tc>
      </w:tr>
      <w:tr w:rsidR="000C04A6" w:rsidRPr="002C0290" w:rsidTr="00623D73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4A6" w:rsidRPr="002C0290" w:rsidRDefault="000C04A6" w:rsidP="00623D7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ПАО «МРСК Центра» «</w:t>
            </w:r>
            <w:proofErr w:type="spellStart"/>
            <w:r>
              <w:rPr>
                <w:color w:val="000000"/>
                <w:sz w:val="26"/>
                <w:szCs w:val="26"/>
              </w:rPr>
              <w:t>Воронежэнерго</w:t>
            </w:r>
            <w:proofErr w:type="spellEnd"/>
            <w:r>
              <w:rPr>
                <w:color w:val="000000"/>
                <w:sz w:val="26"/>
                <w:szCs w:val="26"/>
              </w:rPr>
              <w:t>»</w:t>
            </w:r>
          </w:p>
        </w:tc>
      </w:tr>
      <w:tr w:rsidR="000C04A6" w:rsidRPr="002C0290" w:rsidTr="00623D73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4A6" w:rsidRPr="002C0290" w:rsidRDefault="000C04A6" w:rsidP="00623D73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__________________ /</w:t>
            </w:r>
            <w:r>
              <w:rPr>
                <w:color w:val="000000"/>
                <w:sz w:val="26"/>
                <w:szCs w:val="26"/>
              </w:rPr>
              <w:t>Антонов В.А.</w:t>
            </w:r>
          </w:p>
        </w:tc>
      </w:tr>
      <w:tr w:rsidR="000C04A6" w:rsidRPr="002C0290" w:rsidTr="00623D73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4A6" w:rsidRPr="002C0290" w:rsidRDefault="000C04A6" w:rsidP="00623D73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“____” _________________ 20____ г</w:t>
            </w:r>
          </w:p>
        </w:tc>
      </w:tr>
    </w:tbl>
    <w:p w:rsidR="001F5706" w:rsidRPr="00697DC5" w:rsidRDefault="0026453A" w:rsidP="000C04A6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</w:r>
    </w:p>
    <w:p w:rsidR="0026453A" w:rsidRPr="00697DC5" w:rsidRDefault="0026453A" w:rsidP="0026453A"/>
    <w:p w:rsidR="0026453A" w:rsidRPr="00697DC5" w:rsidRDefault="0026453A" w:rsidP="0026453A"/>
    <w:p w:rsidR="004F6968" w:rsidRPr="00994E81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697DC5">
        <w:t xml:space="preserve">ТЕХНИЧЕСКОЕ </w:t>
      </w:r>
      <w:r w:rsidRPr="00994E81">
        <w:t>ЗАДАНИЕ</w:t>
      </w:r>
    </w:p>
    <w:p w:rsidR="004F6968" w:rsidRPr="00580733" w:rsidRDefault="004F6968" w:rsidP="00580733">
      <w:pPr>
        <w:ind w:firstLine="0"/>
        <w:jc w:val="center"/>
        <w:rPr>
          <w:b/>
          <w:sz w:val="26"/>
          <w:szCs w:val="26"/>
          <w:u w:val="single"/>
        </w:rPr>
      </w:pPr>
      <w:r w:rsidRPr="00994E81">
        <w:rPr>
          <w:b/>
          <w:sz w:val="26"/>
          <w:szCs w:val="26"/>
        </w:rPr>
        <w:t xml:space="preserve">на </w:t>
      </w:r>
      <w:r w:rsidR="00612811" w:rsidRPr="00994E81">
        <w:rPr>
          <w:b/>
          <w:sz w:val="26"/>
          <w:szCs w:val="26"/>
        </w:rPr>
        <w:t xml:space="preserve">поставку </w:t>
      </w:r>
      <w:r w:rsidR="007F4188" w:rsidRPr="00994E81">
        <w:rPr>
          <w:b/>
          <w:sz w:val="26"/>
          <w:szCs w:val="26"/>
        </w:rPr>
        <w:t>метизов</w:t>
      </w:r>
      <w:r w:rsidR="00953DD9" w:rsidRPr="00994E81">
        <w:rPr>
          <w:b/>
          <w:sz w:val="26"/>
          <w:szCs w:val="26"/>
        </w:rPr>
        <w:t xml:space="preserve"> </w:t>
      </w:r>
      <w:r w:rsidR="00922BB9">
        <w:rPr>
          <w:b/>
          <w:sz w:val="26"/>
          <w:szCs w:val="26"/>
        </w:rPr>
        <w:t>(</w:t>
      </w:r>
      <w:r w:rsidR="00580733" w:rsidRPr="00994E81">
        <w:rPr>
          <w:b/>
          <w:sz w:val="26"/>
          <w:szCs w:val="26"/>
        </w:rPr>
        <w:t xml:space="preserve">Шайба </w:t>
      </w:r>
      <w:r w:rsidR="00922BB9">
        <w:rPr>
          <w:b/>
          <w:sz w:val="26"/>
          <w:szCs w:val="26"/>
        </w:rPr>
        <w:t>М</w:t>
      </w:r>
      <w:r w:rsidR="00080883" w:rsidRPr="00994E81">
        <w:rPr>
          <w:b/>
          <w:sz w:val="26"/>
          <w:szCs w:val="26"/>
        </w:rPr>
        <w:t>16 3.407.5-141-75</w:t>
      </w:r>
      <w:r w:rsidR="00922BB9">
        <w:rPr>
          <w:b/>
          <w:sz w:val="26"/>
          <w:szCs w:val="26"/>
        </w:rPr>
        <w:t>)</w:t>
      </w:r>
      <w:r w:rsidR="00994E81">
        <w:rPr>
          <w:b/>
          <w:sz w:val="26"/>
          <w:szCs w:val="26"/>
        </w:rPr>
        <w:t>.</w:t>
      </w:r>
      <w:r w:rsidR="00232E4A" w:rsidRPr="00697DC5">
        <w:rPr>
          <w:b/>
          <w:sz w:val="26"/>
          <w:szCs w:val="26"/>
        </w:rPr>
        <w:t xml:space="preserve"> </w:t>
      </w:r>
      <w:r w:rsidR="009C0389" w:rsidRPr="00697DC5">
        <w:rPr>
          <w:b/>
          <w:sz w:val="26"/>
          <w:szCs w:val="26"/>
        </w:rPr>
        <w:t xml:space="preserve">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922BB9" w:rsidRDefault="00922BB9" w:rsidP="00922BB9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bookmarkStart w:id="2" w:name="_GoBack"/>
      <w:r>
        <w:rPr>
          <w:b/>
          <w:bCs/>
          <w:sz w:val="26"/>
          <w:szCs w:val="26"/>
        </w:rPr>
        <w:t>Технические требования к продукции.</w:t>
      </w:r>
    </w:p>
    <w:p w:rsidR="00922BB9" w:rsidRDefault="00922BB9" w:rsidP="00922BB9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 xml:space="preserve">Технические требования и характеристики метизов должны соответствовать параметрам: </w:t>
      </w:r>
      <w:r w:rsidRPr="00922BB9">
        <w:rPr>
          <w:sz w:val="24"/>
          <w:szCs w:val="24"/>
        </w:rPr>
        <w:t>Чертеж</w:t>
      </w:r>
      <w:r>
        <w:rPr>
          <w:sz w:val="24"/>
          <w:szCs w:val="24"/>
        </w:rPr>
        <w:t>а</w:t>
      </w:r>
      <w:r w:rsidRPr="00922BB9">
        <w:rPr>
          <w:sz w:val="24"/>
          <w:szCs w:val="24"/>
        </w:rPr>
        <w:t xml:space="preserve"> 3.407.5-141-75</w:t>
      </w:r>
      <w:r>
        <w:rPr>
          <w:sz w:val="24"/>
          <w:szCs w:val="24"/>
        </w:rPr>
        <w:t>, ГОСТ 6958-78 «Шайбы увеличенные. Классы точности</w:t>
      </w:r>
      <w:proofErr w:type="gramStart"/>
      <w:r>
        <w:rPr>
          <w:sz w:val="24"/>
          <w:szCs w:val="24"/>
        </w:rPr>
        <w:t xml:space="preserve"> А</w:t>
      </w:r>
      <w:proofErr w:type="gramEnd"/>
      <w:r>
        <w:rPr>
          <w:sz w:val="24"/>
          <w:szCs w:val="24"/>
        </w:rPr>
        <w:t xml:space="preserve"> и С. Технические условия».</w:t>
      </w:r>
    </w:p>
    <w:p w:rsidR="00922BB9" w:rsidRDefault="00922BB9" w:rsidP="00922BB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922BB9" w:rsidRDefault="00922BB9" w:rsidP="00922BB9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922BB9" w:rsidRDefault="00922BB9" w:rsidP="00922BB9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922BB9" w:rsidRDefault="00922BB9" w:rsidP="00922BB9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922BB9" w:rsidRDefault="00922BB9" w:rsidP="00922BB9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922BB9" w:rsidRDefault="00922BB9" w:rsidP="00922BB9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922BB9" w:rsidRDefault="00922BB9" w:rsidP="00922BB9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922BB9" w:rsidRDefault="00922BB9" w:rsidP="00922BB9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922BB9" w:rsidRDefault="00922BB9" w:rsidP="00922BB9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</w:t>
      </w:r>
      <w:proofErr w:type="spellStart"/>
      <w:r>
        <w:rPr>
          <w:sz w:val="24"/>
          <w:szCs w:val="24"/>
        </w:rPr>
        <w:t>СанПиН</w:t>
      </w:r>
      <w:proofErr w:type="spellEnd"/>
      <w:r>
        <w:rPr>
          <w:sz w:val="24"/>
          <w:szCs w:val="24"/>
        </w:rPr>
        <w:t xml:space="preserve"> и другим документам, устанавливающим требования к качеству и экологической безопасности продукции. </w:t>
      </w:r>
    </w:p>
    <w:p w:rsidR="00922BB9" w:rsidRDefault="00922BB9" w:rsidP="00922BB9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метизов для нужд </w:t>
      </w:r>
      <w:r w:rsidR="000C04A6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922BB9" w:rsidRDefault="00922BB9" w:rsidP="00922BB9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:rsidR="00922BB9" w:rsidRDefault="00922BB9" w:rsidP="00922BB9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922BB9">
        <w:rPr>
          <w:sz w:val="24"/>
          <w:szCs w:val="24"/>
        </w:rPr>
        <w:t>Чертеж</w:t>
      </w:r>
      <w:r>
        <w:rPr>
          <w:sz w:val="24"/>
          <w:szCs w:val="24"/>
        </w:rPr>
        <w:t>а</w:t>
      </w:r>
      <w:r w:rsidRPr="00922BB9">
        <w:rPr>
          <w:sz w:val="24"/>
          <w:szCs w:val="24"/>
        </w:rPr>
        <w:t xml:space="preserve"> 3.407.5-141-75</w:t>
      </w:r>
      <w:r>
        <w:rPr>
          <w:sz w:val="24"/>
          <w:szCs w:val="24"/>
        </w:rPr>
        <w:t>;</w:t>
      </w:r>
    </w:p>
    <w:p w:rsidR="00922BB9" w:rsidRDefault="00922BB9" w:rsidP="00922BB9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6958-78 «Шайбы увеличенные. Классы точности</w:t>
      </w:r>
      <w:proofErr w:type="gramStart"/>
      <w:r>
        <w:rPr>
          <w:sz w:val="24"/>
          <w:szCs w:val="24"/>
        </w:rPr>
        <w:t xml:space="preserve"> А</w:t>
      </w:r>
      <w:proofErr w:type="gramEnd"/>
      <w:r>
        <w:rPr>
          <w:sz w:val="24"/>
          <w:szCs w:val="24"/>
        </w:rPr>
        <w:t xml:space="preserve"> и С. Технические условия»;</w:t>
      </w:r>
    </w:p>
    <w:p w:rsidR="00922BB9" w:rsidRDefault="00922BB9" w:rsidP="00922BB9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922BB9" w:rsidRDefault="00922BB9" w:rsidP="00922BB9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922BB9" w:rsidRDefault="00922BB9" w:rsidP="00922BB9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922BB9" w:rsidRDefault="00922BB9" w:rsidP="00922BB9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922BB9" w:rsidRDefault="00922BB9" w:rsidP="00922BB9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922BB9" w:rsidRDefault="00922BB9" w:rsidP="00922BB9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922BB9" w:rsidRDefault="00922BB9" w:rsidP="00922BB9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922BB9" w:rsidRDefault="00922BB9" w:rsidP="00922BB9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922BB9" w:rsidRDefault="00922BB9" w:rsidP="00922BB9">
      <w:pPr>
        <w:spacing w:line="276" w:lineRule="auto"/>
        <w:rPr>
          <w:sz w:val="24"/>
          <w:szCs w:val="24"/>
        </w:rPr>
      </w:pPr>
    </w:p>
    <w:p w:rsidR="00922BB9" w:rsidRDefault="00922BB9" w:rsidP="00922BB9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922BB9" w:rsidRDefault="00922BB9" w:rsidP="00922BB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922BB9" w:rsidRDefault="00922BB9" w:rsidP="00922BB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922BB9" w:rsidRDefault="00922BB9" w:rsidP="00922BB9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922BB9" w:rsidRDefault="00922BB9" w:rsidP="00922BB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922BB9" w:rsidRDefault="00922BB9" w:rsidP="00922BB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922BB9" w:rsidRDefault="00922BB9" w:rsidP="00922BB9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922BB9" w:rsidRDefault="00922BB9" w:rsidP="00922BB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922BB9" w:rsidRDefault="00922BB9" w:rsidP="00922BB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922BB9" w:rsidRDefault="00922BB9" w:rsidP="00922BB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922BB9" w:rsidRDefault="00922BB9" w:rsidP="00922BB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922BB9" w:rsidRDefault="00922BB9" w:rsidP="00922BB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922BB9" w:rsidRDefault="00922BB9" w:rsidP="00922BB9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922BB9" w:rsidRDefault="00922BB9" w:rsidP="00922BB9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922BB9" w:rsidRDefault="00922BB9" w:rsidP="00922BB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метизов должна пройти входной контроль, осуществляемый представителями филиалов </w:t>
      </w:r>
      <w:r w:rsidR="000C04A6">
        <w:rPr>
          <w:szCs w:val="24"/>
        </w:rPr>
        <w:t>ПАО</w:t>
      </w:r>
      <w:r>
        <w:rPr>
          <w:szCs w:val="24"/>
        </w:rPr>
        <w:t xml:space="preserve"> «МРСК Центра» и ответственными представителями Поставщика при получении их на склад.</w:t>
      </w:r>
    </w:p>
    <w:p w:rsidR="00922BB9" w:rsidRDefault="00922BB9" w:rsidP="00922BB9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922BB9" w:rsidRDefault="00922BB9" w:rsidP="00922BB9">
      <w:pPr>
        <w:rPr>
          <w:sz w:val="26"/>
          <w:szCs w:val="26"/>
        </w:rPr>
      </w:pPr>
    </w:p>
    <w:p w:rsidR="000C04A6" w:rsidRDefault="000C04A6" w:rsidP="00922BB9">
      <w:pPr>
        <w:rPr>
          <w:sz w:val="26"/>
          <w:szCs w:val="26"/>
        </w:rPr>
      </w:pPr>
    </w:p>
    <w:p w:rsidR="000C04A6" w:rsidRDefault="000C04A6" w:rsidP="00922BB9">
      <w:pPr>
        <w:rPr>
          <w:sz w:val="26"/>
          <w:szCs w:val="26"/>
        </w:rPr>
      </w:pPr>
    </w:p>
    <w:p w:rsidR="000C04A6" w:rsidRDefault="000C04A6" w:rsidP="00922BB9">
      <w:pPr>
        <w:rPr>
          <w:sz w:val="26"/>
          <w:szCs w:val="26"/>
        </w:rPr>
      </w:pPr>
    </w:p>
    <w:p w:rsidR="000C04A6" w:rsidRDefault="000C04A6" w:rsidP="00922BB9">
      <w:pPr>
        <w:rPr>
          <w:sz w:val="26"/>
          <w:szCs w:val="26"/>
        </w:rPr>
      </w:pPr>
    </w:p>
    <w:p w:rsidR="00922BB9" w:rsidRDefault="00922BB9" w:rsidP="00922BB9">
      <w:pPr>
        <w:rPr>
          <w:sz w:val="26"/>
          <w:szCs w:val="26"/>
        </w:rPr>
      </w:pPr>
    </w:p>
    <w:bookmarkEnd w:id="2"/>
    <w:p w:rsidR="000C04A6" w:rsidRPr="007C78FC" w:rsidRDefault="000C04A6" w:rsidP="000C04A6">
      <w:pPr>
        <w:spacing w:after="240"/>
        <w:ind w:firstLine="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</w:t>
      </w:r>
      <w:r w:rsidRPr="007C78FC">
        <w:rPr>
          <w:b/>
          <w:sz w:val="26"/>
          <w:szCs w:val="26"/>
        </w:rPr>
        <w:t xml:space="preserve">Начальник УРС                                                                                     </w:t>
      </w:r>
      <w:r>
        <w:rPr>
          <w:b/>
          <w:sz w:val="26"/>
          <w:szCs w:val="26"/>
        </w:rPr>
        <w:t>Синельников С.Ю.</w:t>
      </w:r>
    </w:p>
    <w:p w:rsidR="008F73A3" w:rsidRPr="00697DC5" w:rsidRDefault="008F73A3" w:rsidP="00922BB9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2F32" w:rsidRDefault="00E92F32">
      <w:r>
        <w:separator/>
      </w:r>
    </w:p>
  </w:endnote>
  <w:endnote w:type="continuationSeparator" w:id="0">
    <w:p w:rsidR="00E92F32" w:rsidRDefault="00E92F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2F32" w:rsidRDefault="00E92F32">
      <w:r>
        <w:separator/>
      </w:r>
    </w:p>
  </w:footnote>
  <w:footnote w:type="continuationSeparator" w:id="0">
    <w:p w:rsidR="00E92F32" w:rsidRDefault="00E92F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BA5EB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attachedTemplate r:id="rId1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0883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83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4A6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865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B7EE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0DD6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1B6D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073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AA4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3D60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5BB9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5C06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2BB9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4E81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5EBD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53FA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17F1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0D66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2F32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03C4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5F7A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E391DE-C73B-46FC-951C-FEA4A461727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46F89471-ADDF-4B63-86B8-48E998404D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03B643-5CBD-439B-A416-E301251847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EF88351-BC8F-48EA-B4A9-628A02F05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1</TotalTime>
  <Pages>3</Pages>
  <Words>883</Words>
  <Characters>5037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Aleksandrova.DA</cp:lastModifiedBy>
  <cp:revision>3</cp:revision>
  <cp:lastPrinted>2010-09-30T13:29:00Z</cp:lastPrinted>
  <dcterms:created xsi:type="dcterms:W3CDTF">2016-09-28T10:02:00Z</dcterms:created>
  <dcterms:modified xsi:type="dcterms:W3CDTF">2016-09-28T10:30:00Z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