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D872AE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872AE">
              <w:rPr>
                <w:b/>
                <w:sz w:val="26"/>
                <w:szCs w:val="26"/>
                <w:lang w:val="en-US"/>
              </w:rPr>
              <w:t>203B_005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D872AE" w:rsidRDefault="00632AA1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D872AE">
              <w:rPr>
                <w:b/>
                <w:sz w:val="26"/>
                <w:szCs w:val="26"/>
                <w:lang w:val="en-US"/>
              </w:rPr>
              <w:t>2076270</w:t>
            </w:r>
            <w:r w:rsidR="0055375D" w:rsidRPr="00D872AE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5685" w:type="dxa"/>
        <w:tblInd w:w="93" w:type="dxa"/>
        <w:tblLook w:val="04A0"/>
      </w:tblPr>
      <w:tblGrid>
        <w:gridCol w:w="3545"/>
        <w:gridCol w:w="2140"/>
      </w:tblGrid>
      <w:tr w:rsidR="003470BF" w:rsidRPr="002C0290" w:rsidTr="00623D73">
        <w:trPr>
          <w:gridAfter w:val="1"/>
          <w:wAfter w:w="2140" w:type="dxa"/>
          <w:trHeight w:val="3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BF" w:rsidRPr="002C0290" w:rsidRDefault="003470BF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470BF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BF" w:rsidRPr="002C0290" w:rsidRDefault="003470BF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3470BF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BF" w:rsidRPr="002C0290" w:rsidRDefault="003470BF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3470BF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BF" w:rsidRPr="002C0290" w:rsidRDefault="003470BF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470BF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BF" w:rsidRPr="002C0290" w:rsidRDefault="003470BF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3470BF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0BF" w:rsidRPr="002C0290" w:rsidRDefault="003470BF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1F5706" w:rsidRPr="00697DC5" w:rsidRDefault="0026453A" w:rsidP="003470B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</w:r>
    </w:p>
    <w:p w:rsidR="0026453A" w:rsidRPr="00697DC5" w:rsidRDefault="0026453A" w:rsidP="0026453A"/>
    <w:p w:rsidR="0026453A" w:rsidRPr="00697DC5" w:rsidRDefault="0026453A" w:rsidP="0026453A"/>
    <w:p w:rsidR="004F6968" w:rsidRPr="00F70667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 xml:space="preserve">ТЕХНИЧЕСКОЕ </w:t>
      </w:r>
      <w:r w:rsidRPr="00F70667">
        <w:t>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F70667">
        <w:rPr>
          <w:b/>
          <w:sz w:val="26"/>
          <w:szCs w:val="26"/>
        </w:rPr>
        <w:t xml:space="preserve">на </w:t>
      </w:r>
      <w:r w:rsidR="00612811" w:rsidRPr="00F70667">
        <w:rPr>
          <w:b/>
          <w:sz w:val="26"/>
          <w:szCs w:val="26"/>
        </w:rPr>
        <w:t xml:space="preserve">поставку </w:t>
      </w:r>
      <w:r w:rsidR="007F4188" w:rsidRPr="00F70667">
        <w:rPr>
          <w:b/>
          <w:sz w:val="26"/>
          <w:szCs w:val="26"/>
        </w:rPr>
        <w:t>метизов</w:t>
      </w:r>
      <w:r w:rsidR="00953DD9" w:rsidRPr="00F70667">
        <w:rPr>
          <w:b/>
          <w:sz w:val="26"/>
          <w:szCs w:val="26"/>
        </w:rPr>
        <w:t xml:space="preserve"> </w:t>
      </w:r>
      <w:r w:rsidR="00D60348">
        <w:rPr>
          <w:b/>
          <w:sz w:val="26"/>
          <w:szCs w:val="26"/>
        </w:rPr>
        <w:t>(</w:t>
      </w:r>
      <w:r w:rsidR="00632AA1" w:rsidRPr="00F70667">
        <w:rPr>
          <w:b/>
          <w:sz w:val="26"/>
          <w:szCs w:val="26"/>
        </w:rPr>
        <w:t>Шайба</w:t>
      </w:r>
      <w:r w:rsidR="00F70667">
        <w:rPr>
          <w:b/>
          <w:sz w:val="26"/>
          <w:szCs w:val="26"/>
        </w:rPr>
        <w:t xml:space="preserve"> </w:t>
      </w:r>
      <w:r w:rsidR="00632AA1" w:rsidRPr="00F70667">
        <w:rPr>
          <w:b/>
          <w:sz w:val="26"/>
          <w:szCs w:val="26"/>
        </w:rPr>
        <w:t>плоская 12мм</w:t>
      </w:r>
      <w:r w:rsidR="00D60348">
        <w:rPr>
          <w:b/>
          <w:sz w:val="26"/>
          <w:szCs w:val="26"/>
        </w:rPr>
        <w:t>)</w:t>
      </w:r>
      <w:r w:rsidR="00F70667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D60348" w:rsidRDefault="00D60348" w:rsidP="00D6034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D60348" w:rsidRDefault="00D60348" w:rsidP="00D60348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D60348" w:rsidRDefault="00D60348" w:rsidP="00D6034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60348" w:rsidRDefault="00D60348" w:rsidP="00D6034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60348" w:rsidRDefault="00D60348" w:rsidP="00D60348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D60348" w:rsidRDefault="00D60348" w:rsidP="00D6034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D60348" w:rsidRDefault="00D60348" w:rsidP="00D6034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60348" w:rsidRDefault="00D60348" w:rsidP="00D6034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60348" w:rsidRDefault="00D60348" w:rsidP="00D6034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60348" w:rsidRDefault="00D60348" w:rsidP="00D6034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D60348" w:rsidRDefault="00D60348" w:rsidP="00D6034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D60348" w:rsidRDefault="00D60348" w:rsidP="00D6034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3470BF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60348" w:rsidRDefault="00D60348" w:rsidP="00D6034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D60348" w:rsidRDefault="00D60348" w:rsidP="00D60348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D60348" w:rsidRDefault="00D60348" w:rsidP="00D60348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D60348" w:rsidRDefault="00D60348" w:rsidP="00D60348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D60348" w:rsidRDefault="00D60348" w:rsidP="00D60348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60348" w:rsidRDefault="00D60348" w:rsidP="00D60348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D60348" w:rsidRDefault="00D60348" w:rsidP="00D60348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60348" w:rsidRDefault="00D60348" w:rsidP="00D60348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D60348" w:rsidRDefault="00D60348" w:rsidP="00D6034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D60348" w:rsidRDefault="00D60348" w:rsidP="00D6034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D60348" w:rsidRDefault="00D60348" w:rsidP="00D60348">
      <w:pPr>
        <w:spacing w:line="276" w:lineRule="auto"/>
        <w:rPr>
          <w:sz w:val="24"/>
          <w:szCs w:val="24"/>
        </w:rPr>
      </w:pPr>
    </w:p>
    <w:p w:rsidR="00D60348" w:rsidRDefault="00D60348" w:rsidP="00D6034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60348" w:rsidRDefault="00D60348" w:rsidP="00D6034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60348" w:rsidRDefault="00D60348" w:rsidP="00D6034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60348" w:rsidRDefault="00D60348" w:rsidP="00D6034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60348" w:rsidRDefault="00D60348" w:rsidP="00D6034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60348" w:rsidRDefault="00D60348" w:rsidP="00D6034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60348" w:rsidRDefault="00D60348" w:rsidP="00D6034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60348" w:rsidRDefault="00D60348" w:rsidP="00D6034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D60348" w:rsidRDefault="00D60348" w:rsidP="00D6034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60348" w:rsidRDefault="00D60348" w:rsidP="00D6034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D60348" w:rsidRDefault="00D60348" w:rsidP="00D6034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D60348" w:rsidRDefault="00D60348" w:rsidP="00D6034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D60348" w:rsidRDefault="00D60348" w:rsidP="00D60348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D60348" w:rsidRDefault="00D60348" w:rsidP="00D60348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60348" w:rsidRDefault="00D60348" w:rsidP="00D6034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3470BF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D60348" w:rsidRDefault="00D60348" w:rsidP="00D6034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60348" w:rsidRDefault="00D60348" w:rsidP="00D60348">
      <w:pPr>
        <w:rPr>
          <w:sz w:val="26"/>
          <w:szCs w:val="26"/>
        </w:rPr>
      </w:pPr>
    </w:p>
    <w:p w:rsidR="003470BF" w:rsidRDefault="003470BF" w:rsidP="00D60348">
      <w:pPr>
        <w:rPr>
          <w:sz w:val="26"/>
          <w:szCs w:val="26"/>
        </w:rPr>
      </w:pPr>
    </w:p>
    <w:p w:rsidR="003470BF" w:rsidRDefault="003470BF" w:rsidP="00D60348">
      <w:pPr>
        <w:rPr>
          <w:sz w:val="26"/>
          <w:szCs w:val="26"/>
        </w:rPr>
      </w:pPr>
    </w:p>
    <w:p w:rsidR="003470BF" w:rsidRDefault="003470BF" w:rsidP="00D60348">
      <w:pPr>
        <w:rPr>
          <w:sz w:val="26"/>
          <w:szCs w:val="26"/>
        </w:rPr>
      </w:pPr>
    </w:p>
    <w:p w:rsidR="003470BF" w:rsidRDefault="003470BF" w:rsidP="00D60348">
      <w:pPr>
        <w:rPr>
          <w:sz w:val="26"/>
          <w:szCs w:val="26"/>
        </w:rPr>
      </w:pPr>
    </w:p>
    <w:p w:rsidR="00D60348" w:rsidRDefault="00D60348" w:rsidP="00D60348">
      <w:pPr>
        <w:rPr>
          <w:sz w:val="26"/>
          <w:szCs w:val="26"/>
        </w:rPr>
      </w:pPr>
    </w:p>
    <w:p w:rsidR="003470BF" w:rsidRPr="007C78FC" w:rsidRDefault="003470BF" w:rsidP="003470BF">
      <w:pPr>
        <w:spacing w:after="240"/>
        <w:ind w:firstLine="0"/>
        <w:rPr>
          <w:b/>
          <w:sz w:val="26"/>
          <w:szCs w:val="26"/>
        </w:rPr>
      </w:pPr>
      <w:bookmarkStart w:id="2" w:name="_GoBack"/>
      <w:bookmarkEnd w:id="2"/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D60348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ECF" w:rsidRDefault="003E0ECF">
      <w:r>
        <w:separator/>
      </w:r>
    </w:p>
  </w:endnote>
  <w:endnote w:type="continuationSeparator" w:id="0">
    <w:p w:rsidR="003E0ECF" w:rsidRDefault="003E0E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ECF" w:rsidRDefault="003E0ECF">
      <w:r>
        <w:separator/>
      </w:r>
    </w:p>
  </w:footnote>
  <w:footnote w:type="continuationSeparator" w:id="0">
    <w:p w:rsidR="003E0ECF" w:rsidRDefault="003E0E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5A627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AA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1DCB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314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0B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ECF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A6271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2E18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AA1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729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47249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49E3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0348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2AE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35D53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667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6ACA4-32A4-4A95-B9A2-1590C2671E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A1E0E1-B11C-4F90-A7BA-81EC2A14B55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D159D1C-A34A-4030-ABB6-C872B6269B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04D748-A228-4656-B1B0-888ADB63E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</TotalTime>
  <Pages>3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Aleksandrova.DA</cp:lastModifiedBy>
  <cp:revision>3</cp:revision>
  <cp:lastPrinted>2010-09-30T13:29:00Z</cp:lastPrinted>
  <dcterms:created xsi:type="dcterms:W3CDTF">2016-09-28T10:01:00Z</dcterms:created>
  <dcterms:modified xsi:type="dcterms:W3CDTF">2016-09-28T10:30:00Z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