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FD469E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D469E">
              <w:rPr>
                <w:b/>
                <w:sz w:val="26"/>
                <w:szCs w:val="26"/>
                <w:lang w:val="en-US"/>
              </w:rPr>
              <w:t>203B_224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62647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62647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055173" w:rsidRPr="00C62647">
              <w:rPr>
                <w:b/>
                <w:sz w:val="26"/>
                <w:szCs w:val="26"/>
                <w:lang w:val="en-US"/>
              </w:rPr>
              <w:t>2057202</w:t>
            </w:r>
            <w:r w:rsidRPr="00C62647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FD6597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6597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FD6597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FD65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FD65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FD659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97" w:rsidRPr="002C0290" w:rsidRDefault="00FD659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FD6597">
      <w:pPr>
        <w:tabs>
          <w:tab w:val="right" w:pos="10207"/>
        </w:tabs>
        <w:spacing w:line="276" w:lineRule="auto"/>
        <w:ind w:right="-2"/>
        <w:jc w:val="right"/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440B1">
        <w:rPr>
          <w:b/>
          <w:sz w:val="26"/>
          <w:szCs w:val="26"/>
        </w:rPr>
        <w:t>(</w:t>
      </w:r>
      <w:r w:rsidR="00055173" w:rsidRPr="004359E5">
        <w:rPr>
          <w:b/>
          <w:sz w:val="26"/>
          <w:szCs w:val="26"/>
        </w:rPr>
        <w:t>Шайба плоская 10мм оцинкованная</w:t>
      </w:r>
      <w:r w:rsidR="008440B1">
        <w:rPr>
          <w:b/>
          <w:sz w:val="26"/>
          <w:szCs w:val="26"/>
        </w:rPr>
        <w:t>)</w:t>
      </w:r>
      <w:r w:rsidR="004359E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440B1" w:rsidRDefault="008440B1" w:rsidP="008440B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8440B1" w:rsidRDefault="008440B1" w:rsidP="008440B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440B1" w:rsidRDefault="008440B1" w:rsidP="008440B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440B1" w:rsidRDefault="008440B1" w:rsidP="008440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8440B1" w:rsidRDefault="008440B1" w:rsidP="008440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FD6597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440B1" w:rsidRDefault="008440B1" w:rsidP="008440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440B1" w:rsidRDefault="008440B1" w:rsidP="008440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8440B1" w:rsidRDefault="008440B1" w:rsidP="008440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440B1" w:rsidRDefault="008440B1" w:rsidP="008440B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440B1" w:rsidRDefault="008440B1" w:rsidP="008440B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440B1" w:rsidRDefault="008440B1" w:rsidP="008440B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440B1" w:rsidRDefault="008440B1" w:rsidP="008440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440B1" w:rsidRDefault="008440B1" w:rsidP="008440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440B1" w:rsidRDefault="008440B1" w:rsidP="008440B1">
      <w:pPr>
        <w:spacing w:line="276" w:lineRule="auto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440B1" w:rsidRDefault="008440B1" w:rsidP="008440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440B1" w:rsidRDefault="008440B1" w:rsidP="008440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440B1" w:rsidRDefault="008440B1" w:rsidP="008440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440B1" w:rsidRDefault="008440B1" w:rsidP="008440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440B1" w:rsidRDefault="008440B1" w:rsidP="008440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440B1" w:rsidRDefault="008440B1" w:rsidP="008440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440B1" w:rsidRDefault="008440B1" w:rsidP="008440B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440B1" w:rsidRDefault="008440B1" w:rsidP="008440B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440B1" w:rsidRDefault="008440B1" w:rsidP="008440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FD6597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8440B1" w:rsidRDefault="008440B1" w:rsidP="008440B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440B1" w:rsidRDefault="008440B1" w:rsidP="008440B1">
      <w:pPr>
        <w:rPr>
          <w:sz w:val="26"/>
          <w:szCs w:val="26"/>
        </w:rPr>
      </w:pPr>
    </w:p>
    <w:p w:rsidR="00FD6597" w:rsidRDefault="00FD6597" w:rsidP="008440B1">
      <w:pPr>
        <w:rPr>
          <w:sz w:val="26"/>
          <w:szCs w:val="26"/>
        </w:rPr>
      </w:pPr>
    </w:p>
    <w:p w:rsidR="00FD6597" w:rsidRDefault="00FD6597" w:rsidP="008440B1">
      <w:pPr>
        <w:rPr>
          <w:sz w:val="26"/>
          <w:szCs w:val="26"/>
        </w:rPr>
      </w:pPr>
    </w:p>
    <w:p w:rsidR="00FD6597" w:rsidRDefault="00FD6597" w:rsidP="008440B1">
      <w:pPr>
        <w:rPr>
          <w:sz w:val="26"/>
          <w:szCs w:val="26"/>
        </w:rPr>
      </w:pPr>
    </w:p>
    <w:p w:rsidR="00FD6597" w:rsidRDefault="00FD6597" w:rsidP="008440B1">
      <w:pPr>
        <w:rPr>
          <w:sz w:val="26"/>
          <w:szCs w:val="26"/>
        </w:rPr>
      </w:pPr>
    </w:p>
    <w:p w:rsidR="00FD6597" w:rsidRPr="007C78FC" w:rsidRDefault="00FD6597" w:rsidP="00FD6597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440B1" w:rsidRDefault="008440B1" w:rsidP="008440B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8440B1" w:rsidRDefault="008F73A3" w:rsidP="008440B1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  <w:bookmarkStart w:id="2" w:name="_GoBack"/>
      <w:bookmarkEnd w:id="2"/>
    </w:p>
    <w:sectPr w:rsidR="008F73A3" w:rsidRPr="008440B1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03" w:rsidRDefault="00E94A03">
      <w:r>
        <w:separator/>
      </w:r>
    </w:p>
  </w:endnote>
  <w:endnote w:type="continuationSeparator" w:id="0">
    <w:p w:rsidR="00E94A03" w:rsidRDefault="00E94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03" w:rsidRDefault="00E94A03">
      <w:r>
        <w:separator/>
      </w:r>
    </w:p>
  </w:footnote>
  <w:footnote w:type="continuationSeparator" w:id="0">
    <w:p w:rsidR="00E94A03" w:rsidRDefault="00E94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B3D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17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173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2987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6282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3DAF"/>
    <w:rsid w:val="002B5EB4"/>
    <w:rsid w:val="002B66A7"/>
    <w:rsid w:val="002C08A7"/>
    <w:rsid w:val="002C1AA6"/>
    <w:rsid w:val="002C1BF8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9E5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76D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25A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957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0B1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103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2AE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647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04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A03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469E"/>
    <w:rsid w:val="00FD6597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0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13A56-B3FE-48D5-8DF0-9B2386D243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1F833D9-6BE3-44FF-B1F7-148BE92856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EA127-B44B-4370-9A1E-B4DD5D9D6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21DF04-8479-4D83-9D4B-30FA8E3A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2016-09-28T09:58:00Z</dcterms:created>
  <dcterms:modified xsi:type="dcterms:W3CDTF">2016-09-28T10:30:00Z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