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DD2A91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91" w:rsidRDefault="00DD2A9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91" w:rsidRPr="0085654B" w:rsidRDefault="00523F70" w:rsidP="00DD2A9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3F70">
              <w:rPr>
                <w:b/>
                <w:sz w:val="26"/>
                <w:szCs w:val="26"/>
                <w:lang w:val="en-US"/>
              </w:rPr>
              <w:t>203B_017</w:t>
            </w:r>
          </w:p>
        </w:tc>
      </w:tr>
      <w:tr w:rsidR="00DD2A91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91" w:rsidRDefault="00DD2A9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A91" w:rsidRPr="00523F70" w:rsidRDefault="00DD2A9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523F70">
              <w:rPr>
                <w:b/>
                <w:sz w:val="24"/>
                <w:szCs w:val="24"/>
                <w:lang w:val="en-US"/>
              </w:rPr>
              <w:t>2054134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5685"/>
      </w:tblGrid>
      <w:tr w:rsidR="00C46625" w:rsidRPr="002C0290" w:rsidTr="00623D73">
        <w:trPr>
          <w:trHeight w:val="36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625" w:rsidRPr="002C0290" w:rsidRDefault="00C46625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C46625" w:rsidRPr="002C0290" w:rsidTr="00623D73">
        <w:trPr>
          <w:trHeight w:val="34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625" w:rsidRPr="002C0290" w:rsidRDefault="00C46625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C46625" w:rsidRPr="002C0290" w:rsidTr="00623D73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625" w:rsidRPr="002C0290" w:rsidRDefault="00C46625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C46625" w:rsidRPr="002C0290" w:rsidTr="00623D73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625" w:rsidRPr="002C0290" w:rsidRDefault="00C46625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C46625" w:rsidRPr="002C0290" w:rsidTr="00623D73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625" w:rsidRPr="002C0290" w:rsidRDefault="00C46625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Pr="00697DC5" w:rsidRDefault="0026453A" w:rsidP="00C4662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BF6B56">
        <w:rPr>
          <w:b/>
          <w:sz w:val="26"/>
          <w:szCs w:val="26"/>
        </w:rPr>
        <w:t>(</w:t>
      </w:r>
      <w:r w:rsidR="00F648CF" w:rsidRPr="00D12C2A">
        <w:rPr>
          <w:b/>
          <w:sz w:val="26"/>
          <w:szCs w:val="26"/>
        </w:rPr>
        <w:t>Шайба плоская 14мм</w:t>
      </w:r>
      <w:r w:rsidR="00BF6B56">
        <w:rPr>
          <w:b/>
          <w:sz w:val="26"/>
          <w:szCs w:val="26"/>
        </w:rPr>
        <w:t>)</w:t>
      </w:r>
      <w:r w:rsidR="00D12C2A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BF6B56" w:rsidRDefault="00BF6B56" w:rsidP="00BF6B5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BF6B56" w:rsidRDefault="00BF6B56" w:rsidP="00BF6B56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BF6B56" w:rsidRDefault="00BF6B56" w:rsidP="00BF6B5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F6B56" w:rsidRDefault="00BF6B56" w:rsidP="00BF6B5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BF6B56" w:rsidRDefault="00BF6B56" w:rsidP="00BF6B56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BF6B56" w:rsidRDefault="00BF6B56" w:rsidP="00BF6B5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BF6B56" w:rsidRDefault="00BF6B56" w:rsidP="00BF6B5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F6B56" w:rsidRDefault="00BF6B56" w:rsidP="00BF6B5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F6B56" w:rsidRDefault="00BF6B56" w:rsidP="00BF6B5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F6B56" w:rsidRDefault="00BF6B56" w:rsidP="00BF6B5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BF6B56" w:rsidRDefault="00BF6B56" w:rsidP="00BF6B5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BF6B56" w:rsidRDefault="00BF6B56" w:rsidP="00BF6B5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C46625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F6B56" w:rsidRDefault="00BF6B56" w:rsidP="00BF6B5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BF6B56" w:rsidRDefault="00BF6B56" w:rsidP="00BF6B5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BF6B56" w:rsidRDefault="00BF6B56" w:rsidP="00BF6B5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F6B56" w:rsidRDefault="00BF6B56" w:rsidP="00BF6B56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BF6B56" w:rsidRDefault="00BF6B56" w:rsidP="00BF6B56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F6B56" w:rsidRDefault="00BF6B56" w:rsidP="00BF6B56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BF6B56" w:rsidRDefault="00BF6B56" w:rsidP="00BF6B5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F6B56" w:rsidRDefault="00BF6B56" w:rsidP="00BF6B5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BF6B56" w:rsidRDefault="00BF6B56" w:rsidP="00BF6B5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BF6B56" w:rsidRDefault="00BF6B56" w:rsidP="00BF6B5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BF6B56" w:rsidRDefault="00BF6B56" w:rsidP="00BF6B56">
      <w:pPr>
        <w:spacing w:line="276" w:lineRule="auto"/>
        <w:rPr>
          <w:sz w:val="24"/>
          <w:szCs w:val="24"/>
        </w:rPr>
      </w:pPr>
    </w:p>
    <w:p w:rsidR="00BF6B56" w:rsidRDefault="00BF6B56" w:rsidP="00BF6B5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BF6B56" w:rsidRDefault="00BF6B56" w:rsidP="00BF6B5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F6B56" w:rsidRDefault="00BF6B56" w:rsidP="00BF6B5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F6B56" w:rsidRDefault="00BF6B56" w:rsidP="00BF6B5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F6B56" w:rsidRDefault="00BF6B56" w:rsidP="00BF6B5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F6B56" w:rsidRDefault="00BF6B56" w:rsidP="00BF6B5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F6B56" w:rsidRDefault="00BF6B56" w:rsidP="00BF6B5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F6B56" w:rsidRDefault="00BF6B56" w:rsidP="00BF6B5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BF6B56" w:rsidRDefault="00BF6B56" w:rsidP="00BF6B5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BF6B56" w:rsidRDefault="00BF6B56" w:rsidP="00BF6B5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BF6B56" w:rsidRDefault="00BF6B56" w:rsidP="00BF6B5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BF6B56" w:rsidRDefault="00BF6B56" w:rsidP="00BF6B5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BF6B56" w:rsidRDefault="00BF6B56" w:rsidP="00BF6B56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BF6B56" w:rsidRDefault="00BF6B56" w:rsidP="00BF6B5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F6B56" w:rsidRDefault="00BF6B56" w:rsidP="00BF6B5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C46625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BF6B56" w:rsidRDefault="00BF6B56" w:rsidP="00BF6B5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46625" w:rsidRDefault="00C46625" w:rsidP="00BF6B5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46625" w:rsidRDefault="00C46625" w:rsidP="00BF6B5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46625" w:rsidRDefault="00C46625" w:rsidP="00BF6B5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46625" w:rsidRDefault="00C46625" w:rsidP="00BF6B5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F6B56" w:rsidRDefault="00BF6B56" w:rsidP="00BF6B56">
      <w:pPr>
        <w:rPr>
          <w:sz w:val="26"/>
          <w:szCs w:val="26"/>
        </w:rPr>
      </w:pPr>
    </w:p>
    <w:p w:rsidR="00C46625" w:rsidRPr="007C78FC" w:rsidRDefault="00C46625" w:rsidP="00C46625">
      <w:pPr>
        <w:spacing w:after="240"/>
        <w:ind w:firstLine="0"/>
        <w:rPr>
          <w:b/>
          <w:sz w:val="26"/>
          <w:szCs w:val="26"/>
        </w:rPr>
      </w:pPr>
      <w:bookmarkStart w:id="1" w:name="_GoBack"/>
      <w:bookmarkEnd w:id="1"/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C46625">
      <w:pPr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773" w:rsidRDefault="00CE5773">
      <w:r>
        <w:separator/>
      </w:r>
    </w:p>
  </w:endnote>
  <w:endnote w:type="continuationSeparator" w:id="0">
    <w:p w:rsidR="00CE5773" w:rsidRDefault="00CE5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773" w:rsidRDefault="00CE5773">
      <w:r>
        <w:separator/>
      </w:r>
    </w:p>
  </w:footnote>
  <w:footnote w:type="continuationSeparator" w:id="0">
    <w:p w:rsidR="00CE5773" w:rsidRDefault="00CE57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7245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A6F49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A23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3F70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30D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4548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49CB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2E2"/>
    <w:rsid w:val="009B5B88"/>
    <w:rsid w:val="009B5D3A"/>
    <w:rsid w:val="009B69A3"/>
    <w:rsid w:val="009C0389"/>
    <w:rsid w:val="009C142E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B7A5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BF6B56"/>
    <w:rsid w:val="00C00207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625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5773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2C2A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2A9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8CF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1D110-7B02-4E9E-B11B-DB20B10AA2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61945A-F903-486E-AAC3-1A4F3D4E5FA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998F12A-0153-489F-BE39-63B3B596C8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1F4C18-9D48-42D3-B716-51860871E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2016-09-28T09:57:00Z</dcterms:created>
  <dcterms:modified xsi:type="dcterms:W3CDTF">2016-09-28T10:31:00Z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