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63703A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703A">
              <w:rPr>
                <w:b/>
                <w:sz w:val="26"/>
                <w:szCs w:val="26"/>
                <w:lang w:val="en-US"/>
              </w:rPr>
              <w:t>203B_086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546D5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546D5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776726" w:rsidRPr="00A546D5">
              <w:rPr>
                <w:b/>
                <w:sz w:val="26"/>
                <w:szCs w:val="26"/>
                <w:lang w:val="en-US"/>
              </w:rPr>
              <w:t>2025467</w:t>
            </w:r>
            <w:r w:rsidRPr="00A546D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9D04BF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BF" w:rsidRPr="002C0290" w:rsidRDefault="009D04BF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04BF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BF" w:rsidRPr="002C0290" w:rsidRDefault="009D04B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9D04BF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BF" w:rsidRPr="002C0290" w:rsidRDefault="009D04B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9D04BF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BF" w:rsidRPr="002C0290" w:rsidRDefault="009D04BF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9D04BF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BF" w:rsidRPr="002C0290" w:rsidRDefault="009D04BF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9D04BF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BF" w:rsidRPr="002C0290" w:rsidRDefault="009D04BF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C4627">
        <w:rPr>
          <w:b/>
          <w:sz w:val="26"/>
          <w:szCs w:val="26"/>
        </w:rPr>
        <w:t>(</w:t>
      </w:r>
      <w:r w:rsidR="00776726" w:rsidRPr="00DE1BD6">
        <w:rPr>
          <w:b/>
          <w:sz w:val="26"/>
          <w:szCs w:val="26"/>
        </w:rPr>
        <w:t>Шайба плоская 16мм оцинкованная</w:t>
      </w:r>
      <w:r w:rsidR="006C4627">
        <w:rPr>
          <w:b/>
          <w:sz w:val="26"/>
          <w:szCs w:val="26"/>
        </w:rPr>
        <w:t>)</w:t>
      </w:r>
      <w:r w:rsidR="00DE1BD6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C4627" w:rsidRDefault="006C4627" w:rsidP="006C462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6C4627" w:rsidRDefault="006C4627" w:rsidP="006C462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C4627" w:rsidRDefault="006C4627" w:rsidP="006C462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6C4627" w:rsidRDefault="006C4627" w:rsidP="006C462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9D04BF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C4627" w:rsidRDefault="006C4627" w:rsidP="006C462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6C4627" w:rsidRDefault="006C4627" w:rsidP="006C462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6C4627" w:rsidRDefault="006C4627" w:rsidP="006C462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C4627" w:rsidRDefault="006C4627" w:rsidP="006C462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C4627" w:rsidRDefault="006C4627" w:rsidP="006C462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C4627" w:rsidRDefault="006C4627" w:rsidP="006C462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C4627" w:rsidRDefault="006C4627" w:rsidP="006C462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C4627" w:rsidRDefault="006C4627" w:rsidP="006C462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C4627" w:rsidRDefault="006C4627" w:rsidP="006C4627">
      <w:pPr>
        <w:spacing w:line="276" w:lineRule="auto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C4627" w:rsidRDefault="006C4627" w:rsidP="006C462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C4627" w:rsidRDefault="006C4627" w:rsidP="006C462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9D04BF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6C4627" w:rsidRDefault="006C4627" w:rsidP="006C462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4627" w:rsidRDefault="006C4627" w:rsidP="006C4627">
      <w:pPr>
        <w:rPr>
          <w:sz w:val="26"/>
          <w:szCs w:val="26"/>
        </w:rPr>
      </w:pPr>
    </w:p>
    <w:p w:rsidR="009D04BF" w:rsidRDefault="009D04BF" w:rsidP="006C4627">
      <w:pPr>
        <w:rPr>
          <w:sz w:val="26"/>
          <w:szCs w:val="26"/>
        </w:rPr>
      </w:pPr>
    </w:p>
    <w:p w:rsidR="009D04BF" w:rsidRDefault="009D04BF" w:rsidP="006C4627">
      <w:pPr>
        <w:rPr>
          <w:sz w:val="26"/>
          <w:szCs w:val="26"/>
        </w:rPr>
      </w:pPr>
    </w:p>
    <w:p w:rsidR="006C4627" w:rsidRDefault="006C4627" w:rsidP="006C4627">
      <w:pPr>
        <w:rPr>
          <w:sz w:val="26"/>
          <w:szCs w:val="26"/>
        </w:rPr>
      </w:pPr>
    </w:p>
    <w:p w:rsidR="009D04BF" w:rsidRPr="007C78FC" w:rsidRDefault="009D04BF" w:rsidP="009D04BF">
      <w:pPr>
        <w:spacing w:after="240"/>
        <w:ind w:firstLine="0"/>
        <w:rPr>
          <w:b/>
          <w:sz w:val="26"/>
          <w:szCs w:val="26"/>
        </w:rPr>
      </w:pPr>
      <w:bookmarkStart w:id="2" w:name="_GoBack"/>
      <w:bookmarkEnd w:id="2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6C462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8D4" w:rsidRDefault="003558D4">
      <w:r>
        <w:separator/>
      </w:r>
    </w:p>
  </w:endnote>
  <w:endnote w:type="continuationSeparator" w:id="0">
    <w:p w:rsidR="003558D4" w:rsidRDefault="00355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8D4" w:rsidRDefault="003558D4">
      <w:r>
        <w:separator/>
      </w:r>
    </w:p>
  </w:footnote>
  <w:footnote w:type="continuationSeparator" w:id="0">
    <w:p w:rsidR="003558D4" w:rsidRDefault="00355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013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7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B82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8D4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5656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703A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627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726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4BF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3668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6D5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944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338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66B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BD6"/>
    <w:rsid w:val="00DE1D88"/>
    <w:rsid w:val="00DE1FF7"/>
    <w:rsid w:val="00DE472E"/>
    <w:rsid w:val="00DE5A24"/>
    <w:rsid w:val="00DF0350"/>
    <w:rsid w:val="00DF09EA"/>
    <w:rsid w:val="00DF0DBF"/>
    <w:rsid w:val="00DF1A0C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84E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2E43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E54D-E5A8-45B3-849A-78E910A5DBE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DDFF9DA-78CB-4A45-A7D2-3B24AE4A16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A6CEC-00DB-46F3-9D04-49037CBD5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E21B5E-EC5B-4D44-8FE8-74AC4680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2016-09-28T09:55:00Z</dcterms:created>
  <dcterms:modified xsi:type="dcterms:W3CDTF">2016-09-28T10:31:00Z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