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85654B" w:rsidRDefault="00CC74DD" w:rsidP="003C33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3C331F">
              <w:rPr>
                <w:b/>
                <w:sz w:val="26"/>
                <w:szCs w:val="26"/>
              </w:rPr>
              <w:t>_027</w:t>
            </w:r>
          </w:p>
        </w:tc>
      </w:tr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3C331F" w:rsidRDefault="00CC74DD" w:rsidP="00FC7E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C331F">
              <w:rPr>
                <w:b/>
                <w:sz w:val="24"/>
                <w:szCs w:val="24"/>
                <w:lang w:val="en-US"/>
              </w:rPr>
              <w:t>2</w:t>
            </w:r>
            <w:r w:rsidR="00FC7EA3">
              <w:rPr>
                <w:b/>
                <w:sz w:val="24"/>
                <w:szCs w:val="24"/>
              </w:rPr>
              <w:t>014440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C055A1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55A1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055A1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055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C055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055A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A1" w:rsidRPr="002C0290" w:rsidRDefault="00C055A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C055A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26E0B">
        <w:rPr>
          <w:b/>
          <w:sz w:val="26"/>
          <w:szCs w:val="26"/>
        </w:rPr>
        <w:t>(</w:t>
      </w:r>
      <w:r w:rsidR="008A7955" w:rsidRPr="00D81BAE">
        <w:rPr>
          <w:b/>
          <w:sz w:val="26"/>
          <w:szCs w:val="26"/>
        </w:rPr>
        <w:t>Шайба плоская 8мм</w:t>
      </w:r>
      <w:r w:rsidR="00D26E0B">
        <w:rPr>
          <w:b/>
          <w:sz w:val="26"/>
          <w:szCs w:val="26"/>
        </w:rPr>
        <w:t>)</w:t>
      </w:r>
      <w:r w:rsidR="00D81BA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26E0B" w:rsidRDefault="00D26E0B" w:rsidP="00D26E0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D26E0B" w:rsidRDefault="00D26E0B" w:rsidP="00D26E0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26E0B" w:rsidRDefault="00D26E0B" w:rsidP="00D26E0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D26E0B" w:rsidRDefault="00D26E0B" w:rsidP="00D26E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055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6E0B" w:rsidRDefault="00D26E0B" w:rsidP="00D26E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26E0B" w:rsidRDefault="00D26E0B" w:rsidP="00D26E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D26E0B" w:rsidRDefault="00D26E0B" w:rsidP="00D26E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26E0B" w:rsidRDefault="00D26E0B" w:rsidP="00D26E0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D26E0B" w:rsidRDefault="00D26E0B" w:rsidP="00D26E0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26E0B" w:rsidRDefault="00D26E0B" w:rsidP="00D26E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26E0B" w:rsidRDefault="00D26E0B" w:rsidP="00D26E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26E0B" w:rsidRDefault="00D26E0B" w:rsidP="00D26E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26E0B" w:rsidRDefault="00D26E0B" w:rsidP="00D26E0B">
      <w:pPr>
        <w:spacing w:line="276" w:lineRule="auto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26E0B" w:rsidRDefault="00D26E0B" w:rsidP="00D26E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26E0B" w:rsidRDefault="00D26E0B" w:rsidP="00D26E0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055A1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D26E0B" w:rsidRDefault="00D26E0B" w:rsidP="00D26E0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6E0B" w:rsidRDefault="00D26E0B" w:rsidP="00D26E0B">
      <w:pPr>
        <w:rPr>
          <w:sz w:val="26"/>
          <w:szCs w:val="26"/>
        </w:rPr>
      </w:pPr>
    </w:p>
    <w:p w:rsidR="00C055A1" w:rsidRDefault="00C055A1" w:rsidP="00D26E0B">
      <w:pPr>
        <w:rPr>
          <w:sz w:val="26"/>
          <w:szCs w:val="26"/>
        </w:rPr>
      </w:pPr>
    </w:p>
    <w:p w:rsidR="00C055A1" w:rsidRDefault="00C055A1" w:rsidP="00D26E0B">
      <w:pPr>
        <w:rPr>
          <w:sz w:val="26"/>
          <w:szCs w:val="26"/>
        </w:rPr>
      </w:pPr>
    </w:p>
    <w:p w:rsidR="00D26E0B" w:rsidRDefault="00D26E0B" w:rsidP="00D26E0B">
      <w:pPr>
        <w:rPr>
          <w:sz w:val="26"/>
          <w:szCs w:val="26"/>
        </w:rPr>
      </w:pPr>
    </w:p>
    <w:p w:rsidR="00C055A1" w:rsidRPr="007C78FC" w:rsidRDefault="00C055A1" w:rsidP="00C055A1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C055A1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AA4" w:rsidRDefault="004E1AA4">
      <w:r>
        <w:separator/>
      </w:r>
    </w:p>
  </w:endnote>
  <w:endnote w:type="continuationSeparator" w:id="0">
    <w:p w:rsidR="004E1AA4" w:rsidRDefault="004E1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AA4" w:rsidRDefault="004E1AA4">
      <w:r>
        <w:separator/>
      </w:r>
    </w:p>
  </w:footnote>
  <w:footnote w:type="continuationSeparator" w:id="0">
    <w:p w:rsidR="004E1AA4" w:rsidRDefault="004E1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15B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7F8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721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9A4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B0C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31F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DF7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641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AA4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98E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C8A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A7955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A3D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FB3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5A1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4D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E1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6E0B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BAE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B93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EA3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C91F-EC4D-4D99-B73C-A31684B61F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67605-33AB-4260-B068-80C6F930D4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C537727-AEB9-4DE1-9708-55DFF1AFD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93B6D-EBC6-44D3-9D6A-1168202A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2016-09-28T09:54:00Z</dcterms:created>
  <dcterms:modified xsi:type="dcterms:W3CDTF">2016-09-28T10:31:00Z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