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52B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Default="00C452B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Pr="0071063D" w:rsidRDefault="007621CC" w:rsidP="001539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621CC">
              <w:rPr>
                <w:b/>
                <w:sz w:val="26"/>
                <w:szCs w:val="26"/>
                <w:lang w:val="en-US"/>
              </w:rPr>
              <w:t>203B_0</w:t>
            </w:r>
            <w:r w:rsidR="00153959">
              <w:rPr>
                <w:b/>
                <w:sz w:val="26"/>
                <w:szCs w:val="26"/>
              </w:rPr>
              <w:t>09</w:t>
            </w:r>
          </w:p>
        </w:tc>
      </w:tr>
      <w:tr w:rsidR="00C452B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Default="00C452B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B4" w:rsidRPr="007621CC" w:rsidRDefault="00C452B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7621CC">
              <w:rPr>
                <w:b/>
                <w:sz w:val="24"/>
                <w:szCs w:val="24"/>
                <w:lang w:val="en-US"/>
              </w:rPr>
              <w:t>2013592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0E457A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57A" w:rsidRPr="002C0290" w:rsidRDefault="000E457A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E457A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57A" w:rsidRPr="002C0290" w:rsidRDefault="000E457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E457A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57A" w:rsidRPr="002C0290" w:rsidRDefault="000E457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E457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57A" w:rsidRPr="002C0290" w:rsidRDefault="000E457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E457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57A" w:rsidRPr="002C0290" w:rsidRDefault="000E457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E457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57A" w:rsidRPr="002C0290" w:rsidRDefault="000E457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0E45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3F29">
        <w:rPr>
          <w:b/>
          <w:sz w:val="26"/>
          <w:szCs w:val="26"/>
        </w:rPr>
        <w:t>(</w:t>
      </w:r>
      <w:r w:rsidR="00225F1F" w:rsidRPr="00ED6A90">
        <w:rPr>
          <w:b/>
          <w:sz w:val="26"/>
          <w:szCs w:val="26"/>
        </w:rPr>
        <w:t xml:space="preserve">Шайба </w:t>
      </w:r>
      <w:r w:rsidR="00153959" w:rsidRPr="00D419AB">
        <w:rPr>
          <w:b/>
          <w:sz w:val="26"/>
          <w:szCs w:val="26"/>
        </w:rPr>
        <w:t>плоская</w:t>
      </w:r>
      <w:r w:rsidR="00225F1F" w:rsidRPr="00ED6A90">
        <w:rPr>
          <w:b/>
          <w:sz w:val="26"/>
          <w:szCs w:val="26"/>
        </w:rPr>
        <w:t xml:space="preserve"> 16мм</w:t>
      </w:r>
      <w:r w:rsidR="00083F29">
        <w:rPr>
          <w:b/>
          <w:sz w:val="26"/>
          <w:szCs w:val="26"/>
        </w:rPr>
        <w:t>)</w:t>
      </w:r>
      <w:r w:rsidR="00ED6A9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53959" w:rsidRDefault="00153959" w:rsidP="0015395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153959" w:rsidRDefault="00153959" w:rsidP="0015395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53959" w:rsidRDefault="00153959" w:rsidP="0015395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53959" w:rsidRDefault="00153959" w:rsidP="0015395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53959" w:rsidRDefault="00153959" w:rsidP="0015395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0E457A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3959" w:rsidRDefault="00153959" w:rsidP="0015395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53959" w:rsidRDefault="00153959" w:rsidP="0015395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153959" w:rsidRDefault="00153959" w:rsidP="0015395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53959" w:rsidRDefault="00153959" w:rsidP="0015395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53959" w:rsidRDefault="00153959" w:rsidP="0015395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53959" w:rsidRDefault="00153959" w:rsidP="0015395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53959" w:rsidRDefault="00153959" w:rsidP="0015395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53959" w:rsidRDefault="00153959" w:rsidP="0015395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53959" w:rsidRDefault="00153959" w:rsidP="00153959">
      <w:pPr>
        <w:spacing w:line="276" w:lineRule="auto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53959" w:rsidRDefault="00153959" w:rsidP="001539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53959" w:rsidRDefault="00153959" w:rsidP="0015395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53959" w:rsidRDefault="00153959" w:rsidP="0015395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53959" w:rsidRDefault="00153959" w:rsidP="0015395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53959" w:rsidRDefault="00153959" w:rsidP="001539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E457A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153959" w:rsidRDefault="00153959" w:rsidP="0015395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3959" w:rsidRDefault="00153959" w:rsidP="00153959">
      <w:pPr>
        <w:rPr>
          <w:sz w:val="26"/>
          <w:szCs w:val="26"/>
        </w:rPr>
      </w:pPr>
    </w:p>
    <w:p w:rsidR="000E457A" w:rsidRDefault="000E457A" w:rsidP="00153959">
      <w:pPr>
        <w:rPr>
          <w:sz w:val="26"/>
          <w:szCs w:val="26"/>
        </w:rPr>
      </w:pPr>
    </w:p>
    <w:p w:rsidR="000E457A" w:rsidRDefault="000E457A" w:rsidP="00153959">
      <w:pPr>
        <w:rPr>
          <w:sz w:val="26"/>
          <w:szCs w:val="26"/>
        </w:rPr>
      </w:pPr>
    </w:p>
    <w:p w:rsidR="00153959" w:rsidRDefault="00153959" w:rsidP="00153959">
      <w:pPr>
        <w:rPr>
          <w:sz w:val="26"/>
          <w:szCs w:val="26"/>
        </w:rPr>
      </w:pPr>
    </w:p>
    <w:p w:rsidR="000E457A" w:rsidRPr="007C78FC" w:rsidRDefault="000E457A" w:rsidP="000E457A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153959" w:rsidRDefault="008F73A3" w:rsidP="00153959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153959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1DD" w:rsidRDefault="006701DD">
      <w:r>
        <w:separator/>
      </w:r>
    </w:p>
  </w:endnote>
  <w:endnote w:type="continuationSeparator" w:id="0">
    <w:p w:rsidR="006701DD" w:rsidRDefault="00670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1DD" w:rsidRDefault="006701DD">
      <w:r>
        <w:separator/>
      </w:r>
    </w:p>
  </w:footnote>
  <w:footnote w:type="continuationSeparator" w:id="0">
    <w:p w:rsidR="006701DD" w:rsidRDefault="00670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307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7DC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BFD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3F29"/>
    <w:rsid w:val="000844E3"/>
    <w:rsid w:val="00084847"/>
    <w:rsid w:val="000858AE"/>
    <w:rsid w:val="00085DAC"/>
    <w:rsid w:val="00094AC3"/>
    <w:rsid w:val="000953B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57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959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F1F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7B0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65F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1DD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70A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63D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1CC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9D9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75A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681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2B4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AA4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A90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850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9717-10D7-4934-8F4E-1CA438017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444C9-D6F8-40F7-9978-F2370BD106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A2EC16F-05B7-4250-B446-3ADC837A3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7539E5-F118-4D2D-AE89-4011FFF6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2016-09-28T09:53:00Z</dcterms:created>
  <dcterms:modified xsi:type="dcterms:W3CDTF">2016-09-28T10:31:00Z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