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EC205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Default="00EC2057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Pr="0085654B" w:rsidRDefault="00CA2222" w:rsidP="00EC205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2222">
              <w:rPr>
                <w:b/>
                <w:sz w:val="26"/>
                <w:szCs w:val="26"/>
                <w:lang w:val="en-US"/>
              </w:rPr>
              <w:t>203B_002</w:t>
            </w:r>
          </w:p>
        </w:tc>
      </w:tr>
      <w:tr w:rsidR="00EC205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Default="00EC2057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Pr="00CA2222" w:rsidRDefault="00CA2222" w:rsidP="0040047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A2222">
              <w:rPr>
                <w:b/>
                <w:sz w:val="24"/>
                <w:szCs w:val="24"/>
                <w:lang w:val="en-US"/>
              </w:rPr>
              <w:t>200</w:t>
            </w:r>
            <w:r w:rsidR="00400478">
              <w:rPr>
                <w:b/>
                <w:sz w:val="24"/>
                <w:szCs w:val="24"/>
                <w:lang w:val="en-US"/>
              </w:rPr>
              <w:t>5751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B678D1" w:rsidRPr="002C0290" w:rsidTr="00623D73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8D1" w:rsidRPr="002C0290" w:rsidRDefault="00B678D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B678D1" w:rsidRPr="002C0290" w:rsidTr="00623D73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8D1" w:rsidRPr="002C0290" w:rsidRDefault="00B678D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B678D1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8D1" w:rsidRPr="002C0290" w:rsidRDefault="00B678D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B678D1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8D1" w:rsidRPr="002C0290" w:rsidRDefault="00B678D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B678D1" w:rsidRPr="002C0290" w:rsidTr="00623D73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8D1" w:rsidRPr="002C0290" w:rsidRDefault="00B678D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B678D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25C9B">
        <w:rPr>
          <w:b/>
          <w:sz w:val="26"/>
          <w:szCs w:val="26"/>
        </w:rPr>
        <w:t>(</w:t>
      </w:r>
      <w:r w:rsidR="006269BA" w:rsidRPr="00E950F9">
        <w:rPr>
          <w:b/>
          <w:sz w:val="26"/>
          <w:szCs w:val="26"/>
        </w:rPr>
        <w:t>Шайба плоская 10мм</w:t>
      </w:r>
      <w:r w:rsidR="00725C9B">
        <w:rPr>
          <w:b/>
          <w:sz w:val="26"/>
          <w:szCs w:val="26"/>
        </w:rPr>
        <w:t>)</w:t>
      </w:r>
      <w:r w:rsidR="00E950F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25C9B" w:rsidRDefault="00725C9B" w:rsidP="00725C9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725C9B" w:rsidRDefault="00725C9B" w:rsidP="00725C9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25C9B" w:rsidRDefault="00725C9B" w:rsidP="00725C9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25C9B" w:rsidRDefault="00725C9B" w:rsidP="00725C9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725C9B" w:rsidRDefault="00725C9B" w:rsidP="00725C9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B678D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25C9B" w:rsidRDefault="00725C9B" w:rsidP="00725C9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725C9B" w:rsidRDefault="00725C9B" w:rsidP="00725C9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725C9B" w:rsidRDefault="00725C9B" w:rsidP="00725C9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25C9B" w:rsidRDefault="00725C9B" w:rsidP="00725C9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25C9B" w:rsidRDefault="00725C9B" w:rsidP="00725C9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25C9B" w:rsidRDefault="00725C9B" w:rsidP="00725C9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25C9B" w:rsidRDefault="00725C9B" w:rsidP="00725C9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25C9B" w:rsidRDefault="00725C9B" w:rsidP="00725C9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25C9B" w:rsidRDefault="00725C9B" w:rsidP="00725C9B">
      <w:pPr>
        <w:spacing w:line="276" w:lineRule="auto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25C9B" w:rsidRDefault="00725C9B" w:rsidP="00725C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25C9B" w:rsidRDefault="00725C9B" w:rsidP="00725C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25C9B" w:rsidRDefault="00725C9B" w:rsidP="00725C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25C9B" w:rsidRDefault="00725C9B" w:rsidP="00725C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25C9B" w:rsidRDefault="00725C9B" w:rsidP="00725C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25C9B" w:rsidRDefault="00725C9B" w:rsidP="00725C9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25C9B" w:rsidRDefault="00725C9B" w:rsidP="00725C9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25C9B" w:rsidRDefault="00725C9B" w:rsidP="00725C9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25C9B" w:rsidRDefault="00725C9B" w:rsidP="00725C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B678D1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725C9B" w:rsidRDefault="00725C9B" w:rsidP="00725C9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5C9B" w:rsidRDefault="00725C9B" w:rsidP="00725C9B">
      <w:pPr>
        <w:rPr>
          <w:sz w:val="26"/>
          <w:szCs w:val="26"/>
        </w:rPr>
      </w:pPr>
    </w:p>
    <w:p w:rsidR="00B678D1" w:rsidRDefault="00B678D1" w:rsidP="00725C9B">
      <w:pPr>
        <w:rPr>
          <w:sz w:val="26"/>
          <w:szCs w:val="26"/>
        </w:rPr>
      </w:pPr>
    </w:p>
    <w:p w:rsidR="00B678D1" w:rsidRDefault="00B678D1" w:rsidP="00725C9B">
      <w:pPr>
        <w:rPr>
          <w:sz w:val="26"/>
          <w:szCs w:val="26"/>
        </w:rPr>
      </w:pPr>
    </w:p>
    <w:p w:rsidR="00725C9B" w:rsidRDefault="00725C9B" w:rsidP="00725C9B">
      <w:pPr>
        <w:rPr>
          <w:sz w:val="26"/>
          <w:szCs w:val="26"/>
        </w:rPr>
      </w:pPr>
    </w:p>
    <w:p w:rsidR="00B678D1" w:rsidRPr="007C78FC" w:rsidRDefault="00B678D1" w:rsidP="00B678D1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725C9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660" w:rsidRDefault="00537660">
      <w:r>
        <w:separator/>
      </w:r>
    </w:p>
  </w:endnote>
  <w:endnote w:type="continuationSeparator" w:id="0">
    <w:p w:rsidR="00537660" w:rsidRDefault="00537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660" w:rsidRDefault="00537660">
      <w:r>
        <w:separator/>
      </w:r>
    </w:p>
  </w:footnote>
  <w:footnote w:type="continuationSeparator" w:id="0">
    <w:p w:rsidR="00537660" w:rsidRDefault="00537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058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D61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ABD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0D4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478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65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660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A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C9B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656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F30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3D12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58F3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4E"/>
    <w:rsid w:val="00B66055"/>
    <w:rsid w:val="00B67197"/>
    <w:rsid w:val="00B67265"/>
    <w:rsid w:val="00B678D1"/>
    <w:rsid w:val="00B71096"/>
    <w:rsid w:val="00B72E7C"/>
    <w:rsid w:val="00B73ADA"/>
    <w:rsid w:val="00B74E68"/>
    <w:rsid w:val="00B75EE6"/>
    <w:rsid w:val="00B76533"/>
    <w:rsid w:val="00B767EA"/>
    <w:rsid w:val="00B76C5A"/>
    <w:rsid w:val="00B804B1"/>
    <w:rsid w:val="00B81480"/>
    <w:rsid w:val="00B815C9"/>
    <w:rsid w:val="00B82E4B"/>
    <w:rsid w:val="00B8412D"/>
    <w:rsid w:val="00B85AF2"/>
    <w:rsid w:val="00B87BD8"/>
    <w:rsid w:val="00B903D4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2222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05D1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4CDE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7F0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0F9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E5C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057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5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3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AB010-5EF9-48FA-9BA2-9A9ED09883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58B65-DFD6-453F-9644-2475496BA6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2C08315-9F3A-46ED-A712-33297BFA6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CCCC5-398F-4ECB-A9EF-ACABB99B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2016-09-28T08:43:00Z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