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0452DF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F" w:rsidRDefault="000452DF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F" w:rsidRPr="0085654B" w:rsidRDefault="00B231D9" w:rsidP="000452D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231D9">
              <w:rPr>
                <w:b/>
                <w:sz w:val="26"/>
                <w:szCs w:val="26"/>
                <w:lang w:val="en-US"/>
              </w:rPr>
              <w:t>203B_005</w:t>
            </w:r>
          </w:p>
        </w:tc>
      </w:tr>
      <w:tr w:rsidR="000452DF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F" w:rsidRDefault="000452DF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F" w:rsidRPr="00B231D9" w:rsidRDefault="00B231D9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B231D9">
              <w:rPr>
                <w:b/>
                <w:sz w:val="24"/>
                <w:szCs w:val="24"/>
                <w:lang w:val="en-US"/>
              </w:rPr>
              <w:t>2005432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337846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846" w:rsidRPr="002C0290" w:rsidRDefault="00337846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37846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846" w:rsidRPr="002C0290" w:rsidRDefault="00337846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337846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846" w:rsidRPr="002C0290" w:rsidRDefault="00337846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337846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846" w:rsidRPr="002C0290" w:rsidRDefault="00337846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37846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846" w:rsidRPr="002C0290" w:rsidRDefault="00337846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337846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846" w:rsidRPr="002C0290" w:rsidRDefault="00337846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33784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D22ECD">
        <w:rPr>
          <w:b/>
          <w:sz w:val="26"/>
          <w:szCs w:val="26"/>
        </w:rPr>
        <w:t>(</w:t>
      </w:r>
      <w:r w:rsidR="00D27360" w:rsidRPr="00C5114A">
        <w:rPr>
          <w:b/>
          <w:sz w:val="26"/>
          <w:szCs w:val="26"/>
        </w:rPr>
        <w:t>Шайба плоская 12мм</w:t>
      </w:r>
      <w:r w:rsidR="00D22ECD">
        <w:rPr>
          <w:b/>
          <w:sz w:val="26"/>
          <w:szCs w:val="26"/>
        </w:rPr>
        <w:t>)</w:t>
      </w:r>
      <w:r w:rsidR="00C5114A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22ECD" w:rsidRDefault="00D22ECD" w:rsidP="00D22ECD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D22ECD" w:rsidRDefault="00D22ECD" w:rsidP="00D22EC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22ECD" w:rsidRDefault="00D22ECD" w:rsidP="00D22EC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D22ECD" w:rsidRDefault="00D22ECD" w:rsidP="00D22EC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C82009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22ECD" w:rsidRDefault="00D22ECD" w:rsidP="00D22EC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D22ECD" w:rsidRDefault="00D22ECD" w:rsidP="00D22EC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D22ECD" w:rsidRDefault="00D22ECD" w:rsidP="00D22EC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22ECD" w:rsidRDefault="00D22ECD" w:rsidP="00D22EC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D22ECD" w:rsidRDefault="00D22ECD" w:rsidP="00D22ECD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22ECD" w:rsidRDefault="00D22ECD" w:rsidP="00D22EC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22ECD" w:rsidRDefault="00D22ECD" w:rsidP="00D22EC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22ECD" w:rsidRDefault="00D22ECD" w:rsidP="00D22EC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22ECD" w:rsidRDefault="00D22ECD" w:rsidP="00D22ECD">
      <w:pPr>
        <w:spacing w:line="276" w:lineRule="auto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22ECD" w:rsidRDefault="00D22ECD" w:rsidP="00D22EC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22ECD" w:rsidRDefault="00D22ECD" w:rsidP="00D22EC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C82009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D22ECD" w:rsidRDefault="00D22ECD" w:rsidP="00D22EC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22ECD" w:rsidRDefault="00D22ECD" w:rsidP="00D22ECD">
      <w:pPr>
        <w:rPr>
          <w:sz w:val="26"/>
          <w:szCs w:val="26"/>
        </w:rPr>
      </w:pPr>
    </w:p>
    <w:p w:rsidR="00C82009" w:rsidRDefault="00C82009" w:rsidP="00D22ECD">
      <w:pPr>
        <w:rPr>
          <w:sz w:val="26"/>
          <w:szCs w:val="26"/>
        </w:rPr>
      </w:pPr>
    </w:p>
    <w:p w:rsidR="00C82009" w:rsidRDefault="00C82009" w:rsidP="00D22ECD">
      <w:pPr>
        <w:rPr>
          <w:sz w:val="26"/>
          <w:szCs w:val="26"/>
        </w:rPr>
      </w:pPr>
    </w:p>
    <w:p w:rsidR="00D22ECD" w:rsidRDefault="00D22ECD" w:rsidP="00D22ECD">
      <w:pPr>
        <w:rPr>
          <w:sz w:val="26"/>
          <w:szCs w:val="26"/>
        </w:rPr>
      </w:pPr>
    </w:p>
    <w:p w:rsidR="00C82009" w:rsidRPr="007C78FC" w:rsidRDefault="00C82009" w:rsidP="00C82009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C82009">
      <w:pPr>
        <w:ind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E7A" w:rsidRDefault="00665E7A">
      <w:r>
        <w:separator/>
      </w:r>
    </w:p>
  </w:endnote>
  <w:endnote w:type="continuationSeparator" w:id="0">
    <w:p w:rsidR="00665E7A" w:rsidRDefault="00665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E7A" w:rsidRDefault="00665E7A">
      <w:r>
        <w:separator/>
      </w:r>
    </w:p>
  </w:footnote>
  <w:footnote w:type="continuationSeparator" w:id="0">
    <w:p w:rsidR="00665E7A" w:rsidRDefault="00665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738B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2DF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63FC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38B0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7846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1FFD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5E7A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175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2FA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1D9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1D04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114A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009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2ECD"/>
    <w:rsid w:val="00D23A8B"/>
    <w:rsid w:val="00D24F33"/>
    <w:rsid w:val="00D250F4"/>
    <w:rsid w:val="00D26DD0"/>
    <w:rsid w:val="00D2736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7D4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010F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53C6F-CBDD-4A7D-9FA8-8C2B2997F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A93F7-3E35-4DC7-B938-2435A6EE4C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7152C04-10B9-4A5D-9C63-75603B831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29357C-8BD4-4B2B-A537-448ED802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2016-09-28T08:40:00Z</dcterms:created>
  <dcterms:modified xsi:type="dcterms:W3CDTF">2016-09-28T10:32:00Z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