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EC2057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057" w:rsidRDefault="00EC2057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057" w:rsidRPr="0085654B" w:rsidRDefault="00CA2222" w:rsidP="00EC205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A2222">
              <w:rPr>
                <w:b/>
                <w:sz w:val="26"/>
                <w:szCs w:val="26"/>
                <w:lang w:val="en-US"/>
              </w:rPr>
              <w:t>203B_002</w:t>
            </w:r>
          </w:p>
        </w:tc>
      </w:tr>
      <w:tr w:rsidR="00EC2057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057" w:rsidRDefault="00EC2057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057" w:rsidRPr="00CA2222" w:rsidRDefault="00CA2222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CA2222">
              <w:rPr>
                <w:b/>
                <w:sz w:val="24"/>
                <w:szCs w:val="24"/>
                <w:lang w:val="en-US"/>
              </w:rPr>
              <w:t>2002013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3545"/>
        <w:gridCol w:w="2140"/>
      </w:tblGrid>
      <w:tr w:rsidR="003A60C1" w:rsidRPr="002C0290" w:rsidTr="00623D73">
        <w:trPr>
          <w:gridAfter w:val="1"/>
          <w:wAfter w:w="2140" w:type="dxa"/>
          <w:trHeight w:val="36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0C1" w:rsidRPr="002C0290" w:rsidRDefault="003A60C1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A60C1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0C1" w:rsidRPr="002C0290" w:rsidRDefault="003A60C1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3A60C1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0C1" w:rsidRPr="002C0290" w:rsidRDefault="003A60C1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3A60C1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0C1" w:rsidRPr="002C0290" w:rsidRDefault="003A60C1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A60C1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0C1" w:rsidRPr="002C0290" w:rsidRDefault="003A60C1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3A60C1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0C1" w:rsidRPr="002C0290" w:rsidRDefault="003A60C1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1F5706" w:rsidRPr="00697DC5" w:rsidRDefault="0026453A" w:rsidP="003A60C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3D3532">
        <w:rPr>
          <w:b/>
          <w:sz w:val="26"/>
          <w:szCs w:val="26"/>
        </w:rPr>
        <w:t>метизов</w:t>
      </w:r>
      <w:r w:rsidR="003D3532" w:rsidRPr="003D3532">
        <w:rPr>
          <w:b/>
          <w:sz w:val="26"/>
          <w:szCs w:val="26"/>
        </w:rPr>
        <w:t xml:space="preserve"> </w:t>
      </w:r>
      <w:r w:rsidR="00F9452F">
        <w:rPr>
          <w:b/>
          <w:sz w:val="26"/>
          <w:szCs w:val="26"/>
        </w:rPr>
        <w:t>(</w:t>
      </w:r>
      <w:r w:rsidR="006269BA" w:rsidRPr="003D3532">
        <w:rPr>
          <w:b/>
          <w:sz w:val="26"/>
          <w:szCs w:val="26"/>
        </w:rPr>
        <w:t>Шайба плоская 10мм</w:t>
      </w:r>
      <w:r w:rsidR="00F9452F">
        <w:rPr>
          <w:b/>
          <w:sz w:val="26"/>
          <w:szCs w:val="26"/>
        </w:rPr>
        <w:t>)</w:t>
      </w:r>
      <w:r w:rsidR="003D3532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F9452F" w:rsidRDefault="00F9452F" w:rsidP="00F9452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r>
        <w:rPr>
          <w:b/>
          <w:bCs/>
          <w:sz w:val="26"/>
          <w:szCs w:val="26"/>
        </w:rPr>
        <w:t>Технические требования к продукции.</w:t>
      </w:r>
    </w:p>
    <w:p w:rsidR="00F9452F" w:rsidRDefault="00F9452F" w:rsidP="00F9452F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метизов должны соответствовать параметрам </w:t>
      </w:r>
      <w:r w:rsidRPr="00F9452F">
        <w:rPr>
          <w:sz w:val="24"/>
          <w:szCs w:val="24"/>
        </w:rPr>
        <w:t>ГОСТ 11371-78 «Шайбы. Технические условия»</w:t>
      </w:r>
      <w:r>
        <w:rPr>
          <w:sz w:val="24"/>
          <w:szCs w:val="24"/>
        </w:rPr>
        <w:t>.</w:t>
      </w:r>
    </w:p>
    <w:p w:rsidR="00F9452F" w:rsidRDefault="00F9452F" w:rsidP="00F9452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9452F" w:rsidRDefault="00F9452F" w:rsidP="00F9452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F9452F" w:rsidRDefault="00F9452F" w:rsidP="00F9452F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F9452F" w:rsidRDefault="00F9452F" w:rsidP="00F9452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9452F" w:rsidRDefault="00F9452F" w:rsidP="00F9452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9452F" w:rsidRDefault="00F9452F" w:rsidP="00F9452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9452F" w:rsidRDefault="00F9452F" w:rsidP="00F9452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9452F" w:rsidRDefault="00F9452F" w:rsidP="00F9452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F9452F" w:rsidRDefault="00F9452F" w:rsidP="00F9452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F9452F" w:rsidRDefault="00F9452F" w:rsidP="00F9452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3A60C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9452F" w:rsidRDefault="00F9452F" w:rsidP="00F9452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F9452F" w:rsidRDefault="00F9452F" w:rsidP="00F9452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9452F">
        <w:rPr>
          <w:sz w:val="24"/>
          <w:szCs w:val="24"/>
        </w:rPr>
        <w:t>ГОСТ 11371-78 «Шайбы. Технические условия»</w:t>
      </w:r>
      <w:r>
        <w:rPr>
          <w:sz w:val="24"/>
          <w:szCs w:val="24"/>
        </w:rPr>
        <w:t>;</w:t>
      </w:r>
    </w:p>
    <w:p w:rsidR="00F9452F" w:rsidRDefault="00F9452F" w:rsidP="00F9452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F9452F" w:rsidRDefault="00F9452F" w:rsidP="00F9452F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F9452F" w:rsidRDefault="00F9452F" w:rsidP="00F9452F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9452F" w:rsidRDefault="00F9452F" w:rsidP="00F9452F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F9452F" w:rsidRDefault="00F9452F" w:rsidP="00F9452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9452F" w:rsidRDefault="00F9452F" w:rsidP="00F9452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F9452F" w:rsidRDefault="00F9452F" w:rsidP="00F9452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F9452F" w:rsidRDefault="00F9452F" w:rsidP="00F9452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F9452F" w:rsidRDefault="00F9452F" w:rsidP="00F9452F">
      <w:pPr>
        <w:spacing w:line="276" w:lineRule="auto"/>
        <w:rPr>
          <w:sz w:val="24"/>
          <w:szCs w:val="24"/>
        </w:rPr>
      </w:pPr>
    </w:p>
    <w:p w:rsidR="00F9452F" w:rsidRDefault="00F9452F" w:rsidP="00F9452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F9452F" w:rsidRDefault="00F9452F" w:rsidP="00F9452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9452F" w:rsidRDefault="00F9452F" w:rsidP="00F9452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452F" w:rsidRDefault="00F9452F" w:rsidP="00F9452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9452F" w:rsidRDefault="00F9452F" w:rsidP="00F9452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F9452F" w:rsidRDefault="00F9452F" w:rsidP="00F9452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452F" w:rsidRDefault="00F9452F" w:rsidP="00F9452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9452F" w:rsidRDefault="00F9452F" w:rsidP="00F9452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F9452F" w:rsidRDefault="00F9452F" w:rsidP="00F9452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F9452F" w:rsidRDefault="00F9452F" w:rsidP="00F9452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F9452F" w:rsidRDefault="00F9452F" w:rsidP="00F9452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F9452F" w:rsidRDefault="00F9452F" w:rsidP="00F9452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F9452F" w:rsidRDefault="00F9452F" w:rsidP="00F9452F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F9452F" w:rsidRDefault="00F9452F" w:rsidP="00F9452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F9452F" w:rsidRDefault="00F9452F" w:rsidP="00F9452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3A60C1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F9452F" w:rsidRDefault="00F9452F" w:rsidP="00F9452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9452F" w:rsidRDefault="00F9452F" w:rsidP="00F9452F">
      <w:pPr>
        <w:rPr>
          <w:sz w:val="26"/>
          <w:szCs w:val="26"/>
        </w:rPr>
      </w:pPr>
    </w:p>
    <w:p w:rsidR="003A60C1" w:rsidRDefault="003A60C1" w:rsidP="00F9452F">
      <w:pPr>
        <w:rPr>
          <w:sz w:val="26"/>
          <w:szCs w:val="26"/>
        </w:rPr>
      </w:pPr>
    </w:p>
    <w:p w:rsidR="003A60C1" w:rsidRDefault="003A60C1" w:rsidP="00F9452F">
      <w:pPr>
        <w:rPr>
          <w:sz w:val="26"/>
          <w:szCs w:val="26"/>
        </w:rPr>
      </w:pPr>
    </w:p>
    <w:p w:rsidR="00F9452F" w:rsidRDefault="00F9452F" w:rsidP="00F9452F">
      <w:pPr>
        <w:rPr>
          <w:sz w:val="26"/>
          <w:szCs w:val="26"/>
        </w:rPr>
      </w:pPr>
    </w:p>
    <w:bookmarkEnd w:id="1"/>
    <w:p w:rsidR="003A60C1" w:rsidRPr="007C78FC" w:rsidRDefault="003A60C1" w:rsidP="003A60C1">
      <w:pPr>
        <w:spacing w:after="240"/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F9452F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EEA" w:rsidRDefault="00403EEA">
      <w:r>
        <w:separator/>
      </w:r>
    </w:p>
  </w:endnote>
  <w:endnote w:type="continuationSeparator" w:id="0">
    <w:p w:rsidR="00403EEA" w:rsidRDefault="00403E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EEA" w:rsidRDefault="00403EEA">
      <w:r>
        <w:separator/>
      </w:r>
    </w:p>
  </w:footnote>
  <w:footnote w:type="continuationSeparator" w:id="0">
    <w:p w:rsidR="00403EEA" w:rsidRDefault="00403E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BA517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65D61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5ABD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604D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60C1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3532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3EEA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A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656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7DF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3B5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04B1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5174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2222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4CDE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B7F0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E5C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057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452F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64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3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58B65-DFD6-453F-9644-2475496BA66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E48AB010-5EF9-48FA-9BA2-9A9ED09883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1D0568-B76B-4F44-94C7-C54204E2B6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A9BB22-2B82-492E-91EA-E5076A7B1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2010-09-30T13:29:00Z</cp:lastPrinted>
  <dcterms:created xsi:type="dcterms:W3CDTF">2016-09-28T08:40:00Z</dcterms:created>
  <dcterms:modified xsi:type="dcterms:W3CDTF">2016-09-28T10:28:00Z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