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57A8B" w14:textId="77777777" w:rsidR="00D3707D" w:rsidRPr="00C164E4" w:rsidRDefault="00D3707D" w:rsidP="00D3707D">
      <w:pPr>
        <w:tabs>
          <w:tab w:val="right" w:pos="9923"/>
        </w:tabs>
        <w:spacing w:line="276" w:lineRule="auto"/>
        <w:ind w:left="5387" w:right="-2" w:firstLine="0"/>
        <w:jc w:val="center"/>
        <w:rPr>
          <w:b/>
          <w:sz w:val="26"/>
          <w:szCs w:val="26"/>
        </w:rPr>
      </w:pPr>
      <w:r w:rsidRPr="00C164E4">
        <w:rPr>
          <w:b/>
          <w:sz w:val="26"/>
          <w:szCs w:val="26"/>
        </w:rPr>
        <w:t>“УТВЕРЖДАЮ”</w:t>
      </w:r>
    </w:p>
    <w:p w14:paraId="7A3B1191" w14:textId="77777777" w:rsidR="00D3707D" w:rsidRPr="00C164E4" w:rsidRDefault="00D3707D" w:rsidP="00D3707D">
      <w:pPr>
        <w:spacing w:line="276" w:lineRule="auto"/>
        <w:ind w:left="5387" w:right="-1" w:firstLine="0"/>
        <w:jc w:val="center"/>
        <w:rPr>
          <w:sz w:val="26"/>
          <w:szCs w:val="26"/>
        </w:rPr>
      </w:pPr>
      <w:r w:rsidRPr="00C164E4">
        <w:rPr>
          <w:sz w:val="26"/>
          <w:szCs w:val="26"/>
        </w:rPr>
        <w:t xml:space="preserve">Первый заместитель директора – главный инженер филиала </w:t>
      </w:r>
      <w:r>
        <w:rPr>
          <w:sz w:val="26"/>
          <w:szCs w:val="26"/>
        </w:rPr>
        <w:t>П</w:t>
      </w:r>
      <w:r w:rsidRPr="00C164E4">
        <w:rPr>
          <w:sz w:val="26"/>
          <w:szCs w:val="26"/>
        </w:rPr>
        <w:t>АО «МРСК Центра» - «Тамбовэнерго»</w:t>
      </w:r>
    </w:p>
    <w:p w14:paraId="471DD73E" w14:textId="5319A0BC" w:rsidR="00D3707D" w:rsidRPr="00C164E4" w:rsidRDefault="00D3707D" w:rsidP="00D3707D">
      <w:pPr>
        <w:tabs>
          <w:tab w:val="right" w:pos="10207"/>
        </w:tabs>
        <w:spacing w:before="120" w:line="276" w:lineRule="auto"/>
        <w:ind w:left="5387" w:firstLine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C164E4">
        <w:rPr>
          <w:sz w:val="26"/>
          <w:szCs w:val="26"/>
        </w:rPr>
        <w:t xml:space="preserve">___________________ / </w:t>
      </w:r>
      <w:r w:rsidRPr="00C164E4">
        <w:rPr>
          <w:sz w:val="26"/>
          <w:szCs w:val="26"/>
          <w:u w:val="single"/>
        </w:rPr>
        <w:t>И.В. Поляков</w:t>
      </w:r>
    </w:p>
    <w:p w14:paraId="5ED75132" w14:textId="0EFFBA37" w:rsidR="00D3707D" w:rsidRPr="00C164E4" w:rsidRDefault="00AC6E7D" w:rsidP="00D3707D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3707D" w:rsidRPr="00C164E4">
        <w:rPr>
          <w:sz w:val="26"/>
          <w:szCs w:val="26"/>
        </w:rPr>
        <w:t>“_______” _______________ 20</w:t>
      </w:r>
      <w:r w:rsidR="003F0828">
        <w:rPr>
          <w:sz w:val="26"/>
          <w:szCs w:val="26"/>
        </w:rPr>
        <w:t>20</w:t>
      </w:r>
      <w:r w:rsidR="00D3707D" w:rsidRPr="00C164E4">
        <w:rPr>
          <w:sz w:val="26"/>
          <w:szCs w:val="26"/>
        </w:rPr>
        <w:t xml:space="preserve"> г.</w:t>
      </w:r>
    </w:p>
    <w:p w14:paraId="0552C5AE" w14:textId="77777777" w:rsidR="00D3707D" w:rsidRDefault="00D3707D" w:rsidP="00D3707D">
      <w:pPr>
        <w:ind w:left="4820" w:firstLine="0"/>
        <w:rPr>
          <w:sz w:val="26"/>
          <w:szCs w:val="26"/>
        </w:rPr>
      </w:pPr>
    </w:p>
    <w:p w14:paraId="7831A479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7831A47A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46452402" w14:textId="77777777" w:rsidR="00AE6C74" w:rsidRPr="003F082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E6C74">
        <w:rPr>
          <w:b/>
          <w:sz w:val="26"/>
          <w:szCs w:val="26"/>
        </w:rPr>
        <w:t>к</w:t>
      </w:r>
      <w:r w:rsidR="00AE6C74" w:rsidRPr="00AE6C74">
        <w:rPr>
          <w:b/>
          <w:sz w:val="26"/>
          <w:szCs w:val="26"/>
        </w:rPr>
        <w:t>омплектующи</w:t>
      </w:r>
      <w:r w:rsidR="00AE6C74">
        <w:rPr>
          <w:b/>
          <w:sz w:val="26"/>
          <w:szCs w:val="26"/>
        </w:rPr>
        <w:t>х</w:t>
      </w:r>
      <w:r w:rsidR="00AE6C74" w:rsidRPr="00AE6C74">
        <w:rPr>
          <w:b/>
          <w:sz w:val="26"/>
          <w:szCs w:val="26"/>
        </w:rPr>
        <w:t xml:space="preserve"> к оргтехнике</w:t>
      </w:r>
      <w:r w:rsidR="00D3707D">
        <w:rPr>
          <w:b/>
          <w:sz w:val="26"/>
          <w:szCs w:val="26"/>
        </w:rPr>
        <w:t>.</w:t>
      </w:r>
    </w:p>
    <w:p w14:paraId="7831A47B" w14:textId="5754EF79" w:rsidR="004F6968" w:rsidRPr="00AE6C74" w:rsidRDefault="00232E4A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0F6888">
        <w:rPr>
          <w:b/>
          <w:sz w:val="26"/>
          <w:szCs w:val="26"/>
          <w:u w:val="single"/>
        </w:rPr>
        <w:t>310</w:t>
      </w:r>
      <w:r w:rsidR="00AE6C74">
        <w:rPr>
          <w:b/>
          <w:sz w:val="26"/>
          <w:szCs w:val="26"/>
          <w:u w:val="single"/>
          <w:lang w:val="en-US"/>
        </w:rPr>
        <w:t>H</w:t>
      </w:r>
      <w:r w:rsidR="0064316C">
        <w:rPr>
          <w:b/>
          <w:sz w:val="26"/>
          <w:szCs w:val="26"/>
          <w:u w:val="single"/>
        </w:rPr>
        <w:t>, КВД 7</w:t>
      </w:r>
      <w:r w:rsidR="00AE6C74">
        <w:rPr>
          <w:b/>
          <w:sz w:val="26"/>
          <w:szCs w:val="26"/>
          <w:u w:val="single"/>
        </w:rPr>
        <w:t>.</w:t>
      </w:r>
    </w:p>
    <w:p w14:paraId="7831A47C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5AD14B7" w14:textId="77777777" w:rsidR="00D3707D" w:rsidRDefault="00D3707D" w:rsidP="00D3707D">
      <w:pPr>
        <w:ind w:firstLine="709"/>
        <w:jc w:val="center"/>
        <w:rPr>
          <w:sz w:val="24"/>
          <w:szCs w:val="24"/>
        </w:rPr>
      </w:pPr>
    </w:p>
    <w:p w14:paraId="0C3CBC29" w14:textId="77777777" w:rsidR="003F0828" w:rsidRPr="003A5E8A" w:rsidRDefault="003F0828" w:rsidP="00D3707D">
      <w:pPr>
        <w:ind w:firstLine="709"/>
        <w:jc w:val="center"/>
        <w:rPr>
          <w:sz w:val="24"/>
          <w:szCs w:val="24"/>
        </w:rPr>
      </w:pPr>
    </w:p>
    <w:p w14:paraId="6C009375" w14:textId="77777777" w:rsidR="00D3707D" w:rsidRPr="00B97427" w:rsidRDefault="00D3707D" w:rsidP="00D3707D">
      <w:pPr>
        <w:ind w:firstLine="709"/>
        <w:rPr>
          <w:b/>
          <w:bCs/>
          <w:sz w:val="24"/>
          <w:szCs w:val="24"/>
        </w:rPr>
      </w:pPr>
      <w:r w:rsidRPr="00B97427">
        <w:rPr>
          <w:b/>
          <w:bCs/>
          <w:sz w:val="24"/>
          <w:szCs w:val="24"/>
        </w:rPr>
        <w:t>1.Общая часть.</w:t>
      </w:r>
    </w:p>
    <w:p w14:paraId="6D25EDAE" w14:textId="3844B83D" w:rsidR="00D3707D" w:rsidRPr="00B97427" w:rsidRDefault="00D3707D" w:rsidP="00D3707D">
      <w:pPr>
        <w:numPr>
          <w:ilvl w:val="1"/>
          <w:numId w:val="3"/>
        </w:numPr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ПАО «МРСК Центра» производит закупку вычислительной техники, оргтехники, материалов для эксплуатационного обслуживания электросетевого оборудования.</w:t>
      </w:r>
    </w:p>
    <w:p w14:paraId="4A343804" w14:textId="68DF1800" w:rsidR="00D3707D" w:rsidRPr="003F0828" w:rsidRDefault="00D3707D" w:rsidP="003F0828">
      <w:pPr>
        <w:numPr>
          <w:ilvl w:val="1"/>
          <w:numId w:val="3"/>
        </w:numPr>
        <w:tabs>
          <w:tab w:val="left" w:pos="993"/>
        </w:tabs>
        <w:ind w:left="709" w:firstLine="0"/>
        <w:rPr>
          <w:sz w:val="24"/>
          <w:szCs w:val="24"/>
        </w:rPr>
      </w:pPr>
      <w:r w:rsidRPr="003F0828">
        <w:rPr>
          <w:sz w:val="24"/>
          <w:szCs w:val="24"/>
        </w:rPr>
        <w:t xml:space="preserve">Закупка производится на основании плана </w:t>
      </w:r>
      <w:r w:rsidR="003F0828">
        <w:rPr>
          <w:sz w:val="24"/>
          <w:szCs w:val="24"/>
        </w:rPr>
        <w:t>закупки ПАО «МРСК Центра» на 2020</w:t>
      </w:r>
      <w:r w:rsidR="00AE6C74" w:rsidRPr="003F0828">
        <w:rPr>
          <w:sz w:val="24"/>
          <w:szCs w:val="24"/>
        </w:rPr>
        <w:t xml:space="preserve"> год</w:t>
      </w:r>
      <w:r w:rsidR="003F0828">
        <w:rPr>
          <w:sz w:val="24"/>
          <w:szCs w:val="24"/>
        </w:rPr>
        <w:t>.</w:t>
      </w:r>
      <w:r w:rsidR="00AE6C74" w:rsidRPr="003F0828">
        <w:rPr>
          <w:sz w:val="24"/>
          <w:szCs w:val="24"/>
        </w:rPr>
        <w:t xml:space="preserve"> </w:t>
      </w:r>
    </w:p>
    <w:p w14:paraId="5055BC88" w14:textId="77777777" w:rsidR="00D3707D" w:rsidRPr="00B97427" w:rsidRDefault="00D3707D" w:rsidP="00D3707D">
      <w:pPr>
        <w:ind w:firstLine="709"/>
        <w:rPr>
          <w:b/>
          <w:bCs/>
          <w:sz w:val="24"/>
          <w:szCs w:val="24"/>
        </w:rPr>
      </w:pPr>
      <w:r w:rsidRPr="00B97427">
        <w:rPr>
          <w:b/>
          <w:sz w:val="24"/>
          <w:szCs w:val="24"/>
        </w:rPr>
        <w:t xml:space="preserve">2. </w:t>
      </w:r>
      <w:r w:rsidRPr="00B97427">
        <w:rPr>
          <w:b/>
          <w:bCs/>
          <w:sz w:val="24"/>
          <w:szCs w:val="24"/>
        </w:rPr>
        <w:t>Предмет конкурса.</w:t>
      </w:r>
    </w:p>
    <w:p w14:paraId="21294C41" w14:textId="77777777" w:rsidR="00D3707D" w:rsidRPr="00B97427" w:rsidRDefault="00D3707D" w:rsidP="00D3707D">
      <w:pPr>
        <w:spacing w:line="276" w:lineRule="auto"/>
        <w:ind w:firstLine="709"/>
        <w:rPr>
          <w:sz w:val="24"/>
          <w:szCs w:val="24"/>
        </w:rPr>
      </w:pPr>
      <w:r w:rsidRPr="00B97427">
        <w:rPr>
          <w:sz w:val="24"/>
          <w:szCs w:val="24"/>
        </w:rPr>
        <w:t>Поставщик  обеспечивает поставку вычислительной техники, оргтехники, материалов  на склад филиала ПАО «МРСК Центра»  в объемах и сроки  указанные в таблице.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2"/>
        <w:gridCol w:w="850"/>
        <w:gridCol w:w="851"/>
        <w:gridCol w:w="2976"/>
        <w:gridCol w:w="1985"/>
      </w:tblGrid>
      <w:tr w:rsidR="005C4462" w:rsidRPr="00B97427" w14:paraId="706575F5" w14:textId="77777777" w:rsidTr="001905D1">
        <w:tc>
          <w:tcPr>
            <w:tcW w:w="534" w:type="dxa"/>
            <w:vAlign w:val="center"/>
          </w:tcPr>
          <w:p w14:paraId="7B291F3C" w14:textId="77777777" w:rsidR="005C4462" w:rsidRPr="00B97427" w:rsidRDefault="005C4462" w:rsidP="005C4462">
            <w:pPr>
              <w:ind w:firstLine="0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14:paraId="73A03E4D" w14:textId="77777777" w:rsidR="005C4462" w:rsidRPr="00B97427" w:rsidRDefault="005C4462" w:rsidP="00D3707D">
            <w:pPr>
              <w:ind w:firstLine="60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850" w:type="dxa"/>
            <w:vAlign w:val="center"/>
          </w:tcPr>
          <w:p w14:paraId="6BC091C1" w14:textId="31735750" w:rsidR="005C4462" w:rsidRPr="00B97427" w:rsidRDefault="005C4462" w:rsidP="005C4462">
            <w:pPr>
              <w:ind w:firstLine="0"/>
              <w:jc w:val="center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vAlign w:val="center"/>
          </w:tcPr>
          <w:p w14:paraId="55A48310" w14:textId="77777777" w:rsidR="005C4462" w:rsidRPr="00B97427" w:rsidRDefault="005C4462" w:rsidP="005C4462">
            <w:pPr>
              <w:ind w:firstLine="33"/>
              <w:jc w:val="center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Кол-во</w:t>
            </w:r>
          </w:p>
        </w:tc>
        <w:tc>
          <w:tcPr>
            <w:tcW w:w="2976" w:type="dxa"/>
            <w:vAlign w:val="center"/>
          </w:tcPr>
          <w:p w14:paraId="2344D082" w14:textId="77777777" w:rsidR="005C4462" w:rsidRPr="00B97427" w:rsidRDefault="005C4462" w:rsidP="00D3707D">
            <w:pPr>
              <w:ind w:firstLine="34"/>
              <w:jc w:val="center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Место поставки, получатель</w:t>
            </w:r>
          </w:p>
        </w:tc>
        <w:tc>
          <w:tcPr>
            <w:tcW w:w="1985" w:type="dxa"/>
            <w:vAlign w:val="center"/>
          </w:tcPr>
          <w:p w14:paraId="21FFE0F2" w14:textId="77777777" w:rsidR="005C4462" w:rsidRPr="00B97427" w:rsidRDefault="005C4462" w:rsidP="00D3707D">
            <w:pPr>
              <w:ind w:firstLine="34"/>
              <w:jc w:val="center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Срок поставки</w:t>
            </w:r>
          </w:p>
        </w:tc>
      </w:tr>
      <w:tr w:rsidR="00AE6C74" w:rsidRPr="00B97427" w14:paraId="39BB9ABC" w14:textId="77777777" w:rsidTr="00AE6C74">
        <w:tc>
          <w:tcPr>
            <w:tcW w:w="534" w:type="dxa"/>
            <w:vAlign w:val="center"/>
          </w:tcPr>
          <w:p w14:paraId="7F6B343B" w14:textId="77777777" w:rsidR="00AE6C74" w:rsidRPr="00B97427" w:rsidRDefault="00AE6C74" w:rsidP="005C4462">
            <w:pPr>
              <w:ind w:firstLine="0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4EBFC1C8" w14:textId="074C03BE" w:rsidR="00AE6C74" w:rsidRPr="00AE6C74" w:rsidRDefault="00AE6C74" w:rsidP="00AE6C74">
            <w:pPr>
              <w:ind w:firstLine="60"/>
              <w:jc w:val="center"/>
              <w:rPr>
                <w:sz w:val="24"/>
                <w:szCs w:val="24"/>
              </w:rPr>
            </w:pPr>
            <w:r w:rsidRPr="00AE6C74">
              <w:rPr>
                <w:sz w:val="24"/>
                <w:szCs w:val="24"/>
              </w:rPr>
              <w:t>АКБ GS 12-1,2</w:t>
            </w:r>
          </w:p>
        </w:tc>
        <w:tc>
          <w:tcPr>
            <w:tcW w:w="850" w:type="dxa"/>
            <w:vAlign w:val="center"/>
          </w:tcPr>
          <w:p w14:paraId="381401C3" w14:textId="03E0BDD5" w:rsidR="00AE6C74" w:rsidRPr="00B97427" w:rsidRDefault="00AE6C74" w:rsidP="00AE6C74">
            <w:pPr>
              <w:ind w:firstLine="0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B97427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1" w:type="dxa"/>
            <w:vAlign w:val="center"/>
          </w:tcPr>
          <w:p w14:paraId="7294584C" w14:textId="6CF8414F" w:rsidR="00AE6C74" w:rsidRPr="00B97427" w:rsidRDefault="00AE6C74" w:rsidP="00AE6C74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400C603C" w14:textId="7982AB69" w:rsidR="00AE6C74" w:rsidRPr="00B97427" w:rsidRDefault="00AE6C74" w:rsidP="002F2EFD">
            <w:pPr>
              <w:ind w:firstLine="34"/>
              <w:jc w:val="center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Центральный склад «Тамбовэнерго», г. Тамбов, ул. Авиационная, д.149</w:t>
            </w:r>
          </w:p>
        </w:tc>
        <w:tc>
          <w:tcPr>
            <w:tcW w:w="1985" w:type="dxa"/>
            <w:vAlign w:val="center"/>
          </w:tcPr>
          <w:p w14:paraId="35D4A49B" w14:textId="1DBC0211" w:rsidR="00AE6C74" w:rsidRPr="00B97427" w:rsidRDefault="00AE6C74" w:rsidP="00D3707D">
            <w:pPr>
              <w:ind w:firstLine="34"/>
              <w:jc w:val="center"/>
              <w:rPr>
                <w:sz w:val="24"/>
                <w:szCs w:val="24"/>
              </w:rPr>
            </w:pPr>
            <w:r w:rsidRPr="00AE6C74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</w:tr>
      <w:tr w:rsidR="00AE6C74" w:rsidRPr="00B97427" w14:paraId="1930E684" w14:textId="77777777" w:rsidTr="00AE6C74">
        <w:tc>
          <w:tcPr>
            <w:tcW w:w="534" w:type="dxa"/>
            <w:vAlign w:val="center"/>
          </w:tcPr>
          <w:p w14:paraId="6D2C02A0" w14:textId="77777777" w:rsidR="00AE6C74" w:rsidRPr="00B97427" w:rsidRDefault="00AE6C74" w:rsidP="005C4462">
            <w:pPr>
              <w:ind w:firstLine="0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4C6D9648" w14:textId="2943710A" w:rsidR="00AE6C74" w:rsidRPr="003F0828" w:rsidRDefault="00AE6C74" w:rsidP="00AE6C74">
            <w:pPr>
              <w:ind w:firstLine="60"/>
              <w:jc w:val="center"/>
              <w:rPr>
                <w:sz w:val="24"/>
                <w:szCs w:val="24"/>
                <w:lang w:val="en-US"/>
              </w:rPr>
            </w:pPr>
            <w:r w:rsidRPr="00AE6C74">
              <w:rPr>
                <w:sz w:val="24"/>
                <w:szCs w:val="24"/>
              </w:rPr>
              <w:t>АКБ</w:t>
            </w:r>
            <w:r w:rsidRPr="003F0828">
              <w:rPr>
                <w:sz w:val="24"/>
                <w:szCs w:val="24"/>
                <w:lang w:val="en-US"/>
              </w:rPr>
              <w:t xml:space="preserve"> CSB GP 6120 6V 12Ah</w:t>
            </w:r>
          </w:p>
        </w:tc>
        <w:tc>
          <w:tcPr>
            <w:tcW w:w="850" w:type="dxa"/>
            <w:vAlign w:val="center"/>
          </w:tcPr>
          <w:p w14:paraId="487948AC" w14:textId="11816901" w:rsidR="00AE6C74" w:rsidRPr="00B97427" w:rsidRDefault="00AE6C74" w:rsidP="00AE6C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1" w:type="dxa"/>
            <w:vAlign w:val="center"/>
          </w:tcPr>
          <w:p w14:paraId="6FE5BFEE" w14:textId="769C90C9" w:rsidR="00AE6C74" w:rsidRPr="00B97427" w:rsidRDefault="00AE6C74" w:rsidP="00AE6C74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5C00F84F" w14:textId="24F6DB46" w:rsidR="00AE6C74" w:rsidRPr="00B97427" w:rsidRDefault="00AE6C74" w:rsidP="002F2EFD">
            <w:pPr>
              <w:ind w:firstLine="34"/>
              <w:jc w:val="center"/>
              <w:rPr>
                <w:sz w:val="24"/>
                <w:szCs w:val="24"/>
              </w:rPr>
            </w:pPr>
            <w:r w:rsidRPr="00B97427">
              <w:rPr>
                <w:sz w:val="24"/>
                <w:szCs w:val="24"/>
              </w:rPr>
              <w:t>Центральный склад «Тамбовэнерго», г. Тамбов, ул. Авиационная, д.149</w:t>
            </w:r>
          </w:p>
        </w:tc>
        <w:tc>
          <w:tcPr>
            <w:tcW w:w="1985" w:type="dxa"/>
            <w:vAlign w:val="center"/>
          </w:tcPr>
          <w:p w14:paraId="2C42C94A" w14:textId="1F4EDB5F" w:rsidR="00AE6C74" w:rsidRPr="00B97427" w:rsidRDefault="00AE6C74" w:rsidP="00D3707D">
            <w:pPr>
              <w:ind w:firstLine="34"/>
              <w:jc w:val="center"/>
              <w:rPr>
                <w:sz w:val="24"/>
                <w:szCs w:val="24"/>
              </w:rPr>
            </w:pPr>
            <w:r w:rsidRPr="00AE6C74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</w:tr>
      <w:tr w:rsidR="00AE6C74" w:rsidRPr="001905D1" w14:paraId="52E320D1" w14:textId="77777777" w:rsidTr="00AE6C74">
        <w:tc>
          <w:tcPr>
            <w:tcW w:w="534" w:type="dxa"/>
            <w:vAlign w:val="center"/>
          </w:tcPr>
          <w:p w14:paraId="3F7E9255" w14:textId="511B8998" w:rsidR="00AE6C74" w:rsidRPr="00B97427" w:rsidRDefault="00AE6C74" w:rsidP="005C44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75C09C5E" w14:textId="0CE3E48D" w:rsidR="00AE6C74" w:rsidRPr="00AE6C74" w:rsidRDefault="00AE6C74" w:rsidP="00AE6C74">
            <w:pPr>
              <w:ind w:firstLine="60"/>
              <w:jc w:val="center"/>
              <w:rPr>
                <w:sz w:val="24"/>
                <w:szCs w:val="24"/>
              </w:rPr>
            </w:pPr>
            <w:r w:rsidRPr="00AE6C74">
              <w:rPr>
                <w:sz w:val="24"/>
                <w:szCs w:val="24"/>
              </w:rPr>
              <w:t>АКБ Leoch DJW12-0.8</w:t>
            </w:r>
          </w:p>
        </w:tc>
        <w:tc>
          <w:tcPr>
            <w:tcW w:w="850" w:type="dxa"/>
            <w:vAlign w:val="center"/>
          </w:tcPr>
          <w:p w14:paraId="793BCC03" w14:textId="4350903B" w:rsidR="00AE6C74" w:rsidRPr="00791CC0" w:rsidRDefault="00AE6C74" w:rsidP="00AE6C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1" w:type="dxa"/>
            <w:vAlign w:val="center"/>
          </w:tcPr>
          <w:p w14:paraId="060E97B0" w14:textId="06D6180C" w:rsidR="00AE6C74" w:rsidRPr="00791CC0" w:rsidRDefault="00AE6C74" w:rsidP="00AE6C74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78DDF381" w14:textId="11BDD09B" w:rsidR="00AE6C74" w:rsidRPr="002F2EFD" w:rsidRDefault="00AE6C74" w:rsidP="002F2EFD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B97427">
              <w:rPr>
                <w:sz w:val="24"/>
                <w:szCs w:val="24"/>
              </w:rPr>
              <w:t>Центральный склад «Тамбовэнерго», г. Тамбов, ул. Авиационная, д.149</w:t>
            </w:r>
          </w:p>
        </w:tc>
        <w:tc>
          <w:tcPr>
            <w:tcW w:w="1985" w:type="dxa"/>
            <w:vAlign w:val="center"/>
          </w:tcPr>
          <w:p w14:paraId="75D3A162" w14:textId="65DCE757" w:rsidR="00AE6C74" w:rsidRPr="001905D1" w:rsidRDefault="00AE6C74" w:rsidP="00D3707D">
            <w:pPr>
              <w:ind w:firstLine="34"/>
              <w:jc w:val="center"/>
              <w:rPr>
                <w:sz w:val="24"/>
                <w:szCs w:val="24"/>
              </w:rPr>
            </w:pPr>
            <w:r w:rsidRPr="00AE6C74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</w:tr>
    </w:tbl>
    <w:p w14:paraId="07E42005" w14:textId="13BB7331" w:rsidR="00D3707D" w:rsidRPr="00FE4ED4" w:rsidRDefault="00FE4ED4" w:rsidP="00FE4ED4">
      <w:pPr>
        <w:pStyle w:val="ae"/>
        <w:numPr>
          <w:ilvl w:val="0"/>
          <w:numId w:val="23"/>
        </w:numPr>
        <w:jc w:val="left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-н</w:t>
      </w:r>
      <w:r w:rsidRPr="00FE4ED4">
        <w:rPr>
          <w:sz w:val="24"/>
          <w:szCs w:val="24"/>
        </w:rPr>
        <w:t>о не позднее 30.11.22020</w:t>
      </w:r>
    </w:p>
    <w:p w14:paraId="7831A47D" w14:textId="6FD277B7" w:rsidR="00612811" w:rsidRPr="00B97427" w:rsidRDefault="00612811" w:rsidP="00B97427">
      <w:pPr>
        <w:pStyle w:val="ae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B97427">
        <w:rPr>
          <w:b/>
          <w:bCs/>
          <w:sz w:val="24"/>
          <w:szCs w:val="24"/>
        </w:rPr>
        <w:t xml:space="preserve">Технические требования к </w:t>
      </w:r>
      <w:r w:rsidR="000D4FD2" w:rsidRPr="00B97427">
        <w:rPr>
          <w:b/>
          <w:bCs/>
          <w:sz w:val="24"/>
          <w:szCs w:val="24"/>
        </w:rPr>
        <w:t>продукции</w:t>
      </w:r>
      <w:r w:rsidRPr="00B97427">
        <w:rPr>
          <w:b/>
          <w:bCs/>
          <w:sz w:val="24"/>
          <w:szCs w:val="24"/>
        </w:rPr>
        <w:t>.</w:t>
      </w:r>
    </w:p>
    <w:p w14:paraId="7831A47E" w14:textId="2ADE9706" w:rsidR="004F4E9E" w:rsidRPr="00B97427" w:rsidRDefault="00B97427" w:rsidP="00B97427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514D5B" w:rsidRPr="00B97427">
        <w:rPr>
          <w:sz w:val="24"/>
          <w:szCs w:val="24"/>
        </w:rPr>
        <w:t xml:space="preserve">.1 </w:t>
      </w:r>
      <w:r w:rsidR="004F4E9E" w:rsidRPr="00B97427">
        <w:rPr>
          <w:sz w:val="24"/>
          <w:szCs w:val="24"/>
        </w:rPr>
        <w:t xml:space="preserve">Технические данные </w:t>
      </w:r>
      <w:r w:rsidR="0081386A" w:rsidRPr="00B97427">
        <w:rPr>
          <w:sz w:val="24"/>
          <w:szCs w:val="24"/>
        </w:rPr>
        <w:t>товара</w:t>
      </w:r>
      <w:r w:rsidR="004F4E9E" w:rsidRPr="00B97427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97427">
        <w:rPr>
          <w:sz w:val="24"/>
          <w:szCs w:val="24"/>
        </w:rPr>
        <w:t xml:space="preserve"> </w:t>
      </w:r>
      <w:r w:rsidR="004F4E9E" w:rsidRPr="00B97427">
        <w:rPr>
          <w:sz w:val="24"/>
          <w:szCs w:val="24"/>
        </w:rPr>
        <w:t>з</w:t>
      </w:r>
      <w:r w:rsidR="00163418" w:rsidRPr="00B97427">
        <w:rPr>
          <w:sz w:val="24"/>
          <w:szCs w:val="24"/>
        </w:rPr>
        <w:t>начений</w:t>
      </w:r>
      <w:r w:rsidR="006D6EB9" w:rsidRPr="00B97427">
        <w:rPr>
          <w:sz w:val="24"/>
          <w:szCs w:val="24"/>
        </w:rPr>
        <w:t xml:space="preserve"> </w:t>
      </w:r>
      <w:r w:rsidR="00163418" w:rsidRPr="00B97427">
        <w:rPr>
          <w:sz w:val="24"/>
          <w:szCs w:val="24"/>
        </w:rPr>
        <w:t>приведенных в таблиц</w:t>
      </w:r>
      <w:r w:rsidR="0013751A" w:rsidRPr="00B97427">
        <w:rPr>
          <w:sz w:val="24"/>
          <w:szCs w:val="24"/>
        </w:rPr>
        <w:t>е</w:t>
      </w:r>
      <w:r w:rsidR="00163418" w:rsidRPr="00B97427">
        <w:rPr>
          <w:sz w:val="24"/>
          <w:szCs w:val="24"/>
        </w:rPr>
        <w:t>:</w:t>
      </w:r>
    </w:p>
    <w:p w14:paraId="7831A47F" w14:textId="698B5591" w:rsidR="006D24D6" w:rsidRPr="00B97427" w:rsidRDefault="001905D1" w:rsidP="001905D1">
      <w:pPr>
        <w:pStyle w:val="ae"/>
        <w:tabs>
          <w:tab w:val="left" w:pos="1134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6D24D6" w:rsidRPr="00B97427">
        <w:rPr>
          <w:sz w:val="24"/>
          <w:szCs w:val="24"/>
        </w:rPr>
        <w:t xml:space="preserve">Таблица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7513"/>
      </w:tblGrid>
      <w:tr w:rsidR="002F2EFD" w:rsidRPr="00B97427" w14:paraId="7831A484" w14:textId="77777777" w:rsidTr="00AE6C74">
        <w:trPr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7831A480" w14:textId="77777777" w:rsidR="002F2EFD" w:rsidRPr="00B97427" w:rsidRDefault="002F2EFD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№</w:t>
            </w:r>
          </w:p>
          <w:p w14:paraId="7831A481" w14:textId="77777777" w:rsidR="002F2EFD" w:rsidRPr="00B97427" w:rsidRDefault="002F2EFD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831A482" w14:textId="77777777" w:rsidR="002F2EFD" w:rsidRPr="00B97427" w:rsidRDefault="002F2EFD" w:rsidP="0081386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Наименова-ние товара</w:t>
            </w:r>
          </w:p>
        </w:tc>
        <w:tc>
          <w:tcPr>
            <w:tcW w:w="7513" w:type="dxa"/>
          </w:tcPr>
          <w:p w14:paraId="7831A483" w14:textId="66C548C3" w:rsidR="002F2EFD" w:rsidRPr="00B97427" w:rsidRDefault="002F2EFD" w:rsidP="0081386A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Технические требования и характеристики товара</w:t>
            </w:r>
          </w:p>
        </w:tc>
      </w:tr>
      <w:tr w:rsidR="002F2EFD" w:rsidRPr="00B97427" w14:paraId="7831A488" w14:textId="77777777" w:rsidTr="00AE6C74">
        <w:tc>
          <w:tcPr>
            <w:tcW w:w="710" w:type="dxa"/>
            <w:shd w:val="clear" w:color="auto" w:fill="auto"/>
            <w:vAlign w:val="center"/>
            <w:hideMark/>
          </w:tcPr>
          <w:p w14:paraId="7831A485" w14:textId="77777777" w:rsidR="002F2EFD" w:rsidRPr="00B97427" w:rsidRDefault="002F2EFD" w:rsidP="00AC7660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831A486" w14:textId="03426096" w:rsidR="002F2EFD" w:rsidRPr="00AE6C74" w:rsidRDefault="00AE6C74" w:rsidP="005C446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E6C74">
              <w:rPr>
                <w:color w:val="000000"/>
                <w:sz w:val="24"/>
                <w:szCs w:val="24"/>
              </w:rPr>
              <w:t>АКБ</w:t>
            </w:r>
            <w:r w:rsidRPr="00AE6C74">
              <w:rPr>
                <w:color w:val="000000"/>
                <w:sz w:val="24"/>
                <w:szCs w:val="24"/>
                <w:lang w:val="en-US"/>
              </w:rPr>
              <w:t xml:space="preserve"> CSB GP 6120 6V 12Ah</w:t>
            </w:r>
          </w:p>
        </w:tc>
        <w:tc>
          <w:tcPr>
            <w:tcW w:w="7513" w:type="dxa"/>
          </w:tcPr>
          <w:p w14:paraId="07D7808E" w14:textId="77777777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Кол-во элементов в блоке </w:t>
            </w:r>
            <w:r w:rsidRPr="00AE6C74">
              <w:rPr>
                <w:color w:val="000000"/>
                <w:sz w:val="24"/>
                <w:szCs w:val="24"/>
              </w:rPr>
              <w:tab/>
              <w:t>3</w:t>
            </w:r>
          </w:p>
          <w:p w14:paraId="716B8C38" w14:textId="77777777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Номинальное напряжение </w:t>
            </w:r>
            <w:r w:rsidRPr="00AE6C74">
              <w:rPr>
                <w:color w:val="000000"/>
                <w:sz w:val="24"/>
                <w:szCs w:val="24"/>
              </w:rPr>
              <w:tab/>
              <w:t>6</w:t>
            </w:r>
          </w:p>
          <w:p w14:paraId="45EF28DE" w14:textId="267B1C72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Емкость 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>12 Aч при 20-часовом разряде до Uкон. - 1.75 В/Эл при 25 °С</w:t>
            </w:r>
          </w:p>
          <w:p w14:paraId="02FFB57A" w14:textId="6152E5FD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lastRenderedPageBreak/>
              <w:t xml:space="preserve">Вес 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1.85 кг</w:t>
            </w:r>
          </w:p>
          <w:p w14:paraId="26E1C138" w14:textId="7D825D9E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Максимальный ток разряда 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>150A/180A (5 сек)</w:t>
            </w:r>
          </w:p>
          <w:p w14:paraId="3DBE4827" w14:textId="24FA1959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Внутреннее сопротивление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8.9</w:t>
            </w:r>
          </w:p>
          <w:p w14:paraId="47E2E399" w14:textId="26D20577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Диапазон рабочих температур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 xml:space="preserve"> разряд: от -15°С до +50°С заряд: от -15°С до +40°С хранение: от -15°С до +40°С</w:t>
            </w:r>
          </w:p>
          <w:p w14:paraId="66423FD8" w14:textId="4B66CCB5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Номинальная рабочая температура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25°С</w:t>
            </w:r>
          </w:p>
          <w:p w14:paraId="16982474" w14:textId="3410D878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Напряжение подзаряда 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6.75 - 6.9 В при 25°С</w:t>
            </w:r>
          </w:p>
          <w:p w14:paraId="65BB2797" w14:textId="5D68153E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Максимальный ток заряда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ab/>
              <w:t xml:space="preserve">3.6 A в режиме постоянного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AE6C74">
              <w:rPr>
                <w:color w:val="000000"/>
                <w:sz w:val="24"/>
                <w:szCs w:val="24"/>
              </w:rPr>
              <w:t>одзаряда Imax не ограничен</w:t>
            </w:r>
          </w:p>
          <w:p w14:paraId="57EAC790" w14:textId="2FFFB53D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Напряжение заряда при циклическом режиме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7.2 - 7.5 В при 25°С</w:t>
            </w:r>
          </w:p>
          <w:p w14:paraId="67860636" w14:textId="7C8E8644" w:rsidR="00AE6C74" w:rsidRPr="00AE6C74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AE6C74">
              <w:rPr>
                <w:color w:val="000000"/>
                <w:sz w:val="24"/>
                <w:szCs w:val="24"/>
              </w:rPr>
              <w:t>Выводы</w:t>
            </w:r>
            <w:r w:rsidRPr="00AE6C74">
              <w:rPr>
                <w:color w:val="000000"/>
                <w:sz w:val="24"/>
                <w:szCs w:val="24"/>
                <w:lang w:val="en-US"/>
              </w:rPr>
              <w:t>: F1/F2-Faston Tab 187/250</w:t>
            </w:r>
          </w:p>
          <w:p w14:paraId="7831A487" w14:textId="42CC75CE" w:rsidR="002F2EFD" w:rsidRPr="00A91460" w:rsidRDefault="00AE6C74" w:rsidP="00AE6C7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Материал корпуса </w:t>
            </w:r>
            <w:r w:rsidRPr="00AE6C74">
              <w:rPr>
                <w:color w:val="000000"/>
                <w:sz w:val="24"/>
                <w:szCs w:val="24"/>
              </w:rPr>
              <w:tab/>
              <w:t xml:space="preserve">ABS (акрило-бутадиен-стирол) </w:t>
            </w:r>
          </w:p>
        </w:tc>
      </w:tr>
      <w:tr w:rsidR="002F2EFD" w:rsidRPr="00B97427" w14:paraId="7831A48C" w14:textId="77777777" w:rsidTr="00AE6C74">
        <w:tc>
          <w:tcPr>
            <w:tcW w:w="710" w:type="dxa"/>
            <w:shd w:val="clear" w:color="auto" w:fill="auto"/>
            <w:vAlign w:val="center"/>
          </w:tcPr>
          <w:p w14:paraId="7831A489" w14:textId="2DC0B030" w:rsidR="002F2EFD" w:rsidRPr="00B97427" w:rsidRDefault="002F2EFD" w:rsidP="0066235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B97427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31A48A" w14:textId="42E72D1E" w:rsidR="002F2EFD" w:rsidRPr="00B97427" w:rsidRDefault="002F2EFD" w:rsidP="0066235C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F2EFD">
              <w:rPr>
                <w:color w:val="000000"/>
                <w:sz w:val="24"/>
                <w:szCs w:val="24"/>
              </w:rPr>
              <w:t>АКБ GS 12-1,2</w:t>
            </w:r>
          </w:p>
        </w:tc>
        <w:tc>
          <w:tcPr>
            <w:tcW w:w="7513" w:type="dxa"/>
          </w:tcPr>
          <w:p w14:paraId="4CB90294" w14:textId="3D739A08" w:rsidR="002F2EFD" w:rsidRPr="00A91460" w:rsidRDefault="002F2EFD" w:rsidP="00A914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460">
              <w:rPr>
                <w:color w:val="000000"/>
                <w:sz w:val="24"/>
                <w:szCs w:val="24"/>
              </w:rPr>
              <w:t>Технология производства</w:t>
            </w:r>
            <w:r>
              <w:rPr>
                <w:color w:val="000000"/>
                <w:sz w:val="24"/>
                <w:szCs w:val="24"/>
              </w:rPr>
              <w:t xml:space="preserve">  - </w:t>
            </w:r>
            <w:r w:rsidRPr="00A91460">
              <w:rPr>
                <w:color w:val="000000"/>
                <w:sz w:val="24"/>
                <w:szCs w:val="24"/>
              </w:rPr>
              <w:t>AGM</w:t>
            </w:r>
          </w:p>
          <w:p w14:paraId="7B95C9A0" w14:textId="7E76C8E7" w:rsidR="002F2EFD" w:rsidRPr="00A91460" w:rsidRDefault="002F2EFD" w:rsidP="00A914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460">
              <w:rPr>
                <w:color w:val="000000"/>
                <w:sz w:val="24"/>
                <w:szCs w:val="24"/>
              </w:rPr>
              <w:t>Фронт-терминальные (для стоек 19", 23")</w:t>
            </w:r>
            <w:r>
              <w:rPr>
                <w:color w:val="000000"/>
                <w:sz w:val="24"/>
                <w:szCs w:val="24"/>
              </w:rPr>
              <w:t xml:space="preserve">  - </w:t>
            </w:r>
            <w:r w:rsidRPr="00A91460">
              <w:rPr>
                <w:color w:val="000000"/>
                <w:sz w:val="24"/>
                <w:szCs w:val="24"/>
              </w:rPr>
              <w:t>Нет</w:t>
            </w:r>
          </w:p>
          <w:p w14:paraId="06EC6A90" w14:textId="7C6B4A09" w:rsidR="002F2EFD" w:rsidRPr="00A91460" w:rsidRDefault="002F2EFD" w:rsidP="00A914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460">
              <w:rPr>
                <w:color w:val="000000"/>
                <w:sz w:val="24"/>
                <w:szCs w:val="24"/>
              </w:rPr>
              <w:t>Срок службы</w:t>
            </w:r>
            <w:r>
              <w:rPr>
                <w:color w:val="000000"/>
                <w:sz w:val="24"/>
                <w:szCs w:val="24"/>
              </w:rPr>
              <w:t xml:space="preserve">  - </w:t>
            </w:r>
            <w:r w:rsidRPr="00A91460">
              <w:rPr>
                <w:color w:val="000000"/>
                <w:sz w:val="24"/>
                <w:szCs w:val="24"/>
              </w:rPr>
              <w:t>1-3 года</w:t>
            </w:r>
          </w:p>
          <w:p w14:paraId="1DFE7110" w14:textId="57823108" w:rsidR="002F2EFD" w:rsidRPr="00A91460" w:rsidRDefault="002F2EFD" w:rsidP="00A914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460">
              <w:rPr>
                <w:color w:val="000000"/>
                <w:sz w:val="24"/>
                <w:szCs w:val="24"/>
              </w:rPr>
              <w:t>Напряжение, В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A91460">
              <w:rPr>
                <w:color w:val="000000"/>
                <w:sz w:val="24"/>
                <w:szCs w:val="24"/>
              </w:rPr>
              <w:t>12</w:t>
            </w:r>
          </w:p>
          <w:p w14:paraId="676B9DC7" w14:textId="03A5892F" w:rsidR="002F2EFD" w:rsidRPr="00A91460" w:rsidRDefault="002F2EFD" w:rsidP="00A914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460">
              <w:rPr>
                <w:color w:val="000000"/>
                <w:sz w:val="24"/>
                <w:szCs w:val="24"/>
              </w:rPr>
              <w:t>Ёмкость, Ач</w:t>
            </w:r>
            <w:r>
              <w:rPr>
                <w:color w:val="000000"/>
                <w:sz w:val="24"/>
                <w:szCs w:val="24"/>
              </w:rPr>
              <w:t xml:space="preserve">  - </w:t>
            </w:r>
            <w:r w:rsidRPr="00A91460">
              <w:rPr>
                <w:color w:val="000000"/>
                <w:sz w:val="24"/>
                <w:szCs w:val="24"/>
              </w:rPr>
              <w:t>1,2</w:t>
            </w:r>
          </w:p>
          <w:p w14:paraId="1D475410" w14:textId="44E7A642" w:rsidR="002F2EFD" w:rsidRPr="00A91460" w:rsidRDefault="002F2EFD" w:rsidP="00A9146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460">
              <w:rPr>
                <w:color w:val="000000"/>
                <w:sz w:val="24"/>
                <w:szCs w:val="24"/>
              </w:rPr>
              <w:t>Тип клеммы</w:t>
            </w:r>
            <w:r>
              <w:rPr>
                <w:color w:val="000000"/>
                <w:sz w:val="24"/>
                <w:szCs w:val="24"/>
              </w:rPr>
              <w:t xml:space="preserve">  - </w:t>
            </w:r>
            <w:r w:rsidRPr="00A91460">
              <w:rPr>
                <w:color w:val="000000"/>
                <w:sz w:val="24"/>
                <w:szCs w:val="24"/>
              </w:rPr>
              <w:t>FASTON (зажим) 4,75 мм</w:t>
            </w:r>
          </w:p>
          <w:p w14:paraId="7831A48B" w14:textId="796F73E3" w:rsidR="002F2EFD" w:rsidRPr="00B97427" w:rsidRDefault="002F2EFD" w:rsidP="002F2EF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E6C74" w:rsidRPr="00B97427" w14:paraId="2D6B4BA7" w14:textId="77777777" w:rsidTr="00AE6C74">
        <w:tc>
          <w:tcPr>
            <w:tcW w:w="710" w:type="dxa"/>
            <w:shd w:val="clear" w:color="auto" w:fill="auto"/>
            <w:vAlign w:val="center"/>
          </w:tcPr>
          <w:p w14:paraId="614D837E" w14:textId="020766EC" w:rsidR="00AE6C74" w:rsidRPr="00B97427" w:rsidRDefault="0093009C" w:rsidP="0066235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C9896A" w14:textId="77777777" w:rsidR="0093009C" w:rsidRPr="0093009C" w:rsidRDefault="0093009C" w:rsidP="0093009C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3009C">
              <w:rPr>
                <w:color w:val="000000"/>
                <w:sz w:val="24"/>
                <w:szCs w:val="24"/>
              </w:rPr>
              <w:t>АКБ Leoch DJW12-0.8</w:t>
            </w:r>
          </w:p>
          <w:p w14:paraId="75BA5276" w14:textId="77777777" w:rsidR="00AE6C74" w:rsidRPr="002F2EFD" w:rsidRDefault="00AE6C74" w:rsidP="0093009C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85C7409" w14:textId="5F6FFC56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Номинальное напряжение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 w:rsidRPr="00AE6C74">
              <w:rPr>
                <w:color w:val="000000"/>
                <w:sz w:val="24"/>
                <w:szCs w:val="24"/>
              </w:rPr>
              <w:tab/>
              <w:t xml:space="preserve"> 12B </w:t>
            </w:r>
          </w:p>
          <w:p w14:paraId="3DDC6831" w14:textId="6A18A859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Номинальная емкость (20ч)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 xml:space="preserve"> 18.0Ач</w:t>
            </w:r>
          </w:p>
          <w:p w14:paraId="4EFF5924" w14:textId="4C798DAD" w:rsid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Размеры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4B96015B" w14:textId="6E3D08FA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Длина: 181.5±2мм</w:t>
            </w:r>
          </w:p>
          <w:p w14:paraId="54BEECEE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Ширина: 77±1мм</w:t>
            </w:r>
          </w:p>
          <w:p w14:paraId="3B943D61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Высота: 167.5±2мм</w:t>
            </w:r>
          </w:p>
          <w:p w14:paraId="410380B0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Высота (макс.): 167.5±2мм</w:t>
            </w:r>
          </w:p>
          <w:p w14:paraId="3E6CC098" w14:textId="317CE15A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Вес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5.4кг</w:t>
            </w:r>
          </w:p>
          <w:p w14:paraId="6D256D32" w14:textId="0B7602ED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Выводы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 xml:space="preserve"> Т3</w:t>
            </w:r>
          </w:p>
          <w:p w14:paraId="4FDAF92B" w14:textId="50B4D414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Материал корпуса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 xml:space="preserve"> ABS</w:t>
            </w:r>
          </w:p>
          <w:p w14:paraId="1E95D6F1" w14:textId="596CBB3D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Емкость</w:t>
            </w:r>
            <w:r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 xml:space="preserve"> 18.0 Aч/0.90A (20ч ,1.80В/Эл,25°C)</w:t>
            </w:r>
          </w:p>
          <w:p w14:paraId="756399BD" w14:textId="0CDF5E76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AE6C74">
              <w:rPr>
                <w:color w:val="000000"/>
                <w:sz w:val="24"/>
                <w:szCs w:val="24"/>
              </w:rPr>
              <w:t>16.7 Aч/1.67A (10ч,1.80В/Эл,25°C)</w:t>
            </w:r>
          </w:p>
          <w:p w14:paraId="090DDEBA" w14:textId="70378711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AE6C74">
              <w:rPr>
                <w:color w:val="000000"/>
                <w:sz w:val="24"/>
                <w:szCs w:val="24"/>
              </w:rPr>
              <w:t>15.3 Aч/3.05A (5ч,1.75В/Эл,25°C)</w:t>
            </w:r>
          </w:p>
          <w:p w14:paraId="74262ACF" w14:textId="1D458BD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AE6C74">
              <w:rPr>
                <w:color w:val="000000"/>
                <w:sz w:val="24"/>
                <w:szCs w:val="24"/>
              </w:rPr>
              <w:t>13.4 Aч/4.46A (3ч,1.75В/Эл,25°C)</w:t>
            </w:r>
          </w:p>
          <w:p w14:paraId="77452B9A" w14:textId="101289E8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AE6C74">
              <w:rPr>
                <w:color w:val="000000"/>
                <w:sz w:val="24"/>
                <w:szCs w:val="24"/>
              </w:rPr>
              <w:t>11.2Aч/11.2A (1ч,1.60В/Эл,25°C)</w:t>
            </w:r>
          </w:p>
          <w:p w14:paraId="33A69C12" w14:textId="00E93B71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Макс.ток разряда 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270A (5c)</w:t>
            </w:r>
          </w:p>
          <w:p w14:paraId="19BE3263" w14:textId="1727E3C2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Внутреннее сопротивление 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>16мОм</w:t>
            </w:r>
          </w:p>
          <w:p w14:paraId="309FBD42" w14:textId="78CACB4B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Диапазон рабочих температур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E6C74">
              <w:rPr>
                <w:color w:val="000000"/>
                <w:sz w:val="24"/>
                <w:szCs w:val="24"/>
              </w:rPr>
              <w:t xml:space="preserve"> Разряд : -40~60°C</w:t>
            </w:r>
          </w:p>
          <w:p w14:paraId="7B2C56C7" w14:textId="16E5E719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</w:t>
            </w:r>
            <w:r w:rsidRPr="00AE6C74">
              <w:rPr>
                <w:color w:val="000000"/>
                <w:sz w:val="24"/>
                <w:szCs w:val="24"/>
              </w:rPr>
              <w:t xml:space="preserve"> Заряд: -20~40°C</w:t>
            </w:r>
          </w:p>
          <w:p w14:paraId="6F0A0D45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Хранение: -40~60°C</w:t>
            </w:r>
          </w:p>
          <w:p w14:paraId="6FAC0F5E" w14:textId="0B4FC2B1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Номинальная рабочая температура</w:t>
            </w:r>
            <w:r w:rsidR="0093009C">
              <w:rPr>
                <w:color w:val="000000"/>
                <w:sz w:val="24"/>
                <w:szCs w:val="24"/>
              </w:rPr>
              <w:t>:</w:t>
            </w: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 w:rsidRPr="00AE6C74">
              <w:rPr>
                <w:color w:val="000000"/>
                <w:sz w:val="24"/>
                <w:szCs w:val="24"/>
              </w:rPr>
              <w:tab/>
              <w:t xml:space="preserve"> 25±3°C</w:t>
            </w:r>
          </w:p>
          <w:p w14:paraId="36D67A5E" w14:textId="61D90DD8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Максимальный ток заряда: не более 5,4 А.</w:t>
            </w:r>
          </w:p>
          <w:p w14:paraId="5D212D4E" w14:textId="790D7083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Напряжение заряда: 14,4 - 15,0 В при 25°С</w:t>
            </w:r>
          </w:p>
          <w:p w14:paraId="5CD3FC46" w14:textId="5EF506A9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Температурный коэффициент: -30мВ/°С</w:t>
            </w:r>
          </w:p>
          <w:p w14:paraId="4B81FBB2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Заряд (буферный режим) </w:t>
            </w:r>
            <w:r w:rsidRPr="00AE6C74">
              <w:rPr>
                <w:color w:val="000000"/>
                <w:sz w:val="24"/>
                <w:szCs w:val="24"/>
              </w:rPr>
              <w:tab/>
              <w:t xml:space="preserve"> Максимальный ток заряда не ограничен.</w:t>
            </w:r>
          </w:p>
          <w:p w14:paraId="54A1B594" w14:textId="13A239BE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Напряжение заряда: 13,5 - 13,8 В при 25°С</w:t>
            </w:r>
          </w:p>
          <w:p w14:paraId="5ABFC768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>Температурный коэффициент: -20мВ/°С</w:t>
            </w:r>
          </w:p>
          <w:p w14:paraId="0A51B60E" w14:textId="77777777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Зависимость емкости от температуры </w:t>
            </w:r>
            <w:r w:rsidRPr="00AE6C74">
              <w:rPr>
                <w:color w:val="000000"/>
                <w:sz w:val="24"/>
                <w:szCs w:val="24"/>
              </w:rPr>
              <w:tab/>
              <w:t xml:space="preserve"> 40°C 103%</w:t>
            </w:r>
          </w:p>
          <w:p w14:paraId="7BC1DF52" w14:textId="306CAF42" w:rsidR="00AE6C74" w:rsidRPr="00AE6C74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 w:rsidR="0093009C">
              <w:rPr>
                <w:color w:val="000000"/>
                <w:sz w:val="24"/>
                <w:szCs w:val="24"/>
              </w:rPr>
              <w:t xml:space="preserve">                                                                       </w:t>
            </w:r>
            <w:r w:rsidRPr="00AE6C74">
              <w:rPr>
                <w:color w:val="000000"/>
                <w:sz w:val="24"/>
                <w:szCs w:val="24"/>
              </w:rPr>
              <w:t>25°C 100%</w:t>
            </w:r>
          </w:p>
          <w:p w14:paraId="07FA6E6F" w14:textId="548C5563" w:rsidR="00AE6C74" w:rsidRPr="00A91460" w:rsidRDefault="00AE6C74" w:rsidP="00AE6C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E6C74">
              <w:rPr>
                <w:color w:val="000000"/>
                <w:sz w:val="24"/>
                <w:szCs w:val="24"/>
              </w:rPr>
              <w:t xml:space="preserve"> </w:t>
            </w:r>
            <w:r w:rsidR="0093009C">
              <w:rPr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Pr="00AE6C74">
              <w:rPr>
                <w:color w:val="000000"/>
                <w:sz w:val="24"/>
                <w:szCs w:val="24"/>
              </w:rPr>
              <w:t>0°C 86%</w:t>
            </w:r>
          </w:p>
        </w:tc>
      </w:tr>
    </w:tbl>
    <w:p w14:paraId="4E1BFABD" w14:textId="350B88C1" w:rsidR="00AC6E7D" w:rsidRPr="00B97427" w:rsidRDefault="00AC6E7D" w:rsidP="00514D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D719350" w14:textId="77777777" w:rsidR="00B97427" w:rsidRPr="00A91460" w:rsidRDefault="00B97427" w:rsidP="00514D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A73AA4E" w14:textId="77777777" w:rsidR="00B97427" w:rsidRPr="00A91460" w:rsidRDefault="00B97427" w:rsidP="00514D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831A4B3" w14:textId="77777777" w:rsidR="00514D5B" w:rsidRPr="00B97427" w:rsidRDefault="00514D5B" w:rsidP="00B97427">
      <w:pPr>
        <w:pStyle w:val="ae"/>
        <w:numPr>
          <w:ilvl w:val="0"/>
          <w:numId w:val="22"/>
        </w:numPr>
        <w:tabs>
          <w:tab w:val="left" w:pos="993"/>
        </w:tabs>
        <w:spacing w:line="276" w:lineRule="auto"/>
        <w:ind w:left="1134"/>
        <w:rPr>
          <w:b/>
          <w:bCs/>
          <w:sz w:val="24"/>
          <w:szCs w:val="24"/>
        </w:rPr>
      </w:pPr>
      <w:r w:rsidRPr="00B97427">
        <w:rPr>
          <w:b/>
          <w:bCs/>
          <w:sz w:val="24"/>
          <w:szCs w:val="24"/>
        </w:rPr>
        <w:t xml:space="preserve">Общие требования. </w:t>
      </w:r>
    </w:p>
    <w:p w14:paraId="7831A4B4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31A4B5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lastRenderedPageBreak/>
        <w:t xml:space="preserve">Закупаемое оборудование,  комплектующие и материалы должны быть новым и ранее не используемым.  </w:t>
      </w:r>
    </w:p>
    <w:p w14:paraId="7831A4B6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Общие требования к поставляемому оборудованию:</w:t>
      </w:r>
    </w:p>
    <w:p w14:paraId="7831A4B7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7831A4B8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- 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7831A4B9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14:paraId="7831A4BA" w14:textId="77777777" w:rsidR="005C2733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- правила проведения сертификации электрооборудования. Госстандарт России, Москва, 1999;</w:t>
      </w:r>
    </w:p>
    <w:p w14:paraId="7831A4BB" w14:textId="77777777" w:rsidR="00514D5B" w:rsidRPr="00B97427" w:rsidRDefault="005C2733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 xml:space="preserve"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14:paraId="7831A4BC" w14:textId="77777777" w:rsidR="00514D5B" w:rsidRPr="00B97427" w:rsidRDefault="00514D5B" w:rsidP="00514D5B">
      <w:pPr>
        <w:spacing w:line="276" w:lineRule="auto"/>
        <w:rPr>
          <w:sz w:val="24"/>
          <w:szCs w:val="24"/>
        </w:rPr>
      </w:pPr>
    </w:p>
    <w:p w14:paraId="7831A4BD" w14:textId="77777777" w:rsidR="00514D5B" w:rsidRPr="00B97427" w:rsidRDefault="00514D5B" w:rsidP="00B97427">
      <w:pPr>
        <w:pStyle w:val="ae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97427">
        <w:rPr>
          <w:b/>
          <w:bCs/>
          <w:sz w:val="24"/>
          <w:szCs w:val="24"/>
        </w:rPr>
        <w:t>Гарантийные обязательства.</w:t>
      </w:r>
    </w:p>
    <w:p w14:paraId="7831A4BE" w14:textId="77777777" w:rsidR="005C2733" w:rsidRPr="00B97427" w:rsidRDefault="005C2733" w:rsidP="0081386A">
      <w:pPr>
        <w:pStyle w:val="BodyText21"/>
        <w:ind w:firstLine="851"/>
        <w:rPr>
          <w:szCs w:val="24"/>
        </w:rPr>
      </w:pPr>
    </w:p>
    <w:p w14:paraId="7831A4BF" w14:textId="68A7EDA4" w:rsidR="0081386A" w:rsidRPr="00B97427" w:rsidRDefault="00514D5B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 xml:space="preserve">Гарантия на поставляемый </w:t>
      </w:r>
      <w:r w:rsidR="00E8188F" w:rsidRPr="00B97427">
        <w:rPr>
          <w:sz w:val="24"/>
          <w:szCs w:val="24"/>
        </w:rPr>
        <w:t>товар</w:t>
      </w:r>
      <w:r w:rsidRPr="00B97427">
        <w:rPr>
          <w:sz w:val="24"/>
          <w:szCs w:val="24"/>
        </w:rPr>
        <w:t xml:space="preserve"> должна распространяться не менее чем на </w:t>
      </w:r>
      <w:r w:rsidR="00B97427" w:rsidRPr="00B97427">
        <w:rPr>
          <w:sz w:val="24"/>
          <w:szCs w:val="24"/>
        </w:rPr>
        <w:t>12</w:t>
      </w:r>
      <w:r w:rsidRPr="00B97427">
        <w:rPr>
          <w:sz w:val="24"/>
          <w:szCs w:val="24"/>
        </w:rPr>
        <w:t xml:space="preserve"> месяцев</w:t>
      </w:r>
      <w:r w:rsidR="0081386A" w:rsidRPr="00B97427">
        <w:rPr>
          <w:sz w:val="24"/>
          <w:szCs w:val="24"/>
        </w:rPr>
        <w:t>.</w:t>
      </w:r>
      <w:r w:rsidRPr="00B97427">
        <w:rPr>
          <w:sz w:val="24"/>
          <w:szCs w:val="24"/>
        </w:rPr>
        <w:t xml:space="preserve"> Время начала исчисления гарантийного срока – с момента </w:t>
      </w:r>
      <w:r w:rsidR="0081386A" w:rsidRPr="00B97427">
        <w:rPr>
          <w:sz w:val="24"/>
          <w:szCs w:val="24"/>
        </w:rPr>
        <w:t xml:space="preserve">поставки </w:t>
      </w:r>
      <w:r w:rsidR="008800F8" w:rsidRPr="00B97427">
        <w:rPr>
          <w:sz w:val="24"/>
          <w:szCs w:val="24"/>
        </w:rPr>
        <w:t xml:space="preserve">продукции </w:t>
      </w:r>
      <w:r w:rsidR="0081386A" w:rsidRPr="00B97427">
        <w:rPr>
          <w:sz w:val="24"/>
          <w:szCs w:val="24"/>
        </w:rPr>
        <w:t>на склад</w:t>
      </w:r>
      <w:r w:rsidR="008800F8" w:rsidRPr="00B97427">
        <w:rPr>
          <w:sz w:val="24"/>
          <w:szCs w:val="24"/>
        </w:rPr>
        <w:t xml:space="preserve"> филиала</w:t>
      </w:r>
      <w:r w:rsidRPr="00B97427">
        <w:rPr>
          <w:sz w:val="24"/>
          <w:szCs w:val="24"/>
        </w:rPr>
        <w:t xml:space="preserve">. Поставщик должен за свой счет  и  сроки, согласованные с Покупателем, устранять любые дефекты, выявленные в период гарантийного срока. </w:t>
      </w:r>
      <w:r w:rsidR="0081386A" w:rsidRPr="00B97427">
        <w:rPr>
          <w:sz w:val="24"/>
          <w:szCs w:val="24"/>
        </w:rPr>
        <w:t>Срок устранения неисправностей или замена неисправной продукции в течение 30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7831A4C0" w14:textId="77777777" w:rsidR="0081386A" w:rsidRPr="00B97427" w:rsidRDefault="0081386A" w:rsidP="005C2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7831A4C1" w14:textId="77777777" w:rsidR="00514D5B" w:rsidRPr="00B97427" w:rsidRDefault="00514D5B" w:rsidP="00514D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31A4C2" w14:textId="77777777" w:rsidR="00514D5B" w:rsidRPr="00B97427" w:rsidRDefault="00514D5B" w:rsidP="00B97427">
      <w:pPr>
        <w:pStyle w:val="ae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B97427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7831A4C3" w14:textId="77777777" w:rsidR="005C2733" w:rsidRPr="00B97427" w:rsidRDefault="005C2733" w:rsidP="00514D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31A4C4" w14:textId="4906B368" w:rsidR="00514D5B" w:rsidRPr="00B97427" w:rsidRDefault="0081386A" w:rsidP="00514D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Товар</w:t>
      </w:r>
      <w:r w:rsidR="00514D5B" w:rsidRPr="00B97427">
        <w:rPr>
          <w:sz w:val="24"/>
          <w:szCs w:val="24"/>
        </w:rPr>
        <w:t xml:space="preserve"> должен обеспечивать эксплуатационные показатели в течение установленного срока службы (до списания</w:t>
      </w:r>
      <w:r w:rsidR="00B97427" w:rsidRPr="00B97427">
        <w:rPr>
          <w:sz w:val="24"/>
          <w:szCs w:val="24"/>
        </w:rPr>
        <w:t>).</w:t>
      </w:r>
    </w:p>
    <w:p w14:paraId="7831A4C5" w14:textId="77777777" w:rsidR="00514D5B" w:rsidRPr="00B97427" w:rsidRDefault="00514D5B" w:rsidP="00514D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31A4C6" w14:textId="77777777" w:rsidR="00514D5B" w:rsidRPr="00B97427" w:rsidRDefault="00514D5B" w:rsidP="00B97427">
      <w:pPr>
        <w:pStyle w:val="ae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97427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7831A4C7" w14:textId="77777777" w:rsidR="005C2733" w:rsidRPr="00B97427" w:rsidRDefault="005C2733" w:rsidP="00514D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831A4C8" w14:textId="77777777" w:rsidR="00514D5B" w:rsidRPr="00B97427" w:rsidRDefault="00514D5B" w:rsidP="00514D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t xml:space="preserve">В комплект поставки </w:t>
      </w:r>
      <w:r w:rsidR="0081386A" w:rsidRPr="00B97427">
        <w:rPr>
          <w:szCs w:val="24"/>
        </w:rPr>
        <w:t>товара</w:t>
      </w:r>
      <w:r w:rsidRPr="00B97427">
        <w:rPr>
          <w:szCs w:val="24"/>
        </w:rPr>
        <w:t xml:space="preserve"> должны входить документы: </w:t>
      </w:r>
    </w:p>
    <w:p w14:paraId="7831A4C9" w14:textId="77777777" w:rsidR="00514D5B" w:rsidRPr="00B97427" w:rsidRDefault="00514D5B" w:rsidP="00514D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t>- паспорт по нормативной документации, утвержденной в установленном порядке;</w:t>
      </w:r>
    </w:p>
    <w:p w14:paraId="7831A4CA" w14:textId="77777777" w:rsidR="00514D5B" w:rsidRPr="00B97427" w:rsidRDefault="00514D5B" w:rsidP="00514D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831A4CB" w14:textId="77777777" w:rsidR="00514D5B" w:rsidRPr="00B97427" w:rsidRDefault="00514D5B" w:rsidP="00514D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- сертификат соответствия и свидетельство о приемке на поставляемый кабель, на русском языке.</w:t>
      </w:r>
    </w:p>
    <w:p w14:paraId="7831A4CC" w14:textId="77777777" w:rsidR="0081386A" w:rsidRPr="00B97427" w:rsidRDefault="0081386A" w:rsidP="008138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7831A4CD" w14:textId="77777777" w:rsidR="0081386A" w:rsidRPr="00B97427" w:rsidRDefault="0081386A" w:rsidP="008138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7831A4CE" w14:textId="77777777" w:rsidR="00514D5B" w:rsidRPr="00B97427" w:rsidRDefault="0081386A" w:rsidP="008138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lastRenderedPageBreak/>
        <w:t>Стоимость транспортных расходов должна входить в стоимость поставляемых оборудования и материалов.</w:t>
      </w:r>
      <w:r w:rsidR="00514D5B" w:rsidRPr="00B97427">
        <w:rPr>
          <w:szCs w:val="24"/>
        </w:rPr>
        <w:t xml:space="preserve"> </w:t>
      </w:r>
    </w:p>
    <w:p w14:paraId="7831A4CF" w14:textId="77777777" w:rsidR="00514D5B" w:rsidRPr="00B97427" w:rsidRDefault="00514D5B" w:rsidP="00514D5B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14:paraId="7831A4D0" w14:textId="77777777" w:rsidR="00514D5B" w:rsidRPr="00B97427" w:rsidRDefault="00514D5B" w:rsidP="00B97427">
      <w:pPr>
        <w:pStyle w:val="ae"/>
        <w:numPr>
          <w:ilvl w:val="0"/>
          <w:numId w:val="22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97427">
        <w:rPr>
          <w:b/>
          <w:bCs/>
          <w:sz w:val="24"/>
          <w:szCs w:val="24"/>
        </w:rPr>
        <w:t>Правила приемки продукции.</w:t>
      </w:r>
    </w:p>
    <w:p w14:paraId="7831A4D1" w14:textId="77777777" w:rsidR="005C2733" w:rsidRPr="00B97427" w:rsidRDefault="005C2733" w:rsidP="00514D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831A4D2" w14:textId="04A4092F" w:rsidR="00514D5B" w:rsidRPr="00B97427" w:rsidRDefault="00514D5B" w:rsidP="00514D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97427">
        <w:rPr>
          <w:szCs w:val="24"/>
        </w:rPr>
        <w:t xml:space="preserve">Каждая партия </w:t>
      </w:r>
      <w:r w:rsidR="00E8188F" w:rsidRPr="00B97427">
        <w:rPr>
          <w:szCs w:val="24"/>
        </w:rPr>
        <w:t>товара</w:t>
      </w:r>
      <w:r w:rsidRPr="00B97427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B97427" w:rsidRPr="00B97427">
        <w:rPr>
          <w:szCs w:val="24"/>
        </w:rPr>
        <w:t>П</w:t>
      </w:r>
      <w:r w:rsidRPr="00B97427">
        <w:rPr>
          <w:szCs w:val="24"/>
        </w:rPr>
        <w:t>АО «МРСК Центра» и ответственными представителями Поставщика при получении его на склад.</w:t>
      </w:r>
    </w:p>
    <w:p w14:paraId="7831A4D3" w14:textId="77777777" w:rsidR="00514D5B" w:rsidRPr="00B97427" w:rsidRDefault="00514D5B" w:rsidP="00514D5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9742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039DF7E" w14:textId="77777777" w:rsidR="00B97427" w:rsidRPr="00B97427" w:rsidRDefault="00B97427" w:rsidP="00B97427">
      <w:pPr>
        <w:ind w:firstLine="709"/>
        <w:rPr>
          <w:sz w:val="24"/>
          <w:szCs w:val="24"/>
        </w:rPr>
      </w:pPr>
    </w:p>
    <w:p w14:paraId="573FCAE6" w14:textId="7DBAB155" w:rsidR="00B97427" w:rsidRPr="00B97427" w:rsidRDefault="000B29C5" w:rsidP="00B97427">
      <w:pPr>
        <w:pStyle w:val="ae"/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9</w:t>
      </w:r>
      <w:r w:rsidR="00B97427" w:rsidRPr="00B97427">
        <w:rPr>
          <w:b/>
          <w:sz w:val="24"/>
          <w:szCs w:val="24"/>
        </w:rPr>
        <w:t xml:space="preserve">. </w:t>
      </w:r>
      <w:r w:rsidR="00B97427" w:rsidRPr="00B97427">
        <w:rPr>
          <w:b/>
          <w:bCs/>
          <w:sz w:val="24"/>
          <w:szCs w:val="24"/>
        </w:rPr>
        <w:t>Стоимость.</w:t>
      </w:r>
    </w:p>
    <w:p w14:paraId="4557C97F" w14:textId="77777777" w:rsidR="00B97427" w:rsidRPr="00B97427" w:rsidRDefault="00B97427" w:rsidP="00B97427">
      <w:pPr>
        <w:ind w:firstLine="709"/>
        <w:rPr>
          <w:sz w:val="24"/>
          <w:szCs w:val="24"/>
        </w:rPr>
      </w:pPr>
      <w:r w:rsidRPr="00B97427">
        <w:rPr>
          <w:sz w:val="24"/>
          <w:szCs w:val="24"/>
        </w:rPr>
        <w:t>В стоимость должны быть включена доставка до склада Покупателя.</w:t>
      </w:r>
    </w:p>
    <w:p w14:paraId="2EB7268C" w14:textId="77777777" w:rsidR="00B97427" w:rsidRDefault="00B97427" w:rsidP="00B97427">
      <w:pPr>
        <w:ind w:firstLine="709"/>
        <w:rPr>
          <w:sz w:val="24"/>
          <w:szCs w:val="24"/>
        </w:rPr>
      </w:pPr>
    </w:p>
    <w:p w14:paraId="434E834E" w14:textId="77777777" w:rsidR="00B97427" w:rsidRPr="006D1D4D" w:rsidRDefault="00B97427" w:rsidP="00B97427">
      <w:pPr>
        <w:ind w:firstLine="709"/>
        <w:rPr>
          <w:color w:val="FF0000"/>
          <w:sz w:val="24"/>
          <w:szCs w:val="24"/>
        </w:rPr>
      </w:pPr>
    </w:p>
    <w:p w14:paraId="53D9F536" w14:textId="77777777" w:rsidR="00B97427" w:rsidRPr="006D1D4D" w:rsidRDefault="00B97427" w:rsidP="00B97427">
      <w:pPr>
        <w:jc w:val="center"/>
        <w:rPr>
          <w:sz w:val="24"/>
          <w:szCs w:val="24"/>
          <w:u w:val="single"/>
        </w:rPr>
      </w:pPr>
    </w:p>
    <w:p w14:paraId="6BA0FDEB" w14:textId="77777777" w:rsidR="00B97427" w:rsidRPr="006D1D4D" w:rsidRDefault="00B97427" w:rsidP="00B97427">
      <w:pPr>
        <w:jc w:val="center"/>
        <w:rPr>
          <w:sz w:val="24"/>
          <w:szCs w:val="24"/>
          <w:u w:val="single"/>
        </w:rPr>
      </w:pPr>
      <w:r w:rsidRPr="006D1D4D">
        <w:rPr>
          <w:sz w:val="24"/>
          <w:szCs w:val="24"/>
          <w:u w:val="single"/>
        </w:rPr>
        <w:t xml:space="preserve">Начальник ОАиУП </w:t>
      </w:r>
      <w:r w:rsidRPr="006D1D4D">
        <w:rPr>
          <w:sz w:val="24"/>
          <w:szCs w:val="24"/>
        </w:rPr>
        <w:t>/________________________________/</w:t>
      </w:r>
      <w:r w:rsidRPr="006D1D4D">
        <w:rPr>
          <w:sz w:val="24"/>
          <w:szCs w:val="24"/>
          <w:u w:val="single"/>
        </w:rPr>
        <w:t>А.С. Максимов</w:t>
      </w:r>
    </w:p>
    <w:p w14:paraId="1A3A1064" w14:textId="5B7EE8D5" w:rsidR="00B97427" w:rsidRPr="006D1D4D" w:rsidRDefault="00B97427" w:rsidP="00B97427">
      <w:pPr>
        <w:pStyle w:val="a5"/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6D1D4D">
        <w:rPr>
          <w:sz w:val="24"/>
          <w:szCs w:val="24"/>
        </w:rPr>
        <w:t>должность                                    подпись                                            Фамилия И.О.</w:t>
      </w:r>
    </w:p>
    <w:p w14:paraId="40939515" w14:textId="77777777" w:rsidR="00B97427" w:rsidRDefault="00B97427" w:rsidP="00B97427"/>
    <w:p w14:paraId="78CB2EC7" w14:textId="77777777" w:rsidR="00B97427" w:rsidRDefault="00B97427" w:rsidP="00B97427"/>
    <w:p w14:paraId="25CE7491" w14:textId="77777777" w:rsidR="00B97427" w:rsidRDefault="00B97427" w:rsidP="00B97427"/>
    <w:p w14:paraId="3D105850" w14:textId="77777777" w:rsidR="00027A61" w:rsidRDefault="00027A61" w:rsidP="00B97427"/>
    <w:p w14:paraId="0DC09F47" w14:textId="77777777" w:rsidR="00027A61" w:rsidRDefault="00027A61" w:rsidP="00B97427"/>
    <w:p w14:paraId="3718CF34" w14:textId="77777777" w:rsidR="00027A61" w:rsidRDefault="00027A61" w:rsidP="00B97427"/>
    <w:p w14:paraId="4DD1C512" w14:textId="77777777" w:rsidR="00027A61" w:rsidRDefault="00027A61" w:rsidP="00B97427"/>
    <w:p w14:paraId="7C5AA448" w14:textId="77777777" w:rsidR="00B97427" w:rsidRDefault="00B97427" w:rsidP="00B97427"/>
    <w:p w14:paraId="3C5D548B" w14:textId="7E5D863F" w:rsidR="00B97427" w:rsidRPr="006E4250" w:rsidRDefault="00027A61" w:rsidP="00B97427">
      <w:pPr>
        <w:ind w:firstLine="0"/>
      </w:pPr>
      <w:r>
        <w:t>Остапчук М.И.</w:t>
      </w:r>
    </w:p>
    <w:p w14:paraId="64F40E3A" w14:textId="77777777" w:rsidR="00027A61" w:rsidRDefault="00B97427" w:rsidP="00B97427">
      <w:pPr>
        <w:ind w:firstLine="0"/>
      </w:pPr>
      <w:r w:rsidRPr="006E4250">
        <w:t xml:space="preserve">(4752) </w:t>
      </w:r>
      <w:r>
        <w:t>57-83</w:t>
      </w:r>
      <w:r w:rsidRPr="006E4250">
        <w:t>-</w:t>
      </w:r>
      <w:r>
        <w:t>12,</w:t>
      </w:r>
    </w:p>
    <w:p w14:paraId="63813209" w14:textId="01D2C448" w:rsidR="00B97427" w:rsidRDefault="00B97427" w:rsidP="00B97427">
      <w:pPr>
        <w:ind w:firstLine="0"/>
        <w:rPr>
          <w:sz w:val="26"/>
        </w:rPr>
      </w:pPr>
      <w:r>
        <w:t xml:space="preserve"> 22-76</w:t>
      </w:r>
    </w:p>
    <w:p w14:paraId="6E695F6E" w14:textId="77777777" w:rsidR="00B97427" w:rsidRPr="006E4250" w:rsidRDefault="00B97427" w:rsidP="00B97427">
      <w:pPr>
        <w:ind w:firstLine="0"/>
      </w:pPr>
    </w:p>
    <w:p w14:paraId="7831A4D6" w14:textId="77777777" w:rsidR="00514D5B" w:rsidRPr="00514D5B" w:rsidRDefault="00514D5B" w:rsidP="00B9742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514D5B" w:rsidRPr="00514D5B" w:rsidSect="00B97427">
      <w:headerReference w:type="even" r:id="rId11"/>
      <w:pgSz w:w="12240" w:h="15840" w:code="1"/>
      <w:pgMar w:top="284" w:right="567" w:bottom="425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48B85" w14:textId="77777777" w:rsidR="00BB51F6" w:rsidRDefault="00BB51F6">
      <w:r>
        <w:separator/>
      </w:r>
    </w:p>
  </w:endnote>
  <w:endnote w:type="continuationSeparator" w:id="0">
    <w:p w14:paraId="5517D947" w14:textId="77777777" w:rsidR="00BB51F6" w:rsidRDefault="00BB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AACEB" w14:textId="77777777" w:rsidR="00BB51F6" w:rsidRDefault="00BB51F6">
      <w:r>
        <w:separator/>
      </w:r>
    </w:p>
  </w:footnote>
  <w:footnote w:type="continuationSeparator" w:id="0">
    <w:p w14:paraId="1A6EE0E3" w14:textId="77777777" w:rsidR="00BB51F6" w:rsidRDefault="00BB5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A4DB" w14:textId="77777777" w:rsidR="0066235C" w:rsidRDefault="000F42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6235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235C">
      <w:rPr>
        <w:rStyle w:val="a8"/>
        <w:noProof/>
      </w:rPr>
      <w:t>1</w:t>
    </w:r>
    <w:r>
      <w:rPr>
        <w:rStyle w:val="a8"/>
      </w:rPr>
      <w:fldChar w:fldCharType="end"/>
    </w:r>
  </w:p>
  <w:p w14:paraId="7831A4DC" w14:textId="77777777" w:rsidR="0066235C" w:rsidRDefault="0066235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C4BA9"/>
    <w:multiLevelType w:val="hybridMultilevel"/>
    <w:tmpl w:val="A2CC038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C5AFA4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466B4C"/>
    <w:multiLevelType w:val="hybridMultilevel"/>
    <w:tmpl w:val="70A84266"/>
    <w:lvl w:ilvl="0" w:tplc="94AC0194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8"/>
  </w:num>
  <w:num w:numId="11">
    <w:abstractNumId w:val="10"/>
  </w:num>
  <w:num w:numId="12">
    <w:abstractNumId w:val="14"/>
  </w:num>
  <w:num w:numId="13">
    <w:abstractNumId w:val="6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2"/>
  </w:num>
  <w:num w:numId="18">
    <w:abstractNumId w:val="5"/>
  </w:num>
  <w:num w:numId="19">
    <w:abstractNumId w:val="7"/>
  </w:num>
  <w:num w:numId="20">
    <w:abstractNumId w:val="8"/>
  </w:num>
  <w:num w:numId="21">
    <w:abstractNumId w:val="16"/>
  </w:num>
  <w:num w:numId="22">
    <w:abstractNumId w:val="17"/>
  </w:num>
  <w:num w:numId="23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27A6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833"/>
    <w:rsid w:val="000544E5"/>
    <w:rsid w:val="00057FBD"/>
    <w:rsid w:val="000630F6"/>
    <w:rsid w:val="00071958"/>
    <w:rsid w:val="00073547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29C5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223"/>
    <w:rsid w:val="000F43CF"/>
    <w:rsid w:val="000F4E96"/>
    <w:rsid w:val="000F55DB"/>
    <w:rsid w:val="000F6888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7B2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5D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3D88"/>
    <w:rsid w:val="002E4AA0"/>
    <w:rsid w:val="002E602B"/>
    <w:rsid w:val="002E63DE"/>
    <w:rsid w:val="002E6C8A"/>
    <w:rsid w:val="002F0529"/>
    <w:rsid w:val="002F2431"/>
    <w:rsid w:val="002F2B35"/>
    <w:rsid w:val="002F2EFD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12AA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C770C"/>
    <w:rsid w:val="003D02A2"/>
    <w:rsid w:val="003D1ACA"/>
    <w:rsid w:val="003D224E"/>
    <w:rsid w:val="003D405F"/>
    <w:rsid w:val="003D6104"/>
    <w:rsid w:val="003D644A"/>
    <w:rsid w:val="003D6545"/>
    <w:rsid w:val="003D7943"/>
    <w:rsid w:val="003D7B36"/>
    <w:rsid w:val="003E2BE8"/>
    <w:rsid w:val="003E7D01"/>
    <w:rsid w:val="003F0828"/>
    <w:rsid w:val="003F138E"/>
    <w:rsid w:val="003F1A59"/>
    <w:rsid w:val="003F2112"/>
    <w:rsid w:val="003F2357"/>
    <w:rsid w:val="003F3C1F"/>
    <w:rsid w:val="003F50A2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51DB"/>
    <w:rsid w:val="00426525"/>
    <w:rsid w:val="00426C7D"/>
    <w:rsid w:val="004272B5"/>
    <w:rsid w:val="00430179"/>
    <w:rsid w:val="0043338D"/>
    <w:rsid w:val="00435D76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2C58"/>
    <w:rsid w:val="0045572F"/>
    <w:rsid w:val="004559BA"/>
    <w:rsid w:val="0045645B"/>
    <w:rsid w:val="00460AA5"/>
    <w:rsid w:val="00460E85"/>
    <w:rsid w:val="00462569"/>
    <w:rsid w:val="00462826"/>
    <w:rsid w:val="004658EB"/>
    <w:rsid w:val="0046600C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310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4D5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A6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733"/>
    <w:rsid w:val="005C32C9"/>
    <w:rsid w:val="005C4462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69C1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589B"/>
    <w:rsid w:val="006364F4"/>
    <w:rsid w:val="006405AF"/>
    <w:rsid w:val="00640DFF"/>
    <w:rsid w:val="00641793"/>
    <w:rsid w:val="00642A8E"/>
    <w:rsid w:val="0064316C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6AF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1CC0"/>
    <w:rsid w:val="0079283F"/>
    <w:rsid w:val="0079320B"/>
    <w:rsid w:val="00793F42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BBC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86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0C3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08DC"/>
    <w:rsid w:val="0087122F"/>
    <w:rsid w:val="008727FA"/>
    <w:rsid w:val="0087407B"/>
    <w:rsid w:val="008740B4"/>
    <w:rsid w:val="0087433A"/>
    <w:rsid w:val="0087572B"/>
    <w:rsid w:val="0087768B"/>
    <w:rsid w:val="008800F8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793"/>
    <w:rsid w:val="00924511"/>
    <w:rsid w:val="009265EE"/>
    <w:rsid w:val="0092750B"/>
    <w:rsid w:val="0093009C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056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802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33F7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460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6E7D"/>
    <w:rsid w:val="00AC74F3"/>
    <w:rsid w:val="00AC7660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6C74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27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51F6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6FCC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17461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6E1E"/>
    <w:rsid w:val="00D3707D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048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22B"/>
    <w:rsid w:val="00E71B41"/>
    <w:rsid w:val="00E72F63"/>
    <w:rsid w:val="00E75E00"/>
    <w:rsid w:val="00E76801"/>
    <w:rsid w:val="00E80157"/>
    <w:rsid w:val="00E8188F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7B0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0FC4"/>
    <w:rsid w:val="00EE6A8E"/>
    <w:rsid w:val="00EE6E8A"/>
    <w:rsid w:val="00EE7B38"/>
    <w:rsid w:val="00EF0964"/>
    <w:rsid w:val="00EF192F"/>
    <w:rsid w:val="00EF1B2A"/>
    <w:rsid w:val="00EF2078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47C2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21C"/>
    <w:rsid w:val="00F4441B"/>
    <w:rsid w:val="00F46FBB"/>
    <w:rsid w:val="00F51D28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380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13E0"/>
    <w:rsid w:val="00FE2964"/>
    <w:rsid w:val="00FE2CE8"/>
    <w:rsid w:val="00FE35CE"/>
    <w:rsid w:val="00FE45C1"/>
    <w:rsid w:val="00FE4ED4"/>
    <w:rsid w:val="00FE699A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1A46D"/>
  <w15:docId w15:val="{8A3416C1-3990-43B3-95C4-97E1A47A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D52A0"/>
    <w:pPr>
      <w:ind w:firstLine="851"/>
      <w:jc w:val="both"/>
    </w:pPr>
  </w:style>
  <w:style w:type="paragraph" w:styleId="1">
    <w:name w:val="heading 1"/>
    <w:basedOn w:val="a1"/>
    <w:next w:val="a1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1"/>
    <w:next w:val="a1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1"/>
    <w:next w:val="a1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1"/>
    <w:next w:val="a1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87407B"/>
    <w:pPr>
      <w:ind w:left="720" w:hanging="720"/>
      <w:jc w:val="center"/>
    </w:pPr>
    <w:rPr>
      <w:sz w:val="28"/>
    </w:rPr>
  </w:style>
  <w:style w:type="paragraph" w:styleId="a7">
    <w:name w:val="header"/>
    <w:basedOn w:val="a1"/>
    <w:rsid w:val="0087407B"/>
    <w:pPr>
      <w:tabs>
        <w:tab w:val="center" w:pos="4153"/>
        <w:tab w:val="right" w:pos="8306"/>
      </w:tabs>
    </w:pPr>
  </w:style>
  <w:style w:type="character" w:styleId="a8">
    <w:name w:val="page number"/>
    <w:basedOn w:val="a2"/>
    <w:rsid w:val="0087407B"/>
  </w:style>
  <w:style w:type="paragraph" w:styleId="a9">
    <w:name w:val="Body Text"/>
    <w:basedOn w:val="a1"/>
    <w:rsid w:val="0087407B"/>
    <w:rPr>
      <w:sz w:val="26"/>
    </w:rPr>
  </w:style>
  <w:style w:type="paragraph" w:styleId="20">
    <w:name w:val="Body Text Indent 2"/>
    <w:basedOn w:val="a1"/>
    <w:rsid w:val="0087407B"/>
    <w:pPr>
      <w:ind w:left="5040"/>
    </w:pPr>
    <w:rPr>
      <w:sz w:val="24"/>
    </w:rPr>
  </w:style>
  <w:style w:type="paragraph" w:styleId="30">
    <w:name w:val="Body Text Indent 3"/>
    <w:basedOn w:val="a1"/>
    <w:rsid w:val="0087407B"/>
    <w:pPr>
      <w:ind w:firstLine="709"/>
    </w:pPr>
    <w:rPr>
      <w:sz w:val="26"/>
    </w:rPr>
  </w:style>
  <w:style w:type="paragraph" w:customStyle="1" w:styleId="aa">
    <w:name w:val="Список определений"/>
    <w:basedOn w:val="a1"/>
    <w:next w:val="a1"/>
    <w:rsid w:val="0087407B"/>
    <w:pPr>
      <w:ind w:left="360"/>
    </w:pPr>
    <w:rPr>
      <w:snapToGrid w:val="0"/>
      <w:sz w:val="24"/>
    </w:rPr>
  </w:style>
  <w:style w:type="paragraph" w:styleId="ab">
    <w:name w:val="footer"/>
    <w:basedOn w:val="a1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3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1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1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6">
    <w:name w:val="Основной текст с отступом Знак"/>
    <w:link w:val="a5"/>
    <w:rsid w:val="004F4028"/>
    <w:rPr>
      <w:sz w:val="28"/>
    </w:rPr>
  </w:style>
  <w:style w:type="paragraph" w:styleId="ae">
    <w:name w:val="List Paragraph"/>
    <w:basedOn w:val="a1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1"/>
    <w:rsid w:val="00C751BA"/>
    <w:pPr>
      <w:ind w:firstLine="709"/>
    </w:pPr>
    <w:rPr>
      <w:sz w:val="24"/>
    </w:rPr>
  </w:style>
  <w:style w:type="paragraph" w:styleId="a0">
    <w:name w:val="List Number"/>
    <w:basedOn w:val="a1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2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2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1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1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a">
    <w:name w:val="Оглавление!!!!"/>
    <w:basedOn w:val="ae"/>
    <w:link w:val="af4"/>
    <w:qFormat/>
    <w:rsid w:val="0081386A"/>
    <w:pPr>
      <w:numPr>
        <w:numId w:val="20"/>
      </w:numPr>
      <w:jc w:val="left"/>
    </w:pPr>
    <w:rPr>
      <w:rFonts w:eastAsia="Calibri"/>
      <w:b/>
      <w:sz w:val="28"/>
      <w:szCs w:val="28"/>
    </w:rPr>
  </w:style>
  <w:style w:type="character" w:customStyle="1" w:styleId="af4">
    <w:name w:val="Оглавление!!!! Знак"/>
    <w:link w:val="a"/>
    <w:rsid w:val="0081386A"/>
    <w:rPr>
      <w:rFonts w:eastAsia="Calibri"/>
      <w:b/>
      <w:sz w:val="28"/>
      <w:szCs w:val="28"/>
    </w:rPr>
  </w:style>
  <w:style w:type="character" w:customStyle="1" w:styleId="extrafieldsname">
    <w:name w:val="extra_fields_name"/>
    <w:basedOn w:val="a2"/>
    <w:rsid w:val="00AC6E7D"/>
  </w:style>
  <w:style w:type="character" w:customStyle="1" w:styleId="extrafieldsvalue">
    <w:name w:val="extra_fields_value"/>
    <w:basedOn w:val="a2"/>
    <w:rsid w:val="00AC6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2189-E301-4B45-8213-D9C120E53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3366B4-1A9C-4B57-ACE4-AC94CEF919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CA0306F-856B-4582-8D36-BFEF334555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CD594-2288-42BC-BC1C-0160C018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Григорьева Елена Владимировна</cp:lastModifiedBy>
  <cp:revision>5</cp:revision>
  <cp:lastPrinted>2014-07-14T12:54:00Z</cp:lastPrinted>
  <dcterms:created xsi:type="dcterms:W3CDTF">2019-10-23T08:46:00Z</dcterms:created>
  <dcterms:modified xsi:type="dcterms:W3CDTF">2020-06-08T12:06:00Z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