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AEB6C" w14:textId="77777777" w:rsidR="0047370E" w:rsidRPr="00CF1FB0" w:rsidRDefault="0047370E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47370E" w14:paraId="646AEB6F" w14:textId="77777777" w:rsidTr="00AC56EE">
        <w:tc>
          <w:tcPr>
            <w:tcW w:w="3227" w:type="dxa"/>
          </w:tcPr>
          <w:p w14:paraId="646AEB6D" w14:textId="77777777" w:rsidR="0047370E" w:rsidRDefault="0047370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646AEB6E" w14:textId="5599A208" w:rsidR="0047370E" w:rsidRPr="006A4A0F" w:rsidRDefault="0047370E" w:rsidP="001F2CF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1F2CFE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9F7E5A">
              <w:rPr>
                <w:b/>
                <w:bCs/>
                <w:noProof/>
                <w:sz w:val="26"/>
                <w:szCs w:val="26"/>
                <w:lang w:val="en-US"/>
              </w:rPr>
              <w:t>_108</w:t>
            </w:r>
          </w:p>
        </w:tc>
      </w:tr>
      <w:tr w:rsidR="0047370E" w14:paraId="646AEB72" w14:textId="77777777" w:rsidTr="00AC56EE">
        <w:tc>
          <w:tcPr>
            <w:tcW w:w="3227" w:type="dxa"/>
          </w:tcPr>
          <w:p w14:paraId="646AEB70" w14:textId="77777777" w:rsidR="0047370E" w:rsidRDefault="0047370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646AEB71" w14:textId="77777777" w:rsidR="0047370E" w:rsidRPr="002764E2" w:rsidRDefault="0047370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2015912</w:t>
            </w:r>
          </w:p>
        </w:tc>
      </w:tr>
    </w:tbl>
    <w:p w14:paraId="006162A8" w14:textId="77777777" w:rsidR="00562DB1" w:rsidRPr="000D21C1" w:rsidRDefault="00562DB1" w:rsidP="00562DB1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0D21C1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Pr="000D21C1">
        <w:rPr>
          <w:sz w:val="26"/>
          <w:szCs w:val="26"/>
        </w:rPr>
        <w:t xml:space="preserve"> филиала ПАО «</w:t>
      </w:r>
      <w:r>
        <w:rPr>
          <w:sz w:val="26"/>
          <w:szCs w:val="26"/>
        </w:rPr>
        <w:t>Россети</w:t>
      </w:r>
      <w:r w:rsidRPr="000D21C1">
        <w:rPr>
          <w:sz w:val="26"/>
          <w:szCs w:val="26"/>
        </w:rPr>
        <w:t xml:space="preserve"> Центр» - «Тамбовэнерго»</w:t>
      </w:r>
    </w:p>
    <w:p w14:paraId="3312805A" w14:textId="77777777" w:rsidR="00562DB1" w:rsidRPr="000D21C1" w:rsidRDefault="00562DB1" w:rsidP="00562DB1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0D21C1">
        <w:rPr>
          <w:sz w:val="26"/>
          <w:szCs w:val="26"/>
        </w:rPr>
        <w:t xml:space="preserve">_____ / </w:t>
      </w:r>
      <w:r>
        <w:rPr>
          <w:sz w:val="26"/>
          <w:szCs w:val="26"/>
          <w:u w:val="single"/>
        </w:rPr>
        <w:t>А.С. Максимов</w:t>
      </w:r>
    </w:p>
    <w:p w14:paraId="1D4196B7" w14:textId="67D2D4CF" w:rsidR="000D21C1" w:rsidRPr="000D21C1" w:rsidRDefault="00562DB1" w:rsidP="00562DB1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>
        <w:rPr>
          <w:sz w:val="26"/>
          <w:szCs w:val="26"/>
        </w:rPr>
        <w:t>2</w:t>
      </w:r>
      <w:r w:rsidRPr="000D21C1">
        <w:rPr>
          <w:sz w:val="26"/>
          <w:szCs w:val="26"/>
        </w:rPr>
        <w:t xml:space="preserve"> г.</w:t>
      </w:r>
      <w:bookmarkStart w:id="0" w:name="_GoBack"/>
      <w:bookmarkEnd w:id="0"/>
    </w:p>
    <w:p w14:paraId="646AEB78" w14:textId="77777777" w:rsidR="0047370E" w:rsidRPr="00CF1FB0" w:rsidRDefault="0047370E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646AEB79" w14:textId="77777777" w:rsidR="0047370E" w:rsidRPr="00CF1FB0" w:rsidRDefault="0047370E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646AEB7A" w14:textId="7DFA78B4" w:rsidR="0047370E" w:rsidRPr="00FD22E6" w:rsidRDefault="0047370E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AC56EE" w:rsidRPr="00AC56EE">
        <w:rPr>
          <w:b/>
          <w:bCs/>
          <w:sz w:val="26"/>
          <w:szCs w:val="26"/>
        </w:rPr>
        <w:t xml:space="preserve"> </w:t>
      </w:r>
      <w:r w:rsidR="009C5809">
        <w:rPr>
          <w:b/>
          <w:bCs/>
          <w:sz w:val="26"/>
          <w:szCs w:val="26"/>
        </w:rPr>
        <w:t>обмоточного</w:t>
      </w:r>
      <w:r w:rsidR="00AC56EE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>Провод ПЭТВ-2 2</w:t>
      </w:r>
      <w:r w:rsidR="00AC56EE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4723B9">
        <w:rPr>
          <w:b/>
          <w:bCs/>
          <w:sz w:val="26"/>
          <w:szCs w:val="26"/>
          <w:u w:val="single"/>
          <w:lang w:val="en-US"/>
        </w:rPr>
        <w:t>I</w:t>
      </w:r>
    </w:p>
    <w:p w14:paraId="646AEB7B" w14:textId="77777777" w:rsidR="00FC13D4" w:rsidRDefault="00FC13D4" w:rsidP="00FC13D4">
      <w:pPr>
        <w:ind w:firstLine="0"/>
        <w:jc w:val="center"/>
        <w:rPr>
          <w:sz w:val="24"/>
          <w:szCs w:val="24"/>
        </w:rPr>
      </w:pPr>
    </w:p>
    <w:p w14:paraId="646AEB7C" w14:textId="77777777" w:rsidR="00FC13D4" w:rsidRDefault="00FC13D4" w:rsidP="00FC13D4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59A701EE" w14:textId="77777777" w:rsidR="0043210D" w:rsidRDefault="0043210D" w:rsidP="0043210D">
      <w:pPr>
        <w:pStyle w:val="af0"/>
        <w:numPr>
          <w:ilvl w:val="1"/>
          <w:numId w:val="18"/>
        </w:numPr>
        <w:tabs>
          <w:tab w:val="left" w:pos="1134"/>
        </w:tabs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>Технические данные провода должны соответствовать параметрам и быть не ниже значений, приведенных в таблице:</w:t>
      </w:r>
    </w:p>
    <w:p w14:paraId="7701FEBE" w14:textId="77777777" w:rsidR="0043210D" w:rsidRDefault="0043210D" w:rsidP="0043210D">
      <w:pPr>
        <w:rPr>
          <w:bCs/>
          <w:color w:val="000000"/>
          <w:sz w:val="12"/>
          <w:szCs w:val="12"/>
          <w:highlight w:val="yellow"/>
        </w:rPr>
      </w:pPr>
    </w:p>
    <w:p w14:paraId="646AEB7E" w14:textId="2296C5D2" w:rsidR="00FC13D4" w:rsidRDefault="0043210D" w:rsidP="0043210D">
      <w:pPr>
        <w:pStyle w:val="af0"/>
        <w:tabs>
          <w:tab w:val="left" w:pos="1134"/>
        </w:tabs>
        <w:ind w:left="851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38"/>
        <w:gridCol w:w="2358"/>
        <w:gridCol w:w="2472"/>
        <w:gridCol w:w="2126"/>
        <w:gridCol w:w="2124"/>
      </w:tblGrid>
      <w:tr w:rsidR="00FC13D4" w14:paraId="646AEB89" w14:textId="77777777" w:rsidTr="00AC56EE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46AEB7F" w14:textId="77777777" w:rsidR="00FC13D4" w:rsidRDefault="00FC13D4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диаметр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проволоки,</w:t>
            </w:r>
          </w:p>
          <w:p w14:paraId="646AEB80" w14:textId="77777777" w:rsidR="00FC13D4" w:rsidRDefault="00FC13D4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46AEB81" w14:textId="77777777" w:rsidR="00FC13D4" w:rsidRDefault="00FC13D4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646AEB82" w14:textId="77777777" w:rsidR="00FC13D4" w:rsidRDefault="00FC13D4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46AEB83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646AEB84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46AEB85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646AEB86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В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6AEB87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Относительное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удлинение,</w:t>
            </w:r>
          </w:p>
          <w:p w14:paraId="646AEB88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FC13D4" w14:paraId="646AEB8F" w14:textId="77777777" w:rsidTr="00AC56EE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6AEB8A" w14:textId="77777777" w:rsidR="00FC13D4" w:rsidRPr="00AC56EE" w:rsidRDefault="00AC56EE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2.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6AEB8B" w14:textId="77777777" w:rsidR="00FC13D4" w:rsidRDefault="00FC13D4">
            <w:pPr>
              <w:ind w:firstLine="67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2.120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6AEB8C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28.4593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6AEB8D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5500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hideMark/>
          </w:tcPr>
          <w:p w14:paraId="646AEB8E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33</w:t>
            </w:r>
          </w:p>
        </w:tc>
      </w:tr>
    </w:tbl>
    <w:p w14:paraId="646AEB90" w14:textId="77777777" w:rsidR="00FC13D4" w:rsidRDefault="00FC13D4" w:rsidP="00FC13D4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AC56EE" w14:paraId="646AEB93" w14:textId="77777777" w:rsidTr="00AC56EE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6AEB91" w14:textId="77777777" w:rsidR="00AC56EE" w:rsidRDefault="00AC56EE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6AEB92" w14:textId="77777777" w:rsidR="00AC56EE" w:rsidRDefault="00AC56EE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AC56EE" w14:paraId="646AEB95" w14:textId="77777777" w:rsidTr="00AC56EE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6AEB94" w14:textId="77777777" w:rsidR="00AC56EE" w:rsidRDefault="00AC56EE" w:rsidP="00AC56EE">
            <w:pPr>
              <w:numPr>
                <w:ilvl w:val="2"/>
                <w:numId w:val="2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646AEB96" w14:textId="77777777" w:rsidR="00AC56EE" w:rsidRDefault="00AC56EE" w:rsidP="00AC56E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46AEB97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646AEB98" w14:textId="77777777" w:rsidR="00AC56EE" w:rsidRDefault="00727DFC" w:rsidP="00AC56EE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C56EE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646AEB99" w14:textId="77777777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46AEB9A" w14:textId="77777777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646AEB9B" w14:textId="7E66CCD5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46AEB9C" w14:textId="77777777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46AEB9D" w14:textId="03F58E9A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1F2CFE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B91F28">
        <w:rPr>
          <w:sz w:val="24"/>
          <w:szCs w:val="24"/>
        </w:rPr>
        <w:t>Россети</w:t>
      </w:r>
      <w:r>
        <w:rPr>
          <w:sz w:val="24"/>
          <w:szCs w:val="24"/>
        </w:rPr>
        <w:t xml:space="preserve"> Центр»,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646AEB9E" w14:textId="217E55BA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1F2CFE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646AEB9F" w14:textId="7E839481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1F2CFE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646AEBA0" w14:textId="77777777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646AEBA1" w14:textId="77777777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46AEBA2" w14:textId="0E9CFB09" w:rsidR="00AC56EE" w:rsidRDefault="00AC56EE" w:rsidP="00AC56EE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провода для нужд </w:t>
      </w:r>
      <w:r w:rsidR="001F2CFE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196222">
        <w:rPr>
          <w:sz w:val="24"/>
          <w:szCs w:val="24"/>
        </w:rPr>
        <w:t>Россети</w:t>
      </w:r>
      <w:r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46AEBA3" w14:textId="77777777" w:rsidR="00AC56EE" w:rsidRDefault="00AC56EE" w:rsidP="00AC56EE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646AEBA4" w14:textId="77777777" w:rsidR="00AC56EE" w:rsidRDefault="00AC56EE" w:rsidP="00AC56EE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646AEBA5" w14:textId="77777777" w:rsidR="00AC56EE" w:rsidRDefault="00AC56EE" w:rsidP="00AC56EE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646AEBA6" w14:textId="77777777" w:rsidR="00AC56EE" w:rsidRDefault="00AC56EE" w:rsidP="00AC56EE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646AEBA7" w14:textId="77777777" w:rsidR="00AC56EE" w:rsidRDefault="00AC56EE" w:rsidP="00AC56EE">
      <w:pPr>
        <w:pStyle w:val="af0"/>
        <w:numPr>
          <w:ilvl w:val="0"/>
          <w:numId w:val="26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646AEBA8" w14:textId="77777777" w:rsidR="00AC56EE" w:rsidRDefault="00AC56EE" w:rsidP="00AC56EE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646AEBA9" w14:textId="77777777" w:rsidR="00AC56EE" w:rsidRDefault="00AC56EE" w:rsidP="00AC56EE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646AEBAA" w14:textId="50599545" w:rsidR="00AC56EE" w:rsidRDefault="00AC56EE" w:rsidP="00AC56E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46AEBAB" w14:textId="77777777" w:rsidR="00AC56EE" w:rsidRDefault="00AC56EE" w:rsidP="00AC56E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646AEBAC" w14:textId="77777777" w:rsidR="00AC56EE" w:rsidRDefault="00AC56EE" w:rsidP="00AC56E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646AEBAD" w14:textId="77777777" w:rsidR="00AC56EE" w:rsidRDefault="00AC56EE" w:rsidP="00AC56E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646AEBAE" w14:textId="77777777" w:rsidR="00AC56EE" w:rsidRDefault="00AC56EE" w:rsidP="00AC56E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646AEBAF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646AEBB0" w14:textId="77777777" w:rsidR="00AC56EE" w:rsidRDefault="00AC56EE" w:rsidP="00AC56EE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646AEBB1" w14:textId="77777777" w:rsidR="00AC56EE" w:rsidRDefault="00AC56EE" w:rsidP="00AC56EE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646AEBB2" w14:textId="77777777" w:rsidR="00AC56EE" w:rsidRDefault="00AC56EE" w:rsidP="00AC56EE">
      <w:pPr>
        <w:spacing w:line="276" w:lineRule="auto"/>
        <w:rPr>
          <w:sz w:val="24"/>
          <w:szCs w:val="24"/>
        </w:rPr>
      </w:pPr>
    </w:p>
    <w:p w14:paraId="646AEBB3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46AEBB4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727DFC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727DFC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727DFC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</w:t>
      </w:r>
      <w:r>
        <w:rPr>
          <w:sz w:val="24"/>
          <w:szCs w:val="24"/>
        </w:rPr>
        <w:lastRenderedPageBreak/>
        <w:t>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46AEBB5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46AEBB6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46AEBB7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>Провод должен обеспечивать эксплуатационные показатели в течение установленного срока службы (</w:t>
      </w:r>
      <w:r w:rsidR="00727DFC">
        <w:t>20000 часов</w:t>
      </w:r>
      <w:r>
        <w:t>).</w:t>
      </w:r>
    </w:p>
    <w:p w14:paraId="646AEBB8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46AEBB9" w14:textId="17C05428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46AEBBA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646AEBBB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646AEBBC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646AEBBD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646AEBBE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646AEBBF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646AEBC0" w14:textId="1A1E0C8A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1F2CFE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646AEBC1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646AEBC2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646AEBC3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646AEBC4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646AEBC5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646AEBC6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646AEBC7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646AEBC8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646AEBC9" w14:textId="52157B37" w:rsidR="00AC56EE" w:rsidRDefault="00AC56EE" w:rsidP="00AC56E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646AEBCA" w14:textId="77777777" w:rsidR="00AC56EE" w:rsidRDefault="00AC56EE" w:rsidP="00AC56E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646AEBCB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46AEBCC" w14:textId="6CF21CE3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1F2CFE">
        <w:t>ПАО</w:t>
      </w:r>
      <w:r>
        <w:t xml:space="preserve"> «</w:t>
      </w:r>
      <w:r w:rsidR="00196222">
        <w:t>Россети</w:t>
      </w:r>
      <w:r>
        <w:t xml:space="preserve"> Центр» и ответственными представителями Поставщика при получении его на склад.</w:t>
      </w:r>
    </w:p>
    <w:p w14:paraId="646AEBCD" w14:textId="77777777" w:rsidR="00AC56EE" w:rsidRDefault="00AC56EE" w:rsidP="00AC56EE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46AEBCE" w14:textId="77777777" w:rsidR="00AC56EE" w:rsidRDefault="00AC56EE" w:rsidP="00AC56EE">
      <w:pPr>
        <w:rPr>
          <w:sz w:val="26"/>
          <w:szCs w:val="26"/>
        </w:rPr>
      </w:pPr>
    </w:p>
    <w:p w14:paraId="3FF92DDF" w14:textId="77777777" w:rsidR="00196222" w:rsidRPr="007E1E95" w:rsidRDefault="00196222" w:rsidP="00196222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5561AC16" w14:textId="77777777" w:rsidR="00196222" w:rsidRPr="00AB486F" w:rsidRDefault="00196222" w:rsidP="00196222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646AEBD2" w14:textId="77777777" w:rsidR="00AC56EE" w:rsidRDefault="00AC56EE" w:rsidP="00AC56EE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p w14:paraId="646AEBD3" w14:textId="77777777" w:rsidR="007F640D" w:rsidRPr="00612811" w:rsidRDefault="007F640D" w:rsidP="00AC56EE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7F640D" w:rsidRPr="00612811" w:rsidSect="007F640D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F4E88" w14:textId="77777777" w:rsidR="00E820DB" w:rsidRDefault="00E820DB">
      <w:r>
        <w:separator/>
      </w:r>
    </w:p>
  </w:endnote>
  <w:endnote w:type="continuationSeparator" w:id="0">
    <w:p w14:paraId="3E69D1CC" w14:textId="77777777" w:rsidR="00E820DB" w:rsidRDefault="00E82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526D8" w14:textId="77777777" w:rsidR="00E820DB" w:rsidRDefault="00E820DB">
      <w:r>
        <w:separator/>
      </w:r>
    </w:p>
  </w:footnote>
  <w:footnote w:type="continuationSeparator" w:id="0">
    <w:p w14:paraId="0F9C8370" w14:textId="77777777" w:rsidR="00E820DB" w:rsidRDefault="00E82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082EC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"/>
  </w:num>
  <w:num w:numId="22">
    <w:abstractNumId w:val="11"/>
  </w:num>
  <w:num w:numId="23">
    <w:abstractNumId w:val="6"/>
  </w:num>
  <w:num w:numId="24">
    <w:abstractNumId w:val="3"/>
  </w:num>
  <w:num w:numId="25">
    <w:abstractNumId w:val="11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21C1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489B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22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2CFE"/>
    <w:rsid w:val="001F4750"/>
    <w:rsid w:val="001F5706"/>
    <w:rsid w:val="001F6CEB"/>
    <w:rsid w:val="002037CA"/>
    <w:rsid w:val="0020605F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5CDD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13A3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210D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3B9"/>
    <w:rsid w:val="00472626"/>
    <w:rsid w:val="0047370E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6E2F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2DB1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64E3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3FB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22FD"/>
    <w:rsid w:val="006A383F"/>
    <w:rsid w:val="006A4A0F"/>
    <w:rsid w:val="006A4D41"/>
    <w:rsid w:val="006A4E1A"/>
    <w:rsid w:val="006A7360"/>
    <w:rsid w:val="006B1281"/>
    <w:rsid w:val="006B1836"/>
    <w:rsid w:val="006B1DEF"/>
    <w:rsid w:val="006B2F64"/>
    <w:rsid w:val="006B4832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934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27DFC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40D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0C8E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5809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9F7E5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56EE"/>
    <w:rsid w:val="00AC74F3"/>
    <w:rsid w:val="00AC7ADF"/>
    <w:rsid w:val="00AC7F6B"/>
    <w:rsid w:val="00AD1907"/>
    <w:rsid w:val="00AD1C3F"/>
    <w:rsid w:val="00AD3598"/>
    <w:rsid w:val="00AD3CCB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3C66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1F2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E7558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0DB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96289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2AED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472EE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13D4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6AEB6C"/>
  <w15:docId w15:val="{69193401-58A7-45FF-B163-61AC4300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basedOn w:val="a1"/>
    <w:link w:val="6"/>
    <w:uiPriority w:val="99"/>
    <w:locked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87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6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7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87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87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87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87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870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870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87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87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87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82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7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87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09072B-BBD7-406C-BEED-D3585931CF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AA1EB2-2C39-4AA4-A0A8-6600FCF593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11557C-8D6F-4EE7-A681-734DA6927C6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Платонов Михаил Владимирович</cp:lastModifiedBy>
  <cp:revision>21</cp:revision>
  <cp:lastPrinted>2014-07-11T05:50:00Z</cp:lastPrinted>
  <dcterms:created xsi:type="dcterms:W3CDTF">2014-07-14T13:07:00Z</dcterms:created>
  <dcterms:modified xsi:type="dcterms:W3CDTF">2022-09-08T12:23:00Z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