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1ED" w:rsidRPr="00083D75" w:rsidRDefault="008B31ED" w:rsidP="008B31ED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8B31ED" w:rsidTr="00664A2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8B31ED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Pr="00686BC5" w:rsidRDefault="00B51CFF" w:rsidP="00686BC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en-US"/>
              </w:rPr>
              <w:t>306I</w:t>
            </w:r>
            <w:r w:rsidR="00686BC5">
              <w:rPr>
                <w:b/>
                <w:sz w:val="26"/>
                <w:szCs w:val="26"/>
              </w:rPr>
              <w:t>_</w:t>
            </w:r>
            <w:r w:rsidR="00694931">
              <w:rPr>
                <w:b/>
                <w:sz w:val="26"/>
                <w:szCs w:val="26"/>
              </w:rPr>
              <w:t>376</w:t>
            </w:r>
          </w:p>
        </w:tc>
      </w:tr>
      <w:tr w:rsidR="008B31ED" w:rsidTr="00664A2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8B31ED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025093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2326474</w:t>
            </w:r>
          </w:p>
        </w:tc>
      </w:tr>
    </w:tbl>
    <w:p w:rsidR="00A01F50" w:rsidRDefault="00A01F50" w:rsidP="00A01F50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Первый заместитель директора </w:t>
      </w:r>
    </w:p>
    <w:p w:rsidR="00A01F50" w:rsidRDefault="00A01F50" w:rsidP="00A01F50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по техническим вопросам-</w:t>
      </w:r>
    </w:p>
    <w:p w:rsidR="00A01F50" w:rsidRDefault="00A01F50" w:rsidP="00A01F50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главный инженер филиала</w:t>
      </w:r>
    </w:p>
    <w:p w:rsidR="00A01F50" w:rsidRDefault="00A01F50" w:rsidP="00A01F50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ПАО «МРСК Центра» - «Орелэнерго»</w:t>
      </w:r>
    </w:p>
    <w:p w:rsidR="00A01F50" w:rsidRDefault="00A01F50" w:rsidP="00A01F50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  <w:t xml:space="preserve">_________________И.В. Колубанов </w:t>
      </w:r>
    </w:p>
    <w:p w:rsidR="00A01F50" w:rsidRDefault="00A01F50" w:rsidP="00A01F50">
      <w:pPr>
        <w:spacing w:line="276" w:lineRule="auto"/>
        <w:ind w:right="-2"/>
        <w:jc w:val="right"/>
        <w:rPr>
          <w:caps/>
          <w:sz w:val="26"/>
          <w:szCs w:val="26"/>
        </w:rPr>
      </w:pPr>
      <w:r>
        <w:rPr>
          <w:sz w:val="26"/>
          <w:szCs w:val="26"/>
        </w:rPr>
        <w:t>“__</w:t>
      </w:r>
      <w:r w:rsidR="00BE43F9">
        <w:rPr>
          <w:sz w:val="26"/>
          <w:szCs w:val="26"/>
        </w:rPr>
        <w:t>29</w:t>
      </w:r>
      <w:r>
        <w:rPr>
          <w:sz w:val="26"/>
          <w:szCs w:val="26"/>
        </w:rPr>
        <w:t>_” __</w:t>
      </w:r>
      <w:r w:rsidR="00BE43F9">
        <w:rPr>
          <w:sz w:val="26"/>
          <w:szCs w:val="26"/>
        </w:rPr>
        <w:t>сентября</w:t>
      </w:r>
      <w:r>
        <w:rPr>
          <w:sz w:val="26"/>
          <w:szCs w:val="26"/>
        </w:rPr>
        <w:t>_ 2017 г.</w:t>
      </w:r>
    </w:p>
    <w:p w:rsidR="008B31ED" w:rsidRDefault="008B31ED" w:rsidP="008B31ED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415359" w:rsidRDefault="00415359" w:rsidP="00415359"/>
    <w:p w:rsidR="00415359" w:rsidRDefault="00415359" w:rsidP="00415359"/>
    <w:p w:rsidR="00415359" w:rsidRDefault="00415359" w:rsidP="00415359"/>
    <w:p w:rsidR="00415359" w:rsidRPr="00415359" w:rsidRDefault="00415359" w:rsidP="00415359"/>
    <w:p w:rsidR="008B31ED" w:rsidRPr="000F3C22" w:rsidRDefault="008B31ED" w:rsidP="000F3C22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473E52" w:rsidRDefault="004F6968" w:rsidP="00773399">
      <w:pPr>
        <w:ind w:firstLine="0"/>
        <w:jc w:val="center"/>
        <w:rPr>
          <w:b/>
          <w:sz w:val="28"/>
          <w:szCs w:val="28"/>
        </w:rPr>
      </w:pPr>
      <w:r w:rsidRPr="00DE1E02">
        <w:rPr>
          <w:b/>
          <w:sz w:val="28"/>
          <w:szCs w:val="28"/>
        </w:rPr>
        <w:t xml:space="preserve">на </w:t>
      </w:r>
      <w:r w:rsidR="00612811" w:rsidRPr="00DE1E02">
        <w:rPr>
          <w:b/>
          <w:sz w:val="28"/>
          <w:szCs w:val="28"/>
        </w:rPr>
        <w:t xml:space="preserve">поставку </w:t>
      </w:r>
      <w:r w:rsidR="008B31ED">
        <w:rPr>
          <w:b/>
          <w:sz w:val="28"/>
          <w:szCs w:val="28"/>
        </w:rPr>
        <w:t>запасных частей к выключателям</w:t>
      </w:r>
      <w:r w:rsidR="005A653B">
        <w:rPr>
          <w:b/>
          <w:sz w:val="28"/>
          <w:szCs w:val="28"/>
        </w:rPr>
        <w:t xml:space="preserve"> </w:t>
      </w:r>
      <w:r w:rsidR="00774138" w:rsidRPr="000F3C22">
        <w:rPr>
          <w:b/>
          <w:sz w:val="28"/>
          <w:szCs w:val="28"/>
        </w:rPr>
        <w:t>(</w:t>
      </w:r>
      <w:proofErr w:type="spellStart"/>
      <w:r w:rsidR="002F7A52">
        <w:rPr>
          <w:b/>
          <w:sz w:val="28"/>
          <w:szCs w:val="28"/>
        </w:rPr>
        <w:t>Тягоуловитель</w:t>
      </w:r>
      <w:proofErr w:type="spellEnd"/>
      <w:r w:rsidR="002F7A52">
        <w:rPr>
          <w:b/>
          <w:sz w:val="28"/>
          <w:szCs w:val="28"/>
        </w:rPr>
        <w:t xml:space="preserve"> для </w:t>
      </w:r>
      <w:r w:rsidR="00694931">
        <w:rPr>
          <w:b/>
          <w:sz w:val="28"/>
          <w:szCs w:val="28"/>
        </w:rPr>
        <w:t xml:space="preserve">разъединителя </w:t>
      </w:r>
      <w:r w:rsidR="006E1C6D" w:rsidRPr="006E1C6D">
        <w:rPr>
          <w:b/>
          <w:sz w:val="28"/>
          <w:szCs w:val="28"/>
        </w:rPr>
        <w:t>РЛНД</w:t>
      </w:r>
      <w:r w:rsidR="00774138" w:rsidRPr="000F3C22">
        <w:rPr>
          <w:b/>
          <w:sz w:val="28"/>
          <w:szCs w:val="28"/>
        </w:rPr>
        <w:t>)</w:t>
      </w:r>
      <w:r w:rsidR="009C0389" w:rsidRPr="000F3C22">
        <w:rPr>
          <w:b/>
          <w:sz w:val="28"/>
          <w:szCs w:val="28"/>
        </w:rPr>
        <w:t>.</w:t>
      </w:r>
      <w:r w:rsidR="00F30729">
        <w:rPr>
          <w:b/>
          <w:sz w:val="28"/>
          <w:szCs w:val="28"/>
        </w:rPr>
        <w:t xml:space="preserve"> </w:t>
      </w:r>
      <w:r w:rsidR="009C0389" w:rsidRPr="00DE1E02">
        <w:rPr>
          <w:b/>
          <w:sz w:val="28"/>
          <w:szCs w:val="28"/>
        </w:rPr>
        <w:t xml:space="preserve">Лот № </w:t>
      </w:r>
      <w:r w:rsidR="005A7C91">
        <w:rPr>
          <w:b/>
          <w:sz w:val="28"/>
          <w:szCs w:val="28"/>
          <w:u w:val="single"/>
        </w:rPr>
        <w:t>306</w:t>
      </w:r>
      <w:r w:rsidR="00473E52">
        <w:rPr>
          <w:b/>
          <w:sz w:val="28"/>
          <w:szCs w:val="28"/>
          <w:u w:val="single"/>
          <w:lang w:val="en-US"/>
        </w:rPr>
        <w:t>I</w:t>
      </w:r>
    </w:p>
    <w:p w:rsidR="00612811" w:rsidRDefault="00612811" w:rsidP="00773399">
      <w:pPr>
        <w:ind w:firstLine="0"/>
        <w:jc w:val="center"/>
        <w:rPr>
          <w:sz w:val="24"/>
          <w:szCs w:val="24"/>
        </w:rPr>
      </w:pPr>
    </w:p>
    <w:p w:rsidR="00415359" w:rsidRDefault="00415359" w:rsidP="00773399">
      <w:pPr>
        <w:ind w:firstLine="0"/>
        <w:jc w:val="center"/>
        <w:rPr>
          <w:sz w:val="24"/>
          <w:szCs w:val="24"/>
        </w:rPr>
      </w:pPr>
    </w:p>
    <w:p w:rsidR="00415359" w:rsidRPr="00DE1E02" w:rsidRDefault="00415359" w:rsidP="00773399">
      <w:pPr>
        <w:ind w:firstLine="0"/>
        <w:jc w:val="center"/>
        <w:rPr>
          <w:sz w:val="24"/>
          <w:szCs w:val="24"/>
        </w:rPr>
      </w:pPr>
    </w:p>
    <w:p w:rsidR="00415359" w:rsidRPr="00C61D61" w:rsidRDefault="00415359" w:rsidP="00415359">
      <w:pPr>
        <w:pStyle w:val="ad"/>
        <w:numPr>
          <w:ilvl w:val="0"/>
          <w:numId w:val="8"/>
        </w:numPr>
        <w:spacing w:line="276" w:lineRule="auto"/>
        <w:ind w:left="993" w:hanging="284"/>
        <w:rPr>
          <w:b/>
          <w:bCs/>
          <w:sz w:val="24"/>
          <w:szCs w:val="24"/>
        </w:rPr>
      </w:pPr>
      <w:r w:rsidRPr="00C61D61">
        <w:rPr>
          <w:b/>
          <w:bCs/>
          <w:sz w:val="24"/>
          <w:szCs w:val="24"/>
        </w:rPr>
        <w:t>Общая часть.</w:t>
      </w:r>
    </w:p>
    <w:p w:rsidR="00415359" w:rsidRPr="00C61D61" w:rsidRDefault="00415359" w:rsidP="00415359">
      <w:pPr>
        <w:spacing w:line="276" w:lineRule="auto"/>
        <w:ind w:firstLine="709"/>
        <w:rPr>
          <w:sz w:val="24"/>
          <w:szCs w:val="24"/>
        </w:rPr>
      </w:pPr>
      <w:r w:rsidRPr="00C61D61">
        <w:rPr>
          <w:sz w:val="24"/>
          <w:szCs w:val="24"/>
        </w:rPr>
        <w:t xml:space="preserve">ПАО «МРСК Центра» (Покупатель) производит закупку   </w:t>
      </w:r>
      <w:r>
        <w:rPr>
          <w:sz w:val="24"/>
          <w:szCs w:val="24"/>
        </w:rPr>
        <w:t>запасных частей к выключателям</w:t>
      </w:r>
      <w:r w:rsidRPr="00C61D61">
        <w:rPr>
          <w:sz w:val="24"/>
          <w:szCs w:val="24"/>
        </w:rPr>
        <w:t xml:space="preserve"> для ремонтно-эксплуатационного обслуживания.</w:t>
      </w:r>
    </w:p>
    <w:p w:rsidR="00415359" w:rsidRDefault="00415359" w:rsidP="00415359">
      <w:pPr>
        <w:spacing w:line="276" w:lineRule="auto"/>
        <w:ind w:firstLine="709"/>
        <w:rPr>
          <w:sz w:val="24"/>
          <w:szCs w:val="24"/>
        </w:rPr>
      </w:pPr>
      <w:r w:rsidRPr="00C61D61">
        <w:rPr>
          <w:sz w:val="24"/>
          <w:szCs w:val="24"/>
        </w:rPr>
        <w:t>Закупка производится на основани</w:t>
      </w:r>
      <w:r>
        <w:rPr>
          <w:sz w:val="24"/>
          <w:szCs w:val="24"/>
        </w:rPr>
        <w:t>и</w:t>
      </w:r>
      <w:r w:rsidRPr="00C61D6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Плана закупки </w:t>
      </w:r>
      <w:r w:rsidRPr="00C61D61">
        <w:rPr>
          <w:sz w:val="24"/>
          <w:szCs w:val="24"/>
        </w:rPr>
        <w:t xml:space="preserve"> ПАО «МРСК Центра» на 2018 год. </w:t>
      </w:r>
    </w:p>
    <w:p w:rsidR="00415359" w:rsidRPr="00C61D61" w:rsidRDefault="00415359" w:rsidP="00415359">
      <w:pPr>
        <w:spacing w:line="276" w:lineRule="auto"/>
        <w:ind w:firstLine="709"/>
        <w:rPr>
          <w:sz w:val="24"/>
          <w:szCs w:val="24"/>
        </w:rPr>
      </w:pPr>
    </w:p>
    <w:p w:rsidR="00415359" w:rsidRPr="00C61D61" w:rsidRDefault="00415359" w:rsidP="00415359">
      <w:pPr>
        <w:pStyle w:val="ad"/>
        <w:numPr>
          <w:ilvl w:val="0"/>
          <w:numId w:val="8"/>
        </w:numPr>
        <w:spacing w:line="276" w:lineRule="auto"/>
        <w:ind w:left="993" w:hanging="284"/>
        <w:rPr>
          <w:b/>
          <w:bCs/>
          <w:sz w:val="24"/>
          <w:szCs w:val="24"/>
        </w:rPr>
      </w:pPr>
      <w:r w:rsidRPr="00C61D61">
        <w:rPr>
          <w:b/>
          <w:bCs/>
          <w:sz w:val="24"/>
          <w:szCs w:val="24"/>
        </w:rPr>
        <w:t>Предмет конкурса.</w:t>
      </w:r>
    </w:p>
    <w:p w:rsidR="00415359" w:rsidRPr="00C61D61" w:rsidRDefault="00415359" w:rsidP="00415359">
      <w:pPr>
        <w:spacing w:line="276" w:lineRule="auto"/>
        <w:ind w:firstLine="709"/>
        <w:rPr>
          <w:sz w:val="24"/>
          <w:szCs w:val="24"/>
        </w:rPr>
      </w:pPr>
      <w:r w:rsidRPr="00C61D61">
        <w:rPr>
          <w:sz w:val="24"/>
          <w:szCs w:val="24"/>
        </w:rPr>
        <w:t>Поставщик обеспечивает поставку оборудования на склады получателей – филиалов ПАО «МРСК Центра» в объемах и сроки установленные данным ТЗ:</w:t>
      </w:r>
    </w:p>
    <w:p w:rsidR="00415359" w:rsidRPr="00D25CB2" w:rsidRDefault="00415359" w:rsidP="00415359">
      <w:pPr>
        <w:spacing w:line="276" w:lineRule="auto"/>
        <w:ind w:firstLine="709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7"/>
        <w:gridCol w:w="1776"/>
        <w:gridCol w:w="2812"/>
        <w:gridCol w:w="1319"/>
        <w:gridCol w:w="2934"/>
      </w:tblGrid>
      <w:tr w:rsidR="00415359" w:rsidRPr="00D25CB2" w:rsidTr="000E6477">
        <w:trPr>
          <w:trHeight w:val="1279"/>
        </w:trPr>
        <w:tc>
          <w:tcPr>
            <w:tcW w:w="17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5359" w:rsidRPr="00D25CB2" w:rsidRDefault="00415359" w:rsidP="000E6477">
            <w:pPr>
              <w:tabs>
                <w:tab w:val="left" w:pos="1134"/>
              </w:tabs>
              <w:spacing w:line="276" w:lineRule="auto"/>
              <w:ind w:firstLine="0"/>
            </w:pPr>
            <w:r>
              <w:t xml:space="preserve">       </w:t>
            </w:r>
            <w:r w:rsidRPr="00D25CB2">
              <w:t>Филиал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415359" w:rsidRPr="00894541" w:rsidRDefault="00415359" w:rsidP="000E6477">
            <w:pPr>
              <w:pStyle w:val="ad"/>
              <w:tabs>
                <w:tab w:val="left" w:pos="1276"/>
              </w:tabs>
              <w:spacing w:line="276" w:lineRule="auto"/>
              <w:ind w:left="0" w:firstLine="0"/>
              <w:rPr>
                <w:sz w:val="24"/>
                <w:szCs w:val="24"/>
              </w:rPr>
            </w:pPr>
            <w:r w:rsidRPr="00894541">
              <w:rPr>
                <w:sz w:val="24"/>
                <w:szCs w:val="24"/>
              </w:rPr>
              <w:t xml:space="preserve">       Вид транспорта</w:t>
            </w:r>
          </w:p>
          <w:p w:rsidR="00415359" w:rsidRPr="00894541" w:rsidRDefault="00415359" w:rsidP="000E6477">
            <w:pPr>
              <w:pStyle w:val="ad"/>
              <w:tabs>
                <w:tab w:val="left" w:pos="1276"/>
              </w:tabs>
              <w:spacing w:line="276" w:lineRule="auto"/>
              <w:ind w:left="0" w:firstLine="0"/>
              <w:rPr>
                <w:sz w:val="24"/>
                <w:szCs w:val="24"/>
              </w:rPr>
            </w:pPr>
            <w:r w:rsidRPr="00894541">
              <w:rPr>
                <w:sz w:val="24"/>
                <w:szCs w:val="24"/>
              </w:rPr>
              <w:t xml:space="preserve">       </w:t>
            </w:r>
            <w:r w:rsidRPr="00D25CB2">
              <w:t>Авто/</w:t>
            </w:r>
            <w:proofErr w:type="spellStart"/>
            <w:r w:rsidRPr="00D25CB2">
              <w:t>жд</w:t>
            </w:r>
            <w:proofErr w:type="spellEnd"/>
          </w:p>
        </w:tc>
        <w:tc>
          <w:tcPr>
            <w:tcW w:w="2812" w:type="dxa"/>
            <w:shd w:val="clear" w:color="auto" w:fill="auto"/>
            <w:vAlign w:val="center"/>
          </w:tcPr>
          <w:p w:rsidR="00415359" w:rsidRPr="00894541" w:rsidRDefault="00415359" w:rsidP="000E6477">
            <w:pPr>
              <w:pStyle w:val="ad"/>
              <w:tabs>
                <w:tab w:val="left" w:pos="1276"/>
              </w:tabs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894541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415359" w:rsidRPr="00894541" w:rsidRDefault="00415359" w:rsidP="000E6477">
            <w:pPr>
              <w:pStyle w:val="ad"/>
              <w:tabs>
                <w:tab w:val="left" w:pos="1276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894541">
              <w:rPr>
                <w:sz w:val="24"/>
                <w:szCs w:val="24"/>
              </w:rPr>
              <w:t>Срок поставки                                                 *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415359" w:rsidRPr="00B302DA" w:rsidRDefault="00415359" w:rsidP="000E6477">
            <w:pPr>
              <w:tabs>
                <w:tab w:val="left" w:pos="1134"/>
              </w:tabs>
              <w:spacing w:line="276" w:lineRule="auto"/>
              <w:jc w:val="center"/>
            </w:pPr>
            <w:r>
              <w:t>Количество, шт.</w:t>
            </w:r>
            <w:r w:rsidRPr="00735A6C">
              <w:t xml:space="preserve"> </w:t>
            </w:r>
          </w:p>
        </w:tc>
      </w:tr>
      <w:tr w:rsidR="00415359" w:rsidRPr="00D25CB2" w:rsidTr="000E6477">
        <w:tc>
          <w:tcPr>
            <w:tcW w:w="1757" w:type="dxa"/>
            <w:shd w:val="clear" w:color="auto" w:fill="auto"/>
            <w:vAlign w:val="center"/>
          </w:tcPr>
          <w:p w:rsidR="00415359" w:rsidRDefault="00415359" w:rsidP="000E6477">
            <w:pPr>
              <w:tabs>
                <w:tab w:val="left" w:pos="1134"/>
              </w:tabs>
              <w:spacing w:line="276" w:lineRule="auto"/>
              <w:jc w:val="center"/>
            </w:pPr>
          </w:p>
          <w:p w:rsidR="00415359" w:rsidRPr="00D25CB2" w:rsidRDefault="00415359" w:rsidP="000E6477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>
              <w:t>ОРЕЛЭНЕРГО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415359" w:rsidRDefault="00415359" w:rsidP="000E6477">
            <w:pPr>
              <w:tabs>
                <w:tab w:val="left" w:pos="1134"/>
              </w:tabs>
              <w:spacing w:line="276" w:lineRule="auto"/>
              <w:jc w:val="center"/>
            </w:pPr>
          </w:p>
          <w:p w:rsidR="00415359" w:rsidRPr="00D25CB2" w:rsidRDefault="00415359" w:rsidP="000E6477">
            <w:pPr>
              <w:tabs>
                <w:tab w:val="left" w:pos="1134"/>
              </w:tabs>
              <w:spacing w:line="276" w:lineRule="auto"/>
              <w:ind w:firstLine="0"/>
            </w:pPr>
            <w:r>
              <w:t xml:space="preserve">            </w:t>
            </w:r>
            <w:r w:rsidRPr="00D25CB2">
              <w:t>Авто</w:t>
            </w:r>
          </w:p>
        </w:tc>
        <w:tc>
          <w:tcPr>
            <w:tcW w:w="2812" w:type="dxa"/>
            <w:shd w:val="clear" w:color="auto" w:fill="auto"/>
          </w:tcPr>
          <w:p w:rsidR="00415359" w:rsidRPr="0056282F" w:rsidRDefault="00415359" w:rsidP="000E6477">
            <w:pPr>
              <w:tabs>
                <w:tab w:val="left" w:pos="1134"/>
              </w:tabs>
              <w:spacing w:line="276" w:lineRule="auto"/>
              <w:jc w:val="center"/>
            </w:pPr>
            <w:r w:rsidRPr="00894541">
              <w:rPr>
                <w:color w:val="000000"/>
              </w:rPr>
              <w:t xml:space="preserve">ЦС филиала ПАО «МРСК Центра» - «Орелэнерго»                       </w:t>
            </w:r>
            <w:proofErr w:type="spellStart"/>
            <w:r w:rsidRPr="00894541">
              <w:rPr>
                <w:color w:val="000000"/>
              </w:rPr>
              <w:t>г</w:t>
            </w:r>
            <w:proofErr w:type="gramStart"/>
            <w:r w:rsidRPr="00894541">
              <w:rPr>
                <w:color w:val="000000"/>
              </w:rPr>
              <w:t>.О</w:t>
            </w:r>
            <w:proofErr w:type="gramEnd"/>
            <w:r w:rsidRPr="00894541">
              <w:rPr>
                <w:color w:val="000000"/>
              </w:rPr>
              <w:t>рел</w:t>
            </w:r>
            <w:proofErr w:type="spellEnd"/>
            <w:r w:rsidRPr="00894541">
              <w:rPr>
                <w:color w:val="000000"/>
              </w:rPr>
              <w:t xml:space="preserve">, </w:t>
            </w:r>
            <w:proofErr w:type="spellStart"/>
            <w:r w:rsidRPr="00894541">
              <w:rPr>
                <w:color w:val="000000"/>
              </w:rPr>
              <w:t>ул.Высоковольтная</w:t>
            </w:r>
            <w:proofErr w:type="spellEnd"/>
            <w:r w:rsidRPr="00894541">
              <w:rPr>
                <w:color w:val="000000"/>
              </w:rPr>
              <w:t>, 9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415359" w:rsidRDefault="00415359" w:rsidP="000E6477">
            <w:pPr>
              <w:tabs>
                <w:tab w:val="left" w:pos="1134"/>
              </w:tabs>
              <w:spacing w:line="276" w:lineRule="auto"/>
              <w:jc w:val="center"/>
            </w:pPr>
          </w:p>
          <w:p w:rsidR="00415359" w:rsidRPr="00D25CB2" w:rsidRDefault="00415359" w:rsidP="000E6477">
            <w:pPr>
              <w:tabs>
                <w:tab w:val="left" w:pos="1134"/>
              </w:tabs>
              <w:spacing w:line="276" w:lineRule="auto"/>
              <w:ind w:firstLine="0"/>
            </w:pPr>
            <w:r>
              <w:t xml:space="preserve">          60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415359" w:rsidRPr="00415359" w:rsidRDefault="00415359" w:rsidP="00415359">
            <w:pPr>
              <w:tabs>
                <w:tab w:val="left" w:pos="1134"/>
              </w:tabs>
              <w:spacing w:line="276" w:lineRule="auto"/>
              <w:ind w:firstLine="0"/>
              <w:rPr>
                <w:b/>
              </w:rPr>
            </w:pPr>
            <w:proofErr w:type="spellStart"/>
            <w:r w:rsidRPr="00415359">
              <w:rPr>
                <w:b/>
              </w:rPr>
              <w:t>Тягоуловитель</w:t>
            </w:r>
            <w:proofErr w:type="spellEnd"/>
            <w:r w:rsidRPr="00415359">
              <w:rPr>
                <w:b/>
              </w:rPr>
              <w:t xml:space="preserve"> разъединителя РЛНД – 2 шт.</w:t>
            </w:r>
          </w:p>
        </w:tc>
      </w:tr>
    </w:tbl>
    <w:p w:rsidR="00415359" w:rsidRPr="00CF4490" w:rsidRDefault="00415359" w:rsidP="00415359">
      <w:pPr>
        <w:pStyle w:val="ad"/>
        <w:rPr>
          <w:sz w:val="24"/>
          <w:szCs w:val="24"/>
        </w:rPr>
      </w:pPr>
      <w:r w:rsidRPr="00CF4490">
        <w:rPr>
          <w:sz w:val="24"/>
          <w:szCs w:val="24"/>
        </w:rPr>
        <w:t xml:space="preserve">*в календарных днях, с момента заключения договора </w:t>
      </w:r>
    </w:p>
    <w:p w:rsidR="000961A3" w:rsidRDefault="000961A3" w:rsidP="005464B6">
      <w:pPr>
        <w:pStyle w:val="ad"/>
        <w:spacing w:line="276" w:lineRule="auto"/>
        <w:ind w:hanging="11"/>
        <w:rPr>
          <w:sz w:val="24"/>
          <w:szCs w:val="24"/>
        </w:rPr>
      </w:pPr>
    </w:p>
    <w:p w:rsidR="00415359" w:rsidRPr="00DE1E02" w:rsidRDefault="00415359" w:rsidP="005464B6">
      <w:pPr>
        <w:pStyle w:val="ad"/>
        <w:spacing w:line="276" w:lineRule="auto"/>
        <w:ind w:hanging="11"/>
        <w:rPr>
          <w:sz w:val="24"/>
          <w:szCs w:val="24"/>
        </w:rPr>
      </w:pPr>
    </w:p>
    <w:p w:rsidR="00612811" w:rsidRPr="00DE1E02" w:rsidRDefault="000C691B" w:rsidP="00415359">
      <w:pPr>
        <w:pStyle w:val="ad"/>
        <w:numPr>
          <w:ilvl w:val="0"/>
          <w:numId w:val="8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</w:t>
      </w:r>
      <w:r w:rsidR="00612811" w:rsidRPr="00DE1E02">
        <w:rPr>
          <w:b/>
          <w:bCs/>
          <w:sz w:val="26"/>
          <w:szCs w:val="26"/>
        </w:rPr>
        <w:t xml:space="preserve">ребования к </w:t>
      </w:r>
      <w:r w:rsidR="000D4FD2" w:rsidRPr="00DE1E02">
        <w:rPr>
          <w:b/>
          <w:bCs/>
          <w:sz w:val="26"/>
          <w:szCs w:val="26"/>
        </w:rPr>
        <w:t>продукции</w:t>
      </w:r>
      <w:r w:rsidR="00612811" w:rsidRPr="00DE1E02">
        <w:rPr>
          <w:b/>
          <w:bCs/>
          <w:sz w:val="26"/>
          <w:szCs w:val="26"/>
        </w:rPr>
        <w:t>.</w:t>
      </w:r>
    </w:p>
    <w:p w:rsidR="006F5915" w:rsidRPr="00AE7ED9" w:rsidRDefault="006F5915" w:rsidP="00415359">
      <w:pPr>
        <w:pStyle w:val="ad"/>
        <w:numPr>
          <w:ilvl w:val="1"/>
          <w:numId w:val="8"/>
        </w:numPr>
        <w:tabs>
          <w:tab w:val="left" w:pos="1134"/>
        </w:tabs>
        <w:spacing w:line="276" w:lineRule="auto"/>
        <w:ind w:left="1069"/>
        <w:rPr>
          <w:sz w:val="24"/>
          <w:szCs w:val="24"/>
        </w:rPr>
      </w:pPr>
      <w:r>
        <w:rPr>
          <w:sz w:val="24"/>
          <w:szCs w:val="24"/>
        </w:rPr>
        <w:t xml:space="preserve">Технические требования и характеристики </w:t>
      </w:r>
      <w:proofErr w:type="spellStart"/>
      <w:r w:rsidR="007946FE">
        <w:rPr>
          <w:sz w:val="24"/>
          <w:szCs w:val="24"/>
        </w:rPr>
        <w:t>тягоуловителя</w:t>
      </w:r>
      <w:proofErr w:type="spellEnd"/>
      <w:r w:rsidR="007946FE">
        <w:rPr>
          <w:sz w:val="24"/>
          <w:szCs w:val="24"/>
        </w:rPr>
        <w:t xml:space="preserve"> для </w:t>
      </w:r>
      <w:r>
        <w:rPr>
          <w:sz w:val="24"/>
          <w:szCs w:val="24"/>
        </w:rPr>
        <w:t xml:space="preserve">разъединителя должны </w:t>
      </w:r>
      <w:r w:rsidRPr="003C4139">
        <w:rPr>
          <w:sz w:val="24"/>
          <w:szCs w:val="24"/>
        </w:rPr>
        <w:t xml:space="preserve">соответствовать </w:t>
      </w:r>
      <w:r w:rsidRPr="00A62A7D">
        <w:rPr>
          <w:sz w:val="24"/>
          <w:szCs w:val="24"/>
        </w:rPr>
        <w:t>требованиями настоящего стандарта по рабочим чертежам, утвержденным в установленном порядке и</w:t>
      </w:r>
      <w:r>
        <w:rPr>
          <w:sz w:val="24"/>
          <w:szCs w:val="24"/>
        </w:rPr>
        <w:t xml:space="preserve"> </w:t>
      </w:r>
      <w:proofErr w:type="gramStart"/>
      <w:r w:rsidRPr="00A62A7D">
        <w:rPr>
          <w:sz w:val="24"/>
          <w:szCs w:val="24"/>
        </w:rPr>
        <w:t>приведенных</w:t>
      </w:r>
      <w:proofErr w:type="gramEnd"/>
      <w:r w:rsidRPr="00A62A7D">
        <w:rPr>
          <w:sz w:val="24"/>
          <w:szCs w:val="24"/>
        </w:rPr>
        <w:t xml:space="preserve"> в таблице:</w:t>
      </w:r>
    </w:p>
    <w:p w:rsidR="00440BC7" w:rsidRDefault="00440BC7" w:rsidP="00440BC7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</w:p>
    <w:p w:rsidR="00415359" w:rsidRDefault="00415359" w:rsidP="00440BC7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</w:p>
    <w:p w:rsidR="00415359" w:rsidRDefault="00415359" w:rsidP="00440BC7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</w:p>
    <w:p w:rsidR="00415359" w:rsidRDefault="00415359" w:rsidP="00440BC7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</w:p>
    <w:p w:rsidR="00415359" w:rsidRPr="00DE1E02" w:rsidRDefault="00415359" w:rsidP="00440BC7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</w:p>
    <w:tbl>
      <w:tblPr>
        <w:tblW w:w="10648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2"/>
        <w:gridCol w:w="8826"/>
      </w:tblGrid>
      <w:tr w:rsidR="00694931" w:rsidRPr="00970EFF" w:rsidTr="00067CAD">
        <w:trPr>
          <w:trHeight w:val="315"/>
          <w:tblHeader/>
        </w:trPr>
        <w:tc>
          <w:tcPr>
            <w:tcW w:w="1822" w:type="dxa"/>
            <w:shd w:val="clear" w:color="auto" w:fill="auto"/>
            <w:vAlign w:val="center"/>
            <w:hideMark/>
          </w:tcPr>
          <w:p w:rsidR="00694931" w:rsidRPr="00970EFF" w:rsidRDefault="00694931" w:rsidP="00067CAD">
            <w:pPr>
              <w:spacing w:line="276" w:lineRule="auto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970EFF">
              <w:rPr>
                <w:b/>
                <w:color w:val="000000"/>
                <w:sz w:val="24"/>
                <w:szCs w:val="24"/>
              </w:rPr>
              <w:lastRenderedPageBreak/>
              <w:t>Наименование</w:t>
            </w:r>
          </w:p>
        </w:tc>
        <w:tc>
          <w:tcPr>
            <w:tcW w:w="8826" w:type="dxa"/>
            <w:shd w:val="clear" w:color="auto" w:fill="auto"/>
            <w:vAlign w:val="center"/>
            <w:hideMark/>
          </w:tcPr>
          <w:p w:rsidR="00694931" w:rsidRPr="00970EFF" w:rsidRDefault="00694931" w:rsidP="00067CAD">
            <w:pPr>
              <w:spacing w:line="276" w:lineRule="auto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970EFF">
              <w:rPr>
                <w:b/>
                <w:color w:val="000000"/>
                <w:sz w:val="24"/>
                <w:szCs w:val="24"/>
              </w:rPr>
              <w:t>Технические требования и характеристики</w:t>
            </w:r>
          </w:p>
        </w:tc>
      </w:tr>
      <w:tr w:rsidR="00694931" w:rsidRPr="00970EFF" w:rsidTr="00067CAD">
        <w:trPr>
          <w:trHeight w:val="315"/>
        </w:trPr>
        <w:tc>
          <w:tcPr>
            <w:tcW w:w="1822" w:type="dxa"/>
            <w:vMerge w:val="restart"/>
            <w:shd w:val="clear" w:color="auto" w:fill="auto"/>
            <w:vAlign w:val="center"/>
          </w:tcPr>
          <w:p w:rsidR="00694931" w:rsidRPr="00970EFF" w:rsidRDefault="00694931" w:rsidP="00067CAD">
            <w:pPr>
              <w:spacing w:line="276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70EFF">
              <w:rPr>
                <w:sz w:val="24"/>
                <w:szCs w:val="24"/>
              </w:rPr>
              <w:t>Тягоуловитель</w:t>
            </w:r>
            <w:proofErr w:type="spellEnd"/>
            <w:r w:rsidRPr="00970EFF">
              <w:rPr>
                <w:sz w:val="24"/>
                <w:szCs w:val="24"/>
              </w:rPr>
              <w:t xml:space="preserve"> разъединителя РЛНД</w:t>
            </w:r>
          </w:p>
        </w:tc>
        <w:tc>
          <w:tcPr>
            <w:tcW w:w="8826" w:type="dxa"/>
            <w:shd w:val="clear" w:color="auto" w:fill="auto"/>
            <w:vAlign w:val="center"/>
          </w:tcPr>
          <w:p w:rsidR="00694931" w:rsidRPr="00970EFF" w:rsidRDefault="00694931" w:rsidP="00067CAD">
            <w:pPr>
              <w:spacing w:line="276" w:lineRule="auto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Чертеж </w:t>
            </w:r>
            <w:r>
              <w:rPr>
                <w:bCs/>
                <w:noProof/>
                <w:sz w:val="24"/>
                <w:szCs w:val="24"/>
              </w:rPr>
              <w:drawing>
                <wp:inline distT="0" distB="0" distL="0" distR="0" wp14:anchorId="462E186A" wp14:editId="716B80EF">
                  <wp:extent cx="5464800" cy="2660400"/>
                  <wp:effectExtent l="0" t="0" r="3175" b="698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64800" cy="2660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noProof/>
                <w:sz w:val="24"/>
                <w:szCs w:val="24"/>
              </w:rPr>
              <w:drawing>
                <wp:inline distT="0" distB="0" distL="0" distR="0" wp14:anchorId="443E3647" wp14:editId="21B51989">
                  <wp:extent cx="1620000" cy="9000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4931" w:rsidRPr="00970EFF" w:rsidTr="00067CAD">
        <w:trPr>
          <w:trHeight w:val="315"/>
        </w:trPr>
        <w:tc>
          <w:tcPr>
            <w:tcW w:w="1822" w:type="dxa"/>
            <w:vMerge/>
            <w:shd w:val="clear" w:color="auto" w:fill="auto"/>
            <w:vAlign w:val="center"/>
          </w:tcPr>
          <w:p w:rsidR="00694931" w:rsidRPr="00970EFF" w:rsidRDefault="00694931" w:rsidP="00067CAD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26" w:type="dxa"/>
            <w:shd w:val="clear" w:color="auto" w:fill="auto"/>
            <w:vAlign w:val="center"/>
          </w:tcPr>
          <w:p w:rsidR="00694931" w:rsidRPr="00DA290F" w:rsidRDefault="00694931" w:rsidP="00067CAD">
            <w:pPr>
              <w:spacing w:line="276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Расшифровка обозначений</w:t>
            </w:r>
          </w:p>
          <w:p w:rsidR="00694931" w:rsidRPr="00970EFF" w:rsidRDefault="00694931" w:rsidP="00694931">
            <w:pPr>
              <w:pStyle w:val="ad"/>
              <w:numPr>
                <w:ilvl w:val="0"/>
                <w:numId w:val="7"/>
              </w:numPr>
              <w:spacing w:line="276" w:lineRule="auto"/>
              <w:jc w:val="left"/>
              <w:rPr>
                <w:color w:val="000000"/>
                <w:sz w:val="24"/>
                <w:szCs w:val="24"/>
              </w:rPr>
            </w:pPr>
            <w:r w:rsidRPr="00970EFF">
              <w:rPr>
                <w:sz w:val="24"/>
                <w:szCs w:val="24"/>
              </w:rPr>
              <w:t xml:space="preserve">1 – </w:t>
            </w:r>
            <w:r>
              <w:rPr>
                <w:sz w:val="24"/>
                <w:szCs w:val="24"/>
              </w:rPr>
              <w:t>к</w:t>
            </w:r>
            <w:r w:rsidRPr="00970EFF">
              <w:rPr>
                <w:sz w:val="24"/>
                <w:szCs w:val="24"/>
              </w:rPr>
              <w:t>руг 12 ГОСТ 2590-</w:t>
            </w:r>
            <w:r>
              <w:rPr>
                <w:sz w:val="24"/>
                <w:szCs w:val="24"/>
              </w:rPr>
              <w:t>88</w:t>
            </w:r>
            <w:r w:rsidRPr="00970EFF">
              <w:rPr>
                <w:sz w:val="24"/>
                <w:szCs w:val="24"/>
              </w:rPr>
              <w:t xml:space="preserve"> длиной 2355мм</w:t>
            </w:r>
            <w:r>
              <w:rPr>
                <w:sz w:val="24"/>
                <w:szCs w:val="24"/>
              </w:rPr>
              <w:t>;</w:t>
            </w:r>
          </w:p>
          <w:p w:rsidR="00694931" w:rsidRPr="00970EFF" w:rsidRDefault="00694931" w:rsidP="00694931">
            <w:pPr>
              <w:pStyle w:val="ad"/>
              <w:numPr>
                <w:ilvl w:val="0"/>
                <w:numId w:val="7"/>
              </w:numPr>
              <w:spacing w:line="276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 – к</w:t>
            </w:r>
            <w:r w:rsidRPr="00970EFF">
              <w:rPr>
                <w:sz w:val="24"/>
                <w:szCs w:val="24"/>
              </w:rPr>
              <w:t>руг 10 ГОСТ 2590-</w:t>
            </w:r>
            <w:r>
              <w:rPr>
                <w:sz w:val="24"/>
                <w:szCs w:val="24"/>
              </w:rPr>
              <w:t>88</w:t>
            </w:r>
            <w:r w:rsidRPr="00970EF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длиной </w:t>
            </w:r>
            <w:r w:rsidRPr="00970EFF">
              <w:rPr>
                <w:sz w:val="24"/>
                <w:szCs w:val="24"/>
              </w:rPr>
              <w:t>1000</w:t>
            </w:r>
            <w:r>
              <w:rPr>
                <w:sz w:val="24"/>
                <w:szCs w:val="24"/>
              </w:rPr>
              <w:t>мм;</w:t>
            </w:r>
          </w:p>
          <w:p w:rsidR="00694931" w:rsidRPr="00970EFF" w:rsidRDefault="00694931" w:rsidP="00694931">
            <w:pPr>
              <w:pStyle w:val="ad"/>
              <w:numPr>
                <w:ilvl w:val="0"/>
                <w:numId w:val="7"/>
              </w:numPr>
              <w:spacing w:line="276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3 – у</w:t>
            </w:r>
            <w:r w:rsidRPr="00970EFF">
              <w:rPr>
                <w:sz w:val="24"/>
                <w:szCs w:val="24"/>
              </w:rPr>
              <w:t>голок 70х70х5 ГОСТ 8509-86</w:t>
            </w:r>
            <w:r>
              <w:rPr>
                <w:sz w:val="24"/>
                <w:szCs w:val="24"/>
              </w:rPr>
              <w:t xml:space="preserve"> длиной </w:t>
            </w:r>
            <w:r w:rsidRPr="00970EFF">
              <w:rPr>
                <w:sz w:val="24"/>
                <w:szCs w:val="24"/>
              </w:rPr>
              <w:t>430</w:t>
            </w:r>
            <w:r>
              <w:rPr>
                <w:sz w:val="24"/>
                <w:szCs w:val="24"/>
              </w:rPr>
              <w:t>мм;</w:t>
            </w:r>
          </w:p>
          <w:p w:rsidR="00694931" w:rsidRPr="00970EFF" w:rsidRDefault="00694931" w:rsidP="00694931">
            <w:pPr>
              <w:pStyle w:val="ad"/>
              <w:numPr>
                <w:ilvl w:val="0"/>
                <w:numId w:val="7"/>
              </w:numPr>
              <w:spacing w:line="276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4 – г</w:t>
            </w:r>
            <w:r w:rsidRPr="00970EFF">
              <w:rPr>
                <w:sz w:val="24"/>
                <w:szCs w:val="24"/>
              </w:rPr>
              <w:t>айка М12 ГОСТ 5915-70</w:t>
            </w:r>
            <w:r>
              <w:rPr>
                <w:sz w:val="24"/>
                <w:szCs w:val="24"/>
              </w:rPr>
              <w:t>;</w:t>
            </w:r>
          </w:p>
          <w:p w:rsidR="00694931" w:rsidRPr="00970EFF" w:rsidRDefault="00694931" w:rsidP="00067CAD">
            <w:pPr>
              <w:spacing w:line="276" w:lineRule="auto"/>
              <w:ind w:firstLine="0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– ш</w:t>
            </w:r>
            <w:r w:rsidRPr="00970EFF">
              <w:rPr>
                <w:sz w:val="24"/>
                <w:szCs w:val="24"/>
              </w:rPr>
              <w:t>айба 12 ГОСТ 11371-78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025093" w:rsidRDefault="00702E4D" w:rsidP="00B517D3">
      <w:pPr>
        <w:pStyle w:val="af"/>
        <w:spacing w:line="276" w:lineRule="auto"/>
        <w:jc w:val="both"/>
      </w:pPr>
      <w:r>
        <w:t xml:space="preserve">         </w:t>
      </w:r>
    </w:p>
    <w:p w:rsidR="00612811" w:rsidRPr="00DE1E02" w:rsidRDefault="00612811" w:rsidP="00415359">
      <w:pPr>
        <w:pStyle w:val="ad"/>
        <w:numPr>
          <w:ilvl w:val="0"/>
          <w:numId w:val="8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t>Общие требования.</w:t>
      </w:r>
    </w:p>
    <w:p w:rsidR="006F5915" w:rsidRPr="000C691B" w:rsidRDefault="006F5915" w:rsidP="00415359">
      <w:pPr>
        <w:pStyle w:val="ad"/>
        <w:numPr>
          <w:ilvl w:val="1"/>
          <w:numId w:val="8"/>
        </w:numPr>
        <w:ind w:left="106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0C691B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ю</w:t>
      </w:r>
      <w:r w:rsidRPr="000C691B">
        <w:rPr>
          <w:sz w:val="24"/>
          <w:szCs w:val="24"/>
        </w:rPr>
        <w:t xml:space="preserve">тся </w:t>
      </w:r>
      <w:proofErr w:type="spellStart"/>
      <w:r w:rsidR="007946FE">
        <w:rPr>
          <w:sz w:val="24"/>
          <w:szCs w:val="24"/>
        </w:rPr>
        <w:t>тя</w:t>
      </w:r>
      <w:r w:rsidR="00702E4B">
        <w:rPr>
          <w:sz w:val="24"/>
          <w:szCs w:val="24"/>
        </w:rPr>
        <w:t>г</w:t>
      </w:r>
      <w:r w:rsidR="007946FE">
        <w:rPr>
          <w:sz w:val="24"/>
          <w:szCs w:val="24"/>
        </w:rPr>
        <w:t>оуловители</w:t>
      </w:r>
      <w:proofErr w:type="spellEnd"/>
      <w:r w:rsidRPr="000C691B">
        <w:rPr>
          <w:sz w:val="24"/>
          <w:szCs w:val="24"/>
        </w:rPr>
        <w:t xml:space="preserve">, </w:t>
      </w:r>
      <w:proofErr w:type="gramStart"/>
      <w:r w:rsidRPr="000C691B">
        <w:rPr>
          <w:sz w:val="24"/>
          <w:szCs w:val="24"/>
        </w:rPr>
        <w:t>отвечающ</w:t>
      </w:r>
      <w:r>
        <w:rPr>
          <w:sz w:val="24"/>
          <w:szCs w:val="24"/>
        </w:rPr>
        <w:t>ая</w:t>
      </w:r>
      <w:proofErr w:type="gramEnd"/>
      <w:r w:rsidRPr="000C691B">
        <w:rPr>
          <w:sz w:val="24"/>
          <w:szCs w:val="24"/>
        </w:rPr>
        <w:t xml:space="preserve"> следующим требованиям:</w:t>
      </w:r>
    </w:p>
    <w:p w:rsidR="006F5915" w:rsidRDefault="006F5915" w:rsidP="003E16F2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</w:t>
      </w:r>
      <w:r w:rsidRPr="00DE1E02">
        <w:rPr>
          <w:sz w:val="24"/>
          <w:szCs w:val="24"/>
        </w:rPr>
        <w:t>, ранее не использованн</w:t>
      </w:r>
      <w:r>
        <w:rPr>
          <w:sz w:val="24"/>
          <w:szCs w:val="24"/>
        </w:rPr>
        <w:t>ой</w:t>
      </w:r>
      <w:r w:rsidRPr="00DE1E02">
        <w:rPr>
          <w:sz w:val="24"/>
          <w:szCs w:val="24"/>
        </w:rPr>
        <w:t>;</w:t>
      </w:r>
    </w:p>
    <w:p w:rsidR="006F5915" w:rsidRDefault="006F5915" w:rsidP="003E16F2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8C118B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требованиям.</w:t>
      </w:r>
    </w:p>
    <w:p w:rsidR="006F5915" w:rsidRDefault="006F5915" w:rsidP="003E16F2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производителей, а так же для отечественных, выпускающих запчасти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6F5915" w:rsidRPr="00122CF0" w:rsidRDefault="006F5915" w:rsidP="003E16F2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122CF0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6F5915" w:rsidRPr="00122CF0" w:rsidRDefault="006F5915" w:rsidP="003E16F2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связи гибкие</w:t>
      </w:r>
      <w:r w:rsidRPr="00612811">
        <w:rPr>
          <w:sz w:val="24"/>
          <w:szCs w:val="24"/>
        </w:rPr>
        <w:t>, впервые поставляем</w:t>
      </w:r>
      <w:r>
        <w:rPr>
          <w:sz w:val="24"/>
          <w:szCs w:val="24"/>
        </w:rPr>
        <w:t>ые заводом - изготовителем</w:t>
      </w:r>
      <w:r w:rsidRPr="00612811">
        <w:rPr>
          <w:sz w:val="24"/>
          <w:szCs w:val="24"/>
        </w:rPr>
        <w:t xml:space="preserve"> для нужд </w:t>
      </w:r>
      <w:r w:rsidR="002B25E5">
        <w:rPr>
          <w:sz w:val="24"/>
          <w:szCs w:val="24"/>
        </w:rPr>
        <w:t>П</w:t>
      </w:r>
      <w:r w:rsidRPr="00612811">
        <w:rPr>
          <w:sz w:val="24"/>
          <w:szCs w:val="24"/>
        </w:rPr>
        <w:t>АО «МРСК Центра»</w:t>
      </w:r>
      <w:r>
        <w:rPr>
          <w:sz w:val="24"/>
          <w:szCs w:val="24"/>
        </w:rPr>
        <w:t>,</w:t>
      </w:r>
      <w:r w:rsidRPr="00612811">
        <w:rPr>
          <w:sz w:val="24"/>
          <w:szCs w:val="24"/>
        </w:rPr>
        <w:t xml:space="preserve"> </w:t>
      </w:r>
      <w:r w:rsidRPr="00501281">
        <w:rPr>
          <w:sz w:val="24"/>
          <w:szCs w:val="24"/>
        </w:rPr>
        <w:t>должн</w:t>
      </w:r>
      <w:r>
        <w:rPr>
          <w:sz w:val="24"/>
          <w:szCs w:val="24"/>
        </w:rPr>
        <w:t>ы</w:t>
      </w:r>
      <w:r w:rsidRPr="00501281">
        <w:rPr>
          <w:sz w:val="24"/>
          <w:szCs w:val="24"/>
        </w:rPr>
        <w:t xml:space="preserve"> иметь положительное заключение об опытной эксплуатации сроком не менее </w:t>
      </w:r>
      <w:r w:rsidRPr="00122CF0">
        <w:rPr>
          <w:sz w:val="24"/>
          <w:szCs w:val="24"/>
        </w:rPr>
        <w:t>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6F5915" w:rsidRDefault="006F5915" w:rsidP="003E16F2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пройти обязательную аттестацию в аккредитованном Центр</w:t>
      </w:r>
      <w:r w:rsidR="002B25E5">
        <w:rPr>
          <w:sz w:val="24"/>
          <w:szCs w:val="24"/>
        </w:rPr>
        <w:t>е П</w:t>
      </w:r>
      <w:r>
        <w:rPr>
          <w:sz w:val="24"/>
          <w:szCs w:val="24"/>
        </w:rPr>
        <w:t>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6F5915" w:rsidRPr="004D004E" w:rsidRDefault="006F5915" w:rsidP="003E16F2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продукция должна соответствовать требованиям технической политики </w:t>
      </w:r>
      <w:r w:rsidR="002B25E5">
        <w:rPr>
          <w:sz w:val="24"/>
          <w:szCs w:val="24"/>
        </w:rPr>
        <w:t>П</w:t>
      </w:r>
      <w:r>
        <w:rPr>
          <w:sz w:val="24"/>
          <w:szCs w:val="24"/>
        </w:rPr>
        <w:t>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6F5915" w:rsidRDefault="006F5915" w:rsidP="003E16F2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>
        <w:rPr>
          <w:sz w:val="24"/>
          <w:szCs w:val="24"/>
        </w:rPr>
        <w:t>оборудования</w:t>
      </w:r>
      <w:r w:rsidRPr="00AE23B8">
        <w:rPr>
          <w:sz w:val="24"/>
          <w:szCs w:val="24"/>
        </w:rPr>
        <w:t>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6F5915" w:rsidRPr="00BF612E" w:rsidRDefault="006F5915" w:rsidP="003E16F2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6F5915" w:rsidRPr="008B796D" w:rsidRDefault="00E461A9" w:rsidP="00E461A9">
      <w:pPr>
        <w:pStyle w:val="ad"/>
        <w:tabs>
          <w:tab w:val="left" w:pos="426"/>
          <w:tab w:val="left" w:pos="709"/>
          <w:tab w:val="left" w:pos="1276"/>
        </w:tabs>
        <w:spacing w:line="276" w:lineRule="auto"/>
        <w:ind w:left="1069" w:firstLine="0"/>
        <w:rPr>
          <w:sz w:val="24"/>
          <w:szCs w:val="24"/>
        </w:rPr>
      </w:pPr>
      <w:r>
        <w:rPr>
          <w:sz w:val="24"/>
          <w:szCs w:val="24"/>
        </w:rPr>
        <w:t>4.2</w:t>
      </w:r>
      <w:r w:rsidR="006F5915">
        <w:rPr>
          <w:sz w:val="24"/>
          <w:szCs w:val="24"/>
        </w:rPr>
        <w:t xml:space="preserve"> </w:t>
      </w:r>
      <w:r w:rsidR="006F5915" w:rsidRPr="008B796D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 w:rsidR="006F5915">
        <w:rPr>
          <w:sz w:val="24"/>
          <w:szCs w:val="24"/>
        </w:rPr>
        <w:t xml:space="preserve">запчастей </w:t>
      </w:r>
      <w:r w:rsidR="006F5915" w:rsidRPr="008B796D">
        <w:rPr>
          <w:sz w:val="24"/>
          <w:szCs w:val="24"/>
        </w:rPr>
        <w:t xml:space="preserve"> для нужд </w:t>
      </w:r>
      <w:r w:rsidR="002B25E5">
        <w:rPr>
          <w:sz w:val="24"/>
          <w:szCs w:val="24"/>
        </w:rPr>
        <w:t>П</w:t>
      </w:r>
      <w:r w:rsidR="006F5915" w:rsidRPr="008B796D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F5915" w:rsidRPr="00FB7AEF" w:rsidRDefault="007946FE" w:rsidP="00E461A9">
      <w:pPr>
        <w:pStyle w:val="ad"/>
        <w:numPr>
          <w:ilvl w:val="1"/>
          <w:numId w:val="10"/>
        </w:numPr>
        <w:tabs>
          <w:tab w:val="left" w:pos="709"/>
          <w:tab w:val="left" w:pos="993"/>
          <w:tab w:val="left" w:pos="1134"/>
        </w:tabs>
        <w:spacing w:line="276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Тягоуловитель</w:t>
      </w:r>
      <w:proofErr w:type="spellEnd"/>
      <w:r w:rsidR="006F5915" w:rsidRPr="00FB7AEF">
        <w:rPr>
          <w:sz w:val="24"/>
          <w:szCs w:val="24"/>
        </w:rPr>
        <w:t xml:space="preserve"> </w:t>
      </w:r>
      <w:r>
        <w:rPr>
          <w:sz w:val="24"/>
          <w:szCs w:val="24"/>
        </w:rPr>
        <w:t>должен</w:t>
      </w:r>
      <w:r w:rsidR="006F5915" w:rsidRPr="00FB7AEF">
        <w:rPr>
          <w:sz w:val="24"/>
          <w:szCs w:val="24"/>
        </w:rPr>
        <w:t xml:space="preserve"> соответствовать требованиям «Правил устройства электроустановок» (ПУЭ) (7-е издание) и требованиям:</w:t>
      </w:r>
    </w:p>
    <w:p w:rsidR="006F5915" w:rsidRPr="007D0368" w:rsidRDefault="006F5915" w:rsidP="003E16F2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7961C8">
        <w:rPr>
          <w:sz w:val="24"/>
          <w:szCs w:val="24"/>
        </w:rPr>
        <w:t>ГОСТ 8024-90 «Аппараты и электротехнические устройства переменного тока на напряжение свыше 1000В. Нормы нагрева при продолжительном режиме работы и методы испытаний»;</w:t>
      </w:r>
      <w:r w:rsidRPr="007961C8">
        <w:t xml:space="preserve"> </w:t>
      </w:r>
    </w:p>
    <w:p w:rsidR="006F5915" w:rsidRPr="007D0368" w:rsidRDefault="006F5915" w:rsidP="003E16F2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7D0368">
        <w:rPr>
          <w:bCs/>
          <w:sz w:val="24"/>
          <w:szCs w:val="24"/>
        </w:rPr>
        <w:t>ГОСТ</w:t>
      </w:r>
      <w:r w:rsidRPr="007D0368">
        <w:rPr>
          <w:sz w:val="24"/>
          <w:szCs w:val="24"/>
        </w:rPr>
        <w:t xml:space="preserve"> </w:t>
      </w:r>
      <w:proofErr w:type="gramStart"/>
      <w:r w:rsidRPr="007D0368">
        <w:rPr>
          <w:sz w:val="24"/>
          <w:szCs w:val="24"/>
        </w:rPr>
        <w:t>Р</w:t>
      </w:r>
      <w:proofErr w:type="gramEnd"/>
      <w:r w:rsidRPr="007D0368">
        <w:rPr>
          <w:sz w:val="24"/>
          <w:szCs w:val="24"/>
        </w:rPr>
        <w:t xml:space="preserve"> 55716-2013</w:t>
      </w:r>
      <w:r>
        <w:rPr>
          <w:sz w:val="24"/>
          <w:szCs w:val="24"/>
        </w:rPr>
        <w:t xml:space="preserve"> «</w:t>
      </w:r>
      <w:r w:rsidRPr="007D0368">
        <w:rPr>
          <w:bCs/>
          <w:sz w:val="24"/>
          <w:szCs w:val="24"/>
        </w:rPr>
        <w:t>Коммутационная</w:t>
      </w:r>
      <w:r w:rsidRPr="007D0368">
        <w:rPr>
          <w:sz w:val="24"/>
          <w:szCs w:val="24"/>
        </w:rPr>
        <w:t xml:space="preserve"> </w:t>
      </w:r>
      <w:r w:rsidRPr="007D0368">
        <w:rPr>
          <w:bCs/>
          <w:sz w:val="24"/>
          <w:szCs w:val="24"/>
        </w:rPr>
        <w:t>аппаратура</w:t>
      </w:r>
      <w:r w:rsidRPr="007D0368">
        <w:rPr>
          <w:sz w:val="24"/>
          <w:szCs w:val="24"/>
        </w:rPr>
        <w:t xml:space="preserve"> высокого напряжения. </w:t>
      </w:r>
      <w:r w:rsidRPr="007D0368">
        <w:rPr>
          <w:bCs/>
          <w:sz w:val="24"/>
          <w:szCs w:val="24"/>
        </w:rPr>
        <w:t>Общие</w:t>
      </w:r>
      <w:r w:rsidRPr="007D0368">
        <w:rPr>
          <w:sz w:val="24"/>
          <w:szCs w:val="24"/>
        </w:rPr>
        <w:t xml:space="preserve"> </w:t>
      </w:r>
      <w:r w:rsidRPr="007D0368">
        <w:rPr>
          <w:bCs/>
          <w:sz w:val="24"/>
          <w:szCs w:val="24"/>
        </w:rPr>
        <w:t>технические</w:t>
      </w:r>
      <w:r w:rsidRPr="007D0368">
        <w:rPr>
          <w:sz w:val="24"/>
          <w:szCs w:val="24"/>
        </w:rPr>
        <w:t xml:space="preserve"> </w:t>
      </w:r>
      <w:r w:rsidRPr="007D0368">
        <w:rPr>
          <w:bCs/>
          <w:sz w:val="24"/>
          <w:szCs w:val="24"/>
        </w:rPr>
        <w:t>условия</w:t>
      </w:r>
      <w:r>
        <w:rPr>
          <w:sz w:val="24"/>
          <w:szCs w:val="24"/>
        </w:rPr>
        <w:t>».</w:t>
      </w:r>
    </w:p>
    <w:p w:rsidR="006F5915" w:rsidRPr="00CF1FB0" w:rsidRDefault="006F5915" w:rsidP="003E16F2">
      <w:pPr>
        <w:pStyle w:val="ad"/>
        <w:numPr>
          <w:ilvl w:val="0"/>
          <w:numId w:val="5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6F5915" w:rsidRPr="00C77848" w:rsidRDefault="006F5915" w:rsidP="003E16F2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</w:t>
      </w:r>
      <w:r>
        <w:rPr>
          <w:sz w:val="24"/>
          <w:szCs w:val="24"/>
        </w:rPr>
        <w:t>»</w:t>
      </w:r>
      <w:r w:rsidR="007946FE">
        <w:rPr>
          <w:sz w:val="24"/>
          <w:szCs w:val="24"/>
        </w:rPr>
        <w:t>.</w:t>
      </w:r>
    </w:p>
    <w:p w:rsidR="006F5915" w:rsidRPr="00612811" w:rsidRDefault="006F5915" w:rsidP="00E461A9">
      <w:pPr>
        <w:pStyle w:val="ad"/>
        <w:numPr>
          <w:ilvl w:val="1"/>
          <w:numId w:val="10"/>
        </w:numPr>
        <w:tabs>
          <w:tab w:val="left" w:pos="0"/>
          <w:tab w:val="left" w:pos="851"/>
          <w:tab w:val="left" w:pos="1134"/>
        </w:tabs>
        <w:spacing w:line="276" w:lineRule="auto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6F5915" w:rsidRDefault="006F5915" w:rsidP="006F5915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заявленной номенклатуры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>соответствовать требованиям, указанным в технических условиях изготовителя</w:t>
      </w:r>
      <w:r w:rsidRPr="00C21AF8">
        <w:rPr>
          <w:sz w:val="24"/>
          <w:szCs w:val="24"/>
        </w:rPr>
        <w:t xml:space="preserve">,  </w:t>
      </w:r>
      <w:r w:rsidRPr="009D1FDC">
        <w:rPr>
          <w:sz w:val="24"/>
          <w:szCs w:val="24"/>
        </w:rPr>
        <w:t xml:space="preserve">ГОСТ 23216, </w:t>
      </w:r>
      <w:r w:rsidRPr="009D1FDC">
        <w:rPr>
          <w:color w:val="000000"/>
          <w:sz w:val="24"/>
          <w:szCs w:val="24"/>
        </w:rPr>
        <w:t>ГОСТ</w:t>
      </w:r>
      <w:r w:rsidRPr="00EE30A8">
        <w:rPr>
          <w:color w:val="000000"/>
          <w:sz w:val="24"/>
          <w:szCs w:val="24"/>
        </w:rPr>
        <w:t xml:space="preserve"> 14192 – 96, </w:t>
      </w:r>
      <w:r w:rsidRPr="00C77848">
        <w:rPr>
          <w:sz w:val="24"/>
          <w:szCs w:val="24"/>
        </w:rPr>
        <w:t xml:space="preserve">ГОСТ </w:t>
      </w:r>
      <w:r>
        <w:rPr>
          <w:sz w:val="24"/>
          <w:szCs w:val="24"/>
        </w:rPr>
        <w:t>17242</w:t>
      </w:r>
      <w:r w:rsidRPr="00C77848">
        <w:rPr>
          <w:sz w:val="24"/>
          <w:szCs w:val="24"/>
        </w:rPr>
        <w:t>-</w:t>
      </w:r>
      <w:r>
        <w:rPr>
          <w:sz w:val="24"/>
          <w:szCs w:val="24"/>
        </w:rPr>
        <w:t>86</w:t>
      </w:r>
      <w:r w:rsidRPr="00C77848">
        <w:rPr>
          <w:sz w:val="24"/>
          <w:szCs w:val="24"/>
        </w:rPr>
        <w:t xml:space="preserve"> </w:t>
      </w:r>
      <w:r w:rsidRPr="00C21AF8">
        <w:rPr>
          <w:sz w:val="24"/>
          <w:szCs w:val="24"/>
        </w:rPr>
        <w:t>или соответствующих МЭК. Погрузочно-</w:t>
      </w:r>
      <w:r w:rsidRPr="003234AF">
        <w:rPr>
          <w:sz w:val="24"/>
          <w:szCs w:val="24"/>
        </w:rPr>
        <w:t xml:space="preserve">разгрузочные работы должны производиться в соответствии с требованиями </w:t>
      </w:r>
      <w:r w:rsidRPr="00C21AF8">
        <w:rPr>
          <w:sz w:val="24"/>
          <w:szCs w:val="24"/>
        </w:rPr>
        <w:t>ГОСТ 12.3.009-76</w:t>
      </w:r>
      <w:r w:rsidRPr="003234AF">
        <w:rPr>
          <w:sz w:val="24"/>
          <w:szCs w:val="24"/>
        </w:rPr>
        <w:t>.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6F5915" w:rsidRPr="00F64478" w:rsidRDefault="006F5915" w:rsidP="006F5915">
      <w:pPr>
        <w:spacing w:line="276" w:lineRule="auto"/>
        <w:ind w:firstLine="709"/>
        <w:rPr>
          <w:sz w:val="24"/>
          <w:szCs w:val="24"/>
        </w:rPr>
      </w:pPr>
      <w:r w:rsidRPr="00C47A7D">
        <w:rPr>
          <w:sz w:val="24"/>
          <w:szCs w:val="24"/>
        </w:rPr>
        <w:t xml:space="preserve">Правила приемки </w:t>
      </w:r>
      <w:r>
        <w:rPr>
          <w:sz w:val="24"/>
          <w:szCs w:val="24"/>
        </w:rPr>
        <w:t>заявленной продукции</w:t>
      </w:r>
      <w:r w:rsidRPr="00C47A7D">
        <w:rPr>
          <w:sz w:val="24"/>
          <w:szCs w:val="24"/>
        </w:rPr>
        <w:t xml:space="preserve"> должны соответствовать требованиям </w:t>
      </w:r>
      <w:r w:rsidRPr="00C77848">
        <w:rPr>
          <w:sz w:val="24"/>
          <w:szCs w:val="24"/>
        </w:rPr>
        <w:t xml:space="preserve">ГОСТ </w:t>
      </w:r>
      <w:r>
        <w:rPr>
          <w:sz w:val="24"/>
          <w:szCs w:val="24"/>
        </w:rPr>
        <w:t>17242</w:t>
      </w:r>
      <w:r w:rsidRPr="00C77848">
        <w:rPr>
          <w:sz w:val="24"/>
          <w:szCs w:val="24"/>
        </w:rPr>
        <w:t>-</w:t>
      </w:r>
      <w:r>
        <w:rPr>
          <w:sz w:val="24"/>
          <w:szCs w:val="24"/>
        </w:rPr>
        <w:t>86</w:t>
      </w:r>
      <w:r w:rsidRPr="00961849">
        <w:rPr>
          <w:sz w:val="24"/>
          <w:szCs w:val="24"/>
        </w:rPr>
        <w:t>.</w:t>
      </w:r>
    </w:p>
    <w:p w:rsidR="006F5915" w:rsidRDefault="006F5915" w:rsidP="006F591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22CF0">
        <w:rPr>
          <w:szCs w:val="24"/>
        </w:rPr>
        <w:t>Сп</w:t>
      </w:r>
      <w:r>
        <w:rPr>
          <w:szCs w:val="24"/>
        </w:rPr>
        <w:t>особ укладки и транспортировки заявленной продукции</w:t>
      </w:r>
      <w:r w:rsidRPr="00122CF0">
        <w:rPr>
          <w:szCs w:val="24"/>
        </w:rPr>
        <w:t xml:space="preserve"> должен предотвратить их повреждение или порчу во время перевозки и погрузк</w:t>
      </w:r>
      <w:r>
        <w:rPr>
          <w:szCs w:val="24"/>
        </w:rPr>
        <w:t>и</w:t>
      </w:r>
      <w:r w:rsidRPr="00122CF0">
        <w:rPr>
          <w:szCs w:val="24"/>
        </w:rPr>
        <w:t>/разгрузк</w:t>
      </w:r>
      <w:r>
        <w:rPr>
          <w:szCs w:val="24"/>
        </w:rPr>
        <w:t>и</w:t>
      </w:r>
      <w:r w:rsidRPr="00122CF0">
        <w:rPr>
          <w:szCs w:val="24"/>
        </w:rPr>
        <w:t>, а также воздействие осадков во время перевозки и при открытом хранении.</w:t>
      </w:r>
    </w:p>
    <w:p w:rsidR="006F5915" w:rsidRDefault="006F5915" w:rsidP="006F591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Упаковка </w:t>
      </w:r>
      <w:proofErr w:type="spellStart"/>
      <w:r>
        <w:rPr>
          <w:szCs w:val="24"/>
        </w:rPr>
        <w:t>тяг</w:t>
      </w:r>
      <w:r w:rsidR="007946FE">
        <w:rPr>
          <w:szCs w:val="24"/>
        </w:rPr>
        <w:t>оуловителя</w:t>
      </w:r>
      <w:proofErr w:type="spellEnd"/>
      <w:r w:rsidR="007946FE">
        <w:rPr>
          <w:szCs w:val="24"/>
        </w:rPr>
        <w:t xml:space="preserve"> </w:t>
      </w:r>
      <w:r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изделий.</w:t>
      </w:r>
    </w:p>
    <w:p w:rsidR="006F5915" w:rsidRDefault="007946FE" w:rsidP="006F591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proofErr w:type="spellStart"/>
      <w:r>
        <w:rPr>
          <w:szCs w:val="24"/>
        </w:rPr>
        <w:t>Тягоуловител</w:t>
      </w:r>
      <w:r w:rsidR="00702E4D">
        <w:rPr>
          <w:szCs w:val="24"/>
        </w:rPr>
        <w:t>и</w:t>
      </w:r>
      <w:proofErr w:type="spellEnd"/>
      <w:r>
        <w:rPr>
          <w:szCs w:val="24"/>
        </w:rPr>
        <w:t xml:space="preserve"> </w:t>
      </w:r>
      <w:r w:rsidR="00702E4D">
        <w:rPr>
          <w:szCs w:val="24"/>
        </w:rPr>
        <w:t xml:space="preserve"> </w:t>
      </w:r>
      <w:r w:rsidR="006F5915">
        <w:rPr>
          <w:szCs w:val="24"/>
        </w:rPr>
        <w:t>долж</w:t>
      </w:r>
      <w:r w:rsidR="00702E4D">
        <w:rPr>
          <w:szCs w:val="24"/>
        </w:rPr>
        <w:t>ны</w:t>
      </w:r>
      <w:r>
        <w:rPr>
          <w:szCs w:val="24"/>
        </w:rPr>
        <w:t xml:space="preserve"> </w:t>
      </w:r>
      <w:r w:rsidR="006F5915">
        <w:rPr>
          <w:szCs w:val="24"/>
        </w:rPr>
        <w:t xml:space="preserve"> быть для транспортирования упакованы в соответствие с требованиями ГОСТ 23216, ГОСТ 16511 и ГОСТ 2991.</w:t>
      </w:r>
    </w:p>
    <w:p w:rsidR="006F5915" w:rsidRPr="00417FE2" w:rsidRDefault="006F5915" w:rsidP="00E461A9">
      <w:pPr>
        <w:pStyle w:val="BodyText21"/>
        <w:numPr>
          <w:ilvl w:val="1"/>
          <w:numId w:val="10"/>
        </w:numPr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17FE2">
        <w:rPr>
          <w:szCs w:val="24"/>
        </w:rPr>
        <w:t xml:space="preserve">Каждая партия </w:t>
      </w:r>
      <w:r>
        <w:rPr>
          <w:szCs w:val="24"/>
        </w:rPr>
        <w:t>изделий</w:t>
      </w:r>
      <w:r w:rsidRPr="00417FE2">
        <w:rPr>
          <w:szCs w:val="24"/>
        </w:rPr>
        <w:t xml:space="preserve"> должна подвергаться приемо-сдаточным испытаниям в соответствие с ГОСТ 16962.2-90.</w:t>
      </w:r>
    </w:p>
    <w:p w:rsidR="006F5915" w:rsidRPr="00E461A9" w:rsidRDefault="006F5915" w:rsidP="00E461A9">
      <w:pPr>
        <w:pStyle w:val="ad"/>
        <w:numPr>
          <w:ilvl w:val="1"/>
          <w:numId w:val="10"/>
        </w:numPr>
        <w:tabs>
          <w:tab w:val="left" w:pos="709"/>
        </w:tabs>
        <w:spacing w:line="276" w:lineRule="auto"/>
        <w:rPr>
          <w:sz w:val="24"/>
          <w:szCs w:val="24"/>
        </w:rPr>
      </w:pPr>
      <w:r w:rsidRPr="00E461A9">
        <w:rPr>
          <w:sz w:val="24"/>
          <w:szCs w:val="24"/>
        </w:rPr>
        <w:t xml:space="preserve">В комплект поставки заявленной номенклатуры должны входить: </w:t>
      </w:r>
    </w:p>
    <w:p w:rsidR="006F5915" w:rsidRDefault="006F5915" w:rsidP="006F5915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Pr="007A4D11">
        <w:rPr>
          <w:sz w:val="24"/>
          <w:szCs w:val="24"/>
        </w:rPr>
        <w:t xml:space="preserve">- </w:t>
      </w:r>
      <w:proofErr w:type="spellStart"/>
      <w:r w:rsidR="00702E4D">
        <w:rPr>
          <w:sz w:val="24"/>
          <w:szCs w:val="24"/>
        </w:rPr>
        <w:t>Тягоуловитель</w:t>
      </w:r>
      <w:proofErr w:type="spellEnd"/>
      <w:r w:rsidRPr="00FB7AEF">
        <w:rPr>
          <w:sz w:val="24"/>
          <w:szCs w:val="24"/>
        </w:rPr>
        <w:t xml:space="preserve"> </w:t>
      </w:r>
      <w:r w:rsidRPr="007A4D11">
        <w:rPr>
          <w:sz w:val="24"/>
          <w:szCs w:val="24"/>
        </w:rPr>
        <w:t>конкретного типа;</w:t>
      </w:r>
    </w:p>
    <w:p w:rsidR="006F5915" w:rsidRDefault="006F5915" w:rsidP="006F5915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паспорт по нормативной документации, утвержденной в установленном порядке;</w:t>
      </w:r>
    </w:p>
    <w:p w:rsidR="006F5915" w:rsidRDefault="006F5915" w:rsidP="006F5915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- техническое описание и эксплуатационные документы, утвержденные в установленном порядке на русском языке;</w:t>
      </w:r>
    </w:p>
    <w:p w:rsidR="006F5915" w:rsidRDefault="006F5915" w:rsidP="006F5915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сертификат соответствия и свидетельство о приемке на поставляемые тяги изоляционные, на русском языке.</w:t>
      </w:r>
    </w:p>
    <w:p w:rsidR="006F5915" w:rsidRPr="00E461A9" w:rsidRDefault="006F5915" w:rsidP="00E461A9">
      <w:pPr>
        <w:pStyle w:val="BodyText21"/>
        <w:numPr>
          <w:ilvl w:val="1"/>
          <w:numId w:val="10"/>
        </w:numPr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4D02">
        <w:rPr>
          <w:szCs w:val="24"/>
        </w:rPr>
        <w:t xml:space="preserve">Срок изготовления </w:t>
      </w:r>
      <w:r>
        <w:rPr>
          <w:szCs w:val="24"/>
        </w:rPr>
        <w:t>продукции</w:t>
      </w:r>
      <w:r w:rsidRPr="00CB4D02">
        <w:rPr>
          <w:szCs w:val="24"/>
        </w:rPr>
        <w:t xml:space="preserve"> должен быть не более полугода от момента поставки.</w:t>
      </w:r>
    </w:p>
    <w:p w:rsidR="006F5915" w:rsidRPr="00DE1E02" w:rsidRDefault="006F5915" w:rsidP="00887548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</w:p>
    <w:p w:rsidR="006F5915" w:rsidRPr="00DE1E02" w:rsidRDefault="006F5915" w:rsidP="00415359">
      <w:pPr>
        <w:pStyle w:val="ad"/>
        <w:numPr>
          <w:ilvl w:val="0"/>
          <w:numId w:val="8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t>Гарантийные обязательства.</w:t>
      </w:r>
    </w:p>
    <w:p w:rsidR="006F5915" w:rsidRDefault="006F5915" w:rsidP="006F5915">
      <w:pPr>
        <w:ind w:firstLine="0"/>
        <w:rPr>
          <w:sz w:val="24"/>
          <w:szCs w:val="24"/>
        </w:rPr>
      </w:pPr>
    </w:p>
    <w:p w:rsidR="006F5915" w:rsidRPr="00044AD9" w:rsidRDefault="006F5915" w:rsidP="006F591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44AD9">
        <w:rPr>
          <w:sz w:val="24"/>
          <w:szCs w:val="24"/>
        </w:rPr>
        <w:t>Гарантия на поставляем</w:t>
      </w:r>
      <w:r w:rsidR="00702E4D">
        <w:rPr>
          <w:sz w:val="24"/>
          <w:szCs w:val="24"/>
        </w:rPr>
        <w:t xml:space="preserve">ые </w:t>
      </w:r>
      <w:r w:rsidRPr="00044AD9">
        <w:rPr>
          <w:sz w:val="24"/>
          <w:szCs w:val="24"/>
        </w:rPr>
        <w:t xml:space="preserve"> </w:t>
      </w:r>
      <w:proofErr w:type="spellStart"/>
      <w:r w:rsidR="00702E4D">
        <w:rPr>
          <w:sz w:val="24"/>
          <w:szCs w:val="24"/>
        </w:rPr>
        <w:t>тягоуловители</w:t>
      </w:r>
      <w:proofErr w:type="spellEnd"/>
      <w:r w:rsidR="00702E4D">
        <w:rPr>
          <w:sz w:val="24"/>
          <w:szCs w:val="24"/>
        </w:rPr>
        <w:t xml:space="preserve"> </w:t>
      </w:r>
      <w:r w:rsidRPr="00FB7AE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должна </w:t>
      </w:r>
      <w:r w:rsidRPr="00044AD9">
        <w:rPr>
          <w:sz w:val="24"/>
          <w:szCs w:val="24"/>
        </w:rPr>
        <w:t xml:space="preserve">распространяться не менее чем на </w:t>
      </w:r>
      <w:r>
        <w:rPr>
          <w:sz w:val="24"/>
          <w:szCs w:val="24"/>
        </w:rPr>
        <w:t>24 месяц</w:t>
      </w:r>
      <w:r w:rsidR="00702E4D">
        <w:rPr>
          <w:sz w:val="24"/>
          <w:szCs w:val="24"/>
        </w:rPr>
        <w:t xml:space="preserve">а </w:t>
      </w:r>
      <w:r w:rsidRPr="00044AD9">
        <w:rPr>
          <w:sz w:val="24"/>
          <w:szCs w:val="24"/>
        </w:rPr>
        <w:t xml:space="preserve">со дня ее поставки. Поставщик должен за свой счет и </w:t>
      </w:r>
      <w:r>
        <w:rPr>
          <w:sz w:val="24"/>
          <w:szCs w:val="24"/>
        </w:rPr>
        <w:t xml:space="preserve">в </w:t>
      </w:r>
      <w:r w:rsidRPr="00044AD9">
        <w:rPr>
          <w:sz w:val="24"/>
          <w:szCs w:val="24"/>
        </w:rPr>
        <w:t>сроки, согласованные с Покупателем, устранять любые дефекты, выявленные в период гарантийного срока. В случае значительного ухудшения характеристик продукции,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6F5915" w:rsidRPr="000C691B" w:rsidRDefault="006F5915" w:rsidP="006F5915">
      <w:pPr>
        <w:ind w:firstLine="0"/>
        <w:rPr>
          <w:sz w:val="24"/>
          <w:szCs w:val="24"/>
        </w:rPr>
      </w:pPr>
    </w:p>
    <w:p w:rsidR="006F5915" w:rsidRPr="00DE1E02" w:rsidRDefault="006F5915" w:rsidP="006F591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F5915" w:rsidRPr="00DE1E02" w:rsidRDefault="006F5915" w:rsidP="00415359">
      <w:pPr>
        <w:pStyle w:val="ad"/>
        <w:numPr>
          <w:ilvl w:val="0"/>
          <w:numId w:val="8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DE1E02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6F5915" w:rsidRPr="00767827" w:rsidRDefault="006F5915" w:rsidP="006F5915">
      <w:pPr>
        <w:tabs>
          <w:tab w:val="left" w:pos="1560"/>
        </w:tabs>
        <w:spacing w:line="276" w:lineRule="auto"/>
        <w:rPr>
          <w:sz w:val="24"/>
          <w:szCs w:val="24"/>
        </w:rPr>
      </w:pPr>
      <w:r w:rsidRPr="00767827">
        <w:rPr>
          <w:sz w:val="24"/>
          <w:szCs w:val="24"/>
        </w:rPr>
        <w:t>Изделия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6F5915" w:rsidRPr="00DE1E02" w:rsidRDefault="006F5915" w:rsidP="006F591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F5915" w:rsidRPr="00DE1E02" w:rsidRDefault="006F5915" w:rsidP="00415359">
      <w:pPr>
        <w:pStyle w:val="ad"/>
        <w:numPr>
          <w:ilvl w:val="0"/>
          <w:numId w:val="8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6F5915" w:rsidRPr="00033D73" w:rsidRDefault="006F5915" w:rsidP="006F5915">
      <w:pPr>
        <w:tabs>
          <w:tab w:val="left" w:pos="1560"/>
        </w:tabs>
        <w:spacing w:line="276" w:lineRule="auto"/>
        <w:rPr>
          <w:sz w:val="24"/>
          <w:szCs w:val="24"/>
        </w:rPr>
      </w:pPr>
      <w:r w:rsidRPr="00AC1B90">
        <w:rPr>
          <w:sz w:val="24"/>
          <w:szCs w:val="24"/>
        </w:rPr>
        <w:t>Маркировка изделий, содержание и способ нанесения ее указывается в стандартах или технических условиях на изделия конкретных типов.</w:t>
      </w:r>
      <w:r>
        <w:rPr>
          <w:sz w:val="24"/>
          <w:szCs w:val="24"/>
        </w:rPr>
        <w:t xml:space="preserve"> </w:t>
      </w:r>
      <w:r w:rsidRPr="00AC1B90">
        <w:rPr>
          <w:sz w:val="24"/>
          <w:szCs w:val="24"/>
        </w:rPr>
        <w:t>Маркировка изделий производится непосредственно на изделии.</w:t>
      </w:r>
      <w:r>
        <w:rPr>
          <w:sz w:val="24"/>
          <w:szCs w:val="24"/>
        </w:rPr>
        <w:t xml:space="preserve"> </w:t>
      </w:r>
      <w:r w:rsidRPr="00033D73">
        <w:rPr>
          <w:sz w:val="24"/>
          <w:szCs w:val="24"/>
        </w:rPr>
        <w:t>Маркировка изделий должна быть разборчивой и прочной, качество маркировки должно сохраняться при эксплуатации, транспортировании и хранении изделий в режимах и условиях, установленных соответствующими и стандартами или техническими условиями на изделия конкретных серий и типов.</w:t>
      </w:r>
      <w:r>
        <w:rPr>
          <w:sz w:val="24"/>
          <w:szCs w:val="24"/>
        </w:rPr>
        <w:t xml:space="preserve"> </w:t>
      </w:r>
      <w:r w:rsidRPr="00033D73">
        <w:rPr>
          <w:sz w:val="24"/>
          <w:szCs w:val="24"/>
        </w:rPr>
        <w:t xml:space="preserve">По всем видам изделий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изделий. </w:t>
      </w:r>
    </w:p>
    <w:p w:rsidR="006F5915" w:rsidRPr="00DE1E02" w:rsidRDefault="006F5915" w:rsidP="006F5915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6F5915" w:rsidRPr="00DE1E02" w:rsidRDefault="006F5915" w:rsidP="00415359">
      <w:pPr>
        <w:pStyle w:val="ad"/>
        <w:numPr>
          <w:ilvl w:val="0"/>
          <w:numId w:val="8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DE1E02">
        <w:rPr>
          <w:b/>
          <w:bCs/>
          <w:sz w:val="26"/>
          <w:szCs w:val="26"/>
        </w:rPr>
        <w:t>Правила приемки продукции.</w:t>
      </w:r>
    </w:p>
    <w:p w:rsidR="006F5915" w:rsidRPr="00DE1E02" w:rsidRDefault="006F5915" w:rsidP="006F591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E1E02">
        <w:rPr>
          <w:szCs w:val="24"/>
        </w:rPr>
        <w:t xml:space="preserve">Каждая партия </w:t>
      </w:r>
      <w:r>
        <w:rPr>
          <w:szCs w:val="24"/>
        </w:rPr>
        <w:t>запасных частей</w:t>
      </w:r>
      <w:r w:rsidRPr="00DE1E02">
        <w:rPr>
          <w:szCs w:val="24"/>
        </w:rPr>
        <w:t xml:space="preserve"> должна пройти входной контроль, осуществляемый представителями филиалов </w:t>
      </w:r>
      <w:r w:rsidR="002B25E5">
        <w:rPr>
          <w:szCs w:val="24"/>
        </w:rPr>
        <w:t>П</w:t>
      </w:r>
      <w:r w:rsidRPr="00DE1E02">
        <w:rPr>
          <w:szCs w:val="24"/>
        </w:rPr>
        <w:t>АО «МРСК Центра» и ответственными представителями Поставщика при получении ее на склад.</w:t>
      </w:r>
    </w:p>
    <w:p w:rsidR="006F5915" w:rsidRPr="00DE1E02" w:rsidRDefault="006F5915" w:rsidP="006F5915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DE1E02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6F5915" w:rsidRPr="00E461A9" w:rsidRDefault="006F5915" w:rsidP="00E461A9">
      <w:pPr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</w:p>
    <w:p w:rsidR="006F5915" w:rsidRDefault="006F5915" w:rsidP="006F5915">
      <w:pPr>
        <w:rPr>
          <w:sz w:val="24"/>
          <w:szCs w:val="24"/>
        </w:rPr>
      </w:pPr>
    </w:p>
    <w:p w:rsidR="00E461A9" w:rsidRPr="00DE1E02" w:rsidRDefault="00E461A9" w:rsidP="006F5915">
      <w:pPr>
        <w:rPr>
          <w:sz w:val="24"/>
          <w:szCs w:val="24"/>
        </w:rPr>
      </w:pPr>
      <w:bookmarkStart w:id="1" w:name="_GoBack"/>
      <w:bookmarkEnd w:id="1"/>
    </w:p>
    <w:p w:rsidR="008B7DC3" w:rsidRDefault="008B7DC3" w:rsidP="008B7DC3">
      <w:r>
        <w:rPr>
          <w:sz w:val="26"/>
          <w:szCs w:val="26"/>
        </w:rPr>
        <w:t xml:space="preserve">Начальник управления                                                      </w:t>
      </w:r>
    </w:p>
    <w:p w:rsidR="008B7DC3" w:rsidRDefault="008B7DC3" w:rsidP="008B7DC3">
      <w:r>
        <w:rPr>
          <w:sz w:val="26"/>
          <w:szCs w:val="26"/>
        </w:rPr>
        <w:t xml:space="preserve">распределительных сетей                                                  </w:t>
      </w:r>
      <w:r w:rsidRPr="00416399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М.А.Юрусов</w:t>
      </w:r>
      <w:proofErr w:type="spellEnd"/>
    </w:p>
    <w:p w:rsidR="008A5CA5" w:rsidRPr="00DE1E02" w:rsidRDefault="008A5CA5" w:rsidP="008B7DC3">
      <w:pPr>
        <w:ind w:firstLine="0"/>
        <w:rPr>
          <w:sz w:val="24"/>
          <w:szCs w:val="24"/>
        </w:rPr>
      </w:pPr>
    </w:p>
    <w:sectPr w:rsidR="008A5CA5" w:rsidRPr="00DE1E02" w:rsidSect="00F64478">
      <w:headerReference w:type="even" r:id="rId14"/>
      <w:pgSz w:w="12240" w:h="15840" w:code="1"/>
      <w:pgMar w:top="709" w:right="567" w:bottom="426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43B" w:rsidRDefault="0002143B">
      <w:r>
        <w:separator/>
      </w:r>
    </w:p>
  </w:endnote>
  <w:endnote w:type="continuationSeparator" w:id="0">
    <w:p w:rsidR="0002143B" w:rsidRDefault="000214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43B" w:rsidRDefault="0002143B">
      <w:r>
        <w:separator/>
      </w:r>
    </w:p>
  </w:footnote>
  <w:footnote w:type="continuationSeparator" w:id="0">
    <w:p w:rsidR="0002143B" w:rsidRDefault="000214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24E" w:rsidRDefault="00AD16F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5803719"/>
    <w:multiLevelType w:val="hybridMultilevel"/>
    <w:tmpl w:val="E52A35DA"/>
    <w:lvl w:ilvl="0" w:tplc="4CD27048">
      <w:start w:val="2"/>
      <w:numFmt w:val="decimal"/>
      <w:lvlText w:val="2.%1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8103A3"/>
    <w:multiLevelType w:val="multilevel"/>
    <w:tmpl w:val="59B6EEE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6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5792552F"/>
    <w:multiLevelType w:val="multilevel"/>
    <w:tmpl w:val="63A8BB8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">
    <w:nsid w:val="7AC65546"/>
    <w:multiLevelType w:val="hybridMultilevel"/>
    <w:tmpl w:val="469E6DC0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C9E137A"/>
    <w:multiLevelType w:val="multilevel"/>
    <w:tmpl w:val="E31A04BC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6"/>
  </w:num>
  <w:num w:numId="5">
    <w:abstractNumId w:val="2"/>
  </w:num>
  <w:num w:numId="6">
    <w:abstractNumId w:val="1"/>
  </w:num>
  <w:num w:numId="7">
    <w:abstractNumId w:val="9"/>
  </w:num>
  <w:num w:numId="8">
    <w:abstractNumId w:val="10"/>
  </w:num>
  <w:num w:numId="9">
    <w:abstractNumId w:val="3"/>
  </w:num>
  <w:num w:numId="10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0956"/>
    <w:rsid w:val="0000261E"/>
    <w:rsid w:val="0000369B"/>
    <w:rsid w:val="00004529"/>
    <w:rsid w:val="00004DA3"/>
    <w:rsid w:val="0000513E"/>
    <w:rsid w:val="00005360"/>
    <w:rsid w:val="000069D6"/>
    <w:rsid w:val="00010695"/>
    <w:rsid w:val="000110B4"/>
    <w:rsid w:val="00011A57"/>
    <w:rsid w:val="00011F0D"/>
    <w:rsid w:val="000141BE"/>
    <w:rsid w:val="000150AB"/>
    <w:rsid w:val="00016DC9"/>
    <w:rsid w:val="00020BC6"/>
    <w:rsid w:val="0002143B"/>
    <w:rsid w:val="00021AAA"/>
    <w:rsid w:val="00021C6E"/>
    <w:rsid w:val="00023BB4"/>
    <w:rsid w:val="00025093"/>
    <w:rsid w:val="00026ECC"/>
    <w:rsid w:val="00027351"/>
    <w:rsid w:val="000312FC"/>
    <w:rsid w:val="0003144D"/>
    <w:rsid w:val="00031516"/>
    <w:rsid w:val="00032681"/>
    <w:rsid w:val="00034261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3EE"/>
    <w:rsid w:val="00057FBD"/>
    <w:rsid w:val="000630F6"/>
    <w:rsid w:val="00063F14"/>
    <w:rsid w:val="00070D2E"/>
    <w:rsid w:val="00071958"/>
    <w:rsid w:val="00076C0F"/>
    <w:rsid w:val="000808BE"/>
    <w:rsid w:val="00081EB4"/>
    <w:rsid w:val="00082605"/>
    <w:rsid w:val="00084847"/>
    <w:rsid w:val="000858AE"/>
    <w:rsid w:val="00085DAC"/>
    <w:rsid w:val="0008624E"/>
    <w:rsid w:val="00094AC3"/>
    <w:rsid w:val="000961A3"/>
    <w:rsid w:val="000A0393"/>
    <w:rsid w:val="000A6598"/>
    <w:rsid w:val="000B068C"/>
    <w:rsid w:val="000B0EA8"/>
    <w:rsid w:val="000B5D7C"/>
    <w:rsid w:val="000B7290"/>
    <w:rsid w:val="000B7329"/>
    <w:rsid w:val="000B7484"/>
    <w:rsid w:val="000C2897"/>
    <w:rsid w:val="000C691B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6D6F"/>
    <w:rsid w:val="000E775A"/>
    <w:rsid w:val="000E79D9"/>
    <w:rsid w:val="000F0181"/>
    <w:rsid w:val="000F08B9"/>
    <w:rsid w:val="000F3C22"/>
    <w:rsid w:val="000F6F5B"/>
    <w:rsid w:val="00101290"/>
    <w:rsid w:val="00101DD6"/>
    <w:rsid w:val="001036E3"/>
    <w:rsid w:val="00103FEC"/>
    <w:rsid w:val="00106731"/>
    <w:rsid w:val="00115340"/>
    <w:rsid w:val="00117DC6"/>
    <w:rsid w:val="00120F84"/>
    <w:rsid w:val="00121A1F"/>
    <w:rsid w:val="00127334"/>
    <w:rsid w:val="00127606"/>
    <w:rsid w:val="00127EC8"/>
    <w:rsid w:val="00127FE9"/>
    <w:rsid w:val="001313C2"/>
    <w:rsid w:val="001339EF"/>
    <w:rsid w:val="00133EF7"/>
    <w:rsid w:val="0013633C"/>
    <w:rsid w:val="00136404"/>
    <w:rsid w:val="00141439"/>
    <w:rsid w:val="00143ED8"/>
    <w:rsid w:val="00145107"/>
    <w:rsid w:val="0015016E"/>
    <w:rsid w:val="0015055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82091"/>
    <w:rsid w:val="00184AA7"/>
    <w:rsid w:val="00190A26"/>
    <w:rsid w:val="00191F70"/>
    <w:rsid w:val="00192E02"/>
    <w:rsid w:val="00195E7E"/>
    <w:rsid w:val="001962E5"/>
    <w:rsid w:val="00196802"/>
    <w:rsid w:val="001A22A5"/>
    <w:rsid w:val="001A26BA"/>
    <w:rsid w:val="001A2829"/>
    <w:rsid w:val="001A5D99"/>
    <w:rsid w:val="001A7121"/>
    <w:rsid w:val="001A7AC6"/>
    <w:rsid w:val="001B285C"/>
    <w:rsid w:val="001B2AAF"/>
    <w:rsid w:val="001B3E25"/>
    <w:rsid w:val="001B43BA"/>
    <w:rsid w:val="001B7FD4"/>
    <w:rsid w:val="001C347A"/>
    <w:rsid w:val="001C37EA"/>
    <w:rsid w:val="001D1702"/>
    <w:rsid w:val="001D2559"/>
    <w:rsid w:val="001E26DB"/>
    <w:rsid w:val="001E319B"/>
    <w:rsid w:val="001E634A"/>
    <w:rsid w:val="001E6754"/>
    <w:rsid w:val="001F090B"/>
    <w:rsid w:val="001F19B0"/>
    <w:rsid w:val="001F5061"/>
    <w:rsid w:val="001F5706"/>
    <w:rsid w:val="001F6CEB"/>
    <w:rsid w:val="002037CA"/>
    <w:rsid w:val="00206147"/>
    <w:rsid w:val="00211E4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A44"/>
    <w:rsid w:val="0023153A"/>
    <w:rsid w:val="00231C99"/>
    <w:rsid w:val="00232D46"/>
    <w:rsid w:val="00232E4A"/>
    <w:rsid w:val="0024201B"/>
    <w:rsid w:val="00242B1B"/>
    <w:rsid w:val="00242C9E"/>
    <w:rsid w:val="00242E63"/>
    <w:rsid w:val="002446B5"/>
    <w:rsid w:val="00244733"/>
    <w:rsid w:val="0024696C"/>
    <w:rsid w:val="00247E6F"/>
    <w:rsid w:val="0025072F"/>
    <w:rsid w:val="00254341"/>
    <w:rsid w:val="0026458C"/>
    <w:rsid w:val="002657BA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19CE"/>
    <w:rsid w:val="002920BD"/>
    <w:rsid w:val="002941EE"/>
    <w:rsid w:val="00294421"/>
    <w:rsid w:val="0029460D"/>
    <w:rsid w:val="00294A19"/>
    <w:rsid w:val="002957D5"/>
    <w:rsid w:val="00295F44"/>
    <w:rsid w:val="002A04A8"/>
    <w:rsid w:val="002A1FAD"/>
    <w:rsid w:val="002A3E9F"/>
    <w:rsid w:val="002A7741"/>
    <w:rsid w:val="002A7D7B"/>
    <w:rsid w:val="002B06A7"/>
    <w:rsid w:val="002B24D7"/>
    <w:rsid w:val="002B25E5"/>
    <w:rsid w:val="002B5EB4"/>
    <w:rsid w:val="002C08A7"/>
    <w:rsid w:val="002C1AA6"/>
    <w:rsid w:val="002C5858"/>
    <w:rsid w:val="002C6308"/>
    <w:rsid w:val="002D1182"/>
    <w:rsid w:val="002D1202"/>
    <w:rsid w:val="002D133C"/>
    <w:rsid w:val="002D5700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2F7A52"/>
    <w:rsid w:val="003000B3"/>
    <w:rsid w:val="00303355"/>
    <w:rsid w:val="003033B9"/>
    <w:rsid w:val="00303A07"/>
    <w:rsid w:val="00303A22"/>
    <w:rsid w:val="00303BDE"/>
    <w:rsid w:val="0030474E"/>
    <w:rsid w:val="00304FBB"/>
    <w:rsid w:val="00305285"/>
    <w:rsid w:val="00306A49"/>
    <w:rsid w:val="00310587"/>
    <w:rsid w:val="0031183C"/>
    <w:rsid w:val="0031318C"/>
    <w:rsid w:val="00314030"/>
    <w:rsid w:val="00314E5D"/>
    <w:rsid w:val="0031510C"/>
    <w:rsid w:val="00317B27"/>
    <w:rsid w:val="00320314"/>
    <w:rsid w:val="003203C6"/>
    <w:rsid w:val="003206E0"/>
    <w:rsid w:val="003209FA"/>
    <w:rsid w:val="00322D2F"/>
    <w:rsid w:val="0032363C"/>
    <w:rsid w:val="0032513B"/>
    <w:rsid w:val="00325640"/>
    <w:rsid w:val="003270AA"/>
    <w:rsid w:val="00330650"/>
    <w:rsid w:val="003317E2"/>
    <w:rsid w:val="00331BAE"/>
    <w:rsid w:val="00340419"/>
    <w:rsid w:val="0034536F"/>
    <w:rsid w:val="00353334"/>
    <w:rsid w:val="0035538F"/>
    <w:rsid w:val="00355F50"/>
    <w:rsid w:val="00360276"/>
    <w:rsid w:val="0036100E"/>
    <w:rsid w:val="00362A31"/>
    <w:rsid w:val="00363396"/>
    <w:rsid w:val="00363438"/>
    <w:rsid w:val="0036666E"/>
    <w:rsid w:val="00370C33"/>
    <w:rsid w:val="00371D3B"/>
    <w:rsid w:val="003735E0"/>
    <w:rsid w:val="0037514A"/>
    <w:rsid w:val="00375192"/>
    <w:rsid w:val="00375440"/>
    <w:rsid w:val="00375CA2"/>
    <w:rsid w:val="003763A6"/>
    <w:rsid w:val="00376B78"/>
    <w:rsid w:val="003816EA"/>
    <w:rsid w:val="00381EDC"/>
    <w:rsid w:val="00382FEA"/>
    <w:rsid w:val="00384B72"/>
    <w:rsid w:val="0038612D"/>
    <w:rsid w:val="00391F3C"/>
    <w:rsid w:val="00393C53"/>
    <w:rsid w:val="0039695D"/>
    <w:rsid w:val="00397B7D"/>
    <w:rsid w:val="003A23D7"/>
    <w:rsid w:val="003A2F10"/>
    <w:rsid w:val="003A4892"/>
    <w:rsid w:val="003A6D11"/>
    <w:rsid w:val="003A7DDA"/>
    <w:rsid w:val="003B0588"/>
    <w:rsid w:val="003B2587"/>
    <w:rsid w:val="003B3F9A"/>
    <w:rsid w:val="003B43CB"/>
    <w:rsid w:val="003B7589"/>
    <w:rsid w:val="003C05B4"/>
    <w:rsid w:val="003C0AFD"/>
    <w:rsid w:val="003C1592"/>
    <w:rsid w:val="003C164C"/>
    <w:rsid w:val="003C3396"/>
    <w:rsid w:val="003C3957"/>
    <w:rsid w:val="003C67A5"/>
    <w:rsid w:val="003D02A2"/>
    <w:rsid w:val="003D1ACA"/>
    <w:rsid w:val="003D224E"/>
    <w:rsid w:val="003D644A"/>
    <w:rsid w:val="003D6545"/>
    <w:rsid w:val="003D71E2"/>
    <w:rsid w:val="003D7943"/>
    <w:rsid w:val="003D7B36"/>
    <w:rsid w:val="003E16F2"/>
    <w:rsid w:val="003E2BE8"/>
    <w:rsid w:val="003E664C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3F74B6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097"/>
    <w:rsid w:val="00411F09"/>
    <w:rsid w:val="0041535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BC7"/>
    <w:rsid w:val="00440D61"/>
    <w:rsid w:val="0044147D"/>
    <w:rsid w:val="00441F10"/>
    <w:rsid w:val="004437D3"/>
    <w:rsid w:val="0044389F"/>
    <w:rsid w:val="00450986"/>
    <w:rsid w:val="00451C4D"/>
    <w:rsid w:val="0045572F"/>
    <w:rsid w:val="004559BA"/>
    <w:rsid w:val="00460AA5"/>
    <w:rsid w:val="00460E85"/>
    <w:rsid w:val="00462569"/>
    <w:rsid w:val="00462826"/>
    <w:rsid w:val="0046370A"/>
    <w:rsid w:val="00467997"/>
    <w:rsid w:val="00471F05"/>
    <w:rsid w:val="00472626"/>
    <w:rsid w:val="0047298E"/>
    <w:rsid w:val="00473E52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700F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4D25"/>
    <w:rsid w:val="004C5517"/>
    <w:rsid w:val="004C5D8F"/>
    <w:rsid w:val="004C726B"/>
    <w:rsid w:val="004C734A"/>
    <w:rsid w:val="004D02AE"/>
    <w:rsid w:val="004D0593"/>
    <w:rsid w:val="004D1775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2BF"/>
    <w:rsid w:val="004E4422"/>
    <w:rsid w:val="004E474C"/>
    <w:rsid w:val="004E6C6E"/>
    <w:rsid w:val="004F4028"/>
    <w:rsid w:val="004F49AF"/>
    <w:rsid w:val="004F4E9E"/>
    <w:rsid w:val="004F517F"/>
    <w:rsid w:val="004F5C65"/>
    <w:rsid w:val="004F6968"/>
    <w:rsid w:val="00501183"/>
    <w:rsid w:val="00502024"/>
    <w:rsid w:val="00510A05"/>
    <w:rsid w:val="00510CC9"/>
    <w:rsid w:val="00511EF6"/>
    <w:rsid w:val="00512505"/>
    <w:rsid w:val="00512E31"/>
    <w:rsid w:val="0051645F"/>
    <w:rsid w:val="005165C3"/>
    <w:rsid w:val="0052606E"/>
    <w:rsid w:val="005263EE"/>
    <w:rsid w:val="00526FEC"/>
    <w:rsid w:val="005308BD"/>
    <w:rsid w:val="005308BF"/>
    <w:rsid w:val="00531D00"/>
    <w:rsid w:val="005327F9"/>
    <w:rsid w:val="00533505"/>
    <w:rsid w:val="00534713"/>
    <w:rsid w:val="00534B53"/>
    <w:rsid w:val="00536758"/>
    <w:rsid w:val="005374BC"/>
    <w:rsid w:val="00537ED9"/>
    <w:rsid w:val="0054101A"/>
    <w:rsid w:val="00542BC7"/>
    <w:rsid w:val="005453CB"/>
    <w:rsid w:val="005460E7"/>
    <w:rsid w:val="005464B6"/>
    <w:rsid w:val="005468AA"/>
    <w:rsid w:val="005507C0"/>
    <w:rsid w:val="005507DA"/>
    <w:rsid w:val="00550948"/>
    <w:rsid w:val="00550966"/>
    <w:rsid w:val="00551A69"/>
    <w:rsid w:val="00553B45"/>
    <w:rsid w:val="00553C3F"/>
    <w:rsid w:val="00557871"/>
    <w:rsid w:val="0056133F"/>
    <w:rsid w:val="005630A8"/>
    <w:rsid w:val="005649B8"/>
    <w:rsid w:val="0056630C"/>
    <w:rsid w:val="00567CD4"/>
    <w:rsid w:val="0057500D"/>
    <w:rsid w:val="00575557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A4925"/>
    <w:rsid w:val="005A653B"/>
    <w:rsid w:val="005A7C91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C2394"/>
    <w:rsid w:val="005C32C9"/>
    <w:rsid w:val="005C4B56"/>
    <w:rsid w:val="005C64B8"/>
    <w:rsid w:val="005C6872"/>
    <w:rsid w:val="005C7519"/>
    <w:rsid w:val="005C752D"/>
    <w:rsid w:val="005C7A63"/>
    <w:rsid w:val="005C7A7A"/>
    <w:rsid w:val="005D0024"/>
    <w:rsid w:val="005D0FEF"/>
    <w:rsid w:val="005D1C00"/>
    <w:rsid w:val="005D3329"/>
    <w:rsid w:val="005D3D99"/>
    <w:rsid w:val="005D4B2E"/>
    <w:rsid w:val="005D5206"/>
    <w:rsid w:val="005D60BD"/>
    <w:rsid w:val="005E02C1"/>
    <w:rsid w:val="005E1797"/>
    <w:rsid w:val="005E292D"/>
    <w:rsid w:val="005E618C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0EFE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3E0C"/>
    <w:rsid w:val="00656B8E"/>
    <w:rsid w:val="00657166"/>
    <w:rsid w:val="0065763B"/>
    <w:rsid w:val="0066047C"/>
    <w:rsid w:val="00661675"/>
    <w:rsid w:val="00662594"/>
    <w:rsid w:val="006626DA"/>
    <w:rsid w:val="00664FBF"/>
    <w:rsid w:val="006658DE"/>
    <w:rsid w:val="00667142"/>
    <w:rsid w:val="0066735A"/>
    <w:rsid w:val="0067198B"/>
    <w:rsid w:val="00676792"/>
    <w:rsid w:val="006806A9"/>
    <w:rsid w:val="00681C28"/>
    <w:rsid w:val="006837DC"/>
    <w:rsid w:val="006841FC"/>
    <w:rsid w:val="00686BC5"/>
    <w:rsid w:val="006906F1"/>
    <w:rsid w:val="00694931"/>
    <w:rsid w:val="00696EAC"/>
    <w:rsid w:val="00697D58"/>
    <w:rsid w:val="006A0475"/>
    <w:rsid w:val="006A383F"/>
    <w:rsid w:val="006A4E1A"/>
    <w:rsid w:val="006A7360"/>
    <w:rsid w:val="006B007F"/>
    <w:rsid w:val="006B1281"/>
    <w:rsid w:val="006B1836"/>
    <w:rsid w:val="006B1DEF"/>
    <w:rsid w:val="006B2F64"/>
    <w:rsid w:val="006B4A0A"/>
    <w:rsid w:val="006B4B4D"/>
    <w:rsid w:val="006B64A3"/>
    <w:rsid w:val="006B7AFA"/>
    <w:rsid w:val="006C375F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1C6D"/>
    <w:rsid w:val="006E4D7C"/>
    <w:rsid w:val="006E56BF"/>
    <w:rsid w:val="006E64BE"/>
    <w:rsid w:val="006E7183"/>
    <w:rsid w:val="006F22B5"/>
    <w:rsid w:val="006F290E"/>
    <w:rsid w:val="006F29C7"/>
    <w:rsid w:val="006F5915"/>
    <w:rsid w:val="006F5D72"/>
    <w:rsid w:val="006F6D72"/>
    <w:rsid w:val="006F7734"/>
    <w:rsid w:val="00700277"/>
    <w:rsid w:val="00702AB3"/>
    <w:rsid w:val="00702E4B"/>
    <w:rsid w:val="00702E4D"/>
    <w:rsid w:val="007036ED"/>
    <w:rsid w:val="0070676C"/>
    <w:rsid w:val="00706A0D"/>
    <w:rsid w:val="00706D0A"/>
    <w:rsid w:val="0070724F"/>
    <w:rsid w:val="007115BC"/>
    <w:rsid w:val="0071327A"/>
    <w:rsid w:val="0071533A"/>
    <w:rsid w:val="00716496"/>
    <w:rsid w:val="0072028E"/>
    <w:rsid w:val="007218B2"/>
    <w:rsid w:val="00722239"/>
    <w:rsid w:val="00724050"/>
    <w:rsid w:val="007309F4"/>
    <w:rsid w:val="007316E4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40AC"/>
    <w:rsid w:val="0076646C"/>
    <w:rsid w:val="00766745"/>
    <w:rsid w:val="00767806"/>
    <w:rsid w:val="007709FF"/>
    <w:rsid w:val="00770A3B"/>
    <w:rsid w:val="00770D15"/>
    <w:rsid w:val="00772586"/>
    <w:rsid w:val="00773399"/>
    <w:rsid w:val="00774138"/>
    <w:rsid w:val="00775178"/>
    <w:rsid w:val="00777B6E"/>
    <w:rsid w:val="00780CEA"/>
    <w:rsid w:val="0078102C"/>
    <w:rsid w:val="00782144"/>
    <w:rsid w:val="007827D5"/>
    <w:rsid w:val="00785B8B"/>
    <w:rsid w:val="00785C86"/>
    <w:rsid w:val="007903D5"/>
    <w:rsid w:val="00791873"/>
    <w:rsid w:val="0079283F"/>
    <w:rsid w:val="0079320B"/>
    <w:rsid w:val="007946FE"/>
    <w:rsid w:val="00794F1A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3569"/>
    <w:rsid w:val="007A535B"/>
    <w:rsid w:val="007B0386"/>
    <w:rsid w:val="007B072A"/>
    <w:rsid w:val="007B1C44"/>
    <w:rsid w:val="007B2073"/>
    <w:rsid w:val="007B2A06"/>
    <w:rsid w:val="007B527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34D8"/>
    <w:rsid w:val="007D4637"/>
    <w:rsid w:val="007D4BE7"/>
    <w:rsid w:val="007D54B2"/>
    <w:rsid w:val="007D6C0C"/>
    <w:rsid w:val="007D7685"/>
    <w:rsid w:val="007D777E"/>
    <w:rsid w:val="007E348A"/>
    <w:rsid w:val="007E5260"/>
    <w:rsid w:val="007F00A3"/>
    <w:rsid w:val="007F0742"/>
    <w:rsid w:val="007F2E41"/>
    <w:rsid w:val="007F519B"/>
    <w:rsid w:val="007F5FE9"/>
    <w:rsid w:val="007F6916"/>
    <w:rsid w:val="007F6D5F"/>
    <w:rsid w:val="007F6FA3"/>
    <w:rsid w:val="00800BA0"/>
    <w:rsid w:val="008016BE"/>
    <w:rsid w:val="00801EFA"/>
    <w:rsid w:val="008031D3"/>
    <w:rsid w:val="0080581E"/>
    <w:rsid w:val="008059D3"/>
    <w:rsid w:val="00810C83"/>
    <w:rsid w:val="00811566"/>
    <w:rsid w:val="00813A61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4F36"/>
    <w:rsid w:val="008251F8"/>
    <w:rsid w:val="00826047"/>
    <w:rsid w:val="0082648A"/>
    <w:rsid w:val="008273E5"/>
    <w:rsid w:val="008274AA"/>
    <w:rsid w:val="0082755E"/>
    <w:rsid w:val="008308C3"/>
    <w:rsid w:val="00832103"/>
    <w:rsid w:val="00833C23"/>
    <w:rsid w:val="008363E5"/>
    <w:rsid w:val="00836D01"/>
    <w:rsid w:val="00841EA2"/>
    <w:rsid w:val="008425F7"/>
    <w:rsid w:val="00842C0C"/>
    <w:rsid w:val="00842D4D"/>
    <w:rsid w:val="008433F9"/>
    <w:rsid w:val="00843B4D"/>
    <w:rsid w:val="00847926"/>
    <w:rsid w:val="00850154"/>
    <w:rsid w:val="008546A6"/>
    <w:rsid w:val="008574C3"/>
    <w:rsid w:val="00857D4B"/>
    <w:rsid w:val="00865492"/>
    <w:rsid w:val="00866598"/>
    <w:rsid w:val="008667B2"/>
    <w:rsid w:val="00870F18"/>
    <w:rsid w:val="0087122F"/>
    <w:rsid w:val="008727FA"/>
    <w:rsid w:val="0087407B"/>
    <w:rsid w:val="008740B4"/>
    <w:rsid w:val="0087433A"/>
    <w:rsid w:val="0087572B"/>
    <w:rsid w:val="008832E3"/>
    <w:rsid w:val="00884BC3"/>
    <w:rsid w:val="00887548"/>
    <w:rsid w:val="00891F14"/>
    <w:rsid w:val="008922ED"/>
    <w:rsid w:val="00892C4C"/>
    <w:rsid w:val="00894850"/>
    <w:rsid w:val="008A0375"/>
    <w:rsid w:val="008A0B82"/>
    <w:rsid w:val="008A2574"/>
    <w:rsid w:val="008A4E3A"/>
    <w:rsid w:val="008A5CA5"/>
    <w:rsid w:val="008A6687"/>
    <w:rsid w:val="008B1B9B"/>
    <w:rsid w:val="008B22FE"/>
    <w:rsid w:val="008B31ED"/>
    <w:rsid w:val="008B41DF"/>
    <w:rsid w:val="008B44BB"/>
    <w:rsid w:val="008B7DC3"/>
    <w:rsid w:val="008C09F5"/>
    <w:rsid w:val="008C20E5"/>
    <w:rsid w:val="008C2337"/>
    <w:rsid w:val="008C3F61"/>
    <w:rsid w:val="008C4722"/>
    <w:rsid w:val="008C597C"/>
    <w:rsid w:val="008C59F1"/>
    <w:rsid w:val="008C7E11"/>
    <w:rsid w:val="008D0668"/>
    <w:rsid w:val="008D0A11"/>
    <w:rsid w:val="008D0CF7"/>
    <w:rsid w:val="008D0F19"/>
    <w:rsid w:val="008D16AA"/>
    <w:rsid w:val="008D1F90"/>
    <w:rsid w:val="008D224A"/>
    <w:rsid w:val="008D2D33"/>
    <w:rsid w:val="008D35FD"/>
    <w:rsid w:val="008D713B"/>
    <w:rsid w:val="008E1CB0"/>
    <w:rsid w:val="008E25AE"/>
    <w:rsid w:val="008E4456"/>
    <w:rsid w:val="008E495A"/>
    <w:rsid w:val="008E78B7"/>
    <w:rsid w:val="008E7F56"/>
    <w:rsid w:val="008F0662"/>
    <w:rsid w:val="008F0F0D"/>
    <w:rsid w:val="008F31BD"/>
    <w:rsid w:val="008F3930"/>
    <w:rsid w:val="008F3A51"/>
    <w:rsid w:val="008F5DD1"/>
    <w:rsid w:val="00900E6D"/>
    <w:rsid w:val="009011C0"/>
    <w:rsid w:val="009022A6"/>
    <w:rsid w:val="009039EB"/>
    <w:rsid w:val="00904131"/>
    <w:rsid w:val="00910A7C"/>
    <w:rsid w:val="009134A5"/>
    <w:rsid w:val="00913BC4"/>
    <w:rsid w:val="00915176"/>
    <w:rsid w:val="00916AF6"/>
    <w:rsid w:val="009205BB"/>
    <w:rsid w:val="00924511"/>
    <w:rsid w:val="009265EE"/>
    <w:rsid w:val="009277E7"/>
    <w:rsid w:val="009303A1"/>
    <w:rsid w:val="009337EA"/>
    <w:rsid w:val="00933C24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0FB"/>
    <w:rsid w:val="009465AC"/>
    <w:rsid w:val="00946931"/>
    <w:rsid w:val="00946ED6"/>
    <w:rsid w:val="009520A3"/>
    <w:rsid w:val="009537B9"/>
    <w:rsid w:val="009605DB"/>
    <w:rsid w:val="009618EE"/>
    <w:rsid w:val="00962628"/>
    <w:rsid w:val="009630C2"/>
    <w:rsid w:val="00967633"/>
    <w:rsid w:val="00967E65"/>
    <w:rsid w:val="009709D8"/>
    <w:rsid w:val="00971559"/>
    <w:rsid w:val="00971945"/>
    <w:rsid w:val="00971ED6"/>
    <w:rsid w:val="00973170"/>
    <w:rsid w:val="00973C4F"/>
    <w:rsid w:val="0097481A"/>
    <w:rsid w:val="009773EE"/>
    <w:rsid w:val="009818FF"/>
    <w:rsid w:val="00984849"/>
    <w:rsid w:val="00991BDD"/>
    <w:rsid w:val="00991C6B"/>
    <w:rsid w:val="00992BF9"/>
    <w:rsid w:val="0099327E"/>
    <w:rsid w:val="00996644"/>
    <w:rsid w:val="009A0382"/>
    <w:rsid w:val="009A2E7D"/>
    <w:rsid w:val="009A442F"/>
    <w:rsid w:val="009B09DD"/>
    <w:rsid w:val="009B2FD2"/>
    <w:rsid w:val="009B521D"/>
    <w:rsid w:val="009B5D3A"/>
    <w:rsid w:val="009C0389"/>
    <w:rsid w:val="009C14FB"/>
    <w:rsid w:val="009C200B"/>
    <w:rsid w:val="009C4D0C"/>
    <w:rsid w:val="009C6411"/>
    <w:rsid w:val="009D1E23"/>
    <w:rsid w:val="009D2B2A"/>
    <w:rsid w:val="009D37DC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54D7"/>
    <w:rsid w:val="009F6F23"/>
    <w:rsid w:val="009F782A"/>
    <w:rsid w:val="00A00C51"/>
    <w:rsid w:val="00A00EAB"/>
    <w:rsid w:val="00A01F50"/>
    <w:rsid w:val="00A022E0"/>
    <w:rsid w:val="00A0249A"/>
    <w:rsid w:val="00A03165"/>
    <w:rsid w:val="00A05235"/>
    <w:rsid w:val="00A06807"/>
    <w:rsid w:val="00A11828"/>
    <w:rsid w:val="00A1241A"/>
    <w:rsid w:val="00A13E50"/>
    <w:rsid w:val="00A14BE5"/>
    <w:rsid w:val="00A1579C"/>
    <w:rsid w:val="00A16CA1"/>
    <w:rsid w:val="00A16F96"/>
    <w:rsid w:val="00A20734"/>
    <w:rsid w:val="00A208E8"/>
    <w:rsid w:val="00A215AE"/>
    <w:rsid w:val="00A221EF"/>
    <w:rsid w:val="00A2477A"/>
    <w:rsid w:val="00A25298"/>
    <w:rsid w:val="00A26DAF"/>
    <w:rsid w:val="00A27203"/>
    <w:rsid w:val="00A303EB"/>
    <w:rsid w:val="00A3087E"/>
    <w:rsid w:val="00A31E87"/>
    <w:rsid w:val="00A32A6D"/>
    <w:rsid w:val="00A35ABE"/>
    <w:rsid w:val="00A36A78"/>
    <w:rsid w:val="00A40BAC"/>
    <w:rsid w:val="00A41E03"/>
    <w:rsid w:val="00A41E20"/>
    <w:rsid w:val="00A420E1"/>
    <w:rsid w:val="00A501FF"/>
    <w:rsid w:val="00A50F37"/>
    <w:rsid w:val="00A515A6"/>
    <w:rsid w:val="00A53A7C"/>
    <w:rsid w:val="00A547C9"/>
    <w:rsid w:val="00A54934"/>
    <w:rsid w:val="00A54F03"/>
    <w:rsid w:val="00A552EF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2D1F"/>
    <w:rsid w:val="00A93000"/>
    <w:rsid w:val="00A937CA"/>
    <w:rsid w:val="00A97E27"/>
    <w:rsid w:val="00AA0527"/>
    <w:rsid w:val="00AA1FFE"/>
    <w:rsid w:val="00AA2CDA"/>
    <w:rsid w:val="00AA60BD"/>
    <w:rsid w:val="00AA6788"/>
    <w:rsid w:val="00AA6A26"/>
    <w:rsid w:val="00AA6FEE"/>
    <w:rsid w:val="00AA7969"/>
    <w:rsid w:val="00AA7EBB"/>
    <w:rsid w:val="00AB0945"/>
    <w:rsid w:val="00AB1C4B"/>
    <w:rsid w:val="00AB3F36"/>
    <w:rsid w:val="00AB4C39"/>
    <w:rsid w:val="00AB505E"/>
    <w:rsid w:val="00AB7195"/>
    <w:rsid w:val="00AB7B74"/>
    <w:rsid w:val="00AC3175"/>
    <w:rsid w:val="00AC31A0"/>
    <w:rsid w:val="00AC3825"/>
    <w:rsid w:val="00AC4B49"/>
    <w:rsid w:val="00AC53F7"/>
    <w:rsid w:val="00AC74F3"/>
    <w:rsid w:val="00AC7ADF"/>
    <w:rsid w:val="00AC7F6B"/>
    <w:rsid w:val="00AD16FB"/>
    <w:rsid w:val="00AD3598"/>
    <w:rsid w:val="00AD4DE9"/>
    <w:rsid w:val="00AD52A0"/>
    <w:rsid w:val="00AD7F6D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166C"/>
    <w:rsid w:val="00B24C00"/>
    <w:rsid w:val="00B30914"/>
    <w:rsid w:val="00B31336"/>
    <w:rsid w:val="00B3141F"/>
    <w:rsid w:val="00B4184D"/>
    <w:rsid w:val="00B42BD5"/>
    <w:rsid w:val="00B43052"/>
    <w:rsid w:val="00B430D6"/>
    <w:rsid w:val="00B44D7F"/>
    <w:rsid w:val="00B45886"/>
    <w:rsid w:val="00B45969"/>
    <w:rsid w:val="00B45EAF"/>
    <w:rsid w:val="00B50BBA"/>
    <w:rsid w:val="00B517D3"/>
    <w:rsid w:val="00B51CFF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0868"/>
    <w:rsid w:val="00B81480"/>
    <w:rsid w:val="00B815C9"/>
    <w:rsid w:val="00B82E4B"/>
    <w:rsid w:val="00B8386F"/>
    <w:rsid w:val="00B8412D"/>
    <w:rsid w:val="00B87BD8"/>
    <w:rsid w:val="00B92097"/>
    <w:rsid w:val="00B946A9"/>
    <w:rsid w:val="00B97488"/>
    <w:rsid w:val="00B97AC4"/>
    <w:rsid w:val="00BA0DE5"/>
    <w:rsid w:val="00BA19D6"/>
    <w:rsid w:val="00BA68EA"/>
    <w:rsid w:val="00BB139B"/>
    <w:rsid w:val="00BB18EE"/>
    <w:rsid w:val="00BB2541"/>
    <w:rsid w:val="00BB2F1B"/>
    <w:rsid w:val="00BB323E"/>
    <w:rsid w:val="00BB694B"/>
    <w:rsid w:val="00BB6A0A"/>
    <w:rsid w:val="00BB6EA4"/>
    <w:rsid w:val="00BB71BC"/>
    <w:rsid w:val="00BC0E6E"/>
    <w:rsid w:val="00BC5221"/>
    <w:rsid w:val="00BC5550"/>
    <w:rsid w:val="00BC557F"/>
    <w:rsid w:val="00BC5631"/>
    <w:rsid w:val="00BC6724"/>
    <w:rsid w:val="00BC68FD"/>
    <w:rsid w:val="00BC7B5B"/>
    <w:rsid w:val="00BD1603"/>
    <w:rsid w:val="00BD1C51"/>
    <w:rsid w:val="00BD634D"/>
    <w:rsid w:val="00BD705D"/>
    <w:rsid w:val="00BE0260"/>
    <w:rsid w:val="00BE1E41"/>
    <w:rsid w:val="00BE3234"/>
    <w:rsid w:val="00BE3435"/>
    <w:rsid w:val="00BE43F9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12368"/>
    <w:rsid w:val="00C142E2"/>
    <w:rsid w:val="00C15F94"/>
    <w:rsid w:val="00C16173"/>
    <w:rsid w:val="00C1752C"/>
    <w:rsid w:val="00C179D9"/>
    <w:rsid w:val="00C20961"/>
    <w:rsid w:val="00C23AE2"/>
    <w:rsid w:val="00C244E1"/>
    <w:rsid w:val="00C24573"/>
    <w:rsid w:val="00C2470F"/>
    <w:rsid w:val="00C24712"/>
    <w:rsid w:val="00C25783"/>
    <w:rsid w:val="00C25DF4"/>
    <w:rsid w:val="00C262F0"/>
    <w:rsid w:val="00C33C85"/>
    <w:rsid w:val="00C351A7"/>
    <w:rsid w:val="00C3560E"/>
    <w:rsid w:val="00C409DF"/>
    <w:rsid w:val="00C40FCB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53C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7569"/>
    <w:rsid w:val="00C876E5"/>
    <w:rsid w:val="00C900FB"/>
    <w:rsid w:val="00C9010C"/>
    <w:rsid w:val="00C9178E"/>
    <w:rsid w:val="00C93EFC"/>
    <w:rsid w:val="00C947B3"/>
    <w:rsid w:val="00C94BA4"/>
    <w:rsid w:val="00C9764E"/>
    <w:rsid w:val="00CA1F26"/>
    <w:rsid w:val="00CA4F63"/>
    <w:rsid w:val="00CA5205"/>
    <w:rsid w:val="00CA52C5"/>
    <w:rsid w:val="00CA74B3"/>
    <w:rsid w:val="00CA7986"/>
    <w:rsid w:val="00CA7A88"/>
    <w:rsid w:val="00CB0D3C"/>
    <w:rsid w:val="00CB1291"/>
    <w:rsid w:val="00CB2A6D"/>
    <w:rsid w:val="00CB4D66"/>
    <w:rsid w:val="00CB6E9A"/>
    <w:rsid w:val="00CB7033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4E80"/>
    <w:rsid w:val="00CE6109"/>
    <w:rsid w:val="00CE6115"/>
    <w:rsid w:val="00CE65AB"/>
    <w:rsid w:val="00CE6EB5"/>
    <w:rsid w:val="00CF09C3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7DE"/>
    <w:rsid w:val="00D10B69"/>
    <w:rsid w:val="00D125AC"/>
    <w:rsid w:val="00D1373B"/>
    <w:rsid w:val="00D15056"/>
    <w:rsid w:val="00D16834"/>
    <w:rsid w:val="00D22684"/>
    <w:rsid w:val="00D22D53"/>
    <w:rsid w:val="00D22DA1"/>
    <w:rsid w:val="00D23A8B"/>
    <w:rsid w:val="00D24F33"/>
    <w:rsid w:val="00D250F4"/>
    <w:rsid w:val="00D27D22"/>
    <w:rsid w:val="00D3021A"/>
    <w:rsid w:val="00D315F7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446"/>
    <w:rsid w:val="00D45A11"/>
    <w:rsid w:val="00D475AF"/>
    <w:rsid w:val="00D541DC"/>
    <w:rsid w:val="00D54C49"/>
    <w:rsid w:val="00D57379"/>
    <w:rsid w:val="00D61273"/>
    <w:rsid w:val="00D61ED8"/>
    <w:rsid w:val="00D63D55"/>
    <w:rsid w:val="00D65CE5"/>
    <w:rsid w:val="00D67BCA"/>
    <w:rsid w:val="00D67BD6"/>
    <w:rsid w:val="00D70BD4"/>
    <w:rsid w:val="00D7144D"/>
    <w:rsid w:val="00D71A29"/>
    <w:rsid w:val="00D72421"/>
    <w:rsid w:val="00D728D9"/>
    <w:rsid w:val="00D7328A"/>
    <w:rsid w:val="00D73CA5"/>
    <w:rsid w:val="00D76196"/>
    <w:rsid w:val="00D80AA2"/>
    <w:rsid w:val="00D81F55"/>
    <w:rsid w:val="00D82BCC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6B8B"/>
    <w:rsid w:val="00DA6FB9"/>
    <w:rsid w:val="00DB01EF"/>
    <w:rsid w:val="00DB1F6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D62"/>
    <w:rsid w:val="00DD1F3E"/>
    <w:rsid w:val="00DD2421"/>
    <w:rsid w:val="00DD67B1"/>
    <w:rsid w:val="00DD6EC5"/>
    <w:rsid w:val="00DD6FFB"/>
    <w:rsid w:val="00DE1980"/>
    <w:rsid w:val="00DE1D88"/>
    <w:rsid w:val="00DE1E02"/>
    <w:rsid w:val="00DE472E"/>
    <w:rsid w:val="00DE5A24"/>
    <w:rsid w:val="00DE7F62"/>
    <w:rsid w:val="00DF0350"/>
    <w:rsid w:val="00DF09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459"/>
    <w:rsid w:val="00E066F3"/>
    <w:rsid w:val="00E07225"/>
    <w:rsid w:val="00E0794D"/>
    <w:rsid w:val="00E10770"/>
    <w:rsid w:val="00E10976"/>
    <w:rsid w:val="00E112D7"/>
    <w:rsid w:val="00E13C27"/>
    <w:rsid w:val="00E15A59"/>
    <w:rsid w:val="00E15FFD"/>
    <w:rsid w:val="00E200B0"/>
    <w:rsid w:val="00E20A19"/>
    <w:rsid w:val="00E23859"/>
    <w:rsid w:val="00E24F3F"/>
    <w:rsid w:val="00E26AC7"/>
    <w:rsid w:val="00E26D27"/>
    <w:rsid w:val="00E304A8"/>
    <w:rsid w:val="00E306DA"/>
    <w:rsid w:val="00E362F4"/>
    <w:rsid w:val="00E404E5"/>
    <w:rsid w:val="00E40B32"/>
    <w:rsid w:val="00E42A3B"/>
    <w:rsid w:val="00E432B9"/>
    <w:rsid w:val="00E449C8"/>
    <w:rsid w:val="00E44D77"/>
    <w:rsid w:val="00E45151"/>
    <w:rsid w:val="00E461A9"/>
    <w:rsid w:val="00E5021E"/>
    <w:rsid w:val="00E5057D"/>
    <w:rsid w:val="00E52AF7"/>
    <w:rsid w:val="00E5567C"/>
    <w:rsid w:val="00E60F8D"/>
    <w:rsid w:val="00E63075"/>
    <w:rsid w:val="00E6313F"/>
    <w:rsid w:val="00E70CC7"/>
    <w:rsid w:val="00E71B41"/>
    <w:rsid w:val="00E748CC"/>
    <w:rsid w:val="00E7507A"/>
    <w:rsid w:val="00E8200D"/>
    <w:rsid w:val="00E84C0F"/>
    <w:rsid w:val="00E852F4"/>
    <w:rsid w:val="00E86BB7"/>
    <w:rsid w:val="00E86CEE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1466"/>
    <w:rsid w:val="00EB415F"/>
    <w:rsid w:val="00EB548A"/>
    <w:rsid w:val="00EB744B"/>
    <w:rsid w:val="00EB787F"/>
    <w:rsid w:val="00EB7E9B"/>
    <w:rsid w:val="00EC1DD3"/>
    <w:rsid w:val="00EC55B3"/>
    <w:rsid w:val="00EC58B7"/>
    <w:rsid w:val="00EC5D3B"/>
    <w:rsid w:val="00EC6A0D"/>
    <w:rsid w:val="00EC734C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1143"/>
    <w:rsid w:val="00F01A25"/>
    <w:rsid w:val="00F03B68"/>
    <w:rsid w:val="00F07DCC"/>
    <w:rsid w:val="00F10010"/>
    <w:rsid w:val="00F1002E"/>
    <w:rsid w:val="00F1220E"/>
    <w:rsid w:val="00F128C1"/>
    <w:rsid w:val="00F135C1"/>
    <w:rsid w:val="00F1795B"/>
    <w:rsid w:val="00F2059C"/>
    <w:rsid w:val="00F235DE"/>
    <w:rsid w:val="00F25C59"/>
    <w:rsid w:val="00F27C11"/>
    <w:rsid w:val="00F27CD0"/>
    <w:rsid w:val="00F30729"/>
    <w:rsid w:val="00F318A5"/>
    <w:rsid w:val="00F31E92"/>
    <w:rsid w:val="00F3335E"/>
    <w:rsid w:val="00F353C8"/>
    <w:rsid w:val="00F364EA"/>
    <w:rsid w:val="00F37973"/>
    <w:rsid w:val="00F41EEA"/>
    <w:rsid w:val="00F42A2E"/>
    <w:rsid w:val="00F4441B"/>
    <w:rsid w:val="00F46FBB"/>
    <w:rsid w:val="00F525F8"/>
    <w:rsid w:val="00F555E8"/>
    <w:rsid w:val="00F600EB"/>
    <w:rsid w:val="00F60967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0674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47A"/>
    <w:rsid w:val="00F93B1C"/>
    <w:rsid w:val="00F95B3C"/>
    <w:rsid w:val="00F96C22"/>
    <w:rsid w:val="00F97B5B"/>
    <w:rsid w:val="00FA156C"/>
    <w:rsid w:val="00FA3B15"/>
    <w:rsid w:val="00FA4F69"/>
    <w:rsid w:val="00FA5040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E197A"/>
    <w:rsid w:val="00FE2964"/>
    <w:rsid w:val="00FE2CE8"/>
    <w:rsid w:val="00FE35CE"/>
    <w:rsid w:val="00FE3A06"/>
    <w:rsid w:val="00FE45C1"/>
    <w:rsid w:val="00FE5341"/>
    <w:rsid w:val="00FE72DA"/>
    <w:rsid w:val="00FF19D4"/>
    <w:rsid w:val="00FF26FE"/>
    <w:rsid w:val="00FF4243"/>
    <w:rsid w:val="00FF59F1"/>
    <w:rsid w:val="00FF5E84"/>
    <w:rsid w:val="00FF78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Cite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Обычный1"/>
    <w:rsid w:val="008D713B"/>
    <w:rPr>
      <w:rFonts w:eastAsia="Calibri"/>
      <w:sz w:val="24"/>
    </w:rPr>
  </w:style>
  <w:style w:type="character" w:styleId="HTML">
    <w:name w:val="HTML Cite"/>
    <w:basedOn w:val="a1"/>
    <w:uiPriority w:val="99"/>
    <w:unhideWhenUsed/>
    <w:rsid w:val="00702E4D"/>
    <w:rPr>
      <w:i/>
      <w:iCs/>
    </w:rPr>
  </w:style>
  <w:style w:type="paragraph" w:styleId="af3">
    <w:name w:val="Balloon Text"/>
    <w:basedOn w:val="a0"/>
    <w:link w:val="af4"/>
    <w:semiHidden/>
    <w:unhideWhenUsed/>
    <w:rsid w:val="002B25E5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semiHidden/>
    <w:rsid w:val="002B25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Cite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Обычный1"/>
    <w:rsid w:val="008D713B"/>
    <w:rPr>
      <w:rFonts w:eastAsia="Calibri"/>
      <w:sz w:val="24"/>
    </w:rPr>
  </w:style>
  <w:style w:type="character" w:styleId="HTML">
    <w:name w:val="HTML Cite"/>
    <w:basedOn w:val="a1"/>
    <w:uiPriority w:val="99"/>
    <w:unhideWhenUsed/>
    <w:rsid w:val="00702E4D"/>
    <w:rPr>
      <w:i/>
      <w:iCs/>
    </w:rPr>
  </w:style>
  <w:style w:type="paragraph" w:styleId="af3">
    <w:name w:val="Balloon Text"/>
    <w:basedOn w:val="a0"/>
    <w:link w:val="af4"/>
    <w:semiHidden/>
    <w:unhideWhenUsed/>
    <w:rsid w:val="002B25E5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semiHidden/>
    <w:rsid w:val="002B25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3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33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emf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emf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B88A1E-1B26-4787-B696-96ED2145987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4C3D4FAF-862E-492E-A8BF-0D7ABB4AC5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BE5BFB-A166-4BFC-B101-100D5EBF66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4D800BF-6675-414A-98DA-1256873C4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1244</Words>
  <Characters>7093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Гавриловская Надежда Павловна</cp:lastModifiedBy>
  <cp:revision>21</cp:revision>
  <cp:lastPrinted>2017-09-29T06:36:00Z</cp:lastPrinted>
  <dcterms:created xsi:type="dcterms:W3CDTF">2014-07-16T06:20:00Z</dcterms:created>
  <dcterms:modified xsi:type="dcterms:W3CDTF">2017-09-29T06:39:00Z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