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Pr="00504C38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:rsidR="007D190D" w:rsidRPr="00EB40C8" w:rsidRDefault="007D190D" w:rsidP="007D190D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:rsidR="007D190D" w:rsidRPr="00EB40C8" w:rsidRDefault="000C730F" w:rsidP="007D190D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="007D190D" w:rsidRPr="00EB40C8">
        <w:rPr>
          <w:sz w:val="26"/>
          <w:szCs w:val="26"/>
        </w:rPr>
        <w:t>__</w:t>
      </w:r>
      <w:r w:rsidR="007D190D">
        <w:rPr>
          <w:sz w:val="26"/>
          <w:szCs w:val="26"/>
        </w:rPr>
        <w:t>_</w:t>
      </w:r>
      <w:r w:rsidR="007D190D" w:rsidRPr="00EB40C8">
        <w:rPr>
          <w:sz w:val="26"/>
          <w:szCs w:val="26"/>
        </w:rPr>
        <w:t>___________</w:t>
      </w:r>
      <w:r w:rsidR="007D190D">
        <w:rPr>
          <w:sz w:val="26"/>
          <w:szCs w:val="26"/>
        </w:rPr>
        <w:t xml:space="preserve"> / </w:t>
      </w:r>
      <w:r>
        <w:rPr>
          <w:sz w:val="26"/>
          <w:szCs w:val="26"/>
          <w:u w:val="single"/>
        </w:rPr>
        <w:t>А.С. Максимов</w:t>
      </w:r>
    </w:p>
    <w:p w:rsidR="00D9053E" w:rsidRPr="00DC1635" w:rsidRDefault="007D190D" w:rsidP="007D190D">
      <w:pPr>
        <w:ind w:left="5387"/>
        <w:jc w:val="right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 20</w:t>
      </w:r>
      <w:r>
        <w:rPr>
          <w:sz w:val="26"/>
          <w:szCs w:val="26"/>
        </w:rPr>
        <w:t>2</w:t>
      </w:r>
      <w:r w:rsidR="000C730F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26453A" w:rsidRPr="00CB6078" w:rsidRDefault="0026453A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6505B">
        <w:rPr>
          <w:b/>
          <w:sz w:val="26"/>
          <w:szCs w:val="26"/>
        </w:rPr>
        <w:t xml:space="preserve"> (</w:t>
      </w:r>
      <w:r w:rsidR="00504C38">
        <w:rPr>
          <w:b/>
          <w:sz w:val="26"/>
          <w:szCs w:val="26"/>
        </w:rPr>
        <w:t>Катанка</w:t>
      </w:r>
      <w:r w:rsidR="0086505B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86505B">
        <w:rPr>
          <w:b/>
          <w:sz w:val="26"/>
          <w:szCs w:val="26"/>
          <w:u w:val="single"/>
        </w:rPr>
        <w:t>203</w:t>
      </w:r>
      <w:r w:rsidR="00620938" w:rsidRPr="0086505B">
        <w:rPr>
          <w:b/>
          <w:sz w:val="26"/>
          <w:szCs w:val="26"/>
          <w:u w:val="single"/>
          <w:lang w:val="en-US"/>
        </w:rPr>
        <w:t>A</w:t>
      </w:r>
    </w:p>
    <w:p w:rsidR="007D190D" w:rsidRDefault="007D190D" w:rsidP="00773399">
      <w:pPr>
        <w:ind w:firstLine="0"/>
        <w:jc w:val="center"/>
        <w:rPr>
          <w:b/>
          <w:sz w:val="26"/>
          <w:szCs w:val="26"/>
        </w:rPr>
      </w:pPr>
      <w:bookmarkStart w:id="1" w:name="_GoBack"/>
      <w:bookmarkEnd w:id="1"/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97"/>
        <w:gridCol w:w="6232"/>
      </w:tblGrid>
      <w:tr w:rsidR="007D190D" w:rsidTr="007D190D">
        <w:trPr>
          <w:trHeight w:val="7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0D" w:rsidRDefault="007D190D" w:rsidP="00E9195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90D" w:rsidRDefault="007D190D" w:rsidP="00E9195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90D" w:rsidRPr="007D190D" w:rsidRDefault="007D190D" w:rsidP="00E9195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материала</w:t>
            </w:r>
          </w:p>
        </w:tc>
      </w:tr>
      <w:tr w:rsidR="007D190D" w:rsidTr="00024060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0D" w:rsidRPr="007D190D" w:rsidRDefault="007D190D" w:rsidP="007D190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7D190D">
              <w:rPr>
                <w:sz w:val="26"/>
                <w:szCs w:val="26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90D" w:rsidRPr="007D190D" w:rsidRDefault="007D190D" w:rsidP="007D190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7D190D">
              <w:rPr>
                <w:sz w:val="26"/>
                <w:szCs w:val="26"/>
              </w:rPr>
              <w:t>2221673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90D" w:rsidRPr="007D190D" w:rsidRDefault="007D190D" w:rsidP="007D19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  <w:r w:rsidRPr="007D190D">
              <w:rPr>
                <w:sz w:val="26"/>
                <w:szCs w:val="26"/>
              </w:rPr>
              <w:t>Катанка В-6,5-Ст3кп</w:t>
            </w:r>
          </w:p>
        </w:tc>
      </w:tr>
      <w:tr w:rsidR="007D190D" w:rsidTr="00024060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0D" w:rsidRPr="007D190D" w:rsidRDefault="007D190D" w:rsidP="007D190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90D" w:rsidRPr="007D190D" w:rsidRDefault="007D190D" w:rsidP="007D190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7D190D">
              <w:rPr>
                <w:sz w:val="26"/>
                <w:szCs w:val="26"/>
              </w:rPr>
              <w:t>2286872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90D" w:rsidRPr="007D190D" w:rsidRDefault="007D190D" w:rsidP="007D19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  <w:r w:rsidRPr="007D190D">
              <w:rPr>
                <w:sz w:val="26"/>
                <w:szCs w:val="26"/>
              </w:rPr>
              <w:t>Катанка В-6,0-СтЗкп</w:t>
            </w:r>
          </w:p>
        </w:tc>
      </w:tr>
      <w:tr w:rsidR="000C730F" w:rsidTr="00024060">
        <w:trPr>
          <w:trHeight w:val="3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0F" w:rsidRDefault="000C730F" w:rsidP="007D190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0F" w:rsidRPr="007D190D" w:rsidRDefault="000C730F" w:rsidP="007D190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0C730F">
              <w:rPr>
                <w:sz w:val="26"/>
                <w:szCs w:val="26"/>
              </w:rPr>
              <w:t>2032783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30F" w:rsidRPr="007D190D" w:rsidRDefault="000C730F" w:rsidP="007D19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  <w:r w:rsidRPr="000C730F">
              <w:rPr>
                <w:sz w:val="26"/>
                <w:szCs w:val="26"/>
              </w:rPr>
              <w:t>Катанка В-10,0-Ст3кп</w:t>
            </w:r>
          </w:p>
        </w:tc>
      </w:tr>
    </w:tbl>
    <w:p w:rsidR="004204F0" w:rsidRDefault="004204F0" w:rsidP="004204F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204F0" w:rsidRDefault="004204F0" w:rsidP="004204F0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4204F0" w:rsidRDefault="004204F0" w:rsidP="004204F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204F0" w:rsidRPr="00CB6078" w:rsidRDefault="004204F0" w:rsidP="004204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204F0" w:rsidRPr="00CB6078" w:rsidRDefault="004204F0" w:rsidP="004204F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204F0" w:rsidRPr="00CB6078" w:rsidRDefault="004204F0" w:rsidP="004204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204F0" w:rsidRPr="00CB6078" w:rsidRDefault="004204F0" w:rsidP="004204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204F0" w:rsidRPr="00CB6078" w:rsidRDefault="004204F0" w:rsidP="004204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204F0" w:rsidRPr="00CB6078" w:rsidRDefault="004204F0" w:rsidP="004204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204F0" w:rsidRPr="00CB6078" w:rsidRDefault="004204F0" w:rsidP="004204F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204F0" w:rsidRPr="00CB6078" w:rsidRDefault="004204F0" w:rsidP="004204F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452075">
        <w:rPr>
          <w:sz w:val="24"/>
          <w:szCs w:val="24"/>
        </w:rPr>
        <w:t>Россети</w:t>
      </w:r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204F0" w:rsidRPr="00F7369D" w:rsidRDefault="004204F0" w:rsidP="004204F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4204F0" w:rsidRPr="00F7369D" w:rsidRDefault="004204F0" w:rsidP="004204F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2" w:name="Поле4"/>
      <w:r>
        <w:rPr>
          <w:sz w:val="24"/>
          <w:szCs w:val="24"/>
        </w:rPr>
        <w:t>ГОСТ 30136-95 «Катанка из углеродистой стали обыкновенного качества. Технические условия»;</w:t>
      </w:r>
    </w:p>
    <w:bookmarkEnd w:id="2"/>
    <w:p w:rsidR="004204F0" w:rsidRPr="00CB6078" w:rsidRDefault="004204F0" w:rsidP="004204F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204F0" w:rsidRPr="00CB6078" w:rsidRDefault="004204F0" w:rsidP="004204F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4204F0" w:rsidRPr="00CB6078" w:rsidRDefault="004204F0" w:rsidP="004204F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204F0" w:rsidRPr="00CB6078" w:rsidRDefault="004204F0" w:rsidP="004204F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4204F0" w:rsidRPr="00CB6078" w:rsidRDefault="004204F0" w:rsidP="00420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204F0" w:rsidRPr="00CB6078" w:rsidRDefault="004204F0" w:rsidP="00420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204F0" w:rsidRPr="00CB6078" w:rsidRDefault="004204F0" w:rsidP="004204F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4204F0" w:rsidRDefault="004204F0" w:rsidP="004204F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204F0" w:rsidRPr="00CB6078" w:rsidRDefault="004204F0" w:rsidP="00420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204F0" w:rsidRPr="00CB6078" w:rsidRDefault="004204F0" w:rsidP="004204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204F0" w:rsidRDefault="004204F0" w:rsidP="004204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4204F0" w:rsidRPr="00CB6078" w:rsidRDefault="004204F0" w:rsidP="004204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204F0" w:rsidRPr="00CB6078" w:rsidRDefault="004204F0" w:rsidP="004204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204F0" w:rsidRDefault="004204F0" w:rsidP="004204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4204F0" w:rsidRPr="00CB6078" w:rsidRDefault="004204F0" w:rsidP="004204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204F0" w:rsidRPr="00CB6078" w:rsidRDefault="004204F0" w:rsidP="004204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204F0" w:rsidRDefault="004204F0" w:rsidP="004204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4204F0" w:rsidRPr="00CB6078" w:rsidRDefault="004204F0" w:rsidP="004204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204F0" w:rsidRPr="00CB6078" w:rsidRDefault="004204F0" w:rsidP="004204F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204F0" w:rsidRPr="00CB6078" w:rsidRDefault="004204F0" w:rsidP="00420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452075">
        <w:rPr>
          <w:szCs w:val="24"/>
        </w:rPr>
        <w:t>Россети</w:t>
      </w:r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4204F0" w:rsidRPr="00CB6078" w:rsidRDefault="004204F0" w:rsidP="004204F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204F0" w:rsidRPr="00CB6078" w:rsidRDefault="004204F0" w:rsidP="004204F0">
      <w:pPr>
        <w:rPr>
          <w:sz w:val="26"/>
          <w:szCs w:val="26"/>
        </w:rPr>
      </w:pPr>
    </w:p>
    <w:p w:rsidR="00452075" w:rsidRPr="007E1E95" w:rsidRDefault="00452075" w:rsidP="00452075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452075" w:rsidRPr="00AB486F" w:rsidRDefault="00452075" w:rsidP="00452075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4204F0" w:rsidRPr="00CB6078" w:rsidRDefault="004204F0" w:rsidP="00452075">
      <w:pPr>
        <w:ind w:firstLine="0"/>
        <w:rPr>
          <w:sz w:val="22"/>
          <w:szCs w:val="22"/>
        </w:rPr>
      </w:pPr>
    </w:p>
    <w:sectPr w:rsidR="004204F0" w:rsidRPr="00CB6078" w:rsidSect="00452075">
      <w:headerReference w:type="even" r:id="rId11"/>
      <w:pgSz w:w="12240" w:h="15840" w:code="1"/>
      <w:pgMar w:top="709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2DA" w:rsidRDefault="001312DA">
      <w:r>
        <w:separator/>
      </w:r>
    </w:p>
  </w:endnote>
  <w:endnote w:type="continuationSeparator" w:id="0">
    <w:p w:rsidR="001312DA" w:rsidRDefault="0013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2DA" w:rsidRDefault="001312DA">
      <w:r>
        <w:separator/>
      </w:r>
    </w:p>
  </w:footnote>
  <w:footnote w:type="continuationSeparator" w:id="0">
    <w:p w:rsidR="001312DA" w:rsidRDefault="00131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3AD7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30F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2DA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22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88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4F0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2075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C38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ABF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90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05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C53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5BBB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356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1A8F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3E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152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D7BC5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9E7BE"/>
  <w15:docId w15:val="{BED8A01C-B821-4D30-B944-4ECE3601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6FEB4-1F71-4E82-B7B9-9D4F9B99E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82D7B9-82B1-489C-85F3-C4344041B449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88A646-34F8-4CC8-9968-4410F3E5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566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Платонов Михаил Владимирович</cp:lastModifiedBy>
  <cp:revision>5</cp:revision>
  <cp:lastPrinted>2010-09-30T13:29:00Z</cp:lastPrinted>
  <dcterms:created xsi:type="dcterms:W3CDTF">2021-12-07T10:36:00Z</dcterms:created>
  <dcterms:modified xsi:type="dcterms:W3CDTF">2022-09-06T05:12:00Z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