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0B6F8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DD53505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Первый заместитель директора –</w:t>
      </w:r>
    </w:p>
    <w:p w14:paraId="375FD749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главный инженер</w:t>
      </w:r>
    </w:p>
    <w:p w14:paraId="72D2D685" w14:textId="72C23E62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филиала ПАО «</w:t>
      </w:r>
      <w:r w:rsidR="003C08EE" w:rsidRPr="00556EA4">
        <w:rPr>
          <w:sz w:val="24"/>
          <w:szCs w:val="24"/>
        </w:rPr>
        <w:t>Россети</w:t>
      </w:r>
      <w:r w:rsidRPr="00556EA4">
        <w:rPr>
          <w:sz w:val="24"/>
          <w:szCs w:val="24"/>
        </w:rPr>
        <w:t xml:space="preserve"> Центр» -</w:t>
      </w:r>
    </w:p>
    <w:p w14:paraId="1D7CA5B4" w14:textId="77777777" w:rsidR="00F96060" w:rsidRPr="00925DA3" w:rsidRDefault="00F96060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25DA3">
        <w:rPr>
          <w:sz w:val="24"/>
          <w:szCs w:val="24"/>
        </w:rPr>
        <w:t>«Смоленскэнерго»</w:t>
      </w:r>
    </w:p>
    <w:p w14:paraId="51EDA7C2" w14:textId="0089946A" w:rsidR="00F96060" w:rsidRPr="00925DA3" w:rsidRDefault="003C08EE" w:rsidP="00F96060">
      <w:pPr>
        <w:spacing w:line="276" w:lineRule="auto"/>
        <w:ind w:right="-2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="00F96060" w:rsidRPr="00925DA3">
        <w:rPr>
          <w:sz w:val="24"/>
          <w:szCs w:val="24"/>
        </w:rPr>
        <w:t xml:space="preserve"> </w:t>
      </w:r>
      <w:r w:rsidR="00944631">
        <w:rPr>
          <w:sz w:val="24"/>
          <w:szCs w:val="24"/>
        </w:rPr>
        <w:t>А</w:t>
      </w:r>
      <w:r w:rsidR="00F96060" w:rsidRPr="00925DA3">
        <w:rPr>
          <w:sz w:val="24"/>
          <w:szCs w:val="24"/>
        </w:rPr>
        <w:t>.</w:t>
      </w:r>
      <w:r w:rsidR="00944631">
        <w:rPr>
          <w:sz w:val="24"/>
          <w:szCs w:val="24"/>
        </w:rPr>
        <w:t>А</w:t>
      </w:r>
      <w:r w:rsidR="00F96060" w:rsidRPr="00925DA3">
        <w:rPr>
          <w:sz w:val="24"/>
          <w:szCs w:val="24"/>
        </w:rPr>
        <w:t xml:space="preserve">. </w:t>
      </w:r>
      <w:r>
        <w:rPr>
          <w:sz w:val="24"/>
          <w:szCs w:val="24"/>
        </w:rPr>
        <w:t>Колдунов</w:t>
      </w:r>
    </w:p>
    <w:p w14:paraId="1180B704" w14:textId="7AA9807E" w:rsidR="001F5706" w:rsidRPr="003C08EE" w:rsidRDefault="00FA3BD4" w:rsidP="003C08EE">
      <w:pPr>
        <w:spacing w:line="276" w:lineRule="auto"/>
        <w:ind w:right="-2" w:firstLine="0"/>
        <w:jc w:val="right"/>
        <w:rPr>
          <w:sz w:val="24"/>
          <w:szCs w:val="24"/>
        </w:rPr>
      </w:pPr>
      <w:r>
        <w:rPr>
          <w:sz w:val="24"/>
          <w:szCs w:val="24"/>
        </w:rPr>
        <w:t>«26</w:t>
      </w:r>
      <w:r w:rsidR="00F96060" w:rsidRPr="0087181A">
        <w:rPr>
          <w:sz w:val="24"/>
          <w:szCs w:val="24"/>
        </w:rPr>
        <w:t>»</w:t>
      </w:r>
      <w:r w:rsidR="00944631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="00F96060" w:rsidRPr="0087181A">
        <w:rPr>
          <w:sz w:val="24"/>
          <w:szCs w:val="24"/>
        </w:rPr>
        <w:t xml:space="preserve"> 202</w:t>
      </w:r>
      <w:r w:rsidR="00944631">
        <w:rPr>
          <w:sz w:val="24"/>
          <w:szCs w:val="24"/>
        </w:rPr>
        <w:t>2</w:t>
      </w:r>
      <w:r w:rsidR="00F96060" w:rsidRPr="0087181A">
        <w:rPr>
          <w:sz w:val="24"/>
          <w:szCs w:val="24"/>
        </w:rPr>
        <w:t>г</w:t>
      </w:r>
      <w:r w:rsidR="003C08EE">
        <w:rPr>
          <w:sz w:val="24"/>
          <w:szCs w:val="24"/>
        </w:rPr>
        <w:t>.</w:t>
      </w:r>
    </w:p>
    <w:p w14:paraId="1180B705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180B706" w14:textId="77777777" w:rsidR="004F6968" w:rsidRPr="00FA5FA8" w:rsidRDefault="008D35FD" w:rsidP="003C08EE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14:paraId="5285E030" w14:textId="77777777" w:rsidR="003C08EE" w:rsidRDefault="004F6968" w:rsidP="00773399">
      <w:pPr>
        <w:ind w:firstLine="0"/>
        <w:jc w:val="center"/>
        <w:rPr>
          <w:b/>
          <w:sz w:val="26"/>
          <w:szCs w:val="26"/>
        </w:rPr>
      </w:pPr>
      <w:bookmarkStart w:id="1" w:name="_GoBack"/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3C08EE">
        <w:rPr>
          <w:b/>
          <w:sz w:val="26"/>
          <w:szCs w:val="26"/>
        </w:rPr>
        <w:t xml:space="preserve"> </w:t>
      </w:r>
      <w:r w:rsidR="00944631">
        <w:rPr>
          <w:b/>
          <w:sz w:val="26"/>
          <w:szCs w:val="26"/>
        </w:rPr>
        <w:t>до 1 кв</w:t>
      </w:r>
      <w:bookmarkEnd w:id="1"/>
    </w:p>
    <w:p w14:paraId="1180B707" w14:textId="74F682CD" w:rsidR="004F6968" w:rsidRPr="00642A8E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14:paraId="1180B708" w14:textId="77777777" w:rsidR="00612811" w:rsidRPr="00020DD3" w:rsidRDefault="00612811" w:rsidP="003C08EE">
      <w:pPr>
        <w:ind w:firstLine="0"/>
        <w:jc w:val="center"/>
        <w:rPr>
          <w:sz w:val="24"/>
          <w:szCs w:val="24"/>
        </w:rPr>
      </w:pPr>
    </w:p>
    <w:p w14:paraId="1180B709" w14:textId="77777777" w:rsidR="00612811" w:rsidRPr="00BE5448" w:rsidRDefault="00612811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1180B70A" w14:textId="7782973F" w:rsidR="004F4E9E" w:rsidRPr="00BE5448" w:rsidRDefault="0010718B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10718B">
        <w:rPr>
          <w:sz w:val="24"/>
          <w:szCs w:val="24"/>
        </w:rPr>
        <w:t>1.1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="004F4E9E" w:rsidRPr="00BE5448">
        <w:rPr>
          <w:sz w:val="24"/>
          <w:szCs w:val="24"/>
        </w:rPr>
        <w:t xml:space="preserve">Технические данные </w:t>
      </w:r>
      <w:r w:rsidR="00642A8E" w:rsidRPr="00BE5448">
        <w:rPr>
          <w:sz w:val="24"/>
          <w:szCs w:val="24"/>
        </w:rPr>
        <w:t>кабеля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>з</w:t>
      </w:r>
      <w:r w:rsidR="00163418" w:rsidRPr="00BE5448">
        <w:rPr>
          <w:sz w:val="24"/>
          <w:szCs w:val="24"/>
        </w:rPr>
        <w:t>начений</w:t>
      </w:r>
      <w:r w:rsidR="00804CF5">
        <w:rPr>
          <w:sz w:val="24"/>
          <w:szCs w:val="24"/>
        </w:rPr>
        <w:t>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1180B70B" w14:textId="5477EF25" w:rsidR="006D24D6" w:rsidRPr="00BE5448" w:rsidRDefault="003C08EE" w:rsidP="003C08EE">
      <w:pPr>
        <w:pStyle w:val="ad"/>
        <w:tabs>
          <w:tab w:val="left" w:pos="1134"/>
        </w:tabs>
        <w:ind w:left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689"/>
        <w:gridCol w:w="5395"/>
        <w:gridCol w:w="1377"/>
        <w:gridCol w:w="815"/>
      </w:tblGrid>
      <w:tr w:rsidR="005900A1" w:rsidRPr="003C08EE" w14:paraId="1180B710" w14:textId="3ADD80FD" w:rsidTr="00333B93">
        <w:trPr>
          <w:trHeight w:val="20"/>
          <w:tblHeader/>
        </w:trPr>
        <w:tc>
          <w:tcPr>
            <w:tcW w:w="277" w:type="pct"/>
            <w:shd w:val="clear" w:color="auto" w:fill="auto"/>
            <w:vAlign w:val="center"/>
            <w:hideMark/>
          </w:tcPr>
          <w:p w14:paraId="1180B70D" w14:textId="332286FF" w:rsidR="005900A1" w:rsidRPr="005748EA" w:rsidRDefault="005900A1" w:rsidP="003C08EE">
            <w:pPr>
              <w:tabs>
                <w:tab w:val="left" w:pos="-235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№</w:t>
            </w:r>
            <w:r w:rsidR="003C08EE" w:rsidRPr="005748E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5748EA"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14:paraId="1180B70E" w14:textId="7123BE10" w:rsidR="005900A1" w:rsidRPr="005748EA" w:rsidRDefault="005900A1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Наименование кабеля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  <w:hideMark/>
          </w:tcPr>
          <w:p w14:paraId="1180B70F" w14:textId="77777777" w:rsidR="005900A1" w:rsidRPr="005748EA" w:rsidRDefault="005900A1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Технические требования и характеристики кабеля</w:t>
            </w:r>
          </w:p>
        </w:tc>
        <w:tc>
          <w:tcPr>
            <w:tcW w:w="415" w:type="pct"/>
            <w:vAlign w:val="center"/>
          </w:tcPr>
          <w:p w14:paraId="5EAA4ED6" w14:textId="2347124F" w:rsidR="005900A1" w:rsidRPr="005748EA" w:rsidRDefault="00550680" w:rsidP="003C08EE">
            <w:pPr>
              <w:tabs>
                <w:tab w:val="left" w:pos="0"/>
              </w:tabs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748EA">
              <w:rPr>
                <w:b/>
                <w:color w:val="000000"/>
                <w:sz w:val="22"/>
                <w:szCs w:val="22"/>
              </w:rPr>
              <w:t>Кол-во, м</w:t>
            </w:r>
          </w:p>
        </w:tc>
      </w:tr>
      <w:tr w:rsidR="006D4918" w:rsidRPr="003C08EE" w14:paraId="1447DDA8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71DD1212" w14:textId="7AD6EB4E" w:rsidR="006D4918" w:rsidRPr="00AA4926" w:rsidRDefault="00AA4926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90B200B" w14:textId="1C0940E1" w:rsidR="006D4918" w:rsidRPr="003C08EE" w:rsidRDefault="00211973" w:rsidP="00B254A2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6D4918">
              <w:rPr>
                <w:sz w:val="22"/>
                <w:szCs w:val="22"/>
              </w:rPr>
              <w:t>АВВГ 4х95 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090D2351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581082F6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0C7CFB7A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Число жил - 4</w:t>
            </w:r>
          </w:p>
          <w:p w14:paraId="31C81E36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Номинальное сечение жилы, мм2 – 95</w:t>
            </w:r>
          </w:p>
          <w:p w14:paraId="653BBB82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Материал жилы - алюминий</w:t>
            </w:r>
          </w:p>
          <w:p w14:paraId="3F95456A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5C94CF85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53E9FD41" w14:textId="268D1201" w:rsidR="006D4918" w:rsidRPr="006D4918" w:rsidRDefault="008271D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6D4918" w:rsidRPr="006D4918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52A57B95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Оболочка – ПВХ пластикат пониженной горючести, без защитного покрова</w:t>
            </w:r>
          </w:p>
          <w:p w14:paraId="04472910" w14:textId="10F6B9C1" w:rsidR="006D4918" w:rsidRPr="006D4918" w:rsidRDefault="008271D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6D4918" w:rsidRPr="006D4918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38FF00B0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29CA2A6B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  <w:p w14:paraId="4BCA137A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 189,7</w:t>
            </w:r>
          </w:p>
          <w:p w14:paraId="225A0989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- Допустимый ток односекундного короткого замыкания кабеля, кА – 6,86  </w:t>
            </w:r>
          </w:p>
          <w:p w14:paraId="4AD9283A" w14:textId="0A5C9E6E" w:rsidR="006D4918" w:rsidRPr="003C08EE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Строительн</w:t>
            </w:r>
            <w:r>
              <w:rPr>
                <w:color w:val="000000"/>
                <w:sz w:val="22"/>
                <w:szCs w:val="22"/>
              </w:rPr>
              <w:t>ая длина кабеля, м, не менее – 1</w:t>
            </w:r>
            <w:r w:rsidRPr="006D491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07E917EF" w14:textId="1E36A420" w:rsidR="006D4918" w:rsidRPr="003C08EE" w:rsidRDefault="006D4918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6D4918" w:rsidRPr="003C08EE" w14:paraId="5984C1BC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3BABCB66" w14:textId="220E1C0E" w:rsidR="006D4918" w:rsidRPr="00AA4926" w:rsidRDefault="00AA4926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8A6E39E" w14:textId="32AC6E1E" w:rsidR="006D4918" w:rsidRDefault="00211973" w:rsidP="00B254A2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6D4918">
              <w:rPr>
                <w:sz w:val="22"/>
                <w:szCs w:val="22"/>
              </w:rPr>
              <w:t>АВВГ 4х35 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260C67B5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44F3530F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Номинальное напряжение, кВ – 0,66</w:t>
            </w:r>
          </w:p>
          <w:p w14:paraId="45C64B27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Число жил - 4</w:t>
            </w:r>
          </w:p>
          <w:p w14:paraId="633DF5CD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Номинальное сечение жилы, мм2 – 35</w:t>
            </w:r>
          </w:p>
          <w:p w14:paraId="5B0BA31F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Материал жилы - алюминий</w:t>
            </w:r>
          </w:p>
          <w:p w14:paraId="687DBA72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3A668D9E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0B53B6F3" w14:textId="03AFC59C" w:rsidR="006D4918" w:rsidRPr="006D4918" w:rsidRDefault="008271D8" w:rsidP="008271D8">
            <w:pPr>
              <w:tabs>
                <w:tab w:val="left" w:pos="1325"/>
              </w:tabs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6D4918" w:rsidRPr="006D4918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259E45DF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Оболочка – ПВХ пластикат пониженной горючести, без защитного покрова</w:t>
            </w:r>
          </w:p>
          <w:p w14:paraId="324FCBA6" w14:textId="222BBD1B" w:rsidR="006D4918" w:rsidRPr="006D4918" w:rsidRDefault="008271D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</w:t>
            </w:r>
            <w:r w:rsidR="006D4918" w:rsidRPr="006D4918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3A4479BE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6FFF5113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  <w:p w14:paraId="30D64B0D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 101,4</w:t>
            </w:r>
          </w:p>
          <w:p w14:paraId="280A0306" w14:textId="77777777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- Допустимый ток односекундного короткого замыкания кабеля, кА – 2,50  </w:t>
            </w:r>
          </w:p>
          <w:p w14:paraId="4576FCE4" w14:textId="1AA6CE39" w:rsidR="006D4918" w:rsidRPr="006D4918" w:rsidRDefault="006D4918" w:rsidP="006D491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- Строительна</w:t>
            </w:r>
            <w:r>
              <w:rPr>
                <w:color w:val="000000"/>
                <w:sz w:val="22"/>
                <w:szCs w:val="22"/>
              </w:rPr>
              <w:t>я длина кабеля, м, не менее – 50</w:t>
            </w:r>
          </w:p>
        </w:tc>
        <w:tc>
          <w:tcPr>
            <w:tcW w:w="415" w:type="pct"/>
            <w:vAlign w:val="center"/>
          </w:tcPr>
          <w:p w14:paraId="00D07E2A" w14:textId="471C3E4C" w:rsidR="006D4918" w:rsidRDefault="006D4918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</w:tr>
      <w:tr w:rsidR="00333B93" w:rsidRPr="003C08EE" w14:paraId="3936F337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13CBA55D" w14:textId="269E97F8" w:rsidR="00333B93" w:rsidRPr="00714CA5" w:rsidRDefault="00714CA5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6938C3F" w14:textId="45ADAC01" w:rsidR="00333B93" w:rsidRDefault="00211973" w:rsidP="00B254A2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333B93" w:rsidRPr="00333B93">
              <w:rPr>
                <w:sz w:val="22"/>
                <w:szCs w:val="22"/>
              </w:rPr>
              <w:t>АВВГ 4x16-1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16A7BE4F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3C3C9246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7AC45C65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Число жил - 4</w:t>
            </w:r>
          </w:p>
          <w:p w14:paraId="5A198E25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Номинальное сечение жилы, мм2 – 16</w:t>
            </w:r>
          </w:p>
          <w:p w14:paraId="216EFA3C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Материал жилы - алюминий</w:t>
            </w:r>
          </w:p>
          <w:p w14:paraId="39828CA4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605A35EF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Фазная изоляция - ПВХ пластикат</w:t>
            </w:r>
          </w:p>
          <w:p w14:paraId="7FD4012A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Оболочка – ПВХ пластикат без защитного покрова</w:t>
            </w:r>
          </w:p>
          <w:p w14:paraId="6EFBCE0B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4D1C6FFD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57010E5B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- 7</w:t>
            </w:r>
          </w:p>
          <w:p w14:paraId="5E90A3E8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 62,3</w:t>
            </w:r>
          </w:p>
          <w:p w14:paraId="6DECD5DE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 xml:space="preserve">- Допустимый ток односекундного короткого замыкания кабеля, кА – 1,13  </w:t>
            </w:r>
          </w:p>
          <w:p w14:paraId="65780DD9" w14:textId="3FD5BF3C" w:rsidR="00333B93" w:rsidRPr="006D4918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Строительна</w:t>
            </w:r>
            <w:r>
              <w:rPr>
                <w:color w:val="000000"/>
                <w:sz w:val="22"/>
                <w:szCs w:val="22"/>
              </w:rPr>
              <w:t>я длина кабеля, м, не менее – 20</w:t>
            </w:r>
            <w:r w:rsidRPr="00333B9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49B82A2E" w14:textId="30B5E099" w:rsidR="00333B93" w:rsidRDefault="00333B93" w:rsidP="003C08E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333B93" w:rsidRPr="003C08EE" w14:paraId="5A410506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552832F5" w14:textId="687C9566" w:rsidR="00333B93" w:rsidRPr="00714CA5" w:rsidRDefault="0078691A" w:rsidP="00333B93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237CB2E" w14:textId="1270CAC7" w:rsidR="00333B93" w:rsidRPr="00333B93" w:rsidRDefault="00333B93" w:rsidP="00333B93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Pr="003C08EE">
              <w:rPr>
                <w:color w:val="000000"/>
                <w:sz w:val="22"/>
                <w:szCs w:val="22"/>
              </w:rPr>
              <w:t>АВВГ 4X35(ОЖ)-1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0C1FF1D0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408C70E9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Номинальное напряжение, кВ – 1</w:t>
            </w:r>
          </w:p>
          <w:p w14:paraId="66D464E5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Число жил – 4</w:t>
            </w:r>
          </w:p>
          <w:p w14:paraId="7D2FA59D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Номинальное сечение жилы, мм2 – 35</w:t>
            </w:r>
          </w:p>
          <w:p w14:paraId="27F184FA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Материал жилы – алюминий</w:t>
            </w:r>
          </w:p>
          <w:p w14:paraId="778737EB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Тип исполнения жилы – однопроволочное</w:t>
            </w:r>
          </w:p>
          <w:p w14:paraId="19792F0E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Фазная изоляция – ПВХ пластикат</w:t>
            </w:r>
          </w:p>
          <w:p w14:paraId="590EE927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Оболочка – ПВХ пластикат без защитного покрова</w:t>
            </w:r>
          </w:p>
          <w:p w14:paraId="7D3456F0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Температура прокладки, °С, не ниже – минус 15</w:t>
            </w:r>
          </w:p>
          <w:p w14:paraId="5BF8335E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Минимальный радиус изгиба кабеля при прокладке, не менее – 7,5 наружных диаметров кабеля</w:t>
            </w:r>
          </w:p>
          <w:p w14:paraId="5BD7727E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Электрическое сопротивление изоляции кабеля, пересчитанное на 1 км длины и температуру 20 °С, МОм, не менее – 7</w:t>
            </w:r>
          </w:p>
          <w:p w14:paraId="73502157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Длительно допустимая токовая нагрузка кабеля при прокладке на воздухе, А – 101,4</w:t>
            </w:r>
          </w:p>
          <w:p w14:paraId="641BF114" w14:textId="77777777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Допустимый ток односекундного короткого замыкания кабеля, кА – 2.5</w:t>
            </w:r>
          </w:p>
          <w:p w14:paraId="317A65F3" w14:textId="35A29C85" w:rsidR="00333B93" w:rsidRPr="00333B93" w:rsidRDefault="00333B93" w:rsidP="0076150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Строительная</w:t>
            </w:r>
            <w:r>
              <w:rPr>
                <w:color w:val="000000"/>
                <w:sz w:val="22"/>
                <w:szCs w:val="22"/>
              </w:rPr>
              <w:t xml:space="preserve"> длина кабеля, м, не менее – 50</w:t>
            </w:r>
          </w:p>
        </w:tc>
        <w:tc>
          <w:tcPr>
            <w:tcW w:w="415" w:type="pct"/>
            <w:vAlign w:val="center"/>
          </w:tcPr>
          <w:p w14:paraId="3FA5E4A3" w14:textId="52C95324" w:rsidR="00333B93" w:rsidRDefault="00333B93" w:rsidP="00333B93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333B93" w:rsidRPr="003C08EE" w14:paraId="0835383D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78BD45D4" w14:textId="14863E6A" w:rsidR="00333B93" w:rsidRPr="00714CA5" w:rsidRDefault="0078691A" w:rsidP="00333B93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02CD792" w14:textId="16964512" w:rsidR="00333B93" w:rsidRPr="003C08EE" w:rsidRDefault="00333B93" w:rsidP="00333B93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33B93">
              <w:rPr>
                <w:sz w:val="22"/>
                <w:szCs w:val="22"/>
              </w:rPr>
              <w:t>АВВГнг-LS 4x4(ож)-1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1CD72A4C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057E6B5F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5DE9D31B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Число жил - 4</w:t>
            </w:r>
          </w:p>
          <w:p w14:paraId="6E54AA77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Номинальное сечение жилы, мм2 – 4</w:t>
            </w:r>
          </w:p>
          <w:p w14:paraId="411C9A81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Материал жилы - алюминий</w:t>
            </w:r>
          </w:p>
          <w:p w14:paraId="016029B3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lastRenderedPageBreak/>
              <w:t>- Тип исполнения жилы - однопроволочное</w:t>
            </w:r>
          </w:p>
          <w:p w14:paraId="612C5B8B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Фазная изоляция - ПВХ пластикат</w:t>
            </w:r>
          </w:p>
          <w:p w14:paraId="7DC0C114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Оболочка – ПВХ пластикат без защитного покрова, не распространяющий горение, с пониженным дымо - и газовыделением</w:t>
            </w:r>
          </w:p>
          <w:p w14:paraId="5A942E38" w14:textId="592155E9" w:rsidR="00333B93" w:rsidRPr="00333B93" w:rsidRDefault="008271D8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333B93" w:rsidRPr="00333B93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01BDF190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6EE8E545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77B07E9A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 27</w:t>
            </w:r>
          </w:p>
          <w:p w14:paraId="48F5D880" w14:textId="77777777" w:rsidR="00333B93" w:rsidRPr="00333B9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0,29</w:t>
            </w:r>
          </w:p>
          <w:p w14:paraId="2356B1C4" w14:textId="1071B3C6" w:rsidR="00333B93" w:rsidRPr="005750C3" w:rsidRDefault="00333B93" w:rsidP="00333B93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33B93">
              <w:rPr>
                <w:color w:val="000000"/>
                <w:sz w:val="22"/>
                <w:szCs w:val="22"/>
              </w:rPr>
              <w:t>- Строительн</w:t>
            </w:r>
            <w:r>
              <w:rPr>
                <w:color w:val="000000"/>
                <w:sz w:val="22"/>
                <w:szCs w:val="22"/>
              </w:rPr>
              <w:t xml:space="preserve">ая длина кабеля, м, не менее – </w:t>
            </w:r>
            <w:r w:rsidRPr="00333B9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15" w:type="pct"/>
            <w:vAlign w:val="center"/>
          </w:tcPr>
          <w:p w14:paraId="4FEE68BF" w14:textId="750A7FCE" w:rsidR="00333B93" w:rsidRDefault="00333B93" w:rsidP="00333B93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</w:tr>
      <w:tr w:rsidR="0078691A" w:rsidRPr="003C08EE" w14:paraId="1180B714" w14:textId="469F5B48" w:rsidTr="0078691A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1180B711" w14:textId="433C02F2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14:paraId="1180B712" w14:textId="4496B72D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 xml:space="preserve">Кабель силовой </w:t>
            </w:r>
            <w:r w:rsidRPr="003C08EE">
              <w:rPr>
                <w:color w:val="000000"/>
                <w:sz w:val="22"/>
                <w:szCs w:val="22"/>
              </w:rPr>
              <w:t>АВВГ 2x2,5-0,66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  <w:hideMark/>
          </w:tcPr>
          <w:p w14:paraId="7E6E6A70" w14:textId="77777777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6CF64A5D" w14:textId="3B905CAC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Номинальное напряжение, кВ – 0.66</w:t>
            </w:r>
          </w:p>
          <w:p w14:paraId="3F8FBF68" w14:textId="35A68994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Число жил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2</w:t>
            </w:r>
          </w:p>
          <w:p w14:paraId="08AEC8BC" w14:textId="061046EC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Номинальное сечение жилы, мм2 – 2,5</w:t>
            </w:r>
          </w:p>
          <w:p w14:paraId="34578081" w14:textId="75903FEA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Материал жилы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алюминий</w:t>
            </w:r>
          </w:p>
          <w:p w14:paraId="1BE9B526" w14:textId="4B64635A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Тип исполнения жилы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однопроволочное</w:t>
            </w:r>
          </w:p>
          <w:p w14:paraId="6FD735F0" w14:textId="4E47A46B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Фазная изоляция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ПВХ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C08EE">
              <w:rPr>
                <w:color w:val="000000"/>
                <w:sz w:val="22"/>
                <w:szCs w:val="22"/>
              </w:rPr>
              <w:t>пластикат</w:t>
            </w:r>
          </w:p>
          <w:p w14:paraId="2E3D2ECD" w14:textId="61EE3A04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Оболочка – ПВХ пластикат без защитного покрова</w:t>
            </w:r>
          </w:p>
          <w:p w14:paraId="39F19542" w14:textId="767F0C98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Температура прокладки, °С, не ниже – минус 15</w:t>
            </w:r>
          </w:p>
          <w:p w14:paraId="03F7C5A5" w14:textId="53880D90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Минимальный радиус изгиба кабеля при прокладке, не менее – 7,5 наружных диаметров кабеля</w:t>
            </w:r>
          </w:p>
          <w:p w14:paraId="5365F50D" w14:textId="257D305C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Электрическое сопротивление изоляции кабеля, пересчитанное на 1 км длины и температуру 20 °С, МОм, не менее – 10</w:t>
            </w:r>
          </w:p>
          <w:p w14:paraId="0976D0B6" w14:textId="4EB508EC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Длительно допустимая токовая нагрузка кабеля при прокладке на воздухе, А – 25</w:t>
            </w:r>
          </w:p>
          <w:p w14:paraId="1180B713" w14:textId="2A155BEE" w:rsidR="0078691A" w:rsidRPr="003C08EE" w:rsidRDefault="0078691A" w:rsidP="008271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Допустимый ток односекундного короткого замыкания кабеля, кА – 0,18Строительная длина кабеля, м, не менее – 100</w:t>
            </w:r>
          </w:p>
        </w:tc>
        <w:tc>
          <w:tcPr>
            <w:tcW w:w="415" w:type="pct"/>
            <w:vAlign w:val="center"/>
          </w:tcPr>
          <w:p w14:paraId="6A7DB671" w14:textId="3C3B7835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</w:t>
            </w:r>
          </w:p>
        </w:tc>
      </w:tr>
      <w:tr w:rsidR="0078691A" w:rsidRPr="003C08EE" w14:paraId="79807F05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256F6FDD" w14:textId="5D8D65C6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F232EFD" w14:textId="1813C230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Pr="003C08EE">
              <w:rPr>
                <w:sz w:val="22"/>
                <w:szCs w:val="22"/>
              </w:rPr>
              <w:t>АПвБбШв 4x120-1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490D6009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ГОСТ 16442-80, ГОСТ 31996-2012</w:t>
            </w:r>
          </w:p>
          <w:p w14:paraId="212A26BE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Номинальное напряжение, кВ – 1</w:t>
            </w:r>
          </w:p>
          <w:p w14:paraId="691D08F5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Число жил</w:t>
            </w:r>
            <w:r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4</w:t>
            </w:r>
          </w:p>
          <w:p w14:paraId="19ED9937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Номинальное сечение жилы, мм2 – 120</w:t>
            </w:r>
          </w:p>
          <w:p w14:paraId="4B1B9045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Материал жилы</w:t>
            </w:r>
            <w:r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алюминий</w:t>
            </w:r>
          </w:p>
          <w:p w14:paraId="7B7A973B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Тип исполнения жилы</w:t>
            </w:r>
            <w:r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однопроволочное</w:t>
            </w:r>
          </w:p>
          <w:p w14:paraId="2908AF6A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Фазная изоляция – сшитый полиэтилен</w:t>
            </w:r>
          </w:p>
          <w:p w14:paraId="4D3E4E72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Поясная изоляция – сшитый полиэтилен или ПВХ пластикат поверх скрученных жил</w:t>
            </w:r>
          </w:p>
          <w:p w14:paraId="6A545C8E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Броня – из стальных оцинкованных лент</w:t>
            </w:r>
          </w:p>
          <w:p w14:paraId="416F9811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Наружный защитный покров – шланг из ПВХ пластиката пониженной горючести или пониженной пожарной опасности</w:t>
            </w:r>
          </w:p>
          <w:p w14:paraId="6235CCEE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Температура прокладки, °С, не ниже – минус 15</w:t>
            </w:r>
          </w:p>
          <w:p w14:paraId="4503A399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Минимальный радиус изгиба кабеля при прокладке, не менее – 7,5 наружных диаметров кабеля</w:t>
            </w:r>
          </w:p>
          <w:p w14:paraId="37A7F5F4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Электрическое сопротивление изоляции кабеля, пересчитанное на 1 км длины и температуру 20 °С, МОм, не менее</w:t>
            </w:r>
            <w:r w:rsidRPr="005750C3">
              <w:rPr>
                <w:color w:val="000000"/>
                <w:sz w:val="22"/>
                <w:szCs w:val="22"/>
              </w:rPr>
              <w:t xml:space="preserve"> – </w:t>
            </w:r>
            <w:r w:rsidRPr="005750C3">
              <w:rPr>
                <w:sz w:val="22"/>
                <w:szCs w:val="22"/>
              </w:rPr>
              <w:t>150</w:t>
            </w:r>
          </w:p>
          <w:p w14:paraId="41937585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Допустимая токовая нагрузка кабеля при прокладке в земле, А – 253,3</w:t>
            </w:r>
          </w:p>
          <w:p w14:paraId="51104E06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lastRenderedPageBreak/>
              <w:t>Допустимый ток односекундного короткого замыкания кабеля, кА – 10,71</w:t>
            </w:r>
          </w:p>
          <w:p w14:paraId="43CE7CDC" w14:textId="5AB95B9F" w:rsidR="0078691A" w:rsidRPr="003C08EE" w:rsidRDefault="0078691A" w:rsidP="008271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sz w:val="22"/>
                <w:szCs w:val="22"/>
              </w:rPr>
              <w:t>Строительн</w:t>
            </w:r>
            <w:r>
              <w:rPr>
                <w:sz w:val="22"/>
                <w:szCs w:val="22"/>
              </w:rPr>
              <w:t>ая длина кабеля, м, не менее – 33</w:t>
            </w:r>
            <w:r w:rsidRPr="005750C3">
              <w:rPr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6398D717" w14:textId="26FE46B7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330</w:t>
            </w:r>
          </w:p>
        </w:tc>
      </w:tr>
      <w:tr w:rsidR="0078691A" w:rsidRPr="003C08EE" w14:paraId="4FDBD17C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7DC8DF8D" w14:textId="2FAE2F66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E3511D8" w14:textId="492E5EBD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силовой АПвБбШв 4x7</w:t>
            </w:r>
            <w:r w:rsidRPr="007F65D9">
              <w:rPr>
                <w:sz w:val="22"/>
                <w:szCs w:val="22"/>
              </w:rPr>
              <w:t>0-1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42835ABE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443D0217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Номинальное напряжение, кВ – 1</w:t>
            </w:r>
          </w:p>
          <w:p w14:paraId="738608BD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Число жил – 4</w:t>
            </w:r>
          </w:p>
          <w:p w14:paraId="780A3970" w14:textId="498DEC43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оминальное сечение жилы, мм2 – 7</w:t>
            </w:r>
            <w:r w:rsidRPr="005750C3">
              <w:rPr>
                <w:color w:val="000000"/>
                <w:sz w:val="22"/>
                <w:szCs w:val="22"/>
              </w:rPr>
              <w:t>0</w:t>
            </w:r>
          </w:p>
          <w:p w14:paraId="3B4A646A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Материал жилы – алюминий</w:t>
            </w:r>
          </w:p>
          <w:p w14:paraId="2FFB118C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Тип исполнения жилы – однопроволочное</w:t>
            </w:r>
          </w:p>
          <w:p w14:paraId="4DDCF5EF" w14:textId="77777777" w:rsidR="00267DF9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Фазная изоляция – сшитый полиэтилен</w:t>
            </w:r>
          </w:p>
          <w:p w14:paraId="25838B4A" w14:textId="64ADA1E6" w:rsid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Поясная изоляция – сшитый полиэтилен или ПВХ пластикат поверх скрученных жил</w:t>
            </w:r>
          </w:p>
          <w:p w14:paraId="10DCC4C1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Время выдержки при испытании 10 мин </w:t>
            </w:r>
          </w:p>
          <w:p w14:paraId="0074DCCF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Длительно допустимая токовая нагрузка 155 А на воздухе, 165 А в земле </w:t>
            </w:r>
          </w:p>
          <w:p w14:paraId="1E47A99F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Допустимый ток односекундного КЗ 7,54 кА </w:t>
            </w:r>
          </w:p>
          <w:p w14:paraId="3E4309FC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Сопротивление изоляции при 20 °С не менее 7 МОм·км </w:t>
            </w:r>
          </w:p>
          <w:p w14:paraId="78F7010F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Максимальная температура нагрева жил 80 °C при перегрузке, 160 °C при токе КЗ </w:t>
            </w:r>
          </w:p>
          <w:p w14:paraId="36F08294" w14:textId="77777777" w:rsidR="00267DF9" w:rsidRPr="00267DF9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267DF9">
              <w:rPr>
                <w:sz w:val="22"/>
                <w:szCs w:val="22"/>
              </w:rPr>
              <w:t xml:space="preserve">Минимальный радиус изгиба 7,5 наружных диаметров </w:t>
            </w:r>
          </w:p>
          <w:p w14:paraId="74FA5B6A" w14:textId="4091E031" w:rsidR="0078691A" w:rsidRPr="005750C3" w:rsidRDefault="00267DF9" w:rsidP="00267DF9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Строительн</w:t>
            </w:r>
            <w:r>
              <w:rPr>
                <w:color w:val="000000"/>
                <w:sz w:val="22"/>
                <w:szCs w:val="22"/>
              </w:rPr>
              <w:t>ая длина кабеля, м, не менее – 30</w:t>
            </w:r>
          </w:p>
        </w:tc>
        <w:tc>
          <w:tcPr>
            <w:tcW w:w="415" w:type="pct"/>
            <w:vAlign w:val="center"/>
          </w:tcPr>
          <w:p w14:paraId="4391EA71" w14:textId="12F553B3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78691A" w:rsidRPr="003C08EE" w14:paraId="422064C8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2C738402" w14:textId="73C067BA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69C1937" w14:textId="7C70DDA8" w:rsidR="0078691A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Pr="003C08EE">
              <w:rPr>
                <w:color w:val="000000"/>
                <w:sz w:val="22"/>
                <w:szCs w:val="22"/>
              </w:rPr>
              <w:t>АПвБбШв 4x50-1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10F46886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0B5AA524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Номинальное напряжение, кВ – 1</w:t>
            </w:r>
          </w:p>
          <w:p w14:paraId="2F7DFBFE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Число жил – 4</w:t>
            </w:r>
          </w:p>
          <w:p w14:paraId="0F3915AB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Номинальное сечение жилы, мм2 – 50</w:t>
            </w:r>
          </w:p>
          <w:p w14:paraId="1C010529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Материал жилы – алюминий</w:t>
            </w:r>
          </w:p>
          <w:p w14:paraId="6E2FA6AC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Тип исполнения жилы – однопроволочное</w:t>
            </w:r>
          </w:p>
          <w:p w14:paraId="3519F7D7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Фазная изоляция – сшитый полиэтилен</w:t>
            </w:r>
          </w:p>
          <w:p w14:paraId="4045C78D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Поясная изоляция – сшитый полиэтилен или ПВХ пластикат поверх скрученных жил</w:t>
            </w:r>
          </w:p>
          <w:p w14:paraId="50053AE6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Броня – из стальных оцинкованных лент без подушки</w:t>
            </w:r>
          </w:p>
          <w:p w14:paraId="73B158C0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Наружный защитный покров – шланг из ПВХ пластиката пониженной горючести или пониженной пожарной опасности</w:t>
            </w:r>
          </w:p>
          <w:p w14:paraId="18C96BB4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Температура прокладки, °С, не ниже – минус 15</w:t>
            </w:r>
          </w:p>
          <w:p w14:paraId="023597DC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Минимальный радиус изгиба кабеля при прокладке, не менее – 7,5 наружных диаметров кабеля</w:t>
            </w:r>
          </w:p>
          <w:p w14:paraId="5D0F80A0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Электрическое сопротивление изоляции кабеля, пересчитанное на 1 км длины и температуру 20 °С, МОм, не менее – 150</w:t>
            </w:r>
          </w:p>
          <w:p w14:paraId="36C672B0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Допустимая токовая нагрузка кабеля при прокладке в земле, А – 154,5</w:t>
            </w:r>
          </w:p>
          <w:p w14:paraId="762A9E61" w14:textId="7777777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Допустимый ток односекундного короткого замыкания кабеля, кА – 4,18</w:t>
            </w:r>
          </w:p>
          <w:p w14:paraId="0D8040AE" w14:textId="76DCE6C8" w:rsidR="0078691A" w:rsidRPr="005750C3" w:rsidRDefault="0078691A" w:rsidP="008271D8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Строительн</w:t>
            </w:r>
            <w:r w:rsidR="008271D8">
              <w:rPr>
                <w:color w:val="000000"/>
                <w:sz w:val="22"/>
                <w:szCs w:val="22"/>
              </w:rPr>
              <w:t>ая длина кабеля, м, не менее – 2</w:t>
            </w:r>
            <w:r w:rsidRPr="005750C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415" w:type="pct"/>
            <w:vAlign w:val="center"/>
          </w:tcPr>
          <w:p w14:paraId="0C3E03B1" w14:textId="588A17A1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78691A" w:rsidRPr="003C08EE" w14:paraId="426EDE5D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5E438B97" w14:textId="52393417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04F0C46" w14:textId="5BC8AE5A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Pr="00E93BD3">
              <w:rPr>
                <w:sz w:val="22"/>
                <w:szCs w:val="22"/>
              </w:rPr>
              <w:t>АПвБШв 4x240-1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3CD5A32A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ГОСТ 16442-80, ГОСТ 31996-2012</w:t>
            </w:r>
          </w:p>
          <w:p w14:paraId="6AE14E62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Номинальное напряжение, кВ – 1</w:t>
            </w:r>
          </w:p>
          <w:p w14:paraId="6088F46B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Число жил - 4</w:t>
            </w:r>
          </w:p>
          <w:p w14:paraId="01159F97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Номинальное сечение жилы, мм2 – 240</w:t>
            </w:r>
          </w:p>
          <w:p w14:paraId="35981ADB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Материал жилы - алюминий</w:t>
            </w:r>
          </w:p>
          <w:p w14:paraId="274B037A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03D11BF1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Фазная изоляция – сшитый полиэтилен</w:t>
            </w:r>
          </w:p>
          <w:p w14:paraId="08299E02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lastRenderedPageBreak/>
              <w:t>- Поясная изоляция – сшитый полиэтилен или ПВХ пластикат поверх скрученных жил</w:t>
            </w:r>
          </w:p>
          <w:p w14:paraId="3F9F61B5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Броня – из стальных оцинкованных лент</w:t>
            </w:r>
          </w:p>
          <w:p w14:paraId="60743252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Наружный защитный покров –  шланг из ПВХ пластиката пониженной горючести или пониженной пожарной опасности</w:t>
            </w:r>
          </w:p>
          <w:p w14:paraId="031C0E74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66633102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065C14C4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- 150</w:t>
            </w:r>
          </w:p>
          <w:p w14:paraId="15955110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Допустимая токовая нагрузка кабеля при прокладке в земле, А – 373,1</w:t>
            </w:r>
          </w:p>
          <w:p w14:paraId="1C538C96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 xml:space="preserve">- Допустимый ток односекундного короткого замыкания кабеля, кА – 21,7  </w:t>
            </w:r>
          </w:p>
          <w:p w14:paraId="5396D343" w14:textId="3F2793A7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sz w:val="22"/>
                <w:szCs w:val="22"/>
              </w:rPr>
              <w:t>- Строительна</w:t>
            </w:r>
            <w:r>
              <w:rPr>
                <w:sz w:val="22"/>
                <w:szCs w:val="22"/>
              </w:rPr>
              <w:t>я длина кабеля, м, не менее – 100</w:t>
            </w:r>
          </w:p>
        </w:tc>
        <w:tc>
          <w:tcPr>
            <w:tcW w:w="415" w:type="pct"/>
            <w:vAlign w:val="center"/>
          </w:tcPr>
          <w:p w14:paraId="5C339884" w14:textId="0FDE5DCB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</w:tr>
      <w:tr w:rsidR="0078691A" w:rsidRPr="003C08EE" w14:paraId="0D127BD2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4226D1B4" w14:textId="740B4383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647C8B2" w14:textId="6D2E1637" w:rsidR="0078691A" w:rsidRPr="003C08EE" w:rsidRDefault="00211973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2872CD">
              <w:rPr>
                <w:sz w:val="22"/>
                <w:szCs w:val="22"/>
              </w:rPr>
              <w:t xml:space="preserve"> </w:t>
            </w:r>
            <w:r w:rsidR="0078691A" w:rsidRPr="007F65D9">
              <w:rPr>
                <w:sz w:val="22"/>
                <w:szCs w:val="22"/>
              </w:rPr>
              <w:t>ВВГ 2x2,5-0,66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6D19F5EF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ГОСТ 16442-80, ГОСТ 31996-2012</w:t>
            </w:r>
          </w:p>
          <w:p w14:paraId="17FCCFDB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Номинальное напряжение, кВ – 0.66</w:t>
            </w:r>
          </w:p>
          <w:p w14:paraId="58BECC1D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Число жил –2</w:t>
            </w:r>
          </w:p>
          <w:p w14:paraId="2AA96049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Номинальное сечение жилы, мм2 – 2,5</w:t>
            </w:r>
          </w:p>
          <w:p w14:paraId="3EDF8BA3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Материал жилы – медь</w:t>
            </w:r>
          </w:p>
          <w:p w14:paraId="20FCD21F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1E15A3F0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3F3EFC43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Тип брони - небронированный</w:t>
            </w:r>
          </w:p>
          <w:p w14:paraId="6E607A84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3CA5ABE7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3AC0987B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09A67F2D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5369A8AE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Длительно допустимая токовая нагрузка кабеля при прокладке на воздухе, А – 33</w:t>
            </w:r>
          </w:p>
          <w:p w14:paraId="1778F20E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6AEB3A7D" w14:textId="5D12C94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7F65D9">
              <w:rPr>
                <w:sz w:val="22"/>
                <w:szCs w:val="22"/>
              </w:rPr>
              <w:t>- Строительна</w:t>
            </w:r>
            <w:r>
              <w:rPr>
                <w:sz w:val="22"/>
                <w:szCs w:val="22"/>
              </w:rPr>
              <w:t>я длина кабеля, м, не менее – 350</w:t>
            </w:r>
          </w:p>
        </w:tc>
        <w:tc>
          <w:tcPr>
            <w:tcW w:w="415" w:type="pct"/>
            <w:vAlign w:val="center"/>
          </w:tcPr>
          <w:p w14:paraId="5D2FC7D7" w14:textId="63E1880E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</w:tr>
      <w:tr w:rsidR="0078691A" w:rsidRPr="003C08EE" w14:paraId="7B906F4F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7C939EC1" w14:textId="3526B8EE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63E3AB7" w14:textId="3FE0261A" w:rsidR="0078691A" w:rsidRPr="007F65D9" w:rsidRDefault="00211973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2872CD">
              <w:rPr>
                <w:sz w:val="22"/>
                <w:szCs w:val="22"/>
              </w:rPr>
              <w:t xml:space="preserve"> </w:t>
            </w:r>
            <w:r w:rsidR="0078691A" w:rsidRPr="00600D08">
              <w:rPr>
                <w:sz w:val="22"/>
                <w:szCs w:val="22"/>
              </w:rPr>
              <w:t>ВВГнг 4x4 – 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55E02F07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14791496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Номинальное напряжение, кВ – 0,66</w:t>
            </w:r>
          </w:p>
          <w:p w14:paraId="041772CC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Число жил – 4</w:t>
            </w:r>
          </w:p>
          <w:p w14:paraId="129BA759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Номинальное сечение жилы, мм2 – 4</w:t>
            </w:r>
          </w:p>
          <w:p w14:paraId="786FAD63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Материал жилы - медь</w:t>
            </w:r>
          </w:p>
          <w:p w14:paraId="6F5BA7AC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2A3C634D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69BA5783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2CBC34ED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0615B8BF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Не распространяет горение при групповой прокладке</w:t>
            </w:r>
          </w:p>
          <w:p w14:paraId="0A5D1E47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315F47AF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2F4DDFC3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lastRenderedPageBreak/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598E17DA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 34,4</w:t>
            </w:r>
          </w:p>
          <w:p w14:paraId="3B35E222" w14:textId="77777777" w:rsidR="0078691A" w:rsidRPr="00600D0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0,43</w:t>
            </w:r>
          </w:p>
          <w:p w14:paraId="5C5F47D5" w14:textId="1D310753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600D08">
              <w:rPr>
                <w:color w:val="000000"/>
                <w:sz w:val="22"/>
                <w:szCs w:val="22"/>
              </w:rPr>
              <w:t>- Строительна</w:t>
            </w:r>
            <w:r>
              <w:rPr>
                <w:color w:val="000000"/>
                <w:sz w:val="22"/>
                <w:szCs w:val="22"/>
              </w:rPr>
              <w:t>я длина кабеля, м, не менее – 80</w:t>
            </w:r>
          </w:p>
        </w:tc>
        <w:tc>
          <w:tcPr>
            <w:tcW w:w="415" w:type="pct"/>
            <w:vAlign w:val="center"/>
          </w:tcPr>
          <w:p w14:paraId="4E53AFE9" w14:textId="7CF2ADE0" w:rsid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80</w:t>
            </w:r>
          </w:p>
        </w:tc>
      </w:tr>
      <w:tr w:rsidR="0078691A" w:rsidRPr="003C08EE" w14:paraId="171781ED" w14:textId="73CCEC5B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30D4872B" w14:textId="464A21C5" w:rsidR="0078691A" w:rsidRPr="0078691A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4524B38" w14:textId="4EA2A127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78691A" w:rsidRPr="00B45FA7">
              <w:rPr>
                <w:color w:val="000000"/>
                <w:sz w:val="22"/>
                <w:szCs w:val="22"/>
              </w:rPr>
              <w:t>ВВГ 3х1,5-0,66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6F7BF525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01788DEC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Номинальное напряжение, кВ – 0,66</w:t>
            </w:r>
          </w:p>
          <w:p w14:paraId="08E9456B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Число жил –3</w:t>
            </w:r>
          </w:p>
          <w:p w14:paraId="7818D390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Номинальное сечение жилы, мм2 – 1,5</w:t>
            </w:r>
          </w:p>
          <w:p w14:paraId="6B7941C5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Материал жилы – медь</w:t>
            </w:r>
          </w:p>
          <w:p w14:paraId="25DD0DF1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2C6C9544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5CA72CD1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146F22F9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5F1800C3" w14:textId="3BD6F7F7" w:rsidR="0078691A" w:rsidRPr="007F65D9" w:rsidRDefault="008271D8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8691A" w:rsidRPr="007F65D9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36E21574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1A5DCA1A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12</w:t>
            </w:r>
          </w:p>
          <w:p w14:paraId="1B1EFB73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–21</w:t>
            </w:r>
          </w:p>
          <w:p w14:paraId="0EA12081" w14:textId="77777777" w:rsidR="0078691A" w:rsidRPr="007F65D9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0,17</w:t>
            </w:r>
          </w:p>
          <w:p w14:paraId="441C91F0" w14:textId="52371066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F65D9">
              <w:rPr>
                <w:color w:val="000000"/>
                <w:sz w:val="22"/>
                <w:szCs w:val="22"/>
              </w:rPr>
              <w:t>- Строительна</w:t>
            </w:r>
            <w:r>
              <w:rPr>
                <w:color w:val="000000"/>
                <w:sz w:val="22"/>
                <w:szCs w:val="22"/>
              </w:rPr>
              <w:t>я длина кабеля, м, не менее – 160</w:t>
            </w:r>
          </w:p>
        </w:tc>
        <w:tc>
          <w:tcPr>
            <w:tcW w:w="415" w:type="pct"/>
            <w:vAlign w:val="center"/>
          </w:tcPr>
          <w:p w14:paraId="17946110" w14:textId="257CF12C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</w:tr>
      <w:tr w:rsidR="0078691A" w:rsidRPr="003C08EE" w14:paraId="0121108F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14079BB2" w14:textId="4B5FE825" w:rsidR="0078691A" w:rsidRPr="007F65D9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2ECB5E3" w14:textId="26A5BC52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="0078691A">
              <w:rPr>
                <w:sz w:val="22"/>
                <w:szCs w:val="22"/>
              </w:rPr>
              <w:t>ВВГ 3х1,5-1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4396098E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6DF96F44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152E6603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Число жил –3</w:t>
            </w:r>
          </w:p>
          <w:p w14:paraId="300C408E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Номинальное сечение жилы, мм2 – 1,5</w:t>
            </w:r>
          </w:p>
          <w:p w14:paraId="61155BA7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Материал жилы – медь</w:t>
            </w:r>
          </w:p>
          <w:p w14:paraId="0B6A0E3B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7EB0AADF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5A982B1D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1ABAEC5A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68BBB9E3" w14:textId="2E9B940F" w:rsidR="0078691A" w:rsidRPr="00A70238" w:rsidRDefault="008271D8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78691A" w:rsidRPr="00A70238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04D71B7A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4B45BAE9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12</w:t>
            </w:r>
          </w:p>
          <w:p w14:paraId="4D206133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–21</w:t>
            </w:r>
          </w:p>
          <w:p w14:paraId="6E3DB239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0,17</w:t>
            </w:r>
          </w:p>
          <w:p w14:paraId="4E0A7E1C" w14:textId="6A601A46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Строительн</w:t>
            </w:r>
            <w:r>
              <w:rPr>
                <w:color w:val="000000"/>
                <w:sz w:val="22"/>
                <w:szCs w:val="22"/>
              </w:rPr>
              <w:t>ая длина кабеля, м, не менее – 10</w:t>
            </w:r>
            <w:r w:rsidRPr="00A7023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0394DE4E" w14:textId="41FBB8EA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78691A" w:rsidRPr="003C08EE" w14:paraId="0DF28051" w14:textId="325C5BFC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54A8900F" w14:textId="415C2930" w:rsidR="0078691A" w:rsidRPr="00714CA5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714CA5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1AB7C3E" w14:textId="3F365B9F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78691A" w:rsidRPr="00A70238">
              <w:rPr>
                <w:color w:val="000000"/>
                <w:sz w:val="22"/>
                <w:szCs w:val="22"/>
              </w:rPr>
              <w:t>ВВГ 3х2,5(ож)-0,66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27A2D50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2CD3043F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Номинальное напряжение, кВ – 0,66</w:t>
            </w:r>
          </w:p>
          <w:p w14:paraId="3656C02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Число жил –3</w:t>
            </w:r>
          </w:p>
          <w:p w14:paraId="391654C9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Номинальное сечение жилы, мм2 – 2,5</w:t>
            </w:r>
          </w:p>
          <w:p w14:paraId="28BF7AD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Материал жилы – медь</w:t>
            </w:r>
          </w:p>
          <w:p w14:paraId="54D8391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0612D690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1BBE166D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Тип брони - небронированный</w:t>
            </w:r>
          </w:p>
          <w:p w14:paraId="666F0B58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6F14B58F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08861288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1A81AE52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7C093B21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–28</w:t>
            </w:r>
          </w:p>
          <w:p w14:paraId="092E5BCD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0ACA4CD7" w14:textId="52846FDC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70238">
              <w:rPr>
                <w:color w:val="000000"/>
                <w:sz w:val="22"/>
                <w:szCs w:val="22"/>
              </w:rPr>
              <w:t>- Строительная длина кабеля, м, не менее – 450</w:t>
            </w:r>
          </w:p>
        </w:tc>
        <w:tc>
          <w:tcPr>
            <w:tcW w:w="415" w:type="pct"/>
            <w:vAlign w:val="center"/>
          </w:tcPr>
          <w:p w14:paraId="1C419CBA" w14:textId="04934B30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</w:tr>
      <w:tr w:rsidR="0078691A" w:rsidRPr="003C08EE" w14:paraId="4FC38132" w14:textId="1C265EAB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33D0326F" w14:textId="5F7A1041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52BA69D" w14:textId="12AA9E7B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="0078691A" w:rsidRPr="00A70238">
              <w:rPr>
                <w:sz w:val="22"/>
                <w:szCs w:val="22"/>
              </w:rPr>
              <w:t>ВВГнг 2x2,5-1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364EC402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ГОСТ 16442-80, ГОСТ 31996-2012</w:t>
            </w:r>
          </w:p>
          <w:p w14:paraId="06C24BA9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Номинальное напряжение, кВ – 1</w:t>
            </w:r>
          </w:p>
          <w:p w14:paraId="66DD3815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Число жил – 2</w:t>
            </w:r>
          </w:p>
          <w:p w14:paraId="4FBD657B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Номинальное сечение жилы, мм2 – 2,5</w:t>
            </w:r>
          </w:p>
          <w:p w14:paraId="2FEAF015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Материал жилы - медь</w:t>
            </w:r>
          </w:p>
          <w:p w14:paraId="63092BA5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71DC46DC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2A9751AC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Тип брони - небронированный</w:t>
            </w:r>
          </w:p>
          <w:p w14:paraId="0A24EEC2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777686A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Не распространяет горение при групповой прокладке</w:t>
            </w:r>
          </w:p>
          <w:p w14:paraId="1918837F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5C7955E8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35E19D05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2B51865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Длительно допустимая токовая нагрузка кабеля при прокладке на воздухе, А – 33</w:t>
            </w:r>
          </w:p>
          <w:p w14:paraId="719B499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06A3AA28" w14:textId="381AF2A8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Строительна</w:t>
            </w:r>
            <w:r>
              <w:rPr>
                <w:sz w:val="22"/>
                <w:szCs w:val="22"/>
              </w:rPr>
              <w:t>я длина кабеля, м, не менее – 200</w:t>
            </w:r>
          </w:p>
        </w:tc>
        <w:tc>
          <w:tcPr>
            <w:tcW w:w="415" w:type="pct"/>
            <w:vAlign w:val="center"/>
          </w:tcPr>
          <w:p w14:paraId="070A8A76" w14:textId="7CDBE601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</w:tr>
      <w:tr w:rsidR="0078691A" w:rsidRPr="003C08EE" w14:paraId="1DACD784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633C7D92" w14:textId="5385C63D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2AA2FDE" w14:textId="158E989F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="0078691A" w:rsidRPr="00A70238">
              <w:rPr>
                <w:sz w:val="22"/>
                <w:szCs w:val="22"/>
              </w:rPr>
              <w:t>ВВГнг 3x2,5-1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00E231FC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ГОСТ 16442-80, ГОСТ 31996-2012</w:t>
            </w:r>
          </w:p>
          <w:p w14:paraId="00A44CCB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Номинальное напряжение, кВ – 1</w:t>
            </w:r>
          </w:p>
          <w:p w14:paraId="3A22BCB9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Число жил –3</w:t>
            </w:r>
          </w:p>
          <w:p w14:paraId="61AED44A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Номинальное сечение жилы, мм2 – 2,5</w:t>
            </w:r>
          </w:p>
          <w:p w14:paraId="0B130CA1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Материал жилы - медь</w:t>
            </w:r>
          </w:p>
          <w:p w14:paraId="74D8259F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23283A40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594F7BE5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lastRenderedPageBreak/>
              <w:t>- Тип брони - небронированный</w:t>
            </w:r>
          </w:p>
          <w:p w14:paraId="5950E771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167BAF96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Не распространяет горение при групповой прокладке</w:t>
            </w:r>
          </w:p>
          <w:p w14:paraId="220BD20E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3A861E48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464476AA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4B892EAD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Длительно допустимая токовая нагрузка кабеля при прокладке на воздухе, А –28</w:t>
            </w:r>
          </w:p>
          <w:p w14:paraId="68D0714C" w14:textId="77777777" w:rsidR="0078691A" w:rsidRPr="00A7023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75FB2BB7" w14:textId="39F86208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70238">
              <w:rPr>
                <w:sz w:val="22"/>
                <w:szCs w:val="22"/>
              </w:rPr>
              <w:t>- Строительна</w:t>
            </w:r>
            <w:r w:rsidR="008271D8">
              <w:rPr>
                <w:sz w:val="22"/>
                <w:szCs w:val="22"/>
              </w:rPr>
              <w:t>я длина кабеля, м, не менее – 10</w:t>
            </w:r>
            <w:r w:rsidRPr="00A70238">
              <w:rPr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3FC9040A" w14:textId="4C8857CD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</w:tr>
      <w:tr w:rsidR="0078691A" w:rsidRPr="003C08EE" w14:paraId="1346034B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115EFDC3" w14:textId="4A476764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439E308" w14:textId="7ED755BA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="0078691A" w:rsidRPr="00A84A44">
              <w:rPr>
                <w:sz w:val="22"/>
                <w:szCs w:val="22"/>
              </w:rPr>
              <w:t>ВВГнг-LS 4x2,5-1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1BA7B4D4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ГОСТ 16442-80, ГОСТ 3199-2012</w:t>
            </w:r>
          </w:p>
          <w:p w14:paraId="0BD0FCDD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Номинальное напряжение, кВ – 1</w:t>
            </w:r>
          </w:p>
          <w:p w14:paraId="6B816793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Число жил – 4</w:t>
            </w:r>
          </w:p>
          <w:p w14:paraId="5E6F6292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Номинальное сечение жилы, мм2 – 2,5</w:t>
            </w:r>
          </w:p>
          <w:p w14:paraId="722551BA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Материал жилы - медь</w:t>
            </w:r>
          </w:p>
          <w:p w14:paraId="1CBD52D8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261FEF21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3225837B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Тип брони - небронированный</w:t>
            </w:r>
          </w:p>
          <w:p w14:paraId="6431CBE4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59EC9BBB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Пожароопасность - Не распространяет горение при групповой прокладке, с пониженным дымо - и газовыделением</w:t>
            </w:r>
          </w:p>
          <w:p w14:paraId="651F3417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791E4A6B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 xml:space="preserve">- Минимальный радиус изгиба кабеля при прокладке, не менее – 7,5 наружных диаметров кабеля </w:t>
            </w:r>
          </w:p>
          <w:p w14:paraId="1A19D293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6BB013DD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Длительно допустимая токовая нагрузка кабеля при прокладке на воздухе, А – 26</w:t>
            </w:r>
          </w:p>
          <w:p w14:paraId="5CF6E38B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3BC75E6E" w14:textId="715405EF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Строительна</w:t>
            </w:r>
            <w:r>
              <w:rPr>
                <w:sz w:val="22"/>
                <w:szCs w:val="22"/>
              </w:rPr>
              <w:t>я длина кабеля, м, не менее – 100</w:t>
            </w:r>
          </w:p>
        </w:tc>
        <w:tc>
          <w:tcPr>
            <w:tcW w:w="415" w:type="pct"/>
            <w:vAlign w:val="center"/>
          </w:tcPr>
          <w:p w14:paraId="6A7E8876" w14:textId="6D7DA2B4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</w:tr>
      <w:tr w:rsidR="0078691A" w:rsidRPr="003C08EE" w14:paraId="333DF343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7FF90159" w14:textId="286DCD63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EB5C0E0" w14:textId="028C24BD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Pr="00E93BD3">
              <w:rPr>
                <w:sz w:val="22"/>
                <w:szCs w:val="22"/>
              </w:rPr>
              <w:t>ВВГнг(А)-LS 3x2,5-1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7E291C29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ГОСТ 16442-80, ГОСТ 31996-2012</w:t>
            </w:r>
          </w:p>
          <w:p w14:paraId="0A2A41AA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Номинальное напряжение, кВ – 1</w:t>
            </w:r>
          </w:p>
          <w:p w14:paraId="1225D879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Число жил –3</w:t>
            </w:r>
          </w:p>
          <w:p w14:paraId="50EE58E5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 xml:space="preserve">- Номинальное сечение жилы, мм2 – 2,5; </w:t>
            </w:r>
          </w:p>
          <w:p w14:paraId="62D53935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Материал жилы - медь</w:t>
            </w:r>
          </w:p>
          <w:p w14:paraId="2900954D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Тип исполнения жилы - однопроволочное</w:t>
            </w:r>
          </w:p>
          <w:p w14:paraId="166C65CB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5789E6C6" w14:textId="77777777" w:rsidR="0078691A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 xml:space="preserve">- Тип брони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93BD3">
              <w:rPr>
                <w:color w:val="000000"/>
                <w:sz w:val="22"/>
                <w:szCs w:val="22"/>
              </w:rPr>
              <w:t xml:space="preserve"> небронированный </w:t>
            </w:r>
          </w:p>
          <w:p w14:paraId="60672573" w14:textId="77777777" w:rsidR="0078691A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E93BD3">
              <w:rPr>
                <w:color w:val="000000"/>
                <w:sz w:val="22"/>
                <w:szCs w:val="22"/>
              </w:rPr>
              <w:t>Оболочка – ПВХ пластикат пониженной горючести без защитного покрова</w:t>
            </w:r>
          </w:p>
          <w:p w14:paraId="624021BF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E93BD3">
              <w:rPr>
                <w:color w:val="000000"/>
                <w:sz w:val="22"/>
                <w:szCs w:val="22"/>
              </w:rPr>
              <w:t xml:space="preserve"> Пожароопасность - Не распространяет горение при групповой прокладке по категории А, с пониженным дымо - и газовыделением</w:t>
            </w:r>
          </w:p>
          <w:p w14:paraId="515B7660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Температура прокладки, °С, не ниже – минус 15</w:t>
            </w:r>
          </w:p>
          <w:p w14:paraId="3CD9207C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lastRenderedPageBreak/>
              <w:t>- Минимальный радиус изгиба кабеля при прокладке, не менее – 7,5 наружных диаметров кабеля</w:t>
            </w:r>
          </w:p>
          <w:p w14:paraId="11BA7B24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3A12D8F0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Длительно допустимая токовая нагрузка кабеля при прокладке на воздухе, А –27</w:t>
            </w:r>
          </w:p>
          <w:p w14:paraId="00194642" w14:textId="77777777" w:rsidR="0078691A" w:rsidRPr="00E93BD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Допустимый ток односекундного короткого замыкания кабеля, кА – 0,27</w:t>
            </w:r>
          </w:p>
          <w:p w14:paraId="6DB5097E" w14:textId="3A86C639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E93BD3">
              <w:rPr>
                <w:color w:val="000000"/>
                <w:sz w:val="22"/>
                <w:szCs w:val="22"/>
              </w:rPr>
              <w:t>- Строительная длина кабеля, м, не менее –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E93B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553A28D9" w14:textId="43A4C06B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</w:tr>
      <w:tr w:rsidR="0078691A" w:rsidRPr="003C08EE" w14:paraId="5F53D601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191D48ED" w14:textId="2A40D4C5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38378E7" w14:textId="603D7C20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CD2547">
              <w:rPr>
                <w:sz w:val="22"/>
                <w:szCs w:val="22"/>
              </w:rPr>
              <w:t xml:space="preserve"> </w:t>
            </w:r>
            <w:r w:rsidR="0078691A" w:rsidRPr="00A84A44">
              <w:rPr>
                <w:sz w:val="22"/>
                <w:szCs w:val="22"/>
              </w:rPr>
              <w:t>ВВГнг(А)-LS 3x1,5-1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08F5FDAD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ГОСТ 16442-80, ГОСТ 31996-2012</w:t>
            </w:r>
          </w:p>
          <w:p w14:paraId="60117D42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Номинальное напряжение, кВ – 1</w:t>
            </w:r>
          </w:p>
          <w:p w14:paraId="19FF3BA6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Число жил –3</w:t>
            </w:r>
          </w:p>
          <w:p w14:paraId="6FA00DA4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 xml:space="preserve">- Номинальное сечение жилы, мм2 – 1,5; </w:t>
            </w:r>
          </w:p>
          <w:p w14:paraId="6A385193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Материал жилы - медь</w:t>
            </w:r>
          </w:p>
          <w:p w14:paraId="0D9E5E21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0F8DD6C8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4F757260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Тип брони - небронированный</w:t>
            </w:r>
          </w:p>
          <w:p w14:paraId="67B19DCC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23FF7B8B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Пожароопасность - Не распространяет горение при групповой прокладке по категории А, с пониженным дымо - и газовыделением</w:t>
            </w:r>
          </w:p>
          <w:p w14:paraId="1B335492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1B402D0C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Минимальный радиус изгиба кабеля при прокладке, не менее – 7,5 наружных диаметров кабеля</w:t>
            </w:r>
          </w:p>
          <w:p w14:paraId="731A968E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12</w:t>
            </w:r>
          </w:p>
          <w:p w14:paraId="5E0EADBC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Длительно допустимая токовая нагрузка кабеля при прокладке на воздухе, А –21</w:t>
            </w:r>
          </w:p>
          <w:p w14:paraId="742BF1B7" w14:textId="77777777" w:rsidR="0078691A" w:rsidRPr="00A84A44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Допустимый ток односекундного короткого замыкания кабеля, кА – 0,17</w:t>
            </w:r>
          </w:p>
          <w:p w14:paraId="35C1F05D" w14:textId="6FAD438D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A84A44">
              <w:rPr>
                <w:sz w:val="22"/>
                <w:szCs w:val="22"/>
              </w:rPr>
              <w:t>- Строительная длина кабеля, м,</w:t>
            </w:r>
            <w:r>
              <w:rPr>
                <w:sz w:val="22"/>
                <w:szCs w:val="22"/>
              </w:rPr>
              <w:t xml:space="preserve"> не менее – 100</w:t>
            </w:r>
          </w:p>
        </w:tc>
        <w:tc>
          <w:tcPr>
            <w:tcW w:w="415" w:type="pct"/>
            <w:vAlign w:val="center"/>
          </w:tcPr>
          <w:p w14:paraId="6C2EED55" w14:textId="650578B9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</w:tr>
      <w:tr w:rsidR="0078691A" w:rsidRPr="003C08EE" w14:paraId="00FBA442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4B51FE47" w14:textId="45D2E599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394C608" w14:textId="7BA86715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="0078691A" w:rsidRPr="00482ECE">
              <w:rPr>
                <w:sz w:val="22"/>
                <w:szCs w:val="22"/>
              </w:rPr>
              <w:t>ВВГ-Пнг-LS 2x2,5(ож)-1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5CDCA44E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ГОСТ 16442-80, ГОСТ 31996-2012</w:t>
            </w:r>
          </w:p>
          <w:p w14:paraId="17982C90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Номинальное напряжение, кВ – 1</w:t>
            </w:r>
          </w:p>
          <w:p w14:paraId="43F25D30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Число жил – 2</w:t>
            </w:r>
          </w:p>
          <w:p w14:paraId="43EDE237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Номинальное сечение жилы, мм2 – 2,5</w:t>
            </w:r>
          </w:p>
          <w:p w14:paraId="180C216A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Материал жилы - медь</w:t>
            </w:r>
          </w:p>
          <w:p w14:paraId="246A9349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Тип исполнения жилы - однопроволочное</w:t>
            </w:r>
          </w:p>
          <w:p w14:paraId="27A11EB4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Фазная изоляция - ПВХ пластикат пониженной пожарной опасности</w:t>
            </w:r>
          </w:p>
          <w:p w14:paraId="6B23A84B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Тип брони - небронированный</w:t>
            </w:r>
          </w:p>
          <w:p w14:paraId="51FC3B55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Оболочка – ПВХ пластикат пониженной горючести без защитного покрова</w:t>
            </w:r>
          </w:p>
          <w:p w14:paraId="547D0FE8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Кабель по форме поперечного сечения - плоский</w:t>
            </w:r>
          </w:p>
          <w:p w14:paraId="5CD823ED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Пожароопасность - Не распространяет горение при групповой прокладке, с пониженным дымо - и газовыделением</w:t>
            </w:r>
          </w:p>
          <w:p w14:paraId="6AE72378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Температура прокладки, °С, не ниже – минус 15</w:t>
            </w:r>
          </w:p>
          <w:p w14:paraId="40256C1A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Электрическое сопротивление изоляции кабеля, пересчитанное на 1 км длины и температуру 20 °С, МОм, не менее – 10</w:t>
            </w:r>
          </w:p>
          <w:p w14:paraId="76B0EB9F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Длительно допустимая токовая нагрузка кабеля при прокладке на воздухе, А – 33</w:t>
            </w:r>
          </w:p>
          <w:p w14:paraId="7C4C2C38" w14:textId="77777777" w:rsidR="0078691A" w:rsidRPr="00482EC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lastRenderedPageBreak/>
              <w:t>- Допустимый ток односекундного короткого замыкания кабеля, кА – 0,27</w:t>
            </w:r>
          </w:p>
          <w:p w14:paraId="1D7DEB63" w14:textId="5EEC23E4" w:rsidR="0078691A" w:rsidRPr="005750C3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- Строительна</w:t>
            </w:r>
            <w:r>
              <w:rPr>
                <w:sz w:val="22"/>
                <w:szCs w:val="22"/>
              </w:rPr>
              <w:t>я длина кабеля, м, не менее – 20</w:t>
            </w:r>
            <w:r w:rsidRPr="00482ECE">
              <w:rPr>
                <w:sz w:val="22"/>
                <w:szCs w:val="22"/>
              </w:rPr>
              <w:t>0</w:t>
            </w:r>
          </w:p>
        </w:tc>
        <w:tc>
          <w:tcPr>
            <w:tcW w:w="415" w:type="pct"/>
            <w:vAlign w:val="center"/>
          </w:tcPr>
          <w:p w14:paraId="02BBFD93" w14:textId="48458EDE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</w:t>
            </w:r>
          </w:p>
        </w:tc>
      </w:tr>
      <w:tr w:rsidR="0078691A" w:rsidRPr="003C08EE" w14:paraId="102622F4" w14:textId="77777777" w:rsidTr="00333B93">
        <w:trPr>
          <w:trHeight w:val="20"/>
        </w:trPr>
        <w:tc>
          <w:tcPr>
            <w:tcW w:w="277" w:type="pct"/>
            <w:shd w:val="clear" w:color="auto" w:fill="auto"/>
            <w:vAlign w:val="center"/>
          </w:tcPr>
          <w:p w14:paraId="50D91FC4" w14:textId="3A4CAB58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4A47DFC" w14:textId="3132712B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 w:rsidR="00BF1ABD">
              <w:rPr>
                <w:sz w:val="22"/>
                <w:szCs w:val="22"/>
              </w:rPr>
              <w:t xml:space="preserve"> </w:t>
            </w:r>
            <w:r w:rsidR="00BF1ABD" w:rsidRPr="00BF1ABD">
              <w:rPr>
                <w:sz w:val="22"/>
                <w:szCs w:val="22"/>
              </w:rPr>
              <w:t>ВВГНГ(А)-LSLTX 3Х2,5-0,66</w:t>
            </w:r>
          </w:p>
        </w:tc>
        <w:tc>
          <w:tcPr>
            <w:tcW w:w="3448" w:type="pct"/>
            <w:gridSpan w:val="2"/>
            <w:shd w:val="clear" w:color="auto" w:fill="auto"/>
            <w:vAlign w:val="center"/>
          </w:tcPr>
          <w:p w14:paraId="24BB710C" w14:textId="1F3FBB47" w:rsid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482ECE">
              <w:rPr>
                <w:sz w:val="22"/>
                <w:szCs w:val="22"/>
              </w:rPr>
              <w:t>ГОСТ 16442-80, ГОСТ 31996-2012</w:t>
            </w:r>
          </w:p>
          <w:p w14:paraId="40D6A180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Номинальное переменное напряжение 0,66 кВ частотой 50 Гц </w:t>
            </w:r>
          </w:p>
          <w:p w14:paraId="04FE8DBC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Испытательное переменное напряжение 3 кВ частотой 50 Гц </w:t>
            </w:r>
          </w:p>
          <w:p w14:paraId="34901DCB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Время выдержки при испытании 10 мин </w:t>
            </w:r>
          </w:p>
          <w:p w14:paraId="17D3CCF1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Длительно допустимая токовая нагрузка 27 А на воздухе, 36 А в земле </w:t>
            </w:r>
          </w:p>
          <w:p w14:paraId="3369E503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Допустимый ток односекундного КЗ 0,27 кА </w:t>
            </w:r>
          </w:p>
          <w:p w14:paraId="0083650F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Сопротивление изоляции при 20 °С не менее 12,0 МОм·км </w:t>
            </w:r>
          </w:p>
          <w:p w14:paraId="4BC89012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Строительная длина по заказу потребителя </w:t>
            </w:r>
          </w:p>
          <w:p w14:paraId="684BCF0A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Допустимая температура нагрева жил 70 °C </w:t>
            </w:r>
          </w:p>
          <w:p w14:paraId="3F52A965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Максимальная температура нагрева жил 90 °C при перегрузке, 160 °C при токе КЗ </w:t>
            </w:r>
          </w:p>
          <w:p w14:paraId="61395DB5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Минимальный радиус изгиба 7,5 наружных диаметров </w:t>
            </w:r>
          </w:p>
          <w:p w14:paraId="70CCD6AC" w14:textId="77777777" w:rsidR="00BF1ABD" w:rsidRPr="00BF1ABD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 xml:space="preserve">Диапазон рабочих температур −50...+50 °C </w:t>
            </w:r>
          </w:p>
          <w:p w14:paraId="258206D6" w14:textId="7D54703A" w:rsidR="0078691A" w:rsidRPr="005750C3" w:rsidRDefault="00BF1ABD" w:rsidP="00BF1ABD">
            <w:pPr>
              <w:tabs>
                <w:tab w:val="left" w:pos="1325"/>
              </w:tabs>
              <w:ind w:firstLine="0"/>
              <w:jc w:val="left"/>
              <w:rPr>
                <w:sz w:val="22"/>
                <w:szCs w:val="22"/>
              </w:rPr>
            </w:pPr>
            <w:r w:rsidRPr="00BF1ABD">
              <w:rPr>
                <w:sz w:val="22"/>
                <w:szCs w:val="22"/>
              </w:rPr>
              <w:t>Срок службы не менее 30 лет с даты изготовления</w:t>
            </w:r>
          </w:p>
        </w:tc>
        <w:tc>
          <w:tcPr>
            <w:tcW w:w="415" w:type="pct"/>
            <w:vAlign w:val="center"/>
          </w:tcPr>
          <w:p w14:paraId="084D14DD" w14:textId="6B005B65" w:rsidR="0078691A" w:rsidRPr="003C08EE" w:rsidRDefault="00BF1ABD" w:rsidP="0078691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78691A" w:rsidRPr="003C08EE" w14:paraId="1180B74F" w14:textId="2C2C7D82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4D" w14:textId="77777777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Абсолютная максимальная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41D7B154" w14:textId="6359D71D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+50</w:t>
            </w:r>
          </w:p>
        </w:tc>
      </w:tr>
      <w:tr w:rsidR="0078691A" w:rsidRPr="003C08EE" w14:paraId="1180B752" w14:textId="0ABAB9D6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0" w14:textId="77777777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387803CF" w14:textId="57FB43F0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-50</w:t>
            </w:r>
          </w:p>
        </w:tc>
      </w:tr>
      <w:tr w:rsidR="0078691A" w:rsidRPr="003C08EE" w14:paraId="1180B758" w14:textId="6F36F776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6" w14:textId="77777777" w:rsidR="0078691A" w:rsidRPr="005750C3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2AC04CD9" w14:textId="1EB4C15A" w:rsidR="0078691A" w:rsidRPr="005750C3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30</w:t>
            </w:r>
          </w:p>
        </w:tc>
      </w:tr>
      <w:tr w:rsidR="0078691A" w:rsidRPr="003C08EE" w14:paraId="1180B75B" w14:textId="2E50F8B9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1180B759" w14:textId="77777777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1116" w:type="pct"/>
            <w:gridSpan w:val="2"/>
            <w:shd w:val="clear" w:color="000000" w:fill="FFFFFF"/>
            <w:vAlign w:val="center"/>
          </w:tcPr>
          <w:p w14:paraId="7362AD84" w14:textId="58EAC30E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</w:t>
            </w:r>
          </w:p>
        </w:tc>
      </w:tr>
      <w:tr w:rsidR="0078691A" w:rsidRPr="003C08EE" w14:paraId="1180B761" w14:textId="2BA798C4" w:rsidTr="003C08EE">
        <w:trPr>
          <w:trHeight w:val="20"/>
        </w:trPr>
        <w:tc>
          <w:tcPr>
            <w:tcW w:w="5000" w:type="pct"/>
            <w:gridSpan w:val="5"/>
            <w:shd w:val="clear" w:color="000000" w:fill="FFFFFF"/>
            <w:vAlign w:val="center"/>
          </w:tcPr>
          <w:p w14:paraId="61BAAC92" w14:textId="7D1354F9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защитные покровы кабелей должны соответствовать ГОСТ 7006-72</w:t>
            </w:r>
            <w:r>
              <w:rPr>
                <w:sz w:val="22"/>
                <w:szCs w:val="22"/>
              </w:rPr>
              <w:t>;</w:t>
            </w:r>
          </w:p>
          <w:p w14:paraId="517B377A" w14:textId="69AFC23A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  <w:r>
              <w:rPr>
                <w:sz w:val="22"/>
                <w:szCs w:val="22"/>
              </w:rPr>
              <w:t>;</w:t>
            </w:r>
          </w:p>
          <w:p w14:paraId="7F0C265F" w14:textId="77777777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16442-80 (для кабелей с пластмассовой изоляцией);</w:t>
            </w:r>
          </w:p>
          <w:p w14:paraId="10290FAA" w14:textId="29D21F9B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  <w:r>
              <w:rPr>
                <w:sz w:val="22"/>
                <w:szCs w:val="22"/>
              </w:rPr>
              <w:t>;</w:t>
            </w:r>
          </w:p>
          <w:p w14:paraId="579C5BC3" w14:textId="124A97B2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  <w:tr w:rsidR="0078691A" w:rsidRPr="005247BF" w14:paraId="57AA1C72" w14:textId="3687EFD3" w:rsidTr="00333B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14AD" w14:textId="46A3A076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3C08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35F8" w14:textId="1AFAEFE5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3C08EE">
              <w:rPr>
                <w:sz w:val="22"/>
                <w:szCs w:val="22"/>
              </w:rPr>
              <w:t>Кабель силовой</w:t>
            </w:r>
            <w:r>
              <w:rPr>
                <w:sz w:val="22"/>
                <w:szCs w:val="22"/>
              </w:rPr>
              <w:t xml:space="preserve"> </w:t>
            </w:r>
            <w:r w:rsidRPr="003C08EE">
              <w:rPr>
                <w:color w:val="000000"/>
                <w:sz w:val="22"/>
                <w:szCs w:val="22"/>
              </w:rPr>
              <w:t>КГ 3х2,5</w:t>
            </w:r>
          </w:p>
        </w:tc>
        <w:tc>
          <w:tcPr>
            <w:tcW w:w="3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3BAB" w14:textId="4CDA7CA0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ГОСТ 24334-2020</w:t>
            </w:r>
          </w:p>
          <w:p w14:paraId="06D5BBEF" w14:textId="10650721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Номинальное напряжение, кВ – 1</w:t>
            </w:r>
          </w:p>
          <w:p w14:paraId="509764C3" w14:textId="151B0F9B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Число жил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3</w:t>
            </w:r>
          </w:p>
          <w:p w14:paraId="5B017BBB" w14:textId="4D2F09A1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Номинальное сечение жилы, мм2 – 2,5</w:t>
            </w:r>
          </w:p>
          <w:p w14:paraId="62F4AE8A" w14:textId="0A5029D7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Материал жилы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медь</w:t>
            </w:r>
          </w:p>
          <w:p w14:paraId="5FD8DCC4" w14:textId="053DC247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Тип исполнения жилы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многопроволочное</w:t>
            </w:r>
          </w:p>
          <w:p w14:paraId="1D9A35FA" w14:textId="5BDD0520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Фазная изоляция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резиновая</w:t>
            </w:r>
          </w:p>
          <w:p w14:paraId="40158B71" w14:textId="68B21093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Оболочка – резиновая</w:t>
            </w:r>
          </w:p>
          <w:p w14:paraId="15933CCE" w14:textId="434E1977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Кабель силовой гибкий должен быть стойким к механическим воздействиям в условиях многократного изгиба</w:t>
            </w:r>
          </w:p>
          <w:p w14:paraId="4C905AA4" w14:textId="2AEA38BB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Минимальный радиус изгиба кабеля при прокладке, не менее – 8 наружных диаметров кабеля</w:t>
            </w:r>
          </w:p>
          <w:p w14:paraId="58F21B12" w14:textId="6C02DF23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Длительно допустимая температура на токопроводящих жилах, °С не менее – 70</w:t>
            </w:r>
          </w:p>
          <w:p w14:paraId="5B05650B" w14:textId="1BAEF1D2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 xml:space="preserve">Электрическое сопротивление изоляции жил, пересчитанное на 1 км длины и температуру 20 °С на период эксплуатации и хранения, МОм, не менее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3C08EE">
              <w:rPr>
                <w:color w:val="000000"/>
                <w:sz w:val="22"/>
                <w:szCs w:val="22"/>
              </w:rPr>
              <w:t xml:space="preserve"> 1</w:t>
            </w:r>
          </w:p>
          <w:p w14:paraId="1731417D" w14:textId="22B8873C" w:rsidR="0078691A" w:rsidRPr="003C08EE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Строительная длина кабеля, м, не менее – 150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3DDB" w14:textId="6069E00D" w:rsidR="0078691A" w:rsidRPr="003C08EE" w:rsidRDefault="0078691A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78691A" w:rsidRPr="005247BF" w14:paraId="7D9F5EB2" w14:textId="77777777" w:rsidTr="00333B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ADAD3" w14:textId="10C6EC92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B5E1" w14:textId="21DC0C30" w:rsidR="0078691A" w:rsidRPr="003C08EE" w:rsidRDefault="0078691A" w:rsidP="0078691A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 силовой КГ 1х10</w:t>
            </w:r>
          </w:p>
        </w:tc>
        <w:tc>
          <w:tcPr>
            <w:tcW w:w="3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035E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Одна токопроводящая многопроволочная медная жила номинальным сечением 10 мм2, соответствующая 5 классу по ГОСТ 22483-2012. </w:t>
            </w:r>
          </w:p>
          <w:p w14:paraId="16B3020C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2. Изоляция из резины номинальной толщиной 1,2 мм. Возможно наложение на токопроводящую жилу синтетической плёнки для предотвращения прилипания изоляции. </w:t>
            </w:r>
          </w:p>
          <w:p w14:paraId="6C62321D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3. Однослойная оболочка из резины номинальной толщиной 1,8 мм.</w:t>
            </w:r>
          </w:p>
          <w:p w14:paraId="0E2985BD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Номинальное переменное напряжение 660 В частотой до 400 Гц </w:t>
            </w:r>
          </w:p>
          <w:p w14:paraId="69FC593B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Номинальное постоянное напряжение 1000 В </w:t>
            </w:r>
          </w:p>
          <w:p w14:paraId="10F827C5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Испытательное переменное напряжение 2,5 кВ частотой 50 Гц </w:t>
            </w:r>
          </w:p>
          <w:p w14:paraId="1B1A634C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Время выдержки при испытании 5 мин </w:t>
            </w:r>
          </w:p>
          <w:p w14:paraId="5E600CF6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Длительно допустимая токовая нагрузка 135 А </w:t>
            </w:r>
          </w:p>
          <w:p w14:paraId="25DE159B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Сопротивление изоляции при 20 °С не менее 50 МОм•км </w:t>
            </w:r>
          </w:p>
          <w:p w14:paraId="53EFA5C9" w14:textId="5BF82D02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>Стр</w:t>
            </w:r>
            <w:r w:rsidR="009D7171">
              <w:rPr>
                <w:color w:val="000000"/>
                <w:sz w:val="22"/>
                <w:szCs w:val="22"/>
              </w:rPr>
              <w:t xml:space="preserve">оительная длина не менее 18 </w:t>
            </w:r>
            <w:r w:rsidRPr="006D4918">
              <w:rPr>
                <w:color w:val="000000"/>
                <w:sz w:val="22"/>
                <w:szCs w:val="22"/>
              </w:rPr>
              <w:t xml:space="preserve">м </w:t>
            </w:r>
          </w:p>
          <w:p w14:paraId="4CBE0A20" w14:textId="77777777" w:rsidR="0078691A" w:rsidRPr="006D4918" w:rsidRDefault="0078691A" w:rsidP="0078691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Допустимая температура нагрева жил 75 °С </w:t>
            </w:r>
          </w:p>
          <w:p w14:paraId="7F7361C9" w14:textId="67874DFB" w:rsidR="0078691A" w:rsidRPr="003C08EE" w:rsidRDefault="0078691A" w:rsidP="009D717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4918">
              <w:rPr>
                <w:color w:val="000000"/>
                <w:sz w:val="22"/>
                <w:szCs w:val="22"/>
              </w:rPr>
              <w:t xml:space="preserve">Минимальный радиус изгиба 8 наружных диаметров 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B4F57" w14:textId="1A2808FD" w:rsidR="0078691A" w:rsidRPr="003C08EE" w:rsidRDefault="00211973" w:rsidP="0078691A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 w:rsidR="0078691A" w:rsidRPr="00EA5878" w14:paraId="60513B43" w14:textId="0F39C9FC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7937DB20" w14:textId="372A0C43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Абсолютная максимальная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</w:tcPr>
          <w:p w14:paraId="370690B4" w14:textId="0CAA5F93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+50</w:t>
            </w:r>
          </w:p>
        </w:tc>
      </w:tr>
      <w:tr w:rsidR="0078691A" w:rsidRPr="00EA5878" w14:paraId="0BB07023" w14:textId="11EA2029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275B7559" w14:textId="24D190C4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1116" w:type="pct"/>
            <w:gridSpan w:val="2"/>
            <w:shd w:val="clear" w:color="000000" w:fill="FFFFFF"/>
          </w:tcPr>
          <w:p w14:paraId="5DE08568" w14:textId="091A24CF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- 40</w:t>
            </w:r>
          </w:p>
        </w:tc>
      </w:tr>
      <w:tr w:rsidR="0078691A" w:rsidRPr="00E226B0" w14:paraId="79AF55D1" w14:textId="096ACFAF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0ACAA80A" w14:textId="4D258322" w:rsidR="0078691A" w:rsidRPr="005750C3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 xml:space="preserve">Гарантийный срок эксплуатации, месяцев, не менее </w:t>
            </w:r>
          </w:p>
        </w:tc>
        <w:tc>
          <w:tcPr>
            <w:tcW w:w="1116" w:type="pct"/>
            <w:gridSpan w:val="2"/>
            <w:shd w:val="clear" w:color="000000" w:fill="FFFFFF"/>
          </w:tcPr>
          <w:p w14:paraId="61AE2B70" w14:textId="504FEB29" w:rsidR="0078691A" w:rsidRPr="005750C3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6</w:t>
            </w:r>
          </w:p>
        </w:tc>
      </w:tr>
      <w:tr w:rsidR="0078691A" w:rsidRPr="00470B59" w14:paraId="678C3ACF" w14:textId="71C550BC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567C1E5F" w14:textId="1DC0D6AE" w:rsidR="0078691A" w:rsidRPr="005750C3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1116" w:type="pct"/>
            <w:gridSpan w:val="2"/>
            <w:shd w:val="clear" w:color="000000" w:fill="FFFFFF"/>
          </w:tcPr>
          <w:p w14:paraId="39B72F76" w14:textId="1B816BC9" w:rsidR="0078691A" w:rsidRPr="005750C3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750C3">
              <w:rPr>
                <w:color w:val="000000"/>
                <w:sz w:val="22"/>
                <w:szCs w:val="22"/>
              </w:rPr>
              <w:t xml:space="preserve">4 </w:t>
            </w:r>
          </w:p>
        </w:tc>
      </w:tr>
      <w:tr w:rsidR="0078691A" w:rsidRPr="00E226B0" w14:paraId="5879A3FD" w14:textId="43A4A2C0" w:rsidTr="00333B93">
        <w:trPr>
          <w:trHeight w:val="20"/>
        </w:trPr>
        <w:tc>
          <w:tcPr>
            <w:tcW w:w="3884" w:type="pct"/>
            <w:gridSpan w:val="3"/>
            <w:shd w:val="clear" w:color="000000" w:fill="FFFFFF"/>
            <w:vAlign w:val="center"/>
          </w:tcPr>
          <w:p w14:paraId="09B90F03" w14:textId="1F4ED6DE" w:rsidR="0078691A" w:rsidRPr="003C08EE" w:rsidRDefault="0078691A" w:rsidP="007869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1116" w:type="pct"/>
            <w:gridSpan w:val="2"/>
            <w:shd w:val="clear" w:color="000000" w:fill="FFFFFF"/>
          </w:tcPr>
          <w:p w14:paraId="1E047446" w14:textId="0A8BC71B" w:rsidR="0078691A" w:rsidRPr="003C08EE" w:rsidRDefault="0078691A" w:rsidP="0078691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C08EE">
              <w:rPr>
                <w:color w:val="000000"/>
                <w:sz w:val="22"/>
                <w:szCs w:val="22"/>
              </w:rPr>
              <w:t>+</w:t>
            </w:r>
          </w:p>
        </w:tc>
      </w:tr>
      <w:tr w:rsidR="0078691A" w:rsidRPr="006468CC" w14:paraId="2001FA36" w14:textId="2BED50B6" w:rsidTr="003C08EE">
        <w:trPr>
          <w:trHeight w:val="20"/>
        </w:trPr>
        <w:tc>
          <w:tcPr>
            <w:tcW w:w="5000" w:type="pct"/>
            <w:gridSpan w:val="5"/>
            <w:shd w:val="clear" w:color="000000" w:fill="FFFFFF"/>
          </w:tcPr>
          <w:p w14:paraId="38C6680E" w14:textId="24FD520C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защитные покровы кабелей должны соответствовать ГОСТ 7006-72</w:t>
            </w:r>
            <w:r>
              <w:rPr>
                <w:sz w:val="22"/>
                <w:szCs w:val="22"/>
              </w:rPr>
              <w:t>;4</w:t>
            </w:r>
          </w:p>
          <w:p w14:paraId="2E92AB57" w14:textId="25415B25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номинальное напряжение кабелей, число и номинальное сечение жил, наружный диаметр и расчетная масса кабеля должны соответствовать: ГОСТ 24334-80 (для кабелей нестационарной прокладки)</w:t>
            </w:r>
            <w:r>
              <w:rPr>
                <w:sz w:val="22"/>
                <w:szCs w:val="22"/>
              </w:rPr>
              <w:t>;</w:t>
            </w:r>
          </w:p>
          <w:p w14:paraId="4BC402AB" w14:textId="57526A8A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кабели, предназначенные для работы в условиях растяжения, должны быть стойкими к воздействию растягивающих усилий</w:t>
            </w:r>
            <w:r>
              <w:rPr>
                <w:sz w:val="22"/>
                <w:szCs w:val="22"/>
              </w:rPr>
              <w:t>;</w:t>
            </w:r>
          </w:p>
          <w:p w14:paraId="4A3E2132" w14:textId="39A740B3" w:rsidR="0078691A" w:rsidRPr="003C08EE" w:rsidRDefault="0078691A" w:rsidP="0078691A">
            <w:pPr>
              <w:numPr>
                <w:ilvl w:val="2"/>
                <w:numId w:val="8"/>
              </w:numPr>
              <w:tabs>
                <w:tab w:val="clear" w:pos="1070"/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3C08EE">
              <w:rPr>
                <w:sz w:val="22"/>
                <w:szCs w:val="22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14:paraId="162E6FAE" w14:textId="77777777" w:rsidR="004D47DA" w:rsidRDefault="004D47DA" w:rsidP="003C08EE">
      <w:pPr>
        <w:tabs>
          <w:tab w:val="left" w:pos="709"/>
        </w:tabs>
        <w:ind w:firstLine="0"/>
        <w:rPr>
          <w:sz w:val="24"/>
          <w:szCs w:val="24"/>
        </w:rPr>
      </w:pPr>
    </w:p>
    <w:p w14:paraId="1180B763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 xml:space="preserve">Общие требования. </w:t>
      </w:r>
    </w:p>
    <w:p w14:paraId="1180B764" w14:textId="042B9913" w:rsidR="005B77AA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2.1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>
        <w:rPr>
          <w:sz w:val="24"/>
          <w:szCs w:val="24"/>
        </w:rPr>
        <w:t>К поставке допускается кабель, отвечающий следующим требованиям:</w:t>
      </w:r>
    </w:p>
    <w:p w14:paraId="1180B765" w14:textId="77777777" w:rsidR="005B77AA" w:rsidRDefault="005B77AA" w:rsidP="003C08EE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180B766" w14:textId="77777777" w:rsidR="005B77AA" w:rsidRDefault="005B77AA" w:rsidP="003C08EE">
      <w:pPr>
        <w:pStyle w:val="ad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7556DEA" w14:textId="7A65D7A9" w:rsidR="00267DF9" w:rsidRDefault="00267DF9" w:rsidP="00267DF9">
      <w:pPr>
        <w:pStyle w:val="ad"/>
        <w:numPr>
          <w:ilvl w:val="0"/>
          <w:numId w:val="17"/>
        </w:numPr>
        <w:tabs>
          <w:tab w:val="left" w:pos="0"/>
          <w:tab w:val="left" w:pos="851"/>
        </w:tabs>
        <w:spacing w:line="276" w:lineRule="auto"/>
        <w:ind w:left="142" w:firstLine="567"/>
        <w:rPr>
          <w:sz w:val="24"/>
          <w:szCs w:val="24"/>
        </w:rPr>
      </w:pPr>
      <w:r w:rsidRPr="003B1FFD">
        <w:rPr>
          <w:sz w:val="24"/>
          <w:szCs w:val="24"/>
        </w:rPr>
        <w:t>продукция должна соответствовать требо</w:t>
      </w:r>
      <w:r w:rsidR="0065275B">
        <w:rPr>
          <w:sz w:val="24"/>
          <w:szCs w:val="24"/>
        </w:rPr>
        <w:t>ваниям технической политики ПАО </w:t>
      </w:r>
      <w:r w:rsidRPr="003B1FFD">
        <w:rPr>
          <w:sz w:val="24"/>
          <w:szCs w:val="24"/>
        </w:rPr>
        <w:t>«Россети»;</w:t>
      </w:r>
    </w:p>
    <w:p w14:paraId="13666C2C" w14:textId="57893DFE" w:rsidR="00267DF9" w:rsidRDefault="00267DF9" w:rsidP="00267DF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284" w:firstLine="567"/>
        <w:rPr>
          <w:sz w:val="24"/>
          <w:szCs w:val="24"/>
        </w:rPr>
      </w:pPr>
      <w:r w:rsidRPr="00FC0BCF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>
        <w:rPr>
          <w:sz w:val="24"/>
          <w:szCs w:val="24"/>
        </w:rPr>
        <w:t>ПАО</w:t>
      </w:r>
      <w:r w:rsidR="0065275B">
        <w:rPr>
          <w:sz w:val="24"/>
          <w:szCs w:val="24"/>
        </w:rPr>
        <w:t> </w:t>
      </w:r>
      <w:r w:rsidRPr="00FC0BCF">
        <w:rPr>
          <w:sz w:val="24"/>
          <w:szCs w:val="24"/>
        </w:rPr>
        <w:t>«</w:t>
      </w:r>
      <w:r>
        <w:rPr>
          <w:sz w:val="24"/>
          <w:szCs w:val="24"/>
        </w:rPr>
        <w:t>Россети</w:t>
      </w:r>
      <w:r w:rsidRPr="00FC0BCF">
        <w:rPr>
          <w:sz w:val="24"/>
          <w:szCs w:val="24"/>
        </w:rPr>
        <w:t>»;</w:t>
      </w:r>
    </w:p>
    <w:p w14:paraId="3D1C2526" w14:textId="7AF8480C" w:rsidR="00267DF9" w:rsidRPr="00267DF9" w:rsidRDefault="00267DF9" w:rsidP="00267DF9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284" w:firstLine="567"/>
        <w:rPr>
          <w:sz w:val="24"/>
          <w:szCs w:val="24"/>
        </w:rPr>
      </w:pPr>
      <w:r w:rsidRPr="00267DF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14:paraId="1180B770" w14:textId="0C9AB414" w:rsidR="005B77AA" w:rsidRDefault="0017238B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2.2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="005B77AA">
        <w:rPr>
          <w:sz w:val="24"/>
          <w:szCs w:val="24"/>
        </w:rPr>
        <w:t>Кабель должен соответствовать требованиям «Правил устройства электроустановок» (ПУЭ) (7-е издание) и требованиям:</w:t>
      </w:r>
    </w:p>
    <w:p w14:paraId="1180B771" w14:textId="77777777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14:paraId="1180B772" w14:textId="77D77E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</w:t>
      </w:r>
      <w:r w:rsidR="004D21EA">
        <w:rPr>
          <w:sz w:val="24"/>
          <w:szCs w:val="24"/>
        </w:rPr>
        <w:t>кВ. Общие технические условия»;</w:t>
      </w:r>
    </w:p>
    <w:p w14:paraId="74EBD82B" w14:textId="66B17941" w:rsidR="00550680" w:rsidRPr="00550680" w:rsidRDefault="00550680" w:rsidP="003C08EE">
      <w:pPr>
        <w:pStyle w:val="ad"/>
        <w:numPr>
          <w:ilvl w:val="0"/>
          <w:numId w:val="19"/>
        </w:numPr>
        <w:tabs>
          <w:tab w:val="left" w:pos="993"/>
          <w:tab w:val="left" w:pos="1325"/>
        </w:tabs>
        <w:autoSpaceDE w:val="0"/>
        <w:autoSpaceDN w:val="0"/>
        <w:adjustRightInd w:val="0"/>
        <w:ind w:left="0" w:firstLine="709"/>
        <w:contextualSpacing w:val="0"/>
        <w:rPr>
          <w:sz w:val="24"/>
          <w:szCs w:val="24"/>
        </w:rPr>
      </w:pPr>
      <w:r w:rsidRPr="00550680">
        <w:rPr>
          <w:color w:val="000000"/>
          <w:sz w:val="24"/>
          <w:szCs w:val="24"/>
        </w:rPr>
        <w:t>ГОСТ 24334-80 «</w:t>
      </w:r>
      <w:r w:rsidRPr="00550680">
        <w:rPr>
          <w:sz w:val="24"/>
          <w:szCs w:val="24"/>
        </w:rPr>
        <w:t>Кабели силовы</w:t>
      </w:r>
      <w:r w:rsidR="004D21EA">
        <w:rPr>
          <w:sz w:val="24"/>
          <w:szCs w:val="24"/>
        </w:rPr>
        <w:t>е для нестационарной прокладки.</w:t>
      </w:r>
      <w:r w:rsidRPr="00550680">
        <w:rPr>
          <w:sz w:val="24"/>
          <w:szCs w:val="24"/>
        </w:rPr>
        <w:t xml:space="preserve"> Общие технические требования</w:t>
      </w:r>
      <w:r w:rsidR="004D21EA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1180B775" w14:textId="227F55C6" w:rsidR="005B77AA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 w:rsidR="0017238B" w:rsidRPr="0017238B">
        <w:rPr>
          <w:sz w:val="24"/>
          <w:szCs w:val="24"/>
        </w:rPr>
        <w:t>3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>
        <w:rPr>
          <w:sz w:val="24"/>
          <w:szCs w:val="24"/>
        </w:rPr>
        <w:t>Упаковка, транспортирование, условия и сроки хранения.</w:t>
      </w:r>
    </w:p>
    <w:p w14:paraId="1180B776" w14:textId="63DF34F7" w:rsidR="005B77AA" w:rsidRPr="00556EA4" w:rsidRDefault="005B77AA" w:rsidP="003C08EE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</w:t>
      </w:r>
      <w:r w:rsidR="004D21EA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556EA4">
        <w:rPr>
          <w:color w:val="000000"/>
          <w:sz w:val="24"/>
          <w:szCs w:val="24"/>
        </w:rPr>
        <w:t>ГОСТ 14192</w:t>
      </w:r>
      <w:r w:rsidR="004D21EA" w:rsidRPr="00556EA4">
        <w:rPr>
          <w:color w:val="000000"/>
          <w:sz w:val="24"/>
          <w:szCs w:val="24"/>
        </w:rPr>
        <w:t>-</w:t>
      </w:r>
      <w:r w:rsidRPr="00556EA4">
        <w:rPr>
          <w:color w:val="000000"/>
          <w:sz w:val="24"/>
          <w:szCs w:val="24"/>
        </w:rPr>
        <w:t xml:space="preserve">96, </w:t>
      </w:r>
      <w:r w:rsidRPr="00556EA4">
        <w:rPr>
          <w:sz w:val="24"/>
          <w:szCs w:val="24"/>
        </w:rPr>
        <w:t>ГОСТ 18690</w:t>
      </w:r>
      <w:r w:rsidR="004D21EA" w:rsidRPr="00556EA4">
        <w:rPr>
          <w:sz w:val="24"/>
          <w:szCs w:val="24"/>
        </w:rPr>
        <w:t>-2012</w:t>
      </w:r>
      <w:r w:rsidRPr="00556EA4">
        <w:rPr>
          <w:sz w:val="24"/>
          <w:szCs w:val="24"/>
        </w:rPr>
        <w:t>, ГОСТ 16442-80, ГОСТ 31996-2012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180B777" w14:textId="5655DE08" w:rsidR="005B77AA" w:rsidRDefault="005B77AA" w:rsidP="003C08EE">
      <w:pPr>
        <w:tabs>
          <w:tab w:val="left" w:pos="993"/>
        </w:tabs>
        <w:ind w:firstLine="709"/>
        <w:rPr>
          <w:sz w:val="24"/>
          <w:szCs w:val="24"/>
        </w:rPr>
      </w:pPr>
      <w:r w:rsidRPr="00556EA4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</w:t>
      </w:r>
      <w:r w:rsidR="004D21EA" w:rsidRPr="00556EA4">
        <w:rPr>
          <w:sz w:val="24"/>
          <w:szCs w:val="24"/>
        </w:rPr>
        <w:t>-2012</w:t>
      </w:r>
      <w:r w:rsidRPr="00556EA4">
        <w:rPr>
          <w:sz w:val="24"/>
          <w:szCs w:val="24"/>
        </w:rPr>
        <w:t>. Допускается заделка концов</w:t>
      </w:r>
      <w:r>
        <w:rPr>
          <w:sz w:val="24"/>
          <w:szCs w:val="24"/>
        </w:rPr>
        <w:t xml:space="preserve">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14:paraId="1180B778" w14:textId="77777777" w:rsidR="005B77AA" w:rsidRDefault="005B77AA" w:rsidP="003C08EE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14:paraId="1180B779" w14:textId="77777777" w:rsidR="005B77AA" w:rsidRDefault="005B77AA" w:rsidP="003C08EE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180B77A" w14:textId="6F73ED96" w:rsidR="005B77AA" w:rsidRPr="003C08EE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C08EE">
        <w:rPr>
          <w:sz w:val="24"/>
          <w:szCs w:val="24"/>
        </w:rPr>
        <w:t>2.</w:t>
      </w:r>
      <w:r w:rsidR="0017238B" w:rsidRPr="003C08EE">
        <w:rPr>
          <w:sz w:val="24"/>
          <w:szCs w:val="24"/>
        </w:rPr>
        <w:t>4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Pr="003C08EE">
        <w:rPr>
          <w:sz w:val="24"/>
          <w:szCs w:val="24"/>
        </w:rPr>
        <w:t>Каждая партия кабеля должна подвергаться приемо-сдаточным испытаниям в соответствие с ГОСТ 16442-80, ГОСТ 31996-2012.</w:t>
      </w:r>
    </w:p>
    <w:p w14:paraId="1180B77B" w14:textId="21D236B7" w:rsidR="005B77AA" w:rsidRPr="003C08EE" w:rsidRDefault="005B77AA" w:rsidP="003C08EE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C08EE">
        <w:rPr>
          <w:sz w:val="24"/>
          <w:szCs w:val="24"/>
        </w:rPr>
        <w:t>2.</w:t>
      </w:r>
      <w:r w:rsidR="0017238B" w:rsidRPr="003C08EE">
        <w:rPr>
          <w:sz w:val="24"/>
          <w:szCs w:val="24"/>
        </w:rPr>
        <w:t>5</w:t>
      </w:r>
      <w:r w:rsidR="003C08EE">
        <w:rPr>
          <w:sz w:val="24"/>
          <w:szCs w:val="24"/>
        </w:rPr>
        <w:t>.</w:t>
      </w:r>
      <w:r w:rsidR="003C08EE">
        <w:rPr>
          <w:sz w:val="24"/>
          <w:szCs w:val="24"/>
        </w:rPr>
        <w:tab/>
      </w:r>
      <w:r w:rsidRPr="003C08EE">
        <w:rPr>
          <w:sz w:val="24"/>
          <w:szCs w:val="24"/>
        </w:rPr>
        <w:t>Срок изготовления кабеля должен быть не более полугода от момента поставки.</w:t>
      </w:r>
    </w:p>
    <w:p w14:paraId="1180B77C" w14:textId="77777777" w:rsidR="005B77AA" w:rsidRDefault="005B77AA" w:rsidP="003C08EE">
      <w:pPr>
        <w:rPr>
          <w:sz w:val="24"/>
          <w:szCs w:val="24"/>
        </w:rPr>
      </w:pPr>
    </w:p>
    <w:p w14:paraId="1180B77D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Гарантийные обязательства.</w:t>
      </w:r>
    </w:p>
    <w:p w14:paraId="1180B77E" w14:textId="23D3E13B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5750C3">
        <w:rPr>
          <w:sz w:val="24"/>
          <w:szCs w:val="24"/>
        </w:rPr>
        <w:t>Гарантия на поставляемый кабель должна ра</w:t>
      </w:r>
      <w:r w:rsidR="005750C3" w:rsidRPr="005750C3">
        <w:rPr>
          <w:sz w:val="24"/>
          <w:szCs w:val="24"/>
        </w:rPr>
        <w:t>спространяться не менее чем на 60</w:t>
      </w:r>
      <w:r w:rsidRPr="005750C3">
        <w:rPr>
          <w:sz w:val="24"/>
          <w:szCs w:val="24"/>
        </w:rPr>
        <w:t xml:space="preserve"> месяцев (для каб</w:t>
      </w:r>
      <w:r w:rsidR="00737B34" w:rsidRPr="005750C3">
        <w:rPr>
          <w:sz w:val="24"/>
          <w:szCs w:val="24"/>
        </w:rPr>
        <w:t xml:space="preserve">елей с пластмассовой изоляцией) и на </w:t>
      </w:r>
      <w:r w:rsidR="00737B34" w:rsidRPr="005750C3">
        <w:rPr>
          <w:color w:val="000000"/>
          <w:sz w:val="24"/>
          <w:szCs w:val="24"/>
        </w:rPr>
        <w:t>6 месяцев (для кабелей нестационарной прокладки типа КГ).</w:t>
      </w:r>
      <w:r w:rsidRPr="005750C3">
        <w:rPr>
          <w:sz w:val="24"/>
          <w:szCs w:val="24"/>
        </w:rPr>
        <w:t xml:space="preserve"> </w:t>
      </w:r>
      <w:r w:rsidR="00B554B7" w:rsidRPr="007B6A71">
        <w:rPr>
          <w:sz w:val="24"/>
          <w:szCs w:val="24"/>
        </w:rPr>
        <w:t xml:space="preserve">Время начала исчисления </w:t>
      </w:r>
      <w:r w:rsidR="00B554B7">
        <w:rPr>
          <w:sz w:val="24"/>
          <w:szCs w:val="24"/>
        </w:rPr>
        <w:t>г</w:t>
      </w:r>
      <w:r w:rsidR="00B554B7" w:rsidRPr="007B6A71">
        <w:rPr>
          <w:sz w:val="24"/>
          <w:szCs w:val="24"/>
        </w:rPr>
        <w:t>арантийного срока – с даты товарной накладной ТОРГ-12 (УПД).</w:t>
      </w:r>
      <w:r w:rsidRPr="005750C3">
        <w:rPr>
          <w:sz w:val="24"/>
          <w:szCs w:val="24"/>
        </w:rPr>
        <w:t xml:space="preserve"> Поставщик</w:t>
      </w:r>
      <w:r>
        <w:rPr>
          <w:sz w:val="24"/>
          <w:szCs w:val="24"/>
        </w:rPr>
        <w:t xml:space="preserve"> должен за свой счет и 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7F8FF88" w14:textId="77777777" w:rsidR="007F3F12" w:rsidRDefault="007F3F12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80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180B781" w14:textId="788C2E62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5750C3">
        <w:rPr>
          <w:sz w:val="24"/>
          <w:szCs w:val="24"/>
        </w:rPr>
        <w:t>Кабель должен обеспечивать эксплуатационные показатели в течение установлен</w:t>
      </w:r>
      <w:r w:rsidR="00737B34" w:rsidRPr="005750C3">
        <w:rPr>
          <w:sz w:val="24"/>
          <w:szCs w:val="24"/>
        </w:rPr>
        <w:t>ного срока службы (до списания).</w:t>
      </w:r>
    </w:p>
    <w:p w14:paraId="1180B782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83" w14:textId="77777777" w:rsidR="005B77AA" w:rsidRPr="003C08EE" w:rsidRDefault="005B77AA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1180B784" w14:textId="77777777" w:rsidR="005B77AA" w:rsidRDefault="005B77AA" w:rsidP="003C08EE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14:paraId="1180B785" w14:textId="199DAB34" w:rsidR="005B77AA" w:rsidRPr="003C08EE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3C08EE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180B786" w14:textId="1487799E" w:rsidR="005B77AA" w:rsidRPr="003C08EE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3C08EE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180B787" w14:textId="490770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сертификат соответствия и свидетельство о приемке на поставляемый кабель, на русском языке.</w:t>
      </w:r>
    </w:p>
    <w:p w14:paraId="1180B788" w14:textId="5B598172" w:rsidR="005B77AA" w:rsidRDefault="005B77AA" w:rsidP="003C08EE">
      <w:pPr>
        <w:pStyle w:val="ad"/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кабеля должна соответствовать </w:t>
      </w:r>
      <w:r w:rsidRPr="00556EA4">
        <w:rPr>
          <w:sz w:val="24"/>
          <w:szCs w:val="24"/>
        </w:rPr>
        <w:t>требованиям ГОСТ 18690-</w:t>
      </w:r>
      <w:r w:rsidR="00B254A2" w:rsidRPr="00556EA4">
        <w:rPr>
          <w:sz w:val="24"/>
          <w:szCs w:val="24"/>
        </w:rPr>
        <w:t>2012</w:t>
      </w:r>
      <w:r w:rsidRPr="00556EA4">
        <w:rPr>
          <w:sz w:val="24"/>
          <w:szCs w:val="24"/>
        </w:rPr>
        <w:t>, ГОСТ</w:t>
      </w:r>
      <w:r>
        <w:rPr>
          <w:sz w:val="24"/>
          <w:szCs w:val="24"/>
        </w:rPr>
        <w:t xml:space="preserve"> 16442-80, ГОСТ 31996-2012.</w:t>
      </w:r>
    </w:p>
    <w:p w14:paraId="1180B789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14:paraId="1180B78A" w14:textId="77777777" w:rsidR="005B77AA" w:rsidRDefault="005B77AA" w:rsidP="003C08EE">
      <w:pPr>
        <w:pStyle w:val="ad"/>
        <w:tabs>
          <w:tab w:val="left" w:pos="993"/>
          <w:tab w:val="left" w:pos="1134"/>
          <w:tab w:val="left" w:pos="1560"/>
        </w:tabs>
        <w:ind w:left="142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На щеке барабана или ярлыке, прикрепленном к бухте, или барабане должны быть указаны:</w:t>
      </w:r>
    </w:p>
    <w:p w14:paraId="1180B78B" w14:textId="49E4296C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14:paraId="1180B78C" w14:textId="4F921523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условное обозначение кабеля;</w:t>
      </w:r>
    </w:p>
    <w:p w14:paraId="1180B78D" w14:textId="1EDCE9BC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длина кабеля в метрах и число отрезков;</w:t>
      </w:r>
    </w:p>
    <w:p w14:paraId="1180B78E" w14:textId="35E5C279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масса брутто/нетто, кг (для барабана/бухты);</w:t>
      </w:r>
    </w:p>
    <w:p w14:paraId="1180B78F" w14:textId="3AF82B31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дата изготовления (год, месяц);</w:t>
      </w:r>
    </w:p>
    <w:p w14:paraId="1180B790" w14:textId="09BBDC5E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номер барабана или бухты;</w:t>
      </w:r>
    </w:p>
    <w:p w14:paraId="1180B791" w14:textId="670933A6" w:rsidR="005B77AA" w:rsidRDefault="005B77AA" w:rsidP="003C08E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штамп технического контроля на ярлыке. </w:t>
      </w:r>
    </w:p>
    <w:p w14:paraId="1180B792" w14:textId="50F9FC1E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2.601-20</w:t>
      </w:r>
      <w:r w:rsidR="0017238B" w:rsidRPr="0017238B">
        <w:rPr>
          <w:sz w:val="24"/>
          <w:szCs w:val="24"/>
        </w:rPr>
        <w:t>1</w:t>
      </w:r>
      <w:r w:rsidR="00E95DB3">
        <w:rPr>
          <w:sz w:val="24"/>
          <w:szCs w:val="24"/>
        </w:rPr>
        <w:t>9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кабеля. </w:t>
      </w:r>
    </w:p>
    <w:p w14:paraId="1180B793" w14:textId="77777777" w:rsidR="005B77AA" w:rsidRDefault="005B77AA" w:rsidP="003C08EE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180B794" w14:textId="05F30E3B" w:rsidR="005B77AA" w:rsidRPr="003C08EE" w:rsidRDefault="000B34D0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Сроки поставки</w:t>
      </w:r>
      <w:r w:rsidR="005B77AA" w:rsidRPr="003C08EE">
        <w:rPr>
          <w:b/>
          <w:bCs/>
          <w:sz w:val="24"/>
          <w:szCs w:val="24"/>
        </w:rPr>
        <w:t>.</w:t>
      </w:r>
    </w:p>
    <w:p w14:paraId="7DC65AD8" w14:textId="0AF0630D" w:rsidR="000B34D0" w:rsidRPr="000B34D0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0B34D0">
        <w:rPr>
          <w:bCs/>
          <w:sz w:val="24"/>
          <w:szCs w:val="24"/>
        </w:rPr>
        <w:t xml:space="preserve">Поставка осуществляется в период с момента заключения договора по </w:t>
      </w:r>
      <w:r w:rsidR="004F4345">
        <w:rPr>
          <w:bCs/>
          <w:sz w:val="24"/>
          <w:szCs w:val="24"/>
        </w:rPr>
        <w:t xml:space="preserve">09.06.2023 </w:t>
      </w:r>
      <w:r w:rsidRPr="000B34D0">
        <w:rPr>
          <w:bCs/>
          <w:sz w:val="24"/>
          <w:szCs w:val="24"/>
        </w:rPr>
        <w:t>по заявкам филиала. Срок поставки по каж</w:t>
      </w:r>
      <w:r>
        <w:rPr>
          <w:bCs/>
          <w:sz w:val="24"/>
          <w:szCs w:val="24"/>
        </w:rPr>
        <w:t>дой заявке не должен превышать 3</w:t>
      </w:r>
      <w:r w:rsidRPr="000B34D0">
        <w:rPr>
          <w:bCs/>
          <w:sz w:val="24"/>
          <w:szCs w:val="24"/>
        </w:rPr>
        <w:t>0 календарных дней.</w:t>
      </w:r>
    </w:p>
    <w:p w14:paraId="6D17E6DE" w14:textId="670F5B4B" w:rsidR="000B34D0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0B34D0">
        <w:rPr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Смоленск, ул. Индустриальная, 5</w:t>
      </w:r>
      <w:r w:rsidR="003C08EE">
        <w:rPr>
          <w:bCs/>
          <w:sz w:val="24"/>
          <w:szCs w:val="24"/>
        </w:rPr>
        <w:t>.</w:t>
      </w:r>
    </w:p>
    <w:p w14:paraId="5710EDBD" w14:textId="77777777" w:rsidR="000B34D0" w:rsidRPr="003C08EE" w:rsidRDefault="000B34D0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4403A44F" w14:textId="77777777" w:rsidR="000B34D0" w:rsidRPr="003C08EE" w:rsidRDefault="000B34D0" w:rsidP="003C08EE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C08EE">
        <w:rPr>
          <w:b/>
          <w:bCs/>
          <w:sz w:val="24"/>
          <w:szCs w:val="24"/>
        </w:rPr>
        <w:t>Правила приемки продукции.</w:t>
      </w:r>
    </w:p>
    <w:p w14:paraId="4D5BC10E" w14:textId="3A224E09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3C08EE">
        <w:rPr>
          <w:bCs/>
          <w:sz w:val="24"/>
          <w:szCs w:val="24"/>
        </w:rPr>
        <w:t>Каждая партия кабеля должна пройти входной контроль, осуществляемый представителями филиал</w:t>
      </w:r>
      <w:r w:rsidR="00547760" w:rsidRPr="003C08EE">
        <w:rPr>
          <w:bCs/>
          <w:sz w:val="24"/>
          <w:szCs w:val="24"/>
        </w:rPr>
        <w:t>ов</w:t>
      </w:r>
      <w:r w:rsidRPr="003C08EE">
        <w:rPr>
          <w:bCs/>
          <w:sz w:val="24"/>
          <w:szCs w:val="24"/>
        </w:rPr>
        <w:t xml:space="preserve"> ПАО «</w:t>
      </w:r>
      <w:r w:rsidR="004D47DA" w:rsidRPr="003C08EE">
        <w:rPr>
          <w:bCs/>
          <w:sz w:val="24"/>
          <w:szCs w:val="24"/>
        </w:rPr>
        <w:t>Россети</w:t>
      </w:r>
      <w:r w:rsidRPr="003C08EE">
        <w:rPr>
          <w:bCs/>
          <w:sz w:val="24"/>
          <w:szCs w:val="24"/>
        </w:rPr>
        <w:t xml:space="preserve"> Центр» и ответственными представителями Поставщика при получении его на склад.</w:t>
      </w:r>
    </w:p>
    <w:p w14:paraId="540A202F" w14:textId="77777777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  <w:r w:rsidRPr="003C08EE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3818CB5" w14:textId="77777777" w:rsidR="00F42346" w:rsidRPr="003C08EE" w:rsidRDefault="00F42346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16353E35" w14:textId="77777777" w:rsidR="003C08EE" w:rsidRDefault="003C08EE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30E6C017" w14:textId="77777777" w:rsidR="003C08EE" w:rsidRPr="003C08EE" w:rsidRDefault="003C08EE" w:rsidP="003C08EE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14:paraId="21C389E9" w14:textId="77777777" w:rsidR="00741D30" w:rsidRPr="00741D30" w:rsidRDefault="00741D30" w:rsidP="003C08EE">
      <w:pPr>
        <w:ind w:firstLine="0"/>
        <w:rPr>
          <w:sz w:val="24"/>
          <w:szCs w:val="24"/>
        </w:rPr>
      </w:pPr>
      <w:r w:rsidRPr="00741D30">
        <w:rPr>
          <w:sz w:val="24"/>
          <w:szCs w:val="24"/>
        </w:rPr>
        <w:t xml:space="preserve">Начальник Управления </w:t>
      </w:r>
    </w:p>
    <w:p w14:paraId="1180B79B" w14:textId="7B4B6381" w:rsidR="005B77AA" w:rsidRPr="00741D30" w:rsidRDefault="00741D30" w:rsidP="003C08EE">
      <w:pPr>
        <w:ind w:firstLine="0"/>
        <w:rPr>
          <w:sz w:val="24"/>
          <w:szCs w:val="24"/>
        </w:rPr>
      </w:pPr>
      <w:r w:rsidRPr="00741D30">
        <w:rPr>
          <w:sz w:val="24"/>
          <w:szCs w:val="24"/>
        </w:rPr>
        <w:t>распределительных сетей</w:t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</w:r>
      <w:r w:rsidRPr="00741D30">
        <w:rPr>
          <w:sz w:val="24"/>
          <w:szCs w:val="24"/>
        </w:rPr>
        <w:tab/>
        <w:t>А.Н. Егоров</w:t>
      </w:r>
    </w:p>
    <w:sectPr w:rsidR="005B77AA" w:rsidRPr="00741D30" w:rsidSect="003C08EE">
      <w:headerReference w:type="even" r:id="rId12"/>
      <w:pgSz w:w="12240" w:h="15840" w:code="1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C0BAD" w14:textId="77777777" w:rsidR="004A5039" w:rsidRDefault="004A5039">
      <w:r>
        <w:separator/>
      </w:r>
    </w:p>
  </w:endnote>
  <w:endnote w:type="continuationSeparator" w:id="0">
    <w:p w14:paraId="70700C2D" w14:textId="77777777" w:rsidR="004A5039" w:rsidRDefault="004A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BFC4B" w14:textId="77777777" w:rsidR="004A5039" w:rsidRDefault="004A5039">
      <w:r>
        <w:separator/>
      </w:r>
    </w:p>
  </w:footnote>
  <w:footnote w:type="continuationSeparator" w:id="0">
    <w:p w14:paraId="101E1FD9" w14:textId="77777777" w:rsidR="004A5039" w:rsidRDefault="004A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0B7A2" w14:textId="77777777" w:rsidR="00267DF9" w:rsidRDefault="00267D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1180B7A3" w14:textId="77777777" w:rsidR="00267DF9" w:rsidRDefault="00267DF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4"/>
  </w:num>
  <w:num w:numId="1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1F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76D61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6598"/>
    <w:rsid w:val="000B068C"/>
    <w:rsid w:val="000B26F2"/>
    <w:rsid w:val="000B34D0"/>
    <w:rsid w:val="000B5D7C"/>
    <w:rsid w:val="000B7290"/>
    <w:rsid w:val="000B7329"/>
    <w:rsid w:val="000B7484"/>
    <w:rsid w:val="000C0E47"/>
    <w:rsid w:val="000C2897"/>
    <w:rsid w:val="000C2AE6"/>
    <w:rsid w:val="000C359C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AF7"/>
    <w:rsid w:val="00104E1F"/>
    <w:rsid w:val="00106130"/>
    <w:rsid w:val="00106731"/>
    <w:rsid w:val="0010718B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8F8"/>
    <w:rsid w:val="001339EF"/>
    <w:rsid w:val="00133EF7"/>
    <w:rsid w:val="00135E7B"/>
    <w:rsid w:val="00136404"/>
    <w:rsid w:val="0013751A"/>
    <w:rsid w:val="00141439"/>
    <w:rsid w:val="00141D09"/>
    <w:rsid w:val="00143107"/>
    <w:rsid w:val="00143ED8"/>
    <w:rsid w:val="00145642"/>
    <w:rsid w:val="00146848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238B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D664C"/>
    <w:rsid w:val="001E319B"/>
    <w:rsid w:val="001E62A6"/>
    <w:rsid w:val="001E634A"/>
    <w:rsid w:val="001E6D26"/>
    <w:rsid w:val="001F090B"/>
    <w:rsid w:val="001F19B0"/>
    <w:rsid w:val="001F25D9"/>
    <w:rsid w:val="001F5706"/>
    <w:rsid w:val="001F6CEB"/>
    <w:rsid w:val="001F78FD"/>
    <w:rsid w:val="002037CA"/>
    <w:rsid w:val="00205786"/>
    <w:rsid w:val="00206147"/>
    <w:rsid w:val="00210E18"/>
    <w:rsid w:val="00211973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D91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1D0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67DF9"/>
    <w:rsid w:val="00274583"/>
    <w:rsid w:val="00275766"/>
    <w:rsid w:val="002761C6"/>
    <w:rsid w:val="00281C4A"/>
    <w:rsid w:val="00283DC1"/>
    <w:rsid w:val="00284D1E"/>
    <w:rsid w:val="00285586"/>
    <w:rsid w:val="002855D1"/>
    <w:rsid w:val="00286CF9"/>
    <w:rsid w:val="002872CD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283"/>
    <w:rsid w:val="002B5EB4"/>
    <w:rsid w:val="002C06F3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B93"/>
    <w:rsid w:val="0033432F"/>
    <w:rsid w:val="00340419"/>
    <w:rsid w:val="0034536F"/>
    <w:rsid w:val="003455FC"/>
    <w:rsid w:val="003479DD"/>
    <w:rsid w:val="00353334"/>
    <w:rsid w:val="0035538F"/>
    <w:rsid w:val="00355415"/>
    <w:rsid w:val="00355F50"/>
    <w:rsid w:val="00357F8E"/>
    <w:rsid w:val="00360045"/>
    <w:rsid w:val="00360691"/>
    <w:rsid w:val="0036100E"/>
    <w:rsid w:val="00363396"/>
    <w:rsid w:val="00363438"/>
    <w:rsid w:val="00364986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8EE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5FA6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36D1"/>
    <w:rsid w:val="00424173"/>
    <w:rsid w:val="0042599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39EF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67218"/>
    <w:rsid w:val="00470B59"/>
    <w:rsid w:val="00472626"/>
    <w:rsid w:val="00475718"/>
    <w:rsid w:val="0047759E"/>
    <w:rsid w:val="004802C3"/>
    <w:rsid w:val="00480474"/>
    <w:rsid w:val="004813F2"/>
    <w:rsid w:val="00482787"/>
    <w:rsid w:val="00482ECE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5039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1EA"/>
    <w:rsid w:val="004D2AE3"/>
    <w:rsid w:val="004D47DA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345"/>
    <w:rsid w:val="004F4E9E"/>
    <w:rsid w:val="004F517F"/>
    <w:rsid w:val="004F5C65"/>
    <w:rsid w:val="004F6968"/>
    <w:rsid w:val="004F7A6F"/>
    <w:rsid w:val="00501281"/>
    <w:rsid w:val="0050129B"/>
    <w:rsid w:val="00501B08"/>
    <w:rsid w:val="00505047"/>
    <w:rsid w:val="005075B6"/>
    <w:rsid w:val="00510CC9"/>
    <w:rsid w:val="005111D3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47760"/>
    <w:rsid w:val="00550680"/>
    <w:rsid w:val="005507C0"/>
    <w:rsid w:val="005507DA"/>
    <w:rsid w:val="00550948"/>
    <w:rsid w:val="00550966"/>
    <w:rsid w:val="00551A69"/>
    <w:rsid w:val="00553C3F"/>
    <w:rsid w:val="00556EA4"/>
    <w:rsid w:val="00557871"/>
    <w:rsid w:val="00557B63"/>
    <w:rsid w:val="0056133F"/>
    <w:rsid w:val="00562159"/>
    <w:rsid w:val="005630A8"/>
    <w:rsid w:val="00563F7B"/>
    <w:rsid w:val="00567774"/>
    <w:rsid w:val="00567CD4"/>
    <w:rsid w:val="00570D59"/>
    <w:rsid w:val="005748EA"/>
    <w:rsid w:val="0057500D"/>
    <w:rsid w:val="005750C3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0A1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7AA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A11"/>
    <w:rsid w:val="005D60BD"/>
    <w:rsid w:val="005E02C1"/>
    <w:rsid w:val="005E1C59"/>
    <w:rsid w:val="005E292D"/>
    <w:rsid w:val="005E7B21"/>
    <w:rsid w:val="005E7D1F"/>
    <w:rsid w:val="005F0A59"/>
    <w:rsid w:val="005F2F38"/>
    <w:rsid w:val="005F32A1"/>
    <w:rsid w:val="005F3643"/>
    <w:rsid w:val="005F4511"/>
    <w:rsid w:val="005F7A1F"/>
    <w:rsid w:val="006001C9"/>
    <w:rsid w:val="006004FC"/>
    <w:rsid w:val="00600D08"/>
    <w:rsid w:val="00602410"/>
    <w:rsid w:val="00602FE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20978"/>
    <w:rsid w:val="00622474"/>
    <w:rsid w:val="0062250A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6A2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DB"/>
    <w:rsid w:val="00650F70"/>
    <w:rsid w:val="00650FF3"/>
    <w:rsid w:val="006512FD"/>
    <w:rsid w:val="00651664"/>
    <w:rsid w:val="0065275B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A9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5CE8"/>
    <w:rsid w:val="0069133E"/>
    <w:rsid w:val="00691E00"/>
    <w:rsid w:val="006954BC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918"/>
    <w:rsid w:val="006D4A41"/>
    <w:rsid w:val="006D4AD2"/>
    <w:rsid w:val="006D4C35"/>
    <w:rsid w:val="006D51BB"/>
    <w:rsid w:val="006D533A"/>
    <w:rsid w:val="006D6B3F"/>
    <w:rsid w:val="006D6EB9"/>
    <w:rsid w:val="006E018C"/>
    <w:rsid w:val="006E0EE8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CA5"/>
    <w:rsid w:val="0071533A"/>
    <w:rsid w:val="007162D4"/>
    <w:rsid w:val="00716496"/>
    <w:rsid w:val="00716719"/>
    <w:rsid w:val="0072028E"/>
    <w:rsid w:val="00724050"/>
    <w:rsid w:val="0073178E"/>
    <w:rsid w:val="0073233B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B34"/>
    <w:rsid w:val="0074028B"/>
    <w:rsid w:val="007407B3"/>
    <w:rsid w:val="00741B89"/>
    <w:rsid w:val="00741D30"/>
    <w:rsid w:val="007435DC"/>
    <w:rsid w:val="00744BB7"/>
    <w:rsid w:val="0074788E"/>
    <w:rsid w:val="00747ADF"/>
    <w:rsid w:val="00751E9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503"/>
    <w:rsid w:val="00761DF5"/>
    <w:rsid w:val="00761EF5"/>
    <w:rsid w:val="00762A67"/>
    <w:rsid w:val="00763456"/>
    <w:rsid w:val="0076369F"/>
    <w:rsid w:val="00765D65"/>
    <w:rsid w:val="0076646C"/>
    <w:rsid w:val="00766745"/>
    <w:rsid w:val="007675E7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AC1"/>
    <w:rsid w:val="00782144"/>
    <w:rsid w:val="007827D5"/>
    <w:rsid w:val="00783289"/>
    <w:rsid w:val="00785C86"/>
    <w:rsid w:val="0078691A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369A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4"/>
    <w:rsid w:val="007F1820"/>
    <w:rsid w:val="007F1E2C"/>
    <w:rsid w:val="007F202C"/>
    <w:rsid w:val="007F2E41"/>
    <w:rsid w:val="007F3F12"/>
    <w:rsid w:val="007F519B"/>
    <w:rsid w:val="007F5FE9"/>
    <w:rsid w:val="007F65D9"/>
    <w:rsid w:val="007F6916"/>
    <w:rsid w:val="007F6D5F"/>
    <w:rsid w:val="007F6FA3"/>
    <w:rsid w:val="008006BC"/>
    <w:rsid w:val="00800BA0"/>
    <w:rsid w:val="008027D4"/>
    <w:rsid w:val="00804CF5"/>
    <w:rsid w:val="00811566"/>
    <w:rsid w:val="00812B9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129"/>
    <w:rsid w:val="0082648A"/>
    <w:rsid w:val="008271D8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58D"/>
    <w:rsid w:val="008727FA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155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631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6CAC"/>
    <w:rsid w:val="0095736F"/>
    <w:rsid w:val="0096052F"/>
    <w:rsid w:val="009605DB"/>
    <w:rsid w:val="009618EE"/>
    <w:rsid w:val="009630C2"/>
    <w:rsid w:val="00964ACD"/>
    <w:rsid w:val="00967464"/>
    <w:rsid w:val="00967633"/>
    <w:rsid w:val="00967E65"/>
    <w:rsid w:val="00970CA4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1E3"/>
    <w:rsid w:val="009917EF"/>
    <w:rsid w:val="00991BDD"/>
    <w:rsid w:val="00992BF9"/>
    <w:rsid w:val="0099327E"/>
    <w:rsid w:val="00993A3E"/>
    <w:rsid w:val="0099480D"/>
    <w:rsid w:val="009A096B"/>
    <w:rsid w:val="009A2E7D"/>
    <w:rsid w:val="009A3861"/>
    <w:rsid w:val="009A442F"/>
    <w:rsid w:val="009A5585"/>
    <w:rsid w:val="009A5E6E"/>
    <w:rsid w:val="009A5EE1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868"/>
    <w:rsid w:val="009D1E23"/>
    <w:rsid w:val="009D2B2A"/>
    <w:rsid w:val="009D3ED3"/>
    <w:rsid w:val="009D50D5"/>
    <w:rsid w:val="009D5301"/>
    <w:rsid w:val="009D5B2B"/>
    <w:rsid w:val="009D7171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EEB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2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4A44"/>
    <w:rsid w:val="00A8637C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4926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FE7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CAD"/>
    <w:rsid w:val="00B01DC4"/>
    <w:rsid w:val="00B024AB"/>
    <w:rsid w:val="00B0303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5D"/>
    <w:rsid w:val="00B24C00"/>
    <w:rsid w:val="00B254A2"/>
    <w:rsid w:val="00B27D1B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5FA7"/>
    <w:rsid w:val="00B51EB6"/>
    <w:rsid w:val="00B54BB1"/>
    <w:rsid w:val="00B54E2D"/>
    <w:rsid w:val="00B554B7"/>
    <w:rsid w:val="00B55DE6"/>
    <w:rsid w:val="00B56B20"/>
    <w:rsid w:val="00B57303"/>
    <w:rsid w:val="00B578F2"/>
    <w:rsid w:val="00B57A29"/>
    <w:rsid w:val="00B615F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531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7488"/>
    <w:rsid w:val="00B97AC4"/>
    <w:rsid w:val="00BA0DE5"/>
    <w:rsid w:val="00BA19D6"/>
    <w:rsid w:val="00BA1C50"/>
    <w:rsid w:val="00BA1FDC"/>
    <w:rsid w:val="00BA2631"/>
    <w:rsid w:val="00BA6774"/>
    <w:rsid w:val="00BA68C9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1ABD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5CF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AA8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6ABA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0A2C"/>
    <w:rsid w:val="00CC1E26"/>
    <w:rsid w:val="00CC4C73"/>
    <w:rsid w:val="00CC5635"/>
    <w:rsid w:val="00CD2547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0F77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5861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57A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5DB3"/>
    <w:rsid w:val="00E961A0"/>
    <w:rsid w:val="00E96A17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284"/>
    <w:rsid w:val="00ED4563"/>
    <w:rsid w:val="00ED571E"/>
    <w:rsid w:val="00ED5A70"/>
    <w:rsid w:val="00ED5D5E"/>
    <w:rsid w:val="00ED644C"/>
    <w:rsid w:val="00ED6CC7"/>
    <w:rsid w:val="00ED74F2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6C88"/>
    <w:rsid w:val="00F0098E"/>
    <w:rsid w:val="00F00AB0"/>
    <w:rsid w:val="00F03B68"/>
    <w:rsid w:val="00F051E7"/>
    <w:rsid w:val="00F05AFF"/>
    <w:rsid w:val="00F05E72"/>
    <w:rsid w:val="00F06117"/>
    <w:rsid w:val="00F06253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346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11A0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060"/>
    <w:rsid w:val="00F96C22"/>
    <w:rsid w:val="00F97B5B"/>
    <w:rsid w:val="00FA156C"/>
    <w:rsid w:val="00FA3B15"/>
    <w:rsid w:val="00FA3BD4"/>
    <w:rsid w:val="00FA4F69"/>
    <w:rsid w:val="00FA5580"/>
    <w:rsid w:val="00FA5FA8"/>
    <w:rsid w:val="00FA624B"/>
    <w:rsid w:val="00FA6D11"/>
    <w:rsid w:val="00FA7364"/>
    <w:rsid w:val="00FA7CDD"/>
    <w:rsid w:val="00FB07F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CAC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0B6F8"/>
  <w15:docId w15:val="{26E1426B-B4C2-4465-9798-CB3F0E9B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semiHidden/>
    <w:unhideWhenUsed/>
    <w:rsid w:val="00F423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42346"/>
    <w:rPr>
      <w:rFonts w:ascii="Tahoma" w:hAnsi="Tahoma" w:cs="Tahoma"/>
      <w:sz w:val="16"/>
      <w:szCs w:val="16"/>
    </w:rPr>
  </w:style>
  <w:style w:type="paragraph" w:customStyle="1" w:styleId="formattext">
    <w:name w:val="formattext"/>
    <w:rsid w:val="000B34D0"/>
    <w:pPr>
      <w:widowControl w:val="0"/>
      <w:autoSpaceDE w:val="0"/>
      <w:autoSpaceDN w:val="0"/>
      <w:adjustRightIn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32643-C431-42D9-A9E1-5C3C66E7D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717C46-E476-47B3-B5D9-CA6FEAFDBAC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C36F6FA-7D01-4CF1-9849-C2EFD6CB8A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6FEEB-B3A8-4287-80C9-295983BA32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FD7082B-BA0A-47AD-839F-FECC5F76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13</Pages>
  <Words>4133</Words>
  <Characters>23560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Черных Ольга Петровна</cp:lastModifiedBy>
  <cp:revision>18</cp:revision>
  <cp:lastPrinted>2022-05-05T05:18:00Z</cp:lastPrinted>
  <dcterms:created xsi:type="dcterms:W3CDTF">2023-01-18T11:47:00Z</dcterms:created>
  <dcterms:modified xsi:type="dcterms:W3CDTF">2023-02-14T06:19:00Z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