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C78" w:rsidRPr="00083D75" w:rsidRDefault="006A3C78" w:rsidP="002E677B">
      <w:pPr>
        <w:tabs>
          <w:tab w:val="right" w:pos="10207"/>
        </w:tabs>
        <w:spacing w:line="276" w:lineRule="auto"/>
        <w:ind w:right="-2" w:firstLine="0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9F6128" w:rsidTr="009F612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28" w:rsidRPr="00E17732" w:rsidRDefault="009F612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1773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28" w:rsidRPr="00E17732" w:rsidRDefault="00BE1D06" w:rsidP="00D42988">
            <w:pPr>
              <w:ind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201E</w:t>
            </w:r>
            <w:r>
              <w:rPr>
                <w:b/>
                <w:sz w:val="26"/>
                <w:szCs w:val="26"/>
              </w:rPr>
              <w:t>_</w:t>
            </w:r>
            <w:r w:rsidR="002E677B">
              <w:rPr>
                <w:b/>
                <w:sz w:val="26"/>
                <w:szCs w:val="26"/>
              </w:rPr>
              <w:t>0</w:t>
            </w:r>
            <w:r w:rsidR="00D42988">
              <w:rPr>
                <w:b/>
                <w:sz w:val="26"/>
                <w:szCs w:val="26"/>
              </w:rPr>
              <w:t>20</w:t>
            </w:r>
          </w:p>
        </w:tc>
      </w:tr>
      <w:tr w:rsidR="009F6128" w:rsidTr="009F612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28" w:rsidRPr="00E17732" w:rsidRDefault="009F612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17732">
              <w:rPr>
                <w:b/>
                <w:sz w:val="26"/>
                <w:szCs w:val="26"/>
              </w:rPr>
              <w:t xml:space="preserve">Номер материала </w:t>
            </w:r>
            <w:r w:rsidRPr="00E1773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28" w:rsidRPr="00E17732" w:rsidRDefault="00E17732">
            <w:pPr>
              <w:ind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17732">
              <w:rPr>
                <w:b/>
                <w:sz w:val="26"/>
                <w:szCs w:val="26"/>
                <w:lang w:val="en-US"/>
              </w:rPr>
              <w:t>2028735</w:t>
            </w:r>
          </w:p>
        </w:tc>
      </w:tr>
    </w:tbl>
    <w:p w:rsidR="002E677B" w:rsidRPr="00083D75" w:rsidRDefault="002E677B" w:rsidP="002E677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2E677B" w:rsidRDefault="002E677B" w:rsidP="002E677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  <w:r w:rsidR="002261B1"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</w:t>
      </w:r>
    </w:p>
    <w:p w:rsidR="002E677B" w:rsidRDefault="002E677B" w:rsidP="002E677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:rsidR="002E677B" w:rsidRDefault="002E677B" w:rsidP="002E677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:rsidR="002261B1" w:rsidRDefault="002261B1" w:rsidP="002E677B">
      <w:pPr>
        <w:spacing w:line="276" w:lineRule="auto"/>
        <w:ind w:right="-1"/>
        <w:jc w:val="right"/>
        <w:rPr>
          <w:sz w:val="26"/>
          <w:szCs w:val="26"/>
        </w:rPr>
      </w:pPr>
    </w:p>
    <w:p w:rsidR="002E677B" w:rsidRDefault="002E677B" w:rsidP="002E677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:rsidR="002E677B" w:rsidRDefault="002E677B" w:rsidP="002E677B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CD0144">
        <w:rPr>
          <w:sz w:val="26"/>
          <w:szCs w:val="26"/>
        </w:rPr>
        <w:t>18</w:t>
      </w:r>
      <w:r>
        <w:rPr>
          <w:sz w:val="26"/>
          <w:szCs w:val="26"/>
        </w:rPr>
        <w:t xml:space="preserve">» </w:t>
      </w:r>
      <w:r w:rsidR="003201E6">
        <w:rPr>
          <w:sz w:val="26"/>
          <w:szCs w:val="26"/>
        </w:rPr>
        <w:t>апреля</w:t>
      </w:r>
      <w:r w:rsidR="002261B1">
        <w:rPr>
          <w:sz w:val="26"/>
          <w:szCs w:val="26"/>
        </w:rPr>
        <w:t xml:space="preserve"> 2019</w:t>
      </w:r>
      <w:r>
        <w:rPr>
          <w:sz w:val="26"/>
          <w:szCs w:val="26"/>
        </w:rPr>
        <w:t xml:space="preserve"> г.</w:t>
      </w:r>
    </w:p>
    <w:p w:rsidR="00AA2993" w:rsidRDefault="00AA2993" w:rsidP="00AA2993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EF36C0" w:rsidRPr="00EF36C0" w:rsidRDefault="00EF36C0" w:rsidP="00EF36C0">
      <w:bookmarkStart w:id="0" w:name="_GoBack"/>
      <w:bookmarkEnd w:id="0"/>
    </w:p>
    <w:p w:rsidR="00D42988" w:rsidRPr="00D42988" w:rsidRDefault="00D42988" w:rsidP="00D42988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C698D" w:rsidRDefault="004F6968" w:rsidP="004C698D">
      <w:pPr>
        <w:tabs>
          <w:tab w:val="left" w:pos="1168"/>
        </w:tabs>
        <w:ind w:right="34" w:firstLine="49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AD44A0">
        <w:rPr>
          <w:b/>
          <w:sz w:val="26"/>
          <w:szCs w:val="26"/>
        </w:rPr>
        <w:t>проходных</w:t>
      </w:r>
      <w:r w:rsidR="00004529">
        <w:rPr>
          <w:b/>
          <w:sz w:val="26"/>
          <w:szCs w:val="26"/>
        </w:rPr>
        <w:t xml:space="preserve"> </w:t>
      </w:r>
      <w:r w:rsidR="00004529" w:rsidRPr="003021D3">
        <w:rPr>
          <w:b/>
          <w:sz w:val="26"/>
          <w:szCs w:val="26"/>
        </w:rPr>
        <w:t>изоляторов</w:t>
      </w:r>
      <w:r w:rsidR="00607653" w:rsidRPr="00833B16">
        <w:rPr>
          <w:b/>
          <w:sz w:val="26"/>
          <w:szCs w:val="26"/>
        </w:rPr>
        <w:t xml:space="preserve"> </w:t>
      </w:r>
      <w:r w:rsidR="004C698D">
        <w:rPr>
          <w:b/>
          <w:color w:val="000000"/>
          <w:sz w:val="26"/>
          <w:szCs w:val="26"/>
        </w:rPr>
        <w:t>ИПУ-10/630-7,5 УХЛ</w:t>
      </w:r>
      <w:proofErr w:type="gramStart"/>
      <w:r w:rsidR="004C698D">
        <w:rPr>
          <w:b/>
          <w:color w:val="000000"/>
          <w:sz w:val="26"/>
          <w:szCs w:val="26"/>
        </w:rPr>
        <w:t>1</w:t>
      </w:r>
      <w:proofErr w:type="gramEnd"/>
      <w:r w:rsidR="004C698D">
        <w:rPr>
          <w:b/>
          <w:color w:val="000000"/>
          <w:sz w:val="26"/>
          <w:szCs w:val="26"/>
        </w:rPr>
        <w:t xml:space="preserve"> </w:t>
      </w:r>
      <w:r w:rsidR="004C698D" w:rsidRPr="004C698D">
        <w:rPr>
          <w:b/>
          <w:color w:val="000000"/>
          <w:sz w:val="26"/>
          <w:szCs w:val="26"/>
        </w:rPr>
        <w:t>(овальный фланец)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Default="009C0389" w:rsidP="004C698D">
      <w:pPr>
        <w:tabs>
          <w:tab w:val="left" w:pos="1168"/>
        </w:tabs>
        <w:ind w:right="34" w:firstLine="49"/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004529">
        <w:rPr>
          <w:b/>
          <w:sz w:val="26"/>
          <w:szCs w:val="26"/>
          <w:u w:val="single"/>
        </w:rPr>
        <w:t>1</w:t>
      </w:r>
      <w:r w:rsidR="00AD44A0">
        <w:rPr>
          <w:b/>
          <w:sz w:val="26"/>
          <w:szCs w:val="26"/>
          <w:u w:val="single"/>
          <w:lang w:val="en-US"/>
        </w:rPr>
        <w:t>E</w:t>
      </w:r>
    </w:p>
    <w:p w:rsidR="002E677B" w:rsidRPr="00C61D61" w:rsidRDefault="002E677B" w:rsidP="002E677B">
      <w:pPr>
        <w:pStyle w:val="ad"/>
        <w:numPr>
          <w:ilvl w:val="0"/>
          <w:numId w:val="10"/>
        </w:numPr>
        <w:spacing w:line="276" w:lineRule="auto"/>
        <w:ind w:left="0" w:firstLine="851"/>
        <w:rPr>
          <w:b/>
          <w:bCs/>
          <w:sz w:val="24"/>
          <w:szCs w:val="24"/>
        </w:rPr>
      </w:pPr>
      <w:r w:rsidRPr="00C61D61">
        <w:rPr>
          <w:b/>
          <w:bCs/>
          <w:sz w:val="24"/>
          <w:szCs w:val="24"/>
        </w:rPr>
        <w:t>Общая часть.</w:t>
      </w:r>
    </w:p>
    <w:p w:rsidR="002E677B" w:rsidRPr="00C61D61" w:rsidRDefault="002E677B" w:rsidP="002E677B">
      <w:pPr>
        <w:spacing w:line="276" w:lineRule="auto"/>
        <w:rPr>
          <w:sz w:val="24"/>
          <w:szCs w:val="24"/>
        </w:rPr>
      </w:pPr>
      <w:r w:rsidRPr="00C61D61">
        <w:rPr>
          <w:sz w:val="24"/>
          <w:szCs w:val="24"/>
        </w:rPr>
        <w:t xml:space="preserve">ПАО «МРСК Центра» (Покупатель) производит закупку   </w:t>
      </w:r>
      <w:r>
        <w:rPr>
          <w:sz w:val="24"/>
          <w:szCs w:val="24"/>
        </w:rPr>
        <w:t>проходных</w:t>
      </w:r>
      <w:r w:rsidRPr="00B90D17">
        <w:rPr>
          <w:sz w:val="24"/>
          <w:szCs w:val="24"/>
        </w:rPr>
        <w:t xml:space="preserve"> изоляторов</w:t>
      </w:r>
      <w:r w:rsidRPr="00C61D61">
        <w:rPr>
          <w:sz w:val="24"/>
          <w:szCs w:val="24"/>
        </w:rPr>
        <w:t xml:space="preserve"> для ремонтно-эксплуатационного обслуживания.</w:t>
      </w:r>
    </w:p>
    <w:p w:rsidR="002E677B" w:rsidRPr="00C61D61" w:rsidRDefault="002E677B" w:rsidP="002E677B">
      <w:pPr>
        <w:pStyle w:val="ad"/>
        <w:numPr>
          <w:ilvl w:val="0"/>
          <w:numId w:val="10"/>
        </w:numPr>
        <w:spacing w:line="276" w:lineRule="auto"/>
        <w:ind w:left="0" w:firstLine="851"/>
        <w:rPr>
          <w:b/>
          <w:bCs/>
          <w:sz w:val="24"/>
          <w:szCs w:val="24"/>
        </w:rPr>
      </w:pPr>
      <w:r w:rsidRPr="00C61D61">
        <w:rPr>
          <w:b/>
          <w:bCs/>
          <w:sz w:val="24"/>
          <w:szCs w:val="24"/>
        </w:rPr>
        <w:t>Предмет конкурса.</w:t>
      </w:r>
    </w:p>
    <w:p w:rsidR="002E677B" w:rsidRPr="00C61D61" w:rsidRDefault="002E677B" w:rsidP="002E677B">
      <w:pPr>
        <w:spacing w:line="276" w:lineRule="auto"/>
        <w:rPr>
          <w:sz w:val="24"/>
          <w:szCs w:val="24"/>
        </w:rPr>
      </w:pPr>
      <w:r w:rsidRPr="00C61D61">
        <w:rPr>
          <w:sz w:val="24"/>
          <w:szCs w:val="24"/>
        </w:rPr>
        <w:t>Поставщик обеспечивает поставку оборудования на склады получателей – филиалов ПАО «МРСК Центра» в объемах и сроки установленные данным ТЗ: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9"/>
        <w:gridCol w:w="1764"/>
        <w:gridCol w:w="2916"/>
        <w:gridCol w:w="2468"/>
        <w:gridCol w:w="1858"/>
      </w:tblGrid>
      <w:tr w:rsidR="002E677B" w:rsidRPr="00D25CB2" w:rsidTr="008B67AF">
        <w:trPr>
          <w:trHeight w:val="1279"/>
        </w:trPr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677B" w:rsidRPr="00D25CB2" w:rsidRDefault="002E677B" w:rsidP="001A2ED7">
            <w:pPr>
              <w:tabs>
                <w:tab w:val="left" w:pos="1134"/>
              </w:tabs>
              <w:spacing w:line="276" w:lineRule="auto"/>
            </w:pPr>
            <w:r>
              <w:t xml:space="preserve">       </w:t>
            </w:r>
            <w:r w:rsidRPr="00D25CB2">
              <w:t>Филиал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E677B" w:rsidRPr="00894541" w:rsidRDefault="002E677B" w:rsidP="00EF36C0">
            <w:pPr>
              <w:pStyle w:val="ad"/>
              <w:tabs>
                <w:tab w:val="left" w:pos="1276"/>
              </w:tabs>
              <w:spacing w:line="276" w:lineRule="auto"/>
              <w:ind w:left="0"/>
              <w:rPr>
                <w:sz w:val="24"/>
                <w:szCs w:val="24"/>
              </w:rPr>
            </w:pPr>
            <w:r w:rsidRPr="00894541">
              <w:rPr>
                <w:sz w:val="24"/>
                <w:szCs w:val="24"/>
              </w:rPr>
              <w:t xml:space="preserve">       Вид транспорта       </w:t>
            </w:r>
            <w:r w:rsidRPr="00D25CB2">
              <w:t>Авто/</w:t>
            </w:r>
            <w:proofErr w:type="spellStart"/>
            <w:r w:rsidRPr="00D25CB2">
              <w:t>жд</w:t>
            </w:r>
            <w:proofErr w:type="spellEnd"/>
          </w:p>
        </w:tc>
        <w:tc>
          <w:tcPr>
            <w:tcW w:w="2916" w:type="dxa"/>
            <w:shd w:val="clear" w:color="auto" w:fill="auto"/>
            <w:vAlign w:val="center"/>
          </w:tcPr>
          <w:p w:rsidR="002E677B" w:rsidRPr="00EF36C0" w:rsidRDefault="002E677B" w:rsidP="00EF36C0">
            <w:pPr>
              <w:tabs>
                <w:tab w:val="left" w:pos="1276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EF36C0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468" w:type="dxa"/>
            <w:shd w:val="clear" w:color="auto" w:fill="auto"/>
            <w:vAlign w:val="center"/>
          </w:tcPr>
          <w:p w:rsidR="002E677B" w:rsidRPr="00894541" w:rsidRDefault="002E677B" w:rsidP="00402F51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94541">
              <w:rPr>
                <w:sz w:val="24"/>
                <w:szCs w:val="24"/>
              </w:rPr>
              <w:t>Срок поставки                                                 *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E677B" w:rsidRPr="00B302DA" w:rsidRDefault="002E677B" w:rsidP="00EF36C0">
            <w:pPr>
              <w:tabs>
                <w:tab w:val="left" w:pos="1134"/>
              </w:tabs>
              <w:spacing w:line="276" w:lineRule="auto"/>
              <w:ind w:firstLine="0"/>
            </w:pPr>
            <w:r>
              <w:t>Количество, шт.</w:t>
            </w:r>
            <w:r w:rsidRPr="00735A6C">
              <w:t xml:space="preserve"> </w:t>
            </w:r>
          </w:p>
        </w:tc>
      </w:tr>
      <w:tr w:rsidR="002E677B" w:rsidRPr="00D25CB2" w:rsidTr="008B67AF">
        <w:tc>
          <w:tcPr>
            <w:tcW w:w="1749" w:type="dxa"/>
            <w:shd w:val="clear" w:color="auto" w:fill="auto"/>
            <w:vAlign w:val="center"/>
          </w:tcPr>
          <w:p w:rsidR="002E677B" w:rsidRDefault="002E677B" w:rsidP="001A2ED7">
            <w:pPr>
              <w:tabs>
                <w:tab w:val="left" w:pos="1134"/>
              </w:tabs>
              <w:spacing w:line="276" w:lineRule="auto"/>
              <w:jc w:val="left"/>
            </w:pPr>
          </w:p>
          <w:p w:rsidR="002E677B" w:rsidRPr="00D25CB2" w:rsidRDefault="002E677B" w:rsidP="001A2ED7">
            <w:pPr>
              <w:tabs>
                <w:tab w:val="left" w:pos="1134"/>
              </w:tabs>
              <w:spacing w:line="276" w:lineRule="auto"/>
              <w:ind w:firstLine="0"/>
              <w:jc w:val="left"/>
            </w:pPr>
            <w:r>
              <w:t>ОРЕЛЭНЕРГО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E677B" w:rsidRDefault="002E677B" w:rsidP="001A2ED7">
            <w:pPr>
              <w:tabs>
                <w:tab w:val="left" w:pos="1134"/>
              </w:tabs>
              <w:spacing w:line="276" w:lineRule="auto"/>
              <w:jc w:val="left"/>
            </w:pPr>
          </w:p>
          <w:p w:rsidR="002E677B" w:rsidRPr="00D25CB2" w:rsidRDefault="002E677B" w:rsidP="001A2ED7">
            <w:pPr>
              <w:tabs>
                <w:tab w:val="left" w:pos="1134"/>
              </w:tabs>
              <w:spacing w:line="276" w:lineRule="auto"/>
              <w:ind w:firstLine="0"/>
              <w:jc w:val="left"/>
            </w:pPr>
            <w:r w:rsidRPr="00D25CB2">
              <w:t>Авто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2E677B" w:rsidRPr="0056282F" w:rsidRDefault="002E677B" w:rsidP="008B67AF">
            <w:pPr>
              <w:tabs>
                <w:tab w:val="left" w:pos="1134"/>
              </w:tabs>
              <w:spacing w:line="276" w:lineRule="auto"/>
              <w:ind w:firstLine="11"/>
              <w:jc w:val="center"/>
            </w:pPr>
            <w:r w:rsidRPr="00894541">
              <w:rPr>
                <w:color w:val="000000"/>
              </w:rPr>
              <w:t>ЦС филиала ПАО «МРСК Центра» - «Орелэнерго»                       г.</w:t>
            </w:r>
            <w:r>
              <w:rPr>
                <w:color w:val="000000"/>
              </w:rPr>
              <w:t xml:space="preserve"> </w:t>
            </w:r>
            <w:r w:rsidRPr="00894541">
              <w:rPr>
                <w:color w:val="000000"/>
              </w:rPr>
              <w:t>Орел, ул.</w:t>
            </w:r>
            <w:r>
              <w:rPr>
                <w:color w:val="000000"/>
              </w:rPr>
              <w:t xml:space="preserve"> </w:t>
            </w:r>
            <w:proofErr w:type="gramStart"/>
            <w:r w:rsidRPr="00894541">
              <w:rPr>
                <w:color w:val="000000"/>
              </w:rPr>
              <w:t>Высоковольтная</w:t>
            </w:r>
            <w:proofErr w:type="gramEnd"/>
            <w:r w:rsidRPr="00894541">
              <w:rPr>
                <w:color w:val="000000"/>
              </w:rPr>
              <w:t>, 9</w:t>
            </w:r>
          </w:p>
        </w:tc>
        <w:tc>
          <w:tcPr>
            <w:tcW w:w="2468" w:type="dxa"/>
            <w:shd w:val="clear" w:color="auto" w:fill="auto"/>
            <w:vAlign w:val="center"/>
          </w:tcPr>
          <w:p w:rsidR="002E677B" w:rsidRPr="00D25CB2" w:rsidRDefault="008B67AF" w:rsidP="002261B1">
            <w:pPr>
              <w:tabs>
                <w:tab w:val="left" w:pos="1134"/>
              </w:tabs>
              <w:spacing w:line="276" w:lineRule="auto"/>
              <w:ind w:firstLine="0"/>
              <w:jc w:val="left"/>
            </w:pPr>
            <w:r>
              <w:rPr>
                <w:sz w:val="22"/>
                <w:szCs w:val="22"/>
              </w:rPr>
              <w:t xml:space="preserve">в течении </w:t>
            </w:r>
            <w:r w:rsidR="002261B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0 календарных дней с момента </w:t>
            </w:r>
            <w:r w:rsidR="002261B1">
              <w:rPr>
                <w:sz w:val="22"/>
                <w:szCs w:val="22"/>
              </w:rPr>
              <w:t>заключения договора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E677B" w:rsidRPr="00D25CB2" w:rsidRDefault="002261B1" w:rsidP="003201E6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3</w:t>
            </w:r>
            <w:r w:rsidR="003201E6">
              <w:t>4</w:t>
            </w:r>
            <w:r w:rsidR="00CD0144">
              <w:t>0</w:t>
            </w:r>
          </w:p>
        </w:tc>
      </w:tr>
    </w:tbl>
    <w:p w:rsidR="00612811" w:rsidRPr="00EA0EB9" w:rsidRDefault="00612811" w:rsidP="00773399">
      <w:pPr>
        <w:ind w:firstLine="0"/>
        <w:jc w:val="center"/>
        <w:rPr>
          <w:sz w:val="12"/>
          <w:szCs w:val="12"/>
        </w:rPr>
      </w:pPr>
    </w:p>
    <w:p w:rsidR="00612811" w:rsidRPr="002E677B" w:rsidRDefault="00612811" w:rsidP="002E677B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2E677B">
        <w:rPr>
          <w:b/>
          <w:bCs/>
          <w:sz w:val="26"/>
          <w:szCs w:val="26"/>
        </w:rPr>
        <w:t xml:space="preserve">Технические требования к </w:t>
      </w:r>
      <w:r w:rsidR="000D4FD2" w:rsidRPr="002E677B">
        <w:rPr>
          <w:b/>
          <w:bCs/>
          <w:sz w:val="26"/>
          <w:szCs w:val="26"/>
        </w:rPr>
        <w:t>продукции</w:t>
      </w:r>
      <w:r w:rsidRPr="002E677B">
        <w:rPr>
          <w:b/>
          <w:bCs/>
          <w:sz w:val="26"/>
          <w:szCs w:val="26"/>
        </w:rPr>
        <w:t>.</w:t>
      </w:r>
    </w:p>
    <w:p w:rsidR="004F4E9E" w:rsidRDefault="004F4E9E" w:rsidP="002E677B">
      <w:pPr>
        <w:rPr>
          <w:sz w:val="24"/>
          <w:szCs w:val="24"/>
        </w:rPr>
      </w:pPr>
      <w:r w:rsidRPr="002E677B">
        <w:rPr>
          <w:sz w:val="24"/>
          <w:szCs w:val="24"/>
        </w:rPr>
        <w:t xml:space="preserve">Технические данные </w:t>
      </w:r>
      <w:r w:rsidR="00163418" w:rsidRPr="002E677B">
        <w:rPr>
          <w:sz w:val="24"/>
          <w:szCs w:val="24"/>
        </w:rPr>
        <w:t>изоляторов</w:t>
      </w:r>
      <w:r w:rsidRPr="002E677B">
        <w:rPr>
          <w:sz w:val="24"/>
          <w:szCs w:val="24"/>
        </w:rPr>
        <w:t xml:space="preserve"> должны соответствовать параметрам и быть не ниже з</w:t>
      </w:r>
      <w:r w:rsidR="00745169" w:rsidRPr="002E677B">
        <w:rPr>
          <w:sz w:val="24"/>
          <w:szCs w:val="24"/>
        </w:rPr>
        <w:t>начений, приведенных в таблиц</w:t>
      </w:r>
      <w:r w:rsidR="00EE4E5C" w:rsidRPr="002E677B">
        <w:rPr>
          <w:sz w:val="24"/>
          <w:szCs w:val="24"/>
        </w:rPr>
        <w:t>е</w:t>
      </w:r>
      <w:r w:rsidR="00163418" w:rsidRPr="002E677B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3"/>
        <w:gridCol w:w="4820"/>
        <w:gridCol w:w="3402"/>
      </w:tblGrid>
      <w:tr w:rsidR="00FD3F7E" w:rsidTr="000705C9">
        <w:trPr>
          <w:trHeight w:val="534"/>
        </w:trPr>
        <w:tc>
          <w:tcPr>
            <w:tcW w:w="2283" w:type="dxa"/>
            <w:shd w:val="clear" w:color="auto" w:fill="auto"/>
            <w:vAlign w:val="center"/>
            <w:hideMark/>
          </w:tcPr>
          <w:p w:rsidR="00FD3F7E" w:rsidRPr="001A7AC6" w:rsidRDefault="00FD3F7E" w:rsidP="00FD3F7E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  <w:hideMark/>
          </w:tcPr>
          <w:p w:rsidR="00FD3F7E" w:rsidRPr="001A7AC6" w:rsidRDefault="00FD3F7E" w:rsidP="00FD3F7E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FD3F7E" w:rsidRPr="00A25D05" w:rsidTr="000705C9">
        <w:trPr>
          <w:trHeight w:val="342"/>
        </w:trPr>
        <w:tc>
          <w:tcPr>
            <w:tcW w:w="2283" w:type="dxa"/>
            <w:vMerge w:val="restart"/>
            <w:shd w:val="clear" w:color="auto" w:fill="auto"/>
            <w:vAlign w:val="center"/>
            <w:hideMark/>
          </w:tcPr>
          <w:p w:rsidR="00FD3F7E" w:rsidRPr="008E3634" w:rsidRDefault="00FD3F7E" w:rsidP="000705C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ИПУ-10/630-7,5 УХЛ</w:t>
            </w:r>
            <w:proofErr w:type="gramStart"/>
            <w:r>
              <w:rPr>
                <w:color w:val="000000"/>
                <w:sz w:val="24"/>
                <w:szCs w:val="24"/>
              </w:rPr>
              <w:t>1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(овальный фланец)</w:t>
            </w:r>
          </w:p>
          <w:p w:rsidR="00FD3F7E" w:rsidRPr="008E3634" w:rsidRDefault="00FD3F7E" w:rsidP="00FE06DC">
            <w:pPr>
              <w:tabs>
                <w:tab w:val="left" w:pos="1168"/>
              </w:tabs>
              <w:ind w:right="34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shd w:val="clear" w:color="auto" w:fill="auto"/>
            <w:vAlign w:val="bottom"/>
            <w:hideMark/>
          </w:tcPr>
          <w:p w:rsidR="00FD3F7E" w:rsidRPr="00AD44A0" w:rsidRDefault="00FD3F7E" w:rsidP="00FE06D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1569">
              <w:rPr>
                <w:color w:val="000000"/>
                <w:sz w:val="24"/>
                <w:szCs w:val="24"/>
              </w:rPr>
              <w:t>ГОСТ 22229-83, ГОСТ 20454-85</w:t>
            </w:r>
          </w:p>
        </w:tc>
      </w:tr>
      <w:tr w:rsidR="00D42988" w:rsidRPr="00A25D05" w:rsidTr="009A2B81">
        <w:trPr>
          <w:trHeight w:val="179"/>
        </w:trPr>
        <w:tc>
          <w:tcPr>
            <w:tcW w:w="2283" w:type="dxa"/>
            <w:vMerge/>
            <w:shd w:val="clear" w:color="auto" w:fill="auto"/>
          </w:tcPr>
          <w:p w:rsidR="00D42988" w:rsidRPr="00833B16" w:rsidRDefault="00D42988" w:rsidP="003D224E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shd w:val="clear" w:color="auto" w:fill="auto"/>
          </w:tcPr>
          <w:p w:rsidR="00D42988" w:rsidRPr="00D42988" w:rsidRDefault="00D42988" w:rsidP="00D42988">
            <w:pPr>
              <w:ind w:firstLine="0"/>
              <w:rPr>
                <w:color w:val="000000"/>
                <w:sz w:val="24"/>
                <w:szCs w:val="24"/>
              </w:rPr>
            </w:pPr>
            <w:r w:rsidRPr="00D42988">
              <w:rPr>
                <w:color w:val="000000"/>
                <w:sz w:val="24"/>
                <w:szCs w:val="24"/>
              </w:rPr>
              <w:t>Тип изолятора в соответствие с ГОСТ 20454-85 - ИПУ-10/630-7,5-1 УХЛ</w:t>
            </w:r>
            <w:proofErr w:type="gramStart"/>
            <w:r w:rsidRPr="00D42988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D42988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FD3F7E" w:rsidRPr="00A25D05" w:rsidTr="000705C9">
        <w:trPr>
          <w:trHeight w:val="179"/>
        </w:trPr>
        <w:tc>
          <w:tcPr>
            <w:tcW w:w="2283" w:type="dxa"/>
            <w:vMerge/>
            <w:shd w:val="clear" w:color="auto" w:fill="auto"/>
            <w:vAlign w:val="center"/>
            <w:hideMark/>
          </w:tcPr>
          <w:p w:rsidR="00FD3F7E" w:rsidRPr="00833B16" w:rsidRDefault="00FD3F7E" w:rsidP="003D224E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shd w:val="clear" w:color="auto" w:fill="auto"/>
            <w:vAlign w:val="bottom"/>
            <w:hideMark/>
          </w:tcPr>
          <w:p w:rsidR="00FD3F7E" w:rsidRPr="00833B16" w:rsidRDefault="00FD3F7E" w:rsidP="00833B16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yellow"/>
              </w:rPr>
            </w:pPr>
            <w:r w:rsidRPr="008E3634">
              <w:rPr>
                <w:color w:val="000000"/>
                <w:sz w:val="24"/>
                <w:szCs w:val="24"/>
              </w:rPr>
              <w:t>- Минимальная разрушающая сила на изгиб, кН, не менее – 7,5</w:t>
            </w:r>
          </w:p>
        </w:tc>
      </w:tr>
      <w:tr w:rsidR="00FD3F7E" w:rsidRPr="00A25D05" w:rsidTr="000705C9">
        <w:trPr>
          <w:trHeight w:val="342"/>
        </w:trPr>
        <w:tc>
          <w:tcPr>
            <w:tcW w:w="2283" w:type="dxa"/>
            <w:vMerge/>
            <w:shd w:val="clear" w:color="auto" w:fill="auto"/>
            <w:vAlign w:val="center"/>
          </w:tcPr>
          <w:p w:rsidR="00FD3F7E" w:rsidRPr="00833B16" w:rsidRDefault="00FD3F7E" w:rsidP="003D224E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shd w:val="clear" w:color="auto" w:fill="auto"/>
            <w:vAlign w:val="bottom"/>
          </w:tcPr>
          <w:p w:rsidR="00FD3F7E" w:rsidRPr="00833B16" w:rsidRDefault="00FD3F7E" w:rsidP="00DE149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yellow"/>
              </w:rPr>
            </w:pPr>
            <w:r w:rsidRPr="008E3634">
              <w:rPr>
                <w:color w:val="000000"/>
                <w:sz w:val="24"/>
                <w:szCs w:val="24"/>
              </w:rPr>
              <w:t xml:space="preserve">- Номинальное напряжение, кВ – </w:t>
            </w: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FD3F7E" w:rsidRPr="00A25D05" w:rsidTr="000705C9">
        <w:trPr>
          <w:trHeight w:val="295"/>
        </w:trPr>
        <w:tc>
          <w:tcPr>
            <w:tcW w:w="2283" w:type="dxa"/>
            <w:vMerge/>
            <w:shd w:val="clear" w:color="auto" w:fill="auto"/>
            <w:vAlign w:val="center"/>
            <w:hideMark/>
          </w:tcPr>
          <w:p w:rsidR="00FD3F7E" w:rsidRPr="00833B16" w:rsidRDefault="00FD3F7E" w:rsidP="003D224E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shd w:val="clear" w:color="auto" w:fill="auto"/>
            <w:vAlign w:val="bottom"/>
            <w:hideMark/>
          </w:tcPr>
          <w:p w:rsidR="00FD3F7E" w:rsidRPr="00833B16" w:rsidRDefault="00FD3F7E" w:rsidP="00A1235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yellow"/>
              </w:rPr>
            </w:pPr>
            <w:r w:rsidRPr="008E3634">
              <w:rPr>
                <w:color w:val="000000"/>
                <w:sz w:val="24"/>
                <w:szCs w:val="24"/>
              </w:rPr>
              <w:t xml:space="preserve">- Номинальный ток, А – </w:t>
            </w:r>
            <w:r>
              <w:rPr>
                <w:color w:val="000000"/>
                <w:sz w:val="24"/>
                <w:szCs w:val="24"/>
              </w:rPr>
              <w:t>630</w:t>
            </w:r>
          </w:p>
        </w:tc>
      </w:tr>
      <w:tr w:rsidR="008A25B9" w:rsidRPr="00A25D05" w:rsidTr="000705C9">
        <w:trPr>
          <w:trHeight w:val="295"/>
        </w:trPr>
        <w:tc>
          <w:tcPr>
            <w:tcW w:w="2283" w:type="dxa"/>
            <w:vMerge/>
            <w:shd w:val="clear" w:color="auto" w:fill="auto"/>
            <w:vAlign w:val="center"/>
          </w:tcPr>
          <w:p w:rsidR="008A25B9" w:rsidRPr="00833B16" w:rsidRDefault="008A25B9" w:rsidP="003D224E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shd w:val="clear" w:color="auto" w:fill="auto"/>
            <w:vAlign w:val="bottom"/>
          </w:tcPr>
          <w:p w:rsidR="008A25B9" w:rsidRPr="008E3634" w:rsidRDefault="008A25B9" w:rsidP="00A1235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8A25B9">
              <w:rPr>
                <w:color w:val="000000"/>
                <w:sz w:val="24"/>
                <w:szCs w:val="24"/>
              </w:rPr>
              <w:t>- Импульсное напряжение, кВ, не менее – 80</w:t>
            </w:r>
          </w:p>
        </w:tc>
      </w:tr>
      <w:tr w:rsidR="00FD3F7E" w:rsidRPr="00A25D05" w:rsidTr="000705C9">
        <w:trPr>
          <w:trHeight w:val="271"/>
        </w:trPr>
        <w:tc>
          <w:tcPr>
            <w:tcW w:w="2283" w:type="dxa"/>
            <w:vMerge/>
            <w:shd w:val="clear" w:color="auto" w:fill="auto"/>
            <w:vAlign w:val="center"/>
          </w:tcPr>
          <w:p w:rsidR="00FD3F7E" w:rsidRPr="00833B16" w:rsidRDefault="00FD3F7E" w:rsidP="003D224E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shd w:val="clear" w:color="auto" w:fill="auto"/>
            <w:vAlign w:val="bottom"/>
          </w:tcPr>
          <w:p w:rsidR="00FD3F7E" w:rsidRPr="00833B16" w:rsidRDefault="00FD3F7E" w:rsidP="008E3634">
            <w:pPr>
              <w:pStyle w:val="af"/>
              <w:jc w:val="center"/>
            </w:pPr>
            <w:r>
              <w:rPr>
                <w:color w:val="000000"/>
              </w:rPr>
              <w:t>-Д</w:t>
            </w:r>
            <w:r w:rsidR="002E677B">
              <w:rPr>
                <w:color w:val="000000"/>
              </w:rPr>
              <w:t>лина пути утечки по ГОСТ 9920-89</w:t>
            </w:r>
            <w:r>
              <w:rPr>
                <w:color w:val="000000"/>
              </w:rPr>
              <w:t xml:space="preserve"> – категория</w:t>
            </w:r>
            <w:proofErr w:type="gramStart"/>
            <w:r>
              <w:rPr>
                <w:color w:val="000000"/>
              </w:rPr>
              <w:t xml:space="preserve"> Б</w:t>
            </w:r>
            <w:proofErr w:type="gramEnd"/>
          </w:p>
        </w:tc>
      </w:tr>
      <w:tr w:rsidR="00FD3F7E" w:rsidRPr="00A25D05" w:rsidTr="000705C9">
        <w:trPr>
          <w:trHeight w:val="70"/>
        </w:trPr>
        <w:tc>
          <w:tcPr>
            <w:tcW w:w="2283" w:type="dxa"/>
            <w:vMerge/>
            <w:shd w:val="clear" w:color="auto" w:fill="auto"/>
            <w:vAlign w:val="center"/>
          </w:tcPr>
          <w:p w:rsidR="00FD3F7E" w:rsidRPr="00833B16" w:rsidRDefault="00FD3F7E" w:rsidP="003D224E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shd w:val="clear" w:color="auto" w:fill="auto"/>
            <w:vAlign w:val="bottom"/>
          </w:tcPr>
          <w:p w:rsidR="000705C9" w:rsidRPr="000705C9" w:rsidRDefault="00FD3F7E" w:rsidP="000705C9">
            <w:pPr>
              <w:pStyle w:val="af"/>
              <w:jc w:val="center"/>
              <w:rPr>
                <w:color w:val="000000"/>
              </w:rPr>
            </w:pPr>
            <w:r w:rsidRPr="009E7A1A">
              <w:rPr>
                <w:color w:val="000000"/>
              </w:rPr>
              <w:t xml:space="preserve">- Номер чертежа </w:t>
            </w:r>
            <w:r>
              <w:rPr>
                <w:color w:val="000000"/>
              </w:rPr>
              <w:t>по ГОСТ 20454-85 –</w:t>
            </w:r>
            <w:r w:rsidRPr="009E7A1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</w:p>
        </w:tc>
      </w:tr>
      <w:tr w:rsidR="00D42988" w:rsidRPr="00A25D05" w:rsidTr="000705C9">
        <w:trPr>
          <w:trHeight w:val="70"/>
        </w:trPr>
        <w:tc>
          <w:tcPr>
            <w:tcW w:w="2283" w:type="dxa"/>
            <w:vMerge/>
            <w:shd w:val="clear" w:color="auto" w:fill="auto"/>
            <w:vAlign w:val="center"/>
          </w:tcPr>
          <w:p w:rsidR="00D42988" w:rsidRPr="00833B16" w:rsidRDefault="00D42988" w:rsidP="003D224E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shd w:val="clear" w:color="auto" w:fill="auto"/>
            <w:vAlign w:val="bottom"/>
          </w:tcPr>
          <w:p w:rsidR="00D42988" w:rsidRPr="009E7A1A" w:rsidRDefault="00D42988" w:rsidP="00D42988">
            <w:pPr>
              <w:pStyle w:val="af"/>
              <w:jc w:val="center"/>
              <w:rPr>
                <w:color w:val="000000"/>
              </w:rPr>
            </w:pPr>
            <w:r w:rsidRPr="00D42988">
              <w:rPr>
                <w:color w:val="000000"/>
              </w:rPr>
              <w:t>Форма фланца - овальная</w:t>
            </w:r>
          </w:p>
        </w:tc>
      </w:tr>
      <w:tr w:rsidR="00FD3F7E" w:rsidRPr="00A25D05" w:rsidTr="000705C9">
        <w:trPr>
          <w:trHeight w:val="419"/>
        </w:trPr>
        <w:tc>
          <w:tcPr>
            <w:tcW w:w="2283" w:type="dxa"/>
            <w:vMerge/>
            <w:shd w:val="clear" w:color="auto" w:fill="auto"/>
            <w:vAlign w:val="center"/>
            <w:hideMark/>
          </w:tcPr>
          <w:p w:rsidR="00FD3F7E" w:rsidRPr="00833B16" w:rsidRDefault="00FD3F7E" w:rsidP="003D224E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shd w:val="clear" w:color="auto" w:fill="auto"/>
            <w:vAlign w:val="bottom"/>
            <w:hideMark/>
          </w:tcPr>
          <w:p w:rsidR="00FD3F7E" w:rsidRPr="00833B16" w:rsidRDefault="00FD3F7E" w:rsidP="00A80623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yellow"/>
              </w:rPr>
            </w:pPr>
            <w:r w:rsidRPr="00A80623">
              <w:rPr>
                <w:color w:val="000000"/>
                <w:sz w:val="24"/>
                <w:szCs w:val="24"/>
              </w:rPr>
              <w:t xml:space="preserve">- Размеры изоляторов должны соответствовать </w:t>
            </w:r>
            <w:proofErr w:type="gramStart"/>
            <w:r w:rsidRPr="00A80623">
              <w:rPr>
                <w:color w:val="000000"/>
                <w:sz w:val="24"/>
                <w:szCs w:val="24"/>
              </w:rPr>
              <w:t>указанным</w:t>
            </w:r>
            <w:proofErr w:type="gramEnd"/>
            <w:r w:rsidRPr="00A80623">
              <w:rPr>
                <w:color w:val="000000"/>
                <w:sz w:val="24"/>
                <w:szCs w:val="24"/>
              </w:rPr>
              <w:t xml:space="preserve"> в табл.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A80623">
              <w:rPr>
                <w:color w:val="000000"/>
                <w:sz w:val="24"/>
                <w:szCs w:val="24"/>
              </w:rPr>
              <w:t xml:space="preserve"> ГОСТ 20454-85</w:t>
            </w:r>
          </w:p>
        </w:tc>
      </w:tr>
      <w:tr w:rsidR="00FD3F7E" w:rsidRPr="00A25D05" w:rsidTr="000705C9">
        <w:trPr>
          <w:trHeight w:val="342"/>
        </w:trPr>
        <w:tc>
          <w:tcPr>
            <w:tcW w:w="2283" w:type="dxa"/>
            <w:vMerge/>
            <w:shd w:val="clear" w:color="auto" w:fill="auto"/>
            <w:vAlign w:val="center"/>
            <w:hideMark/>
          </w:tcPr>
          <w:p w:rsidR="00FD3F7E" w:rsidRPr="00833B16" w:rsidRDefault="00FD3F7E" w:rsidP="003D224E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shd w:val="clear" w:color="auto" w:fill="auto"/>
            <w:vAlign w:val="bottom"/>
            <w:hideMark/>
          </w:tcPr>
          <w:p w:rsidR="00FD3F7E" w:rsidRDefault="00FD3F7E" w:rsidP="00833B1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1227A">
              <w:rPr>
                <w:color w:val="000000"/>
                <w:sz w:val="24"/>
                <w:szCs w:val="24"/>
              </w:rPr>
              <w:t xml:space="preserve">- Масса изолятора, </w:t>
            </w:r>
            <w:proofErr w:type="gramStart"/>
            <w:r w:rsidRPr="0021227A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21227A">
              <w:rPr>
                <w:color w:val="000000"/>
                <w:sz w:val="24"/>
                <w:szCs w:val="24"/>
              </w:rPr>
              <w:t xml:space="preserve">, не более – </w:t>
            </w:r>
            <w:r>
              <w:rPr>
                <w:color w:val="000000"/>
                <w:sz w:val="24"/>
                <w:szCs w:val="24"/>
              </w:rPr>
              <w:t>7</w:t>
            </w:r>
          </w:p>
          <w:p w:rsidR="00561BB3" w:rsidRPr="00833B16" w:rsidRDefault="00561BB3" w:rsidP="00833B16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75345A" w:rsidRPr="004D099C" w:rsidTr="00F46B5A">
        <w:trPr>
          <w:trHeight w:val="300"/>
        </w:trPr>
        <w:tc>
          <w:tcPr>
            <w:tcW w:w="7103" w:type="dxa"/>
            <w:gridSpan w:val="2"/>
            <w:shd w:val="clear" w:color="auto" w:fill="auto"/>
          </w:tcPr>
          <w:p w:rsidR="0075345A" w:rsidRPr="004D099C" w:rsidRDefault="0075345A" w:rsidP="004402C4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4D099C">
              <w:rPr>
                <w:color w:val="000000"/>
                <w:sz w:val="24"/>
                <w:szCs w:val="24"/>
              </w:rPr>
              <w:lastRenderedPageBreak/>
              <w:t>Абсолютная максимальная температура окружающего воздуха, °</w:t>
            </w:r>
            <w:proofErr w:type="gramStart"/>
            <w:r w:rsidRPr="004D099C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75345A" w:rsidRPr="004D099C" w:rsidRDefault="0075345A" w:rsidP="004D099C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4D099C">
              <w:rPr>
                <w:color w:val="000000"/>
                <w:sz w:val="24"/>
                <w:szCs w:val="24"/>
              </w:rPr>
              <w:t>+</w:t>
            </w:r>
            <w:r w:rsidR="001357DE" w:rsidRPr="004D099C">
              <w:rPr>
                <w:color w:val="000000"/>
                <w:sz w:val="24"/>
                <w:szCs w:val="24"/>
              </w:rPr>
              <w:t>5</w:t>
            </w:r>
            <w:r w:rsidR="004D099C" w:rsidRPr="004D099C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4D099C" w:rsidTr="00F46B5A">
        <w:trPr>
          <w:trHeight w:val="300"/>
        </w:trPr>
        <w:tc>
          <w:tcPr>
            <w:tcW w:w="7103" w:type="dxa"/>
            <w:gridSpan w:val="2"/>
            <w:shd w:val="clear" w:color="auto" w:fill="auto"/>
          </w:tcPr>
          <w:p w:rsidR="00D378AA" w:rsidRPr="004D099C" w:rsidRDefault="00D378AA" w:rsidP="004402C4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4D099C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4D099C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D378AA" w:rsidRPr="004D099C" w:rsidRDefault="00D378AA" w:rsidP="004D099C">
            <w:pPr>
              <w:ind w:firstLine="34"/>
              <w:jc w:val="center"/>
              <w:rPr>
                <w:sz w:val="24"/>
                <w:szCs w:val="24"/>
              </w:rPr>
            </w:pPr>
            <w:r w:rsidRPr="004D099C">
              <w:rPr>
                <w:color w:val="000000"/>
                <w:sz w:val="24"/>
                <w:szCs w:val="24"/>
              </w:rPr>
              <w:t>-</w:t>
            </w:r>
            <w:r w:rsidR="004D099C" w:rsidRPr="004D099C">
              <w:rPr>
                <w:color w:val="000000"/>
                <w:sz w:val="24"/>
                <w:szCs w:val="24"/>
              </w:rPr>
              <w:t>6</w:t>
            </w:r>
            <w:r w:rsidR="001357DE" w:rsidRPr="004D099C">
              <w:rPr>
                <w:color w:val="000000"/>
                <w:sz w:val="24"/>
                <w:szCs w:val="24"/>
              </w:rPr>
              <w:t>0</w:t>
            </w:r>
          </w:p>
        </w:tc>
      </w:tr>
      <w:tr w:rsidR="004D099C" w:rsidRPr="004D099C" w:rsidTr="00F46B5A">
        <w:trPr>
          <w:trHeight w:val="300"/>
        </w:trPr>
        <w:tc>
          <w:tcPr>
            <w:tcW w:w="7103" w:type="dxa"/>
            <w:gridSpan w:val="2"/>
            <w:shd w:val="clear" w:color="auto" w:fill="auto"/>
          </w:tcPr>
          <w:p w:rsidR="004D099C" w:rsidRPr="004D099C" w:rsidRDefault="004D099C" w:rsidP="004402C4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4D099C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402" w:type="dxa"/>
            <w:shd w:val="clear" w:color="auto" w:fill="auto"/>
          </w:tcPr>
          <w:p w:rsidR="004D099C" w:rsidRPr="004D099C" w:rsidRDefault="004D099C" w:rsidP="00B27FE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4D099C">
              <w:rPr>
                <w:color w:val="000000"/>
                <w:sz w:val="24"/>
                <w:szCs w:val="24"/>
              </w:rPr>
              <w:t>48</w:t>
            </w:r>
          </w:p>
        </w:tc>
      </w:tr>
      <w:tr w:rsidR="00D378AA" w:rsidRPr="00EE4E5C" w:rsidTr="00F46B5A">
        <w:trPr>
          <w:trHeight w:val="263"/>
        </w:trPr>
        <w:tc>
          <w:tcPr>
            <w:tcW w:w="7103" w:type="dxa"/>
            <w:gridSpan w:val="2"/>
            <w:shd w:val="clear" w:color="auto" w:fill="auto"/>
          </w:tcPr>
          <w:p w:rsidR="00D378AA" w:rsidRPr="004D099C" w:rsidRDefault="00D378AA" w:rsidP="004402C4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4D099C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402" w:type="dxa"/>
            <w:shd w:val="clear" w:color="auto" w:fill="auto"/>
          </w:tcPr>
          <w:p w:rsidR="00D378AA" w:rsidRPr="004D099C" w:rsidRDefault="004D099C" w:rsidP="004402C4">
            <w:pPr>
              <w:ind w:firstLine="34"/>
              <w:jc w:val="center"/>
              <w:rPr>
                <w:sz w:val="24"/>
                <w:szCs w:val="24"/>
              </w:rPr>
            </w:pPr>
            <w:r w:rsidRPr="004D099C">
              <w:rPr>
                <w:color w:val="000000"/>
                <w:sz w:val="24"/>
                <w:szCs w:val="24"/>
              </w:rPr>
              <w:t>25</w:t>
            </w:r>
          </w:p>
        </w:tc>
      </w:tr>
      <w:tr w:rsidR="00D378AA" w:rsidRPr="00EE4E5C" w:rsidTr="00F46B5A">
        <w:trPr>
          <w:trHeight w:val="300"/>
        </w:trPr>
        <w:tc>
          <w:tcPr>
            <w:tcW w:w="7103" w:type="dxa"/>
            <w:gridSpan w:val="2"/>
            <w:shd w:val="clear" w:color="000000" w:fill="FFFFFF"/>
          </w:tcPr>
          <w:p w:rsidR="00D378AA" w:rsidRPr="00F531F0" w:rsidRDefault="00D378AA" w:rsidP="004402C4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F531F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402" w:type="dxa"/>
            <w:shd w:val="clear" w:color="000000" w:fill="FFFFFF"/>
          </w:tcPr>
          <w:p w:rsidR="00D378AA" w:rsidRPr="00F531F0" w:rsidRDefault="00D378AA" w:rsidP="00F46B5A">
            <w:pPr>
              <w:ind w:firstLine="34"/>
              <w:jc w:val="center"/>
              <w:rPr>
                <w:sz w:val="24"/>
                <w:szCs w:val="24"/>
              </w:rPr>
            </w:pPr>
            <w:r w:rsidRPr="00F531F0">
              <w:rPr>
                <w:color w:val="000000"/>
                <w:sz w:val="24"/>
                <w:szCs w:val="24"/>
              </w:rPr>
              <w:t>+</w:t>
            </w:r>
          </w:p>
        </w:tc>
      </w:tr>
      <w:tr w:rsidR="005B04A3" w:rsidRPr="00FF5E84" w:rsidTr="000A58C1">
        <w:trPr>
          <w:trHeight w:val="300"/>
        </w:trPr>
        <w:tc>
          <w:tcPr>
            <w:tcW w:w="10505" w:type="dxa"/>
            <w:gridSpan w:val="3"/>
            <w:shd w:val="clear" w:color="auto" w:fill="auto"/>
          </w:tcPr>
          <w:p w:rsidR="00F531F0" w:rsidRPr="00E76576" w:rsidRDefault="00F531F0" w:rsidP="00281F9E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E76576">
              <w:rPr>
                <w:sz w:val="24"/>
                <w:szCs w:val="24"/>
              </w:rPr>
              <w:t>изоляционные части изоляторов должны соответствовать требованиям ГОСТ 5862</w:t>
            </w:r>
          </w:p>
          <w:p w:rsidR="00F531F0" w:rsidRPr="00E76576" w:rsidRDefault="00F531F0" w:rsidP="00281F9E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E76576">
              <w:rPr>
                <w:sz w:val="24"/>
                <w:szCs w:val="24"/>
              </w:rPr>
              <w:t>качество поверхности арматуры (фланцев, колпаков, крышек) изоляторов должно соответствовать требованиям ГОСТ 13276</w:t>
            </w:r>
          </w:p>
          <w:p w:rsidR="00F531F0" w:rsidRPr="00E76576" w:rsidRDefault="00F531F0" w:rsidP="00281F9E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E76576">
              <w:rPr>
                <w:sz w:val="24"/>
                <w:szCs w:val="24"/>
              </w:rPr>
              <w:t xml:space="preserve">контактные выводы изоляторов должны обеспечивать возможность непосредственного присоединения к ним алюминиевых </w:t>
            </w:r>
            <w:r w:rsidR="0083411E">
              <w:rPr>
                <w:sz w:val="24"/>
                <w:szCs w:val="24"/>
              </w:rPr>
              <w:t>ш</w:t>
            </w:r>
            <w:r w:rsidR="0083411E" w:rsidRPr="00E76576">
              <w:rPr>
                <w:sz w:val="24"/>
                <w:szCs w:val="24"/>
              </w:rPr>
              <w:t>ин</w:t>
            </w:r>
            <w:r w:rsidRPr="00E76576">
              <w:rPr>
                <w:sz w:val="24"/>
                <w:szCs w:val="24"/>
              </w:rPr>
              <w:t xml:space="preserve"> распределительных устройств, проводов и кабелей при помощи болтов или сварки, выводы должны соответствовать требованиям ГОСТ 10434</w:t>
            </w:r>
          </w:p>
          <w:p w:rsidR="00F531F0" w:rsidRPr="00E76576" w:rsidRDefault="00F531F0" w:rsidP="00281F9E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E76576">
              <w:rPr>
                <w:sz w:val="24"/>
                <w:szCs w:val="24"/>
              </w:rPr>
              <w:t>крепежные детали для изоляторов должны изготовляться из коррозионно-стойкого материала или иметь коррозионно-стойкие покрытия по ГОСТ 17412 и ГОСТ 9.401</w:t>
            </w:r>
          </w:p>
          <w:p w:rsidR="00F531F0" w:rsidRPr="00E76576" w:rsidRDefault="00490F2E" w:rsidP="00281F9E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E76576">
              <w:rPr>
                <w:sz w:val="24"/>
                <w:szCs w:val="24"/>
              </w:rPr>
              <w:t xml:space="preserve">армирование изоляторов производят в соответствие с требованиями ГОСТ 17412, толщина цементного шва – не менее 2 мм, </w:t>
            </w:r>
            <w:proofErr w:type="spellStart"/>
            <w:r w:rsidRPr="00E76576">
              <w:rPr>
                <w:sz w:val="24"/>
                <w:szCs w:val="24"/>
              </w:rPr>
              <w:t>соприкасаемые</w:t>
            </w:r>
            <w:proofErr w:type="spellEnd"/>
            <w:r w:rsidRPr="00E76576">
              <w:rPr>
                <w:sz w:val="24"/>
                <w:szCs w:val="24"/>
              </w:rPr>
              <w:t xml:space="preserve"> с цементным раствором поверхности фарфора и арматуры должны быть покрыты ровным слоем компенсирующей промазки</w:t>
            </w:r>
          </w:p>
          <w:p w:rsidR="00490F2E" w:rsidRPr="00E76576" w:rsidRDefault="00490F2E" w:rsidP="00281F9E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E76576">
              <w:rPr>
                <w:sz w:val="24"/>
                <w:szCs w:val="24"/>
              </w:rPr>
              <w:t>наружная поверхность арматуры изоляторов и швы армирующих смазок должны иметь влагостойкое покрытие по ГОСТ 17412</w:t>
            </w:r>
          </w:p>
          <w:p w:rsidR="00490F2E" w:rsidRPr="00E76576" w:rsidRDefault="0083411E" w:rsidP="00281F9E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E76576">
              <w:rPr>
                <w:sz w:val="24"/>
                <w:szCs w:val="24"/>
              </w:rPr>
              <w:t>конструкция изоляторов категории размещения 1 со стороны наружного конца должна быть брызгозащищенной, исключать возможность попадания влаги во внутреннюю полость и с</w:t>
            </w:r>
            <w:r>
              <w:rPr>
                <w:sz w:val="24"/>
                <w:szCs w:val="24"/>
              </w:rPr>
              <w:t>охранять свои свойства в течение</w:t>
            </w:r>
            <w:r w:rsidRPr="00E76576">
              <w:rPr>
                <w:sz w:val="24"/>
                <w:szCs w:val="24"/>
              </w:rPr>
              <w:t xml:space="preserve"> всего срока эксплуатации</w:t>
            </w:r>
          </w:p>
          <w:p w:rsidR="005B04A3" w:rsidRPr="00E76576" w:rsidRDefault="005B04A3" w:rsidP="00281F9E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E76576">
              <w:rPr>
                <w:sz w:val="24"/>
                <w:szCs w:val="24"/>
              </w:rPr>
              <w:t xml:space="preserve">поставляемые </w:t>
            </w:r>
            <w:r w:rsidR="00226D45" w:rsidRPr="00E76576">
              <w:rPr>
                <w:sz w:val="24"/>
                <w:szCs w:val="24"/>
              </w:rPr>
              <w:t>изоляторы</w:t>
            </w:r>
            <w:r w:rsidRPr="00E76576">
              <w:rPr>
                <w:sz w:val="24"/>
                <w:szCs w:val="24"/>
              </w:rPr>
              <w:t xml:space="preserve"> должны быть экологически безопасны и не должны наносить вред окружающей среде.</w:t>
            </w:r>
          </w:p>
        </w:tc>
      </w:tr>
    </w:tbl>
    <w:p w:rsidR="00745169" w:rsidRPr="00D20AF5" w:rsidRDefault="00745169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2E677B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607653" w:rsidRPr="00607653" w:rsidRDefault="00607653" w:rsidP="00281F9E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:rsidR="00607653" w:rsidRPr="00607653" w:rsidRDefault="00607653" w:rsidP="00281F9E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:rsidR="00612811" w:rsidRDefault="00612811" w:rsidP="00281F9E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1069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0858AE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163418">
        <w:rPr>
          <w:sz w:val="24"/>
          <w:szCs w:val="24"/>
        </w:rPr>
        <w:t>изоляторы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12811" w:rsidRPr="00303641" w:rsidRDefault="00612811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03641">
        <w:rPr>
          <w:sz w:val="24"/>
          <w:szCs w:val="24"/>
        </w:rPr>
        <w:t xml:space="preserve">для российских производителей - </w:t>
      </w:r>
      <w:r w:rsidR="00303641" w:rsidRPr="00303641">
        <w:rPr>
          <w:sz w:val="24"/>
          <w:szCs w:val="24"/>
        </w:rPr>
        <w:t>наличие ТУ, подтверждающих соответствие техническим требованиям</w:t>
      </w:r>
      <w:r w:rsidRPr="00303641">
        <w:rPr>
          <w:sz w:val="24"/>
          <w:szCs w:val="24"/>
        </w:rPr>
        <w:t>;</w:t>
      </w:r>
    </w:p>
    <w:p w:rsidR="00612811" w:rsidRPr="0026458C" w:rsidRDefault="00612811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163418">
        <w:rPr>
          <w:sz w:val="24"/>
          <w:szCs w:val="24"/>
        </w:rPr>
        <w:t>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303641" w:rsidRDefault="0026458C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303641" w:rsidRPr="00303641">
        <w:rPr>
          <w:sz w:val="24"/>
          <w:szCs w:val="24"/>
        </w:rPr>
        <w:t xml:space="preserve"> (с изменениями от 3 января 2001 г., 21 августа 2002 г.)</w:t>
      </w:r>
      <w:r w:rsidRPr="00303641">
        <w:rPr>
          <w:sz w:val="24"/>
          <w:szCs w:val="24"/>
        </w:rPr>
        <w:t>;</w:t>
      </w:r>
    </w:p>
    <w:p w:rsidR="00612811" w:rsidRPr="00303641" w:rsidRDefault="00163418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изоляторы</w:t>
      </w:r>
      <w:r w:rsidR="00612811" w:rsidRPr="00612811">
        <w:rPr>
          <w:sz w:val="24"/>
          <w:szCs w:val="24"/>
        </w:rPr>
        <w:t>,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 w:rsidR="0091469D">
        <w:rPr>
          <w:sz w:val="24"/>
          <w:szCs w:val="24"/>
        </w:rPr>
        <w:t>П</w:t>
      </w:r>
      <w:r w:rsidR="00612811" w:rsidRPr="00612811">
        <w:rPr>
          <w:sz w:val="24"/>
          <w:szCs w:val="24"/>
        </w:rPr>
        <w:t>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612811" w:rsidRPr="00303641">
        <w:rPr>
          <w:sz w:val="24"/>
          <w:szCs w:val="24"/>
        </w:rPr>
        <w:t xml:space="preserve">одного года и опыт применения в энергосистемах </w:t>
      </w:r>
      <w:r w:rsidR="00303641" w:rsidRPr="00303641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303641">
        <w:rPr>
          <w:sz w:val="24"/>
          <w:szCs w:val="24"/>
        </w:rPr>
        <w:t>;</w:t>
      </w:r>
    </w:p>
    <w:p w:rsidR="0026458C" w:rsidRDefault="0026458C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91469D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 w:rsidR="00C20147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162B43" w:rsidRPr="00162B43" w:rsidRDefault="00162B43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91469D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 w:rsidR="00C20147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66FC0" w:rsidRDefault="00F66FC0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163418">
        <w:rPr>
          <w:sz w:val="24"/>
          <w:szCs w:val="24"/>
        </w:rPr>
        <w:t>изоляторов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303641" w:rsidRPr="00303641" w:rsidRDefault="00303641" w:rsidP="00281F9E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303641">
        <w:rPr>
          <w:sz w:val="24"/>
          <w:szCs w:val="24"/>
        </w:rPr>
        <w:t xml:space="preserve">Участник закупочных процедур на право заключения договора на поставку изоляторов для нужд </w:t>
      </w:r>
      <w:r w:rsidR="0091469D">
        <w:rPr>
          <w:sz w:val="24"/>
          <w:szCs w:val="24"/>
        </w:rPr>
        <w:t>П</w:t>
      </w:r>
      <w:r w:rsidRPr="00303641">
        <w:rPr>
          <w:sz w:val="24"/>
          <w:szCs w:val="24"/>
        </w:rPr>
        <w:t xml:space="preserve">АО «МРСК Центра» обязан предоставить в составе своего предложения документацию </w:t>
      </w:r>
      <w:r w:rsidRPr="00303641">
        <w:rPr>
          <w:sz w:val="24"/>
          <w:szCs w:val="24"/>
        </w:rPr>
        <w:lastRenderedPageBreak/>
        <w:t>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FB7AEF" w:rsidRDefault="00163418" w:rsidP="00281F9E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Изоляторы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090D52" w:rsidRPr="00AD44A0" w:rsidRDefault="00DA18E9" w:rsidP="00281F9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AD44A0">
        <w:rPr>
          <w:sz w:val="24"/>
          <w:szCs w:val="24"/>
        </w:rPr>
        <w:t xml:space="preserve">ГОСТ </w:t>
      </w:r>
      <w:r w:rsidR="00AD44A0" w:rsidRPr="00AD44A0">
        <w:rPr>
          <w:sz w:val="24"/>
          <w:szCs w:val="24"/>
        </w:rPr>
        <w:t>22229</w:t>
      </w:r>
      <w:r w:rsidR="00870A55">
        <w:rPr>
          <w:sz w:val="24"/>
          <w:szCs w:val="24"/>
        </w:rPr>
        <w:t>-</w:t>
      </w:r>
      <w:r w:rsidR="00AD44A0" w:rsidRPr="00AD44A0">
        <w:rPr>
          <w:sz w:val="24"/>
          <w:szCs w:val="24"/>
        </w:rPr>
        <w:t>8</w:t>
      </w:r>
      <w:r w:rsidR="001E323C" w:rsidRPr="00AD44A0">
        <w:rPr>
          <w:sz w:val="24"/>
          <w:szCs w:val="24"/>
        </w:rPr>
        <w:t>3</w:t>
      </w:r>
      <w:r w:rsidRPr="00AD44A0">
        <w:rPr>
          <w:sz w:val="24"/>
          <w:szCs w:val="24"/>
        </w:rPr>
        <w:t xml:space="preserve"> «Изоляторы </w:t>
      </w:r>
      <w:r w:rsidR="00090D52" w:rsidRPr="00AD44A0">
        <w:rPr>
          <w:sz w:val="24"/>
          <w:szCs w:val="24"/>
        </w:rPr>
        <w:t>керамические</w:t>
      </w:r>
      <w:r w:rsidR="00064619" w:rsidRPr="00AD44A0">
        <w:rPr>
          <w:sz w:val="24"/>
          <w:szCs w:val="24"/>
        </w:rPr>
        <w:t xml:space="preserve"> </w:t>
      </w:r>
      <w:r w:rsidR="00AD44A0" w:rsidRPr="00AD44A0">
        <w:rPr>
          <w:sz w:val="24"/>
          <w:szCs w:val="24"/>
        </w:rPr>
        <w:t>проходные</w:t>
      </w:r>
      <w:r w:rsidR="00064619" w:rsidRPr="00AD44A0">
        <w:rPr>
          <w:sz w:val="24"/>
          <w:szCs w:val="24"/>
        </w:rPr>
        <w:t xml:space="preserve"> на напряжение </w:t>
      </w:r>
      <w:r w:rsidR="00090D52" w:rsidRPr="00AD44A0">
        <w:rPr>
          <w:sz w:val="24"/>
          <w:szCs w:val="24"/>
        </w:rPr>
        <w:t>свыше 100</w:t>
      </w:r>
      <w:r w:rsidR="00064619" w:rsidRPr="00AD44A0">
        <w:rPr>
          <w:sz w:val="24"/>
          <w:szCs w:val="24"/>
        </w:rPr>
        <w:t>0 В</w:t>
      </w:r>
      <w:r w:rsidR="001E323C" w:rsidRPr="00AD44A0">
        <w:rPr>
          <w:sz w:val="24"/>
          <w:szCs w:val="24"/>
        </w:rPr>
        <w:t>. Общие технические условия»</w:t>
      </w:r>
      <w:r w:rsidR="00090D52" w:rsidRPr="00AD44A0">
        <w:rPr>
          <w:sz w:val="24"/>
          <w:szCs w:val="24"/>
        </w:rPr>
        <w:t>;</w:t>
      </w:r>
    </w:p>
    <w:p w:rsidR="00D20AF5" w:rsidRDefault="00090D52" w:rsidP="00281F9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AD44A0">
        <w:rPr>
          <w:sz w:val="24"/>
          <w:szCs w:val="24"/>
        </w:rPr>
        <w:t xml:space="preserve">ГОСТ </w:t>
      </w:r>
      <w:r w:rsidR="00AD44A0" w:rsidRPr="00AD44A0">
        <w:rPr>
          <w:sz w:val="24"/>
          <w:szCs w:val="24"/>
        </w:rPr>
        <w:t>20454</w:t>
      </w:r>
      <w:r w:rsidR="00870A55">
        <w:rPr>
          <w:sz w:val="24"/>
          <w:szCs w:val="24"/>
        </w:rPr>
        <w:t>-</w:t>
      </w:r>
      <w:r w:rsidRPr="00AD44A0">
        <w:rPr>
          <w:sz w:val="24"/>
          <w:szCs w:val="24"/>
        </w:rPr>
        <w:t xml:space="preserve">85 «Изоляторы керамические </w:t>
      </w:r>
      <w:r w:rsidR="00AD44A0" w:rsidRPr="00AD44A0">
        <w:rPr>
          <w:sz w:val="24"/>
          <w:szCs w:val="24"/>
        </w:rPr>
        <w:t>проходные</w:t>
      </w:r>
      <w:r w:rsidRPr="00AD44A0">
        <w:rPr>
          <w:sz w:val="24"/>
          <w:szCs w:val="24"/>
        </w:rPr>
        <w:t xml:space="preserve"> на напряжение свыше 1000 В. Типы, основные параметры и размеры»</w:t>
      </w:r>
      <w:r w:rsidR="00D20AF5">
        <w:rPr>
          <w:sz w:val="24"/>
          <w:szCs w:val="24"/>
        </w:rPr>
        <w:t>;</w:t>
      </w:r>
    </w:p>
    <w:p w:rsidR="00303641" w:rsidRPr="00CF1FB0" w:rsidRDefault="00303641" w:rsidP="00281F9E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1487" w:rsidRPr="00AD44A0" w:rsidRDefault="00303641" w:rsidP="00281F9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A72515">
        <w:rPr>
          <w:sz w:val="24"/>
          <w:szCs w:val="24"/>
        </w:rPr>
        <w:t>.</w:t>
      </w:r>
    </w:p>
    <w:p w:rsidR="00612811" w:rsidRPr="00612811" w:rsidRDefault="00612811" w:rsidP="00281F9E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12811" w:rsidRDefault="0083411E" w:rsidP="00870A5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изоляторов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изоляторов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 ГОСТ 18620, ГОСТ 23216, </w:t>
      </w:r>
      <w:r w:rsidRPr="00C54E2B">
        <w:rPr>
          <w:color w:val="000000"/>
          <w:sz w:val="24"/>
          <w:szCs w:val="24"/>
        </w:rPr>
        <w:t>ГОСТ 14192</w:t>
      </w:r>
      <w:r w:rsidR="000819BA">
        <w:rPr>
          <w:color w:val="000000"/>
          <w:sz w:val="24"/>
          <w:szCs w:val="24"/>
        </w:rPr>
        <w:t>-</w:t>
      </w:r>
      <w:r w:rsidRPr="00C54E2B">
        <w:rPr>
          <w:color w:val="000000"/>
          <w:sz w:val="24"/>
          <w:szCs w:val="24"/>
        </w:rPr>
        <w:t>96</w:t>
      </w:r>
      <w:r w:rsidRPr="00F64478">
        <w:rPr>
          <w:sz w:val="24"/>
          <w:szCs w:val="24"/>
        </w:rPr>
        <w:t xml:space="preserve"> или соответствующих МЭК.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="003A2F10" w:rsidRPr="00941FDC">
        <w:rPr>
          <w:sz w:val="24"/>
          <w:szCs w:val="24"/>
        </w:rPr>
        <w:t>ГОСТ 12.3.009-76</w:t>
      </w:r>
      <w:r w:rsidR="003A2F10" w:rsidRPr="00F64478">
        <w:rPr>
          <w:sz w:val="24"/>
          <w:szCs w:val="24"/>
        </w:rPr>
        <w:t xml:space="preserve">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F64478" w:rsidRDefault="003C488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C4883">
        <w:rPr>
          <w:szCs w:val="24"/>
        </w:rPr>
        <w:t>Способ укладки</w:t>
      </w:r>
      <w:r w:rsidR="00497866" w:rsidRPr="003C4883">
        <w:rPr>
          <w:szCs w:val="24"/>
        </w:rPr>
        <w:t xml:space="preserve"> и транспортировк</w:t>
      </w:r>
      <w:r w:rsidRPr="003C4883">
        <w:rPr>
          <w:szCs w:val="24"/>
        </w:rPr>
        <w:t>и</w:t>
      </w:r>
      <w:r w:rsidR="00497866" w:rsidRPr="003C4883">
        <w:rPr>
          <w:szCs w:val="24"/>
        </w:rPr>
        <w:t xml:space="preserve"> </w:t>
      </w:r>
      <w:r w:rsidR="00163418" w:rsidRPr="003C4883">
        <w:rPr>
          <w:szCs w:val="24"/>
        </w:rPr>
        <w:t>изоляторов</w:t>
      </w:r>
      <w:r w:rsidR="00497866" w:rsidRPr="003C4883">
        <w:rPr>
          <w:szCs w:val="24"/>
        </w:rPr>
        <w:t xml:space="preserve"> долж</w:t>
      </w:r>
      <w:r w:rsidRPr="003C4883">
        <w:rPr>
          <w:szCs w:val="24"/>
        </w:rPr>
        <w:t>е</w:t>
      </w:r>
      <w:r w:rsidR="00497866" w:rsidRPr="003C4883">
        <w:rPr>
          <w:szCs w:val="24"/>
        </w:rPr>
        <w:t>н предотвратить их повреждение или порчу во время перевозки</w:t>
      </w:r>
      <w:r w:rsidRPr="003C4883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3C4883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:rsidR="0042341B" w:rsidRPr="00B3706A" w:rsidRDefault="0024201B" w:rsidP="00281F9E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B3706A">
        <w:rPr>
          <w:szCs w:val="24"/>
        </w:rPr>
        <w:t xml:space="preserve">Каждая партия изоляторов должна подвергаться приемо-сдаточным испытаниям </w:t>
      </w:r>
      <w:r w:rsidR="00EE4E5C" w:rsidRPr="00B3706A">
        <w:rPr>
          <w:szCs w:val="24"/>
        </w:rPr>
        <w:t>в соответствие с ГОСТ.</w:t>
      </w:r>
    </w:p>
    <w:p w:rsidR="00AC31A0" w:rsidRPr="005E0A60" w:rsidRDefault="00607653" w:rsidP="003C48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="00AC31A0" w:rsidRPr="003C4883">
        <w:rPr>
          <w:szCs w:val="24"/>
        </w:rPr>
        <w:t xml:space="preserve">.6. </w:t>
      </w:r>
      <w:r w:rsidR="003C4883" w:rsidRPr="003C4883">
        <w:rPr>
          <w:szCs w:val="24"/>
        </w:rPr>
        <w:t>Срок изготовления изоляторов должен быть не более полугода от момента поставки.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2E677B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D099C">
        <w:rPr>
          <w:sz w:val="24"/>
          <w:szCs w:val="24"/>
        </w:rPr>
        <w:t>Гарантия на поставляем</w:t>
      </w:r>
      <w:r w:rsidR="009465AC" w:rsidRPr="004D099C">
        <w:rPr>
          <w:sz w:val="24"/>
          <w:szCs w:val="24"/>
        </w:rPr>
        <w:t>ые</w:t>
      </w:r>
      <w:r w:rsidRPr="004D099C">
        <w:rPr>
          <w:sz w:val="24"/>
          <w:szCs w:val="24"/>
        </w:rPr>
        <w:t xml:space="preserve"> </w:t>
      </w:r>
      <w:r w:rsidR="005B2A00" w:rsidRPr="004D099C">
        <w:rPr>
          <w:sz w:val="24"/>
          <w:szCs w:val="24"/>
        </w:rPr>
        <w:t>изоляторы</w:t>
      </w:r>
      <w:r w:rsidR="009465AC" w:rsidRPr="004D099C">
        <w:rPr>
          <w:sz w:val="24"/>
          <w:szCs w:val="24"/>
        </w:rPr>
        <w:t xml:space="preserve"> </w:t>
      </w:r>
      <w:r w:rsidRPr="004D099C">
        <w:rPr>
          <w:sz w:val="24"/>
          <w:szCs w:val="24"/>
        </w:rPr>
        <w:t>должна р</w:t>
      </w:r>
      <w:r w:rsidR="00EE4E5C" w:rsidRPr="004D099C">
        <w:rPr>
          <w:sz w:val="24"/>
          <w:szCs w:val="24"/>
        </w:rPr>
        <w:t>аспространяться</w:t>
      </w:r>
      <w:r w:rsidR="006937E1" w:rsidRPr="004D099C">
        <w:rPr>
          <w:sz w:val="24"/>
          <w:szCs w:val="24"/>
        </w:rPr>
        <w:t xml:space="preserve"> не менее</w:t>
      </w:r>
      <w:r w:rsidR="00AD4DE5">
        <w:rPr>
          <w:sz w:val="24"/>
          <w:szCs w:val="24"/>
        </w:rPr>
        <w:t xml:space="preserve"> чем на</w:t>
      </w:r>
      <w:r w:rsidR="006937E1" w:rsidRPr="004D099C">
        <w:rPr>
          <w:sz w:val="24"/>
          <w:szCs w:val="24"/>
        </w:rPr>
        <w:t xml:space="preserve"> </w:t>
      </w:r>
      <w:r w:rsidR="004D099C" w:rsidRPr="004D099C">
        <w:rPr>
          <w:sz w:val="24"/>
          <w:szCs w:val="24"/>
        </w:rPr>
        <w:t>4</w:t>
      </w:r>
      <w:r w:rsidR="006937E1" w:rsidRPr="004D099C">
        <w:rPr>
          <w:sz w:val="24"/>
          <w:szCs w:val="24"/>
        </w:rPr>
        <w:t xml:space="preserve"> </w:t>
      </w:r>
      <w:r w:rsidR="00AD4DE5">
        <w:rPr>
          <w:sz w:val="24"/>
          <w:szCs w:val="24"/>
        </w:rPr>
        <w:t>года</w:t>
      </w:r>
      <w:r w:rsidRPr="004D099C">
        <w:rPr>
          <w:sz w:val="24"/>
          <w:szCs w:val="24"/>
        </w:rPr>
        <w:t>. Время начала</w:t>
      </w:r>
      <w:r w:rsidRPr="00EE4E5C">
        <w:rPr>
          <w:sz w:val="24"/>
          <w:szCs w:val="24"/>
        </w:rPr>
        <w:t xml:space="preserve"> исчисления гарантийного срока – с момента </w:t>
      </w:r>
      <w:r w:rsidR="009465AC" w:rsidRPr="00EE4E5C">
        <w:rPr>
          <w:sz w:val="24"/>
          <w:szCs w:val="24"/>
        </w:rPr>
        <w:t>их ввода</w:t>
      </w:r>
      <w:r w:rsidRPr="00EE4E5C">
        <w:rPr>
          <w:sz w:val="24"/>
          <w:szCs w:val="24"/>
        </w:rPr>
        <w:t xml:space="preserve"> в эксплуатацию. Поставщик должен за</w:t>
      </w:r>
      <w:r w:rsidRPr="00612811">
        <w:rPr>
          <w:sz w:val="24"/>
          <w:szCs w:val="24"/>
        </w:rPr>
        <w:t xml:space="preserve"> свой счет и </w:t>
      </w:r>
      <w:r w:rsidR="00DA46AA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 w:rsidR="00A762BA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163418">
        <w:rPr>
          <w:sz w:val="24"/>
          <w:szCs w:val="24"/>
        </w:rPr>
        <w:t>изоляторов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A762BA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Pr="00D20AF5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2E677B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163418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EE4E5C">
        <w:rPr>
          <w:sz w:val="24"/>
          <w:szCs w:val="24"/>
        </w:rPr>
        <w:t>Изоляторы</w:t>
      </w:r>
      <w:r w:rsidR="00DD2421" w:rsidRPr="00EE4E5C">
        <w:rPr>
          <w:sz w:val="24"/>
          <w:szCs w:val="24"/>
        </w:rPr>
        <w:t xml:space="preserve"> должны обеспечивать эксплуатационные показатели </w:t>
      </w:r>
      <w:r w:rsidR="00612811" w:rsidRPr="00EE4E5C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4D099C">
        <w:rPr>
          <w:sz w:val="24"/>
          <w:szCs w:val="24"/>
        </w:rPr>
        <w:t>по обс</w:t>
      </w:r>
      <w:r w:rsidR="00EE4E5C" w:rsidRPr="004D099C">
        <w:rPr>
          <w:sz w:val="24"/>
          <w:szCs w:val="24"/>
        </w:rPr>
        <w:t xml:space="preserve">луживанию) должен быть </w:t>
      </w:r>
      <w:r w:rsidR="00BC5A52" w:rsidRPr="004D099C">
        <w:rPr>
          <w:sz w:val="24"/>
          <w:szCs w:val="24"/>
        </w:rPr>
        <w:t xml:space="preserve">не менее </w:t>
      </w:r>
      <w:r w:rsidR="004D099C" w:rsidRPr="004D099C">
        <w:rPr>
          <w:sz w:val="24"/>
          <w:szCs w:val="24"/>
        </w:rPr>
        <w:t>25</w:t>
      </w:r>
      <w:r w:rsidR="00BC5A52" w:rsidRPr="004D099C">
        <w:rPr>
          <w:sz w:val="24"/>
          <w:szCs w:val="24"/>
        </w:rPr>
        <w:t xml:space="preserve"> лет</w:t>
      </w:r>
      <w:r w:rsidR="00612811" w:rsidRPr="004D099C">
        <w:rPr>
          <w:sz w:val="24"/>
          <w:szCs w:val="24"/>
        </w:rPr>
        <w:t>.</w:t>
      </w:r>
    </w:p>
    <w:p w:rsidR="000705C9" w:rsidRDefault="000705C9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46B5A" w:rsidRPr="00317578" w:rsidRDefault="00F46B5A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2E677B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997AFB" w:rsidRPr="00B3706A" w:rsidRDefault="00997AFB" w:rsidP="00997AF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3706A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</w:t>
      </w:r>
      <w:r w:rsidRPr="000A5ED5">
        <w:rPr>
          <w:szCs w:val="24"/>
        </w:rPr>
        <w:t>партии изоляторов</w:t>
      </w:r>
      <w:r w:rsidRPr="00B3706A">
        <w:rPr>
          <w:szCs w:val="24"/>
        </w:rPr>
        <w:t xml:space="preserve"> должн</w:t>
      </w:r>
      <w:r>
        <w:rPr>
          <w:szCs w:val="24"/>
        </w:rPr>
        <w:t>ы</w:t>
      </w:r>
      <w:r w:rsidRPr="00B3706A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3706A">
        <w:rPr>
          <w:szCs w:val="24"/>
        </w:rPr>
        <w:t xml:space="preserve">: </w:t>
      </w:r>
    </w:p>
    <w:p w:rsidR="00997AFB" w:rsidRPr="00CB07F6" w:rsidRDefault="00997AFB" w:rsidP="00281F9E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CB07F6">
        <w:rPr>
          <w:sz w:val="24"/>
          <w:szCs w:val="24"/>
        </w:rPr>
        <w:lastRenderedPageBreak/>
        <w:t>паспорт товара;</w:t>
      </w:r>
    </w:p>
    <w:p w:rsidR="00997AFB" w:rsidRPr="00CB07F6" w:rsidRDefault="00997AFB" w:rsidP="00281F9E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CB07F6">
        <w:rPr>
          <w:sz w:val="24"/>
          <w:szCs w:val="24"/>
        </w:rPr>
        <w:t>документ о качестве на партию изоляторов по ГОСТ 2.601;</w:t>
      </w:r>
    </w:p>
    <w:p w:rsidR="00997AFB" w:rsidRDefault="00997AFB" w:rsidP="00281F9E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0A5ED5">
        <w:rPr>
          <w:sz w:val="24"/>
          <w:szCs w:val="24"/>
        </w:rPr>
        <w:t>сертификат соответствия</w:t>
      </w:r>
      <w:r>
        <w:rPr>
          <w:sz w:val="24"/>
          <w:szCs w:val="24"/>
        </w:rPr>
        <w:t>.</w:t>
      </w:r>
    </w:p>
    <w:p w:rsidR="00C9764E" w:rsidRPr="00B3706A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 xml:space="preserve">Маркировка </w:t>
      </w:r>
      <w:r w:rsidR="00163418" w:rsidRPr="00B3706A">
        <w:rPr>
          <w:sz w:val="24"/>
          <w:szCs w:val="24"/>
        </w:rPr>
        <w:t>изоляторов</w:t>
      </w:r>
      <w:r w:rsidRPr="00B3706A">
        <w:rPr>
          <w:sz w:val="24"/>
          <w:szCs w:val="24"/>
        </w:rPr>
        <w:t xml:space="preserve"> </w:t>
      </w:r>
      <w:r w:rsidR="00D420E9" w:rsidRPr="00B3706A">
        <w:rPr>
          <w:sz w:val="24"/>
          <w:szCs w:val="24"/>
        </w:rPr>
        <w:t xml:space="preserve">по ГОСТ 18620 </w:t>
      </w:r>
      <w:r w:rsidRPr="00B3706A">
        <w:rPr>
          <w:sz w:val="24"/>
          <w:szCs w:val="24"/>
        </w:rPr>
        <w:t xml:space="preserve">должна </w:t>
      </w:r>
      <w:r w:rsidR="00AF7208" w:rsidRPr="00B3706A">
        <w:rPr>
          <w:sz w:val="24"/>
          <w:szCs w:val="24"/>
        </w:rPr>
        <w:t xml:space="preserve">быть нанесена </w:t>
      </w:r>
      <w:r w:rsidR="00FF5E84" w:rsidRPr="00B3706A">
        <w:rPr>
          <w:sz w:val="24"/>
          <w:szCs w:val="24"/>
        </w:rPr>
        <w:t>на видном месте</w:t>
      </w:r>
      <w:r w:rsidR="00AF7208" w:rsidRPr="00B3706A">
        <w:rPr>
          <w:sz w:val="24"/>
          <w:szCs w:val="24"/>
        </w:rPr>
        <w:t xml:space="preserve"> </w:t>
      </w:r>
      <w:r w:rsidR="008A4D88" w:rsidRPr="00B3706A">
        <w:rPr>
          <w:sz w:val="24"/>
          <w:szCs w:val="24"/>
        </w:rPr>
        <w:t xml:space="preserve">изолятора </w:t>
      </w:r>
      <w:r w:rsidR="00AF7208" w:rsidRPr="00B3706A">
        <w:rPr>
          <w:sz w:val="24"/>
          <w:szCs w:val="24"/>
        </w:rPr>
        <w:t xml:space="preserve">и </w:t>
      </w:r>
      <w:r w:rsidRPr="00B3706A">
        <w:rPr>
          <w:sz w:val="24"/>
          <w:szCs w:val="24"/>
        </w:rPr>
        <w:t xml:space="preserve">содержать следующие данные: </w:t>
      </w:r>
    </w:p>
    <w:p w:rsidR="004D4E32" w:rsidRPr="00B3706A" w:rsidRDefault="00D420E9" w:rsidP="00281F9E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3706A">
        <w:rPr>
          <w:sz w:val="24"/>
          <w:szCs w:val="24"/>
        </w:rPr>
        <w:t xml:space="preserve">условное </w:t>
      </w:r>
      <w:r w:rsidR="00FF5E84" w:rsidRPr="00B3706A">
        <w:rPr>
          <w:sz w:val="24"/>
          <w:szCs w:val="24"/>
        </w:rPr>
        <w:t>обозначение типа изолятора</w:t>
      </w:r>
      <w:r w:rsidR="00C9764E" w:rsidRPr="00B3706A">
        <w:rPr>
          <w:sz w:val="24"/>
          <w:szCs w:val="24"/>
        </w:rPr>
        <w:t>;</w:t>
      </w:r>
    </w:p>
    <w:p w:rsidR="004D4E32" w:rsidRPr="00B3706A" w:rsidRDefault="00FF5E84" w:rsidP="00281F9E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3706A">
        <w:rPr>
          <w:sz w:val="24"/>
          <w:szCs w:val="24"/>
        </w:rPr>
        <w:t>товарный знак предприятия-изготовителя</w:t>
      </w:r>
      <w:r w:rsidR="004D4E32" w:rsidRPr="00B3706A">
        <w:rPr>
          <w:sz w:val="24"/>
          <w:szCs w:val="24"/>
        </w:rPr>
        <w:t>;</w:t>
      </w:r>
    </w:p>
    <w:p w:rsidR="00D420E9" w:rsidRPr="00B3706A" w:rsidRDefault="00D420E9" w:rsidP="00281F9E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 w:rsidRPr="00B3706A">
        <w:rPr>
          <w:sz w:val="24"/>
          <w:szCs w:val="24"/>
        </w:rPr>
        <w:t xml:space="preserve">месяц </w:t>
      </w:r>
      <w:r w:rsidR="00B3706A" w:rsidRPr="00B3706A">
        <w:rPr>
          <w:sz w:val="24"/>
          <w:szCs w:val="24"/>
        </w:rPr>
        <w:t xml:space="preserve">и год </w:t>
      </w:r>
      <w:r w:rsidR="00FF5E84" w:rsidRPr="00B3706A">
        <w:rPr>
          <w:sz w:val="24"/>
          <w:szCs w:val="24"/>
        </w:rPr>
        <w:t>изготовления</w:t>
      </w:r>
      <w:r w:rsidR="00B3706A" w:rsidRPr="00B3706A">
        <w:rPr>
          <w:sz w:val="24"/>
          <w:szCs w:val="24"/>
        </w:rPr>
        <w:t>.</w:t>
      </w:r>
    </w:p>
    <w:p w:rsidR="00FF5E84" w:rsidRPr="008A4D88" w:rsidRDefault="00B3706A" w:rsidP="00CB07F6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>Масса (при массе изолятора 10 кг и более) должна быть указана на упаковке или сопроводительной документации.</w:t>
      </w:r>
    </w:p>
    <w:p w:rsidR="004F4E9E" w:rsidRPr="00F64478" w:rsidRDefault="004F4E9E" w:rsidP="00CB07F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163418">
        <w:rPr>
          <w:sz w:val="24"/>
          <w:szCs w:val="24"/>
        </w:rPr>
        <w:t>изоляторов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</w:t>
      </w:r>
      <w:r w:rsidR="008F3DAB">
        <w:rPr>
          <w:sz w:val="24"/>
          <w:szCs w:val="24"/>
        </w:rPr>
        <w:t>СТ 34.201-</w:t>
      </w:r>
      <w:r w:rsidRPr="00E5567C">
        <w:rPr>
          <w:sz w:val="24"/>
          <w:szCs w:val="24"/>
        </w:rPr>
        <w:t>89, ГОСТ 27300-87, ГОСТ 2.601</w:t>
      </w:r>
      <w:r w:rsidR="007B0386" w:rsidRPr="00E5567C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163418">
        <w:rPr>
          <w:sz w:val="24"/>
          <w:szCs w:val="24"/>
        </w:rPr>
        <w:t>изоляторов</w:t>
      </w:r>
      <w:r w:rsidRPr="00F64478">
        <w:rPr>
          <w:sz w:val="24"/>
          <w:szCs w:val="24"/>
        </w:rPr>
        <w:t xml:space="preserve">. </w:t>
      </w:r>
    </w:p>
    <w:p w:rsidR="004F4E9E" w:rsidRPr="00997AFB" w:rsidRDefault="004F4E9E" w:rsidP="00DC783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612811" w:rsidRPr="00BB6EA4" w:rsidRDefault="00612811" w:rsidP="002E677B">
      <w:pPr>
        <w:pStyle w:val="ad"/>
        <w:numPr>
          <w:ilvl w:val="0"/>
          <w:numId w:val="10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163418">
        <w:rPr>
          <w:szCs w:val="24"/>
        </w:rPr>
        <w:t>изоляторов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91469D">
        <w:rPr>
          <w:szCs w:val="24"/>
        </w:rPr>
        <w:t>П</w:t>
      </w:r>
      <w:r w:rsidR="00612811"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997AFB" w:rsidRPr="00CF1FB0" w:rsidRDefault="00612811" w:rsidP="008A725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F45AE" w:rsidRDefault="006F45AE" w:rsidP="004E6C6E">
      <w:pPr>
        <w:pStyle w:val="a4"/>
        <w:tabs>
          <w:tab w:val="left" w:pos="3131"/>
        </w:tabs>
        <w:spacing w:line="276" w:lineRule="auto"/>
        <w:ind w:left="0" w:firstLine="0"/>
        <w:jc w:val="both"/>
        <w:rPr>
          <w:sz w:val="24"/>
          <w:szCs w:val="24"/>
        </w:rPr>
      </w:pPr>
    </w:p>
    <w:p w:rsidR="00AA2993" w:rsidRPr="00997AFB" w:rsidRDefault="00AA2993" w:rsidP="004E6C6E">
      <w:pPr>
        <w:pStyle w:val="a4"/>
        <w:tabs>
          <w:tab w:val="left" w:pos="3131"/>
        </w:tabs>
        <w:spacing w:line="276" w:lineRule="auto"/>
        <w:ind w:left="0" w:firstLine="0"/>
        <w:jc w:val="both"/>
        <w:rPr>
          <w:sz w:val="24"/>
          <w:szCs w:val="24"/>
        </w:rPr>
      </w:pPr>
    </w:p>
    <w:p w:rsidR="00AA2993" w:rsidRPr="00F32198" w:rsidRDefault="000705C9" w:rsidP="00AA2993">
      <w:pPr>
        <w:ind w:firstLine="0"/>
        <w:rPr>
          <w:sz w:val="26"/>
          <w:szCs w:val="26"/>
        </w:rPr>
      </w:pPr>
      <w:r>
        <w:rPr>
          <w:sz w:val="26"/>
          <w:szCs w:val="26"/>
        </w:rPr>
        <w:t>Н</w:t>
      </w:r>
      <w:r w:rsidR="002E677B">
        <w:rPr>
          <w:sz w:val="26"/>
          <w:szCs w:val="26"/>
        </w:rPr>
        <w:t>ачальник УРС</w:t>
      </w:r>
      <w:r w:rsidR="00AA2993">
        <w:rPr>
          <w:sz w:val="26"/>
          <w:szCs w:val="26"/>
        </w:rPr>
        <w:t xml:space="preserve">                                   </w:t>
      </w:r>
      <w:r w:rsidR="00AA2993">
        <w:rPr>
          <w:sz w:val="26"/>
          <w:szCs w:val="26"/>
        </w:rPr>
        <w:tab/>
        <w:t xml:space="preserve">                                                   </w:t>
      </w:r>
      <w:r w:rsidR="002E677B">
        <w:rPr>
          <w:sz w:val="26"/>
          <w:szCs w:val="26"/>
        </w:rPr>
        <w:t>М.</w:t>
      </w:r>
      <w:r>
        <w:rPr>
          <w:sz w:val="26"/>
          <w:szCs w:val="26"/>
        </w:rPr>
        <w:t>А</w:t>
      </w:r>
      <w:r w:rsidR="002E677B">
        <w:rPr>
          <w:sz w:val="26"/>
          <w:szCs w:val="26"/>
        </w:rPr>
        <w:t xml:space="preserve">. </w:t>
      </w:r>
      <w:r>
        <w:rPr>
          <w:sz w:val="26"/>
          <w:szCs w:val="26"/>
        </w:rPr>
        <w:t>Юрусов</w:t>
      </w:r>
    </w:p>
    <w:p w:rsidR="008A5CA5" w:rsidRPr="00C7377F" w:rsidRDefault="008A5CA5" w:rsidP="00AA2993">
      <w:pPr>
        <w:ind w:firstLine="0"/>
        <w:rPr>
          <w:color w:val="00B0F0"/>
          <w:sz w:val="22"/>
          <w:szCs w:val="22"/>
        </w:rPr>
      </w:pPr>
    </w:p>
    <w:sectPr w:rsidR="008A5CA5" w:rsidRPr="00C7377F" w:rsidSect="00490DD9">
      <w:headerReference w:type="even" r:id="rId13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7A4" w:rsidRDefault="00C767A4">
      <w:r>
        <w:separator/>
      </w:r>
    </w:p>
  </w:endnote>
  <w:endnote w:type="continuationSeparator" w:id="0">
    <w:p w:rsidR="00C767A4" w:rsidRDefault="00C76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7A4" w:rsidRDefault="00C767A4">
      <w:r>
        <w:separator/>
      </w:r>
    </w:p>
  </w:footnote>
  <w:footnote w:type="continuationSeparator" w:id="0">
    <w:p w:rsidR="00C767A4" w:rsidRDefault="00C767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DF0" w:rsidRDefault="009858F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33DF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33DF0">
      <w:rPr>
        <w:rStyle w:val="a7"/>
        <w:noProof/>
      </w:rPr>
      <w:t>1</w:t>
    </w:r>
    <w:r>
      <w:rPr>
        <w:rStyle w:val="a7"/>
      </w:rPr>
      <w:fldChar w:fldCharType="end"/>
    </w:r>
  </w:p>
  <w:p w:rsidR="00A33DF0" w:rsidRDefault="00A33DF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32C4066"/>
    <w:multiLevelType w:val="multilevel"/>
    <w:tmpl w:val="9E42FBB6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D127672"/>
    <w:multiLevelType w:val="hybridMultilevel"/>
    <w:tmpl w:val="1C3EED0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C9E137A"/>
    <w:multiLevelType w:val="multilevel"/>
    <w:tmpl w:val="E31A04BC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9"/>
  </w:num>
  <w:num w:numId="8">
    <w:abstractNumId w:val="1"/>
  </w:num>
  <w:num w:numId="9">
    <w:abstractNumId w:val="7"/>
  </w:num>
  <w:num w:numId="10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379A"/>
    <w:rsid w:val="000141BE"/>
    <w:rsid w:val="000150AB"/>
    <w:rsid w:val="00015AB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4230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619"/>
    <w:rsid w:val="000705C9"/>
    <w:rsid w:val="00071958"/>
    <w:rsid w:val="000808BE"/>
    <w:rsid w:val="000819BA"/>
    <w:rsid w:val="00084847"/>
    <w:rsid w:val="000858AE"/>
    <w:rsid w:val="00085DAC"/>
    <w:rsid w:val="00090D52"/>
    <w:rsid w:val="00094AC3"/>
    <w:rsid w:val="000961A3"/>
    <w:rsid w:val="000A0393"/>
    <w:rsid w:val="000A49AB"/>
    <w:rsid w:val="000A56AA"/>
    <w:rsid w:val="000A58C1"/>
    <w:rsid w:val="000A5AF2"/>
    <w:rsid w:val="000A5ED5"/>
    <w:rsid w:val="000A6598"/>
    <w:rsid w:val="000B068C"/>
    <w:rsid w:val="000B5D7C"/>
    <w:rsid w:val="000B7290"/>
    <w:rsid w:val="000B7329"/>
    <w:rsid w:val="000B7484"/>
    <w:rsid w:val="000C186B"/>
    <w:rsid w:val="000C2897"/>
    <w:rsid w:val="000C69C2"/>
    <w:rsid w:val="000C6D57"/>
    <w:rsid w:val="000C6FE0"/>
    <w:rsid w:val="000D05A2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1600"/>
    <w:rsid w:val="000E2679"/>
    <w:rsid w:val="000E299E"/>
    <w:rsid w:val="000E3EB7"/>
    <w:rsid w:val="000E4F6C"/>
    <w:rsid w:val="000E775A"/>
    <w:rsid w:val="000E79D9"/>
    <w:rsid w:val="000F0181"/>
    <w:rsid w:val="000F08B9"/>
    <w:rsid w:val="000F6B9F"/>
    <w:rsid w:val="000F6F5B"/>
    <w:rsid w:val="00101290"/>
    <w:rsid w:val="00101DD6"/>
    <w:rsid w:val="00102F9A"/>
    <w:rsid w:val="001032A1"/>
    <w:rsid w:val="00106731"/>
    <w:rsid w:val="00107BB4"/>
    <w:rsid w:val="00115340"/>
    <w:rsid w:val="00117DC6"/>
    <w:rsid w:val="00120F84"/>
    <w:rsid w:val="00121A1F"/>
    <w:rsid w:val="001230A0"/>
    <w:rsid w:val="00127334"/>
    <w:rsid w:val="00127606"/>
    <w:rsid w:val="00127EC8"/>
    <w:rsid w:val="00127FE9"/>
    <w:rsid w:val="001313C2"/>
    <w:rsid w:val="001339EF"/>
    <w:rsid w:val="00133EF7"/>
    <w:rsid w:val="001357DE"/>
    <w:rsid w:val="001362BF"/>
    <w:rsid w:val="00136404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0E25"/>
    <w:rsid w:val="0016192E"/>
    <w:rsid w:val="00162A2B"/>
    <w:rsid w:val="00162B43"/>
    <w:rsid w:val="00163418"/>
    <w:rsid w:val="00165DBD"/>
    <w:rsid w:val="00165E14"/>
    <w:rsid w:val="00166FCC"/>
    <w:rsid w:val="00170481"/>
    <w:rsid w:val="00173531"/>
    <w:rsid w:val="001742A0"/>
    <w:rsid w:val="00175B84"/>
    <w:rsid w:val="00182091"/>
    <w:rsid w:val="00187939"/>
    <w:rsid w:val="00190A26"/>
    <w:rsid w:val="001911CB"/>
    <w:rsid w:val="001927D1"/>
    <w:rsid w:val="00192E02"/>
    <w:rsid w:val="00195E7E"/>
    <w:rsid w:val="001962E5"/>
    <w:rsid w:val="00196802"/>
    <w:rsid w:val="00197C3D"/>
    <w:rsid w:val="001A1B70"/>
    <w:rsid w:val="001A22A5"/>
    <w:rsid w:val="001A23E5"/>
    <w:rsid w:val="001A2829"/>
    <w:rsid w:val="001A4F75"/>
    <w:rsid w:val="001A5D99"/>
    <w:rsid w:val="001A7121"/>
    <w:rsid w:val="001A7AC6"/>
    <w:rsid w:val="001B285C"/>
    <w:rsid w:val="001B2AAF"/>
    <w:rsid w:val="001B3E25"/>
    <w:rsid w:val="001B43BA"/>
    <w:rsid w:val="001B7FD4"/>
    <w:rsid w:val="001C0D38"/>
    <w:rsid w:val="001C347A"/>
    <w:rsid w:val="001C37EA"/>
    <w:rsid w:val="001C7261"/>
    <w:rsid w:val="001D2559"/>
    <w:rsid w:val="001D7467"/>
    <w:rsid w:val="001E319B"/>
    <w:rsid w:val="001E323C"/>
    <w:rsid w:val="001E634A"/>
    <w:rsid w:val="001F06F4"/>
    <w:rsid w:val="001F090B"/>
    <w:rsid w:val="001F19B0"/>
    <w:rsid w:val="001F3621"/>
    <w:rsid w:val="001F5706"/>
    <w:rsid w:val="001F6CEB"/>
    <w:rsid w:val="002037CA"/>
    <w:rsid w:val="002054EA"/>
    <w:rsid w:val="00206147"/>
    <w:rsid w:val="0021227A"/>
    <w:rsid w:val="00213168"/>
    <w:rsid w:val="0021474F"/>
    <w:rsid w:val="0021486D"/>
    <w:rsid w:val="0021583B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58B"/>
    <w:rsid w:val="00225815"/>
    <w:rsid w:val="002261B1"/>
    <w:rsid w:val="00226D45"/>
    <w:rsid w:val="0023153A"/>
    <w:rsid w:val="00231C99"/>
    <w:rsid w:val="00232D46"/>
    <w:rsid w:val="00232E4A"/>
    <w:rsid w:val="00234D98"/>
    <w:rsid w:val="0024201B"/>
    <w:rsid w:val="00242C9E"/>
    <w:rsid w:val="002446B5"/>
    <w:rsid w:val="00244733"/>
    <w:rsid w:val="00247E6F"/>
    <w:rsid w:val="0025072F"/>
    <w:rsid w:val="00254341"/>
    <w:rsid w:val="00261C29"/>
    <w:rsid w:val="0026458C"/>
    <w:rsid w:val="00265CEA"/>
    <w:rsid w:val="00265E47"/>
    <w:rsid w:val="002662E7"/>
    <w:rsid w:val="002668BE"/>
    <w:rsid w:val="00266EA4"/>
    <w:rsid w:val="00267C77"/>
    <w:rsid w:val="002740CD"/>
    <w:rsid w:val="00274583"/>
    <w:rsid w:val="002761C6"/>
    <w:rsid w:val="00281C4A"/>
    <w:rsid w:val="00281F9E"/>
    <w:rsid w:val="00283DC1"/>
    <w:rsid w:val="00285586"/>
    <w:rsid w:val="00286C2D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0700"/>
    <w:rsid w:val="002A1FAD"/>
    <w:rsid w:val="002A3E9F"/>
    <w:rsid w:val="002A552B"/>
    <w:rsid w:val="002A7741"/>
    <w:rsid w:val="002A7D7B"/>
    <w:rsid w:val="002B06A7"/>
    <w:rsid w:val="002B563F"/>
    <w:rsid w:val="002B5EB4"/>
    <w:rsid w:val="002C08A7"/>
    <w:rsid w:val="002C1AA6"/>
    <w:rsid w:val="002C5858"/>
    <w:rsid w:val="002C6308"/>
    <w:rsid w:val="002C69BE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77B"/>
    <w:rsid w:val="002E6C8A"/>
    <w:rsid w:val="002F1DE6"/>
    <w:rsid w:val="002F43D3"/>
    <w:rsid w:val="002F62C5"/>
    <w:rsid w:val="002F6E82"/>
    <w:rsid w:val="002F733A"/>
    <w:rsid w:val="002F794B"/>
    <w:rsid w:val="003000B3"/>
    <w:rsid w:val="003021D3"/>
    <w:rsid w:val="00303355"/>
    <w:rsid w:val="003033B9"/>
    <w:rsid w:val="00303641"/>
    <w:rsid w:val="00303A07"/>
    <w:rsid w:val="00303A22"/>
    <w:rsid w:val="0030474E"/>
    <w:rsid w:val="00304FBB"/>
    <w:rsid w:val="00305285"/>
    <w:rsid w:val="00306A49"/>
    <w:rsid w:val="0030748C"/>
    <w:rsid w:val="00310587"/>
    <w:rsid w:val="0031318C"/>
    <w:rsid w:val="00314030"/>
    <w:rsid w:val="00314E5D"/>
    <w:rsid w:val="0031510C"/>
    <w:rsid w:val="00317578"/>
    <w:rsid w:val="00317B27"/>
    <w:rsid w:val="003201E6"/>
    <w:rsid w:val="00320314"/>
    <w:rsid w:val="003203C6"/>
    <w:rsid w:val="003209FA"/>
    <w:rsid w:val="00322D2F"/>
    <w:rsid w:val="0032363C"/>
    <w:rsid w:val="0032513B"/>
    <w:rsid w:val="003255C5"/>
    <w:rsid w:val="00325640"/>
    <w:rsid w:val="003270AA"/>
    <w:rsid w:val="003317E2"/>
    <w:rsid w:val="00331BAE"/>
    <w:rsid w:val="00340419"/>
    <w:rsid w:val="00343197"/>
    <w:rsid w:val="0034536F"/>
    <w:rsid w:val="00353334"/>
    <w:rsid w:val="0035538F"/>
    <w:rsid w:val="00355F50"/>
    <w:rsid w:val="0036100E"/>
    <w:rsid w:val="00363396"/>
    <w:rsid w:val="00363438"/>
    <w:rsid w:val="003663D9"/>
    <w:rsid w:val="00370C33"/>
    <w:rsid w:val="003735E0"/>
    <w:rsid w:val="0037514A"/>
    <w:rsid w:val="00375192"/>
    <w:rsid w:val="00375440"/>
    <w:rsid w:val="00375CA2"/>
    <w:rsid w:val="003763A6"/>
    <w:rsid w:val="003813C2"/>
    <w:rsid w:val="00382FEA"/>
    <w:rsid w:val="00384B72"/>
    <w:rsid w:val="00391569"/>
    <w:rsid w:val="00391F3C"/>
    <w:rsid w:val="0039384F"/>
    <w:rsid w:val="00393C53"/>
    <w:rsid w:val="00394981"/>
    <w:rsid w:val="003A2F10"/>
    <w:rsid w:val="003A2FAA"/>
    <w:rsid w:val="003A4025"/>
    <w:rsid w:val="003A4892"/>
    <w:rsid w:val="003A77D0"/>
    <w:rsid w:val="003A7C77"/>
    <w:rsid w:val="003A7DDA"/>
    <w:rsid w:val="003B0588"/>
    <w:rsid w:val="003B1F8C"/>
    <w:rsid w:val="003B3F9A"/>
    <w:rsid w:val="003B49A7"/>
    <w:rsid w:val="003B7589"/>
    <w:rsid w:val="003C05B4"/>
    <w:rsid w:val="003C0A58"/>
    <w:rsid w:val="003C0AFD"/>
    <w:rsid w:val="003C1592"/>
    <w:rsid w:val="003C164C"/>
    <w:rsid w:val="003C3957"/>
    <w:rsid w:val="003C4883"/>
    <w:rsid w:val="003C67A5"/>
    <w:rsid w:val="003D02A2"/>
    <w:rsid w:val="003D084A"/>
    <w:rsid w:val="003D1ACA"/>
    <w:rsid w:val="003D224E"/>
    <w:rsid w:val="003D644A"/>
    <w:rsid w:val="003D6545"/>
    <w:rsid w:val="003D7943"/>
    <w:rsid w:val="003D7B36"/>
    <w:rsid w:val="003D7E2D"/>
    <w:rsid w:val="003E2BE8"/>
    <w:rsid w:val="003E4F9B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F5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6745"/>
    <w:rsid w:val="00417997"/>
    <w:rsid w:val="0042341B"/>
    <w:rsid w:val="00423BA0"/>
    <w:rsid w:val="00424173"/>
    <w:rsid w:val="00426032"/>
    <w:rsid w:val="00426525"/>
    <w:rsid w:val="00426C7D"/>
    <w:rsid w:val="004272B5"/>
    <w:rsid w:val="0043338D"/>
    <w:rsid w:val="0043486B"/>
    <w:rsid w:val="00437205"/>
    <w:rsid w:val="0043769D"/>
    <w:rsid w:val="00437D8C"/>
    <w:rsid w:val="004402C4"/>
    <w:rsid w:val="00440D61"/>
    <w:rsid w:val="0044147D"/>
    <w:rsid w:val="00441B31"/>
    <w:rsid w:val="004437D3"/>
    <w:rsid w:val="00450986"/>
    <w:rsid w:val="00451C4D"/>
    <w:rsid w:val="004554F4"/>
    <w:rsid w:val="0045572F"/>
    <w:rsid w:val="004559BA"/>
    <w:rsid w:val="00460AA5"/>
    <w:rsid w:val="00460E85"/>
    <w:rsid w:val="00462263"/>
    <w:rsid w:val="004622D3"/>
    <w:rsid w:val="00462569"/>
    <w:rsid w:val="00462826"/>
    <w:rsid w:val="004711CC"/>
    <w:rsid w:val="00472626"/>
    <w:rsid w:val="004738BD"/>
    <w:rsid w:val="0047759E"/>
    <w:rsid w:val="004802C3"/>
    <w:rsid w:val="00480474"/>
    <w:rsid w:val="004813F2"/>
    <w:rsid w:val="00482787"/>
    <w:rsid w:val="0048342B"/>
    <w:rsid w:val="00483479"/>
    <w:rsid w:val="004834A5"/>
    <w:rsid w:val="00483C96"/>
    <w:rsid w:val="00484B82"/>
    <w:rsid w:val="00490DD9"/>
    <w:rsid w:val="00490EA7"/>
    <w:rsid w:val="00490F2E"/>
    <w:rsid w:val="00491431"/>
    <w:rsid w:val="004924F1"/>
    <w:rsid w:val="00492EC7"/>
    <w:rsid w:val="004942A1"/>
    <w:rsid w:val="00497745"/>
    <w:rsid w:val="00497866"/>
    <w:rsid w:val="00497CC5"/>
    <w:rsid w:val="00497F02"/>
    <w:rsid w:val="004A215B"/>
    <w:rsid w:val="004A2754"/>
    <w:rsid w:val="004A353B"/>
    <w:rsid w:val="004A359B"/>
    <w:rsid w:val="004A3891"/>
    <w:rsid w:val="004A3D52"/>
    <w:rsid w:val="004A668C"/>
    <w:rsid w:val="004A7ACD"/>
    <w:rsid w:val="004B0267"/>
    <w:rsid w:val="004B45B7"/>
    <w:rsid w:val="004B5E88"/>
    <w:rsid w:val="004B5FD9"/>
    <w:rsid w:val="004B647B"/>
    <w:rsid w:val="004B7A6F"/>
    <w:rsid w:val="004C0967"/>
    <w:rsid w:val="004C14A4"/>
    <w:rsid w:val="004C17FD"/>
    <w:rsid w:val="004C1A5E"/>
    <w:rsid w:val="004C28F6"/>
    <w:rsid w:val="004C2D13"/>
    <w:rsid w:val="004C33B3"/>
    <w:rsid w:val="004C4BE0"/>
    <w:rsid w:val="004C5517"/>
    <w:rsid w:val="004C5ABB"/>
    <w:rsid w:val="004C5D8F"/>
    <w:rsid w:val="004C698D"/>
    <w:rsid w:val="004C6A79"/>
    <w:rsid w:val="004C734A"/>
    <w:rsid w:val="004D02AE"/>
    <w:rsid w:val="004D0593"/>
    <w:rsid w:val="004D099C"/>
    <w:rsid w:val="004D1FC6"/>
    <w:rsid w:val="004D2A17"/>
    <w:rsid w:val="004D2AE3"/>
    <w:rsid w:val="004D32DA"/>
    <w:rsid w:val="004D4807"/>
    <w:rsid w:val="004D4E32"/>
    <w:rsid w:val="004D55BC"/>
    <w:rsid w:val="004D579C"/>
    <w:rsid w:val="004E144D"/>
    <w:rsid w:val="004E1C6C"/>
    <w:rsid w:val="004E3948"/>
    <w:rsid w:val="004E4196"/>
    <w:rsid w:val="004E474C"/>
    <w:rsid w:val="004E53BA"/>
    <w:rsid w:val="004E6C6E"/>
    <w:rsid w:val="004F3F1B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678C"/>
    <w:rsid w:val="0052606E"/>
    <w:rsid w:val="005263EE"/>
    <w:rsid w:val="005308BD"/>
    <w:rsid w:val="005308BF"/>
    <w:rsid w:val="00531D00"/>
    <w:rsid w:val="005327F9"/>
    <w:rsid w:val="00533505"/>
    <w:rsid w:val="00534713"/>
    <w:rsid w:val="00534773"/>
    <w:rsid w:val="00536758"/>
    <w:rsid w:val="005374BC"/>
    <w:rsid w:val="00537AD7"/>
    <w:rsid w:val="00537ED9"/>
    <w:rsid w:val="0054101A"/>
    <w:rsid w:val="00541CB8"/>
    <w:rsid w:val="00541F3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1BB3"/>
    <w:rsid w:val="005630A8"/>
    <w:rsid w:val="005635D6"/>
    <w:rsid w:val="00567CD4"/>
    <w:rsid w:val="0057500D"/>
    <w:rsid w:val="00576B5D"/>
    <w:rsid w:val="00581AE8"/>
    <w:rsid w:val="00581D2D"/>
    <w:rsid w:val="00582A6B"/>
    <w:rsid w:val="005836CD"/>
    <w:rsid w:val="00584EEB"/>
    <w:rsid w:val="005859D2"/>
    <w:rsid w:val="0058773C"/>
    <w:rsid w:val="00587B52"/>
    <w:rsid w:val="005916D0"/>
    <w:rsid w:val="00592891"/>
    <w:rsid w:val="00594C53"/>
    <w:rsid w:val="00595561"/>
    <w:rsid w:val="0059669F"/>
    <w:rsid w:val="00597684"/>
    <w:rsid w:val="00597EE1"/>
    <w:rsid w:val="005A29B8"/>
    <w:rsid w:val="005A38CB"/>
    <w:rsid w:val="005B04A3"/>
    <w:rsid w:val="005B1FEA"/>
    <w:rsid w:val="005B2069"/>
    <w:rsid w:val="005B2A00"/>
    <w:rsid w:val="005B3233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715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4A08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7653"/>
    <w:rsid w:val="00610190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405AF"/>
    <w:rsid w:val="00643D80"/>
    <w:rsid w:val="00644676"/>
    <w:rsid w:val="00644947"/>
    <w:rsid w:val="00645824"/>
    <w:rsid w:val="006459FD"/>
    <w:rsid w:val="00647228"/>
    <w:rsid w:val="006501A5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B72"/>
    <w:rsid w:val="00664FBF"/>
    <w:rsid w:val="00667142"/>
    <w:rsid w:val="0066735A"/>
    <w:rsid w:val="0067198B"/>
    <w:rsid w:val="00674DA0"/>
    <w:rsid w:val="00676792"/>
    <w:rsid w:val="006806A9"/>
    <w:rsid w:val="00681C28"/>
    <w:rsid w:val="006837DC"/>
    <w:rsid w:val="006841FC"/>
    <w:rsid w:val="006937E1"/>
    <w:rsid w:val="00696EAC"/>
    <w:rsid w:val="00697D58"/>
    <w:rsid w:val="006A383F"/>
    <w:rsid w:val="006A3C7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6BE0"/>
    <w:rsid w:val="006C75F1"/>
    <w:rsid w:val="006D1137"/>
    <w:rsid w:val="006D1836"/>
    <w:rsid w:val="006D4AD2"/>
    <w:rsid w:val="006D4C35"/>
    <w:rsid w:val="006D51BB"/>
    <w:rsid w:val="006D6F68"/>
    <w:rsid w:val="006E018C"/>
    <w:rsid w:val="006E1458"/>
    <w:rsid w:val="006E14EB"/>
    <w:rsid w:val="006E4D7C"/>
    <w:rsid w:val="006E56BF"/>
    <w:rsid w:val="006E64BE"/>
    <w:rsid w:val="006E7183"/>
    <w:rsid w:val="006E7BC5"/>
    <w:rsid w:val="006F29C7"/>
    <w:rsid w:val="006F3DFC"/>
    <w:rsid w:val="006F45AE"/>
    <w:rsid w:val="006F5C26"/>
    <w:rsid w:val="006F5D72"/>
    <w:rsid w:val="006F6D72"/>
    <w:rsid w:val="006F7734"/>
    <w:rsid w:val="00702AB3"/>
    <w:rsid w:val="0070676C"/>
    <w:rsid w:val="00706A0D"/>
    <w:rsid w:val="007073CA"/>
    <w:rsid w:val="007115BC"/>
    <w:rsid w:val="0071327A"/>
    <w:rsid w:val="007143C5"/>
    <w:rsid w:val="0071533A"/>
    <w:rsid w:val="00716496"/>
    <w:rsid w:val="0072028E"/>
    <w:rsid w:val="00721BE0"/>
    <w:rsid w:val="00724050"/>
    <w:rsid w:val="00730819"/>
    <w:rsid w:val="007326A6"/>
    <w:rsid w:val="007326BC"/>
    <w:rsid w:val="00732BFD"/>
    <w:rsid w:val="00732C5D"/>
    <w:rsid w:val="00735A6B"/>
    <w:rsid w:val="00735AA9"/>
    <w:rsid w:val="0074028B"/>
    <w:rsid w:val="00741B89"/>
    <w:rsid w:val="007435DC"/>
    <w:rsid w:val="00744BB7"/>
    <w:rsid w:val="00745169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86FF5"/>
    <w:rsid w:val="007903D5"/>
    <w:rsid w:val="00791873"/>
    <w:rsid w:val="0079283F"/>
    <w:rsid w:val="0079320B"/>
    <w:rsid w:val="00793603"/>
    <w:rsid w:val="00795A88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4E86"/>
    <w:rsid w:val="007A535B"/>
    <w:rsid w:val="007A588D"/>
    <w:rsid w:val="007B0386"/>
    <w:rsid w:val="007B072A"/>
    <w:rsid w:val="007B2A06"/>
    <w:rsid w:val="007B56FE"/>
    <w:rsid w:val="007B6CB8"/>
    <w:rsid w:val="007B77AF"/>
    <w:rsid w:val="007B79C1"/>
    <w:rsid w:val="007B7DF7"/>
    <w:rsid w:val="007C053D"/>
    <w:rsid w:val="007C1D21"/>
    <w:rsid w:val="007C25C3"/>
    <w:rsid w:val="007C29DD"/>
    <w:rsid w:val="007C2CE5"/>
    <w:rsid w:val="007C51F0"/>
    <w:rsid w:val="007C5772"/>
    <w:rsid w:val="007D158D"/>
    <w:rsid w:val="007D4637"/>
    <w:rsid w:val="007D4BE7"/>
    <w:rsid w:val="007D4FF6"/>
    <w:rsid w:val="007D54B2"/>
    <w:rsid w:val="007D6C0C"/>
    <w:rsid w:val="007D7685"/>
    <w:rsid w:val="007D777E"/>
    <w:rsid w:val="007E348A"/>
    <w:rsid w:val="007E395B"/>
    <w:rsid w:val="007E5260"/>
    <w:rsid w:val="007F0742"/>
    <w:rsid w:val="007F2E41"/>
    <w:rsid w:val="007F41BD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4F92"/>
    <w:rsid w:val="00815BDD"/>
    <w:rsid w:val="00815E09"/>
    <w:rsid w:val="00815F86"/>
    <w:rsid w:val="008172CE"/>
    <w:rsid w:val="00817C7D"/>
    <w:rsid w:val="008205F9"/>
    <w:rsid w:val="00820924"/>
    <w:rsid w:val="00820E86"/>
    <w:rsid w:val="00822362"/>
    <w:rsid w:val="00822B83"/>
    <w:rsid w:val="0082481E"/>
    <w:rsid w:val="00824E0E"/>
    <w:rsid w:val="008251F8"/>
    <w:rsid w:val="0082648A"/>
    <w:rsid w:val="00826F07"/>
    <w:rsid w:val="008274AA"/>
    <w:rsid w:val="0082755E"/>
    <w:rsid w:val="008308C3"/>
    <w:rsid w:val="00832103"/>
    <w:rsid w:val="00833B16"/>
    <w:rsid w:val="00833C23"/>
    <w:rsid w:val="0083411E"/>
    <w:rsid w:val="008363E5"/>
    <w:rsid w:val="00841EA2"/>
    <w:rsid w:val="00842C0C"/>
    <w:rsid w:val="00842CCA"/>
    <w:rsid w:val="00842D00"/>
    <w:rsid w:val="008433F9"/>
    <w:rsid w:val="00843B4D"/>
    <w:rsid w:val="00844A64"/>
    <w:rsid w:val="00847926"/>
    <w:rsid w:val="00850154"/>
    <w:rsid w:val="0085143E"/>
    <w:rsid w:val="00851F99"/>
    <w:rsid w:val="008546A6"/>
    <w:rsid w:val="00856DFF"/>
    <w:rsid w:val="008574C3"/>
    <w:rsid w:val="00857D4B"/>
    <w:rsid w:val="00863A8E"/>
    <w:rsid w:val="00865492"/>
    <w:rsid w:val="008667B2"/>
    <w:rsid w:val="00870A55"/>
    <w:rsid w:val="0087122F"/>
    <w:rsid w:val="008727FA"/>
    <w:rsid w:val="0087407B"/>
    <w:rsid w:val="008740B4"/>
    <w:rsid w:val="0087433A"/>
    <w:rsid w:val="0087572B"/>
    <w:rsid w:val="00876EA0"/>
    <w:rsid w:val="00881C43"/>
    <w:rsid w:val="008832E3"/>
    <w:rsid w:val="00884BC3"/>
    <w:rsid w:val="00890925"/>
    <w:rsid w:val="008922ED"/>
    <w:rsid w:val="00892C4C"/>
    <w:rsid w:val="00894850"/>
    <w:rsid w:val="008A0375"/>
    <w:rsid w:val="008A2574"/>
    <w:rsid w:val="008A25B9"/>
    <w:rsid w:val="008A26FA"/>
    <w:rsid w:val="008A2DD9"/>
    <w:rsid w:val="008A4D88"/>
    <w:rsid w:val="008A4E3A"/>
    <w:rsid w:val="008A5CA5"/>
    <w:rsid w:val="008A6687"/>
    <w:rsid w:val="008A725A"/>
    <w:rsid w:val="008A74DB"/>
    <w:rsid w:val="008B22FE"/>
    <w:rsid w:val="008B2F31"/>
    <w:rsid w:val="008B41DF"/>
    <w:rsid w:val="008B4D1B"/>
    <w:rsid w:val="008B56AB"/>
    <w:rsid w:val="008B67A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5447"/>
    <w:rsid w:val="008E1CB0"/>
    <w:rsid w:val="008E1FE4"/>
    <w:rsid w:val="008E25AE"/>
    <w:rsid w:val="008E3634"/>
    <w:rsid w:val="008E4456"/>
    <w:rsid w:val="008E495A"/>
    <w:rsid w:val="008E78B7"/>
    <w:rsid w:val="008E7DC8"/>
    <w:rsid w:val="008E7F56"/>
    <w:rsid w:val="008F31BD"/>
    <w:rsid w:val="008F3930"/>
    <w:rsid w:val="008F3A51"/>
    <w:rsid w:val="008F3DAB"/>
    <w:rsid w:val="008F5DD1"/>
    <w:rsid w:val="008F7B26"/>
    <w:rsid w:val="00900E6D"/>
    <w:rsid w:val="009011C0"/>
    <w:rsid w:val="00901315"/>
    <w:rsid w:val="009022A6"/>
    <w:rsid w:val="009024DB"/>
    <w:rsid w:val="009039EB"/>
    <w:rsid w:val="00904243"/>
    <w:rsid w:val="00910A7C"/>
    <w:rsid w:val="009134A5"/>
    <w:rsid w:val="00913BC4"/>
    <w:rsid w:val="0091469D"/>
    <w:rsid w:val="00915176"/>
    <w:rsid w:val="00916AF6"/>
    <w:rsid w:val="009205BB"/>
    <w:rsid w:val="0092368F"/>
    <w:rsid w:val="00923F08"/>
    <w:rsid w:val="00924511"/>
    <w:rsid w:val="009265EE"/>
    <w:rsid w:val="009267A7"/>
    <w:rsid w:val="009303A1"/>
    <w:rsid w:val="009317B8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E31"/>
    <w:rsid w:val="009605DB"/>
    <w:rsid w:val="009618EE"/>
    <w:rsid w:val="009627AD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73EE"/>
    <w:rsid w:val="00981A55"/>
    <w:rsid w:val="00984849"/>
    <w:rsid w:val="009858F7"/>
    <w:rsid w:val="00991BDD"/>
    <w:rsid w:val="0099327E"/>
    <w:rsid w:val="00997AFB"/>
    <w:rsid w:val="009A2E7D"/>
    <w:rsid w:val="009A442F"/>
    <w:rsid w:val="009A51D2"/>
    <w:rsid w:val="009A5FA2"/>
    <w:rsid w:val="009B09DD"/>
    <w:rsid w:val="009B16CB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143D"/>
    <w:rsid w:val="009E2943"/>
    <w:rsid w:val="009E474B"/>
    <w:rsid w:val="009E70BD"/>
    <w:rsid w:val="009E74EB"/>
    <w:rsid w:val="009E7970"/>
    <w:rsid w:val="009E7A1A"/>
    <w:rsid w:val="009F1E96"/>
    <w:rsid w:val="009F233B"/>
    <w:rsid w:val="009F3FFE"/>
    <w:rsid w:val="009F4485"/>
    <w:rsid w:val="009F6128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355"/>
    <w:rsid w:val="00A1241A"/>
    <w:rsid w:val="00A125F9"/>
    <w:rsid w:val="00A13E50"/>
    <w:rsid w:val="00A1579C"/>
    <w:rsid w:val="00A20734"/>
    <w:rsid w:val="00A208E8"/>
    <w:rsid w:val="00A215AE"/>
    <w:rsid w:val="00A221EF"/>
    <w:rsid w:val="00A2477A"/>
    <w:rsid w:val="00A25298"/>
    <w:rsid w:val="00A25D05"/>
    <w:rsid w:val="00A27203"/>
    <w:rsid w:val="00A302B5"/>
    <w:rsid w:val="00A303EB"/>
    <w:rsid w:val="00A3087E"/>
    <w:rsid w:val="00A31E87"/>
    <w:rsid w:val="00A32A6D"/>
    <w:rsid w:val="00A33DF0"/>
    <w:rsid w:val="00A34E40"/>
    <w:rsid w:val="00A35ABE"/>
    <w:rsid w:val="00A36A78"/>
    <w:rsid w:val="00A40BAC"/>
    <w:rsid w:val="00A420E1"/>
    <w:rsid w:val="00A453BF"/>
    <w:rsid w:val="00A501FF"/>
    <w:rsid w:val="00A50F37"/>
    <w:rsid w:val="00A515A6"/>
    <w:rsid w:val="00A5217C"/>
    <w:rsid w:val="00A53A7C"/>
    <w:rsid w:val="00A5459E"/>
    <w:rsid w:val="00A54934"/>
    <w:rsid w:val="00A54F03"/>
    <w:rsid w:val="00A565E1"/>
    <w:rsid w:val="00A57AE8"/>
    <w:rsid w:val="00A603CB"/>
    <w:rsid w:val="00A60A6E"/>
    <w:rsid w:val="00A610F0"/>
    <w:rsid w:val="00A61E88"/>
    <w:rsid w:val="00A621D6"/>
    <w:rsid w:val="00A639FD"/>
    <w:rsid w:val="00A65193"/>
    <w:rsid w:val="00A66CCC"/>
    <w:rsid w:val="00A67B38"/>
    <w:rsid w:val="00A72317"/>
    <w:rsid w:val="00A72515"/>
    <w:rsid w:val="00A74C6F"/>
    <w:rsid w:val="00A74EE0"/>
    <w:rsid w:val="00A754B3"/>
    <w:rsid w:val="00A762BA"/>
    <w:rsid w:val="00A76E85"/>
    <w:rsid w:val="00A77DF6"/>
    <w:rsid w:val="00A80623"/>
    <w:rsid w:val="00A81795"/>
    <w:rsid w:val="00A8452F"/>
    <w:rsid w:val="00A86855"/>
    <w:rsid w:val="00A87061"/>
    <w:rsid w:val="00A90F72"/>
    <w:rsid w:val="00A91487"/>
    <w:rsid w:val="00A93000"/>
    <w:rsid w:val="00A937CA"/>
    <w:rsid w:val="00A93CE9"/>
    <w:rsid w:val="00A9790B"/>
    <w:rsid w:val="00A97E27"/>
    <w:rsid w:val="00AA0527"/>
    <w:rsid w:val="00AA1FFE"/>
    <w:rsid w:val="00AA2993"/>
    <w:rsid w:val="00AA2CDA"/>
    <w:rsid w:val="00AA4A89"/>
    <w:rsid w:val="00AA6A26"/>
    <w:rsid w:val="00AA6FEE"/>
    <w:rsid w:val="00AA7EBB"/>
    <w:rsid w:val="00AB02C0"/>
    <w:rsid w:val="00AB0945"/>
    <w:rsid w:val="00AB131C"/>
    <w:rsid w:val="00AB1C4B"/>
    <w:rsid w:val="00AB4109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44A0"/>
    <w:rsid w:val="00AD4DE5"/>
    <w:rsid w:val="00AD4DE9"/>
    <w:rsid w:val="00AD52A0"/>
    <w:rsid w:val="00AD7AA5"/>
    <w:rsid w:val="00AE1B50"/>
    <w:rsid w:val="00AE2CE9"/>
    <w:rsid w:val="00AE3899"/>
    <w:rsid w:val="00AE3F1A"/>
    <w:rsid w:val="00AE53D0"/>
    <w:rsid w:val="00AE7BDC"/>
    <w:rsid w:val="00AF2248"/>
    <w:rsid w:val="00AF5C3C"/>
    <w:rsid w:val="00AF71B7"/>
    <w:rsid w:val="00AF7208"/>
    <w:rsid w:val="00B00E00"/>
    <w:rsid w:val="00B010B8"/>
    <w:rsid w:val="00B018D4"/>
    <w:rsid w:val="00B01DC4"/>
    <w:rsid w:val="00B024AB"/>
    <w:rsid w:val="00B04952"/>
    <w:rsid w:val="00B068DF"/>
    <w:rsid w:val="00B07190"/>
    <w:rsid w:val="00B10FF7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0B8F"/>
    <w:rsid w:val="00B22A6D"/>
    <w:rsid w:val="00B24C00"/>
    <w:rsid w:val="00B27FE2"/>
    <w:rsid w:val="00B304E4"/>
    <w:rsid w:val="00B31336"/>
    <w:rsid w:val="00B3141F"/>
    <w:rsid w:val="00B3706A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05C5"/>
    <w:rsid w:val="00B71096"/>
    <w:rsid w:val="00B72E7C"/>
    <w:rsid w:val="00B73ADA"/>
    <w:rsid w:val="00B74E68"/>
    <w:rsid w:val="00B75EE6"/>
    <w:rsid w:val="00B76533"/>
    <w:rsid w:val="00B767EA"/>
    <w:rsid w:val="00B76C5A"/>
    <w:rsid w:val="00B80783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4D7"/>
    <w:rsid w:val="00BB58F8"/>
    <w:rsid w:val="00BB694B"/>
    <w:rsid w:val="00BB6EA4"/>
    <w:rsid w:val="00BB71BC"/>
    <w:rsid w:val="00BC0871"/>
    <w:rsid w:val="00BC0E6E"/>
    <w:rsid w:val="00BC285C"/>
    <w:rsid w:val="00BC5221"/>
    <w:rsid w:val="00BC5550"/>
    <w:rsid w:val="00BC557F"/>
    <w:rsid w:val="00BC5631"/>
    <w:rsid w:val="00BC5A52"/>
    <w:rsid w:val="00BC6724"/>
    <w:rsid w:val="00BC7B5B"/>
    <w:rsid w:val="00BD1C51"/>
    <w:rsid w:val="00BD5792"/>
    <w:rsid w:val="00BD634D"/>
    <w:rsid w:val="00BD705D"/>
    <w:rsid w:val="00BD7C69"/>
    <w:rsid w:val="00BE0260"/>
    <w:rsid w:val="00BE1D06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4E1B"/>
    <w:rsid w:val="00C05A80"/>
    <w:rsid w:val="00C12368"/>
    <w:rsid w:val="00C142E2"/>
    <w:rsid w:val="00C15F94"/>
    <w:rsid w:val="00C16173"/>
    <w:rsid w:val="00C1752C"/>
    <w:rsid w:val="00C179D9"/>
    <w:rsid w:val="00C20147"/>
    <w:rsid w:val="00C20961"/>
    <w:rsid w:val="00C22DBD"/>
    <w:rsid w:val="00C244E1"/>
    <w:rsid w:val="00C24573"/>
    <w:rsid w:val="00C2470F"/>
    <w:rsid w:val="00C24712"/>
    <w:rsid w:val="00C25783"/>
    <w:rsid w:val="00C25DF4"/>
    <w:rsid w:val="00C30515"/>
    <w:rsid w:val="00C33C85"/>
    <w:rsid w:val="00C351A7"/>
    <w:rsid w:val="00C3560E"/>
    <w:rsid w:val="00C35A4A"/>
    <w:rsid w:val="00C409DF"/>
    <w:rsid w:val="00C456AB"/>
    <w:rsid w:val="00C457BA"/>
    <w:rsid w:val="00C45963"/>
    <w:rsid w:val="00C46838"/>
    <w:rsid w:val="00C50159"/>
    <w:rsid w:val="00C52D31"/>
    <w:rsid w:val="00C53688"/>
    <w:rsid w:val="00C54E2B"/>
    <w:rsid w:val="00C55A2E"/>
    <w:rsid w:val="00C5629C"/>
    <w:rsid w:val="00C601CC"/>
    <w:rsid w:val="00C613E0"/>
    <w:rsid w:val="00C615D7"/>
    <w:rsid w:val="00C61D4D"/>
    <w:rsid w:val="00C62013"/>
    <w:rsid w:val="00C63F78"/>
    <w:rsid w:val="00C72F80"/>
    <w:rsid w:val="00C734C3"/>
    <w:rsid w:val="00C7377F"/>
    <w:rsid w:val="00C738D4"/>
    <w:rsid w:val="00C74702"/>
    <w:rsid w:val="00C751BA"/>
    <w:rsid w:val="00C755BC"/>
    <w:rsid w:val="00C767A4"/>
    <w:rsid w:val="00C77DD8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551D"/>
    <w:rsid w:val="00CA74B3"/>
    <w:rsid w:val="00CA7986"/>
    <w:rsid w:val="00CA7A88"/>
    <w:rsid w:val="00CB07F6"/>
    <w:rsid w:val="00CB0C2A"/>
    <w:rsid w:val="00CB0D3C"/>
    <w:rsid w:val="00CB2335"/>
    <w:rsid w:val="00CB6E9A"/>
    <w:rsid w:val="00CB7033"/>
    <w:rsid w:val="00CC081C"/>
    <w:rsid w:val="00CC1868"/>
    <w:rsid w:val="00CC1E26"/>
    <w:rsid w:val="00CC3C1C"/>
    <w:rsid w:val="00CC4C73"/>
    <w:rsid w:val="00CC7D87"/>
    <w:rsid w:val="00CD0144"/>
    <w:rsid w:val="00CD0BBD"/>
    <w:rsid w:val="00CD2946"/>
    <w:rsid w:val="00CD3354"/>
    <w:rsid w:val="00CD48A1"/>
    <w:rsid w:val="00CD693A"/>
    <w:rsid w:val="00CD7961"/>
    <w:rsid w:val="00CD7C0C"/>
    <w:rsid w:val="00CD7F57"/>
    <w:rsid w:val="00CE1461"/>
    <w:rsid w:val="00CE2906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08D"/>
    <w:rsid w:val="00D06E82"/>
    <w:rsid w:val="00D10B69"/>
    <w:rsid w:val="00D125AC"/>
    <w:rsid w:val="00D12875"/>
    <w:rsid w:val="00D1373B"/>
    <w:rsid w:val="00D16834"/>
    <w:rsid w:val="00D20AF5"/>
    <w:rsid w:val="00D20BA7"/>
    <w:rsid w:val="00D22684"/>
    <w:rsid w:val="00D22D53"/>
    <w:rsid w:val="00D22DA1"/>
    <w:rsid w:val="00D23A8B"/>
    <w:rsid w:val="00D24F33"/>
    <w:rsid w:val="00D250F4"/>
    <w:rsid w:val="00D3021A"/>
    <w:rsid w:val="00D3126A"/>
    <w:rsid w:val="00D319A1"/>
    <w:rsid w:val="00D3396E"/>
    <w:rsid w:val="00D33EC1"/>
    <w:rsid w:val="00D342CA"/>
    <w:rsid w:val="00D362F5"/>
    <w:rsid w:val="00D378AA"/>
    <w:rsid w:val="00D40115"/>
    <w:rsid w:val="00D40EDA"/>
    <w:rsid w:val="00D4108C"/>
    <w:rsid w:val="00D414C7"/>
    <w:rsid w:val="00D420E9"/>
    <w:rsid w:val="00D42536"/>
    <w:rsid w:val="00D42988"/>
    <w:rsid w:val="00D42FE7"/>
    <w:rsid w:val="00D4319A"/>
    <w:rsid w:val="00D43913"/>
    <w:rsid w:val="00D44A37"/>
    <w:rsid w:val="00D45546"/>
    <w:rsid w:val="00D47312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765E0"/>
    <w:rsid w:val="00D80AA2"/>
    <w:rsid w:val="00D81F55"/>
    <w:rsid w:val="00D85D56"/>
    <w:rsid w:val="00D864E2"/>
    <w:rsid w:val="00D879D8"/>
    <w:rsid w:val="00D9056F"/>
    <w:rsid w:val="00D90D2D"/>
    <w:rsid w:val="00D9111D"/>
    <w:rsid w:val="00D9131C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3267"/>
    <w:rsid w:val="00DA46AA"/>
    <w:rsid w:val="00DA6B8B"/>
    <w:rsid w:val="00DB01EF"/>
    <w:rsid w:val="00DB4EDF"/>
    <w:rsid w:val="00DB6643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0517"/>
    <w:rsid w:val="00DD2421"/>
    <w:rsid w:val="00DD29B6"/>
    <w:rsid w:val="00DD67B1"/>
    <w:rsid w:val="00DD6FFB"/>
    <w:rsid w:val="00DE149E"/>
    <w:rsid w:val="00DE1980"/>
    <w:rsid w:val="00DE1D88"/>
    <w:rsid w:val="00DE3D70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105"/>
    <w:rsid w:val="00E112D7"/>
    <w:rsid w:val="00E117DF"/>
    <w:rsid w:val="00E1486F"/>
    <w:rsid w:val="00E15A59"/>
    <w:rsid w:val="00E17732"/>
    <w:rsid w:val="00E20A19"/>
    <w:rsid w:val="00E21266"/>
    <w:rsid w:val="00E23859"/>
    <w:rsid w:val="00E26AC7"/>
    <w:rsid w:val="00E26D27"/>
    <w:rsid w:val="00E304A8"/>
    <w:rsid w:val="00E306DA"/>
    <w:rsid w:val="00E3617D"/>
    <w:rsid w:val="00E404E5"/>
    <w:rsid w:val="00E40B32"/>
    <w:rsid w:val="00E42A3B"/>
    <w:rsid w:val="00E42AAC"/>
    <w:rsid w:val="00E432B9"/>
    <w:rsid w:val="00E44D77"/>
    <w:rsid w:val="00E45151"/>
    <w:rsid w:val="00E4616C"/>
    <w:rsid w:val="00E47681"/>
    <w:rsid w:val="00E5021E"/>
    <w:rsid w:val="00E5057D"/>
    <w:rsid w:val="00E52AF7"/>
    <w:rsid w:val="00E542B5"/>
    <w:rsid w:val="00E5567C"/>
    <w:rsid w:val="00E60F8D"/>
    <w:rsid w:val="00E63075"/>
    <w:rsid w:val="00E6313F"/>
    <w:rsid w:val="00E631E7"/>
    <w:rsid w:val="00E632E5"/>
    <w:rsid w:val="00E66441"/>
    <w:rsid w:val="00E70CC7"/>
    <w:rsid w:val="00E71B41"/>
    <w:rsid w:val="00E76576"/>
    <w:rsid w:val="00E8200D"/>
    <w:rsid w:val="00E84C0F"/>
    <w:rsid w:val="00E852F4"/>
    <w:rsid w:val="00E86BB7"/>
    <w:rsid w:val="00E872A5"/>
    <w:rsid w:val="00E91184"/>
    <w:rsid w:val="00E92BDB"/>
    <w:rsid w:val="00E94CFB"/>
    <w:rsid w:val="00E95C74"/>
    <w:rsid w:val="00E961A0"/>
    <w:rsid w:val="00EA00A8"/>
    <w:rsid w:val="00EA0EB9"/>
    <w:rsid w:val="00EA1B45"/>
    <w:rsid w:val="00EA301A"/>
    <w:rsid w:val="00EA39E4"/>
    <w:rsid w:val="00EA52D0"/>
    <w:rsid w:val="00EA58B7"/>
    <w:rsid w:val="00EB03D9"/>
    <w:rsid w:val="00EB415F"/>
    <w:rsid w:val="00EB548A"/>
    <w:rsid w:val="00EB6F56"/>
    <w:rsid w:val="00EB744B"/>
    <w:rsid w:val="00EB787F"/>
    <w:rsid w:val="00EB7E9B"/>
    <w:rsid w:val="00EC1AB6"/>
    <w:rsid w:val="00EC356A"/>
    <w:rsid w:val="00EC55B3"/>
    <w:rsid w:val="00EC5D3B"/>
    <w:rsid w:val="00EC6A0D"/>
    <w:rsid w:val="00ED008A"/>
    <w:rsid w:val="00ED024D"/>
    <w:rsid w:val="00ED03F1"/>
    <w:rsid w:val="00ED13FC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5F9"/>
    <w:rsid w:val="00EE0B28"/>
    <w:rsid w:val="00EE4E5C"/>
    <w:rsid w:val="00EE6A8E"/>
    <w:rsid w:val="00EE6E8A"/>
    <w:rsid w:val="00EF0964"/>
    <w:rsid w:val="00EF192F"/>
    <w:rsid w:val="00EF270A"/>
    <w:rsid w:val="00EF27AA"/>
    <w:rsid w:val="00EF27B8"/>
    <w:rsid w:val="00EF36C0"/>
    <w:rsid w:val="00EF3756"/>
    <w:rsid w:val="00EF3F91"/>
    <w:rsid w:val="00EF5A9C"/>
    <w:rsid w:val="00EF6AE5"/>
    <w:rsid w:val="00F0098E"/>
    <w:rsid w:val="00F00AB0"/>
    <w:rsid w:val="00F0338C"/>
    <w:rsid w:val="00F03B68"/>
    <w:rsid w:val="00F0422A"/>
    <w:rsid w:val="00F07DCC"/>
    <w:rsid w:val="00F10010"/>
    <w:rsid w:val="00F128C1"/>
    <w:rsid w:val="00F135C1"/>
    <w:rsid w:val="00F1795B"/>
    <w:rsid w:val="00F2059C"/>
    <w:rsid w:val="00F23262"/>
    <w:rsid w:val="00F235DE"/>
    <w:rsid w:val="00F23AF3"/>
    <w:rsid w:val="00F25C59"/>
    <w:rsid w:val="00F266B1"/>
    <w:rsid w:val="00F27110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913"/>
    <w:rsid w:val="00F46B5A"/>
    <w:rsid w:val="00F46FBB"/>
    <w:rsid w:val="00F50E2D"/>
    <w:rsid w:val="00F51D4E"/>
    <w:rsid w:val="00F525F8"/>
    <w:rsid w:val="00F531F0"/>
    <w:rsid w:val="00F600EB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702"/>
    <w:rsid w:val="00F85820"/>
    <w:rsid w:val="00F85E2D"/>
    <w:rsid w:val="00F869BA"/>
    <w:rsid w:val="00F86F49"/>
    <w:rsid w:val="00F87C16"/>
    <w:rsid w:val="00F90AC6"/>
    <w:rsid w:val="00F91952"/>
    <w:rsid w:val="00F93B1C"/>
    <w:rsid w:val="00F951B0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A7890"/>
    <w:rsid w:val="00FB23F5"/>
    <w:rsid w:val="00FB3FB7"/>
    <w:rsid w:val="00FB4717"/>
    <w:rsid w:val="00FB4A8D"/>
    <w:rsid w:val="00FB7719"/>
    <w:rsid w:val="00FB7AEF"/>
    <w:rsid w:val="00FC32A7"/>
    <w:rsid w:val="00FC5735"/>
    <w:rsid w:val="00FC77BE"/>
    <w:rsid w:val="00FC7C96"/>
    <w:rsid w:val="00FC7F37"/>
    <w:rsid w:val="00FD1036"/>
    <w:rsid w:val="00FD1A8D"/>
    <w:rsid w:val="00FD3F7E"/>
    <w:rsid w:val="00FE06DC"/>
    <w:rsid w:val="00FE0CC2"/>
    <w:rsid w:val="00FE2964"/>
    <w:rsid w:val="00FE2CE8"/>
    <w:rsid w:val="00FE35CE"/>
    <w:rsid w:val="00FE39CD"/>
    <w:rsid w:val="00FE45C1"/>
    <w:rsid w:val="00FF19D4"/>
    <w:rsid w:val="00FF26FE"/>
    <w:rsid w:val="00FF4243"/>
    <w:rsid w:val="00FF540D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645824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64582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AA2993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5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0B6FA-8F9A-4FC8-B075-B3C291881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949E5D-9B2D-4BFF-A3AD-FE77ECD8E98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46B5353-4B0E-4498-BC9E-DB2F4B501C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A77127-69D1-47FC-A72D-05D5E0672CD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aeb3e8e0-784a-4348-b8a9-74d788c4fa59"/>
    <ds:schemaRef ds:uri="http://purl.org/dc/terms/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D3B51216-A9DA-4131-A391-FD75DAF02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1147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Воробьёв Евгений Леонидович</cp:lastModifiedBy>
  <cp:revision>16</cp:revision>
  <cp:lastPrinted>2019-05-20T05:39:00Z</cp:lastPrinted>
  <dcterms:created xsi:type="dcterms:W3CDTF">2015-08-20T10:24:00Z</dcterms:created>
  <dcterms:modified xsi:type="dcterms:W3CDTF">2019-05-20T06:04:00Z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