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AD0" w:rsidRPr="002C6D27" w:rsidRDefault="000D7AD0" w:rsidP="000D7AD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D7AD0" w:rsidRPr="002C6D27" w:rsidTr="0005359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AD0" w:rsidRPr="002C6D27" w:rsidRDefault="000D7AD0" w:rsidP="0005359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C6D27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AD0" w:rsidRPr="002C6D27" w:rsidRDefault="000D7AD0" w:rsidP="00053594"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307В</w:t>
            </w:r>
          </w:p>
        </w:tc>
      </w:tr>
      <w:tr w:rsidR="000D7AD0" w:rsidRPr="002C6D27" w:rsidTr="0005359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AD0" w:rsidRPr="002C6D27" w:rsidRDefault="000D7AD0" w:rsidP="0005359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C6D27">
              <w:rPr>
                <w:b/>
                <w:sz w:val="26"/>
                <w:szCs w:val="26"/>
              </w:rPr>
              <w:t xml:space="preserve">Номер материала </w:t>
            </w:r>
            <w:r w:rsidRPr="002C6D27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D0" w:rsidRPr="002C6D27" w:rsidRDefault="000D7AD0" w:rsidP="00053594">
            <w:pPr>
              <w:ind w:firstLine="0"/>
              <w:rPr>
                <w:b/>
                <w:sz w:val="26"/>
                <w:szCs w:val="26"/>
              </w:rPr>
            </w:pPr>
          </w:p>
        </w:tc>
      </w:tr>
    </w:tbl>
    <w:p w:rsidR="000D7AD0" w:rsidRPr="002C6D27" w:rsidRDefault="000D7AD0" w:rsidP="000D7AD0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:rsidR="000D7AD0" w:rsidRPr="002C6D27" w:rsidRDefault="000D7AD0" w:rsidP="000D7AD0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:rsidR="000D7AD0" w:rsidRPr="002C6D27" w:rsidRDefault="000D7AD0" w:rsidP="000D7AD0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Pr="002C6D27">
        <w:rPr>
          <w:sz w:val="26"/>
          <w:szCs w:val="26"/>
        </w:rPr>
        <w:t>» - «Курскэнерго»</w:t>
      </w:r>
    </w:p>
    <w:p w:rsidR="000D7AD0" w:rsidRDefault="000D7AD0" w:rsidP="000D7AD0"/>
    <w:p w:rsidR="000D7AD0" w:rsidRPr="00F37B62" w:rsidRDefault="000D7AD0" w:rsidP="000D7AD0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Истомин В.И. /_____________ </w:t>
      </w:r>
    </w:p>
    <w:p w:rsidR="000D7AD0" w:rsidRPr="00F37B62" w:rsidRDefault="000D7AD0" w:rsidP="000D7AD0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“08</w:t>
      </w:r>
      <w:r w:rsidRPr="00F37B62">
        <w:rPr>
          <w:sz w:val="26"/>
          <w:szCs w:val="26"/>
        </w:rPr>
        <w:t xml:space="preserve">” </w:t>
      </w:r>
      <w:r>
        <w:rPr>
          <w:sz w:val="26"/>
          <w:szCs w:val="26"/>
        </w:rPr>
        <w:t>ноября</w:t>
      </w:r>
      <w:r w:rsidRPr="00F37B62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F37B62">
        <w:rPr>
          <w:sz w:val="26"/>
          <w:szCs w:val="26"/>
        </w:rPr>
        <w:t xml:space="preserve"> г.</w:t>
      </w:r>
    </w:p>
    <w:p w:rsidR="000D7AD0" w:rsidRDefault="000D7AD0" w:rsidP="000D7AD0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655E9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r w:rsidR="003E686E" w:rsidRPr="003E686E">
        <w:rPr>
          <w:b/>
          <w:color w:val="000000"/>
          <w:sz w:val="24"/>
          <w:szCs w:val="24"/>
        </w:rPr>
        <w:t xml:space="preserve">АКБ </w:t>
      </w:r>
      <w:proofErr w:type="spellStart"/>
      <w:r w:rsidR="003E686E" w:rsidRPr="003E686E">
        <w:rPr>
          <w:b/>
          <w:color w:val="000000"/>
          <w:sz w:val="24"/>
          <w:szCs w:val="24"/>
        </w:rPr>
        <w:t>EnerSys</w:t>
      </w:r>
      <w:proofErr w:type="spellEnd"/>
      <w:r w:rsidR="003E686E" w:rsidRPr="003E686E">
        <w:rPr>
          <w:b/>
          <w:color w:val="000000"/>
          <w:sz w:val="24"/>
          <w:szCs w:val="24"/>
        </w:rPr>
        <w:t xml:space="preserve"> </w:t>
      </w:r>
      <w:proofErr w:type="spellStart"/>
      <w:r w:rsidR="003E686E" w:rsidRPr="003E686E">
        <w:rPr>
          <w:b/>
          <w:color w:val="000000"/>
          <w:sz w:val="24"/>
          <w:szCs w:val="24"/>
        </w:rPr>
        <w:t>Genesis</w:t>
      </w:r>
      <w:proofErr w:type="spellEnd"/>
      <w:r w:rsidR="003E686E" w:rsidRPr="003E686E">
        <w:rPr>
          <w:b/>
          <w:color w:val="000000"/>
          <w:sz w:val="24"/>
          <w:szCs w:val="24"/>
        </w:rPr>
        <w:t xml:space="preserve"> EP G 26EPХ</w:t>
      </w:r>
      <w:r w:rsidR="00CA48C1">
        <w:rPr>
          <w:b/>
          <w:color w:val="000000"/>
          <w:sz w:val="24"/>
          <w:szCs w:val="24"/>
        </w:rPr>
        <w:t>.</w:t>
      </w:r>
      <w:r w:rsidR="003C4B39" w:rsidRPr="00A57AE8">
        <w:rPr>
          <w:b/>
          <w:sz w:val="26"/>
          <w:szCs w:val="26"/>
        </w:rPr>
        <w:t xml:space="preserve"> Лот</w:t>
      </w:r>
      <w:r w:rsidR="009C0389" w:rsidRPr="00A57AE8">
        <w:rPr>
          <w:b/>
          <w:sz w:val="26"/>
          <w:szCs w:val="26"/>
        </w:rPr>
        <w:t xml:space="preserve"> № </w:t>
      </w:r>
      <w:r w:rsidR="002D24D1">
        <w:rPr>
          <w:b/>
          <w:sz w:val="26"/>
          <w:szCs w:val="26"/>
          <w:u w:val="single"/>
        </w:rPr>
        <w:t>307B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824932" w:rsidP="00824932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824932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7A7F90" w:rsidRPr="007A7F90">
        <w:rPr>
          <w:sz w:val="24"/>
          <w:szCs w:val="24"/>
        </w:rPr>
        <w:t>аккумуляторных батарей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3C4B39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134"/>
        <w:gridCol w:w="5387"/>
      </w:tblGrid>
      <w:tr w:rsidR="00080B80" w:rsidRPr="00BE5448" w:rsidTr="00080B80">
        <w:trPr>
          <w:trHeight w:val="10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80" w:rsidRPr="00BE5448" w:rsidRDefault="00080B80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080B80" w:rsidRPr="00BE5448" w:rsidRDefault="00080B80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80" w:rsidRPr="00BE5448" w:rsidRDefault="00080B80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B80" w:rsidRPr="00BE5448" w:rsidRDefault="00080B80" w:rsidP="00080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Кол-во, шт.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80" w:rsidRPr="00BE5448" w:rsidRDefault="00080B80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080B80" w:rsidRPr="0051779A" w:rsidTr="00080B80">
        <w:trPr>
          <w:trHeight w:val="342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0D7AD0">
              <w:rPr>
                <w:color w:val="000000"/>
                <w:sz w:val="24"/>
                <w:szCs w:val="24"/>
              </w:rPr>
              <w:t>2367202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622BA9" w:rsidRDefault="00080B80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r w:rsidRPr="003E686E">
              <w:rPr>
                <w:color w:val="000000"/>
                <w:sz w:val="24"/>
                <w:szCs w:val="24"/>
                <w:lang w:val="en-US"/>
              </w:rPr>
              <w:t>АКБ EnerSys Genesis EP G 26EPХ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0B80" w:rsidRPr="00080B80" w:rsidRDefault="00F64C04" w:rsidP="00080B80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EB38AE" w:rsidRDefault="00080B8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12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080B80" w:rsidRPr="0051779A" w:rsidTr="00080B80">
        <w:trPr>
          <w:trHeight w:val="3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80B80" w:rsidRPr="00EB38AE" w:rsidRDefault="00080B80" w:rsidP="0003412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EB38AE" w:rsidRDefault="00080B80" w:rsidP="0003412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>ость, 26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</w:tr>
      <w:tr w:rsidR="00080B80" w:rsidRPr="0051779A" w:rsidTr="00080B80">
        <w:trPr>
          <w:trHeight w:val="3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80B80" w:rsidRDefault="00080B8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EB38AE" w:rsidRDefault="00080B8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 короткого замыкания, А: </w:t>
            </w:r>
            <w:r w:rsidRPr="00860FA8">
              <w:rPr>
                <w:color w:val="000000"/>
                <w:sz w:val="24"/>
                <w:szCs w:val="24"/>
              </w:rPr>
              <w:t>2400</w:t>
            </w:r>
          </w:p>
        </w:tc>
      </w:tr>
      <w:tr w:rsidR="00080B80" w:rsidRPr="0051779A" w:rsidTr="00080B80">
        <w:trPr>
          <w:trHeight w:val="3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80B80" w:rsidRPr="000D7AD0" w:rsidRDefault="00080B8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EB38AE" w:rsidRDefault="00080B8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D7AD0">
              <w:rPr>
                <w:color w:val="000000"/>
                <w:sz w:val="24"/>
                <w:szCs w:val="24"/>
              </w:rPr>
              <w:t>Технология:</w:t>
            </w:r>
            <w:r w:rsidRPr="000D7AD0">
              <w:rPr>
                <w:color w:val="000000"/>
                <w:sz w:val="24"/>
                <w:szCs w:val="24"/>
              </w:rPr>
              <w:tab/>
            </w:r>
            <w:proofErr w:type="spellStart"/>
            <w:r w:rsidRPr="000D7AD0">
              <w:rPr>
                <w:color w:val="000000"/>
                <w:sz w:val="24"/>
                <w:szCs w:val="24"/>
              </w:rPr>
              <w:t>Гелевая</w:t>
            </w:r>
            <w:proofErr w:type="spellEnd"/>
          </w:p>
        </w:tc>
      </w:tr>
      <w:tr w:rsidR="00080B80" w:rsidRPr="0051779A" w:rsidTr="00080B80">
        <w:trPr>
          <w:trHeight w:val="34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312550" w:rsidRDefault="00080B8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0B80" w:rsidRPr="00EA2CAB" w:rsidRDefault="00080B80" w:rsidP="0069329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B80" w:rsidRPr="00EB38AE" w:rsidRDefault="00080B80" w:rsidP="0069329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Pr="0069329B">
              <w:rPr>
                <w:color w:val="000000"/>
                <w:sz w:val="24"/>
                <w:szCs w:val="24"/>
              </w:rPr>
              <w:t>166x175x126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C4B39" w:rsidRDefault="003C4B39" w:rsidP="003C4B3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аккумуляторные батареи</w:t>
      </w:r>
      <w:r w:rsidRPr="00751FAA">
        <w:rPr>
          <w:sz w:val="24"/>
          <w:szCs w:val="24"/>
        </w:rPr>
        <w:t>, отвечающее следующим требованиям</w:t>
      </w:r>
      <w:r>
        <w:rPr>
          <w:sz w:val="24"/>
          <w:szCs w:val="24"/>
        </w:rPr>
        <w:t>: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3C4B39" w:rsidRPr="00751FAA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4B39" w:rsidRPr="00751FAA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3C4B39" w:rsidRPr="00751FAA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F9282E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C47606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», должно иметь положительное заключение об опытной эксплуатации в </w:t>
      </w:r>
      <w:r w:rsidR="00F9282E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C47606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F9282E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C47606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>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:rsidR="003C4B39" w:rsidRPr="004C22DB" w:rsidRDefault="003C4B39" w:rsidP="003C4B39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продукция должна соответствовать требованиям технической политики </w:t>
      </w:r>
      <w:r w:rsidR="00F9282E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3C4B39" w:rsidRDefault="003C4B39" w:rsidP="003C4B39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9282E" w:rsidRPr="00FB7AEF">
        <w:rPr>
          <w:sz w:val="24"/>
          <w:szCs w:val="24"/>
        </w:rPr>
        <w:t>наличие заключени</w:t>
      </w:r>
      <w:r w:rsidR="00F9282E">
        <w:rPr>
          <w:sz w:val="24"/>
          <w:szCs w:val="24"/>
        </w:rPr>
        <w:t>й</w:t>
      </w:r>
      <w:r w:rsidR="00F9282E" w:rsidRPr="00FB7AEF">
        <w:rPr>
          <w:sz w:val="24"/>
          <w:szCs w:val="24"/>
        </w:rPr>
        <w:t xml:space="preserve"> </w:t>
      </w:r>
      <w:r w:rsidR="00F9282E">
        <w:rPr>
          <w:sz w:val="24"/>
          <w:szCs w:val="24"/>
        </w:rPr>
        <w:t>ил</w:t>
      </w:r>
      <w:r w:rsidR="00F9282E" w:rsidRPr="00FB7AEF">
        <w:rPr>
          <w:sz w:val="24"/>
          <w:szCs w:val="24"/>
        </w:rPr>
        <w:t>и други</w:t>
      </w:r>
      <w:r w:rsidR="00F9282E">
        <w:rPr>
          <w:sz w:val="24"/>
          <w:szCs w:val="24"/>
        </w:rPr>
        <w:t>х</w:t>
      </w:r>
      <w:r w:rsidR="00F9282E" w:rsidRPr="00FB7AEF">
        <w:rPr>
          <w:sz w:val="24"/>
          <w:szCs w:val="24"/>
        </w:rPr>
        <w:t xml:space="preserve"> документ</w:t>
      </w:r>
      <w:r w:rsidR="00F9282E">
        <w:rPr>
          <w:sz w:val="24"/>
          <w:szCs w:val="24"/>
        </w:rPr>
        <w:t>ов</w:t>
      </w:r>
      <w:r w:rsidR="00F9282E" w:rsidRPr="00FB7AEF">
        <w:rPr>
          <w:sz w:val="24"/>
          <w:szCs w:val="24"/>
        </w:rPr>
        <w:t>, устанавливающи</w:t>
      </w:r>
      <w:r w:rsidR="00F9282E">
        <w:rPr>
          <w:sz w:val="24"/>
          <w:szCs w:val="24"/>
        </w:rPr>
        <w:t>х</w:t>
      </w:r>
      <w:r w:rsidR="00F9282E" w:rsidRPr="00FB7AEF">
        <w:rPr>
          <w:sz w:val="24"/>
          <w:szCs w:val="24"/>
        </w:rPr>
        <w:t xml:space="preserve"> требования к качеству и экологической безопасности</w:t>
      </w:r>
      <w:r w:rsidR="00F9282E">
        <w:rPr>
          <w:sz w:val="24"/>
          <w:szCs w:val="24"/>
        </w:rPr>
        <w:t xml:space="preserve"> продукции</w:t>
      </w:r>
      <w:r>
        <w:rPr>
          <w:sz w:val="24"/>
          <w:szCs w:val="24"/>
        </w:rPr>
        <w:t>.</w:t>
      </w:r>
    </w:p>
    <w:p w:rsidR="003C4B39" w:rsidRPr="00751FAA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F9282E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C47606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 обязан предоставить </w:t>
      </w:r>
      <w:r w:rsidR="00455AD9">
        <w:rPr>
          <w:sz w:val="24"/>
          <w:szCs w:val="24"/>
        </w:rPr>
        <w:t xml:space="preserve">в момент поставки </w:t>
      </w:r>
      <w:r w:rsidRPr="00751FAA">
        <w:rPr>
          <w:sz w:val="24"/>
          <w:szCs w:val="24"/>
        </w:rPr>
        <w:t xml:space="preserve">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F9282E" w:rsidRDefault="00F9282E" w:rsidP="00F928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6A54">
        <w:rPr>
          <w:sz w:val="24"/>
          <w:szCs w:val="24"/>
        </w:rPr>
        <w:t>ГОСТ Р МЭК 62040-1-1-2009 Источники бесперебойного питания (ИБП). Часть 1-1. Общие требования и требования безопасности для ИБП, используемых в зонах доступа оператора</w:t>
      </w:r>
      <w:r>
        <w:rPr>
          <w:sz w:val="24"/>
          <w:szCs w:val="24"/>
        </w:rPr>
        <w:t>;</w:t>
      </w:r>
    </w:p>
    <w:p w:rsidR="003C4B39" w:rsidRPr="00751FAA" w:rsidRDefault="00F9282E" w:rsidP="00F9282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46A54">
        <w:rPr>
          <w:sz w:val="24"/>
          <w:szCs w:val="24"/>
        </w:rPr>
        <w:t>- ГОСТ 26881-86 Аккумуляторы свинцовые стационарные. Общие технические условия</w:t>
      </w:r>
      <w:r w:rsidR="003C4B39">
        <w:rPr>
          <w:sz w:val="24"/>
          <w:szCs w:val="24"/>
        </w:rPr>
        <w:t>.</w:t>
      </w:r>
    </w:p>
    <w:p w:rsidR="003C4B39" w:rsidRPr="005F0BD2" w:rsidRDefault="003C4B39" w:rsidP="003C4B39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3C4B39" w:rsidRDefault="003C4B39" w:rsidP="003C4B3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аккумуляторной батареи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3C4B39" w:rsidRDefault="003C4B39" w:rsidP="003C4B39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:rsidR="003C4B39" w:rsidRPr="00151A7E" w:rsidRDefault="003C4B39" w:rsidP="003C4B39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:rsidR="003C4B39" w:rsidRPr="00321CCE" w:rsidRDefault="003C4B39" w:rsidP="003C4B39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:rsidR="003C4B39" w:rsidRPr="00321CCE" w:rsidRDefault="003C4B39" w:rsidP="003C4B39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:rsidR="003C4B39" w:rsidRDefault="003C4B39" w:rsidP="003C4B3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C4B39" w:rsidRDefault="003C4B39" w:rsidP="003C4B39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3C4B39" w:rsidRPr="00D20D60" w:rsidRDefault="003C4B39" w:rsidP="003C4B39">
      <w:pPr>
        <w:pStyle w:val="BodyText21"/>
        <w:spacing w:line="320" w:lineRule="exact"/>
        <w:ind w:firstLine="851"/>
        <w:rPr>
          <w:szCs w:val="24"/>
        </w:rPr>
      </w:pPr>
    </w:p>
    <w:p w:rsidR="003C4B39" w:rsidRPr="004D4E32" w:rsidRDefault="003C4B39" w:rsidP="003C4B3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C4B39" w:rsidRDefault="003C4B39" w:rsidP="003C4B3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3C4B39" w:rsidRDefault="003C4B39" w:rsidP="003C4B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:rsidR="003C4B39" w:rsidRDefault="003C4B39" w:rsidP="003C4B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C4B39" w:rsidRDefault="003C4B39" w:rsidP="003C4B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:rsidR="003C4B39" w:rsidRDefault="003C4B39" w:rsidP="003C4B39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:rsidR="003C4B39" w:rsidRDefault="003C4B39" w:rsidP="003C4B3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:rsidR="003C4B39" w:rsidRDefault="003C4B39" w:rsidP="003C4B3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C4B39" w:rsidRDefault="003C4B39" w:rsidP="003C4B3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C4B39" w:rsidRDefault="003C4B39" w:rsidP="003C4B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F9282E">
        <w:rPr>
          <w:szCs w:val="24"/>
        </w:rPr>
        <w:t>ПАО</w:t>
      </w:r>
      <w:r>
        <w:rPr>
          <w:szCs w:val="24"/>
        </w:rPr>
        <w:t xml:space="preserve"> «</w:t>
      </w:r>
      <w:r w:rsidR="00C47606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3C4B39" w:rsidRDefault="003C4B39" w:rsidP="003C4B3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4B39" w:rsidRDefault="003C4B39" w:rsidP="003C4B3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D7AD0" w:rsidRDefault="000D7AD0" w:rsidP="000D7AD0">
      <w:pPr>
        <w:tabs>
          <w:tab w:val="left" w:pos="1134"/>
        </w:tabs>
        <w:spacing w:line="276" w:lineRule="auto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7.   </w:t>
      </w:r>
      <w:r w:rsidRPr="00FA0977">
        <w:rPr>
          <w:b/>
          <w:bCs/>
          <w:sz w:val="26"/>
          <w:szCs w:val="26"/>
        </w:rPr>
        <w:t>Требования к доставке продукции.</w:t>
      </w:r>
    </w:p>
    <w:p w:rsidR="000D7AD0" w:rsidRPr="00FA0977" w:rsidRDefault="000D7AD0" w:rsidP="000D7AD0">
      <w:pPr>
        <w:tabs>
          <w:tab w:val="left" w:pos="1134"/>
        </w:tabs>
        <w:spacing w:line="276" w:lineRule="auto"/>
        <w:ind w:firstLine="0"/>
        <w:rPr>
          <w:sz w:val="26"/>
          <w:szCs w:val="26"/>
        </w:rPr>
      </w:pPr>
    </w:p>
    <w:p w:rsidR="000D7AD0" w:rsidRPr="00ED20B1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ED20B1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ED20B1">
        <w:rPr>
          <w:sz w:val="24"/>
          <w:szCs w:val="24"/>
        </w:rPr>
        <w:t>Ворошнево</w:t>
      </w:r>
      <w:proofErr w:type="spellEnd"/>
      <w:r w:rsidRPr="00ED20B1">
        <w:rPr>
          <w:sz w:val="24"/>
          <w:szCs w:val="24"/>
        </w:rPr>
        <w:t>, Центральные склады ПАО «</w:t>
      </w:r>
      <w:r>
        <w:rPr>
          <w:sz w:val="24"/>
          <w:szCs w:val="24"/>
        </w:rPr>
        <w:t>Россети Центр</w:t>
      </w:r>
      <w:r w:rsidRPr="00ED20B1">
        <w:rPr>
          <w:sz w:val="24"/>
          <w:szCs w:val="24"/>
        </w:rPr>
        <w:t xml:space="preserve">» (филиала «Курскэнерго»). </w:t>
      </w:r>
    </w:p>
    <w:p w:rsidR="000D7AD0" w:rsidRPr="00ED20B1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ED20B1">
        <w:rPr>
          <w:sz w:val="24"/>
          <w:szCs w:val="24"/>
        </w:rPr>
        <w:t>Доставка осуществляется силами и за счет Поставщика.</w:t>
      </w:r>
    </w:p>
    <w:p w:rsidR="000D7AD0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6"/>
          <w:szCs w:val="26"/>
        </w:rPr>
      </w:pPr>
    </w:p>
    <w:p w:rsidR="000D7AD0" w:rsidRDefault="000D7AD0" w:rsidP="000D7AD0">
      <w:pPr>
        <w:tabs>
          <w:tab w:val="left" w:pos="0"/>
          <w:tab w:val="left" w:pos="1134"/>
        </w:tabs>
        <w:spacing w:line="276" w:lineRule="auto"/>
        <w:ind w:firstLine="0"/>
        <w:rPr>
          <w:b/>
          <w:sz w:val="26"/>
          <w:szCs w:val="26"/>
        </w:rPr>
      </w:pPr>
      <w:r w:rsidRPr="00835FD9">
        <w:rPr>
          <w:b/>
          <w:sz w:val="26"/>
          <w:szCs w:val="26"/>
        </w:rPr>
        <w:t xml:space="preserve">8.   Сроки и очередность поставки </w:t>
      </w:r>
      <w:r>
        <w:rPr>
          <w:b/>
          <w:sz w:val="26"/>
          <w:szCs w:val="26"/>
        </w:rPr>
        <w:t>продукции</w:t>
      </w:r>
      <w:r w:rsidRPr="00835FD9">
        <w:rPr>
          <w:b/>
          <w:sz w:val="26"/>
          <w:szCs w:val="26"/>
        </w:rPr>
        <w:t>.</w:t>
      </w:r>
    </w:p>
    <w:p w:rsidR="000D7AD0" w:rsidRPr="00835FD9" w:rsidRDefault="000D7AD0" w:rsidP="000D7AD0">
      <w:pPr>
        <w:tabs>
          <w:tab w:val="left" w:pos="0"/>
          <w:tab w:val="left" w:pos="1134"/>
        </w:tabs>
        <w:spacing w:line="276" w:lineRule="auto"/>
        <w:ind w:firstLine="0"/>
        <w:rPr>
          <w:b/>
          <w:sz w:val="26"/>
          <w:szCs w:val="26"/>
        </w:rPr>
      </w:pPr>
    </w:p>
    <w:p w:rsidR="000D7AD0" w:rsidRPr="00ED20B1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D20B1">
        <w:rPr>
          <w:sz w:val="24"/>
          <w:szCs w:val="24"/>
        </w:rPr>
        <w:t xml:space="preserve">Поставка </w:t>
      </w:r>
      <w:r>
        <w:rPr>
          <w:sz w:val="24"/>
          <w:szCs w:val="24"/>
        </w:rPr>
        <w:t>продукции</w:t>
      </w:r>
      <w:r w:rsidRPr="00ED20B1">
        <w:rPr>
          <w:sz w:val="24"/>
          <w:szCs w:val="24"/>
        </w:rPr>
        <w:t xml:space="preserve"> должна осуществляться на основании Договора, заключаемого филиалом с победителем конкурса. Поставка </w:t>
      </w:r>
      <w:r>
        <w:rPr>
          <w:sz w:val="24"/>
          <w:szCs w:val="24"/>
        </w:rPr>
        <w:t>продукции</w:t>
      </w:r>
      <w:r w:rsidRPr="00ED20B1">
        <w:rPr>
          <w:sz w:val="24"/>
          <w:szCs w:val="24"/>
        </w:rPr>
        <w:t xml:space="preserve"> до</w:t>
      </w:r>
      <w:r>
        <w:rPr>
          <w:sz w:val="24"/>
          <w:szCs w:val="24"/>
        </w:rPr>
        <w:t>лжна быть выполнена в течение 45</w:t>
      </w:r>
      <w:r w:rsidRPr="00ED20B1">
        <w:rPr>
          <w:sz w:val="24"/>
          <w:szCs w:val="24"/>
        </w:rPr>
        <w:t xml:space="preserve"> дней с момента подписания Догово</w:t>
      </w:r>
      <w:r>
        <w:rPr>
          <w:sz w:val="24"/>
          <w:szCs w:val="24"/>
        </w:rPr>
        <w:t>ра.  Изменение сроков поставки продукции</w:t>
      </w:r>
      <w:r w:rsidRPr="00ED20B1">
        <w:rPr>
          <w:sz w:val="24"/>
          <w:szCs w:val="24"/>
        </w:rPr>
        <w:t xml:space="preserve"> возможно по решению заказчика за месяц до даты, на которую</w:t>
      </w:r>
      <w:r>
        <w:rPr>
          <w:sz w:val="24"/>
          <w:szCs w:val="24"/>
        </w:rPr>
        <w:t xml:space="preserve"> </w:t>
      </w:r>
      <w:r w:rsidRPr="00ED20B1">
        <w:rPr>
          <w:sz w:val="24"/>
          <w:szCs w:val="24"/>
        </w:rPr>
        <w:t>переносится ближайшая поставка и оформляется соглашением между заказчиком и исполнителем</w:t>
      </w:r>
    </w:p>
    <w:p w:rsidR="000D7AD0" w:rsidRDefault="000D7AD0" w:rsidP="000D7AD0"/>
    <w:p w:rsidR="000D7AD0" w:rsidRPr="003B250D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bookmarkStart w:id="1" w:name="_GoBack"/>
      <w:bookmarkEnd w:id="1"/>
    </w:p>
    <w:p w:rsidR="000D7AD0" w:rsidRPr="003B250D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0D7AD0" w:rsidRPr="003B250D" w:rsidRDefault="000D7AD0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D7AD0" w:rsidRPr="003B250D" w:rsidRDefault="000D7AD0" w:rsidP="000D7AD0">
      <w:pPr>
        <w:ind w:firstLine="0"/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Начальник УРС          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  <w:u w:val="single"/>
        </w:rPr>
        <w:t>Коротков П.В</w:t>
      </w:r>
      <w:r w:rsidRPr="003B250D">
        <w:rPr>
          <w:sz w:val="26"/>
          <w:szCs w:val="26"/>
          <w:u w:val="single"/>
        </w:rPr>
        <w:t>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0D7AD0" w:rsidRPr="00F74362" w:rsidRDefault="000D7AD0" w:rsidP="000D7AD0">
      <w:pPr>
        <w:ind w:firstLine="0"/>
        <w:rPr>
          <w:b/>
          <w:color w:val="00B0F0"/>
          <w:sz w:val="22"/>
          <w:szCs w:val="22"/>
        </w:rPr>
      </w:pPr>
      <w:r w:rsidRPr="003B250D">
        <w:rPr>
          <w:sz w:val="22"/>
          <w:szCs w:val="22"/>
        </w:rPr>
        <w:t xml:space="preserve">                                       должность                                                       подпись                     Фамилия И.О.</w:t>
      </w:r>
    </w:p>
    <w:p w:rsidR="000D7AD0" w:rsidRPr="000A6A37" w:rsidRDefault="000D7AD0" w:rsidP="000D7AD0">
      <w:pPr>
        <w:ind w:firstLine="0"/>
        <w:rPr>
          <w:color w:val="00B0F0"/>
          <w:sz w:val="26"/>
          <w:szCs w:val="26"/>
        </w:rPr>
      </w:pPr>
    </w:p>
    <w:p w:rsidR="000D7AD0" w:rsidRDefault="000D7AD0" w:rsidP="000D7AD0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824932" w:rsidRPr="00824932" w:rsidRDefault="00824932" w:rsidP="000D7AD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824932" w:rsidRPr="00824932" w:rsidSect="00BE5448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9AE" w:rsidRDefault="006959AE">
      <w:r>
        <w:separator/>
      </w:r>
    </w:p>
  </w:endnote>
  <w:endnote w:type="continuationSeparator" w:id="0">
    <w:p w:rsidR="006959AE" w:rsidRDefault="0069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9AE" w:rsidRDefault="006959AE">
      <w:r>
        <w:separator/>
      </w:r>
    </w:p>
  </w:footnote>
  <w:footnote w:type="continuationSeparator" w:id="0">
    <w:p w:rsidR="006959AE" w:rsidRDefault="00695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12C"/>
    <w:rsid w:val="0003551C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954"/>
    <w:rsid w:val="00051535"/>
    <w:rsid w:val="000544E5"/>
    <w:rsid w:val="00057FBD"/>
    <w:rsid w:val="000630F6"/>
    <w:rsid w:val="000700A2"/>
    <w:rsid w:val="00071958"/>
    <w:rsid w:val="0007491B"/>
    <w:rsid w:val="000808BE"/>
    <w:rsid w:val="00080B6B"/>
    <w:rsid w:val="00080B80"/>
    <w:rsid w:val="00080C4E"/>
    <w:rsid w:val="000844E3"/>
    <w:rsid w:val="00084847"/>
    <w:rsid w:val="00084949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D7AD0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0E87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B39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686E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95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5AD9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2830"/>
    <w:rsid w:val="00533505"/>
    <w:rsid w:val="00534713"/>
    <w:rsid w:val="00536758"/>
    <w:rsid w:val="005374BC"/>
    <w:rsid w:val="005377B7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329B"/>
    <w:rsid w:val="006959AE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0FA8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417A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6B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C77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197"/>
    <w:rsid w:val="00B8412D"/>
    <w:rsid w:val="00B85AF2"/>
    <w:rsid w:val="00B87BD8"/>
    <w:rsid w:val="00B92097"/>
    <w:rsid w:val="00B946A9"/>
    <w:rsid w:val="00B97488"/>
    <w:rsid w:val="00B97AC4"/>
    <w:rsid w:val="00BA0DE5"/>
    <w:rsid w:val="00BA15F9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785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46B2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47606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8C1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652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38AE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900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528D2"/>
    <w:rsid w:val="00F600EB"/>
    <w:rsid w:val="00F62808"/>
    <w:rsid w:val="00F62CAF"/>
    <w:rsid w:val="00F62EF1"/>
    <w:rsid w:val="00F6321C"/>
    <w:rsid w:val="00F63C42"/>
    <w:rsid w:val="00F64478"/>
    <w:rsid w:val="00F64C04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82E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FA2758-3A6E-4D14-A18F-6AA91368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2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7B59-0361-4DCA-B4A8-84EF246B9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F781C-EEAA-496E-A8B3-0B7B0821FE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12F9869-96BB-4D38-B92C-8816739306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93F6A-3344-43BF-B7A8-974AEBC1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23</cp:revision>
  <cp:lastPrinted>2010-09-30T13:29:00Z</cp:lastPrinted>
  <dcterms:created xsi:type="dcterms:W3CDTF">2015-02-03T12:33:00Z</dcterms:created>
  <dcterms:modified xsi:type="dcterms:W3CDTF">2021-12-24T11:13:00Z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