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6AEB6C" w14:textId="77777777" w:rsidR="0047370E" w:rsidRPr="00CF1FB0" w:rsidRDefault="0047370E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442"/>
      </w:tblGrid>
      <w:tr w:rsidR="0047370E" w14:paraId="646AEB6F" w14:textId="77777777" w:rsidTr="00AC56EE">
        <w:tc>
          <w:tcPr>
            <w:tcW w:w="3227" w:type="dxa"/>
          </w:tcPr>
          <w:p w14:paraId="646AEB6D" w14:textId="77777777" w:rsidR="0047370E" w:rsidRDefault="0047370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ТЗ</w:t>
            </w:r>
          </w:p>
        </w:tc>
        <w:tc>
          <w:tcPr>
            <w:tcW w:w="1442" w:type="dxa"/>
          </w:tcPr>
          <w:p w14:paraId="646AEB6E" w14:textId="5599A208" w:rsidR="0047370E" w:rsidRPr="006A4A0F" w:rsidRDefault="0047370E" w:rsidP="001F2CF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204</w:t>
            </w:r>
            <w:r w:rsidR="001F2CFE">
              <w:rPr>
                <w:b/>
                <w:bCs/>
                <w:noProof/>
                <w:sz w:val="26"/>
                <w:szCs w:val="26"/>
                <w:lang w:val="en-US"/>
              </w:rPr>
              <w:t>I</w:t>
            </w:r>
            <w:r w:rsidR="009F7E5A">
              <w:rPr>
                <w:b/>
                <w:bCs/>
                <w:noProof/>
                <w:sz w:val="26"/>
                <w:szCs w:val="26"/>
                <w:lang w:val="en-US"/>
              </w:rPr>
              <w:t>_108</w:t>
            </w:r>
          </w:p>
        </w:tc>
      </w:tr>
      <w:tr w:rsidR="0047370E" w14:paraId="646AEB72" w14:textId="77777777" w:rsidTr="00AC56EE">
        <w:tc>
          <w:tcPr>
            <w:tcW w:w="3227" w:type="dxa"/>
          </w:tcPr>
          <w:p w14:paraId="646AEB70" w14:textId="77777777" w:rsidR="0047370E" w:rsidRDefault="0047370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</w:rPr>
              <w:t xml:space="preserve">Номер материала </w:t>
            </w:r>
            <w:r>
              <w:rPr>
                <w:b/>
                <w:bCs/>
                <w:sz w:val="26"/>
                <w:szCs w:val="26"/>
                <w:lang w:val="en-US"/>
              </w:rPr>
              <w:t>SAP</w:t>
            </w:r>
          </w:p>
        </w:tc>
        <w:tc>
          <w:tcPr>
            <w:tcW w:w="1442" w:type="dxa"/>
          </w:tcPr>
          <w:p w14:paraId="646AEB71" w14:textId="77777777" w:rsidR="0047370E" w:rsidRPr="002764E2" w:rsidRDefault="0047370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bCs/>
                <w:sz w:val="26"/>
                <w:szCs w:val="26"/>
                <w:lang w:val="en-US"/>
              </w:rPr>
            </w:pPr>
            <w:r w:rsidRPr="00EC03EF">
              <w:rPr>
                <w:b/>
                <w:bCs/>
                <w:noProof/>
                <w:sz w:val="26"/>
                <w:szCs w:val="26"/>
                <w:lang w:val="en-US"/>
              </w:rPr>
              <w:t>2015912</w:t>
            </w:r>
          </w:p>
        </w:tc>
      </w:tr>
    </w:tbl>
    <w:p w14:paraId="5333B2FC" w14:textId="77777777" w:rsidR="00A30EE7" w:rsidRPr="00EA7616" w:rsidRDefault="00A30EE7" w:rsidP="00A30EE7">
      <w:pPr>
        <w:spacing w:line="276" w:lineRule="auto"/>
        <w:ind w:left="5954" w:right="-1" w:firstLine="0"/>
        <w:rPr>
          <w:sz w:val="26"/>
          <w:szCs w:val="26"/>
        </w:rPr>
      </w:pPr>
      <w:r w:rsidRPr="00EA7616">
        <w:rPr>
          <w:sz w:val="26"/>
          <w:szCs w:val="26"/>
        </w:rPr>
        <w:t>Первый заместитель директора – главный инженер филиала ПАО «Россети Центр» - «Тамбовэнерго»</w:t>
      </w:r>
    </w:p>
    <w:p w14:paraId="01664212" w14:textId="77777777" w:rsidR="00A30EE7" w:rsidRPr="00EA7616" w:rsidRDefault="00A30EE7" w:rsidP="00A30EE7">
      <w:pPr>
        <w:tabs>
          <w:tab w:val="right" w:pos="10207"/>
        </w:tabs>
        <w:spacing w:before="120" w:line="276" w:lineRule="auto"/>
        <w:ind w:left="5954" w:firstLine="0"/>
        <w:rPr>
          <w:sz w:val="26"/>
          <w:szCs w:val="26"/>
        </w:rPr>
      </w:pPr>
      <w:r w:rsidRPr="00EA7616">
        <w:rPr>
          <w:sz w:val="26"/>
          <w:szCs w:val="26"/>
        </w:rPr>
        <w:t xml:space="preserve">________________ / </w:t>
      </w:r>
      <w:r w:rsidRPr="00EA7616">
        <w:rPr>
          <w:sz w:val="26"/>
          <w:szCs w:val="26"/>
          <w:u w:val="single"/>
        </w:rPr>
        <w:t>И.А. Седанов</w:t>
      </w:r>
    </w:p>
    <w:p w14:paraId="4B015BD2" w14:textId="77777777" w:rsidR="00A30EE7" w:rsidRPr="00EA7616" w:rsidRDefault="00A30EE7" w:rsidP="00A30EE7">
      <w:pPr>
        <w:pStyle w:val="2"/>
        <w:numPr>
          <w:ilvl w:val="0"/>
          <w:numId w:val="0"/>
        </w:numPr>
        <w:spacing w:after="120"/>
        <w:ind w:left="5954"/>
        <w:jc w:val="both"/>
        <w:rPr>
          <w:b w:val="0"/>
          <w:sz w:val="26"/>
          <w:szCs w:val="26"/>
        </w:rPr>
      </w:pPr>
      <w:r w:rsidRPr="00EA7616">
        <w:rPr>
          <w:b w:val="0"/>
          <w:sz w:val="26"/>
          <w:szCs w:val="26"/>
        </w:rPr>
        <w:t>“_______” _______________ 2023 г.</w:t>
      </w:r>
    </w:p>
    <w:p w14:paraId="646AEB78" w14:textId="77777777" w:rsidR="0047370E" w:rsidRPr="00CF1FB0" w:rsidRDefault="0047370E" w:rsidP="004F6968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  <w:bookmarkStart w:id="0" w:name="_GoBack"/>
      <w:bookmarkEnd w:id="0"/>
    </w:p>
    <w:p w14:paraId="646AEB79" w14:textId="77777777" w:rsidR="0047370E" w:rsidRPr="00CF1FB0" w:rsidRDefault="0047370E" w:rsidP="004F6968">
      <w:pPr>
        <w:pStyle w:val="2"/>
        <w:numPr>
          <w:ilvl w:val="0"/>
          <w:numId w:val="0"/>
          <w:ins w:id="1" w:author="Unknown" w:date="2005-05-24T16:56:00Z"/>
        </w:numPr>
        <w:spacing w:after="120"/>
      </w:pPr>
      <w:r w:rsidRPr="00CF1FB0">
        <w:t>ТЕХНИЧЕСКОЕ ЗАДАНИЕ</w:t>
      </w:r>
    </w:p>
    <w:p w14:paraId="646AEB7A" w14:textId="7DFA78B4" w:rsidR="0047370E" w:rsidRPr="00FD22E6" w:rsidRDefault="0047370E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 w:rsidR="00AC56EE" w:rsidRPr="00AC56EE">
        <w:rPr>
          <w:b/>
          <w:bCs/>
          <w:sz w:val="26"/>
          <w:szCs w:val="26"/>
        </w:rPr>
        <w:t xml:space="preserve"> </w:t>
      </w:r>
      <w:r w:rsidR="009C5809">
        <w:rPr>
          <w:b/>
          <w:bCs/>
          <w:sz w:val="26"/>
          <w:szCs w:val="26"/>
        </w:rPr>
        <w:t>обмоточного</w:t>
      </w:r>
      <w:r w:rsidR="00AC56EE">
        <w:rPr>
          <w:b/>
          <w:bCs/>
          <w:sz w:val="26"/>
          <w:szCs w:val="26"/>
        </w:rPr>
        <w:t xml:space="preserve"> (</w:t>
      </w:r>
      <w:r w:rsidRPr="00EC03EF">
        <w:rPr>
          <w:b/>
          <w:bCs/>
          <w:noProof/>
          <w:sz w:val="26"/>
          <w:szCs w:val="26"/>
        </w:rPr>
        <w:t>Провод ПЭТВ-2 2</w:t>
      </w:r>
      <w:r w:rsidR="00AC56EE">
        <w:rPr>
          <w:b/>
          <w:bCs/>
          <w:noProof/>
          <w:sz w:val="26"/>
          <w:szCs w:val="26"/>
        </w:rPr>
        <w:t>)</w:t>
      </w:r>
      <w:r w:rsidRPr="00CF1FB0">
        <w:rPr>
          <w:b/>
          <w:bCs/>
          <w:sz w:val="26"/>
          <w:szCs w:val="26"/>
        </w:rPr>
        <w:t xml:space="preserve">.  Лот № </w:t>
      </w:r>
      <w:r w:rsidRPr="00CF1FB0">
        <w:rPr>
          <w:b/>
          <w:bCs/>
          <w:sz w:val="26"/>
          <w:szCs w:val="26"/>
          <w:u w:val="single"/>
        </w:rPr>
        <w:t>204</w:t>
      </w:r>
      <w:r w:rsidR="004723B9">
        <w:rPr>
          <w:b/>
          <w:bCs/>
          <w:sz w:val="26"/>
          <w:szCs w:val="26"/>
          <w:u w:val="single"/>
          <w:lang w:val="en-US"/>
        </w:rPr>
        <w:t>I</w:t>
      </w:r>
    </w:p>
    <w:p w14:paraId="646AEB7B" w14:textId="77777777" w:rsidR="00FC13D4" w:rsidRDefault="00FC13D4" w:rsidP="00FC13D4">
      <w:pPr>
        <w:ind w:firstLine="0"/>
        <w:jc w:val="center"/>
        <w:rPr>
          <w:sz w:val="24"/>
          <w:szCs w:val="24"/>
        </w:rPr>
      </w:pPr>
    </w:p>
    <w:p w14:paraId="646AEB7C" w14:textId="77777777" w:rsidR="00FC13D4" w:rsidRDefault="00FC13D4" w:rsidP="00FC13D4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59A701EE" w14:textId="77777777" w:rsidR="0043210D" w:rsidRDefault="0043210D" w:rsidP="0043210D">
      <w:pPr>
        <w:pStyle w:val="af0"/>
        <w:numPr>
          <w:ilvl w:val="1"/>
          <w:numId w:val="18"/>
        </w:numPr>
        <w:tabs>
          <w:tab w:val="left" w:pos="1134"/>
        </w:tabs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>Технические данные провода должны соответствовать параметрам и быть не ниже значений, приведенных в таблице:</w:t>
      </w:r>
    </w:p>
    <w:p w14:paraId="7701FEBE" w14:textId="77777777" w:rsidR="0043210D" w:rsidRDefault="0043210D" w:rsidP="0043210D">
      <w:pPr>
        <w:rPr>
          <w:bCs/>
          <w:color w:val="000000"/>
          <w:sz w:val="12"/>
          <w:szCs w:val="12"/>
          <w:highlight w:val="yellow"/>
        </w:rPr>
      </w:pPr>
    </w:p>
    <w:p w14:paraId="646AEB7E" w14:textId="2296C5D2" w:rsidR="00FC13D4" w:rsidRDefault="0043210D" w:rsidP="0043210D">
      <w:pPr>
        <w:pStyle w:val="af0"/>
        <w:tabs>
          <w:tab w:val="left" w:pos="1134"/>
        </w:tabs>
        <w:ind w:left="851"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Таблица</w:t>
      </w:r>
    </w:p>
    <w:tbl>
      <w:tblPr>
        <w:tblW w:w="5038" w:type="pct"/>
        <w:tblInd w:w="2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38"/>
        <w:gridCol w:w="2358"/>
        <w:gridCol w:w="2472"/>
        <w:gridCol w:w="2126"/>
        <w:gridCol w:w="2124"/>
      </w:tblGrid>
      <w:tr w:rsidR="00FC13D4" w14:paraId="646AEB89" w14:textId="77777777" w:rsidTr="00AC56EE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46AEB7F" w14:textId="12DBF1BA" w:rsidR="00FC13D4" w:rsidRDefault="00FC13D4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</w:t>
            </w:r>
            <w:r w:rsidR="002406B9">
              <w:rPr>
                <w:color w:val="000000"/>
                <w:sz w:val="24"/>
                <w:szCs w:val="24"/>
              </w:rPr>
              <w:t>ы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диаметр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проволоки,</w:t>
            </w:r>
          </w:p>
          <w:p w14:paraId="646AEB80" w14:textId="77777777" w:rsidR="00FC13D4" w:rsidRDefault="00FC13D4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46AEB81" w14:textId="77777777" w:rsidR="00FC13D4" w:rsidRDefault="00FC13D4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Максимальный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наружный диаметр,</w:t>
            </w:r>
          </w:p>
          <w:p w14:paraId="646AEB82" w14:textId="77777777" w:rsidR="00FC13D4" w:rsidRDefault="00FC13D4">
            <w:pPr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46AEB83" w14:textId="77777777" w:rsidR="00FC13D4" w:rsidRDefault="00FC13D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Расчетная масса,</w:t>
            </w:r>
          </w:p>
          <w:p w14:paraId="646AEB84" w14:textId="77777777" w:rsidR="00FC13D4" w:rsidRDefault="00FC13D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кг/км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14:paraId="646AEB85" w14:textId="77777777" w:rsidR="00FC13D4" w:rsidRDefault="00FC13D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Пробивное напряжение,</w:t>
            </w:r>
          </w:p>
          <w:p w14:paraId="646AEB86" w14:textId="77777777" w:rsidR="00FC13D4" w:rsidRDefault="00FC13D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менее, В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6AEB87" w14:textId="77777777" w:rsidR="00FC13D4" w:rsidRDefault="00FC13D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Относительное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удлинение,</w:t>
            </w:r>
          </w:p>
          <w:p w14:paraId="646AEB88" w14:textId="77777777" w:rsidR="00FC13D4" w:rsidRDefault="00FC13D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менее, %</w:t>
            </w:r>
          </w:p>
        </w:tc>
      </w:tr>
      <w:tr w:rsidR="00FC13D4" w14:paraId="646AEB8F" w14:textId="77777777" w:rsidTr="00AC56EE">
        <w:trPr>
          <w:trHeight w:val="20"/>
        </w:trPr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6AEB8A" w14:textId="77777777" w:rsidR="00FC13D4" w:rsidRPr="00AC56EE" w:rsidRDefault="00AC56EE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2.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6AEB8B" w14:textId="77777777" w:rsidR="00FC13D4" w:rsidRDefault="00FC13D4">
            <w:pPr>
              <w:ind w:firstLine="67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2.120</w:t>
            </w:r>
          </w:p>
        </w:tc>
        <w:tc>
          <w:tcPr>
            <w:tcW w:w="1153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6AEB8C" w14:textId="77777777" w:rsidR="00FC13D4" w:rsidRDefault="00FC13D4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28.4593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46AEB8D" w14:textId="77777777" w:rsidR="00FC13D4" w:rsidRDefault="00FC13D4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5500</w:t>
            </w:r>
          </w:p>
        </w:tc>
        <w:tc>
          <w:tcPr>
            <w:tcW w:w="992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hideMark/>
          </w:tcPr>
          <w:p w14:paraId="646AEB8E" w14:textId="77777777" w:rsidR="00FC13D4" w:rsidRDefault="00FC13D4">
            <w:pPr>
              <w:ind w:firstLine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33</w:t>
            </w:r>
          </w:p>
        </w:tc>
      </w:tr>
    </w:tbl>
    <w:p w14:paraId="646AEB90" w14:textId="77777777" w:rsidR="00FC13D4" w:rsidRDefault="00FC13D4" w:rsidP="00FC13D4">
      <w:pPr>
        <w:pStyle w:val="af0"/>
        <w:tabs>
          <w:tab w:val="left" w:pos="1134"/>
        </w:tabs>
        <w:ind w:left="0"/>
        <w:rPr>
          <w:b/>
          <w:bCs/>
          <w:sz w:val="24"/>
          <w:szCs w:val="24"/>
          <w:lang w:val="en-US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90"/>
        <w:gridCol w:w="2195"/>
      </w:tblGrid>
      <w:tr w:rsidR="00AC56EE" w14:paraId="646AEB93" w14:textId="77777777" w:rsidTr="00AC56EE">
        <w:trPr>
          <w:trHeight w:val="300"/>
          <w:jc w:val="center"/>
        </w:trPr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6AEB91" w14:textId="77777777" w:rsidR="00AC56EE" w:rsidRDefault="00AC56EE">
            <w:pP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6AEB92" w14:textId="77777777" w:rsidR="00AC56EE" w:rsidRDefault="00AC56EE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  <w:tr w:rsidR="00AC56EE" w14:paraId="646AEB95" w14:textId="77777777" w:rsidTr="00AC56EE">
        <w:trPr>
          <w:trHeight w:val="300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6AEB94" w14:textId="77777777" w:rsidR="00AC56EE" w:rsidRDefault="00AC56EE" w:rsidP="00AC56EE">
            <w:pPr>
              <w:numPr>
                <w:ilvl w:val="2"/>
                <w:numId w:val="2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14:paraId="646AEB96" w14:textId="77777777" w:rsidR="00AC56EE" w:rsidRDefault="00AC56EE" w:rsidP="00AC56E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646AEB97" w14:textId="77777777" w:rsidR="00AC56EE" w:rsidRDefault="00AC56EE" w:rsidP="00AC56EE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Общие требования.</w:t>
      </w:r>
    </w:p>
    <w:p w14:paraId="646AEB98" w14:textId="77777777" w:rsidR="00AC56EE" w:rsidRDefault="00727DFC" w:rsidP="00AC56EE">
      <w:pPr>
        <w:pStyle w:val="af0"/>
        <w:numPr>
          <w:ilvl w:val="1"/>
          <w:numId w:val="18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C56EE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646AEB99" w14:textId="77777777" w:rsidR="00AC56EE" w:rsidRDefault="00AC56EE" w:rsidP="00AC56EE">
      <w:pPr>
        <w:pStyle w:val="af0"/>
        <w:numPr>
          <w:ilvl w:val="0"/>
          <w:numId w:val="2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646AEB9A" w14:textId="77777777" w:rsidR="00AC56EE" w:rsidRDefault="00AC56EE" w:rsidP="00AC56EE">
      <w:pPr>
        <w:pStyle w:val="af0"/>
        <w:numPr>
          <w:ilvl w:val="0"/>
          <w:numId w:val="2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646AEB9B" w14:textId="7E66CCD5" w:rsidR="00AC56EE" w:rsidRDefault="00AC56EE" w:rsidP="00AC56EE">
      <w:pPr>
        <w:pStyle w:val="af0"/>
        <w:numPr>
          <w:ilvl w:val="0"/>
          <w:numId w:val="2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провод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46AEB9D" w14:textId="03F58E9A" w:rsidR="00AC56EE" w:rsidRDefault="00AC56EE" w:rsidP="00AC56EE">
      <w:pPr>
        <w:pStyle w:val="af0"/>
        <w:numPr>
          <w:ilvl w:val="0"/>
          <w:numId w:val="2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провод, впервые поставляемый заводом - изготовителем для нужд </w:t>
      </w:r>
      <w:r w:rsidR="001F2CFE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r w:rsidR="00B91F28">
        <w:rPr>
          <w:sz w:val="24"/>
          <w:szCs w:val="24"/>
        </w:rPr>
        <w:t>Россети</w:t>
      </w:r>
      <w:r>
        <w:rPr>
          <w:sz w:val="24"/>
          <w:szCs w:val="24"/>
        </w:rPr>
        <w:t xml:space="preserve"> Центр», должен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646AEB9F" w14:textId="7E839481" w:rsidR="00AC56EE" w:rsidRDefault="00AC56EE" w:rsidP="00AC56EE">
      <w:pPr>
        <w:pStyle w:val="af0"/>
        <w:numPr>
          <w:ilvl w:val="0"/>
          <w:numId w:val="2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1F2CFE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14:paraId="646AEBA0" w14:textId="77777777" w:rsidR="00AC56EE" w:rsidRDefault="00AC56EE" w:rsidP="00AC56EE">
      <w:pPr>
        <w:pStyle w:val="af0"/>
        <w:numPr>
          <w:ilvl w:val="0"/>
          <w:numId w:val="2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провода) деклараций (сертификатов) соответствия требованиям безопасности;</w:t>
      </w:r>
    </w:p>
    <w:p w14:paraId="646AEBA1" w14:textId="77777777" w:rsidR="00AC56EE" w:rsidRDefault="00AC56EE" w:rsidP="00AC56EE">
      <w:pPr>
        <w:pStyle w:val="af0"/>
        <w:numPr>
          <w:ilvl w:val="0"/>
          <w:numId w:val="2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646AEBA2" w14:textId="35AE3F4B" w:rsidR="00AC56EE" w:rsidRDefault="00FC0545" w:rsidP="00AC56EE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Победитель обязан предоставить на этапе заключения Договора документацию (технические условия, руководство по эксплуатации и т.п.) на конкретный вид продукции, </w:t>
      </w:r>
      <w:r>
        <w:rPr>
          <w:sz w:val="24"/>
          <w:szCs w:val="24"/>
        </w:rPr>
        <w:lastRenderedPageBreak/>
        <w:t>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646AEBA3" w14:textId="77777777" w:rsidR="00AC56EE" w:rsidRDefault="00AC56EE" w:rsidP="00AC56EE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646AEBA4" w14:textId="77777777" w:rsidR="00AC56EE" w:rsidRDefault="00AC56EE" w:rsidP="00AC56EE">
      <w:pPr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646AEBA5" w14:textId="77777777" w:rsidR="00AC56EE" w:rsidRDefault="00AC56EE" w:rsidP="00AC56EE">
      <w:pPr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23286-78 «Кабели, провода и шнуры. Нормы толщин изоляции, оболочек и испытаний напряжением»;</w:t>
      </w:r>
    </w:p>
    <w:p w14:paraId="646AEBA6" w14:textId="77777777" w:rsidR="00AC56EE" w:rsidRDefault="00AC56EE" w:rsidP="00AC56EE">
      <w:pPr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ТУ 16-705.110-79 «Провода медные круглые с эмалевой изоляцией на основе полиэфиров. Технические условия»;</w:t>
      </w:r>
    </w:p>
    <w:p w14:paraId="646AEBA7" w14:textId="77777777" w:rsidR="00AC56EE" w:rsidRDefault="00AC56EE" w:rsidP="00AC56EE">
      <w:pPr>
        <w:pStyle w:val="af0"/>
        <w:numPr>
          <w:ilvl w:val="0"/>
          <w:numId w:val="26"/>
        </w:numPr>
        <w:tabs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646AEBA8" w14:textId="77777777" w:rsidR="00AC56EE" w:rsidRDefault="00AC56EE" w:rsidP="00AC56EE">
      <w:pPr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646AEBA9" w14:textId="77777777" w:rsidR="00AC56EE" w:rsidRDefault="00AC56EE" w:rsidP="00AC56EE">
      <w:pPr>
        <w:pStyle w:val="af0"/>
        <w:numPr>
          <w:ilvl w:val="1"/>
          <w:numId w:val="1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646AEBAA" w14:textId="50599545" w:rsidR="00AC56EE" w:rsidRDefault="00AC56EE" w:rsidP="00AC56E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провода должны соответствовать требованиям, указанным в технических условиях изготовителя провода, ГОСТ 23216, </w:t>
      </w:r>
      <w:r>
        <w:rPr>
          <w:color w:val="000000"/>
          <w:sz w:val="24"/>
          <w:szCs w:val="24"/>
        </w:rPr>
        <w:t xml:space="preserve">ГОСТ 14192 – 96, </w:t>
      </w:r>
      <w:r>
        <w:rPr>
          <w:sz w:val="24"/>
          <w:szCs w:val="24"/>
        </w:rPr>
        <w:t xml:space="preserve">ГОСТ 18690, </w:t>
      </w:r>
      <w:r>
        <w:rPr>
          <w:color w:val="000000"/>
          <w:sz w:val="24"/>
          <w:szCs w:val="24"/>
        </w:rPr>
        <w:t>ГОСТ 26445, ГОСТ 6323-79, ГОСТ 7399-97</w:t>
      </w:r>
      <w:r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646AEBAB" w14:textId="77777777" w:rsidR="00AC56EE" w:rsidRDefault="00AC56EE" w:rsidP="00AC56EE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Провода должны быть намотаны в бухты или на деревянные барабаны по ГОСТ 5151.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м.</w:t>
      </w:r>
    </w:p>
    <w:p w14:paraId="646AEBAC" w14:textId="77777777" w:rsidR="00AC56EE" w:rsidRDefault="00AC56EE" w:rsidP="00AC56EE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 частичная обшивка барабанов по ГОСТ 5151.</w:t>
      </w:r>
    </w:p>
    <w:p w14:paraId="646AEBAD" w14:textId="77777777" w:rsidR="00AC56EE" w:rsidRDefault="00AC56EE" w:rsidP="00AC56E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646AEBAE" w14:textId="77777777" w:rsidR="00AC56EE" w:rsidRDefault="00AC56EE" w:rsidP="00AC56E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проводов должны соответствовать требованиям ГОСТ 26445 и </w:t>
      </w:r>
      <w:r>
        <w:rPr>
          <w:color w:val="000000"/>
          <w:sz w:val="24"/>
          <w:szCs w:val="24"/>
        </w:rPr>
        <w:t>ГОСТ 6323-79.</w:t>
      </w:r>
    </w:p>
    <w:p w14:paraId="646AEBAF" w14:textId="77777777" w:rsidR="00AC56EE" w:rsidRDefault="00AC56EE" w:rsidP="00AC56EE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646AEBB0" w14:textId="77777777" w:rsidR="00AC56EE" w:rsidRDefault="00AC56EE" w:rsidP="00AC56EE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 xml:space="preserve">Каждая партия провода должна подвергаться приемо-сдаточным испытаниям в соответствие с ГОСТ 26445-85 и </w:t>
      </w:r>
      <w:r>
        <w:rPr>
          <w:color w:val="000000"/>
        </w:rPr>
        <w:t>ГОСТ 6323-79</w:t>
      </w:r>
      <w:r>
        <w:t>.</w:t>
      </w:r>
    </w:p>
    <w:p w14:paraId="646AEBB1" w14:textId="77777777" w:rsidR="00AC56EE" w:rsidRDefault="00AC56EE" w:rsidP="00AC56EE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>Срок изготовления провода должен быть не более полугода от момента поставки.</w:t>
      </w:r>
    </w:p>
    <w:p w14:paraId="646AEBB2" w14:textId="77777777" w:rsidR="00AC56EE" w:rsidRDefault="00AC56EE" w:rsidP="00AC56EE">
      <w:pPr>
        <w:spacing w:line="276" w:lineRule="auto"/>
        <w:rPr>
          <w:sz w:val="24"/>
          <w:szCs w:val="24"/>
        </w:rPr>
      </w:pPr>
    </w:p>
    <w:p w14:paraId="646AEBB3" w14:textId="77777777" w:rsidR="00AC56EE" w:rsidRDefault="00AC56EE" w:rsidP="00AC56EE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646AEBB4" w14:textId="77777777" w:rsidR="00AC56EE" w:rsidRDefault="00AC56EE" w:rsidP="00AC56E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</w:t>
      </w:r>
      <w:r w:rsidR="00727DFC">
        <w:rPr>
          <w:sz w:val="24"/>
          <w:szCs w:val="24"/>
        </w:rPr>
        <w:t>12</w:t>
      </w:r>
      <w:r>
        <w:rPr>
          <w:sz w:val="24"/>
          <w:szCs w:val="24"/>
        </w:rPr>
        <w:t xml:space="preserve"> месяц</w:t>
      </w:r>
      <w:r w:rsidR="00727DFC">
        <w:rPr>
          <w:sz w:val="24"/>
          <w:szCs w:val="24"/>
        </w:rPr>
        <w:t>ев</w:t>
      </w:r>
      <w:r>
        <w:rPr>
          <w:sz w:val="24"/>
          <w:szCs w:val="24"/>
        </w:rPr>
        <w:t xml:space="preserve">. Время начала исчисления гарантийного срока – с момента его ввода в эксплуатацию. Поставщик должен за свой счет и </w:t>
      </w:r>
      <w:r w:rsidR="00727DFC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646AEBB5" w14:textId="77777777" w:rsidR="00AC56EE" w:rsidRDefault="00AC56EE" w:rsidP="00AC56E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46AEBB6" w14:textId="77777777" w:rsidR="00AC56EE" w:rsidRDefault="00AC56EE" w:rsidP="00AC56EE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646AEBB7" w14:textId="789F6171" w:rsidR="00AC56EE" w:rsidRDefault="00311DF5" w:rsidP="00AC56EE">
      <w:pPr>
        <w:pStyle w:val="BodyText21"/>
        <w:tabs>
          <w:tab w:val="left" w:pos="0"/>
          <w:tab w:val="left" w:pos="1134"/>
        </w:tabs>
        <w:spacing w:line="276" w:lineRule="auto"/>
      </w:pPr>
      <w:r>
        <w:t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20000 часов.</w:t>
      </w:r>
    </w:p>
    <w:p w14:paraId="646AEBB8" w14:textId="77777777" w:rsidR="00AC56EE" w:rsidRDefault="00AC56EE" w:rsidP="00AC56E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46AEBB9" w14:textId="17C05428" w:rsidR="00AC56EE" w:rsidRDefault="00AC56EE" w:rsidP="00AC56EE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646AEBBA" w14:textId="77777777" w:rsidR="00AC56EE" w:rsidRDefault="00AC56EE" w:rsidP="00AC56EE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14:paraId="646AEBBB" w14:textId="77777777" w:rsidR="00AC56EE" w:rsidRDefault="00AC56EE" w:rsidP="00AC56EE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14:paraId="646AEBBC" w14:textId="77777777" w:rsidR="00AC56EE" w:rsidRDefault="00AC56EE" w:rsidP="00AC56EE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646AEBBD" w14:textId="77777777" w:rsidR="00AC56EE" w:rsidRDefault="00AC56EE" w:rsidP="00AC56E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646AEBBE" w14:textId="77777777" w:rsidR="00AC56EE" w:rsidRDefault="00AC56EE" w:rsidP="00AC56E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646AEBBF" w14:textId="77777777" w:rsidR="00AC56EE" w:rsidRDefault="00AC56EE" w:rsidP="00AC56E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выштампована на поверхности провода.</w:t>
      </w:r>
    </w:p>
    <w:p w14:paraId="646AEBC0" w14:textId="1A1E0C8A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</w:t>
      </w:r>
      <w:r w:rsidR="001F2CFE">
        <w:rPr>
          <w:sz w:val="24"/>
          <w:szCs w:val="24"/>
        </w:rPr>
        <w:t>,</w:t>
      </w:r>
      <w:r>
        <w:rPr>
          <w:sz w:val="24"/>
          <w:szCs w:val="24"/>
        </w:rPr>
        <w:t xml:space="preserve"> в метрах.</w:t>
      </w:r>
    </w:p>
    <w:p w14:paraId="646AEBC1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646AEBC2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646AEBC3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646AEBC4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длина провода, м;</w:t>
      </w:r>
    </w:p>
    <w:p w14:paraId="646AEBC5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масса брутто, кг (для барабана с проводом);</w:t>
      </w:r>
    </w:p>
    <w:p w14:paraId="646AEBC6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646AEBC7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646AEBC8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646AEBC9" w14:textId="52157B37" w:rsidR="00AC56EE" w:rsidRDefault="00AC56EE" w:rsidP="00AC56EE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провода. </w:t>
      </w:r>
    </w:p>
    <w:p w14:paraId="646AEBCA" w14:textId="77777777" w:rsidR="00AC56EE" w:rsidRDefault="00AC56EE" w:rsidP="00AC56EE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646AEBCB" w14:textId="77777777" w:rsidR="00AC56EE" w:rsidRDefault="00AC56EE" w:rsidP="00AC56EE">
      <w:pPr>
        <w:pStyle w:val="af0"/>
        <w:numPr>
          <w:ilvl w:val="0"/>
          <w:numId w:val="18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646AEBCC" w14:textId="6CF21CE3" w:rsidR="00AC56EE" w:rsidRDefault="00AC56EE" w:rsidP="00AC56EE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Каждая партия провода должна пройти входной контроль, осуществляемый представителями филиалов </w:t>
      </w:r>
      <w:r w:rsidR="001F2CFE">
        <w:t>ПАО</w:t>
      </w:r>
      <w:r>
        <w:t xml:space="preserve"> «</w:t>
      </w:r>
      <w:r w:rsidR="00196222">
        <w:t>Россети</w:t>
      </w:r>
      <w:r>
        <w:t xml:space="preserve"> Центр» и ответственными представителями Поставщика при получении его на склад.</w:t>
      </w:r>
    </w:p>
    <w:p w14:paraId="646AEBCD" w14:textId="77777777" w:rsidR="00AC56EE" w:rsidRDefault="00AC56EE" w:rsidP="00AC56EE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46AEBCE" w14:textId="77777777" w:rsidR="00AC56EE" w:rsidRDefault="00AC56EE" w:rsidP="00AC56EE">
      <w:pPr>
        <w:rPr>
          <w:sz w:val="26"/>
          <w:szCs w:val="26"/>
        </w:rPr>
      </w:pPr>
    </w:p>
    <w:p w14:paraId="3FF92DDF" w14:textId="77777777" w:rsidR="00196222" w:rsidRPr="007E1E95" w:rsidRDefault="00196222" w:rsidP="00196222">
      <w:pPr>
        <w:ind w:firstLine="709"/>
        <w:rPr>
          <w:sz w:val="24"/>
          <w:szCs w:val="24"/>
          <w:u w:val="single"/>
        </w:rPr>
      </w:pPr>
      <w:r w:rsidRPr="007E1E95">
        <w:rPr>
          <w:sz w:val="24"/>
          <w:szCs w:val="24"/>
          <w:u w:val="single"/>
        </w:rPr>
        <w:t>Начальник ОА и УП                                   /</w:t>
      </w:r>
      <w:r>
        <w:rPr>
          <w:sz w:val="24"/>
          <w:szCs w:val="24"/>
          <w:u w:val="single"/>
        </w:rPr>
        <w:t xml:space="preserve">                                             </w:t>
      </w:r>
      <w:r w:rsidRPr="007E1E95">
        <w:rPr>
          <w:sz w:val="24"/>
          <w:szCs w:val="24"/>
          <w:u w:val="single"/>
        </w:rPr>
        <w:t>/</w:t>
      </w:r>
      <w:r>
        <w:rPr>
          <w:sz w:val="24"/>
          <w:szCs w:val="24"/>
          <w:u w:val="single"/>
        </w:rPr>
        <w:t xml:space="preserve">          М.В. Платонов</w:t>
      </w:r>
      <w:r w:rsidRPr="007E1E95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</w:t>
      </w:r>
    </w:p>
    <w:p w14:paraId="5561AC16" w14:textId="77777777" w:rsidR="00196222" w:rsidRPr="00AB486F" w:rsidRDefault="00196222" w:rsidP="00196222">
      <w:pPr>
        <w:ind w:firstLine="709"/>
        <w:rPr>
          <w:color w:val="00B0F0"/>
          <w:sz w:val="24"/>
          <w:szCs w:val="24"/>
        </w:rPr>
      </w:pPr>
      <w:r w:rsidRPr="00AB486F">
        <w:rPr>
          <w:sz w:val="24"/>
          <w:szCs w:val="24"/>
        </w:rPr>
        <w:t xml:space="preserve">             должность                                                       подпись                  </w:t>
      </w:r>
      <w:r>
        <w:rPr>
          <w:sz w:val="24"/>
          <w:szCs w:val="24"/>
        </w:rPr>
        <w:t xml:space="preserve">      </w:t>
      </w:r>
      <w:r w:rsidRPr="00AB486F">
        <w:rPr>
          <w:sz w:val="24"/>
          <w:szCs w:val="24"/>
        </w:rPr>
        <w:t xml:space="preserve">     Фамилия И.О.         </w:t>
      </w:r>
    </w:p>
    <w:p w14:paraId="646AEBD2" w14:textId="77777777" w:rsidR="00AC56EE" w:rsidRDefault="00AC56EE" w:rsidP="00AC56EE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p w14:paraId="646AEBD3" w14:textId="77777777" w:rsidR="007F640D" w:rsidRPr="00612811" w:rsidRDefault="007F640D" w:rsidP="00AC56EE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sectPr w:rsidR="007F640D" w:rsidRPr="00612811" w:rsidSect="007F640D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DF4E88" w14:textId="77777777" w:rsidR="00E820DB" w:rsidRDefault="00E820DB">
      <w:r>
        <w:separator/>
      </w:r>
    </w:p>
  </w:endnote>
  <w:endnote w:type="continuationSeparator" w:id="0">
    <w:p w14:paraId="3E69D1CC" w14:textId="77777777" w:rsidR="00E820DB" w:rsidRDefault="00E82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5526D8" w14:textId="77777777" w:rsidR="00E820DB" w:rsidRDefault="00E820DB">
      <w:r>
        <w:separator/>
      </w:r>
    </w:p>
  </w:footnote>
  <w:footnote w:type="continuationSeparator" w:id="0">
    <w:p w14:paraId="0F9C8370" w14:textId="77777777" w:rsidR="00E820DB" w:rsidRDefault="00E820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082EC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 w15:restartNumberingAfterBreak="0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7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3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2"/>
  </w:num>
  <w:num w:numId="22">
    <w:abstractNumId w:val="11"/>
  </w:num>
  <w:num w:numId="23">
    <w:abstractNumId w:val="6"/>
  </w:num>
  <w:num w:numId="24">
    <w:abstractNumId w:val="3"/>
  </w:num>
  <w:num w:numId="25">
    <w:abstractNumId w:val="11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A6B96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21C1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30A7"/>
    <w:rsid w:val="00126C9A"/>
    <w:rsid w:val="00127334"/>
    <w:rsid w:val="00127606"/>
    <w:rsid w:val="001278B6"/>
    <w:rsid w:val="00127EC8"/>
    <w:rsid w:val="00127FE9"/>
    <w:rsid w:val="001313C2"/>
    <w:rsid w:val="001339EF"/>
    <w:rsid w:val="00133EF7"/>
    <w:rsid w:val="0013489B"/>
    <w:rsid w:val="00136404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2091"/>
    <w:rsid w:val="001868B5"/>
    <w:rsid w:val="00190A26"/>
    <w:rsid w:val="00192E02"/>
    <w:rsid w:val="00195AEF"/>
    <w:rsid w:val="00195E7E"/>
    <w:rsid w:val="00196222"/>
    <w:rsid w:val="001962E5"/>
    <w:rsid w:val="00196802"/>
    <w:rsid w:val="001A22A5"/>
    <w:rsid w:val="001A2829"/>
    <w:rsid w:val="001A2C47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D2559"/>
    <w:rsid w:val="001D2D99"/>
    <w:rsid w:val="001D4246"/>
    <w:rsid w:val="001E319B"/>
    <w:rsid w:val="001E634A"/>
    <w:rsid w:val="001E6D26"/>
    <w:rsid w:val="001F090B"/>
    <w:rsid w:val="001F19B0"/>
    <w:rsid w:val="001F2CFE"/>
    <w:rsid w:val="001F4750"/>
    <w:rsid w:val="001F5706"/>
    <w:rsid w:val="001F6CEB"/>
    <w:rsid w:val="002037CA"/>
    <w:rsid w:val="0020605F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06B9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1AA6"/>
    <w:rsid w:val="002C5858"/>
    <w:rsid w:val="002C5CDD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1DF5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40419"/>
    <w:rsid w:val="003413A3"/>
    <w:rsid w:val="0034536F"/>
    <w:rsid w:val="003479DD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210D"/>
    <w:rsid w:val="0043338D"/>
    <w:rsid w:val="00437205"/>
    <w:rsid w:val="0043769D"/>
    <w:rsid w:val="00437D8C"/>
    <w:rsid w:val="00440D61"/>
    <w:rsid w:val="0044147D"/>
    <w:rsid w:val="004437D3"/>
    <w:rsid w:val="0044484E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23B9"/>
    <w:rsid w:val="00472626"/>
    <w:rsid w:val="0047370E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6E2F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645F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1F6"/>
    <w:rsid w:val="00557871"/>
    <w:rsid w:val="0056133F"/>
    <w:rsid w:val="00562DB1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64E3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3FB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6792"/>
    <w:rsid w:val="006806A9"/>
    <w:rsid w:val="00680DC9"/>
    <w:rsid w:val="00681C28"/>
    <w:rsid w:val="006837DC"/>
    <w:rsid w:val="00684160"/>
    <w:rsid w:val="006841FC"/>
    <w:rsid w:val="00691E00"/>
    <w:rsid w:val="00696EAC"/>
    <w:rsid w:val="00697D58"/>
    <w:rsid w:val="006A22FD"/>
    <w:rsid w:val="006A383F"/>
    <w:rsid w:val="006A4A0F"/>
    <w:rsid w:val="006A4D41"/>
    <w:rsid w:val="006A4E1A"/>
    <w:rsid w:val="006A7360"/>
    <w:rsid w:val="006B1281"/>
    <w:rsid w:val="006B1836"/>
    <w:rsid w:val="006B1DEF"/>
    <w:rsid w:val="006B2F64"/>
    <w:rsid w:val="006B4832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934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4050"/>
    <w:rsid w:val="007275A2"/>
    <w:rsid w:val="00727DFC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40D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0C8E"/>
    <w:rsid w:val="008922ED"/>
    <w:rsid w:val="00892C4C"/>
    <w:rsid w:val="00894850"/>
    <w:rsid w:val="008A0375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5809"/>
    <w:rsid w:val="009C6411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9F7E5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0EE7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3D96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56EE"/>
    <w:rsid w:val="00AC74F3"/>
    <w:rsid w:val="00AC7ADF"/>
    <w:rsid w:val="00AC7F6B"/>
    <w:rsid w:val="00AD1907"/>
    <w:rsid w:val="00AD1C3F"/>
    <w:rsid w:val="00AD3598"/>
    <w:rsid w:val="00AD3CCB"/>
    <w:rsid w:val="00AD4DE9"/>
    <w:rsid w:val="00AD52A0"/>
    <w:rsid w:val="00AE1B50"/>
    <w:rsid w:val="00AE252D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348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3C66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1F2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2A10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E7558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3075"/>
    <w:rsid w:val="00E6313F"/>
    <w:rsid w:val="00E70CC7"/>
    <w:rsid w:val="00E71B41"/>
    <w:rsid w:val="00E75E00"/>
    <w:rsid w:val="00E80157"/>
    <w:rsid w:val="00E8200D"/>
    <w:rsid w:val="00E820DB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96289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2AED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472EE"/>
    <w:rsid w:val="00F525F8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0545"/>
    <w:rsid w:val="00FC13D4"/>
    <w:rsid w:val="00FC32A7"/>
    <w:rsid w:val="00FC77BE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6AEB6C"/>
  <w15:docId w15:val="{69193401-58A7-45FF-B163-61AC4300B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nhideWhenUsed="1" w:qFormat="1"/>
    <w:lsdException w:name="heading 8" w:locked="1" w:unhideWhenUsed="1" w:qFormat="1"/>
    <w:lsdException w:name="heading 9" w:locked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  <w:rPr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Pr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locked/>
    <w:rPr>
      <w:b/>
      <w:b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1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</w:style>
  <w:style w:type="character" w:customStyle="1" w:styleId="60">
    <w:name w:val="Заголовок 6 Знак"/>
    <w:basedOn w:val="a1"/>
    <w:link w:val="6"/>
    <w:uiPriority w:val="99"/>
    <w:locked/>
    <w:rPr>
      <w:i/>
      <w:iCs/>
    </w:rPr>
  </w:style>
  <w:style w:type="character" w:customStyle="1" w:styleId="70">
    <w:name w:val="Заголовок 7 Знак"/>
    <w:basedOn w:val="a1"/>
    <w:link w:val="7"/>
    <w:uiPriority w:val="99"/>
    <w:locked/>
    <w:rPr>
      <w:rFonts w:ascii="Arial" w:hAnsi="Arial" w:cs="Arial"/>
      <w:sz w:val="20"/>
      <w:szCs w:val="20"/>
    </w:rPr>
  </w:style>
  <w:style w:type="character" w:customStyle="1" w:styleId="80">
    <w:name w:val="Заголовок 8 Знак"/>
    <w:basedOn w:val="a1"/>
    <w:link w:val="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basedOn w:val="a1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1"/>
    <w:link w:val="a6"/>
    <w:uiPriority w:val="99"/>
    <w:semiHidden/>
    <w:locked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locked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semiHidden/>
    <w:locked/>
    <w:rPr>
      <w:sz w:val="20"/>
      <w:szCs w:val="20"/>
    </w:rPr>
  </w:style>
  <w:style w:type="table" w:styleId="ae">
    <w:name w:val="Table Grid"/>
    <w:basedOn w:val="a2"/>
    <w:uiPriority w:val="99"/>
    <w:rsid w:val="00EB03D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basedOn w:val="a1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basedOn w:val="a1"/>
    <w:uiPriority w:val="99"/>
    <w:qFormat/>
    <w:rsid w:val="00CD48A1"/>
    <w:rPr>
      <w:b/>
      <w:bCs/>
    </w:rPr>
  </w:style>
  <w:style w:type="character" w:styleId="af4">
    <w:name w:val="Hyperlink"/>
    <w:basedOn w:val="a1"/>
    <w:uiPriority w:val="99"/>
    <w:rsid w:val="00163418"/>
    <w:rPr>
      <w:color w:val="0000FF"/>
      <w:u w:val="single"/>
    </w:rPr>
  </w:style>
  <w:style w:type="character" w:styleId="af5">
    <w:name w:val="FollowedHyperlink"/>
    <w:basedOn w:val="a1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7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87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006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700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87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87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87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87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870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870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870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4870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870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7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87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87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870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7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870082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87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870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11557C-8D6F-4EE7-A681-734DA6927C6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1109072B-BBD7-406C-BEED-D3585931CF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AA1EB2-2C39-4AA4-A0A8-6600FCF593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1176</Words>
  <Characters>6705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Платонов Михаил Владимирович</cp:lastModifiedBy>
  <cp:revision>26</cp:revision>
  <cp:lastPrinted>2014-07-11T05:50:00Z</cp:lastPrinted>
  <dcterms:created xsi:type="dcterms:W3CDTF">2014-07-14T13:07:00Z</dcterms:created>
  <dcterms:modified xsi:type="dcterms:W3CDTF">2023-09-12T12:37:00Z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