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Ref56251018"/>
    <w:bookmarkStart w:id="1" w:name="_Ref56251020"/>
    <w:bookmarkStart w:id="2" w:name="_Ref57046967"/>
    <w:bookmarkStart w:id="3" w:name="_Ref57322917"/>
    <w:bookmarkStart w:id="4" w:name="_Ref57322919"/>
    <w:bookmarkStart w:id="5" w:name="_Ref55335495"/>
    <w:p w:rsidR="00A13E63" w:rsidRDefault="004428DC" w:rsidP="00A13E63">
      <w:pPr>
        <w:ind w:right="-425"/>
        <w:rPr>
          <w:sz w:val="16"/>
          <w:szCs w:val="16"/>
        </w:rPr>
      </w:pPr>
      <w:r>
        <w:rPr>
          <w:noProof/>
          <w:sz w:val="16"/>
          <w:szCs w:val="16"/>
          <w:lang w:eastAsia="ru-RU"/>
        </w:rPr>
        <mc:AlternateContent>
          <mc:Choice Requires="wps">
            <w:drawing>
              <wp:anchor distT="45720" distB="45720" distL="114300" distR="114300" simplePos="0" relativeHeight="251659264" behindDoc="0" locked="0" layoutInCell="1" allowOverlap="1">
                <wp:simplePos x="0" y="0"/>
                <wp:positionH relativeFrom="margin">
                  <wp:posOffset>4061460</wp:posOffset>
                </wp:positionH>
                <wp:positionV relativeFrom="paragraph">
                  <wp:posOffset>7620</wp:posOffset>
                </wp:positionV>
                <wp:extent cx="2503170" cy="1192530"/>
                <wp:effectExtent l="0" t="0" r="0" b="0"/>
                <wp:wrapSquare wrapText="bothSides"/>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1B0066" w:rsidRPr="000D67AD" w:rsidRDefault="001B0066"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1B0066" w:rsidRPr="000D67AD" w:rsidRDefault="001B0066"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1B0066" w:rsidRPr="000D67AD" w:rsidRDefault="001B0066"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1B0066" w:rsidRPr="000D67AD" w:rsidRDefault="001B0066"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1B0066" w:rsidRPr="000D67AD" w:rsidRDefault="001B0066" w:rsidP="00A13E63">
                            <w:pPr>
                              <w:spacing w:line="240" w:lineRule="auto"/>
                              <w:ind w:right="-23"/>
                              <w:rPr>
                                <w:rFonts w:ascii="Helios" w:hAnsi="Helios"/>
                                <w:sz w:val="12"/>
                                <w:szCs w:val="12"/>
                              </w:rPr>
                            </w:pPr>
                            <w:r w:rsidRPr="000D67AD">
                              <w:rPr>
                                <w:rFonts w:ascii="Helios" w:hAnsi="Helios"/>
                                <w:sz w:val="12"/>
                                <w:szCs w:val="12"/>
                              </w:rPr>
                              <w:t>тел.: +7 (495) 747-92-92,</w:t>
                            </w:r>
                          </w:p>
                          <w:p w:rsidR="001B0066" w:rsidRPr="000D67AD" w:rsidRDefault="001B0066"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1B0066" w:rsidRPr="000D67AD" w:rsidRDefault="001B0066"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1B0066" w:rsidRPr="000D67AD" w:rsidRDefault="001B0066"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1B0066" w:rsidRPr="000D67AD" w:rsidRDefault="001B0066"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1B0066" w:rsidRPr="00253B50" w:rsidRDefault="001B0066" w:rsidP="00A13E63">
                            <w:pPr>
                              <w:spacing w:line="240" w:lineRule="auto"/>
                              <w:ind w:right="-23"/>
                              <w:rPr>
                                <w:rFonts w:ascii="Helios" w:hAnsi="Helios"/>
                                <w:sz w:val="12"/>
                                <w:szCs w:val="12"/>
                                <w:lang w:val="en-US"/>
                              </w:rPr>
                            </w:pPr>
                            <w:r w:rsidRPr="008C0DE2">
                              <w:rPr>
                                <w:rFonts w:ascii="Helios" w:hAnsi="Helios"/>
                                <w:sz w:val="12"/>
                                <w:szCs w:val="12"/>
                              </w:rPr>
                              <w:t xml:space="preserve"> </w:t>
                            </w:r>
                            <w:r w:rsidRPr="000D67AD">
                              <w:rPr>
                                <w:rFonts w:ascii="Helios" w:hAnsi="Helios"/>
                                <w:sz w:val="12"/>
                                <w:szCs w:val="12"/>
                                <w:lang w:val="en-US"/>
                              </w:rPr>
                              <w:t>e</w:t>
                            </w:r>
                            <w:r w:rsidRPr="00253B50">
                              <w:rPr>
                                <w:rFonts w:ascii="Helios" w:hAnsi="Helios"/>
                                <w:sz w:val="12"/>
                                <w:szCs w:val="12"/>
                                <w:lang w:val="en-US"/>
                              </w:rPr>
                              <w:t>-</w:t>
                            </w:r>
                            <w:r w:rsidRPr="000D67AD">
                              <w:rPr>
                                <w:rFonts w:ascii="Helios" w:hAnsi="Helios"/>
                                <w:sz w:val="12"/>
                                <w:szCs w:val="12"/>
                                <w:lang w:val="en-US"/>
                              </w:rPr>
                              <w:t>mail</w:t>
                            </w:r>
                            <w:r w:rsidRPr="00253B50">
                              <w:rPr>
                                <w:rFonts w:ascii="Helios" w:hAnsi="Helios"/>
                                <w:sz w:val="12"/>
                                <w:szCs w:val="12"/>
                                <w:lang w:val="en-US"/>
                              </w:rPr>
                              <w:t xml:space="preserve">: </w:t>
                            </w:r>
                            <w:hyperlink r:id="rId9" w:history="1">
                              <w:r w:rsidRPr="000D67AD">
                                <w:rPr>
                                  <w:rFonts w:ascii="Helios" w:hAnsi="Helios"/>
                                  <w:sz w:val="12"/>
                                  <w:szCs w:val="12"/>
                                  <w:lang w:val="en-US"/>
                                </w:rPr>
                                <w:t>posta</w:t>
                              </w:r>
                              <w:r w:rsidRPr="00253B50">
                                <w:rPr>
                                  <w:rFonts w:ascii="Helios" w:hAnsi="Helios"/>
                                  <w:sz w:val="12"/>
                                  <w:szCs w:val="12"/>
                                  <w:lang w:val="en-US"/>
                                </w:rPr>
                                <w:t>@</w:t>
                              </w:r>
                              <w:r w:rsidRPr="000D67AD">
                                <w:rPr>
                                  <w:rFonts w:ascii="Helios" w:hAnsi="Helios"/>
                                  <w:sz w:val="12"/>
                                  <w:szCs w:val="12"/>
                                  <w:lang w:val="en-US"/>
                                </w:rPr>
                                <w:t>mrsk</w:t>
                              </w:r>
                              <w:r w:rsidRPr="00253B50">
                                <w:rPr>
                                  <w:rFonts w:ascii="Helios" w:hAnsi="Helios"/>
                                  <w:sz w:val="12"/>
                                  <w:szCs w:val="12"/>
                                  <w:lang w:val="en-US"/>
                                </w:rPr>
                                <w:t>-1.</w:t>
                              </w:r>
                              <w:r w:rsidRPr="000D67AD">
                                <w:rPr>
                                  <w:rFonts w:ascii="Helios" w:hAnsi="Helios"/>
                                  <w:sz w:val="12"/>
                                  <w:szCs w:val="12"/>
                                  <w:lang w:val="en-US"/>
                                </w:rPr>
                                <w:t>ru</w:t>
                              </w:r>
                            </w:hyperlink>
                            <w:r w:rsidRPr="00253B50">
                              <w:rPr>
                                <w:rFonts w:ascii="Helios" w:hAnsi="Helios"/>
                                <w:sz w:val="12"/>
                                <w:szCs w:val="12"/>
                                <w:lang w:val="en-US"/>
                              </w:rPr>
                              <w:t xml:space="preserve">, </w:t>
                            </w:r>
                            <w:hyperlink r:id="rId10" w:history="1">
                              <w:r w:rsidRPr="000D67AD">
                                <w:rPr>
                                  <w:rFonts w:ascii="Helios" w:hAnsi="Helios"/>
                                  <w:sz w:val="12"/>
                                  <w:szCs w:val="12"/>
                                  <w:lang w:val="en-US"/>
                                </w:rPr>
                                <w:t>www</w:t>
                              </w:r>
                              <w:r w:rsidRPr="00253B50">
                                <w:rPr>
                                  <w:rFonts w:ascii="Helios" w:hAnsi="Helios"/>
                                  <w:sz w:val="12"/>
                                  <w:szCs w:val="12"/>
                                  <w:lang w:val="en-US"/>
                                </w:rPr>
                                <w:t>.</w:t>
                              </w:r>
                              <w:r w:rsidRPr="000D67AD">
                                <w:rPr>
                                  <w:rFonts w:ascii="Helios" w:hAnsi="Helios"/>
                                  <w:sz w:val="12"/>
                                  <w:szCs w:val="12"/>
                                  <w:lang w:val="en-US"/>
                                </w:rPr>
                                <w:t>mrsk</w:t>
                              </w:r>
                              <w:r w:rsidRPr="00253B50">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1B0066" w:rsidRPr="000D67AD" w:rsidRDefault="001B0066"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1B0066" w:rsidRPr="000D67AD" w:rsidRDefault="001B0066"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1B0066" w:rsidRPr="000D67AD" w:rsidRDefault="001B0066"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1B0066" w:rsidRPr="000D67AD" w:rsidRDefault="001B0066"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1B0066" w:rsidRPr="000D67AD" w:rsidRDefault="001B0066" w:rsidP="00A13E63">
                      <w:pPr>
                        <w:spacing w:line="240" w:lineRule="auto"/>
                        <w:ind w:right="-23"/>
                        <w:rPr>
                          <w:rFonts w:ascii="Helios" w:hAnsi="Helios"/>
                          <w:sz w:val="12"/>
                          <w:szCs w:val="12"/>
                        </w:rPr>
                      </w:pPr>
                      <w:r w:rsidRPr="000D67AD">
                        <w:rPr>
                          <w:rFonts w:ascii="Helios" w:hAnsi="Helios"/>
                          <w:sz w:val="12"/>
                          <w:szCs w:val="12"/>
                        </w:rPr>
                        <w:t>тел.: +7 (495) 747-92-92,</w:t>
                      </w:r>
                    </w:p>
                    <w:p w:rsidR="001B0066" w:rsidRPr="000D67AD" w:rsidRDefault="001B0066"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1B0066" w:rsidRPr="000D67AD" w:rsidRDefault="001B0066"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1B0066" w:rsidRPr="000D67AD" w:rsidRDefault="001B0066"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1B0066" w:rsidRPr="000D67AD" w:rsidRDefault="001B0066"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1B0066" w:rsidRPr="001B0066" w:rsidRDefault="001B0066" w:rsidP="00A13E63">
                      <w:pPr>
                        <w:spacing w:line="240" w:lineRule="auto"/>
                        <w:ind w:right="-23"/>
                        <w:rPr>
                          <w:rFonts w:ascii="Helios" w:hAnsi="Helios"/>
                          <w:sz w:val="12"/>
                          <w:szCs w:val="12"/>
                        </w:rPr>
                      </w:pPr>
                      <w:r w:rsidRPr="008C0DE2">
                        <w:rPr>
                          <w:rFonts w:ascii="Helios" w:hAnsi="Helios"/>
                          <w:sz w:val="12"/>
                          <w:szCs w:val="12"/>
                        </w:rPr>
                        <w:t xml:space="preserve"> </w:t>
                      </w:r>
                      <w:r w:rsidRPr="000D67AD">
                        <w:rPr>
                          <w:rFonts w:ascii="Helios" w:hAnsi="Helios"/>
                          <w:sz w:val="12"/>
                          <w:szCs w:val="12"/>
                          <w:lang w:val="en-US"/>
                        </w:rPr>
                        <w:t>e</w:t>
                      </w:r>
                      <w:r w:rsidRPr="001B0066">
                        <w:rPr>
                          <w:rFonts w:ascii="Helios" w:hAnsi="Helios"/>
                          <w:sz w:val="12"/>
                          <w:szCs w:val="12"/>
                        </w:rPr>
                        <w:t>-</w:t>
                      </w:r>
                      <w:r w:rsidRPr="000D67AD">
                        <w:rPr>
                          <w:rFonts w:ascii="Helios" w:hAnsi="Helios"/>
                          <w:sz w:val="12"/>
                          <w:szCs w:val="12"/>
                          <w:lang w:val="en-US"/>
                        </w:rPr>
                        <w:t>mail</w:t>
                      </w:r>
                      <w:r w:rsidRPr="001B0066">
                        <w:rPr>
                          <w:rFonts w:ascii="Helios" w:hAnsi="Helios"/>
                          <w:sz w:val="12"/>
                          <w:szCs w:val="12"/>
                        </w:rPr>
                        <w:t xml:space="preserve">: </w:t>
                      </w:r>
                      <w:hyperlink r:id="rId11" w:history="1">
                        <w:r w:rsidRPr="000D67AD">
                          <w:rPr>
                            <w:rFonts w:ascii="Helios" w:hAnsi="Helios"/>
                            <w:sz w:val="12"/>
                            <w:szCs w:val="12"/>
                            <w:lang w:val="en-US"/>
                          </w:rPr>
                          <w:t>posta</w:t>
                        </w:r>
                        <w:r w:rsidRPr="001B0066">
                          <w:rPr>
                            <w:rFonts w:ascii="Helios" w:hAnsi="Helios"/>
                            <w:sz w:val="12"/>
                            <w:szCs w:val="12"/>
                          </w:rPr>
                          <w:t>@</w:t>
                        </w:r>
                        <w:r w:rsidRPr="000D67AD">
                          <w:rPr>
                            <w:rFonts w:ascii="Helios" w:hAnsi="Helios"/>
                            <w:sz w:val="12"/>
                            <w:szCs w:val="12"/>
                            <w:lang w:val="en-US"/>
                          </w:rPr>
                          <w:t>mrsk</w:t>
                        </w:r>
                        <w:r w:rsidRPr="001B0066">
                          <w:rPr>
                            <w:rFonts w:ascii="Helios" w:hAnsi="Helios"/>
                            <w:sz w:val="12"/>
                            <w:szCs w:val="12"/>
                          </w:rPr>
                          <w:t>-1.</w:t>
                        </w:r>
                        <w:r w:rsidRPr="000D67AD">
                          <w:rPr>
                            <w:rFonts w:ascii="Helios" w:hAnsi="Helios"/>
                            <w:sz w:val="12"/>
                            <w:szCs w:val="12"/>
                            <w:lang w:val="en-US"/>
                          </w:rPr>
                          <w:t>ru</w:t>
                        </w:r>
                      </w:hyperlink>
                      <w:r w:rsidRPr="001B0066">
                        <w:rPr>
                          <w:rFonts w:ascii="Helios" w:hAnsi="Helios"/>
                          <w:sz w:val="12"/>
                          <w:szCs w:val="12"/>
                        </w:rPr>
                        <w:t xml:space="preserve">, </w:t>
                      </w:r>
                      <w:hyperlink r:id="rId12" w:history="1">
                        <w:r w:rsidRPr="000D67AD">
                          <w:rPr>
                            <w:rFonts w:ascii="Helios" w:hAnsi="Helios"/>
                            <w:sz w:val="12"/>
                            <w:szCs w:val="12"/>
                            <w:lang w:val="en-US"/>
                          </w:rPr>
                          <w:t>www</w:t>
                        </w:r>
                        <w:r w:rsidRPr="001B0066">
                          <w:rPr>
                            <w:rFonts w:ascii="Helios" w:hAnsi="Helios"/>
                            <w:sz w:val="12"/>
                            <w:szCs w:val="12"/>
                          </w:rPr>
                          <w:t>.</w:t>
                        </w:r>
                        <w:r w:rsidRPr="000D67AD">
                          <w:rPr>
                            <w:rFonts w:ascii="Helios" w:hAnsi="Helios"/>
                            <w:sz w:val="12"/>
                            <w:szCs w:val="12"/>
                            <w:lang w:val="en-US"/>
                          </w:rPr>
                          <w:t>mrsk</w:t>
                        </w:r>
                        <w:r w:rsidRPr="001B0066">
                          <w:rPr>
                            <w:rFonts w:ascii="Helios" w:hAnsi="Helios"/>
                            <w:sz w:val="12"/>
                            <w:szCs w:val="12"/>
                          </w:rPr>
                          <w:t>-1.</w:t>
                        </w:r>
                        <w:r w:rsidRPr="000D67AD">
                          <w:rPr>
                            <w:rFonts w:ascii="Helios" w:hAnsi="Helios"/>
                            <w:sz w:val="12"/>
                            <w:szCs w:val="12"/>
                            <w:lang w:val="en-US"/>
                          </w:rPr>
                          <w:t>ru</w:t>
                        </w:r>
                      </w:hyperlink>
                    </w:p>
                  </w:txbxContent>
                </v:textbox>
                <w10:wrap type="square" anchorx="margin"/>
              </v:shape>
            </w:pict>
          </mc:Fallback>
        </mc:AlternateConten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7556FF" w:rsidRDefault="007556FF" w:rsidP="007556FF">
      <w:pPr>
        <w:spacing w:line="240" w:lineRule="auto"/>
        <w:jc w:val="right"/>
        <w:rPr>
          <w:sz w:val="24"/>
          <w:szCs w:val="24"/>
        </w:rPr>
      </w:pPr>
      <w:r>
        <w:rPr>
          <w:sz w:val="24"/>
          <w:szCs w:val="24"/>
        </w:rPr>
        <w:t>Председатель закупочной комиссии -</w:t>
      </w:r>
    </w:p>
    <w:p w:rsidR="00796BB6" w:rsidRPr="00C36F0C" w:rsidRDefault="00796BB6" w:rsidP="00796BB6">
      <w:pPr>
        <w:spacing w:line="240" w:lineRule="auto"/>
        <w:ind w:left="4139" w:firstLine="0"/>
        <w:jc w:val="right"/>
        <w:rPr>
          <w:sz w:val="24"/>
          <w:szCs w:val="24"/>
        </w:rPr>
      </w:pPr>
      <w:r w:rsidRPr="00C36F0C">
        <w:rPr>
          <w:sz w:val="24"/>
          <w:szCs w:val="24"/>
        </w:rPr>
        <w:t>Начальник Управления логистики и МТО</w:t>
      </w:r>
    </w:p>
    <w:p w:rsidR="007556FF" w:rsidRPr="00C12FA4" w:rsidRDefault="00796BB6" w:rsidP="00796BB6">
      <w:pPr>
        <w:spacing w:line="240" w:lineRule="auto"/>
        <w:jc w:val="right"/>
        <w:rPr>
          <w:sz w:val="24"/>
          <w:szCs w:val="24"/>
        </w:rPr>
      </w:pPr>
      <w:r w:rsidRPr="00C36F0C">
        <w:rPr>
          <w:sz w:val="24"/>
          <w:szCs w:val="24"/>
        </w:rPr>
        <w:t>филиала ПАО «МРСК Центра» - «Липецкэнерго»</w:t>
      </w:r>
    </w:p>
    <w:p w:rsidR="007556FF" w:rsidRPr="00C12FA4" w:rsidRDefault="007556FF" w:rsidP="007556FF">
      <w:pPr>
        <w:spacing w:line="240" w:lineRule="auto"/>
        <w:jc w:val="right"/>
      </w:pPr>
    </w:p>
    <w:p w:rsidR="007556FF" w:rsidRPr="00C12FA4" w:rsidRDefault="007556FF" w:rsidP="007556FF">
      <w:pPr>
        <w:spacing w:line="240" w:lineRule="auto"/>
        <w:jc w:val="right"/>
        <w:rPr>
          <w:sz w:val="24"/>
          <w:szCs w:val="24"/>
        </w:rPr>
      </w:pPr>
      <w:r w:rsidRPr="00C12FA4">
        <w:rPr>
          <w:sz w:val="24"/>
          <w:szCs w:val="24"/>
        </w:rPr>
        <w:t>_</w:t>
      </w:r>
      <w:r w:rsidR="00796BB6">
        <w:rPr>
          <w:sz w:val="24"/>
          <w:szCs w:val="24"/>
        </w:rPr>
        <w:t>___________________ С.В. Иванов</w:t>
      </w:r>
    </w:p>
    <w:p w:rsidR="007556FF" w:rsidRPr="00C12FA4" w:rsidRDefault="007556FF" w:rsidP="007556FF">
      <w:pPr>
        <w:spacing w:line="240" w:lineRule="auto"/>
        <w:jc w:val="right"/>
        <w:rPr>
          <w:sz w:val="24"/>
          <w:szCs w:val="24"/>
        </w:rPr>
      </w:pPr>
    </w:p>
    <w:p w:rsidR="007556FF" w:rsidRPr="00C12FA4" w:rsidRDefault="00796BB6" w:rsidP="007556FF">
      <w:pPr>
        <w:ind w:left="5670" w:firstLine="0"/>
        <w:jc w:val="right"/>
        <w:rPr>
          <w:sz w:val="24"/>
          <w:szCs w:val="24"/>
        </w:rPr>
      </w:pPr>
      <w:r>
        <w:rPr>
          <w:sz w:val="24"/>
          <w:szCs w:val="24"/>
        </w:rPr>
        <w:t xml:space="preserve"> «20» января </w:t>
      </w:r>
      <w:r w:rsidR="007556FF" w:rsidRPr="00C12FA4">
        <w:rPr>
          <w:sz w:val="24"/>
          <w:szCs w:val="24"/>
        </w:rPr>
        <w:t>201</w:t>
      </w:r>
      <w:r w:rsidR="00862664">
        <w:rPr>
          <w:sz w:val="24"/>
          <w:szCs w:val="24"/>
        </w:rPr>
        <w:t>6</w:t>
      </w:r>
      <w:r w:rsidR="007556FF"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253B50" w:rsidP="007556FF">
      <w:pPr>
        <w:spacing w:line="240" w:lineRule="auto"/>
        <w:ind w:left="6804" w:firstLine="0"/>
        <w:rPr>
          <w:b/>
          <w:kern w:val="36"/>
          <w:sz w:val="24"/>
          <w:szCs w:val="24"/>
        </w:rPr>
      </w:pPr>
      <w:r>
        <w:rPr>
          <w:b/>
          <w:kern w:val="36"/>
          <w:sz w:val="24"/>
          <w:szCs w:val="24"/>
        </w:rPr>
        <w:t>Протокол № 0006</w:t>
      </w:r>
      <w:r w:rsidR="004F7A3F">
        <w:rPr>
          <w:b/>
          <w:kern w:val="36"/>
          <w:sz w:val="24"/>
          <w:szCs w:val="24"/>
        </w:rPr>
        <w:t>-ЛП-16</w:t>
      </w:r>
    </w:p>
    <w:p w:rsidR="007556FF" w:rsidRPr="00C12FA4" w:rsidRDefault="00796BB6" w:rsidP="007556FF">
      <w:pPr>
        <w:spacing w:line="240" w:lineRule="auto"/>
        <w:ind w:left="6804" w:firstLine="0"/>
        <w:rPr>
          <w:b/>
          <w:kern w:val="36"/>
          <w:sz w:val="24"/>
          <w:szCs w:val="24"/>
        </w:rPr>
      </w:pPr>
      <w:r>
        <w:rPr>
          <w:b/>
          <w:kern w:val="36"/>
          <w:sz w:val="24"/>
          <w:szCs w:val="24"/>
        </w:rPr>
        <w:t>от «20» января</w:t>
      </w:r>
      <w:r w:rsidR="007556FF" w:rsidRPr="00C12FA4">
        <w:rPr>
          <w:b/>
          <w:kern w:val="36"/>
          <w:sz w:val="24"/>
          <w:szCs w:val="24"/>
        </w:rPr>
        <w:t xml:space="preserve"> 201</w:t>
      </w:r>
      <w:r w:rsidR="00862664">
        <w:rPr>
          <w:b/>
          <w:kern w:val="36"/>
          <w:sz w:val="24"/>
          <w:szCs w:val="24"/>
        </w:rPr>
        <w:t>6</w:t>
      </w:r>
      <w:r w:rsidR="007556FF"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366652" w:rsidRPr="00B047CF">
        <w:rPr>
          <w:b/>
          <w:sz w:val="24"/>
          <w:szCs w:val="24"/>
        </w:rPr>
        <w:t xml:space="preserve">Договоров на оказание </w:t>
      </w:r>
      <w:r w:rsidR="00B047CF">
        <w:rPr>
          <w:b/>
          <w:sz w:val="24"/>
          <w:szCs w:val="24"/>
        </w:rPr>
        <w:t xml:space="preserve">услуг </w:t>
      </w:r>
      <w:r w:rsidR="00B047CF" w:rsidRPr="00B047CF">
        <w:rPr>
          <w:b/>
          <w:sz w:val="24"/>
          <w:szCs w:val="24"/>
        </w:rPr>
        <w:t xml:space="preserve">по </w:t>
      </w:r>
      <w:r w:rsidR="00253B50">
        <w:rPr>
          <w:b/>
          <w:sz w:val="24"/>
          <w:szCs w:val="24"/>
        </w:rPr>
        <w:t>техобслуживанию волоконно-оптических линий связи</w:t>
      </w:r>
      <w:r w:rsidR="00366652" w:rsidRPr="00B047CF">
        <w:rPr>
          <w:b/>
          <w:sz w:val="24"/>
          <w:szCs w:val="24"/>
        </w:rPr>
        <w:t xml:space="preserve"> для нужд ПАО «МРСК Центра»</w:t>
      </w:r>
      <w:r w:rsidR="00B047CF" w:rsidRPr="00B047CF">
        <w:rPr>
          <w:b/>
          <w:sz w:val="24"/>
          <w:szCs w:val="24"/>
        </w:rPr>
        <w:t xml:space="preserve"> (филиала </w:t>
      </w:r>
      <w:r w:rsidR="007556FF" w:rsidRPr="00B047CF">
        <w:rPr>
          <w:b/>
          <w:sz w:val="24"/>
          <w:szCs w:val="24"/>
        </w:rPr>
        <w:t>«Липецкэнерго»)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796BB6">
        <w:rPr>
          <w:sz w:val="24"/>
          <w:szCs w:val="24"/>
        </w:rPr>
        <w:t>Липецк</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6D28DA" w:rsidRDefault="008D1036">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6D28DA">
        <w:rPr>
          <w:noProof/>
        </w:rPr>
        <w:t>1</w:t>
      </w:r>
      <w:r w:rsidR="006D28DA">
        <w:rPr>
          <w:rFonts w:asciiTheme="minorHAnsi" w:eastAsiaTheme="minorEastAsia" w:hAnsiTheme="minorHAnsi" w:cstheme="minorBidi"/>
          <w:b w:val="0"/>
          <w:caps w:val="0"/>
          <w:noProof/>
          <w:szCs w:val="22"/>
          <w:lang w:eastAsia="ru-RU"/>
        </w:rPr>
        <w:tab/>
      </w:r>
      <w:r w:rsidR="006D28DA">
        <w:rPr>
          <w:noProof/>
        </w:rPr>
        <w:t>Общие положения</w:t>
      </w:r>
      <w:r w:rsidR="006D28DA">
        <w:rPr>
          <w:noProof/>
        </w:rPr>
        <w:tab/>
      </w:r>
      <w:r>
        <w:rPr>
          <w:noProof/>
        </w:rPr>
        <w:fldChar w:fldCharType="begin"/>
      </w:r>
      <w:r w:rsidR="006D28DA">
        <w:rPr>
          <w:noProof/>
        </w:rPr>
        <w:instrText xml:space="preserve"> PAGEREF _Toc440877314 \h </w:instrText>
      </w:r>
      <w:r>
        <w:rPr>
          <w:noProof/>
        </w:rPr>
      </w:r>
      <w:r>
        <w:rPr>
          <w:noProof/>
        </w:rPr>
        <w:fldChar w:fldCharType="separate"/>
      </w:r>
      <w:r w:rsidR="00A35E74">
        <w:rPr>
          <w:noProof/>
        </w:rPr>
        <w:t>4</w:t>
      </w:r>
      <w:r>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8D1036">
        <w:rPr>
          <w:noProof/>
        </w:rPr>
        <w:fldChar w:fldCharType="begin"/>
      </w:r>
      <w:r>
        <w:rPr>
          <w:noProof/>
        </w:rPr>
        <w:instrText xml:space="preserve"> PAGEREF _Toc440877315 \h </w:instrText>
      </w:r>
      <w:r w:rsidR="008D1036">
        <w:rPr>
          <w:noProof/>
        </w:rPr>
      </w:r>
      <w:r w:rsidR="008D1036">
        <w:rPr>
          <w:noProof/>
        </w:rPr>
        <w:fldChar w:fldCharType="separate"/>
      </w:r>
      <w:r w:rsidR="00A35E74">
        <w:rPr>
          <w:noProof/>
        </w:rPr>
        <w:t>4</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8D1036">
        <w:rPr>
          <w:noProof/>
        </w:rPr>
        <w:fldChar w:fldCharType="begin"/>
      </w:r>
      <w:r>
        <w:rPr>
          <w:noProof/>
        </w:rPr>
        <w:instrText xml:space="preserve"> PAGEREF _Toc440877316 \h </w:instrText>
      </w:r>
      <w:r w:rsidR="008D1036">
        <w:rPr>
          <w:noProof/>
        </w:rPr>
      </w:r>
      <w:r w:rsidR="008D1036">
        <w:rPr>
          <w:noProof/>
        </w:rPr>
        <w:fldChar w:fldCharType="separate"/>
      </w:r>
      <w:r w:rsidR="00A35E74">
        <w:rPr>
          <w:noProof/>
        </w:rPr>
        <w:t>5</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8D1036">
        <w:rPr>
          <w:noProof/>
        </w:rPr>
        <w:fldChar w:fldCharType="begin"/>
      </w:r>
      <w:r>
        <w:rPr>
          <w:noProof/>
        </w:rPr>
        <w:instrText xml:space="preserve"> PAGEREF _Toc440877317 \h </w:instrText>
      </w:r>
      <w:r w:rsidR="008D1036">
        <w:rPr>
          <w:noProof/>
        </w:rPr>
      </w:r>
      <w:r w:rsidR="008D1036">
        <w:rPr>
          <w:noProof/>
        </w:rPr>
        <w:fldChar w:fldCharType="separate"/>
      </w:r>
      <w:r w:rsidR="00A35E74">
        <w:rPr>
          <w:noProof/>
        </w:rPr>
        <w:t>6</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8D1036">
        <w:rPr>
          <w:noProof/>
        </w:rPr>
        <w:fldChar w:fldCharType="begin"/>
      </w:r>
      <w:r>
        <w:rPr>
          <w:noProof/>
        </w:rPr>
        <w:instrText xml:space="preserve"> PAGEREF _Toc440877318 \h </w:instrText>
      </w:r>
      <w:r w:rsidR="008D1036">
        <w:rPr>
          <w:noProof/>
        </w:rPr>
      </w:r>
      <w:r w:rsidR="008D1036">
        <w:rPr>
          <w:noProof/>
        </w:rPr>
        <w:fldChar w:fldCharType="separate"/>
      </w:r>
      <w:r w:rsidR="00A35E74">
        <w:rPr>
          <w:noProof/>
        </w:rPr>
        <w:t>6</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8D1036">
        <w:rPr>
          <w:noProof/>
        </w:rPr>
        <w:fldChar w:fldCharType="begin"/>
      </w:r>
      <w:r>
        <w:rPr>
          <w:noProof/>
        </w:rPr>
        <w:instrText xml:space="preserve"> PAGEREF _Toc440877319 \h </w:instrText>
      </w:r>
      <w:r w:rsidR="008D1036">
        <w:rPr>
          <w:noProof/>
        </w:rPr>
      </w:r>
      <w:r w:rsidR="008D1036">
        <w:rPr>
          <w:noProof/>
        </w:rPr>
        <w:fldChar w:fldCharType="separate"/>
      </w:r>
      <w:r w:rsidR="00A35E74">
        <w:rPr>
          <w:noProof/>
        </w:rPr>
        <w:t>7</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8D1036">
        <w:rPr>
          <w:noProof/>
        </w:rPr>
        <w:fldChar w:fldCharType="begin"/>
      </w:r>
      <w:r>
        <w:rPr>
          <w:noProof/>
        </w:rPr>
        <w:instrText xml:space="preserve"> PAGEREF _Toc440877320 \h </w:instrText>
      </w:r>
      <w:r w:rsidR="008D1036">
        <w:rPr>
          <w:noProof/>
        </w:rPr>
      </w:r>
      <w:r w:rsidR="008D1036">
        <w:rPr>
          <w:noProof/>
        </w:rPr>
        <w:fldChar w:fldCharType="separate"/>
      </w:r>
      <w:r w:rsidR="00A35E74">
        <w:rPr>
          <w:noProof/>
        </w:rPr>
        <w:t>8</w:t>
      </w:r>
      <w:r w:rsidR="008D1036">
        <w:rPr>
          <w:noProof/>
        </w:rPr>
        <w:fldChar w:fldCharType="end"/>
      </w:r>
    </w:p>
    <w:p w:rsidR="006D28DA" w:rsidRDefault="006D28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E260A">
        <w:rPr>
          <w:noProof/>
        </w:rPr>
        <w:t>Антикоррупционная оговорка, включаемая в проект договора</w:t>
      </w:r>
      <w:r>
        <w:rPr>
          <w:noProof/>
        </w:rPr>
        <w:tab/>
      </w:r>
      <w:r w:rsidR="008D1036">
        <w:rPr>
          <w:noProof/>
        </w:rPr>
        <w:fldChar w:fldCharType="begin"/>
      </w:r>
      <w:r>
        <w:rPr>
          <w:noProof/>
        </w:rPr>
        <w:instrText xml:space="preserve"> PAGEREF _Toc440877327 \h </w:instrText>
      </w:r>
      <w:r w:rsidR="008D1036">
        <w:rPr>
          <w:noProof/>
        </w:rPr>
      </w:r>
      <w:r w:rsidR="008D1036">
        <w:rPr>
          <w:noProof/>
        </w:rPr>
        <w:fldChar w:fldCharType="separate"/>
      </w:r>
      <w:r w:rsidR="00A35E74">
        <w:rPr>
          <w:noProof/>
        </w:rPr>
        <w:t>10</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8D1036">
        <w:rPr>
          <w:noProof/>
        </w:rPr>
        <w:fldChar w:fldCharType="begin"/>
      </w:r>
      <w:r>
        <w:rPr>
          <w:noProof/>
        </w:rPr>
        <w:instrText xml:space="preserve"> PAGEREF _Toc440877328 \h </w:instrText>
      </w:r>
      <w:r w:rsidR="008D1036">
        <w:rPr>
          <w:noProof/>
        </w:rPr>
      </w:r>
      <w:r w:rsidR="008D1036">
        <w:rPr>
          <w:noProof/>
        </w:rPr>
        <w:fldChar w:fldCharType="separate"/>
      </w:r>
      <w:r w:rsidR="00A35E74">
        <w:rPr>
          <w:noProof/>
        </w:rPr>
        <w:t>10</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E260A">
        <w:rPr>
          <w:bCs w:val="0"/>
          <w:noProof/>
        </w:rPr>
        <w:t>Антикоррупционная оговорка, включаемая в проект договора</w:t>
      </w:r>
      <w:r>
        <w:rPr>
          <w:noProof/>
        </w:rPr>
        <w:tab/>
      </w:r>
      <w:r w:rsidR="008D1036">
        <w:rPr>
          <w:noProof/>
        </w:rPr>
        <w:fldChar w:fldCharType="begin"/>
      </w:r>
      <w:r>
        <w:rPr>
          <w:noProof/>
        </w:rPr>
        <w:instrText xml:space="preserve"> PAGEREF _Toc440877332 \h </w:instrText>
      </w:r>
      <w:r w:rsidR="008D1036">
        <w:rPr>
          <w:noProof/>
        </w:rPr>
      </w:r>
      <w:r w:rsidR="008D1036">
        <w:rPr>
          <w:noProof/>
        </w:rPr>
        <w:fldChar w:fldCharType="separate"/>
      </w:r>
      <w:r w:rsidR="00A35E74">
        <w:rPr>
          <w:noProof/>
        </w:rPr>
        <w:t>10</w:t>
      </w:r>
      <w:r w:rsidR="008D1036">
        <w:rPr>
          <w:noProof/>
        </w:rPr>
        <w:fldChar w:fldCharType="end"/>
      </w:r>
    </w:p>
    <w:p w:rsidR="006D28DA" w:rsidRDefault="006D28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8D1036">
        <w:rPr>
          <w:noProof/>
        </w:rPr>
        <w:fldChar w:fldCharType="begin"/>
      </w:r>
      <w:r>
        <w:rPr>
          <w:noProof/>
        </w:rPr>
        <w:instrText xml:space="preserve"> PAGEREF _Toc440877336 \h </w:instrText>
      </w:r>
      <w:r w:rsidR="008D1036">
        <w:rPr>
          <w:noProof/>
        </w:rPr>
      </w:r>
      <w:r w:rsidR="008D1036">
        <w:rPr>
          <w:noProof/>
        </w:rPr>
        <w:fldChar w:fldCharType="separate"/>
      </w:r>
      <w:r w:rsidR="00A35E74">
        <w:rPr>
          <w:noProof/>
        </w:rPr>
        <w:t>13</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8D1036">
        <w:rPr>
          <w:noProof/>
        </w:rPr>
        <w:fldChar w:fldCharType="begin"/>
      </w:r>
      <w:r>
        <w:rPr>
          <w:noProof/>
        </w:rPr>
        <w:instrText xml:space="preserve"> PAGEREF _Toc440877337 \h </w:instrText>
      </w:r>
      <w:r w:rsidR="008D1036">
        <w:rPr>
          <w:noProof/>
        </w:rPr>
      </w:r>
      <w:r w:rsidR="008D1036">
        <w:rPr>
          <w:noProof/>
        </w:rPr>
        <w:fldChar w:fldCharType="separate"/>
      </w:r>
      <w:r w:rsidR="00A35E74">
        <w:rPr>
          <w:noProof/>
        </w:rPr>
        <w:t>13</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8D1036">
        <w:rPr>
          <w:noProof/>
        </w:rPr>
        <w:fldChar w:fldCharType="begin"/>
      </w:r>
      <w:r>
        <w:rPr>
          <w:noProof/>
        </w:rPr>
        <w:instrText xml:space="preserve"> PAGEREF _Toc440877340 \h </w:instrText>
      </w:r>
      <w:r w:rsidR="008D1036">
        <w:rPr>
          <w:noProof/>
        </w:rPr>
      </w:r>
      <w:r w:rsidR="008D1036">
        <w:rPr>
          <w:noProof/>
        </w:rPr>
        <w:fldChar w:fldCharType="separate"/>
      </w:r>
      <w:r w:rsidR="00A35E74">
        <w:rPr>
          <w:noProof/>
        </w:rPr>
        <w:t>13</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8D1036">
        <w:rPr>
          <w:noProof/>
        </w:rPr>
        <w:fldChar w:fldCharType="begin"/>
      </w:r>
      <w:r>
        <w:rPr>
          <w:noProof/>
        </w:rPr>
        <w:instrText xml:space="preserve"> PAGEREF _Toc440877341 \h </w:instrText>
      </w:r>
      <w:r w:rsidR="008D1036">
        <w:rPr>
          <w:noProof/>
        </w:rPr>
      </w:r>
      <w:r w:rsidR="008D1036">
        <w:rPr>
          <w:noProof/>
        </w:rPr>
        <w:fldChar w:fldCharType="separate"/>
      </w:r>
      <w:r w:rsidR="00A35E74">
        <w:rPr>
          <w:noProof/>
        </w:rPr>
        <w:t>14</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8D1036">
        <w:rPr>
          <w:noProof/>
        </w:rPr>
        <w:fldChar w:fldCharType="begin"/>
      </w:r>
      <w:r>
        <w:rPr>
          <w:noProof/>
        </w:rPr>
        <w:instrText xml:space="preserve"> PAGEREF _Toc440877356 \h </w:instrText>
      </w:r>
      <w:r w:rsidR="008D1036">
        <w:rPr>
          <w:noProof/>
        </w:rPr>
      </w:r>
      <w:r w:rsidR="008D1036">
        <w:rPr>
          <w:noProof/>
        </w:rPr>
        <w:fldChar w:fldCharType="separate"/>
      </w:r>
      <w:r w:rsidR="00A35E74">
        <w:rPr>
          <w:noProof/>
        </w:rPr>
        <w:t>29</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8D1036">
        <w:rPr>
          <w:noProof/>
        </w:rPr>
        <w:fldChar w:fldCharType="begin"/>
      </w:r>
      <w:r>
        <w:rPr>
          <w:noProof/>
        </w:rPr>
        <w:instrText xml:space="preserve"> PAGEREF _Toc440877359 \h </w:instrText>
      </w:r>
      <w:r w:rsidR="008D1036">
        <w:rPr>
          <w:noProof/>
        </w:rPr>
      </w:r>
      <w:r w:rsidR="008D1036">
        <w:rPr>
          <w:noProof/>
        </w:rPr>
        <w:fldChar w:fldCharType="separate"/>
      </w:r>
      <w:r w:rsidR="00A35E74">
        <w:rPr>
          <w:noProof/>
        </w:rPr>
        <w:t>30</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8D1036">
        <w:rPr>
          <w:noProof/>
        </w:rPr>
        <w:fldChar w:fldCharType="begin"/>
      </w:r>
      <w:r>
        <w:rPr>
          <w:noProof/>
        </w:rPr>
        <w:instrText xml:space="preserve"> PAGEREF _Toc440877360 \h </w:instrText>
      </w:r>
      <w:r w:rsidR="008D1036">
        <w:rPr>
          <w:noProof/>
        </w:rPr>
      </w:r>
      <w:r w:rsidR="008D1036">
        <w:rPr>
          <w:noProof/>
        </w:rPr>
        <w:fldChar w:fldCharType="separate"/>
      </w:r>
      <w:r w:rsidR="00A35E74">
        <w:rPr>
          <w:noProof/>
        </w:rPr>
        <w:t>30</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8D1036">
        <w:rPr>
          <w:noProof/>
        </w:rPr>
        <w:fldChar w:fldCharType="begin"/>
      </w:r>
      <w:r>
        <w:rPr>
          <w:noProof/>
        </w:rPr>
        <w:instrText xml:space="preserve"> PAGEREF _Toc440877365 \h </w:instrText>
      </w:r>
      <w:r w:rsidR="008D1036">
        <w:rPr>
          <w:noProof/>
        </w:rPr>
      </w:r>
      <w:r w:rsidR="008D1036">
        <w:rPr>
          <w:noProof/>
        </w:rPr>
        <w:fldChar w:fldCharType="separate"/>
      </w:r>
      <w:r w:rsidR="00A35E74">
        <w:rPr>
          <w:noProof/>
        </w:rPr>
        <w:t>32</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8D1036">
        <w:rPr>
          <w:noProof/>
        </w:rPr>
        <w:fldChar w:fldCharType="begin"/>
      </w:r>
      <w:r>
        <w:rPr>
          <w:noProof/>
        </w:rPr>
        <w:instrText xml:space="preserve"> PAGEREF _Toc440877366 \h </w:instrText>
      </w:r>
      <w:r w:rsidR="008D1036">
        <w:rPr>
          <w:noProof/>
        </w:rPr>
      </w:r>
      <w:r w:rsidR="008D1036">
        <w:rPr>
          <w:noProof/>
        </w:rPr>
        <w:fldChar w:fldCharType="separate"/>
      </w:r>
      <w:r w:rsidR="00A35E74">
        <w:rPr>
          <w:noProof/>
        </w:rPr>
        <w:t>34</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8D1036">
        <w:rPr>
          <w:noProof/>
        </w:rPr>
        <w:fldChar w:fldCharType="begin"/>
      </w:r>
      <w:r>
        <w:rPr>
          <w:noProof/>
        </w:rPr>
        <w:instrText xml:space="preserve"> PAGEREF _Toc440877367 \h </w:instrText>
      </w:r>
      <w:r w:rsidR="008D1036">
        <w:rPr>
          <w:noProof/>
        </w:rPr>
      </w:r>
      <w:r w:rsidR="008D1036">
        <w:rPr>
          <w:noProof/>
        </w:rPr>
        <w:fldChar w:fldCharType="separate"/>
      </w:r>
      <w:r w:rsidR="00A35E74">
        <w:rPr>
          <w:noProof/>
        </w:rPr>
        <w:t>35</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8D1036">
        <w:rPr>
          <w:noProof/>
        </w:rPr>
        <w:fldChar w:fldCharType="begin"/>
      </w:r>
      <w:r>
        <w:rPr>
          <w:noProof/>
        </w:rPr>
        <w:instrText xml:space="preserve"> PAGEREF _Toc440877368 \h </w:instrText>
      </w:r>
      <w:r w:rsidR="008D1036">
        <w:rPr>
          <w:noProof/>
        </w:rPr>
      </w:r>
      <w:r w:rsidR="008D1036">
        <w:rPr>
          <w:noProof/>
        </w:rPr>
        <w:fldChar w:fldCharType="separate"/>
      </w:r>
      <w:r w:rsidR="00A35E74">
        <w:rPr>
          <w:noProof/>
        </w:rPr>
        <w:t>35</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8D1036">
        <w:rPr>
          <w:noProof/>
        </w:rPr>
        <w:fldChar w:fldCharType="begin"/>
      </w:r>
      <w:r>
        <w:rPr>
          <w:noProof/>
        </w:rPr>
        <w:instrText xml:space="preserve"> PAGEREF _Toc440877369 \h </w:instrText>
      </w:r>
      <w:r w:rsidR="008D1036">
        <w:rPr>
          <w:noProof/>
        </w:rPr>
      </w:r>
      <w:r w:rsidR="008D1036">
        <w:rPr>
          <w:noProof/>
        </w:rPr>
        <w:fldChar w:fldCharType="separate"/>
      </w:r>
      <w:r w:rsidR="00A35E74">
        <w:rPr>
          <w:noProof/>
        </w:rPr>
        <w:t>36</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8D1036">
        <w:rPr>
          <w:noProof/>
        </w:rPr>
        <w:fldChar w:fldCharType="begin"/>
      </w:r>
      <w:r>
        <w:rPr>
          <w:noProof/>
        </w:rPr>
        <w:instrText xml:space="preserve"> PAGEREF _Toc440877370 \h </w:instrText>
      </w:r>
      <w:r w:rsidR="008D1036">
        <w:rPr>
          <w:noProof/>
        </w:rPr>
      </w:r>
      <w:r w:rsidR="008D1036">
        <w:rPr>
          <w:noProof/>
        </w:rPr>
        <w:fldChar w:fldCharType="separate"/>
      </w:r>
      <w:r w:rsidR="00A35E74">
        <w:rPr>
          <w:noProof/>
        </w:rPr>
        <w:t>36</w:t>
      </w:r>
      <w:r w:rsidR="008D1036">
        <w:rPr>
          <w:noProof/>
        </w:rPr>
        <w:fldChar w:fldCharType="end"/>
      </w:r>
    </w:p>
    <w:p w:rsidR="006D28DA" w:rsidRDefault="006D28DA">
      <w:pPr>
        <w:pStyle w:val="1f3"/>
        <w:rPr>
          <w:rFonts w:asciiTheme="minorHAnsi" w:eastAsiaTheme="minorEastAsia" w:hAnsiTheme="minorHAnsi" w:cstheme="minorBidi"/>
          <w:b w:val="0"/>
          <w:caps w:val="0"/>
          <w:noProof/>
          <w:szCs w:val="22"/>
          <w:lang w:eastAsia="ru-RU"/>
        </w:rPr>
      </w:pPr>
      <w:r w:rsidRPr="007E260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8D1036">
        <w:rPr>
          <w:noProof/>
        </w:rPr>
        <w:fldChar w:fldCharType="begin"/>
      </w:r>
      <w:r>
        <w:rPr>
          <w:noProof/>
        </w:rPr>
        <w:instrText xml:space="preserve"> PAGEREF _Toc440877371 \h </w:instrText>
      </w:r>
      <w:r w:rsidR="008D1036">
        <w:rPr>
          <w:noProof/>
        </w:rPr>
      </w:r>
      <w:r w:rsidR="008D1036">
        <w:rPr>
          <w:noProof/>
        </w:rPr>
        <w:fldChar w:fldCharType="separate"/>
      </w:r>
      <w:r w:rsidR="00A35E74">
        <w:rPr>
          <w:noProof/>
        </w:rPr>
        <w:t>37</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8D1036">
        <w:rPr>
          <w:noProof/>
        </w:rPr>
        <w:fldChar w:fldCharType="begin"/>
      </w:r>
      <w:r>
        <w:rPr>
          <w:noProof/>
        </w:rPr>
        <w:instrText xml:space="preserve"> PAGEREF _Toc440877372 \h </w:instrText>
      </w:r>
      <w:r w:rsidR="008D1036">
        <w:rPr>
          <w:noProof/>
        </w:rPr>
      </w:r>
      <w:r w:rsidR="008D1036">
        <w:rPr>
          <w:noProof/>
        </w:rPr>
        <w:fldChar w:fldCharType="separate"/>
      </w:r>
      <w:r w:rsidR="00A35E74">
        <w:rPr>
          <w:noProof/>
        </w:rPr>
        <w:t>37</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8D1036">
        <w:rPr>
          <w:noProof/>
        </w:rPr>
        <w:fldChar w:fldCharType="begin"/>
      </w:r>
      <w:r>
        <w:rPr>
          <w:noProof/>
        </w:rPr>
        <w:instrText xml:space="preserve"> PAGEREF _Toc440877374 \h </w:instrText>
      </w:r>
      <w:r w:rsidR="008D1036">
        <w:rPr>
          <w:noProof/>
        </w:rPr>
      </w:r>
      <w:r w:rsidR="008D1036">
        <w:rPr>
          <w:noProof/>
        </w:rPr>
        <w:fldChar w:fldCharType="separate"/>
      </w:r>
      <w:r w:rsidR="00A35E74">
        <w:rPr>
          <w:noProof/>
        </w:rPr>
        <w:t>37</w:t>
      </w:r>
      <w:r w:rsidR="008D1036">
        <w:rPr>
          <w:noProof/>
        </w:rPr>
        <w:fldChar w:fldCharType="end"/>
      </w:r>
    </w:p>
    <w:p w:rsidR="006D28DA" w:rsidRDefault="006D28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8D1036">
        <w:rPr>
          <w:noProof/>
        </w:rPr>
        <w:fldChar w:fldCharType="begin"/>
      </w:r>
      <w:r>
        <w:rPr>
          <w:noProof/>
        </w:rPr>
        <w:instrText xml:space="preserve"> PAGEREF _Toc440877376 \h </w:instrText>
      </w:r>
      <w:r w:rsidR="008D1036">
        <w:rPr>
          <w:noProof/>
        </w:rPr>
      </w:r>
      <w:r w:rsidR="008D1036">
        <w:rPr>
          <w:noProof/>
        </w:rPr>
        <w:fldChar w:fldCharType="separate"/>
      </w:r>
      <w:r w:rsidR="00A35E74">
        <w:rPr>
          <w:noProof/>
        </w:rPr>
        <w:t>38</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8D1036">
        <w:rPr>
          <w:noProof/>
        </w:rPr>
        <w:fldChar w:fldCharType="begin"/>
      </w:r>
      <w:r>
        <w:rPr>
          <w:noProof/>
        </w:rPr>
        <w:instrText xml:space="preserve"> PAGEREF _Toc440877377 \h </w:instrText>
      </w:r>
      <w:r w:rsidR="008D1036">
        <w:rPr>
          <w:noProof/>
        </w:rPr>
      </w:r>
      <w:r w:rsidR="008D1036">
        <w:rPr>
          <w:noProof/>
        </w:rPr>
        <w:fldChar w:fldCharType="separate"/>
      </w:r>
      <w:r w:rsidR="00A35E74">
        <w:rPr>
          <w:noProof/>
        </w:rPr>
        <w:t>38</w:t>
      </w:r>
      <w:r w:rsidR="008D1036">
        <w:rPr>
          <w:noProof/>
        </w:rPr>
        <w:fldChar w:fldCharType="end"/>
      </w:r>
    </w:p>
    <w:p w:rsidR="006D28DA" w:rsidRDefault="006D28DA">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8D1036">
        <w:rPr>
          <w:noProof/>
        </w:rPr>
        <w:fldChar w:fldCharType="begin"/>
      </w:r>
      <w:r>
        <w:rPr>
          <w:noProof/>
        </w:rPr>
        <w:instrText xml:space="preserve"> PAGEREF _Toc440877378 \h </w:instrText>
      </w:r>
      <w:r w:rsidR="008D1036">
        <w:rPr>
          <w:noProof/>
        </w:rPr>
      </w:r>
      <w:r w:rsidR="008D1036">
        <w:rPr>
          <w:noProof/>
        </w:rPr>
        <w:fldChar w:fldCharType="separate"/>
      </w:r>
      <w:r w:rsidR="00A35E74">
        <w:rPr>
          <w:noProof/>
        </w:rPr>
        <w:t>38</w:t>
      </w:r>
      <w:r w:rsidR="008D1036">
        <w:rPr>
          <w:noProof/>
        </w:rPr>
        <w:fldChar w:fldCharType="end"/>
      </w:r>
    </w:p>
    <w:p w:rsidR="006D28DA" w:rsidRDefault="006D28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8D1036">
        <w:rPr>
          <w:noProof/>
        </w:rPr>
        <w:fldChar w:fldCharType="begin"/>
      </w:r>
      <w:r>
        <w:rPr>
          <w:noProof/>
        </w:rPr>
        <w:instrText xml:space="preserve"> PAGEREF _Toc440877380 \h </w:instrText>
      </w:r>
      <w:r w:rsidR="008D1036">
        <w:rPr>
          <w:noProof/>
        </w:rPr>
      </w:r>
      <w:r w:rsidR="008D1036">
        <w:rPr>
          <w:noProof/>
        </w:rPr>
        <w:fldChar w:fldCharType="separate"/>
      </w:r>
      <w:r w:rsidR="00A35E74">
        <w:rPr>
          <w:noProof/>
        </w:rPr>
        <w:t>42</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Сводная таблица стоимости (форма 2)</w:t>
      </w:r>
      <w:r>
        <w:rPr>
          <w:noProof/>
        </w:rPr>
        <w:tab/>
      </w:r>
      <w:r w:rsidR="008D1036">
        <w:rPr>
          <w:noProof/>
        </w:rPr>
        <w:fldChar w:fldCharType="begin"/>
      </w:r>
      <w:r>
        <w:rPr>
          <w:noProof/>
        </w:rPr>
        <w:instrText xml:space="preserve"> PAGEREF _Toc440877382 \h </w:instrText>
      </w:r>
      <w:r w:rsidR="008D1036">
        <w:rPr>
          <w:noProof/>
        </w:rPr>
      </w:r>
      <w:r w:rsidR="008D1036">
        <w:rPr>
          <w:noProof/>
        </w:rPr>
        <w:fldChar w:fldCharType="separate"/>
      </w:r>
      <w:r w:rsidR="00A35E74">
        <w:rPr>
          <w:noProof/>
        </w:rPr>
        <w:t>44</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sidRPr="007E260A">
        <w:rPr>
          <w:noProof/>
          <w:color w:val="000000"/>
        </w:rPr>
        <w:t>5.3</w:t>
      </w:r>
      <w:r>
        <w:rPr>
          <w:rFonts w:asciiTheme="minorHAnsi" w:eastAsiaTheme="minorEastAsia" w:hAnsiTheme="minorHAnsi" w:cstheme="minorBidi"/>
          <w:b w:val="0"/>
          <w:bCs w:val="0"/>
          <w:noProof/>
          <w:sz w:val="22"/>
          <w:szCs w:val="22"/>
          <w:lang w:eastAsia="ru-RU"/>
        </w:rPr>
        <w:tab/>
      </w:r>
      <w:r w:rsidRPr="007E260A">
        <w:rPr>
          <w:noProof/>
          <w:color w:val="000000"/>
        </w:rPr>
        <w:t>Техническое предложение (форма 3)</w:t>
      </w:r>
      <w:r>
        <w:rPr>
          <w:noProof/>
        </w:rPr>
        <w:tab/>
      </w:r>
      <w:r w:rsidR="008D1036">
        <w:rPr>
          <w:noProof/>
        </w:rPr>
        <w:fldChar w:fldCharType="begin"/>
      </w:r>
      <w:r>
        <w:rPr>
          <w:noProof/>
        </w:rPr>
        <w:instrText xml:space="preserve"> PAGEREF _Toc440877385 \h </w:instrText>
      </w:r>
      <w:r w:rsidR="008D1036">
        <w:rPr>
          <w:noProof/>
        </w:rPr>
      </w:r>
      <w:r w:rsidR="008D1036">
        <w:rPr>
          <w:noProof/>
        </w:rPr>
        <w:fldChar w:fldCharType="separate"/>
      </w:r>
      <w:r w:rsidR="00A35E74">
        <w:rPr>
          <w:noProof/>
        </w:rPr>
        <w:t>47</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8D1036">
        <w:rPr>
          <w:noProof/>
        </w:rPr>
        <w:fldChar w:fldCharType="begin"/>
      </w:r>
      <w:r>
        <w:rPr>
          <w:noProof/>
        </w:rPr>
        <w:instrText xml:space="preserve"> PAGEREF _Toc440877388 \h </w:instrText>
      </w:r>
      <w:r w:rsidR="008D1036">
        <w:rPr>
          <w:noProof/>
        </w:rPr>
      </w:r>
      <w:r w:rsidR="008D1036">
        <w:rPr>
          <w:noProof/>
        </w:rPr>
        <w:fldChar w:fldCharType="separate"/>
      </w:r>
      <w:r w:rsidR="00A35E74">
        <w:rPr>
          <w:noProof/>
        </w:rPr>
        <w:t>49</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8D1036">
        <w:rPr>
          <w:noProof/>
        </w:rPr>
        <w:fldChar w:fldCharType="begin"/>
      </w:r>
      <w:r>
        <w:rPr>
          <w:noProof/>
        </w:rPr>
        <w:instrText xml:space="preserve"> PAGEREF _Toc440877391 \h </w:instrText>
      </w:r>
      <w:r w:rsidR="008D1036">
        <w:rPr>
          <w:noProof/>
        </w:rPr>
      </w:r>
      <w:r w:rsidR="008D1036">
        <w:rPr>
          <w:noProof/>
        </w:rPr>
        <w:fldChar w:fldCharType="separate"/>
      </w:r>
      <w:r w:rsidR="00A35E74">
        <w:rPr>
          <w:noProof/>
        </w:rPr>
        <w:t>51</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sidRPr="007E260A">
        <w:rPr>
          <w:noProof/>
          <w:color w:val="000000"/>
        </w:rPr>
        <w:t>5.6</w:t>
      </w:r>
      <w:r>
        <w:rPr>
          <w:rFonts w:asciiTheme="minorHAnsi" w:eastAsiaTheme="minorEastAsia" w:hAnsiTheme="minorHAnsi" w:cstheme="minorBidi"/>
          <w:b w:val="0"/>
          <w:bCs w:val="0"/>
          <w:noProof/>
          <w:sz w:val="22"/>
          <w:szCs w:val="22"/>
          <w:lang w:eastAsia="ru-RU"/>
        </w:rPr>
        <w:tab/>
      </w:r>
      <w:r w:rsidRPr="007E260A">
        <w:rPr>
          <w:noProof/>
          <w:color w:val="000000"/>
        </w:rPr>
        <w:t>Протокол разногласий к проекту Договора (форма 6)</w:t>
      </w:r>
      <w:r>
        <w:rPr>
          <w:noProof/>
        </w:rPr>
        <w:tab/>
      </w:r>
      <w:r w:rsidR="008D1036">
        <w:rPr>
          <w:noProof/>
        </w:rPr>
        <w:fldChar w:fldCharType="begin"/>
      </w:r>
      <w:r>
        <w:rPr>
          <w:noProof/>
        </w:rPr>
        <w:instrText xml:space="preserve"> PAGEREF _Toc440877394 \h </w:instrText>
      </w:r>
      <w:r w:rsidR="008D1036">
        <w:rPr>
          <w:noProof/>
        </w:rPr>
      </w:r>
      <w:r w:rsidR="008D1036">
        <w:rPr>
          <w:noProof/>
        </w:rPr>
        <w:fldChar w:fldCharType="separate"/>
      </w:r>
      <w:r w:rsidR="00A35E74">
        <w:rPr>
          <w:noProof/>
        </w:rPr>
        <w:t>53</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8D1036">
        <w:rPr>
          <w:noProof/>
        </w:rPr>
        <w:fldChar w:fldCharType="begin"/>
      </w:r>
      <w:r>
        <w:rPr>
          <w:noProof/>
        </w:rPr>
        <w:instrText xml:space="preserve"> PAGEREF _Toc440877397 \h </w:instrText>
      </w:r>
      <w:r w:rsidR="008D1036">
        <w:rPr>
          <w:noProof/>
        </w:rPr>
      </w:r>
      <w:r w:rsidR="008D1036">
        <w:rPr>
          <w:noProof/>
        </w:rPr>
        <w:fldChar w:fldCharType="separate"/>
      </w:r>
      <w:r w:rsidR="00A35E74">
        <w:rPr>
          <w:noProof/>
        </w:rPr>
        <w:t>55</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8D1036">
        <w:rPr>
          <w:noProof/>
        </w:rPr>
        <w:fldChar w:fldCharType="begin"/>
      </w:r>
      <w:r>
        <w:rPr>
          <w:noProof/>
        </w:rPr>
        <w:instrText xml:space="preserve"> PAGEREF _Toc440877401 \h </w:instrText>
      </w:r>
      <w:r w:rsidR="008D1036">
        <w:rPr>
          <w:noProof/>
        </w:rPr>
      </w:r>
      <w:r w:rsidR="008D1036">
        <w:rPr>
          <w:noProof/>
        </w:rPr>
        <w:fldChar w:fldCharType="separate"/>
      </w:r>
      <w:r w:rsidR="00A35E74">
        <w:rPr>
          <w:noProof/>
        </w:rPr>
        <w:t>60</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8D1036">
        <w:rPr>
          <w:noProof/>
        </w:rPr>
        <w:fldChar w:fldCharType="begin"/>
      </w:r>
      <w:r>
        <w:rPr>
          <w:noProof/>
        </w:rPr>
        <w:instrText xml:space="preserve"> PAGEREF _Toc440877404 \h </w:instrText>
      </w:r>
      <w:r w:rsidR="008D1036">
        <w:rPr>
          <w:noProof/>
        </w:rPr>
      </w:r>
      <w:r w:rsidR="008D1036">
        <w:rPr>
          <w:noProof/>
        </w:rPr>
        <w:fldChar w:fldCharType="separate"/>
      </w:r>
      <w:r w:rsidR="00A35E74">
        <w:rPr>
          <w:noProof/>
        </w:rPr>
        <w:t>62</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8D1036">
        <w:rPr>
          <w:noProof/>
        </w:rPr>
        <w:fldChar w:fldCharType="begin"/>
      </w:r>
      <w:r>
        <w:rPr>
          <w:noProof/>
        </w:rPr>
        <w:instrText xml:space="preserve"> PAGEREF _Toc440877407 \h </w:instrText>
      </w:r>
      <w:r w:rsidR="008D1036">
        <w:rPr>
          <w:noProof/>
        </w:rPr>
      </w:r>
      <w:r w:rsidR="008D1036">
        <w:rPr>
          <w:noProof/>
        </w:rPr>
        <w:fldChar w:fldCharType="separate"/>
      </w:r>
      <w:r w:rsidR="00A35E74">
        <w:rPr>
          <w:noProof/>
        </w:rPr>
        <w:t>64</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8D1036">
        <w:rPr>
          <w:noProof/>
        </w:rPr>
        <w:fldChar w:fldCharType="begin"/>
      </w:r>
      <w:r>
        <w:rPr>
          <w:noProof/>
        </w:rPr>
        <w:instrText xml:space="preserve"> PAGEREF _Toc440877410 \h </w:instrText>
      </w:r>
      <w:r w:rsidR="008D1036">
        <w:rPr>
          <w:noProof/>
        </w:rPr>
      </w:r>
      <w:r w:rsidR="008D1036">
        <w:rPr>
          <w:noProof/>
        </w:rPr>
        <w:fldChar w:fldCharType="separate"/>
      </w:r>
      <w:r w:rsidR="00A35E74">
        <w:rPr>
          <w:noProof/>
        </w:rPr>
        <w:t>66</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8D1036">
        <w:rPr>
          <w:noProof/>
        </w:rPr>
        <w:fldChar w:fldCharType="begin"/>
      </w:r>
      <w:r>
        <w:rPr>
          <w:noProof/>
        </w:rPr>
        <w:instrText xml:space="preserve"> PAGEREF _Toc440877413 \h </w:instrText>
      </w:r>
      <w:r w:rsidR="008D1036">
        <w:rPr>
          <w:noProof/>
        </w:rPr>
      </w:r>
      <w:r w:rsidR="008D1036">
        <w:rPr>
          <w:noProof/>
        </w:rPr>
        <w:fldChar w:fldCharType="separate"/>
      </w:r>
      <w:r w:rsidR="00A35E74">
        <w:rPr>
          <w:noProof/>
        </w:rPr>
        <w:t>68</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sidRPr="007E260A">
        <w:rPr>
          <w:noProof/>
        </w:rPr>
        <w:t>Согласие на обработку персональных данных (форма 1</w:t>
      </w:r>
      <w:r>
        <w:rPr>
          <w:noProof/>
        </w:rPr>
        <w:t>3</w:t>
      </w:r>
      <w:r w:rsidRPr="007E260A">
        <w:rPr>
          <w:noProof/>
        </w:rPr>
        <w:t>)</w:t>
      </w:r>
      <w:r>
        <w:rPr>
          <w:noProof/>
        </w:rPr>
        <w:tab/>
      </w:r>
      <w:r w:rsidR="008D1036">
        <w:rPr>
          <w:noProof/>
        </w:rPr>
        <w:fldChar w:fldCharType="begin"/>
      </w:r>
      <w:r>
        <w:rPr>
          <w:noProof/>
        </w:rPr>
        <w:instrText xml:space="preserve"> PAGEREF _Toc440877416 \h </w:instrText>
      </w:r>
      <w:r w:rsidR="008D1036">
        <w:rPr>
          <w:noProof/>
        </w:rPr>
      </w:r>
      <w:r w:rsidR="008D1036">
        <w:rPr>
          <w:noProof/>
        </w:rPr>
        <w:fldChar w:fldCharType="separate"/>
      </w:r>
      <w:r w:rsidR="00A35E74">
        <w:rPr>
          <w:noProof/>
        </w:rPr>
        <w:t>71</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lastRenderedPageBreak/>
        <w:t>5.14</w:t>
      </w:r>
      <w:r>
        <w:rPr>
          <w:rFonts w:asciiTheme="minorHAnsi" w:eastAsiaTheme="minorEastAsia" w:hAnsiTheme="minorHAnsi" w:cstheme="minorBidi"/>
          <w:b w:val="0"/>
          <w:bCs w:val="0"/>
          <w:noProof/>
          <w:sz w:val="22"/>
          <w:szCs w:val="22"/>
          <w:lang w:eastAsia="ru-RU"/>
        </w:rPr>
        <w:tab/>
      </w:r>
      <w:r>
        <w:rPr>
          <w:noProof/>
        </w:rPr>
        <w:t>Соглашение о неустойке</w:t>
      </w:r>
      <w:r w:rsidRPr="007E260A">
        <w:rPr>
          <w:noProof/>
        </w:rPr>
        <w:t xml:space="preserve"> (форма 1</w:t>
      </w:r>
      <w:r>
        <w:rPr>
          <w:noProof/>
        </w:rPr>
        <w:t>4</w:t>
      </w:r>
      <w:r w:rsidRPr="007E260A">
        <w:rPr>
          <w:noProof/>
        </w:rPr>
        <w:t>)</w:t>
      </w:r>
      <w:r>
        <w:rPr>
          <w:noProof/>
        </w:rPr>
        <w:tab/>
      </w:r>
      <w:r w:rsidR="008D1036">
        <w:rPr>
          <w:noProof/>
        </w:rPr>
        <w:fldChar w:fldCharType="begin"/>
      </w:r>
      <w:r>
        <w:rPr>
          <w:noProof/>
        </w:rPr>
        <w:instrText xml:space="preserve"> PAGEREF _Toc440877419 \h </w:instrText>
      </w:r>
      <w:r w:rsidR="008D1036">
        <w:rPr>
          <w:noProof/>
        </w:rPr>
      </w:r>
      <w:r w:rsidR="008D1036">
        <w:rPr>
          <w:noProof/>
        </w:rPr>
        <w:fldChar w:fldCharType="separate"/>
      </w:r>
      <w:r w:rsidR="00A35E74">
        <w:rPr>
          <w:noProof/>
        </w:rPr>
        <w:t>73</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sidRPr="007E260A">
        <w:rPr>
          <w:noProof/>
        </w:rPr>
        <w:t>Согласие Участника налоговым органам на разглашение сведений, составляющих налоговую тайну (форма 1</w:t>
      </w:r>
      <w:r>
        <w:rPr>
          <w:noProof/>
        </w:rPr>
        <w:t>5</w:t>
      </w:r>
      <w:r w:rsidRPr="007E260A">
        <w:rPr>
          <w:noProof/>
        </w:rPr>
        <w:t>)</w:t>
      </w:r>
      <w:r>
        <w:rPr>
          <w:noProof/>
        </w:rPr>
        <w:tab/>
      </w:r>
      <w:r w:rsidR="008D1036">
        <w:rPr>
          <w:noProof/>
        </w:rPr>
        <w:fldChar w:fldCharType="begin"/>
      </w:r>
      <w:r>
        <w:rPr>
          <w:noProof/>
        </w:rPr>
        <w:instrText xml:space="preserve"> PAGEREF _Toc440877422 \h </w:instrText>
      </w:r>
      <w:r w:rsidR="008D1036">
        <w:rPr>
          <w:noProof/>
        </w:rPr>
      </w:r>
      <w:r w:rsidR="008D1036">
        <w:rPr>
          <w:noProof/>
        </w:rPr>
        <w:fldChar w:fldCharType="separate"/>
      </w:r>
      <w:r w:rsidR="00A35E74">
        <w:rPr>
          <w:noProof/>
        </w:rPr>
        <w:t>76</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sidRPr="007E260A">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7E260A">
        <w:rPr>
          <w:noProof/>
          <w:color w:val="000000"/>
        </w:rPr>
        <w:t>оказания услуг</w:t>
      </w:r>
      <w:r>
        <w:rPr>
          <w:noProof/>
        </w:rPr>
        <w:t xml:space="preserve"> между Участником и соисполнителями </w:t>
      </w:r>
      <w:r w:rsidRPr="007E260A">
        <w:rPr>
          <w:noProof/>
          <w:color w:val="000000"/>
        </w:rPr>
        <w:t>(форма 16)</w:t>
      </w:r>
      <w:r>
        <w:rPr>
          <w:noProof/>
        </w:rPr>
        <w:tab/>
      </w:r>
      <w:r w:rsidR="008D1036">
        <w:rPr>
          <w:noProof/>
        </w:rPr>
        <w:fldChar w:fldCharType="begin"/>
      </w:r>
      <w:r>
        <w:rPr>
          <w:noProof/>
        </w:rPr>
        <w:instrText xml:space="preserve"> PAGEREF _Toc440877425 \h </w:instrText>
      </w:r>
      <w:r w:rsidR="008D1036">
        <w:rPr>
          <w:noProof/>
        </w:rPr>
      </w:r>
      <w:r w:rsidR="008D1036">
        <w:rPr>
          <w:noProof/>
        </w:rPr>
        <w:fldChar w:fldCharType="separate"/>
      </w:r>
      <w:r w:rsidR="00A35E74">
        <w:rPr>
          <w:noProof/>
        </w:rPr>
        <w:t>78</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sidRPr="007E260A">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7E260A">
        <w:rPr>
          <w:noProof/>
          <w:color w:val="000000"/>
        </w:rPr>
        <w:t>(форма 17)</w:t>
      </w:r>
      <w:r>
        <w:rPr>
          <w:noProof/>
        </w:rPr>
        <w:tab/>
      </w:r>
      <w:r w:rsidR="008D1036">
        <w:rPr>
          <w:noProof/>
        </w:rPr>
        <w:fldChar w:fldCharType="begin"/>
      </w:r>
      <w:r>
        <w:rPr>
          <w:noProof/>
        </w:rPr>
        <w:instrText xml:space="preserve"> PAGEREF _Toc440877428 \h </w:instrText>
      </w:r>
      <w:r w:rsidR="008D1036">
        <w:rPr>
          <w:noProof/>
        </w:rPr>
      </w:r>
      <w:r w:rsidR="008D1036">
        <w:rPr>
          <w:noProof/>
        </w:rPr>
        <w:fldChar w:fldCharType="separate"/>
      </w:r>
      <w:r w:rsidR="00A35E74">
        <w:rPr>
          <w:noProof/>
        </w:rPr>
        <w:t>80</w:t>
      </w:r>
      <w:r w:rsidR="008D1036">
        <w:rPr>
          <w:noProof/>
        </w:rPr>
        <w:fldChar w:fldCharType="end"/>
      </w:r>
    </w:p>
    <w:p w:rsidR="00717F60" w:rsidRPr="00E71A48" w:rsidRDefault="008D1036"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4"/>
          <w:headerReference w:type="default" r:id="rId15"/>
          <w:footerReference w:type="even" r:id="rId16"/>
          <w:footerReference w:type="default" r:id="rId17"/>
          <w:headerReference w:type="first" r:id="rId18"/>
          <w:footerReference w:type="first" r:id="rId19"/>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0877314"/>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0877315"/>
      <w:bookmarkEnd w:id="8"/>
      <w:r w:rsidRPr="00E71A48">
        <w:t>Общие сведения о процедуре запроса предложений</w:t>
      </w:r>
      <w:bookmarkEnd w:id="9"/>
    </w:p>
    <w:p w:rsidR="005B75A6" w:rsidRPr="003C7095"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B047CF" w:rsidRPr="008E1A51">
        <w:rPr>
          <w:sz w:val="24"/>
          <w:szCs w:val="24"/>
        </w:rPr>
        <w:t>Специалист I категории отдела закупочной деятельности Управления логистики и МТО филиала ПАО «МРСК Центра» - Липецкэнерго»</w:t>
      </w:r>
      <w:r w:rsidR="00B047CF">
        <w:rPr>
          <w:iCs/>
          <w:sz w:val="24"/>
          <w:szCs w:val="24"/>
        </w:rPr>
        <w:t xml:space="preserve"> Назимов Д.А., контактные телефоны: (4742</w:t>
      </w:r>
      <w:r w:rsidR="007556FF" w:rsidRPr="00702B2C">
        <w:rPr>
          <w:iCs/>
          <w:sz w:val="24"/>
          <w:szCs w:val="24"/>
        </w:rPr>
        <w:t xml:space="preserve">) </w:t>
      </w:r>
      <w:r w:rsidR="00B047CF">
        <w:rPr>
          <w:iCs/>
          <w:sz w:val="24"/>
          <w:szCs w:val="24"/>
        </w:rPr>
        <w:t>22</w:t>
      </w:r>
      <w:r w:rsidR="007556FF" w:rsidRPr="00702B2C">
        <w:rPr>
          <w:iCs/>
          <w:sz w:val="24"/>
          <w:szCs w:val="24"/>
        </w:rPr>
        <w:t>-</w:t>
      </w:r>
      <w:r w:rsidR="00B047CF">
        <w:rPr>
          <w:iCs/>
          <w:sz w:val="24"/>
          <w:szCs w:val="24"/>
        </w:rPr>
        <w:t>83-67</w:t>
      </w:r>
      <w:r w:rsidR="007556FF" w:rsidRPr="00702B2C">
        <w:rPr>
          <w:iCs/>
          <w:sz w:val="24"/>
          <w:szCs w:val="24"/>
        </w:rPr>
        <w:t xml:space="preserve">, </w:t>
      </w:r>
      <w:r w:rsidR="00B047CF">
        <w:rPr>
          <w:sz w:val="24"/>
          <w:szCs w:val="24"/>
        </w:rPr>
        <w:t xml:space="preserve">адрес электронной почты: </w:t>
      </w:r>
      <w:r w:rsidR="00B047CF" w:rsidRPr="00141C5D">
        <w:rPr>
          <w:rStyle w:val="a7"/>
          <w:lang w:eastAsia="ru-RU"/>
        </w:rPr>
        <w:t>nazimov.da@mrsk-1.ru</w:t>
      </w:r>
      <w:r w:rsidRPr="00702B2C">
        <w:rPr>
          <w:iCs/>
          <w:sz w:val="24"/>
          <w:szCs w:val="24"/>
        </w:rPr>
        <w:t xml:space="preserve">, </w:t>
      </w:r>
      <w:r w:rsidRPr="003C7095">
        <w:rPr>
          <w:iCs/>
          <w:sz w:val="24"/>
          <w:szCs w:val="24"/>
        </w:rPr>
        <w:t>ответственное лицо –</w:t>
      </w:r>
      <w:r w:rsidRPr="003C7095">
        <w:rPr>
          <w:sz w:val="24"/>
          <w:szCs w:val="24"/>
        </w:rPr>
        <w:t xml:space="preserve"> </w:t>
      </w:r>
      <w:r w:rsidR="003C7095" w:rsidRPr="003C7095">
        <w:rPr>
          <w:sz w:val="24"/>
          <w:szCs w:val="24"/>
        </w:rPr>
        <w:t>Шишлянникова Ирина Николаевна</w:t>
      </w:r>
      <w:r w:rsidR="00B047CF" w:rsidRPr="003C7095">
        <w:rPr>
          <w:sz w:val="24"/>
          <w:szCs w:val="24"/>
        </w:rPr>
        <w:t>, контактный телефон</w:t>
      </w:r>
      <w:r w:rsidR="007556FF" w:rsidRPr="003C7095">
        <w:rPr>
          <w:sz w:val="24"/>
          <w:szCs w:val="24"/>
        </w:rPr>
        <w:t xml:space="preserve"> - (</w:t>
      </w:r>
      <w:r w:rsidR="00B047CF" w:rsidRPr="003C7095">
        <w:rPr>
          <w:sz w:val="24"/>
          <w:szCs w:val="24"/>
        </w:rPr>
        <w:t>4742</w:t>
      </w:r>
      <w:r w:rsidR="007556FF" w:rsidRPr="003C7095">
        <w:rPr>
          <w:sz w:val="24"/>
          <w:szCs w:val="24"/>
        </w:rPr>
        <w:t xml:space="preserve">) </w:t>
      </w:r>
      <w:r w:rsidR="00B047CF" w:rsidRPr="003C7095">
        <w:rPr>
          <w:sz w:val="24"/>
          <w:szCs w:val="24"/>
        </w:rPr>
        <w:t>22</w:t>
      </w:r>
      <w:r w:rsidR="007556FF" w:rsidRPr="003C7095">
        <w:rPr>
          <w:sz w:val="24"/>
          <w:szCs w:val="24"/>
        </w:rPr>
        <w:t>-</w:t>
      </w:r>
      <w:r w:rsidR="00B047CF" w:rsidRPr="003C7095">
        <w:rPr>
          <w:sz w:val="24"/>
          <w:szCs w:val="24"/>
        </w:rPr>
        <w:t>81</w:t>
      </w:r>
      <w:r w:rsidR="007556FF" w:rsidRPr="003C7095">
        <w:rPr>
          <w:sz w:val="24"/>
          <w:szCs w:val="24"/>
        </w:rPr>
        <w:t>-</w:t>
      </w:r>
      <w:r w:rsidR="00B047CF" w:rsidRPr="003C7095">
        <w:rPr>
          <w:sz w:val="24"/>
          <w:szCs w:val="24"/>
        </w:rPr>
        <w:t>25,</w:t>
      </w:r>
      <w:r w:rsidR="007556FF" w:rsidRPr="003C7095">
        <w:rPr>
          <w:sz w:val="24"/>
          <w:szCs w:val="24"/>
        </w:rPr>
        <w:t xml:space="preserve"> адрес электронной почты: </w:t>
      </w:r>
      <w:hyperlink r:id="rId20" w:history="1">
        <w:r w:rsidR="003C7095" w:rsidRPr="003C7095">
          <w:rPr>
            <w:rStyle w:val="a7"/>
          </w:rPr>
          <w:t>shishlyannikova.in@mrsk-1.ru</w:t>
        </w:r>
      </w:hyperlink>
      <w:r w:rsidR="003C7095">
        <w:t>.</w:t>
      </w:r>
      <w:r w:rsidR="00F27D39">
        <w:rPr>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w:t>
      </w:r>
      <w:r w:rsidRPr="004F7A3F">
        <w:rPr>
          <w:sz w:val="24"/>
          <w:szCs w:val="24"/>
        </w:rPr>
        <w:t xml:space="preserve">опубликованным </w:t>
      </w:r>
      <w:r w:rsidRPr="004F7A3F">
        <w:rPr>
          <w:b/>
          <w:sz w:val="24"/>
          <w:szCs w:val="24"/>
        </w:rPr>
        <w:t>«</w:t>
      </w:r>
      <w:r w:rsidR="00781B4C" w:rsidRPr="004F7A3F">
        <w:rPr>
          <w:b/>
          <w:sz w:val="24"/>
          <w:szCs w:val="24"/>
        </w:rPr>
        <w:t>21</w:t>
      </w:r>
      <w:r w:rsidRPr="004F7A3F">
        <w:rPr>
          <w:b/>
          <w:sz w:val="24"/>
          <w:szCs w:val="24"/>
        </w:rPr>
        <w:t xml:space="preserve">» </w:t>
      </w:r>
      <w:r w:rsidR="00862664" w:rsidRPr="004F7A3F">
        <w:rPr>
          <w:b/>
          <w:sz w:val="24"/>
          <w:szCs w:val="24"/>
        </w:rPr>
        <w:t>января</w:t>
      </w:r>
      <w:r w:rsidRPr="004F7A3F">
        <w:rPr>
          <w:b/>
          <w:sz w:val="24"/>
          <w:szCs w:val="24"/>
        </w:rPr>
        <w:t xml:space="preserve"> 20</w:t>
      </w:r>
      <w:r w:rsidR="00C12FA4" w:rsidRPr="004F7A3F">
        <w:rPr>
          <w:b/>
          <w:sz w:val="24"/>
          <w:szCs w:val="24"/>
        </w:rPr>
        <w:t>1</w:t>
      </w:r>
      <w:r w:rsidR="00862664" w:rsidRPr="004F7A3F">
        <w:rPr>
          <w:b/>
          <w:sz w:val="24"/>
          <w:szCs w:val="24"/>
        </w:rPr>
        <w:t>6</w:t>
      </w:r>
      <w:r w:rsidRPr="004F7A3F">
        <w:rPr>
          <w:b/>
          <w:sz w:val="24"/>
          <w:szCs w:val="24"/>
        </w:rPr>
        <w:t xml:space="preserve"> г.</w:t>
      </w:r>
      <w:r w:rsidRPr="004F7A3F">
        <w:rPr>
          <w:sz w:val="24"/>
          <w:szCs w:val="24"/>
        </w:rPr>
        <w:t xml:space="preserve"> на официальном сайте (</w:t>
      </w:r>
      <w:hyperlink r:id="rId21" w:history="1">
        <w:r w:rsidR="00345CCA" w:rsidRPr="004F7A3F">
          <w:rPr>
            <w:rStyle w:val="a7"/>
            <w:sz w:val="24"/>
            <w:szCs w:val="24"/>
          </w:rPr>
          <w:t>www.zakupki.</w:t>
        </w:r>
        <w:r w:rsidR="00345CCA" w:rsidRPr="004F7A3F">
          <w:rPr>
            <w:rStyle w:val="a7"/>
            <w:sz w:val="24"/>
            <w:szCs w:val="24"/>
            <w:lang w:val="en-US"/>
          </w:rPr>
          <w:t>gov</w:t>
        </w:r>
        <w:r w:rsidR="00345CCA" w:rsidRPr="004F7A3F">
          <w:rPr>
            <w:rStyle w:val="a7"/>
            <w:sz w:val="24"/>
            <w:szCs w:val="24"/>
          </w:rPr>
          <w:t>.ru</w:t>
        </w:r>
      </w:hyperlink>
      <w:r w:rsidRPr="004F7A3F">
        <w:rPr>
          <w:sz w:val="24"/>
          <w:szCs w:val="24"/>
        </w:rPr>
        <w:t>),</w:t>
      </w:r>
      <w:r w:rsidR="009D7F01" w:rsidRPr="004F7A3F">
        <w:rPr>
          <w:iCs/>
          <w:sz w:val="24"/>
          <w:szCs w:val="24"/>
        </w:rPr>
        <w:t xml:space="preserve"> </w:t>
      </w:r>
      <w:r w:rsidR="009D7F01" w:rsidRPr="004F7A3F">
        <w:rPr>
          <w:sz w:val="24"/>
          <w:szCs w:val="24"/>
        </w:rPr>
        <w:t xml:space="preserve">на сайте </w:t>
      </w:r>
      <w:r w:rsidR="007556FF" w:rsidRPr="004F7A3F">
        <w:rPr>
          <w:iCs/>
          <w:sz w:val="24"/>
          <w:szCs w:val="24"/>
        </w:rPr>
        <w:t>ПАО «МРСК Центра»</w:t>
      </w:r>
      <w:r w:rsidR="009D7F01" w:rsidRPr="004F7A3F">
        <w:rPr>
          <w:sz w:val="24"/>
          <w:szCs w:val="24"/>
        </w:rPr>
        <w:t xml:space="preserve"> (</w:t>
      </w:r>
      <w:hyperlink r:id="rId22" w:history="1">
        <w:r w:rsidR="007556FF" w:rsidRPr="004F7A3F">
          <w:rPr>
            <w:rStyle w:val="a7"/>
            <w:sz w:val="24"/>
            <w:szCs w:val="24"/>
          </w:rPr>
          <w:t>www.mrsk-1.ru</w:t>
        </w:r>
      </w:hyperlink>
      <w:r w:rsidR="00862664" w:rsidRPr="004F7A3F">
        <w:rPr>
          <w:sz w:val="24"/>
          <w:szCs w:val="24"/>
        </w:rPr>
        <w:t>)</w:t>
      </w:r>
      <w:r w:rsidR="00702B2C" w:rsidRPr="004F7A3F">
        <w:rPr>
          <w:sz w:val="24"/>
          <w:szCs w:val="24"/>
        </w:rPr>
        <w:t xml:space="preserve">, на сайте </w:t>
      </w:r>
      <w:r w:rsidR="00F71B88" w:rsidRPr="004F7A3F">
        <w:rPr>
          <w:sz w:val="24"/>
          <w:szCs w:val="24"/>
        </w:rPr>
        <w:t xml:space="preserve">электронной торговой площадки ПАО «Россети» </w:t>
      </w:r>
      <w:hyperlink r:id="rId23" w:history="1">
        <w:r w:rsidR="00F71B88" w:rsidRPr="004F7A3F">
          <w:rPr>
            <w:rStyle w:val="a7"/>
            <w:sz w:val="24"/>
            <w:szCs w:val="24"/>
          </w:rPr>
          <w:t>www.b2b-mrsk.ru</w:t>
        </w:r>
      </w:hyperlink>
      <w:r w:rsidR="00F71B88" w:rsidRPr="004F7A3F">
        <w:rPr>
          <w:sz w:val="24"/>
          <w:szCs w:val="24"/>
        </w:rPr>
        <w:t xml:space="preserve"> (далее — ЭТП)</w:t>
      </w:r>
      <w:r w:rsidR="00702B2C" w:rsidRPr="004F7A3F">
        <w:rPr>
          <w:sz w:val="24"/>
          <w:szCs w:val="24"/>
        </w:rPr>
        <w:t xml:space="preserve">, </w:t>
      </w:r>
      <w:r w:rsidRPr="004F7A3F">
        <w:rPr>
          <w:iCs/>
          <w:sz w:val="24"/>
          <w:szCs w:val="24"/>
        </w:rPr>
        <w:t>приг</w:t>
      </w:r>
      <w:r w:rsidRPr="004F7A3F">
        <w:rPr>
          <w:sz w:val="24"/>
          <w:szCs w:val="24"/>
        </w:rPr>
        <w:t>ласило юридических лиц</w:t>
      </w:r>
      <w:r w:rsidR="005B75A6" w:rsidRPr="004F7A3F">
        <w:rPr>
          <w:sz w:val="24"/>
          <w:szCs w:val="24"/>
        </w:rPr>
        <w:t xml:space="preserve"> и физических л</w:t>
      </w:r>
      <w:r w:rsidR="005B75A6" w:rsidRPr="004D7428">
        <w:rPr>
          <w:sz w:val="24"/>
          <w:szCs w:val="24"/>
        </w:rPr>
        <w:t>иц (в т.</w:t>
      </w:r>
      <w:r w:rsidR="003129D4" w:rsidRPr="004D7428">
        <w:rPr>
          <w:sz w:val="24"/>
          <w:szCs w:val="24"/>
        </w:rPr>
        <w:t xml:space="preserve"> </w:t>
      </w:r>
      <w:r w:rsidR="005B75A6" w:rsidRPr="004D7428">
        <w:rPr>
          <w:sz w:val="24"/>
          <w:szCs w:val="24"/>
        </w:rPr>
        <w:t>ч. индивидуальных предпринимателей)</w:t>
      </w:r>
      <w:r w:rsidR="00DC6125" w:rsidRPr="004D7428">
        <w:rPr>
          <w:sz w:val="24"/>
          <w:szCs w:val="24"/>
        </w:rPr>
        <w:t xml:space="preserve"> (далее - Участники</w:t>
      </w:r>
      <w:r w:rsidR="00DC6125">
        <w:rPr>
          <w:sz w:val="24"/>
          <w:szCs w:val="24"/>
        </w:rPr>
        <w:t>)</w:t>
      </w:r>
      <w:r w:rsidR="009D7F01" w:rsidRPr="00862664">
        <w:rPr>
          <w:sz w:val="24"/>
          <w:szCs w:val="24"/>
        </w:rPr>
        <w:t xml:space="preserve">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0"/>
      <w:r w:rsidR="004B5EB3" w:rsidRPr="00862664">
        <w:rPr>
          <w:sz w:val="24"/>
          <w:szCs w:val="24"/>
        </w:rPr>
        <w:t xml:space="preserve">на право заключения </w:t>
      </w:r>
      <w:r w:rsidR="00781B4C">
        <w:rPr>
          <w:sz w:val="24"/>
          <w:szCs w:val="24"/>
        </w:rPr>
        <w:t>Договора</w:t>
      </w:r>
      <w:r w:rsidR="00366652" w:rsidRPr="003C7095">
        <w:rPr>
          <w:sz w:val="24"/>
          <w:szCs w:val="24"/>
        </w:rPr>
        <w:t xml:space="preserve"> на оказание услуг по </w:t>
      </w:r>
      <w:r w:rsidR="00253B50">
        <w:t>техобсл</w:t>
      </w:r>
      <w:bookmarkStart w:id="14" w:name="_GoBack"/>
      <w:bookmarkEnd w:id="14"/>
      <w:r w:rsidR="00253B50">
        <w:t>уживанию волоконно-оптических линий связи</w:t>
      </w:r>
      <w:r w:rsidR="003C7095" w:rsidRPr="003C7095">
        <w:rPr>
          <w:sz w:val="24"/>
          <w:szCs w:val="24"/>
        </w:rPr>
        <w:t xml:space="preserve"> </w:t>
      </w:r>
      <w:r w:rsidR="00366652" w:rsidRPr="003C7095">
        <w:rPr>
          <w:sz w:val="24"/>
          <w:szCs w:val="24"/>
        </w:rPr>
        <w:t>для нужд ПАО «МРСК Центра»</w:t>
      </w:r>
      <w:r w:rsidR="00702B2C" w:rsidRPr="003C7095">
        <w:rPr>
          <w:sz w:val="24"/>
          <w:szCs w:val="24"/>
        </w:rPr>
        <w:t xml:space="preserve"> </w:t>
      </w:r>
      <w:r w:rsidR="003C7095" w:rsidRPr="003C7095">
        <w:rPr>
          <w:sz w:val="24"/>
          <w:szCs w:val="24"/>
        </w:rPr>
        <w:t>(филиала</w:t>
      </w:r>
      <w:r w:rsidR="00862664" w:rsidRPr="003C7095">
        <w:rPr>
          <w:sz w:val="24"/>
          <w:szCs w:val="24"/>
        </w:rPr>
        <w:t xml:space="preserve"> «Липецкэнерго», расположенного по адресу: РФ, 398001, г. Липецк, ул. 50-лет НЛМК, 33)</w:t>
      </w:r>
      <w:r w:rsidRPr="003C7095">
        <w:rPr>
          <w:sz w:val="24"/>
          <w:szCs w:val="24"/>
        </w:rPr>
        <w:t>.</w:t>
      </w:r>
      <w:bookmarkEnd w:id="11"/>
      <w:bookmarkEnd w:id="12"/>
      <w:bookmarkEnd w:id="13"/>
    </w:p>
    <w:p w:rsidR="00717F60" w:rsidRPr="004D7428"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4D7428">
        <w:rPr>
          <w:sz w:val="24"/>
          <w:szCs w:val="24"/>
        </w:rPr>
        <w:t xml:space="preserve">Настоящий </w:t>
      </w:r>
      <w:r w:rsidR="004B5EB3" w:rsidRPr="004D7428">
        <w:rPr>
          <w:sz w:val="24"/>
          <w:szCs w:val="24"/>
        </w:rPr>
        <w:t>З</w:t>
      </w:r>
      <w:r w:rsidRPr="004D7428">
        <w:rPr>
          <w:sz w:val="24"/>
          <w:szCs w:val="24"/>
        </w:rPr>
        <w:t xml:space="preserve">апрос предложений проводится </w:t>
      </w:r>
      <w:r w:rsidR="00F71B88" w:rsidRPr="004D7428">
        <w:rPr>
          <w:sz w:val="24"/>
          <w:szCs w:val="24"/>
        </w:rPr>
        <w:t>без использования функционала ЭТП</w:t>
      </w:r>
      <w:r w:rsidR="005B75A6" w:rsidRPr="004D7428">
        <w:rPr>
          <w:sz w:val="24"/>
          <w:szCs w:val="24"/>
        </w:rPr>
        <w:t>.</w:t>
      </w:r>
      <w:bookmarkEnd w:id="15"/>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6"/>
    </w:p>
    <w:p w:rsidR="008C4223" w:rsidRPr="00781B4C"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781B4C">
        <w:rPr>
          <w:sz w:val="24"/>
          <w:szCs w:val="24"/>
        </w:rPr>
        <w:t>Предмет З</w:t>
      </w:r>
      <w:r w:rsidR="00717F60" w:rsidRPr="00781B4C">
        <w:rPr>
          <w:sz w:val="24"/>
          <w:szCs w:val="24"/>
        </w:rPr>
        <w:t>апроса предложений</w:t>
      </w:r>
      <w:r w:rsidR="00702B2C" w:rsidRPr="00781B4C">
        <w:rPr>
          <w:sz w:val="24"/>
          <w:szCs w:val="24"/>
        </w:rPr>
        <w:t>:</w:t>
      </w:r>
      <w:bookmarkEnd w:id="17"/>
    </w:p>
    <w:p w:rsidR="008C4223" w:rsidRPr="00781B4C" w:rsidRDefault="00717F60" w:rsidP="00781B4C">
      <w:pPr>
        <w:keepNext/>
        <w:widowControl w:val="0"/>
        <w:tabs>
          <w:tab w:val="num" w:pos="1650"/>
        </w:tabs>
        <w:suppressAutoHyphens w:val="0"/>
        <w:autoSpaceDE w:val="0"/>
        <w:autoSpaceDN w:val="0"/>
        <w:adjustRightInd w:val="0"/>
        <w:spacing w:before="60" w:line="264" w:lineRule="auto"/>
        <w:ind w:firstLine="0"/>
        <w:rPr>
          <w:sz w:val="24"/>
          <w:szCs w:val="24"/>
        </w:rPr>
      </w:pPr>
      <w:r w:rsidRPr="00781B4C">
        <w:rPr>
          <w:sz w:val="24"/>
          <w:szCs w:val="24"/>
        </w:rPr>
        <w:t xml:space="preserve">право заключения </w:t>
      </w:r>
      <w:r w:rsidR="00123C70" w:rsidRPr="00781B4C">
        <w:rPr>
          <w:sz w:val="24"/>
          <w:szCs w:val="24"/>
        </w:rPr>
        <w:t>Договор</w:t>
      </w:r>
      <w:r w:rsidR="00781B4C" w:rsidRPr="00781B4C">
        <w:rPr>
          <w:sz w:val="24"/>
          <w:szCs w:val="24"/>
        </w:rPr>
        <w:t>а</w:t>
      </w:r>
      <w:r w:rsidR="00A40714" w:rsidRPr="00781B4C">
        <w:rPr>
          <w:sz w:val="24"/>
          <w:szCs w:val="24"/>
        </w:rPr>
        <w:t xml:space="preserve"> </w:t>
      </w:r>
      <w:r w:rsidR="00366652" w:rsidRPr="00781B4C">
        <w:rPr>
          <w:sz w:val="24"/>
          <w:szCs w:val="24"/>
        </w:rPr>
        <w:t xml:space="preserve">на оказание услуг по </w:t>
      </w:r>
      <w:r w:rsidR="00253B50">
        <w:rPr>
          <w:sz w:val="24"/>
          <w:szCs w:val="24"/>
        </w:rPr>
        <w:t>техобслуживанию волоконно-оптических линий связи</w:t>
      </w:r>
      <w:r w:rsidR="00366652" w:rsidRPr="00781B4C">
        <w:rPr>
          <w:sz w:val="24"/>
          <w:szCs w:val="24"/>
        </w:rPr>
        <w:t xml:space="preserve"> для нужд ПАО «МРСК Центра»</w:t>
      </w:r>
      <w:r w:rsidR="003C7095" w:rsidRPr="00781B4C">
        <w:rPr>
          <w:sz w:val="24"/>
          <w:szCs w:val="24"/>
        </w:rPr>
        <w:t xml:space="preserve"> (филиала «Липецкэнерго»</w:t>
      </w:r>
      <w:r w:rsidR="00702B2C" w:rsidRPr="00781B4C">
        <w:rPr>
          <w:sz w:val="24"/>
          <w:szCs w:val="24"/>
        </w:rPr>
        <w:t>)</w:t>
      </w:r>
      <w:bookmarkEnd w:id="18"/>
      <w:r w:rsidR="00702B2C" w:rsidRPr="00781B4C">
        <w:rPr>
          <w:sz w:val="24"/>
          <w:szCs w:val="24"/>
        </w:rPr>
        <w:t>.</w:t>
      </w:r>
    </w:p>
    <w:bookmarkEnd w:id="19"/>
    <w:p w:rsidR="00804801" w:rsidRPr="00781B4C" w:rsidRDefault="00B5344A" w:rsidP="00750D4A">
      <w:pPr>
        <w:pStyle w:val="a"/>
        <w:keepNext/>
        <w:numPr>
          <w:ilvl w:val="0"/>
          <w:numId w:val="0"/>
        </w:numPr>
        <w:spacing w:line="264" w:lineRule="auto"/>
        <w:ind w:left="360" w:hanging="360"/>
        <w:rPr>
          <w:sz w:val="24"/>
          <w:szCs w:val="24"/>
        </w:rPr>
      </w:pPr>
      <w:r w:rsidRPr="00781B4C">
        <w:rPr>
          <w:sz w:val="24"/>
          <w:szCs w:val="24"/>
        </w:rPr>
        <w:t xml:space="preserve">Частичное </w:t>
      </w:r>
      <w:r w:rsidR="00366652" w:rsidRPr="00781B4C">
        <w:rPr>
          <w:sz w:val="24"/>
          <w:szCs w:val="24"/>
        </w:rPr>
        <w:t xml:space="preserve">оказание </w:t>
      </w:r>
      <w:r w:rsidR="00AD3EBC" w:rsidRPr="00781B4C">
        <w:rPr>
          <w:sz w:val="24"/>
          <w:szCs w:val="24"/>
        </w:rPr>
        <w:t>услуг</w:t>
      </w:r>
      <w:r w:rsidRPr="00781B4C">
        <w:rPr>
          <w:sz w:val="24"/>
          <w:szCs w:val="24"/>
        </w:rPr>
        <w:t xml:space="preserve"> не допускается.</w:t>
      </w:r>
    </w:p>
    <w:p w:rsidR="00717F60" w:rsidRPr="00E71A48"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Pr>
          <w:sz w:val="24"/>
          <w:szCs w:val="24"/>
        </w:rPr>
        <w:t>Сроки</w:t>
      </w:r>
      <w:r w:rsidR="00717F60" w:rsidRPr="00E71A48">
        <w:rPr>
          <w:sz w:val="24"/>
          <w:szCs w:val="24"/>
        </w:rPr>
        <w:t xml:space="preserve"> </w:t>
      </w:r>
      <w:r w:rsidR="00366652">
        <w:rPr>
          <w:sz w:val="24"/>
          <w:szCs w:val="24"/>
        </w:rPr>
        <w:t>оказания услуг</w:t>
      </w:r>
      <w:r w:rsidR="00717F60" w:rsidRPr="00E71A48">
        <w:rPr>
          <w:sz w:val="24"/>
          <w:szCs w:val="24"/>
        </w:rPr>
        <w:t>:</w:t>
      </w:r>
      <w:r w:rsidR="003C7095">
        <w:rPr>
          <w:b/>
          <w:sz w:val="24"/>
          <w:szCs w:val="24"/>
        </w:rPr>
        <w:t xml:space="preserve"> с момента заключения договора по 31 декабря 2016 года.</w:t>
      </w:r>
      <w:bookmarkEnd w:id="20"/>
    </w:p>
    <w:p w:rsidR="008D2928" w:rsidRPr="003C7095"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361495"/>
      <w:r w:rsidRPr="00366652">
        <w:rPr>
          <w:sz w:val="24"/>
          <w:szCs w:val="24"/>
        </w:rPr>
        <w:t xml:space="preserve">Оказание услуг Участником будет </w:t>
      </w:r>
      <w:r w:rsidRPr="003C7095">
        <w:rPr>
          <w:sz w:val="24"/>
          <w:szCs w:val="24"/>
        </w:rPr>
        <w:t xml:space="preserve">осуществляться на </w:t>
      </w:r>
      <w:r w:rsidR="008C0DE2" w:rsidRPr="003C7095">
        <w:rPr>
          <w:sz w:val="24"/>
          <w:szCs w:val="24"/>
        </w:rPr>
        <w:t>территории Российской Федерации</w:t>
      </w:r>
      <w:r w:rsidRPr="003C7095">
        <w:rPr>
          <w:sz w:val="24"/>
          <w:szCs w:val="24"/>
        </w:rPr>
        <w:t>.</w:t>
      </w:r>
      <w:bookmarkEnd w:id="21"/>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22360B">
        <w:rPr>
          <w:iCs/>
          <w:sz w:val="24"/>
          <w:szCs w:val="24"/>
        </w:rPr>
        <w:t xml:space="preserve">Форма и порядок оплаты: </w:t>
      </w:r>
      <w:r w:rsidR="00366652" w:rsidRPr="00366652">
        <w:rPr>
          <w:iCs/>
          <w:sz w:val="24"/>
          <w:szCs w:val="24"/>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22360B">
        <w:rPr>
          <w:iCs/>
          <w:sz w:val="24"/>
          <w:szCs w:val="24"/>
        </w:rPr>
        <w:t>.</w:t>
      </w:r>
      <w:bookmarkEnd w:id="22"/>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8D1036">
        <w:rPr>
          <w:iCs/>
          <w:sz w:val="24"/>
          <w:szCs w:val="24"/>
        </w:rPr>
        <w:fldChar w:fldCharType="begin"/>
      </w:r>
      <w:r w:rsidR="00E71A48">
        <w:rPr>
          <w:iCs/>
          <w:sz w:val="24"/>
          <w:szCs w:val="24"/>
        </w:rPr>
        <w:instrText xml:space="preserve"> REF _Ref311232052 \r \h </w:instrText>
      </w:r>
      <w:r w:rsidR="008D1036">
        <w:rPr>
          <w:iCs/>
          <w:sz w:val="24"/>
          <w:szCs w:val="24"/>
        </w:rPr>
      </w:r>
      <w:r w:rsidR="008D1036">
        <w:rPr>
          <w:iCs/>
          <w:sz w:val="24"/>
          <w:szCs w:val="24"/>
        </w:rPr>
        <w:fldChar w:fldCharType="separate"/>
      </w:r>
      <w:r w:rsidR="00A35E74">
        <w:rPr>
          <w:iCs/>
          <w:sz w:val="24"/>
          <w:szCs w:val="24"/>
        </w:rPr>
        <w:t>3</w:t>
      </w:r>
      <w:r w:rsidR="008D1036">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8D1036">
        <w:rPr>
          <w:sz w:val="24"/>
          <w:szCs w:val="24"/>
        </w:rPr>
        <w:fldChar w:fldCharType="begin"/>
      </w:r>
      <w:r w:rsidR="008D2928">
        <w:rPr>
          <w:sz w:val="24"/>
          <w:szCs w:val="24"/>
        </w:rPr>
        <w:instrText xml:space="preserve"> REF _Ref440270568 \r \h </w:instrText>
      </w:r>
      <w:r w:rsidR="008D1036">
        <w:rPr>
          <w:sz w:val="24"/>
          <w:szCs w:val="24"/>
        </w:rPr>
      </w:r>
      <w:r w:rsidR="008D1036">
        <w:rPr>
          <w:sz w:val="24"/>
          <w:szCs w:val="24"/>
        </w:rPr>
        <w:fldChar w:fldCharType="separate"/>
      </w:r>
      <w:r w:rsidR="00A35E74">
        <w:rPr>
          <w:sz w:val="24"/>
          <w:szCs w:val="24"/>
        </w:rPr>
        <w:t>4</w:t>
      </w:r>
      <w:r w:rsidR="008D1036">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1B0066">
        <w:fldChar w:fldCharType="begin"/>
      </w:r>
      <w:r w:rsidR="001B0066">
        <w:instrText xml:space="preserve"> REF _Ref305973574 \r \h  \* MERGEFORMAT </w:instrText>
      </w:r>
      <w:r w:rsidR="001B0066">
        <w:fldChar w:fldCharType="separate"/>
      </w:r>
      <w:r w:rsidR="00A35E74" w:rsidRPr="00A35E74">
        <w:t>2</w:t>
      </w:r>
      <w:r w:rsidR="001B0066">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8D1036">
        <w:rPr>
          <w:iCs/>
          <w:sz w:val="24"/>
          <w:szCs w:val="24"/>
        </w:rPr>
        <w:fldChar w:fldCharType="begin"/>
      </w:r>
      <w:r w:rsidR="008D2928">
        <w:rPr>
          <w:iCs/>
          <w:sz w:val="24"/>
          <w:szCs w:val="24"/>
        </w:rPr>
        <w:instrText xml:space="preserve"> REF _Ref440270602 \r \h </w:instrText>
      </w:r>
      <w:r w:rsidR="008D1036">
        <w:rPr>
          <w:iCs/>
          <w:sz w:val="24"/>
          <w:szCs w:val="24"/>
        </w:rPr>
      </w:r>
      <w:r w:rsidR="008D1036">
        <w:rPr>
          <w:iCs/>
          <w:sz w:val="24"/>
          <w:szCs w:val="24"/>
        </w:rPr>
        <w:fldChar w:fldCharType="separate"/>
      </w:r>
      <w:r w:rsidR="00A35E74">
        <w:rPr>
          <w:iCs/>
          <w:sz w:val="24"/>
          <w:szCs w:val="24"/>
        </w:rPr>
        <w:t>5</w:t>
      </w:r>
      <w:r w:rsidR="008D1036">
        <w:rPr>
          <w:iCs/>
          <w:sz w:val="24"/>
          <w:szCs w:val="24"/>
        </w:rPr>
        <w:fldChar w:fldCharType="end"/>
      </w:r>
      <w:r w:rsidR="004D7428">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п.п. </w:t>
      </w:r>
      <w:r w:rsidR="001B0066">
        <w:fldChar w:fldCharType="begin"/>
      </w:r>
      <w:r w:rsidR="001B0066">
        <w:instrText xml:space="preserve"> REF _Ref440270637 \r \h  \* MERGEFORMAT </w:instrText>
      </w:r>
      <w:r w:rsidR="001B0066">
        <w:fldChar w:fldCharType="separate"/>
      </w:r>
      <w:r w:rsidR="00A35E74" w:rsidRPr="00A35E74">
        <w:rPr>
          <w:sz w:val="24"/>
          <w:szCs w:val="24"/>
        </w:rPr>
        <w:t>1.1.5</w:t>
      </w:r>
      <w:r w:rsidR="001B0066">
        <w:fldChar w:fldCharType="end"/>
      </w:r>
      <w:r w:rsidRPr="00366652">
        <w:rPr>
          <w:sz w:val="24"/>
          <w:szCs w:val="24"/>
        </w:rPr>
        <w:t xml:space="preserve">, </w:t>
      </w:r>
      <w:r w:rsidR="001B0066">
        <w:fldChar w:fldCharType="begin"/>
      </w:r>
      <w:r w:rsidR="001B0066">
        <w:instrText xml:space="preserve"> REF _Ref440270663 \r \h  \* MERGEFORMAT </w:instrText>
      </w:r>
      <w:r w:rsidR="001B0066">
        <w:fldChar w:fldCharType="separate"/>
      </w:r>
      <w:r w:rsidR="00A35E74" w:rsidRPr="00A35E74">
        <w:rPr>
          <w:sz w:val="24"/>
          <w:szCs w:val="24"/>
        </w:rPr>
        <w:t>1.1.7</w:t>
      </w:r>
      <w:r w:rsidR="001B0066">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ом(</w:t>
      </w:r>
      <w:r w:rsidRPr="00366652">
        <w:rPr>
          <w:sz w:val="24"/>
          <w:szCs w:val="24"/>
        </w:rPr>
        <w:t>их</w:t>
      </w:r>
      <w:r w:rsidR="00A154B7" w:rsidRPr="00366652">
        <w:rPr>
          <w:sz w:val="24"/>
          <w:szCs w:val="24"/>
        </w:rPr>
        <w:t>)</w:t>
      </w:r>
      <w:r w:rsidRPr="00366652">
        <w:rPr>
          <w:sz w:val="24"/>
          <w:szCs w:val="24"/>
        </w:rPr>
        <w:t xml:space="preserve"> задани</w:t>
      </w:r>
      <w:r w:rsidR="00A154B7" w:rsidRPr="00366652">
        <w:rPr>
          <w:sz w:val="24"/>
          <w:szCs w:val="24"/>
        </w:rPr>
        <w:t>и(</w:t>
      </w:r>
      <w:r w:rsidRPr="00366652">
        <w:rPr>
          <w:sz w:val="24"/>
          <w:szCs w:val="24"/>
        </w:rPr>
        <w:t>ях</w:t>
      </w:r>
      <w:r w:rsidR="00A154B7" w:rsidRPr="00366652">
        <w:rPr>
          <w:sz w:val="24"/>
          <w:szCs w:val="24"/>
        </w:rPr>
        <w:t>)</w:t>
      </w:r>
      <w:r w:rsidRPr="00366652">
        <w:rPr>
          <w:sz w:val="24"/>
          <w:szCs w:val="24"/>
        </w:rPr>
        <w:t xml:space="preserve">) к настоящей Документации, Участники при подготовке Заявок должны руководствоваться условиями, указанными в п.п. </w:t>
      </w:r>
      <w:r w:rsidR="001B0066">
        <w:fldChar w:fldCharType="begin"/>
      </w:r>
      <w:r w:rsidR="001B0066">
        <w:instrText xml:space="preserve"> REF _Ref440270637 \r \h  \* MERGEFORMAT </w:instrText>
      </w:r>
      <w:r w:rsidR="001B0066">
        <w:fldChar w:fldCharType="separate"/>
      </w:r>
      <w:r w:rsidR="00A35E74" w:rsidRPr="00A35E74">
        <w:rPr>
          <w:sz w:val="24"/>
          <w:szCs w:val="24"/>
        </w:rPr>
        <w:t>1.1.5</w:t>
      </w:r>
      <w:r w:rsidR="001B0066">
        <w:fldChar w:fldCharType="end"/>
      </w:r>
      <w:r w:rsidR="008D2928" w:rsidRPr="00366652">
        <w:rPr>
          <w:sz w:val="24"/>
          <w:szCs w:val="24"/>
        </w:rPr>
        <w:t xml:space="preserve">, </w:t>
      </w:r>
      <w:r w:rsidR="001B0066">
        <w:fldChar w:fldCharType="begin"/>
      </w:r>
      <w:r w:rsidR="001B0066">
        <w:instrText xml:space="preserve"> REF _Ref440270663 \r \h  \* MERGEFORMAT </w:instrText>
      </w:r>
      <w:r w:rsidR="001B0066">
        <w:fldChar w:fldCharType="separate"/>
      </w:r>
      <w:r w:rsidR="00A35E74" w:rsidRPr="00A35E74">
        <w:rPr>
          <w:sz w:val="24"/>
          <w:szCs w:val="24"/>
        </w:rPr>
        <w:t>1.1.7</w:t>
      </w:r>
      <w:r w:rsidR="001B0066">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2360B">
        <w:rPr>
          <w:sz w:val="24"/>
          <w:szCs w:val="24"/>
        </w:rPr>
        <w:t xml:space="preserve">Участник должен указать в составе своей Заявки конкретные условия </w:t>
      </w:r>
      <w:r w:rsidRPr="0022360B">
        <w:rPr>
          <w:sz w:val="24"/>
          <w:szCs w:val="24"/>
        </w:rPr>
        <w:lastRenderedPageBreak/>
        <w:t xml:space="preserve">оплаты, не хуже условий указанных в п. </w:t>
      </w:r>
      <w:r w:rsidR="008D1036">
        <w:rPr>
          <w:sz w:val="24"/>
          <w:szCs w:val="24"/>
        </w:rPr>
        <w:fldChar w:fldCharType="begin"/>
      </w:r>
      <w:r w:rsidR="008D2928">
        <w:rPr>
          <w:sz w:val="24"/>
          <w:szCs w:val="24"/>
        </w:rPr>
        <w:instrText xml:space="preserve"> REF _Ref440270663 \r \h </w:instrText>
      </w:r>
      <w:r w:rsidR="008D1036">
        <w:rPr>
          <w:sz w:val="24"/>
          <w:szCs w:val="24"/>
        </w:rPr>
      </w:r>
      <w:r w:rsidR="008D1036">
        <w:rPr>
          <w:sz w:val="24"/>
          <w:szCs w:val="24"/>
        </w:rPr>
        <w:fldChar w:fldCharType="separate"/>
      </w:r>
      <w:r w:rsidR="00A35E74">
        <w:rPr>
          <w:sz w:val="24"/>
          <w:szCs w:val="24"/>
        </w:rPr>
        <w:t>1.1.7</w:t>
      </w:r>
      <w:r w:rsidR="008D1036">
        <w:rPr>
          <w:sz w:val="24"/>
          <w:szCs w:val="24"/>
        </w:rPr>
        <w:fldChar w:fldCharType="end"/>
      </w:r>
      <w:r w:rsidRPr="0022360B">
        <w:rPr>
          <w:sz w:val="24"/>
          <w:szCs w:val="24"/>
        </w:rPr>
        <w:t>.</w:t>
      </w:r>
      <w:bookmarkEnd w:id="23"/>
      <w:bookmarkEnd w:id="24"/>
      <w:bookmarkEnd w:id="25"/>
      <w:bookmarkEnd w:id="26"/>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7" w:name="_Ref55313246"/>
      <w:bookmarkStart w:id="28" w:name="_Ref56231140"/>
      <w:bookmarkStart w:id="29" w:name="_Ref56231144"/>
      <w:bookmarkStart w:id="30" w:name="_Toc440877316"/>
      <w:r w:rsidRPr="00E71A48">
        <w:t>Правовой статус документов</w:t>
      </w:r>
      <w:bookmarkEnd w:id="27"/>
      <w:bookmarkEnd w:id="28"/>
      <w:bookmarkEnd w:id="29"/>
      <w:bookmarkEnd w:id="30"/>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1B0066">
        <w:fldChar w:fldCharType="begin"/>
      </w:r>
      <w:r w:rsidR="001B0066">
        <w:instrText xml:space="preserve"> REF _Ref305973033 \r \h  \* MERGEFORMAT </w:instrText>
      </w:r>
      <w:r w:rsidR="001B0066">
        <w:fldChar w:fldCharType="separate"/>
      </w:r>
      <w:r w:rsidR="00A35E74" w:rsidRPr="00A35E74">
        <w:rPr>
          <w:sz w:val="24"/>
          <w:szCs w:val="24"/>
        </w:rPr>
        <w:t>3.2</w:t>
      </w:r>
      <w:r w:rsidR="001B0066">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3" w:name="__RefHeading__397_1298132286"/>
      <w:bookmarkStart w:id="34" w:name="_Toc440877317"/>
      <w:bookmarkEnd w:id="33"/>
      <w:r w:rsidRPr="00E71A48">
        <w:t>Особые положения в связи с проведением Запроса предложений на ЭТП</w:t>
      </w:r>
      <w:bookmarkEnd w:id="34"/>
    </w:p>
    <w:p w:rsidR="00717F60" w:rsidRPr="004D7428" w:rsidRDefault="00F71B88" w:rsidP="00750D4A">
      <w:pPr>
        <w:keepNext/>
        <w:numPr>
          <w:ilvl w:val="2"/>
          <w:numId w:val="11"/>
        </w:numPr>
        <w:shd w:val="clear" w:color="auto" w:fill="FFFFFF"/>
        <w:tabs>
          <w:tab w:val="left" w:pos="1700"/>
        </w:tabs>
        <w:spacing w:before="60" w:line="264" w:lineRule="auto"/>
        <w:ind w:left="0" w:right="11" w:firstLine="709"/>
        <w:rPr>
          <w:sz w:val="24"/>
          <w:szCs w:val="24"/>
        </w:rPr>
      </w:pPr>
      <w:r w:rsidRPr="004D7428">
        <w:rPr>
          <w:sz w:val="24"/>
          <w:szCs w:val="24"/>
        </w:rPr>
        <w:t>Настоящий Запрос предложений проводится без использования функционала ЭТП.</w:t>
      </w:r>
      <w:r w:rsidR="00717F60" w:rsidRPr="004D7428">
        <w:rPr>
          <w:sz w:val="24"/>
          <w:szCs w:val="24"/>
        </w:rPr>
        <w:t xml:space="preserve"> </w:t>
      </w:r>
    </w:p>
    <w:p w:rsidR="00717F60" w:rsidRPr="004D7428" w:rsidRDefault="00717F60" w:rsidP="00750D4A">
      <w:pPr>
        <w:pStyle w:val="2"/>
        <w:tabs>
          <w:tab w:val="clear" w:pos="1700"/>
          <w:tab w:val="left" w:pos="567"/>
        </w:tabs>
        <w:spacing w:line="264" w:lineRule="auto"/>
      </w:pPr>
      <w:bookmarkStart w:id="35" w:name="__RefNumPara__1267_443845793"/>
      <w:bookmarkStart w:id="36" w:name="_Toc440877318"/>
      <w:bookmarkEnd w:id="35"/>
      <w:r w:rsidRPr="004D7428">
        <w:t>Обжалование</w:t>
      </w:r>
      <w:bookmarkEnd w:id="36"/>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r w:rsidR="001B0066">
        <w:fldChar w:fldCharType="begin"/>
      </w:r>
      <w:r w:rsidR="001B0066">
        <w:instrText xml:space="preserve"> REF _Ref191386164 \r \h  \* MERGEFORMAT </w:instrText>
      </w:r>
      <w:r w:rsidR="001B0066">
        <w:fldChar w:fldCharType="separate"/>
      </w:r>
      <w:r w:rsidR="00A35E74" w:rsidRPr="00A35E74">
        <w:rPr>
          <w:sz w:val="24"/>
          <w:szCs w:val="24"/>
        </w:rPr>
        <w:t xml:space="preserve"> 1.4.1 </w:t>
      </w:r>
      <w:r w:rsidR="001B0066">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1B0066">
        <w:fldChar w:fldCharType="begin"/>
      </w:r>
      <w:r w:rsidR="001B0066">
        <w:instrText xml:space="preserve"> REF _Ref306978606 \r \h  \* MERGEFORMAT </w:instrText>
      </w:r>
      <w:r w:rsidR="001B0066">
        <w:fldChar w:fldCharType="separate"/>
      </w:r>
      <w:r w:rsidR="00A35E74" w:rsidRPr="00A35E74">
        <w:rPr>
          <w:sz w:val="24"/>
          <w:szCs w:val="24"/>
        </w:rPr>
        <w:t xml:space="preserve"> 1.4.2 </w:t>
      </w:r>
      <w:r w:rsidR="001B0066">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40" w:name="__RefHeading__401_1298132286"/>
      <w:bookmarkStart w:id="41" w:name="_Toc440877319"/>
      <w:bookmarkEnd w:id="40"/>
      <w:r w:rsidRPr="00E71A48">
        <w:t>Прочие положения</w:t>
      </w:r>
      <w:bookmarkEnd w:id="41"/>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1B0066">
        <w:fldChar w:fldCharType="begin"/>
      </w:r>
      <w:r w:rsidR="001B0066">
        <w:instrText xml:space="preserve"> REF _Ref306114966 \r \h  \* MERGEFORMAT </w:instrText>
      </w:r>
      <w:r w:rsidR="001B0066">
        <w:fldChar w:fldCharType="separate"/>
      </w:r>
      <w:r w:rsidR="00A35E74" w:rsidRPr="00A35E74">
        <w:rPr>
          <w:sz w:val="24"/>
          <w:szCs w:val="24"/>
        </w:rPr>
        <w:t>3.3.11</w:t>
      </w:r>
      <w:r w:rsidR="001B0066">
        <w:fldChar w:fldCharType="end"/>
      </w:r>
      <w:r w:rsidRPr="00E71A48">
        <w:rPr>
          <w:sz w:val="24"/>
          <w:szCs w:val="24"/>
        </w:rPr>
        <w:t xml:space="preserve"> настоящей Документации).</w:t>
      </w:r>
    </w:p>
    <w:p w:rsidR="00750D4A" w:rsidRPr="004D742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w:t>
      </w:r>
      <w:r w:rsidRPr="004D7428">
        <w:rPr>
          <w:sz w:val="24"/>
          <w:szCs w:val="24"/>
        </w:rPr>
        <w:t xml:space="preserve">Закупочной комиссии, вправе отказаться от проведения </w:t>
      </w:r>
      <w:r w:rsidR="004B5EB3" w:rsidRPr="004D7428">
        <w:rPr>
          <w:sz w:val="24"/>
          <w:szCs w:val="24"/>
        </w:rPr>
        <w:t>З</w:t>
      </w:r>
      <w:r w:rsidRPr="004D7428">
        <w:rPr>
          <w:sz w:val="24"/>
          <w:szCs w:val="24"/>
        </w:rPr>
        <w:t xml:space="preserve">апроса предложений на любом из этапов, не неся при этом никакой материальной ответственности перед </w:t>
      </w:r>
      <w:r w:rsidR="009C744E" w:rsidRPr="004D7428">
        <w:rPr>
          <w:sz w:val="24"/>
          <w:szCs w:val="24"/>
        </w:rPr>
        <w:t>Участник</w:t>
      </w:r>
      <w:r w:rsidRPr="004D7428">
        <w:rPr>
          <w:sz w:val="24"/>
          <w:szCs w:val="24"/>
        </w:rPr>
        <w:t xml:space="preserve">ами запроса предложений. </w:t>
      </w:r>
      <w:r w:rsidR="003136D7" w:rsidRPr="004D7428">
        <w:rPr>
          <w:sz w:val="24"/>
          <w:szCs w:val="24"/>
        </w:rPr>
        <w:t xml:space="preserve">В случае отказа от проведения  процедуры запроса предложений соответствующее уведомление размещается Организатором </w:t>
      </w:r>
      <w:r w:rsidR="003136D7" w:rsidRPr="004D7428">
        <w:rPr>
          <w:bCs w:val="0"/>
          <w:sz w:val="24"/>
          <w:szCs w:val="24"/>
          <w:lang w:eastAsia="ru-RU"/>
        </w:rPr>
        <w:t xml:space="preserve">на интернет-сайтах, на которых было опубликовано </w:t>
      </w:r>
      <w:r w:rsidR="003136D7" w:rsidRPr="004D7428">
        <w:rPr>
          <w:iCs/>
          <w:sz w:val="24"/>
          <w:szCs w:val="24"/>
        </w:rPr>
        <w:t>Извещение</w:t>
      </w:r>
      <w:r w:rsidR="003136D7" w:rsidRPr="004D7428">
        <w:rPr>
          <w:sz w:val="24"/>
          <w:szCs w:val="24"/>
        </w:rPr>
        <w:t xml:space="preserve"> о проведении открытого </w:t>
      </w:r>
      <w:r w:rsidR="003136D7" w:rsidRPr="004D7428">
        <w:rPr>
          <w:iCs/>
          <w:sz w:val="24"/>
          <w:szCs w:val="24"/>
        </w:rPr>
        <w:t xml:space="preserve">запроса предложений (подраздел </w:t>
      </w:r>
      <w:r w:rsidR="001B0066">
        <w:fldChar w:fldCharType="begin"/>
      </w:r>
      <w:r w:rsidR="001B0066">
        <w:instrText xml:space="preserve"> REF _Ref191386085 \r \h  \* MERGEFORMAT </w:instrText>
      </w:r>
      <w:r w:rsidR="001B0066">
        <w:fldChar w:fldCharType="separate"/>
      </w:r>
      <w:r w:rsidR="00A35E74" w:rsidRPr="00A35E74">
        <w:rPr>
          <w:iCs/>
          <w:sz w:val="24"/>
          <w:szCs w:val="24"/>
        </w:rPr>
        <w:t>1.1.1</w:t>
      </w:r>
      <w:r w:rsidR="001B0066">
        <w:fldChar w:fldCharType="end"/>
      </w:r>
      <w:r w:rsidR="003136D7" w:rsidRPr="004D7428">
        <w:rPr>
          <w:iCs/>
          <w:sz w:val="24"/>
          <w:szCs w:val="24"/>
        </w:rPr>
        <w:t>)</w:t>
      </w:r>
      <w:r w:rsidR="003136D7" w:rsidRPr="004D7428">
        <w:rPr>
          <w:sz w:val="24"/>
          <w:szCs w:val="24"/>
        </w:rPr>
        <w:t>.</w:t>
      </w:r>
    </w:p>
    <w:p w:rsidR="002D4BC6" w:rsidRPr="00F647F7" w:rsidRDefault="002D4BC6" w:rsidP="00750D4A">
      <w:pPr>
        <w:pStyle w:val="2"/>
        <w:keepLines/>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40877320"/>
      <w:bookmarkStart w:id="53" w:name="_Ref306144164"/>
      <w:r w:rsidRPr="00F647F7">
        <w:t xml:space="preserve">Закупка </w:t>
      </w:r>
      <w:r w:rsidR="00541FAB">
        <w:t>услуг</w:t>
      </w:r>
      <w:r w:rsidRPr="00F647F7">
        <w:t xml:space="preserve">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Default="00DC6125" w:rsidP="00750D4A">
      <w:pPr>
        <w:pStyle w:val="3"/>
        <w:keepLines/>
        <w:ind w:left="0" w:firstLine="709"/>
        <w:jc w:val="both"/>
        <w:rPr>
          <w:b w:val="0"/>
        </w:rPr>
      </w:pPr>
      <w:bookmarkStart w:id="54" w:name="_Toc440361305"/>
      <w:bookmarkStart w:id="55" w:name="_Toc440376060"/>
      <w:bookmarkStart w:id="56" w:name="_Toc440376187"/>
      <w:bookmarkStart w:id="57" w:name="_Toc440382452"/>
      <w:bookmarkStart w:id="58" w:name="_Toc440447122"/>
      <w:bookmarkStart w:id="59" w:name="_Toc440631664"/>
      <w:bookmarkStart w:id="60" w:name="_Toc440877321"/>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8D1036">
        <w:rPr>
          <w:b w:val="0"/>
        </w:rPr>
        <w:fldChar w:fldCharType="begin"/>
      </w:r>
      <w:r w:rsidR="002D4BC6">
        <w:rPr>
          <w:b w:val="0"/>
        </w:rPr>
        <w:instrText xml:space="preserve"> REF _Ref440275279 \r \h </w:instrText>
      </w:r>
      <w:r w:rsidR="008D1036">
        <w:rPr>
          <w:b w:val="0"/>
        </w:rPr>
      </w:r>
      <w:r w:rsidR="008D1036">
        <w:rPr>
          <w:b w:val="0"/>
        </w:rPr>
        <w:fldChar w:fldCharType="separate"/>
      </w:r>
      <w:r w:rsidR="00A35E74">
        <w:rPr>
          <w:b w:val="0"/>
        </w:rPr>
        <w:t>1.1.4</w:t>
      </w:r>
      <w:r w:rsidR="008D1036">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4"/>
      <w:bookmarkEnd w:id="55"/>
      <w:bookmarkEnd w:id="56"/>
      <w:bookmarkEnd w:id="57"/>
      <w:bookmarkEnd w:id="58"/>
      <w:bookmarkEnd w:id="59"/>
      <w:bookmarkEnd w:id="60"/>
      <w:r w:rsidR="002D4BC6">
        <w:rPr>
          <w:b w:val="0"/>
        </w:rPr>
        <w:t xml:space="preserve"> </w:t>
      </w:r>
    </w:p>
    <w:p w:rsidR="002D4BC6" w:rsidRPr="002D4BC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1665"/>
      <w:bookmarkStart w:id="67" w:name="_Toc440877322"/>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1B0066">
        <w:fldChar w:fldCharType="begin"/>
      </w:r>
      <w:r w:rsidR="001B0066">
        <w:instrText xml:space="preserve"> REF _Ref305973147 \r \h  \* MERGEFORMAT </w:instrText>
      </w:r>
      <w:r w:rsidR="001B0066">
        <w:fldChar w:fldCharType="separate"/>
      </w:r>
      <w:r w:rsidR="00A35E74" w:rsidRPr="00A35E74">
        <w:rPr>
          <w:b w:val="0"/>
          <w:szCs w:val="24"/>
        </w:rPr>
        <w:t>3.3</w:t>
      </w:r>
      <w:r w:rsidR="001B0066">
        <w:fldChar w:fldCharType="end"/>
      </w:r>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p>
    <w:p w:rsidR="002D4BC6" w:rsidRPr="002D4BC6" w:rsidRDefault="002D4BC6" w:rsidP="00750D4A">
      <w:pPr>
        <w:pStyle w:val="3"/>
        <w:numPr>
          <w:ilvl w:val="3"/>
          <w:numId w:val="1"/>
        </w:numPr>
        <w:ind w:left="709" w:firstLine="0"/>
        <w:jc w:val="both"/>
        <w:rPr>
          <w:b w:val="0"/>
          <w:szCs w:val="24"/>
        </w:rPr>
      </w:pPr>
      <w:bookmarkStart w:id="68" w:name="_Toc440361307"/>
      <w:bookmarkStart w:id="69" w:name="_Toc440376062"/>
      <w:bookmarkStart w:id="70" w:name="_Toc440376189"/>
      <w:bookmarkStart w:id="71" w:name="_Toc440382454"/>
      <w:bookmarkStart w:id="72" w:name="_Toc440447124"/>
      <w:bookmarkStart w:id="73" w:name="_Toc440631666"/>
      <w:bookmarkStart w:id="74" w:name="_Toc440877323"/>
      <w:r w:rsidRPr="002D4BC6">
        <w:rPr>
          <w:b w:val="0"/>
          <w:szCs w:val="24"/>
        </w:rPr>
        <w:t xml:space="preserve">Письмо о подаче оферты (подраздел </w:t>
      </w:r>
      <w:r w:rsidR="001B0066">
        <w:fldChar w:fldCharType="begin"/>
      </w:r>
      <w:r w:rsidR="001B0066">
        <w:instrText xml:space="preserve"> REF _Ref55336310 \r \h  \* MERGEFORMAT </w:instrText>
      </w:r>
      <w:r w:rsidR="001B0066">
        <w:fldChar w:fldCharType="separate"/>
      </w:r>
      <w:r w:rsidR="00A35E74" w:rsidRPr="00A35E74">
        <w:rPr>
          <w:b w:val="0"/>
          <w:szCs w:val="24"/>
        </w:rPr>
        <w:t>5.1</w:t>
      </w:r>
      <w:r w:rsidR="001B0066">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8"/>
      <w:bookmarkEnd w:id="69"/>
      <w:bookmarkEnd w:id="70"/>
      <w:bookmarkEnd w:id="71"/>
      <w:bookmarkEnd w:id="72"/>
      <w:bookmarkEnd w:id="73"/>
      <w:bookmarkEnd w:id="74"/>
    </w:p>
    <w:p w:rsidR="002D4BC6" w:rsidRPr="002D4BC6" w:rsidRDefault="002D4BC6" w:rsidP="00750D4A">
      <w:pPr>
        <w:pStyle w:val="3"/>
        <w:numPr>
          <w:ilvl w:val="3"/>
          <w:numId w:val="1"/>
        </w:numPr>
        <w:ind w:left="709" w:firstLine="0"/>
        <w:jc w:val="both"/>
        <w:rPr>
          <w:b w:val="0"/>
          <w:szCs w:val="24"/>
        </w:rPr>
      </w:pPr>
      <w:bookmarkStart w:id="75" w:name="_Toc440361308"/>
      <w:bookmarkStart w:id="76" w:name="_Toc440376063"/>
      <w:bookmarkStart w:id="77" w:name="_Toc440376190"/>
      <w:bookmarkStart w:id="78" w:name="_Toc440382455"/>
      <w:bookmarkStart w:id="79" w:name="_Toc440447125"/>
      <w:bookmarkStart w:id="80" w:name="_Toc440631667"/>
      <w:bookmarkStart w:id="81" w:name="_Toc440877324"/>
      <w:r w:rsidRPr="002D4BC6">
        <w:rPr>
          <w:b w:val="0"/>
          <w:szCs w:val="24"/>
        </w:rPr>
        <w:t xml:space="preserve">Сводная таблица стоимости (подраздел </w:t>
      </w:r>
      <w:r w:rsidR="001B0066">
        <w:fldChar w:fldCharType="begin"/>
      </w:r>
      <w:r w:rsidR="001B0066">
        <w:instrText xml:space="preserve"> REF _Ref440284918 \r \h  \* MERGEFORMAT </w:instrText>
      </w:r>
      <w:r w:rsidR="001B0066">
        <w:fldChar w:fldCharType="separate"/>
      </w:r>
      <w:r w:rsidR="00A35E74" w:rsidRPr="00A35E74">
        <w:rPr>
          <w:b w:val="0"/>
          <w:szCs w:val="24"/>
        </w:rPr>
        <w:t>5.2</w:t>
      </w:r>
      <w:r w:rsidR="001B0066">
        <w:fldChar w:fldCharType="end"/>
      </w:r>
      <w:r w:rsidRPr="002D4BC6">
        <w:rPr>
          <w:b w:val="0"/>
          <w:szCs w:val="24"/>
        </w:rPr>
        <w:t xml:space="preserve">), Техническое предложение (подраздел </w:t>
      </w:r>
      <w:r w:rsidR="008D1036">
        <w:rPr>
          <w:b w:val="0"/>
          <w:szCs w:val="24"/>
        </w:rPr>
        <w:fldChar w:fldCharType="begin"/>
      </w:r>
      <w:r w:rsidR="00E51A35">
        <w:rPr>
          <w:b w:val="0"/>
          <w:szCs w:val="24"/>
        </w:rPr>
        <w:instrText xml:space="preserve"> REF _Ref440537120 \r \h </w:instrText>
      </w:r>
      <w:r w:rsidR="008D1036">
        <w:rPr>
          <w:b w:val="0"/>
          <w:szCs w:val="24"/>
        </w:rPr>
      </w:r>
      <w:r w:rsidR="008D1036">
        <w:rPr>
          <w:b w:val="0"/>
          <w:szCs w:val="24"/>
        </w:rPr>
        <w:fldChar w:fldCharType="separate"/>
      </w:r>
      <w:r w:rsidR="00A35E74">
        <w:rPr>
          <w:b w:val="0"/>
          <w:szCs w:val="24"/>
        </w:rPr>
        <w:t>5.3</w:t>
      </w:r>
      <w:r w:rsidR="008D1036">
        <w:rPr>
          <w:b w:val="0"/>
          <w:szCs w:val="24"/>
        </w:rPr>
        <w:fldChar w:fldCharType="end"/>
      </w:r>
      <w:r w:rsidRPr="002D4BC6">
        <w:rPr>
          <w:b w:val="0"/>
          <w:szCs w:val="24"/>
        </w:rPr>
        <w:t>)</w:t>
      </w:r>
      <w:r w:rsidR="00AE556B">
        <w:rPr>
          <w:b w:val="0"/>
          <w:szCs w:val="24"/>
        </w:rPr>
        <w:t>,</w:t>
      </w:r>
      <w:r w:rsidRPr="002D4BC6">
        <w:rPr>
          <w:b w:val="0"/>
          <w:szCs w:val="24"/>
        </w:rPr>
        <w:t xml:space="preserve"> </w:t>
      </w:r>
      <w:r w:rsidR="00E639AE" w:rsidRPr="00E639AE">
        <w:rPr>
          <w:b w:val="0"/>
          <w:szCs w:val="24"/>
        </w:rPr>
        <w:t xml:space="preserve">График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1B0066">
        <w:fldChar w:fldCharType="begin"/>
      </w:r>
      <w:r w:rsidR="001B0066">
        <w:instrText xml:space="preserve"> REF _Ref440284947 \r \h  \* MERGEFORMAT </w:instrText>
      </w:r>
      <w:r w:rsidR="001B0066">
        <w:fldChar w:fldCharType="separate"/>
      </w:r>
      <w:r w:rsidR="00A35E74" w:rsidRPr="00A35E74">
        <w:rPr>
          <w:b w:val="0"/>
          <w:szCs w:val="24"/>
        </w:rPr>
        <w:t>5.4</w:t>
      </w:r>
      <w:r w:rsidR="001B0066">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8D1036">
        <w:rPr>
          <w:b w:val="0"/>
          <w:szCs w:val="24"/>
        </w:rPr>
        <w:fldChar w:fldCharType="begin"/>
      </w:r>
      <w:r w:rsidR="00B8118F">
        <w:rPr>
          <w:b w:val="0"/>
          <w:szCs w:val="24"/>
        </w:rPr>
        <w:instrText xml:space="preserve"> REF _Ref440361439 \r \h </w:instrText>
      </w:r>
      <w:r w:rsidR="008D1036">
        <w:rPr>
          <w:b w:val="0"/>
          <w:szCs w:val="24"/>
        </w:rPr>
      </w:r>
      <w:r w:rsidR="008D1036">
        <w:rPr>
          <w:b w:val="0"/>
          <w:szCs w:val="24"/>
        </w:rPr>
        <w:fldChar w:fldCharType="separate"/>
      </w:r>
      <w:r w:rsidR="00A35E74">
        <w:rPr>
          <w:b w:val="0"/>
          <w:szCs w:val="24"/>
        </w:rPr>
        <w:t>5.5</w:t>
      </w:r>
      <w:r w:rsidR="008D1036">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8D1036">
        <w:rPr>
          <w:b w:val="0"/>
          <w:szCs w:val="24"/>
        </w:rPr>
        <w:fldChar w:fldCharType="begin"/>
      </w:r>
      <w:r w:rsidR="00B8118F">
        <w:rPr>
          <w:b w:val="0"/>
          <w:szCs w:val="24"/>
        </w:rPr>
        <w:instrText xml:space="preserve"> REF _Ref440361531 \r \h </w:instrText>
      </w:r>
      <w:r w:rsidR="008D1036">
        <w:rPr>
          <w:b w:val="0"/>
          <w:szCs w:val="24"/>
        </w:rPr>
      </w:r>
      <w:r w:rsidR="008D1036">
        <w:rPr>
          <w:b w:val="0"/>
          <w:szCs w:val="24"/>
        </w:rPr>
        <w:fldChar w:fldCharType="separate"/>
      </w:r>
      <w:r w:rsidR="00A35E74">
        <w:rPr>
          <w:b w:val="0"/>
          <w:szCs w:val="24"/>
        </w:rPr>
        <w:t>5.6</w:t>
      </w:r>
      <w:r w:rsidR="008D1036">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5"/>
      <w:bookmarkEnd w:id="76"/>
      <w:bookmarkEnd w:id="77"/>
      <w:bookmarkEnd w:id="78"/>
      <w:bookmarkEnd w:id="79"/>
      <w:bookmarkEnd w:id="80"/>
      <w:bookmarkEnd w:id="81"/>
      <w:r w:rsidR="00AE556B">
        <w:rPr>
          <w:b w:val="0"/>
          <w:szCs w:val="24"/>
        </w:rPr>
        <w:t xml:space="preserve"> </w:t>
      </w:r>
    </w:p>
    <w:p w:rsidR="002D4BC6" w:rsidRPr="002D4BC6" w:rsidRDefault="002D4BC6" w:rsidP="00750D4A">
      <w:pPr>
        <w:pStyle w:val="3"/>
        <w:ind w:left="0" w:firstLine="709"/>
        <w:jc w:val="both"/>
        <w:rPr>
          <w:b w:val="0"/>
          <w:szCs w:val="24"/>
        </w:rPr>
      </w:pPr>
      <w:bookmarkStart w:id="82" w:name="_Toc440361309"/>
      <w:bookmarkStart w:id="83" w:name="_Toc440376064"/>
      <w:bookmarkStart w:id="84" w:name="_Toc440376191"/>
      <w:bookmarkStart w:id="85" w:name="_Toc440382456"/>
      <w:bookmarkStart w:id="86" w:name="_Toc440447126"/>
      <w:bookmarkStart w:id="87" w:name="_Toc440631668"/>
      <w:bookmarkStart w:id="88" w:name="_Toc440877325"/>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8D1036">
        <w:rPr>
          <w:b w:val="0"/>
          <w:szCs w:val="24"/>
        </w:rPr>
        <w:fldChar w:fldCharType="begin"/>
      </w:r>
      <w:r>
        <w:rPr>
          <w:b w:val="0"/>
          <w:szCs w:val="24"/>
        </w:rPr>
        <w:instrText xml:space="preserve"> REF _Ref440285128 \r \h </w:instrText>
      </w:r>
      <w:r w:rsidR="008D1036">
        <w:rPr>
          <w:b w:val="0"/>
          <w:szCs w:val="24"/>
        </w:rPr>
      </w:r>
      <w:r w:rsidR="008D1036">
        <w:rPr>
          <w:b w:val="0"/>
          <w:szCs w:val="24"/>
        </w:rPr>
        <w:fldChar w:fldCharType="separate"/>
      </w:r>
      <w:r w:rsidR="00A35E74">
        <w:rPr>
          <w:b w:val="0"/>
          <w:szCs w:val="24"/>
        </w:rPr>
        <w:t>3.3.14</w:t>
      </w:r>
      <w:r w:rsidR="008D1036">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2"/>
      <w:bookmarkEnd w:id="83"/>
      <w:bookmarkEnd w:id="84"/>
      <w:bookmarkEnd w:id="85"/>
      <w:bookmarkEnd w:id="86"/>
      <w:bookmarkEnd w:id="87"/>
      <w:bookmarkEnd w:id="88"/>
    </w:p>
    <w:p w:rsidR="002D4BC6" w:rsidRPr="002D4BC6" w:rsidRDefault="002D4BC6" w:rsidP="00750D4A">
      <w:pPr>
        <w:pStyle w:val="3"/>
        <w:ind w:left="0" w:firstLine="709"/>
        <w:jc w:val="both"/>
        <w:rPr>
          <w:b w:val="0"/>
          <w:szCs w:val="24"/>
        </w:rPr>
      </w:pPr>
      <w:bookmarkStart w:id="89" w:name="_Toc440361310"/>
      <w:bookmarkStart w:id="90" w:name="_Toc440376065"/>
      <w:bookmarkStart w:id="91" w:name="_Toc440376192"/>
      <w:bookmarkStart w:id="92" w:name="_Toc440382457"/>
      <w:bookmarkStart w:id="93" w:name="_Toc440447127"/>
      <w:bookmarkStart w:id="94" w:name="_Toc440631669"/>
      <w:bookmarkStart w:id="95" w:name="_Toc440877326"/>
      <w:r w:rsidRPr="002D4BC6">
        <w:rPr>
          <w:b w:val="0"/>
          <w:szCs w:val="24"/>
        </w:rPr>
        <w:t xml:space="preserve">Оценка </w:t>
      </w:r>
      <w:r w:rsidR="00F24353">
        <w:rPr>
          <w:b w:val="0"/>
          <w:szCs w:val="24"/>
        </w:rPr>
        <w:t>Заявок</w:t>
      </w:r>
      <w:r w:rsidRPr="002D4BC6">
        <w:rPr>
          <w:b w:val="0"/>
          <w:szCs w:val="24"/>
        </w:rPr>
        <w:t xml:space="preserve"> (подраздел </w:t>
      </w:r>
      <w:r w:rsidR="008D1036">
        <w:rPr>
          <w:b w:val="0"/>
          <w:szCs w:val="24"/>
        </w:rPr>
        <w:fldChar w:fldCharType="begin"/>
      </w:r>
      <w:r>
        <w:rPr>
          <w:b w:val="0"/>
          <w:szCs w:val="24"/>
        </w:rPr>
        <w:instrText xml:space="preserve"> REF _Ref305973250 \r \h </w:instrText>
      </w:r>
      <w:r w:rsidR="008D1036">
        <w:rPr>
          <w:b w:val="0"/>
          <w:szCs w:val="24"/>
        </w:rPr>
      </w:r>
      <w:r w:rsidR="008D1036">
        <w:rPr>
          <w:b w:val="0"/>
          <w:szCs w:val="24"/>
        </w:rPr>
        <w:fldChar w:fldCharType="separate"/>
      </w:r>
      <w:r w:rsidR="00A35E74">
        <w:rPr>
          <w:b w:val="0"/>
          <w:szCs w:val="24"/>
        </w:rPr>
        <w:t>3.6</w:t>
      </w:r>
      <w:r w:rsidR="008D1036">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8D1036">
        <w:rPr>
          <w:b w:val="0"/>
          <w:szCs w:val="24"/>
        </w:rPr>
        <w:fldChar w:fldCharType="begin"/>
      </w:r>
      <w:r>
        <w:rPr>
          <w:b w:val="0"/>
          <w:szCs w:val="24"/>
        </w:rPr>
        <w:instrText xml:space="preserve"> REF _Ref303681924 \r \h </w:instrText>
      </w:r>
      <w:r w:rsidR="008D1036">
        <w:rPr>
          <w:b w:val="0"/>
          <w:szCs w:val="24"/>
        </w:rPr>
      </w:r>
      <w:r w:rsidR="008D1036">
        <w:rPr>
          <w:b w:val="0"/>
          <w:szCs w:val="24"/>
        </w:rPr>
        <w:fldChar w:fldCharType="separate"/>
      </w:r>
      <w:r w:rsidR="00A35E74">
        <w:rPr>
          <w:b w:val="0"/>
          <w:szCs w:val="24"/>
        </w:rPr>
        <w:t>3.8</w:t>
      </w:r>
      <w:r w:rsidR="008D1036">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89"/>
      <w:bookmarkEnd w:id="90"/>
      <w:bookmarkEnd w:id="91"/>
      <w:bookmarkEnd w:id="92"/>
      <w:bookmarkEnd w:id="93"/>
      <w:bookmarkEnd w:id="94"/>
      <w:bookmarkEnd w:id="95"/>
    </w:p>
    <w:p w:rsidR="00E420A2" w:rsidRPr="002D4BC6" w:rsidRDefault="00E420A2" w:rsidP="00750D4A">
      <w:pPr>
        <w:pStyle w:val="3"/>
        <w:ind w:left="0" w:firstLine="709"/>
        <w:jc w:val="both"/>
        <w:rPr>
          <w:b w:val="0"/>
          <w:szCs w:val="24"/>
        </w:rPr>
        <w:sectPr w:rsidR="00E420A2" w:rsidRPr="002D4BC6"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96" w:name="_Проект_договора"/>
      <w:bookmarkStart w:id="97" w:name="_Ref305973574"/>
      <w:bookmarkStart w:id="98" w:name="_Ref440272931"/>
      <w:bookmarkStart w:id="99" w:name="_Ref440274025"/>
      <w:bookmarkStart w:id="100" w:name="_Ref440292752"/>
      <w:bookmarkStart w:id="101" w:name="_Toc440877327"/>
      <w:bookmarkEnd w:id="53"/>
      <w:bookmarkEnd w:id="96"/>
      <w:r w:rsidRPr="006238AF">
        <w:rPr>
          <w:szCs w:val="24"/>
        </w:rPr>
        <w:lastRenderedPageBreak/>
        <w:t xml:space="preserve">Проект </w:t>
      </w:r>
      <w:r w:rsidR="00123C70" w:rsidRPr="006238AF">
        <w:rPr>
          <w:szCs w:val="24"/>
        </w:rPr>
        <w:t>Договор</w:t>
      </w:r>
      <w:r w:rsidRPr="006238AF">
        <w:rPr>
          <w:szCs w:val="24"/>
        </w:rPr>
        <w:t>а</w:t>
      </w:r>
      <w:bookmarkEnd w:id="97"/>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98"/>
      <w:bookmarkEnd w:id="99"/>
      <w:bookmarkEnd w:id="100"/>
      <w:bookmarkEnd w:id="101"/>
    </w:p>
    <w:p w:rsidR="00953802" w:rsidRPr="006238AF" w:rsidRDefault="00216641" w:rsidP="00953802">
      <w:pPr>
        <w:pStyle w:val="2"/>
        <w:tabs>
          <w:tab w:val="clear" w:pos="1700"/>
          <w:tab w:val="left" w:pos="567"/>
        </w:tabs>
        <w:spacing w:line="264" w:lineRule="auto"/>
      </w:pPr>
      <w:bookmarkStart w:id="102" w:name="_Toc440877328"/>
      <w:r w:rsidRPr="006238AF">
        <w:t>Проект договора</w:t>
      </w:r>
      <w:bookmarkEnd w:id="102"/>
    </w:p>
    <w:p w:rsidR="00953802" w:rsidRPr="003803A7" w:rsidRDefault="00953802" w:rsidP="00953802">
      <w:pPr>
        <w:pStyle w:val="3"/>
        <w:ind w:left="0" w:firstLine="709"/>
        <w:jc w:val="both"/>
        <w:rPr>
          <w:b w:val="0"/>
        </w:rPr>
      </w:pPr>
      <w:bookmarkStart w:id="103" w:name="_Toc439238031"/>
      <w:bookmarkStart w:id="104" w:name="_Toc439238153"/>
      <w:bookmarkStart w:id="105" w:name="_Toc439252705"/>
      <w:bookmarkStart w:id="106" w:name="_Toc439323563"/>
      <w:bookmarkStart w:id="107" w:name="_Toc439323679"/>
      <w:bookmarkStart w:id="108" w:name="_Toc440361313"/>
      <w:bookmarkStart w:id="109" w:name="_Toc440376068"/>
      <w:bookmarkStart w:id="110" w:name="_Toc440376195"/>
      <w:bookmarkStart w:id="111" w:name="_Toc440382460"/>
      <w:bookmarkStart w:id="112" w:name="_Toc440447130"/>
      <w:bookmarkStart w:id="113" w:name="_Toc440631672"/>
      <w:bookmarkStart w:id="114" w:name="_Toc440877329"/>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3"/>
      <w:bookmarkEnd w:id="104"/>
      <w:bookmarkEnd w:id="105"/>
      <w:bookmarkEnd w:id="106"/>
      <w:bookmarkEnd w:id="107"/>
      <w:bookmarkEnd w:id="108"/>
      <w:bookmarkEnd w:id="109"/>
      <w:bookmarkEnd w:id="110"/>
      <w:bookmarkEnd w:id="111"/>
      <w:bookmarkEnd w:id="112"/>
      <w:bookmarkEnd w:id="113"/>
      <w:bookmarkEnd w:id="114"/>
    </w:p>
    <w:p w:rsidR="00953802" w:rsidRPr="006238AF" w:rsidRDefault="0094713A" w:rsidP="0094713A">
      <w:pPr>
        <w:pStyle w:val="3"/>
        <w:ind w:left="0" w:firstLine="709"/>
        <w:jc w:val="both"/>
        <w:rPr>
          <w:b w:val="0"/>
        </w:rPr>
      </w:pPr>
      <w:bookmarkStart w:id="115" w:name="_Toc439238032"/>
      <w:bookmarkStart w:id="116" w:name="_Toc439238154"/>
      <w:bookmarkStart w:id="117" w:name="_Toc439252706"/>
      <w:bookmarkStart w:id="118" w:name="_Toc439323564"/>
      <w:bookmarkStart w:id="119" w:name="_Toc439323680"/>
      <w:bookmarkStart w:id="120" w:name="_Toc440361314"/>
      <w:bookmarkStart w:id="121" w:name="_Toc440376069"/>
      <w:bookmarkStart w:id="122" w:name="_Toc440376196"/>
      <w:bookmarkStart w:id="123" w:name="_Toc440382461"/>
      <w:bookmarkStart w:id="124" w:name="_Toc440447131"/>
      <w:bookmarkStart w:id="125" w:name="_Toc440631673"/>
      <w:bookmarkStart w:id="126" w:name="_Toc44087733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8D1036">
        <w:rPr>
          <w:b w:val="0"/>
        </w:rPr>
        <w:fldChar w:fldCharType="begin"/>
      </w:r>
      <w:r w:rsidR="008D2928">
        <w:rPr>
          <w:b w:val="0"/>
        </w:rPr>
        <w:instrText xml:space="preserve"> REF _Ref93264992 \r \h </w:instrText>
      </w:r>
      <w:r w:rsidR="008D1036">
        <w:rPr>
          <w:b w:val="0"/>
        </w:rPr>
      </w:r>
      <w:r w:rsidR="008D1036">
        <w:rPr>
          <w:b w:val="0"/>
        </w:rPr>
        <w:fldChar w:fldCharType="separate"/>
      </w:r>
      <w:r w:rsidR="00A35E74">
        <w:rPr>
          <w:b w:val="0"/>
        </w:rPr>
        <w:t>5.5</w:t>
      </w:r>
      <w:r w:rsidR="008D1036">
        <w:rPr>
          <w:b w:val="0"/>
        </w:rPr>
        <w:fldChar w:fldCharType="end"/>
      </w:r>
      <w:r w:rsidRPr="006238AF">
        <w:rPr>
          <w:b w:val="0"/>
        </w:rPr>
        <w:t>) и приложить его к своей Заявке.</w:t>
      </w:r>
      <w:bookmarkEnd w:id="115"/>
      <w:bookmarkEnd w:id="116"/>
      <w:bookmarkEnd w:id="117"/>
      <w:bookmarkEnd w:id="118"/>
      <w:bookmarkEnd w:id="119"/>
      <w:bookmarkEnd w:id="120"/>
      <w:bookmarkEnd w:id="121"/>
      <w:bookmarkEnd w:id="122"/>
      <w:bookmarkEnd w:id="123"/>
      <w:bookmarkEnd w:id="124"/>
      <w:bookmarkEnd w:id="125"/>
      <w:bookmarkEnd w:id="126"/>
    </w:p>
    <w:p w:rsidR="0094713A" w:rsidRPr="003303E9" w:rsidRDefault="0094713A" w:rsidP="0094713A">
      <w:pPr>
        <w:pStyle w:val="3"/>
        <w:ind w:left="0" w:firstLine="709"/>
        <w:jc w:val="both"/>
        <w:rPr>
          <w:b w:val="0"/>
        </w:rPr>
      </w:pPr>
      <w:bookmarkStart w:id="127" w:name="_Toc439238033"/>
      <w:bookmarkStart w:id="128" w:name="_Toc439238155"/>
      <w:bookmarkStart w:id="129" w:name="_Toc439252707"/>
      <w:bookmarkStart w:id="130" w:name="_Toc439323565"/>
      <w:bookmarkStart w:id="131" w:name="_Toc439323681"/>
      <w:bookmarkStart w:id="132" w:name="_Toc440361315"/>
      <w:bookmarkStart w:id="133" w:name="_Toc440376070"/>
      <w:bookmarkStart w:id="134" w:name="_Toc440376197"/>
      <w:bookmarkStart w:id="135" w:name="_Toc440382462"/>
      <w:bookmarkStart w:id="136" w:name="_Toc440447132"/>
      <w:bookmarkStart w:id="137" w:name="_Toc440631674"/>
      <w:bookmarkStart w:id="138" w:name="_Toc44087733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27"/>
      <w:bookmarkEnd w:id="128"/>
      <w:bookmarkEnd w:id="129"/>
      <w:bookmarkEnd w:id="130"/>
      <w:bookmarkEnd w:id="131"/>
      <w:bookmarkEnd w:id="132"/>
      <w:bookmarkEnd w:id="133"/>
      <w:bookmarkEnd w:id="134"/>
      <w:bookmarkEnd w:id="135"/>
      <w:bookmarkEnd w:id="136"/>
      <w:bookmarkEnd w:id="137"/>
      <w:bookmarkEnd w:id="138"/>
    </w:p>
    <w:p w:rsidR="00953802" w:rsidRPr="003303E9" w:rsidRDefault="00953802" w:rsidP="00953802">
      <w:pPr>
        <w:pStyle w:val="2"/>
        <w:tabs>
          <w:tab w:val="clear" w:pos="1700"/>
          <w:tab w:val="left" w:pos="567"/>
        </w:tabs>
        <w:spacing w:line="264" w:lineRule="auto"/>
      </w:pPr>
      <w:bookmarkStart w:id="139" w:name="_Toc440877332"/>
      <w:r w:rsidRPr="003303E9">
        <w:rPr>
          <w:bCs w:val="0"/>
        </w:rPr>
        <w:t>Антикоррупционная оговорка, включаемая в проект договора</w:t>
      </w:r>
      <w:bookmarkEnd w:id="139"/>
    </w:p>
    <w:p w:rsidR="00953802" w:rsidRPr="003303E9" w:rsidRDefault="0094713A" w:rsidP="0094713A">
      <w:pPr>
        <w:pStyle w:val="3"/>
        <w:ind w:left="0" w:firstLine="709"/>
        <w:jc w:val="both"/>
        <w:rPr>
          <w:b w:val="0"/>
        </w:rPr>
      </w:pPr>
      <w:bookmarkStart w:id="140" w:name="_Toc439238157"/>
      <w:bookmarkStart w:id="141" w:name="_Toc439252709"/>
      <w:bookmarkStart w:id="142" w:name="_Toc439323567"/>
      <w:bookmarkStart w:id="143" w:name="_Toc439323683"/>
      <w:bookmarkStart w:id="144" w:name="_Toc440361317"/>
      <w:bookmarkStart w:id="145" w:name="_Toc440376072"/>
      <w:bookmarkStart w:id="146" w:name="_Toc440376199"/>
      <w:bookmarkStart w:id="147" w:name="_Toc440382464"/>
      <w:bookmarkStart w:id="148" w:name="_Toc440447134"/>
      <w:bookmarkStart w:id="149" w:name="_Toc440631676"/>
      <w:bookmarkStart w:id="150" w:name="_Toc44087733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8D1036">
        <w:rPr>
          <w:b w:val="0"/>
        </w:rPr>
        <w:fldChar w:fldCharType="begin"/>
      </w:r>
      <w:r w:rsidR="008D2928">
        <w:rPr>
          <w:b w:val="0"/>
        </w:rPr>
        <w:instrText xml:space="preserve"> REF _Ref440270867 \r \h </w:instrText>
      </w:r>
      <w:r w:rsidR="008D1036">
        <w:rPr>
          <w:b w:val="0"/>
        </w:rPr>
      </w:r>
      <w:r w:rsidR="008D1036">
        <w:rPr>
          <w:b w:val="0"/>
        </w:rPr>
        <w:fldChar w:fldCharType="separate"/>
      </w:r>
      <w:r w:rsidR="00A35E74">
        <w:rPr>
          <w:b w:val="0"/>
        </w:rPr>
        <w:t>2.2.3</w:t>
      </w:r>
      <w:r w:rsidR="008D1036">
        <w:rPr>
          <w:b w:val="0"/>
        </w:rPr>
        <w:fldChar w:fldCharType="end"/>
      </w:r>
      <w:r w:rsidRPr="003303E9">
        <w:rPr>
          <w:b w:val="0"/>
        </w:rPr>
        <w:t>).</w:t>
      </w:r>
      <w:bookmarkEnd w:id="140"/>
      <w:bookmarkEnd w:id="141"/>
      <w:bookmarkEnd w:id="142"/>
      <w:bookmarkEnd w:id="143"/>
      <w:bookmarkEnd w:id="144"/>
      <w:bookmarkEnd w:id="145"/>
      <w:bookmarkEnd w:id="146"/>
      <w:bookmarkEnd w:id="147"/>
      <w:bookmarkEnd w:id="148"/>
      <w:bookmarkEnd w:id="149"/>
      <w:bookmarkEnd w:id="150"/>
    </w:p>
    <w:p w:rsidR="0094713A" w:rsidRPr="003303E9" w:rsidRDefault="0094713A" w:rsidP="0094713A">
      <w:pPr>
        <w:pStyle w:val="3"/>
        <w:ind w:left="0" w:firstLine="709"/>
        <w:jc w:val="both"/>
        <w:rPr>
          <w:b w:val="0"/>
        </w:rPr>
      </w:pPr>
      <w:bookmarkStart w:id="151" w:name="_Toc439238158"/>
      <w:bookmarkStart w:id="152" w:name="_Toc439252710"/>
      <w:bookmarkStart w:id="153" w:name="_Toc439323568"/>
      <w:bookmarkStart w:id="154" w:name="_Toc439323684"/>
      <w:bookmarkStart w:id="155" w:name="_Toc440361318"/>
      <w:bookmarkStart w:id="156" w:name="_Toc440376073"/>
      <w:bookmarkStart w:id="157" w:name="_Toc440376200"/>
      <w:bookmarkStart w:id="158" w:name="_Toc440382465"/>
      <w:bookmarkStart w:id="159" w:name="_Toc440447135"/>
      <w:bookmarkStart w:id="160" w:name="_Toc440631677"/>
      <w:bookmarkStart w:id="161" w:name="_Toc44087733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51"/>
      <w:bookmarkEnd w:id="152"/>
      <w:bookmarkEnd w:id="153"/>
      <w:bookmarkEnd w:id="154"/>
      <w:bookmarkEnd w:id="155"/>
      <w:bookmarkEnd w:id="156"/>
      <w:bookmarkEnd w:id="157"/>
      <w:bookmarkEnd w:id="158"/>
      <w:bookmarkEnd w:id="159"/>
      <w:bookmarkEnd w:id="160"/>
      <w:bookmarkEnd w:id="161"/>
    </w:p>
    <w:p w:rsidR="0094713A" w:rsidRPr="003303E9" w:rsidRDefault="0094713A" w:rsidP="0094713A">
      <w:pPr>
        <w:pStyle w:val="3"/>
        <w:ind w:left="0" w:firstLine="709"/>
        <w:jc w:val="both"/>
        <w:rPr>
          <w:b w:val="0"/>
        </w:rPr>
      </w:pPr>
      <w:bookmarkStart w:id="162" w:name="_Toc439238159"/>
      <w:bookmarkStart w:id="163" w:name="_Toc439252711"/>
      <w:bookmarkStart w:id="164" w:name="_Toc439323569"/>
      <w:bookmarkStart w:id="165" w:name="_Toc439323685"/>
      <w:bookmarkStart w:id="166" w:name="_Ref440270867"/>
      <w:bookmarkStart w:id="167" w:name="_Toc440361319"/>
      <w:bookmarkStart w:id="168" w:name="_Toc440376074"/>
      <w:bookmarkStart w:id="169" w:name="_Toc440376201"/>
      <w:bookmarkStart w:id="170" w:name="_Toc440382466"/>
      <w:bookmarkStart w:id="171" w:name="_Toc440447136"/>
      <w:bookmarkStart w:id="172" w:name="_Toc440631678"/>
      <w:bookmarkStart w:id="173" w:name="_Toc440877335"/>
      <w:r w:rsidRPr="003303E9">
        <w:rPr>
          <w:b w:val="0"/>
        </w:rPr>
        <w:t>Текст Антикоррупционной оговорки:</w:t>
      </w:r>
      <w:bookmarkEnd w:id="162"/>
      <w:bookmarkEnd w:id="163"/>
      <w:bookmarkEnd w:id="164"/>
      <w:bookmarkEnd w:id="165"/>
      <w:bookmarkEnd w:id="166"/>
      <w:bookmarkEnd w:id="167"/>
      <w:bookmarkEnd w:id="168"/>
      <w:bookmarkEnd w:id="169"/>
      <w:bookmarkEnd w:id="170"/>
      <w:bookmarkEnd w:id="171"/>
      <w:bookmarkEnd w:id="172"/>
      <w:bookmarkEnd w:id="173"/>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74" w:name="_Ref303622434"/>
      <w:bookmarkStart w:id="175" w:name="_Ref303624273"/>
      <w:bookmarkStart w:id="176" w:name="_Ref303682476"/>
      <w:bookmarkStart w:id="177" w:name="_Ref303683017"/>
      <w:bookmarkEnd w:id="174"/>
      <w:bookmarkEnd w:id="175"/>
      <w:bookmarkEnd w:id="176"/>
      <w:bookmarkEnd w:id="177"/>
    </w:p>
    <w:p w:rsidR="00717F60" w:rsidRPr="00E71A48" w:rsidRDefault="00717F60" w:rsidP="00E71A48">
      <w:pPr>
        <w:spacing w:line="264" w:lineRule="auto"/>
        <w:rPr>
          <w:sz w:val="24"/>
          <w:szCs w:val="24"/>
        </w:rPr>
        <w:sectPr w:rsidR="00717F60" w:rsidRPr="00E71A48"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78" w:name="_Ref303711222"/>
      <w:bookmarkStart w:id="179" w:name="_Ref311232052"/>
      <w:bookmarkStart w:id="180" w:name="_Toc44087733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78"/>
      <w:r w:rsidR="00D51A0B" w:rsidRPr="00E71A48">
        <w:rPr>
          <w:szCs w:val="24"/>
        </w:rPr>
        <w:t>Заявок</w:t>
      </w:r>
      <w:bookmarkEnd w:id="179"/>
      <w:bookmarkEnd w:id="180"/>
    </w:p>
    <w:p w:rsidR="00717F60" w:rsidRPr="00E71A48" w:rsidRDefault="00717F60" w:rsidP="00E71A48">
      <w:pPr>
        <w:pStyle w:val="2"/>
        <w:tabs>
          <w:tab w:val="clear" w:pos="1700"/>
          <w:tab w:val="left" w:pos="567"/>
        </w:tabs>
        <w:spacing w:line="264" w:lineRule="auto"/>
      </w:pPr>
      <w:bookmarkStart w:id="181" w:name="_Toc440877337"/>
      <w:r w:rsidRPr="00E71A48">
        <w:t xml:space="preserve">Общий порядок проведения </w:t>
      </w:r>
      <w:r w:rsidR="00440928" w:rsidRPr="00E71A48">
        <w:t>З</w:t>
      </w:r>
      <w:r w:rsidRPr="00E71A48">
        <w:t>апроса предложений</w:t>
      </w:r>
      <w:bookmarkEnd w:id="181"/>
    </w:p>
    <w:p w:rsidR="00717F60" w:rsidRPr="00E71A48" w:rsidRDefault="00717F60" w:rsidP="00953802">
      <w:pPr>
        <w:pStyle w:val="3"/>
        <w:rPr>
          <w:bCs w:val="0"/>
          <w:szCs w:val="24"/>
        </w:rPr>
      </w:pPr>
      <w:bookmarkStart w:id="182" w:name="_Toc439323688"/>
      <w:bookmarkStart w:id="183" w:name="_Toc440361322"/>
      <w:bookmarkStart w:id="184" w:name="_Toc440376077"/>
      <w:bookmarkStart w:id="185" w:name="_Toc440376204"/>
      <w:bookmarkStart w:id="186" w:name="_Toc440382469"/>
      <w:bookmarkStart w:id="187" w:name="_Toc440447139"/>
      <w:bookmarkStart w:id="188" w:name="_Toc440631681"/>
      <w:bookmarkStart w:id="189" w:name="_Toc440877338"/>
      <w:r w:rsidRPr="00E71A48">
        <w:rPr>
          <w:szCs w:val="24"/>
        </w:rPr>
        <w:t>Запрос</w:t>
      </w:r>
      <w:r w:rsidRPr="00E71A48">
        <w:rPr>
          <w:bCs w:val="0"/>
          <w:szCs w:val="24"/>
        </w:rPr>
        <w:t xml:space="preserve"> предложений проводится в следующем порядке:</w:t>
      </w:r>
      <w:bookmarkEnd w:id="182"/>
      <w:bookmarkEnd w:id="183"/>
      <w:bookmarkEnd w:id="184"/>
      <w:bookmarkEnd w:id="185"/>
      <w:bookmarkEnd w:id="186"/>
      <w:bookmarkEnd w:id="187"/>
      <w:bookmarkEnd w:id="188"/>
      <w:bookmarkEnd w:id="189"/>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1B0066">
        <w:fldChar w:fldCharType="begin"/>
      </w:r>
      <w:r w:rsidR="001B0066">
        <w:instrText xml:space="preserve"> REF _Ref305973033 \r \h  \* MERGEFORMAT </w:instrText>
      </w:r>
      <w:r w:rsidR="001B0066">
        <w:fldChar w:fldCharType="separate"/>
      </w:r>
      <w:r w:rsidR="00A35E74" w:rsidRPr="00A35E74">
        <w:rPr>
          <w:bCs w:val="0"/>
          <w:sz w:val="24"/>
          <w:szCs w:val="24"/>
        </w:rPr>
        <w:t>3.2</w:t>
      </w:r>
      <w:r w:rsidR="001B0066">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1B0066">
        <w:fldChar w:fldCharType="begin"/>
      </w:r>
      <w:r w:rsidR="001B0066">
        <w:instrText xml:space="preserve"> REF _Ref305973147 \r \h  \* MERGEFORMAT </w:instrText>
      </w:r>
      <w:r w:rsidR="001B0066">
        <w:fldChar w:fldCharType="separate"/>
      </w:r>
      <w:r w:rsidR="00A35E74" w:rsidRPr="00A35E74">
        <w:rPr>
          <w:bCs w:val="0"/>
          <w:sz w:val="24"/>
          <w:szCs w:val="24"/>
        </w:rPr>
        <w:t>3.3</w:t>
      </w:r>
      <w:r w:rsidR="001B0066">
        <w:fldChar w:fldCharType="end"/>
      </w:r>
      <w:r w:rsidR="008D1036"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8D1036" w:rsidRPr="00E71A48">
        <w:rPr>
          <w:bCs w:val="0"/>
          <w:sz w:val="24"/>
          <w:szCs w:val="24"/>
        </w:rPr>
      </w:r>
      <w:r w:rsidR="008D1036"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0" w:name="__RefNumPara__828_922829174"/>
      <w:bookmarkEnd w:id="190"/>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8D1036"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8D1036" w:rsidRPr="00E71A48">
        <w:rPr>
          <w:bCs w:val="0"/>
          <w:sz w:val="24"/>
          <w:szCs w:val="24"/>
        </w:rPr>
      </w:r>
      <w:r w:rsidR="008D1036" w:rsidRPr="00E71A48">
        <w:rPr>
          <w:bCs w:val="0"/>
          <w:sz w:val="24"/>
          <w:szCs w:val="24"/>
        </w:rPr>
        <w:fldChar w:fldCharType="end"/>
      </w:r>
      <w:r w:rsidR="001B0066">
        <w:fldChar w:fldCharType="begin"/>
      </w:r>
      <w:r w:rsidR="001B0066">
        <w:instrText xml:space="preserve"> REF _Ref305973214 \r \h  \* MERGEFORMAT </w:instrText>
      </w:r>
      <w:r w:rsidR="001B0066">
        <w:fldChar w:fldCharType="separate"/>
      </w:r>
      <w:r w:rsidR="00A35E74" w:rsidRPr="00A35E74">
        <w:rPr>
          <w:bCs w:val="0"/>
          <w:sz w:val="24"/>
          <w:szCs w:val="24"/>
        </w:rPr>
        <w:t>3.4</w:t>
      </w:r>
      <w:r w:rsidR="001B0066">
        <w:fldChar w:fldCharType="end"/>
      </w:r>
      <w:r w:rsidR="00096E9D" w:rsidRPr="00E71A48">
        <w:rPr>
          <w:bCs w:val="0"/>
          <w:sz w:val="24"/>
          <w:szCs w:val="24"/>
        </w:rPr>
        <w:t xml:space="preserve">, </w:t>
      </w:r>
      <w:r w:rsidR="008D1036">
        <w:rPr>
          <w:bCs w:val="0"/>
          <w:sz w:val="24"/>
          <w:szCs w:val="24"/>
        </w:rPr>
        <w:fldChar w:fldCharType="begin"/>
      </w:r>
      <w:r w:rsidR="00AA426F">
        <w:rPr>
          <w:bCs w:val="0"/>
          <w:sz w:val="24"/>
          <w:szCs w:val="24"/>
        </w:rPr>
        <w:instrText xml:space="preserve"> REF _Ref440881267 \r \h </w:instrText>
      </w:r>
      <w:r w:rsidR="008D1036">
        <w:rPr>
          <w:bCs w:val="0"/>
          <w:sz w:val="24"/>
          <w:szCs w:val="24"/>
        </w:rPr>
      </w:r>
      <w:r w:rsidR="008D1036">
        <w:rPr>
          <w:bCs w:val="0"/>
          <w:sz w:val="24"/>
          <w:szCs w:val="24"/>
        </w:rPr>
        <w:fldChar w:fldCharType="separate"/>
      </w:r>
      <w:r w:rsidR="00A35E74">
        <w:rPr>
          <w:bCs w:val="0"/>
          <w:sz w:val="24"/>
          <w:szCs w:val="24"/>
        </w:rPr>
        <w:t>3.5</w:t>
      </w:r>
      <w:r w:rsidR="008D1036">
        <w:rPr>
          <w:bCs w:val="0"/>
          <w:sz w:val="24"/>
          <w:szCs w:val="24"/>
        </w:rPr>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1" w:name="__RefNumPara__832_922829174"/>
      <w:bookmarkEnd w:id="191"/>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1B0066">
        <w:fldChar w:fldCharType="begin"/>
      </w:r>
      <w:r w:rsidR="001B0066">
        <w:instrText xml:space="preserve"> REF _Ref305973250 \r \h  \* MERGEFORMAT </w:instrText>
      </w:r>
      <w:r w:rsidR="001B0066">
        <w:fldChar w:fldCharType="separate"/>
      </w:r>
      <w:r w:rsidR="00A35E74" w:rsidRPr="00A35E74">
        <w:rPr>
          <w:bCs w:val="0"/>
          <w:sz w:val="24"/>
          <w:szCs w:val="24"/>
        </w:rPr>
        <w:t>3.6</w:t>
      </w:r>
      <w:r w:rsidR="001B0066">
        <w:fldChar w:fldCharType="end"/>
      </w:r>
      <w:r w:rsidR="008D1036"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8D1036" w:rsidRPr="00E71A48">
        <w:rPr>
          <w:bCs w:val="0"/>
          <w:sz w:val="24"/>
          <w:szCs w:val="24"/>
        </w:rPr>
      </w:r>
      <w:r w:rsidR="008D1036"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92" w:name="__RefNumPara__834_922829174"/>
      <w:bookmarkEnd w:id="192"/>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1B0066">
        <w:fldChar w:fldCharType="begin"/>
      </w:r>
      <w:r w:rsidR="001B0066">
        <w:instrText xml:space="preserve"> REF _Ref303250967 \r \h  \* MERGEFORMAT </w:instrText>
      </w:r>
      <w:r w:rsidR="001B0066">
        <w:fldChar w:fldCharType="separate"/>
      </w:r>
      <w:r w:rsidR="00A35E74" w:rsidRPr="00A35E74">
        <w:rPr>
          <w:bCs w:val="0"/>
          <w:sz w:val="24"/>
          <w:szCs w:val="24"/>
        </w:rPr>
        <w:t>3.7</w:t>
      </w:r>
      <w:r w:rsidR="001B0066">
        <w:fldChar w:fldCharType="end"/>
      </w:r>
      <w:r w:rsidR="008D1036"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8D1036" w:rsidRPr="00E71A48">
        <w:rPr>
          <w:bCs w:val="0"/>
          <w:sz w:val="24"/>
          <w:szCs w:val="24"/>
        </w:rPr>
      </w:r>
      <w:r w:rsidR="008D1036"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3" w:name="__RefNumPara__836_922829174"/>
      <w:bookmarkEnd w:id="193"/>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1B0066">
        <w:fldChar w:fldCharType="begin"/>
      </w:r>
      <w:r w:rsidR="001B0066">
        <w:instrText xml:space="preserve"> REF _Ref303681924 \r \h  \* MERGEFORMAT </w:instrText>
      </w:r>
      <w:r w:rsidR="001B0066">
        <w:fldChar w:fldCharType="separate"/>
      </w:r>
      <w:r w:rsidR="00A35E74" w:rsidRPr="00A35E74">
        <w:rPr>
          <w:bCs w:val="0"/>
          <w:sz w:val="24"/>
          <w:szCs w:val="24"/>
        </w:rPr>
        <w:t>3.8</w:t>
      </w:r>
      <w:r w:rsidR="001B0066">
        <w:fldChar w:fldCharType="end"/>
      </w:r>
      <w:r w:rsidR="008D1036"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8D1036" w:rsidRPr="00E71A48">
        <w:rPr>
          <w:bCs w:val="0"/>
          <w:sz w:val="24"/>
          <w:szCs w:val="24"/>
        </w:rPr>
      </w:r>
      <w:r w:rsidR="008D1036"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1B0066">
        <w:fldChar w:fldCharType="begin"/>
      </w:r>
      <w:r w:rsidR="001B0066">
        <w:instrText xml:space="preserve"> REF _Ref303683929 \r \h  \* MERGEFORMAT </w:instrText>
      </w:r>
      <w:r w:rsidR="001B0066">
        <w:fldChar w:fldCharType="separate"/>
      </w:r>
      <w:r w:rsidR="00A35E74" w:rsidRPr="00A35E74">
        <w:rPr>
          <w:bCs w:val="0"/>
          <w:sz w:val="24"/>
          <w:szCs w:val="24"/>
        </w:rPr>
        <w:t>3.10</w:t>
      </w:r>
      <w:r w:rsidR="001B0066">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1B0066">
        <w:fldChar w:fldCharType="begin"/>
      </w:r>
      <w:r w:rsidR="001B0066">
        <w:instrText xml:space="preserve"> REF _Ref306140410 \r \h  \* MERGEFORMAT </w:instrText>
      </w:r>
      <w:r w:rsidR="001B0066">
        <w:fldChar w:fldCharType="separate"/>
      </w:r>
      <w:r w:rsidR="00A35E74" w:rsidRPr="00A35E74">
        <w:rPr>
          <w:bCs w:val="0"/>
          <w:sz w:val="24"/>
          <w:szCs w:val="24"/>
        </w:rPr>
        <w:t>3.11</w:t>
      </w:r>
      <w:r w:rsidR="001B0066">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1B0066">
        <w:fldChar w:fldCharType="begin"/>
      </w:r>
      <w:r w:rsidR="001B0066">
        <w:instrText xml:space="preserve"> REF _Ref306140451 \r \h  \* MERGEFORMAT </w:instrText>
      </w:r>
      <w:r w:rsidR="001B0066">
        <w:fldChar w:fldCharType="separate"/>
      </w:r>
      <w:r w:rsidR="00A35E74" w:rsidRPr="00A35E74">
        <w:rPr>
          <w:bCs w:val="0"/>
          <w:sz w:val="24"/>
          <w:szCs w:val="24"/>
        </w:rPr>
        <w:t>3.12</w:t>
      </w:r>
      <w:r w:rsidR="001B0066">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94" w:name="_Toc439323689"/>
      <w:bookmarkStart w:id="195" w:name="_Toc440361323"/>
      <w:bookmarkStart w:id="196" w:name="_Toc440376078"/>
      <w:bookmarkStart w:id="197" w:name="_Toc440376205"/>
      <w:bookmarkStart w:id="198" w:name="_Toc440382470"/>
      <w:bookmarkStart w:id="199" w:name="_Toc440447140"/>
      <w:bookmarkStart w:id="200" w:name="_Toc440631682"/>
      <w:bookmarkStart w:id="201" w:name="_Toc44087733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94"/>
      <w:bookmarkEnd w:id="195"/>
      <w:bookmarkEnd w:id="196"/>
      <w:bookmarkEnd w:id="197"/>
      <w:bookmarkEnd w:id="198"/>
      <w:bookmarkEnd w:id="199"/>
      <w:bookmarkEnd w:id="200"/>
      <w:bookmarkEnd w:id="201"/>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02" w:name="_Ref303250835"/>
      <w:bookmarkStart w:id="203" w:name="_Ref305973033"/>
      <w:bookmarkStart w:id="204" w:name="_Toc440877340"/>
      <w:bookmarkStart w:id="205"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02"/>
      <w:r w:rsidRPr="00E71A48">
        <w:t xml:space="preserve"> по запросу предложений</w:t>
      </w:r>
      <w:bookmarkEnd w:id="203"/>
      <w:bookmarkEnd w:id="204"/>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1B0066">
        <w:fldChar w:fldCharType="begin"/>
      </w:r>
      <w:r w:rsidR="001B0066">
        <w:instrText xml:space="preserve"> REF _Ref302563524 \n \h  \* MERGEFORMAT </w:instrText>
      </w:r>
      <w:r w:rsidR="001B0066">
        <w:fldChar w:fldCharType="separate"/>
      </w:r>
      <w:r w:rsidR="00A35E74" w:rsidRPr="00A35E74">
        <w:rPr>
          <w:sz w:val="24"/>
          <w:szCs w:val="24"/>
        </w:rPr>
        <w:t>1.1.1</w:t>
      </w:r>
      <w:r w:rsidR="001B0066">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06" w:name="__RefNumPara__444_922829174"/>
      <w:bookmarkStart w:id="207" w:name="_Ref191386216"/>
      <w:bookmarkStart w:id="208" w:name="_Ref305973147"/>
      <w:bookmarkStart w:id="209" w:name="_Toc440877341"/>
      <w:bookmarkEnd w:id="205"/>
      <w:bookmarkEnd w:id="206"/>
      <w:r w:rsidRPr="00E71A48">
        <w:lastRenderedPageBreak/>
        <w:t xml:space="preserve">Подготовка </w:t>
      </w:r>
      <w:bookmarkEnd w:id="207"/>
      <w:r w:rsidRPr="00E71A48">
        <w:t>Заявок</w:t>
      </w:r>
      <w:bookmarkEnd w:id="208"/>
      <w:bookmarkEnd w:id="209"/>
    </w:p>
    <w:p w:rsidR="00717F60" w:rsidRPr="00E71A48" w:rsidRDefault="00717F60" w:rsidP="00E71A48">
      <w:pPr>
        <w:pStyle w:val="3"/>
        <w:spacing w:line="264" w:lineRule="auto"/>
        <w:rPr>
          <w:szCs w:val="24"/>
        </w:rPr>
      </w:pPr>
      <w:bookmarkStart w:id="210" w:name="_Ref306114638"/>
      <w:bookmarkStart w:id="211" w:name="_Toc440361326"/>
      <w:bookmarkStart w:id="212" w:name="_Toc440376081"/>
      <w:bookmarkStart w:id="213" w:name="_Toc440376208"/>
      <w:bookmarkStart w:id="214" w:name="_Toc440382473"/>
      <w:bookmarkStart w:id="215" w:name="_Toc440447143"/>
      <w:bookmarkStart w:id="216" w:name="_Toc440631685"/>
      <w:bookmarkStart w:id="217" w:name="_Toc440877342"/>
      <w:r w:rsidRPr="00E71A48">
        <w:rPr>
          <w:szCs w:val="24"/>
        </w:rPr>
        <w:t xml:space="preserve">Общие требования к </w:t>
      </w:r>
      <w:r w:rsidR="004B5EB3" w:rsidRPr="00E71A48">
        <w:rPr>
          <w:szCs w:val="24"/>
        </w:rPr>
        <w:t>Заявк</w:t>
      </w:r>
      <w:r w:rsidRPr="00E71A48">
        <w:rPr>
          <w:szCs w:val="24"/>
        </w:rPr>
        <w:t>е</w:t>
      </w:r>
      <w:bookmarkEnd w:id="210"/>
      <w:bookmarkEnd w:id="211"/>
      <w:bookmarkEnd w:id="212"/>
      <w:bookmarkEnd w:id="213"/>
      <w:bookmarkEnd w:id="214"/>
      <w:bookmarkEnd w:id="215"/>
      <w:bookmarkEnd w:id="216"/>
      <w:bookmarkEnd w:id="217"/>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D1036">
        <w:rPr>
          <w:bCs w:val="0"/>
          <w:sz w:val="24"/>
          <w:szCs w:val="24"/>
        </w:rPr>
        <w:fldChar w:fldCharType="begin"/>
      </w:r>
      <w:r w:rsidR="008D2928">
        <w:rPr>
          <w:bCs w:val="0"/>
          <w:sz w:val="24"/>
          <w:szCs w:val="24"/>
        </w:rPr>
        <w:instrText xml:space="preserve"> REF _Ref55336310 \r \h </w:instrText>
      </w:r>
      <w:r w:rsidR="008D1036">
        <w:rPr>
          <w:bCs w:val="0"/>
          <w:sz w:val="24"/>
          <w:szCs w:val="24"/>
        </w:rPr>
      </w:r>
      <w:r w:rsidR="008D1036">
        <w:rPr>
          <w:bCs w:val="0"/>
          <w:sz w:val="24"/>
          <w:szCs w:val="24"/>
        </w:rPr>
        <w:fldChar w:fldCharType="separate"/>
      </w:r>
      <w:r w:rsidR="00A35E74">
        <w:rPr>
          <w:bCs w:val="0"/>
          <w:sz w:val="24"/>
          <w:szCs w:val="24"/>
        </w:rPr>
        <w:t>5.1</w:t>
      </w:r>
      <w:r w:rsidR="008D1036">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8D1036">
        <w:rPr>
          <w:bCs w:val="0"/>
          <w:sz w:val="24"/>
          <w:szCs w:val="24"/>
        </w:rPr>
        <w:fldChar w:fldCharType="begin"/>
      </w:r>
      <w:r>
        <w:rPr>
          <w:bCs w:val="0"/>
          <w:sz w:val="24"/>
          <w:szCs w:val="24"/>
        </w:rPr>
        <w:instrText xml:space="preserve"> REF _Ref440271072 \r \h </w:instrText>
      </w:r>
      <w:r w:rsidR="008D1036">
        <w:rPr>
          <w:bCs w:val="0"/>
          <w:sz w:val="24"/>
          <w:szCs w:val="24"/>
        </w:rPr>
      </w:r>
      <w:r w:rsidR="008D1036">
        <w:rPr>
          <w:bCs w:val="0"/>
          <w:sz w:val="24"/>
          <w:szCs w:val="24"/>
        </w:rPr>
        <w:fldChar w:fldCharType="separate"/>
      </w:r>
      <w:r w:rsidR="00A35E74">
        <w:rPr>
          <w:bCs w:val="0"/>
          <w:sz w:val="24"/>
          <w:szCs w:val="24"/>
        </w:rPr>
        <w:t>5.2</w:t>
      </w:r>
      <w:r w:rsidR="008D1036">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8D1036">
        <w:rPr>
          <w:bCs w:val="0"/>
          <w:spacing w:val="-1"/>
          <w:sz w:val="24"/>
          <w:szCs w:val="24"/>
        </w:rPr>
        <w:fldChar w:fldCharType="begin"/>
      </w:r>
      <w:r w:rsidR="00E51A35">
        <w:rPr>
          <w:bCs w:val="0"/>
          <w:spacing w:val="-1"/>
          <w:sz w:val="24"/>
          <w:szCs w:val="24"/>
        </w:rPr>
        <w:instrText xml:space="preserve"> REF _Ref440537056 \r \h </w:instrText>
      </w:r>
      <w:r w:rsidR="008D1036">
        <w:rPr>
          <w:bCs w:val="0"/>
          <w:spacing w:val="-1"/>
          <w:sz w:val="24"/>
          <w:szCs w:val="24"/>
        </w:rPr>
      </w:r>
      <w:r w:rsidR="008D1036">
        <w:rPr>
          <w:bCs w:val="0"/>
          <w:spacing w:val="-1"/>
          <w:sz w:val="24"/>
          <w:szCs w:val="24"/>
        </w:rPr>
        <w:fldChar w:fldCharType="separate"/>
      </w:r>
      <w:r w:rsidR="00A35E74">
        <w:rPr>
          <w:bCs w:val="0"/>
          <w:spacing w:val="-1"/>
          <w:sz w:val="24"/>
          <w:szCs w:val="24"/>
        </w:rPr>
        <w:t>5.3</w:t>
      </w:r>
      <w:r w:rsidR="008D1036">
        <w:rPr>
          <w:bCs w:val="0"/>
          <w:spacing w:val="-1"/>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8D1036">
        <w:rPr>
          <w:bCs w:val="0"/>
          <w:sz w:val="24"/>
          <w:szCs w:val="24"/>
        </w:rPr>
        <w:fldChar w:fldCharType="begin"/>
      </w:r>
      <w:r w:rsidR="00B71B9D">
        <w:rPr>
          <w:bCs w:val="0"/>
          <w:sz w:val="24"/>
          <w:szCs w:val="24"/>
        </w:rPr>
        <w:instrText xml:space="preserve"> REF _Ref440271036 \r \h </w:instrText>
      </w:r>
      <w:r w:rsidR="008D1036">
        <w:rPr>
          <w:bCs w:val="0"/>
          <w:sz w:val="24"/>
          <w:szCs w:val="24"/>
        </w:rPr>
      </w:r>
      <w:r w:rsidR="008D1036">
        <w:rPr>
          <w:bCs w:val="0"/>
          <w:sz w:val="24"/>
          <w:szCs w:val="24"/>
        </w:rPr>
        <w:fldChar w:fldCharType="separate"/>
      </w:r>
      <w:r w:rsidR="00A35E74">
        <w:rPr>
          <w:bCs w:val="0"/>
          <w:sz w:val="24"/>
          <w:szCs w:val="24"/>
        </w:rPr>
        <w:t>5.4</w:t>
      </w:r>
      <w:r w:rsidR="008D1036">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8D1036">
        <w:rPr>
          <w:bCs w:val="0"/>
          <w:sz w:val="24"/>
          <w:szCs w:val="24"/>
        </w:rPr>
        <w:fldChar w:fldCharType="begin"/>
      </w:r>
      <w:r>
        <w:rPr>
          <w:bCs w:val="0"/>
          <w:sz w:val="24"/>
          <w:szCs w:val="24"/>
        </w:rPr>
        <w:instrText xml:space="preserve"> REF _Ref440361914 \r \h </w:instrText>
      </w:r>
      <w:r w:rsidR="008D1036">
        <w:rPr>
          <w:bCs w:val="0"/>
          <w:sz w:val="24"/>
          <w:szCs w:val="24"/>
        </w:rPr>
      </w:r>
      <w:r w:rsidR="008D1036">
        <w:rPr>
          <w:bCs w:val="0"/>
          <w:sz w:val="24"/>
          <w:szCs w:val="24"/>
        </w:rPr>
        <w:fldChar w:fldCharType="separate"/>
      </w:r>
      <w:r w:rsidR="00A35E74">
        <w:rPr>
          <w:bCs w:val="0"/>
          <w:sz w:val="24"/>
          <w:szCs w:val="24"/>
        </w:rPr>
        <w:t>5.5</w:t>
      </w:r>
      <w:r w:rsidR="008D1036">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1B0066">
        <w:fldChar w:fldCharType="begin"/>
      </w:r>
      <w:r w:rsidR="001B0066">
        <w:instrText xml:space="preserve"> REF _Ref191386407 \r \h  \* MERGEFORMAT </w:instrText>
      </w:r>
      <w:r w:rsidR="001B0066">
        <w:fldChar w:fldCharType="separate"/>
      </w:r>
      <w:r w:rsidR="00A35E74" w:rsidRPr="00A35E74">
        <w:rPr>
          <w:bCs w:val="0"/>
          <w:sz w:val="24"/>
          <w:szCs w:val="24"/>
        </w:rPr>
        <w:t>3.3.8</w:t>
      </w:r>
      <w:r w:rsidR="001B0066">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D1036">
        <w:rPr>
          <w:bCs w:val="0"/>
          <w:sz w:val="24"/>
          <w:szCs w:val="24"/>
        </w:rPr>
        <w:fldChar w:fldCharType="begin"/>
      </w:r>
      <w:r w:rsidR="000A00E6">
        <w:rPr>
          <w:bCs w:val="0"/>
          <w:sz w:val="24"/>
          <w:szCs w:val="24"/>
        </w:rPr>
        <w:instrText xml:space="preserve"> REF _Ref440361610 \r \h </w:instrText>
      </w:r>
      <w:r w:rsidR="008D1036">
        <w:rPr>
          <w:bCs w:val="0"/>
          <w:sz w:val="24"/>
          <w:szCs w:val="24"/>
        </w:rPr>
      </w:r>
      <w:r w:rsidR="008D1036">
        <w:rPr>
          <w:bCs w:val="0"/>
          <w:sz w:val="24"/>
          <w:szCs w:val="24"/>
        </w:rPr>
        <w:fldChar w:fldCharType="separate"/>
      </w:r>
      <w:r w:rsidR="00A35E74">
        <w:rPr>
          <w:bCs w:val="0"/>
          <w:sz w:val="24"/>
          <w:szCs w:val="24"/>
        </w:rPr>
        <w:t>5.6</w:t>
      </w:r>
      <w:r w:rsidR="008D1036">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18"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18"/>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8D1036">
        <w:rPr>
          <w:bCs w:val="0"/>
          <w:sz w:val="24"/>
          <w:szCs w:val="24"/>
          <w:lang w:eastAsia="ru-RU"/>
        </w:rPr>
        <w:fldChar w:fldCharType="begin"/>
      </w:r>
      <w:r w:rsidR="00A154B7">
        <w:rPr>
          <w:bCs w:val="0"/>
          <w:sz w:val="24"/>
          <w:szCs w:val="24"/>
          <w:lang w:eastAsia="ru-RU"/>
        </w:rPr>
        <w:instrText xml:space="preserve"> REF _Ref55336310 \r \h </w:instrText>
      </w:r>
      <w:r w:rsidR="008D1036">
        <w:rPr>
          <w:bCs w:val="0"/>
          <w:sz w:val="24"/>
          <w:szCs w:val="24"/>
          <w:lang w:eastAsia="ru-RU"/>
        </w:rPr>
      </w:r>
      <w:r w:rsidR="008D1036">
        <w:rPr>
          <w:bCs w:val="0"/>
          <w:sz w:val="24"/>
          <w:szCs w:val="24"/>
          <w:lang w:eastAsia="ru-RU"/>
        </w:rPr>
        <w:fldChar w:fldCharType="separate"/>
      </w:r>
      <w:r w:rsidR="00A35E74">
        <w:rPr>
          <w:bCs w:val="0"/>
          <w:sz w:val="24"/>
          <w:szCs w:val="24"/>
          <w:lang w:eastAsia="ru-RU"/>
        </w:rPr>
        <w:t>5.1</w:t>
      </w:r>
      <w:r w:rsidR="008D1036">
        <w:rPr>
          <w:bCs w:val="0"/>
          <w:sz w:val="24"/>
          <w:szCs w:val="24"/>
          <w:lang w:eastAsia="ru-RU"/>
        </w:rPr>
        <w:fldChar w:fldCharType="end"/>
      </w:r>
      <w:r w:rsidRPr="00E35404">
        <w:rPr>
          <w:bCs w:val="0"/>
          <w:sz w:val="24"/>
          <w:szCs w:val="24"/>
        </w:rPr>
        <w:t>);</w:t>
      </w:r>
    </w:p>
    <w:p w:rsidR="00F463E8" w:rsidRDefault="004F4C2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(пп. </w:t>
      </w:r>
      <w:r w:rsidR="008D1036">
        <w:rPr>
          <w:sz w:val="24"/>
          <w:szCs w:val="24"/>
        </w:rPr>
        <w:fldChar w:fldCharType="begin"/>
      </w:r>
      <w:r w:rsidR="00F463E8">
        <w:rPr>
          <w:sz w:val="24"/>
          <w:szCs w:val="24"/>
        </w:rPr>
        <w:instrText xml:space="preserve"> REF _Ref440279062 \r \h </w:instrText>
      </w:r>
      <w:r w:rsidR="008D1036">
        <w:rPr>
          <w:sz w:val="24"/>
          <w:szCs w:val="24"/>
        </w:rPr>
      </w:r>
      <w:r w:rsidR="008D1036">
        <w:rPr>
          <w:sz w:val="24"/>
          <w:szCs w:val="24"/>
        </w:rPr>
        <w:fldChar w:fldCharType="separate"/>
      </w:r>
      <w:r w:rsidR="00A35E74">
        <w:rPr>
          <w:sz w:val="24"/>
          <w:szCs w:val="24"/>
        </w:rPr>
        <w:t>б)</w:t>
      </w:r>
      <w:r w:rsidR="008D1036">
        <w:rPr>
          <w:sz w:val="24"/>
          <w:szCs w:val="24"/>
        </w:rPr>
        <w:fldChar w:fldCharType="end"/>
      </w:r>
      <w:r w:rsidR="00F463E8">
        <w:rPr>
          <w:sz w:val="24"/>
          <w:szCs w:val="24"/>
        </w:rPr>
        <w:t xml:space="preserve"> п. </w:t>
      </w:r>
      <w:r w:rsidR="008D1036">
        <w:rPr>
          <w:sz w:val="24"/>
          <w:szCs w:val="24"/>
        </w:rPr>
        <w:fldChar w:fldCharType="begin"/>
      </w:r>
      <w:r w:rsidR="00F463E8">
        <w:rPr>
          <w:sz w:val="24"/>
          <w:szCs w:val="24"/>
        </w:rPr>
        <w:instrText xml:space="preserve"> REF _Ref306005578 \r \h </w:instrText>
      </w:r>
      <w:r w:rsidR="008D1036">
        <w:rPr>
          <w:sz w:val="24"/>
          <w:szCs w:val="24"/>
        </w:rPr>
      </w:r>
      <w:r w:rsidR="008D1036">
        <w:rPr>
          <w:sz w:val="24"/>
          <w:szCs w:val="24"/>
        </w:rPr>
        <w:fldChar w:fldCharType="separate"/>
      </w:r>
      <w:r w:rsidR="00A35E74">
        <w:rPr>
          <w:sz w:val="24"/>
          <w:szCs w:val="24"/>
        </w:rPr>
        <w:t>3.3.8.3</w:t>
      </w:r>
      <w:r w:rsidR="008D1036">
        <w:rPr>
          <w:sz w:val="24"/>
          <w:szCs w:val="24"/>
        </w:rPr>
        <w:fldChar w:fldCharType="end"/>
      </w:r>
      <w:r w:rsidR="00F463E8">
        <w:rPr>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Анкета </w:t>
      </w:r>
      <w:r w:rsidR="009C744E" w:rsidRPr="00E71A48">
        <w:rPr>
          <w:bCs w:val="0"/>
          <w:sz w:val="24"/>
          <w:szCs w:val="24"/>
        </w:rPr>
        <w:t>Участник</w:t>
      </w:r>
      <w:r w:rsidRPr="00E71A48">
        <w:rPr>
          <w:bCs w:val="0"/>
          <w:sz w:val="24"/>
          <w:szCs w:val="24"/>
        </w:rPr>
        <w:t>а запроса предложений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8D1036">
        <w:rPr>
          <w:bCs w:val="0"/>
          <w:sz w:val="24"/>
          <w:szCs w:val="24"/>
          <w:lang w:eastAsia="ru-RU"/>
        </w:rPr>
        <w:fldChar w:fldCharType="begin"/>
      </w:r>
      <w:r w:rsidR="00A154B7">
        <w:rPr>
          <w:bCs w:val="0"/>
          <w:sz w:val="24"/>
          <w:szCs w:val="24"/>
          <w:lang w:eastAsia="ru-RU"/>
        </w:rPr>
        <w:instrText xml:space="preserve"> REF _Ref55335823 \r \h </w:instrText>
      </w:r>
      <w:r w:rsidR="008D1036">
        <w:rPr>
          <w:bCs w:val="0"/>
          <w:sz w:val="24"/>
          <w:szCs w:val="24"/>
          <w:lang w:eastAsia="ru-RU"/>
        </w:rPr>
      </w:r>
      <w:r w:rsidR="008D1036">
        <w:rPr>
          <w:bCs w:val="0"/>
          <w:sz w:val="24"/>
          <w:szCs w:val="24"/>
          <w:lang w:eastAsia="ru-RU"/>
        </w:rPr>
        <w:fldChar w:fldCharType="separate"/>
      </w:r>
      <w:r w:rsidR="00A35E74">
        <w:rPr>
          <w:bCs w:val="0"/>
          <w:sz w:val="24"/>
          <w:szCs w:val="24"/>
          <w:lang w:eastAsia="ru-RU"/>
        </w:rPr>
        <w:t>5.7</w:t>
      </w:r>
      <w:r w:rsidR="008D1036">
        <w:rPr>
          <w:bCs w:val="0"/>
          <w:sz w:val="24"/>
          <w:szCs w:val="24"/>
          <w:lang w:eastAsia="ru-RU"/>
        </w:rPr>
        <w:fldChar w:fldCharType="end"/>
      </w:r>
      <w:r w:rsidRPr="00E71A48">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8D1036">
        <w:rPr>
          <w:bCs w:val="0"/>
          <w:sz w:val="24"/>
          <w:szCs w:val="24"/>
          <w:lang w:eastAsia="ru-RU"/>
        </w:rPr>
        <w:fldChar w:fldCharType="begin"/>
      </w:r>
      <w:r w:rsidR="00A154B7">
        <w:rPr>
          <w:bCs w:val="0"/>
          <w:sz w:val="24"/>
          <w:szCs w:val="24"/>
          <w:lang w:eastAsia="ru-RU"/>
        </w:rPr>
        <w:instrText xml:space="preserve"> REF _Ref440274902 \r \h </w:instrText>
      </w:r>
      <w:r w:rsidR="008D1036">
        <w:rPr>
          <w:bCs w:val="0"/>
          <w:sz w:val="24"/>
          <w:szCs w:val="24"/>
          <w:lang w:eastAsia="ru-RU"/>
        </w:rPr>
      </w:r>
      <w:r w:rsidR="008D1036">
        <w:rPr>
          <w:bCs w:val="0"/>
          <w:sz w:val="24"/>
          <w:szCs w:val="24"/>
          <w:lang w:eastAsia="ru-RU"/>
        </w:rPr>
        <w:fldChar w:fldCharType="separate"/>
      </w:r>
      <w:r w:rsidR="00A35E74">
        <w:rPr>
          <w:bCs w:val="0"/>
          <w:sz w:val="24"/>
          <w:szCs w:val="24"/>
          <w:lang w:eastAsia="ru-RU"/>
        </w:rPr>
        <w:t>5.4</w:t>
      </w:r>
      <w:r w:rsidR="008D1036">
        <w:rPr>
          <w:bCs w:val="0"/>
          <w:sz w:val="24"/>
          <w:szCs w:val="24"/>
          <w:lang w:eastAsia="ru-RU"/>
        </w:rPr>
        <w:fldChar w:fldCharType="end"/>
      </w:r>
      <w:r w:rsidRPr="00E71A48">
        <w:rPr>
          <w:bCs w:val="0"/>
          <w:sz w:val="24"/>
          <w:szCs w:val="24"/>
        </w:rPr>
        <w:t>), Сводная таблица стоимости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8D1036">
        <w:rPr>
          <w:bCs w:val="0"/>
          <w:sz w:val="24"/>
          <w:szCs w:val="24"/>
          <w:lang w:eastAsia="ru-RU"/>
        </w:rPr>
        <w:fldChar w:fldCharType="begin"/>
      </w:r>
      <w:r w:rsidR="00A154B7">
        <w:rPr>
          <w:bCs w:val="0"/>
          <w:sz w:val="24"/>
          <w:szCs w:val="24"/>
          <w:lang w:eastAsia="ru-RU"/>
        </w:rPr>
        <w:instrText xml:space="preserve"> REF _Ref440274913 \r \h </w:instrText>
      </w:r>
      <w:r w:rsidR="008D1036">
        <w:rPr>
          <w:bCs w:val="0"/>
          <w:sz w:val="24"/>
          <w:szCs w:val="24"/>
          <w:lang w:eastAsia="ru-RU"/>
        </w:rPr>
      </w:r>
      <w:r w:rsidR="008D1036">
        <w:rPr>
          <w:bCs w:val="0"/>
          <w:sz w:val="24"/>
          <w:szCs w:val="24"/>
          <w:lang w:eastAsia="ru-RU"/>
        </w:rPr>
        <w:fldChar w:fldCharType="separate"/>
      </w:r>
      <w:r w:rsidR="00A35E74">
        <w:rPr>
          <w:bCs w:val="0"/>
          <w:sz w:val="24"/>
          <w:szCs w:val="24"/>
          <w:lang w:eastAsia="ru-RU"/>
        </w:rPr>
        <w:t>5.2</w:t>
      </w:r>
      <w:r w:rsidR="008D1036">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8D1036">
        <w:rPr>
          <w:bCs w:val="0"/>
          <w:sz w:val="24"/>
          <w:szCs w:val="24"/>
        </w:rPr>
        <w:fldChar w:fldCharType="begin"/>
      </w:r>
      <w:r w:rsidR="000A00E6">
        <w:rPr>
          <w:bCs w:val="0"/>
          <w:sz w:val="24"/>
          <w:szCs w:val="24"/>
        </w:rPr>
        <w:instrText xml:space="preserve"> REF _Ref440361959 \r \h </w:instrText>
      </w:r>
      <w:r w:rsidR="008D1036">
        <w:rPr>
          <w:bCs w:val="0"/>
          <w:sz w:val="24"/>
          <w:szCs w:val="24"/>
        </w:rPr>
      </w:r>
      <w:r w:rsidR="008D1036">
        <w:rPr>
          <w:bCs w:val="0"/>
          <w:sz w:val="24"/>
          <w:szCs w:val="24"/>
        </w:rPr>
        <w:fldChar w:fldCharType="separate"/>
      </w:r>
      <w:r w:rsidR="00A35E74">
        <w:rPr>
          <w:bCs w:val="0"/>
          <w:sz w:val="24"/>
          <w:szCs w:val="24"/>
        </w:rPr>
        <w:t>5.5</w:t>
      </w:r>
      <w:r w:rsidR="008D1036">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8D1036">
        <w:rPr>
          <w:bCs w:val="0"/>
          <w:sz w:val="24"/>
          <w:szCs w:val="24"/>
        </w:rPr>
        <w:fldChar w:fldCharType="begin"/>
      </w:r>
      <w:r w:rsidR="000A00E6">
        <w:rPr>
          <w:bCs w:val="0"/>
          <w:sz w:val="24"/>
          <w:szCs w:val="24"/>
        </w:rPr>
        <w:instrText xml:space="preserve"> REF _Ref440361610 \r \h </w:instrText>
      </w:r>
      <w:r w:rsidR="008D1036">
        <w:rPr>
          <w:bCs w:val="0"/>
          <w:sz w:val="24"/>
          <w:szCs w:val="24"/>
        </w:rPr>
      </w:r>
      <w:r w:rsidR="008D1036">
        <w:rPr>
          <w:bCs w:val="0"/>
          <w:sz w:val="24"/>
          <w:szCs w:val="24"/>
        </w:rPr>
        <w:fldChar w:fldCharType="separate"/>
      </w:r>
      <w:r w:rsidR="00A35E74">
        <w:rPr>
          <w:bCs w:val="0"/>
          <w:sz w:val="24"/>
          <w:szCs w:val="24"/>
        </w:rPr>
        <w:t>5.6</w:t>
      </w:r>
      <w:r w:rsidR="008D1036">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8D1036">
        <w:rPr>
          <w:bCs w:val="0"/>
          <w:sz w:val="24"/>
          <w:szCs w:val="24"/>
        </w:rPr>
        <w:fldChar w:fldCharType="begin"/>
      </w:r>
      <w:r w:rsidR="00D90031">
        <w:rPr>
          <w:bCs w:val="0"/>
          <w:sz w:val="24"/>
          <w:szCs w:val="24"/>
        </w:rPr>
        <w:instrText xml:space="preserve"> REF _Ref306005578 \r \h </w:instrText>
      </w:r>
      <w:r w:rsidR="008D1036">
        <w:rPr>
          <w:bCs w:val="0"/>
          <w:sz w:val="24"/>
          <w:szCs w:val="24"/>
        </w:rPr>
      </w:r>
      <w:r w:rsidR="008D1036">
        <w:rPr>
          <w:bCs w:val="0"/>
          <w:sz w:val="24"/>
          <w:szCs w:val="24"/>
        </w:rPr>
        <w:fldChar w:fldCharType="separate"/>
      </w:r>
      <w:r w:rsidR="00A35E74">
        <w:rPr>
          <w:bCs w:val="0"/>
          <w:sz w:val="24"/>
          <w:szCs w:val="24"/>
        </w:rPr>
        <w:t>3.3.8.3</w:t>
      </w:r>
      <w:r w:rsidR="008D1036">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r w:rsidR="00F463E8">
        <w:rPr>
          <w:sz w:val="24"/>
          <w:szCs w:val="24"/>
        </w:rPr>
        <w:t xml:space="preserve">пп. </w:t>
      </w:r>
      <w:r w:rsidR="008D1036">
        <w:rPr>
          <w:sz w:val="24"/>
          <w:szCs w:val="24"/>
        </w:rPr>
        <w:fldChar w:fldCharType="begin"/>
      </w:r>
      <w:r w:rsidR="00F463E8">
        <w:rPr>
          <w:sz w:val="24"/>
          <w:szCs w:val="24"/>
        </w:rPr>
        <w:instrText xml:space="preserve"> REF _Ref440279062 \r \h </w:instrText>
      </w:r>
      <w:r w:rsidR="008D1036">
        <w:rPr>
          <w:sz w:val="24"/>
          <w:szCs w:val="24"/>
        </w:rPr>
      </w:r>
      <w:r w:rsidR="008D1036">
        <w:rPr>
          <w:sz w:val="24"/>
          <w:szCs w:val="24"/>
        </w:rPr>
        <w:fldChar w:fldCharType="separate"/>
      </w:r>
      <w:r w:rsidR="00A35E74">
        <w:rPr>
          <w:sz w:val="24"/>
          <w:szCs w:val="24"/>
        </w:rPr>
        <w:t>б)</w:t>
      </w:r>
      <w:r w:rsidR="008D1036">
        <w:rPr>
          <w:sz w:val="24"/>
          <w:szCs w:val="24"/>
        </w:rPr>
        <w:fldChar w:fldCharType="end"/>
      </w:r>
      <w:r w:rsidR="00FA5339">
        <w:rPr>
          <w:sz w:val="24"/>
          <w:szCs w:val="24"/>
        </w:rPr>
        <w:t>,</w:t>
      </w:r>
      <w:r w:rsidR="007638F4">
        <w:rPr>
          <w:sz w:val="24"/>
          <w:szCs w:val="24"/>
        </w:rPr>
        <w:t xml:space="preserve"> </w:t>
      </w:r>
      <w:r w:rsidR="008D1036">
        <w:rPr>
          <w:sz w:val="24"/>
          <w:szCs w:val="24"/>
        </w:rPr>
        <w:fldChar w:fldCharType="begin"/>
      </w:r>
      <w:r w:rsidR="007638F4">
        <w:rPr>
          <w:sz w:val="24"/>
          <w:szCs w:val="24"/>
        </w:rPr>
        <w:instrText xml:space="preserve"> REF _Ref440372326 \r \h </w:instrText>
      </w:r>
      <w:r w:rsidR="008D1036">
        <w:rPr>
          <w:sz w:val="24"/>
          <w:szCs w:val="24"/>
        </w:rPr>
      </w:r>
      <w:r w:rsidR="008D1036">
        <w:rPr>
          <w:sz w:val="24"/>
          <w:szCs w:val="24"/>
        </w:rPr>
        <w:fldChar w:fldCharType="separate"/>
      </w:r>
      <w:r w:rsidR="00A35E74">
        <w:rPr>
          <w:sz w:val="24"/>
          <w:szCs w:val="24"/>
        </w:rPr>
        <w:t>д)</w:t>
      </w:r>
      <w:r w:rsidR="008D1036">
        <w:rPr>
          <w:sz w:val="24"/>
          <w:szCs w:val="24"/>
        </w:rPr>
        <w:fldChar w:fldCharType="end"/>
      </w:r>
      <w:r w:rsidR="007638F4">
        <w:rPr>
          <w:sz w:val="24"/>
          <w:szCs w:val="24"/>
        </w:rPr>
        <w:t>,</w:t>
      </w:r>
      <w:r w:rsidR="00FA5339">
        <w:rPr>
          <w:sz w:val="24"/>
          <w:szCs w:val="24"/>
        </w:rPr>
        <w:t xml:space="preserve"> </w:t>
      </w:r>
      <w:r w:rsidR="008D1036">
        <w:rPr>
          <w:sz w:val="24"/>
          <w:szCs w:val="24"/>
        </w:rPr>
        <w:fldChar w:fldCharType="begin"/>
      </w:r>
      <w:r w:rsidR="00FA5339">
        <w:rPr>
          <w:sz w:val="24"/>
          <w:szCs w:val="24"/>
        </w:rPr>
        <w:instrText xml:space="preserve"> REF _Ref440371812 \r \h </w:instrText>
      </w:r>
      <w:r w:rsidR="008D1036">
        <w:rPr>
          <w:sz w:val="24"/>
          <w:szCs w:val="24"/>
        </w:rPr>
      </w:r>
      <w:r w:rsidR="008D1036">
        <w:rPr>
          <w:sz w:val="24"/>
          <w:szCs w:val="24"/>
        </w:rPr>
        <w:fldChar w:fldCharType="separate"/>
      </w:r>
      <w:r w:rsidR="00A35E74">
        <w:rPr>
          <w:sz w:val="24"/>
          <w:szCs w:val="24"/>
        </w:rPr>
        <w:t>м)</w:t>
      </w:r>
      <w:r w:rsidR="008D1036">
        <w:rPr>
          <w:sz w:val="24"/>
          <w:szCs w:val="24"/>
        </w:rPr>
        <w:fldChar w:fldCharType="end"/>
      </w:r>
      <w:r w:rsidR="00FA5339">
        <w:rPr>
          <w:sz w:val="24"/>
          <w:szCs w:val="24"/>
        </w:rPr>
        <w:t xml:space="preserve">, </w:t>
      </w:r>
      <w:r w:rsidR="008D1036">
        <w:rPr>
          <w:sz w:val="24"/>
          <w:szCs w:val="24"/>
        </w:rPr>
        <w:fldChar w:fldCharType="begin"/>
      </w:r>
      <w:r w:rsidR="00FA5339">
        <w:rPr>
          <w:sz w:val="24"/>
          <w:szCs w:val="24"/>
        </w:rPr>
        <w:instrText xml:space="preserve"> REF _Ref440371822 \r \h </w:instrText>
      </w:r>
      <w:r w:rsidR="008D1036">
        <w:rPr>
          <w:sz w:val="24"/>
          <w:szCs w:val="24"/>
        </w:rPr>
      </w:r>
      <w:r w:rsidR="008D1036">
        <w:rPr>
          <w:sz w:val="24"/>
          <w:szCs w:val="24"/>
        </w:rPr>
        <w:fldChar w:fldCharType="separate"/>
      </w:r>
      <w:r w:rsidR="00A35E74">
        <w:rPr>
          <w:sz w:val="24"/>
          <w:szCs w:val="24"/>
        </w:rPr>
        <w:t>н)</w:t>
      </w:r>
      <w:r w:rsidR="008D1036">
        <w:rPr>
          <w:sz w:val="24"/>
          <w:szCs w:val="24"/>
        </w:rPr>
        <w:fldChar w:fldCharType="end"/>
      </w:r>
      <w:r w:rsidR="00F463E8">
        <w:rPr>
          <w:sz w:val="24"/>
          <w:szCs w:val="24"/>
        </w:rPr>
        <w:t xml:space="preserve"> п. </w:t>
      </w:r>
      <w:r w:rsidR="008D1036">
        <w:rPr>
          <w:sz w:val="24"/>
          <w:szCs w:val="24"/>
        </w:rPr>
        <w:fldChar w:fldCharType="begin"/>
      </w:r>
      <w:r w:rsidR="00F463E8">
        <w:rPr>
          <w:sz w:val="24"/>
          <w:szCs w:val="24"/>
        </w:rPr>
        <w:instrText xml:space="preserve"> REF _Ref306005578 \r \h </w:instrText>
      </w:r>
      <w:r w:rsidR="008D1036">
        <w:rPr>
          <w:sz w:val="24"/>
          <w:szCs w:val="24"/>
        </w:rPr>
      </w:r>
      <w:r w:rsidR="008D1036">
        <w:rPr>
          <w:sz w:val="24"/>
          <w:szCs w:val="24"/>
        </w:rPr>
        <w:fldChar w:fldCharType="separate"/>
      </w:r>
      <w:r w:rsidR="00A35E74">
        <w:rPr>
          <w:sz w:val="24"/>
          <w:szCs w:val="24"/>
        </w:rPr>
        <w:t>3.3.8.3</w:t>
      </w:r>
      <w:r w:rsidR="008D1036">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8D1036">
        <w:rPr>
          <w:bCs w:val="0"/>
          <w:sz w:val="24"/>
          <w:szCs w:val="24"/>
        </w:rPr>
        <w:fldChar w:fldCharType="begin"/>
      </w:r>
      <w:r w:rsidR="00A154B7">
        <w:rPr>
          <w:bCs w:val="0"/>
          <w:sz w:val="24"/>
          <w:szCs w:val="24"/>
        </w:rPr>
        <w:instrText xml:space="preserve"> REF _Ref440274944 \r \h </w:instrText>
      </w:r>
      <w:r w:rsidR="008D1036">
        <w:rPr>
          <w:bCs w:val="0"/>
          <w:sz w:val="24"/>
          <w:szCs w:val="24"/>
        </w:rPr>
      </w:r>
      <w:r w:rsidR="008D1036">
        <w:rPr>
          <w:bCs w:val="0"/>
          <w:sz w:val="24"/>
          <w:szCs w:val="24"/>
        </w:rPr>
        <w:fldChar w:fldCharType="separate"/>
      </w:r>
      <w:r w:rsidR="00A35E74">
        <w:rPr>
          <w:bCs w:val="0"/>
          <w:sz w:val="24"/>
          <w:szCs w:val="24"/>
        </w:rPr>
        <w:t>5.14</w:t>
      </w:r>
      <w:r w:rsidR="008D1036">
        <w:rPr>
          <w:bCs w:val="0"/>
          <w:sz w:val="24"/>
          <w:szCs w:val="24"/>
        </w:rPr>
        <w:fldChar w:fldCharType="end"/>
      </w:r>
      <w:r w:rsidRPr="003E170D">
        <w:rPr>
          <w:bCs w:val="0"/>
          <w:sz w:val="24"/>
          <w:szCs w:val="24"/>
        </w:rPr>
        <w:t>)</w:t>
      </w:r>
      <w:r w:rsidR="00B71B9D">
        <w:rPr>
          <w:bCs w:val="0"/>
          <w:sz w:val="24"/>
          <w:szCs w:val="24"/>
        </w:rPr>
        <w:t>;</w:t>
      </w:r>
    </w:p>
    <w:p w:rsidR="00D57D88" w:rsidRPr="004D742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Участником с привлечением соисполнителей – Форма плана распределения объемов оказания услуг между Участником и соисполнителями (подраздел </w:t>
      </w:r>
      <w:r w:rsidR="001B0066">
        <w:fldChar w:fldCharType="begin"/>
      </w:r>
      <w:r w:rsidR="001B0066">
        <w:instrText xml:space="preserve"> REF _Ref440272510 \r \h  \* MERGEFORMAT </w:instrText>
      </w:r>
      <w:r w:rsidR="001B0066">
        <w:fldChar w:fldCharType="separate"/>
      </w:r>
      <w:r w:rsidR="00A35E74" w:rsidRPr="00A35E74">
        <w:rPr>
          <w:bCs w:val="0"/>
          <w:sz w:val="24"/>
          <w:szCs w:val="24"/>
        </w:rPr>
        <w:t>5.16</w:t>
      </w:r>
      <w:r w:rsidR="001B0066">
        <w:fldChar w:fldCharType="end"/>
      </w:r>
      <w:r w:rsidRPr="004D7428">
        <w:rPr>
          <w:bCs w:val="0"/>
          <w:sz w:val="24"/>
          <w:szCs w:val="24"/>
        </w:rPr>
        <w:t>);</w:t>
      </w:r>
    </w:p>
    <w:p w:rsidR="00D57D88" w:rsidRPr="004D7428"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Участником с привлечением соисполнителей - Для каждого соисполнителя (с оформлением </w:t>
      </w:r>
      <w:r w:rsidR="00F71B88" w:rsidRPr="004D7428">
        <w:rPr>
          <w:bCs w:val="0"/>
          <w:sz w:val="24"/>
          <w:szCs w:val="24"/>
        </w:rPr>
        <w:t>отдельного конверта (папки)</w:t>
      </w:r>
      <w:r w:rsidRPr="004D7428">
        <w:rPr>
          <w:bCs w:val="0"/>
          <w:sz w:val="24"/>
          <w:szCs w:val="24"/>
        </w:rPr>
        <w:t xml:space="preserve">  «Документы соисполнителя _________________»):</w:t>
      </w:r>
    </w:p>
    <w:p w:rsidR="00D57D88" w:rsidRPr="004D7428" w:rsidRDefault="00D57D88" w:rsidP="00D57D88">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Формы, указанные в подразделах </w:t>
      </w:r>
      <w:r w:rsidR="001B0066">
        <w:fldChar w:fldCharType="begin"/>
      </w:r>
      <w:r w:rsidR="001B0066">
        <w:instrText xml:space="preserve"> REF _Ref440274659 \r \h  \* MERGEFORMAT </w:instrText>
      </w:r>
      <w:r w:rsidR="001B0066">
        <w:fldChar w:fldCharType="separate"/>
      </w:r>
      <w:r w:rsidR="00A35E74" w:rsidRPr="00A35E74">
        <w:rPr>
          <w:bCs w:val="0"/>
          <w:sz w:val="24"/>
          <w:szCs w:val="24"/>
        </w:rPr>
        <w:t>5.11</w:t>
      </w:r>
      <w:r w:rsidR="001B0066">
        <w:fldChar w:fldCharType="end"/>
      </w:r>
      <w:r w:rsidRPr="004D7428">
        <w:rPr>
          <w:bCs w:val="0"/>
          <w:sz w:val="24"/>
          <w:szCs w:val="24"/>
        </w:rPr>
        <w:t xml:space="preserve">, </w:t>
      </w:r>
      <w:r w:rsidR="001B0066">
        <w:fldChar w:fldCharType="begin"/>
      </w:r>
      <w:r w:rsidR="001B0066">
        <w:instrText xml:space="preserve"> REF _Ref440274733 \r \h  \* MERGEFORMAT </w:instrText>
      </w:r>
      <w:r w:rsidR="001B0066">
        <w:fldChar w:fldCharType="separate"/>
      </w:r>
      <w:r w:rsidR="00A35E74" w:rsidRPr="00A35E74">
        <w:rPr>
          <w:bCs w:val="0"/>
          <w:sz w:val="24"/>
          <w:szCs w:val="24"/>
        </w:rPr>
        <w:t>5.12</w:t>
      </w:r>
      <w:r w:rsidR="001B0066">
        <w:fldChar w:fldCharType="end"/>
      </w:r>
      <w:r w:rsidRPr="004D7428">
        <w:rPr>
          <w:bCs w:val="0"/>
          <w:sz w:val="24"/>
          <w:szCs w:val="24"/>
        </w:rPr>
        <w:t xml:space="preserve">, </w:t>
      </w:r>
      <w:r w:rsidR="001B0066">
        <w:fldChar w:fldCharType="begin"/>
      </w:r>
      <w:r w:rsidR="001B0066">
        <w:instrText xml:space="preserve"> REF _Ref440274744 \r \h  \* MERGEFORMAT </w:instrText>
      </w:r>
      <w:r w:rsidR="001B0066">
        <w:fldChar w:fldCharType="separate"/>
      </w:r>
      <w:r w:rsidR="00A35E74" w:rsidRPr="00A35E74">
        <w:rPr>
          <w:bCs w:val="0"/>
          <w:sz w:val="24"/>
          <w:szCs w:val="24"/>
        </w:rPr>
        <w:t>5.13</w:t>
      </w:r>
      <w:r w:rsidR="001B0066">
        <w:fldChar w:fldCharType="end"/>
      </w:r>
      <w:r w:rsidRPr="004D7428">
        <w:rPr>
          <w:bCs w:val="0"/>
          <w:sz w:val="24"/>
          <w:szCs w:val="24"/>
        </w:rPr>
        <w:t xml:space="preserve">, </w:t>
      </w:r>
      <w:r w:rsidR="001B0066">
        <w:fldChar w:fldCharType="begin"/>
      </w:r>
      <w:r w:rsidR="001B0066">
        <w:instrText xml:space="preserve"> REF _Ref440274756 \r \h  \* MERGEFORMAT </w:instrText>
      </w:r>
      <w:r w:rsidR="001B0066">
        <w:fldChar w:fldCharType="separate"/>
      </w:r>
      <w:r w:rsidR="00A35E74" w:rsidRPr="00A35E74">
        <w:rPr>
          <w:bCs w:val="0"/>
          <w:sz w:val="24"/>
          <w:szCs w:val="24"/>
        </w:rPr>
        <w:t>5.15</w:t>
      </w:r>
      <w:r w:rsidR="001B0066">
        <w:fldChar w:fldCharType="end"/>
      </w:r>
      <w:r w:rsidRPr="004D7428">
        <w:rPr>
          <w:bCs w:val="0"/>
          <w:sz w:val="24"/>
          <w:szCs w:val="24"/>
        </w:rPr>
        <w:t>;</w:t>
      </w:r>
    </w:p>
    <w:p w:rsidR="00D57D88" w:rsidRPr="004D7428" w:rsidRDefault="00D57D88" w:rsidP="00D57D88">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Документы, подтверждающие правоспособность данной организации (подраздел </w:t>
      </w:r>
      <w:r w:rsidR="001B0066">
        <w:fldChar w:fldCharType="begin"/>
      </w:r>
      <w:r w:rsidR="001B0066">
        <w:instrText xml:space="preserve"> REF _Ref306005578 \r \h  \* MERGEFORMAT </w:instrText>
      </w:r>
      <w:r w:rsidR="001B0066">
        <w:fldChar w:fldCharType="separate"/>
      </w:r>
      <w:r w:rsidR="00A35E74" w:rsidRPr="00A35E74">
        <w:rPr>
          <w:bCs w:val="0"/>
          <w:sz w:val="24"/>
          <w:szCs w:val="24"/>
        </w:rPr>
        <w:t>3.3.8.3</w:t>
      </w:r>
      <w:r w:rsidR="001B0066">
        <w:fldChar w:fldCharType="end"/>
      </w:r>
      <w:r w:rsidRPr="004D7428">
        <w:rPr>
          <w:bCs w:val="0"/>
          <w:sz w:val="24"/>
          <w:szCs w:val="24"/>
        </w:rPr>
        <w:t>);</w:t>
      </w:r>
    </w:p>
    <w:p w:rsidR="000E746F" w:rsidRPr="004D74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коллективным Участником </w:t>
      </w:r>
      <w:r w:rsidR="0039141F" w:rsidRPr="004D7428">
        <w:rPr>
          <w:bCs w:val="0"/>
          <w:sz w:val="24"/>
          <w:szCs w:val="24"/>
        </w:rPr>
        <w:t xml:space="preserve"> - Форма плана распределения объемов </w:t>
      </w:r>
      <w:r w:rsidR="00B76768" w:rsidRPr="004D7428">
        <w:rPr>
          <w:bCs w:val="0"/>
          <w:sz w:val="24"/>
          <w:szCs w:val="24"/>
        </w:rPr>
        <w:t>оказания услуг</w:t>
      </w:r>
      <w:r w:rsidR="0039141F" w:rsidRPr="004D7428">
        <w:rPr>
          <w:bCs w:val="0"/>
          <w:sz w:val="24"/>
          <w:szCs w:val="24"/>
        </w:rPr>
        <w:t xml:space="preserve"> внутри коллективного Участника </w:t>
      </w:r>
      <w:r w:rsidR="00A154B7" w:rsidRPr="004D7428">
        <w:rPr>
          <w:bCs w:val="0"/>
          <w:sz w:val="24"/>
          <w:szCs w:val="24"/>
        </w:rPr>
        <w:t>(</w:t>
      </w:r>
      <w:r w:rsidR="00A154B7" w:rsidRPr="004D7428">
        <w:rPr>
          <w:bCs w:val="0"/>
          <w:spacing w:val="-2"/>
          <w:sz w:val="24"/>
          <w:szCs w:val="24"/>
        </w:rPr>
        <w:t>под</w:t>
      </w:r>
      <w:r w:rsidR="00A154B7" w:rsidRPr="004D7428">
        <w:rPr>
          <w:bCs w:val="0"/>
          <w:sz w:val="24"/>
          <w:szCs w:val="24"/>
        </w:rPr>
        <w:t xml:space="preserve">раздел </w:t>
      </w:r>
      <w:r w:rsidR="001B0066">
        <w:fldChar w:fldCharType="begin"/>
      </w:r>
      <w:r w:rsidR="001B0066">
        <w:instrText xml:space="preserve"> REF _Ref440376401 \r \h  \* MERGEFORMAT </w:instrText>
      </w:r>
      <w:r w:rsidR="001B0066">
        <w:fldChar w:fldCharType="separate"/>
      </w:r>
      <w:r w:rsidR="00A35E74" w:rsidRPr="00A35E74">
        <w:rPr>
          <w:bCs w:val="0"/>
          <w:sz w:val="24"/>
          <w:szCs w:val="24"/>
        </w:rPr>
        <w:t>5.17</w:t>
      </w:r>
      <w:r w:rsidR="001B0066">
        <w:fldChar w:fldCharType="end"/>
      </w:r>
      <w:r w:rsidR="00A154B7" w:rsidRPr="004D7428">
        <w:rPr>
          <w:bCs w:val="0"/>
          <w:sz w:val="24"/>
          <w:szCs w:val="24"/>
        </w:rPr>
        <w:t>)</w:t>
      </w:r>
      <w:r w:rsidRPr="004D7428">
        <w:rPr>
          <w:bCs w:val="0"/>
          <w:sz w:val="24"/>
          <w:szCs w:val="24"/>
        </w:rPr>
        <w:t>;</w:t>
      </w:r>
    </w:p>
    <w:p w:rsidR="00717F60" w:rsidRPr="004D74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lastRenderedPageBreak/>
        <w:t xml:space="preserve">Если Заявка подается коллективным Участником - </w:t>
      </w:r>
      <w:r w:rsidR="00717F60" w:rsidRPr="004D7428">
        <w:rPr>
          <w:bCs w:val="0"/>
          <w:sz w:val="24"/>
          <w:szCs w:val="24"/>
        </w:rPr>
        <w:t xml:space="preserve">Для каждого члена коллективного </w:t>
      </w:r>
      <w:r w:rsidR="009C744E" w:rsidRPr="004D7428">
        <w:rPr>
          <w:bCs w:val="0"/>
          <w:sz w:val="24"/>
          <w:szCs w:val="24"/>
        </w:rPr>
        <w:t>Участник</w:t>
      </w:r>
      <w:r w:rsidR="00717F60" w:rsidRPr="004D7428">
        <w:rPr>
          <w:bCs w:val="0"/>
          <w:sz w:val="24"/>
          <w:szCs w:val="24"/>
        </w:rPr>
        <w:t xml:space="preserve">а (с оформлением </w:t>
      </w:r>
      <w:r w:rsidR="00F71B88" w:rsidRPr="004D7428">
        <w:rPr>
          <w:bCs w:val="0"/>
          <w:sz w:val="24"/>
          <w:szCs w:val="24"/>
        </w:rPr>
        <w:t>отдельного конверта (папки)</w:t>
      </w:r>
      <w:r w:rsidR="00717F60" w:rsidRPr="004D7428">
        <w:rPr>
          <w:bCs w:val="0"/>
          <w:sz w:val="24"/>
          <w:szCs w:val="24"/>
        </w:rPr>
        <w:t xml:space="preserve">  «Документы члена коллективного </w:t>
      </w:r>
      <w:r w:rsidR="009C744E" w:rsidRPr="004D7428">
        <w:rPr>
          <w:bCs w:val="0"/>
          <w:sz w:val="24"/>
          <w:szCs w:val="24"/>
        </w:rPr>
        <w:t>Участник</w:t>
      </w:r>
      <w:r w:rsidR="00717F60" w:rsidRPr="004D7428">
        <w:rPr>
          <w:bCs w:val="0"/>
          <w:sz w:val="24"/>
          <w:szCs w:val="24"/>
        </w:rPr>
        <w:t>а _________________»):</w:t>
      </w:r>
    </w:p>
    <w:p w:rsidR="007044CB" w:rsidRPr="004D7428" w:rsidRDefault="00A154B7" w:rsidP="00D75CA2">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Формы, указанные в подразделах </w:t>
      </w:r>
      <w:r w:rsidR="001B0066">
        <w:fldChar w:fldCharType="begin"/>
      </w:r>
      <w:r w:rsidR="001B0066">
        <w:instrText xml:space="preserve"> REF _Ref440274659 \r \h  \* MERGEFORMAT </w:instrText>
      </w:r>
      <w:r w:rsidR="001B0066">
        <w:fldChar w:fldCharType="separate"/>
      </w:r>
      <w:r w:rsidR="00A35E74" w:rsidRPr="00A35E74">
        <w:rPr>
          <w:bCs w:val="0"/>
          <w:sz w:val="24"/>
          <w:szCs w:val="24"/>
        </w:rPr>
        <w:t>5.11</w:t>
      </w:r>
      <w:r w:rsidR="001B0066">
        <w:fldChar w:fldCharType="end"/>
      </w:r>
      <w:r w:rsidRPr="004D7428">
        <w:rPr>
          <w:bCs w:val="0"/>
          <w:sz w:val="24"/>
          <w:szCs w:val="24"/>
        </w:rPr>
        <w:t xml:space="preserve">, </w:t>
      </w:r>
      <w:r w:rsidR="001B0066">
        <w:fldChar w:fldCharType="begin"/>
      </w:r>
      <w:r w:rsidR="001B0066">
        <w:instrText xml:space="preserve"> REF _Ref440274733 \r \h  \* MERGEFORMAT </w:instrText>
      </w:r>
      <w:r w:rsidR="001B0066">
        <w:fldChar w:fldCharType="separate"/>
      </w:r>
      <w:r w:rsidR="00A35E74" w:rsidRPr="00A35E74">
        <w:rPr>
          <w:bCs w:val="0"/>
          <w:sz w:val="24"/>
          <w:szCs w:val="24"/>
        </w:rPr>
        <w:t>5.12</w:t>
      </w:r>
      <w:r w:rsidR="001B0066">
        <w:fldChar w:fldCharType="end"/>
      </w:r>
      <w:r w:rsidRPr="004D7428">
        <w:rPr>
          <w:bCs w:val="0"/>
          <w:sz w:val="24"/>
          <w:szCs w:val="24"/>
        </w:rPr>
        <w:t xml:space="preserve">, </w:t>
      </w:r>
      <w:r w:rsidR="001B0066">
        <w:fldChar w:fldCharType="begin"/>
      </w:r>
      <w:r w:rsidR="001B0066">
        <w:instrText xml:space="preserve"> REF _Ref440274744 \r \h  \* MERGEFORMAT </w:instrText>
      </w:r>
      <w:r w:rsidR="001B0066">
        <w:fldChar w:fldCharType="separate"/>
      </w:r>
      <w:r w:rsidR="00A35E74" w:rsidRPr="00A35E74">
        <w:rPr>
          <w:bCs w:val="0"/>
          <w:sz w:val="24"/>
          <w:szCs w:val="24"/>
        </w:rPr>
        <w:t>5.13</w:t>
      </w:r>
      <w:r w:rsidR="001B0066">
        <w:fldChar w:fldCharType="end"/>
      </w:r>
      <w:r w:rsidRPr="004D7428">
        <w:rPr>
          <w:bCs w:val="0"/>
          <w:sz w:val="24"/>
          <w:szCs w:val="24"/>
        </w:rPr>
        <w:t xml:space="preserve">, </w:t>
      </w:r>
      <w:r w:rsidR="001B0066">
        <w:fldChar w:fldCharType="begin"/>
      </w:r>
      <w:r w:rsidR="001B0066">
        <w:instrText xml:space="preserve"> REF _Ref440274756 \r \h  \* MERGEFORMAT </w:instrText>
      </w:r>
      <w:r w:rsidR="001B0066">
        <w:fldChar w:fldCharType="separate"/>
      </w:r>
      <w:r w:rsidR="00A35E74" w:rsidRPr="00A35E74">
        <w:rPr>
          <w:bCs w:val="0"/>
          <w:sz w:val="24"/>
          <w:szCs w:val="24"/>
        </w:rPr>
        <w:t>5.15</w:t>
      </w:r>
      <w:r w:rsidR="001B0066">
        <w:fldChar w:fldCharType="end"/>
      </w:r>
      <w:r w:rsidR="007044CB" w:rsidRPr="004D7428">
        <w:rPr>
          <w:bCs w:val="0"/>
          <w:sz w:val="24"/>
          <w:szCs w:val="24"/>
        </w:rPr>
        <w:t>;</w:t>
      </w:r>
    </w:p>
    <w:p w:rsidR="00717F60" w:rsidRPr="004D7428" w:rsidRDefault="00717F60" w:rsidP="00D75CA2">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Документы, подтверждающие правоспособность данной организации</w:t>
      </w:r>
      <w:r w:rsidR="00E963D9" w:rsidRPr="004D7428">
        <w:rPr>
          <w:bCs w:val="0"/>
          <w:sz w:val="24"/>
          <w:szCs w:val="24"/>
        </w:rPr>
        <w:t xml:space="preserve"> (подраздел </w:t>
      </w:r>
      <w:r w:rsidR="001B0066">
        <w:fldChar w:fldCharType="begin"/>
      </w:r>
      <w:r w:rsidR="001B0066">
        <w:instrText xml:space="preserve"> REF _Ref306005578 \r \h  \* MERGEFORMAT </w:instrText>
      </w:r>
      <w:r w:rsidR="001B0066">
        <w:fldChar w:fldCharType="separate"/>
      </w:r>
      <w:r w:rsidR="00A35E74" w:rsidRPr="00A35E74">
        <w:rPr>
          <w:bCs w:val="0"/>
          <w:sz w:val="24"/>
          <w:szCs w:val="24"/>
        </w:rPr>
        <w:t>3.3.8.3</w:t>
      </w:r>
      <w:r w:rsidR="001B0066">
        <w:fldChar w:fldCharType="end"/>
      </w:r>
      <w:r w:rsidR="00E963D9" w:rsidRPr="004D7428">
        <w:rPr>
          <w:bCs w:val="0"/>
          <w:sz w:val="24"/>
          <w:szCs w:val="24"/>
        </w:rPr>
        <w:t>)</w:t>
      </w:r>
      <w:r w:rsidRPr="004D7428">
        <w:rPr>
          <w:bCs w:val="0"/>
          <w:sz w:val="24"/>
          <w:szCs w:val="24"/>
        </w:rPr>
        <w:t>;</w:t>
      </w:r>
    </w:p>
    <w:p w:rsidR="00717F60" w:rsidRPr="004D7428"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4D7428">
        <w:rPr>
          <w:bCs w:val="0"/>
          <w:sz w:val="24"/>
          <w:szCs w:val="24"/>
        </w:rPr>
        <w:t>Техническое предложение (</w:t>
      </w:r>
      <w:r w:rsidR="00A154B7" w:rsidRPr="004D7428">
        <w:rPr>
          <w:bCs w:val="0"/>
          <w:sz w:val="24"/>
          <w:szCs w:val="24"/>
          <w:lang w:eastAsia="ru-RU"/>
        </w:rPr>
        <w:t>подраздел</w:t>
      </w:r>
      <w:r w:rsidR="00A40BDF" w:rsidRPr="004D7428">
        <w:rPr>
          <w:bCs w:val="0"/>
          <w:sz w:val="24"/>
          <w:szCs w:val="24"/>
          <w:lang w:eastAsia="ru-RU"/>
        </w:rPr>
        <w:t xml:space="preserve"> </w:t>
      </w:r>
      <w:r w:rsidR="001B0066">
        <w:fldChar w:fldCharType="begin"/>
      </w:r>
      <w:r w:rsidR="001B0066">
        <w:instrText xml:space="preserve"> REF _Ref440537079 \r \h  \* MERGEFORMAT </w:instrText>
      </w:r>
      <w:r w:rsidR="001B0066">
        <w:fldChar w:fldCharType="separate"/>
      </w:r>
      <w:r w:rsidR="00A35E74" w:rsidRPr="00A35E74">
        <w:rPr>
          <w:bCs w:val="0"/>
          <w:sz w:val="24"/>
          <w:szCs w:val="24"/>
          <w:lang w:eastAsia="ru-RU"/>
        </w:rPr>
        <w:t>5.3</w:t>
      </w:r>
      <w:r w:rsidR="001B0066">
        <w:fldChar w:fldCharType="end"/>
      </w:r>
      <w:r w:rsidRPr="004D7428">
        <w:rPr>
          <w:bCs w:val="0"/>
          <w:sz w:val="24"/>
          <w:szCs w:val="24"/>
        </w:rPr>
        <w:t>)</w:t>
      </w:r>
      <w:r w:rsidR="00BD2FD1" w:rsidRPr="004D7428">
        <w:rPr>
          <w:bCs w:val="0"/>
          <w:sz w:val="24"/>
          <w:szCs w:val="24"/>
        </w:rPr>
        <w:t xml:space="preserve"> </w:t>
      </w:r>
      <w:r w:rsidRPr="004D7428">
        <w:rPr>
          <w:bCs w:val="0"/>
          <w:sz w:val="24"/>
          <w:szCs w:val="24"/>
        </w:rPr>
        <w:t>оформля</w:t>
      </w:r>
      <w:r w:rsidR="000A00E6" w:rsidRPr="004D7428">
        <w:rPr>
          <w:bCs w:val="0"/>
          <w:sz w:val="24"/>
          <w:szCs w:val="24"/>
        </w:rPr>
        <w:t>е</w:t>
      </w:r>
      <w:r w:rsidRPr="004D7428">
        <w:rPr>
          <w:bCs w:val="0"/>
          <w:sz w:val="24"/>
          <w:szCs w:val="24"/>
        </w:rPr>
        <w:t xml:space="preserve">тся отдельным </w:t>
      </w:r>
      <w:r w:rsidR="00F71B88" w:rsidRPr="004D7428">
        <w:rPr>
          <w:bCs w:val="0"/>
          <w:sz w:val="24"/>
          <w:szCs w:val="24"/>
        </w:rPr>
        <w:t>томом</w:t>
      </w:r>
      <w:r w:rsidRPr="004D7428">
        <w:rPr>
          <w:bCs w:val="0"/>
          <w:sz w:val="24"/>
          <w:szCs w:val="24"/>
        </w:rPr>
        <w:t xml:space="preserve"> «Техническое предложение </w:t>
      </w:r>
      <w:r w:rsidR="009C744E" w:rsidRPr="004D7428">
        <w:rPr>
          <w:bCs w:val="0"/>
          <w:sz w:val="24"/>
          <w:szCs w:val="24"/>
        </w:rPr>
        <w:t>Участник</w:t>
      </w:r>
      <w:r w:rsidRPr="004D7428">
        <w:rPr>
          <w:bCs w:val="0"/>
          <w:sz w:val="24"/>
          <w:szCs w:val="24"/>
        </w:rPr>
        <w:t>а __________».</w:t>
      </w:r>
    </w:p>
    <w:p w:rsidR="00717F60" w:rsidRPr="004D7428"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19" w:name="_Ref306004660"/>
      <w:r w:rsidRPr="004D7428">
        <w:rPr>
          <w:bCs w:val="0"/>
          <w:sz w:val="24"/>
          <w:szCs w:val="24"/>
        </w:rPr>
        <w:t>Участник</w:t>
      </w:r>
      <w:r w:rsidR="00717F60" w:rsidRPr="004D7428">
        <w:rPr>
          <w:bCs w:val="0"/>
          <w:sz w:val="24"/>
          <w:szCs w:val="24"/>
        </w:rPr>
        <w:t xml:space="preserve"> имеет право подать только одну </w:t>
      </w:r>
      <w:r w:rsidR="004B5EB3" w:rsidRPr="004D7428">
        <w:rPr>
          <w:bCs w:val="0"/>
          <w:sz w:val="24"/>
          <w:szCs w:val="24"/>
        </w:rPr>
        <w:t>Заявк</w:t>
      </w:r>
      <w:r w:rsidR="00717F60" w:rsidRPr="004D7428">
        <w:rPr>
          <w:bCs w:val="0"/>
          <w:sz w:val="24"/>
          <w:szCs w:val="24"/>
        </w:rPr>
        <w:t xml:space="preserve">у. В случае нарушения этого требования все </w:t>
      </w:r>
      <w:r w:rsidR="004B5EB3" w:rsidRPr="004D7428">
        <w:rPr>
          <w:bCs w:val="0"/>
          <w:sz w:val="24"/>
          <w:szCs w:val="24"/>
        </w:rPr>
        <w:t>Заявк</w:t>
      </w:r>
      <w:r w:rsidR="00717F60" w:rsidRPr="004D7428">
        <w:rPr>
          <w:bCs w:val="0"/>
          <w:sz w:val="24"/>
          <w:szCs w:val="24"/>
        </w:rPr>
        <w:t xml:space="preserve">и такого </w:t>
      </w:r>
      <w:r w:rsidRPr="004D7428">
        <w:rPr>
          <w:bCs w:val="0"/>
          <w:sz w:val="24"/>
          <w:szCs w:val="24"/>
        </w:rPr>
        <w:t>Участник</w:t>
      </w:r>
      <w:r w:rsidR="00717F60" w:rsidRPr="004D7428">
        <w:rPr>
          <w:bCs w:val="0"/>
          <w:sz w:val="24"/>
          <w:szCs w:val="24"/>
        </w:rPr>
        <w:t>а отклоняются без рассмотрения по существу.</w:t>
      </w:r>
      <w:bookmarkEnd w:id="219"/>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bCs w:val="0"/>
          <w:sz w:val="24"/>
          <w:szCs w:val="24"/>
        </w:rPr>
        <w:t xml:space="preserve">Все формы, указанные в разделе </w:t>
      </w:r>
      <w:r w:rsidR="008D1036">
        <w:rPr>
          <w:bCs w:val="0"/>
          <w:sz w:val="24"/>
          <w:szCs w:val="24"/>
        </w:rPr>
        <w:fldChar w:fldCharType="begin"/>
      </w:r>
      <w:r w:rsidR="001A2440">
        <w:rPr>
          <w:bCs w:val="0"/>
          <w:sz w:val="24"/>
          <w:szCs w:val="24"/>
        </w:rPr>
        <w:instrText xml:space="preserve"> REF _Ref440270602 \r \h </w:instrText>
      </w:r>
      <w:r w:rsidR="008D1036">
        <w:rPr>
          <w:bCs w:val="0"/>
          <w:sz w:val="24"/>
          <w:szCs w:val="24"/>
        </w:rPr>
      </w:r>
      <w:r w:rsidR="008D1036">
        <w:rPr>
          <w:bCs w:val="0"/>
          <w:sz w:val="24"/>
          <w:szCs w:val="24"/>
        </w:rPr>
        <w:fldChar w:fldCharType="separate"/>
      </w:r>
      <w:r w:rsidR="00A35E74">
        <w:rPr>
          <w:bCs w:val="0"/>
          <w:sz w:val="24"/>
          <w:szCs w:val="24"/>
        </w:rPr>
        <w:t>5</w:t>
      </w:r>
      <w:r w:rsidR="008D1036">
        <w:rPr>
          <w:bCs w:val="0"/>
          <w:sz w:val="24"/>
          <w:szCs w:val="24"/>
        </w:rPr>
        <w:fldChar w:fldCharType="end"/>
      </w:r>
      <w:r w:rsidRPr="004D7428">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4D7428"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bCs w:val="0"/>
          <w:sz w:val="24"/>
          <w:szCs w:val="24"/>
        </w:rPr>
        <w:t>Заявк</w:t>
      </w:r>
      <w:r w:rsidR="00717F60" w:rsidRPr="004D7428">
        <w:rPr>
          <w:bCs w:val="0"/>
          <w:sz w:val="24"/>
          <w:szCs w:val="24"/>
        </w:rPr>
        <w:t xml:space="preserve">а должна быть подготовлена </w:t>
      </w:r>
      <w:r w:rsidR="00F71B88" w:rsidRPr="004D7428">
        <w:rPr>
          <w:bCs w:val="0"/>
          <w:sz w:val="24"/>
          <w:szCs w:val="24"/>
        </w:rPr>
        <w:t xml:space="preserve">в письменной (бумажной) форме (подраздел </w:t>
      </w:r>
      <w:r w:rsidR="001B0066">
        <w:fldChar w:fldCharType="begin"/>
      </w:r>
      <w:r w:rsidR="001B0066">
        <w:instrText xml:space="preserve"> REF _Ref115076807 \n \h  \* MERGEFORMAT </w:instrText>
      </w:r>
      <w:r w:rsidR="001B0066">
        <w:fldChar w:fldCharType="separate"/>
      </w:r>
      <w:r w:rsidR="00A35E74" w:rsidRPr="00A35E74">
        <w:rPr>
          <w:bCs w:val="0"/>
          <w:sz w:val="24"/>
          <w:szCs w:val="24"/>
        </w:rPr>
        <w:t>3.3.3</w:t>
      </w:r>
      <w:r w:rsidR="001B0066">
        <w:fldChar w:fldCharType="end"/>
      </w:r>
      <w:r w:rsidR="00F71B88" w:rsidRPr="004D7428">
        <w:rPr>
          <w:bCs w:val="0"/>
          <w:sz w:val="24"/>
          <w:szCs w:val="24"/>
        </w:rPr>
        <w:t>)</w:t>
      </w:r>
      <w:r w:rsidR="00717F60" w:rsidRPr="004D742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20" w:name="_Ref55279015"/>
      <w:bookmarkStart w:id="221" w:name="_Ref55279017"/>
      <w:r w:rsidRPr="004D7428">
        <w:rPr>
          <w:bCs w:val="0"/>
          <w:sz w:val="24"/>
          <w:szCs w:val="24"/>
        </w:rPr>
        <w:t xml:space="preserve">Каждый документ, входящий в </w:t>
      </w:r>
      <w:r w:rsidR="00D07DE4" w:rsidRPr="004D7428">
        <w:rPr>
          <w:bCs w:val="0"/>
          <w:sz w:val="24"/>
          <w:szCs w:val="24"/>
        </w:rPr>
        <w:t>Заявку</w:t>
      </w:r>
      <w:r w:rsidRPr="004D7428">
        <w:rPr>
          <w:bCs w:val="0"/>
          <w:sz w:val="24"/>
          <w:szCs w:val="24"/>
        </w:rPr>
        <w:t>, должен быть подписан лицом, имеющим право в соответствии с законодательством Российской Федерации действовать</w:t>
      </w:r>
      <w:r w:rsidRPr="000E5AC7">
        <w:rPr>
          <w:bCs w:val="0"/>
          <w:sz w:val="24"/>
          <w:szCs w:val="24"/>
        </w:rPr>
        <w:t xml:space="preserve">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оригинал прикладывается к </w:t>
      </w:r>
      <w:r w:rsidR="00D07DE4">
        <w:rPr>
          <w:bCs w:val="0"/>
          <w:sz w:val="24"/>
          <w:szCs w:val="24"/>
        </w:rPr>
        <w:t>Заявке</w:t>
      </w:r>
      <w:r w:rsidRPr="000E5AC7">
        <w:rPr>
          <w:bCs w:val="0"/>
          <w:sz w:val="24"/>
          <w:szCs w:val="24"/>
        </w:rPr>
        <w:t>.</w:t>
      </w:r>
      <w:bookmarkEnd w:id="220"/>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22" w:name="_Ref195087786"/>
      <w:r w:rsidRPr="004D7428">
        <w:rPr>
          <w:bCs w:val="0"/>
          <w:sz w:val="24"/>
          <w:szCs w:val="24"/>
        </w:rPr>
        <w:t xml:space="preserve">Каждый документ, входящий в </w:t>
      </w:r>
      <w:r w:rsidR="00D07DE4" w:rsidRPr="004D7428">
        <w:rPr>
          <w:bCs w:val="0"/>
          <w:sz w:val="24"/>
          <w:szCs w:val="24"/>
        </w:rPr>
        <w:t>Заявку</w:t>
      </w:r>
      <w:r w:rsidRPr="004D7428">
        <w:rPr>
          <w:bCs w:val="0"/>
          <w:sz w:val="24"/>
          <w:szCs w:val="24"/>
        </w:rPr>
        <w:t>, должен быть скреплен печатью Участника</w:t>
      </w:r>
      <w:r w:rsidR="00D07DE4" w:rsidRPr="004D7428">
        <w:rPr>
          <w:bCs w:val="0"/>
          <w:sz w:val="24"/>
          <w:szCs w:val="24"/>
        </w:rPr>
        <w:t xml:space="preserve"> (а при участии в запросе предложений физического лица – нотариально заверена собственноручная подпись)</w:t>
      </w:r>
      <w:r w:rsidRPr="004D7428">
        <w:rPr>
          <w:bCs w:val="0"/>
          <w:sz w:val="24"/>
          <w:szCs w:val="24"/>
        </w:rPr>
        <w:t>.</w:t>
      </w:r>
      <w:bookmarkEnd w:id="221"/>
      <w:bookmarkEnd w:id="222"/>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sz w:val="24"/>
          <w:szCs w:val="24"/>
        </w:rPr>
        <w:t xml:space="preserve">В случае предоставления ложной информации организатор отклонит </w:t>
      </w:r>
      <w:r w:rsidR="002A2C1B" w:rsidRPr="004D7428">
        <w:rPr>
          <w:sz w:val="24"/>
          <w:szCs w:val="24"/>
        </w:rPr>
        <w:t>Заявку</w:t>
      </w:r>
      <w:r w:rsidRPr="004D7428">
        <w:rPr>
          <w:sz w:val="24"/>
          <w:szCs w:val="24"/>
        </w:rPr>
        <w:t xml:space="preserve"> </w:t>
      </w:r>
      <w:r w:rsidR="000E5AC7" w:rsidRPr="004D7428">
        <w:rPr>
          <w:sz w:val="24"/>
          <w:szCs w:val="24"/>
        </w:rPr>
        <w:t>Участника</w:t>
      </w:r>
      <w:r w:rsidRPr="004D7428">
        <w:rPr>
          <w:sz w:val="24"/>
          <w:szCs w:val="24"/>
        </w:rPr>
        <w:t xml:space="preserve"> без рассмотрения по существу.</w:t>
      </w:r>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4D7428">
        <w:rPr>
          <w:sz w:val="24"/>
          <w:szCs w:val="24"/>
        </w:rPr>
        <w:t xml:space="preserve">Участник в </w:t>
      </w:r>
      <w:r w:rsidR="000A00E6" w:rsidRPr="004D7428">
        <w:rPr>
          <w:bCs w:val="0"/>
          <w:sz w:val="24"/>
          <w:szCs w:val="24"/>
        </w:rPr>
        <w:t>Графике оплаты оказания услуг (</w:t>
      </w:r>
      <w:r w:rsidR="000A00E6" w:rsidRPr="004D7428">
        <w:rPr>
          <w:bCs w:val="0"/>
          <w:spacing w:val="-2"/>
          <w:sz w:val="24"/>
          <w:szCs w:val="24"/>
        </w:rPr>
        <w:t>под</w:t>
      </w:r>
      <w:r w:rsidR="000A00E6" w:rsidRPr="004D7428">
        <w:rPr>
          <w:bCs w:val="0"/>
          <w:sz w:val="24"/>
          <w:szCs w:val="24"/>
        </w:rPr>
        <w:t xml:space="preserve">раздел </w:t>
      </w:r>
      <w:r w:rsidR="001B0066">
        <w:fldChar w:fldCharType="begin"/>
      </w:r>
      <w:r w:rsidR="001B0066">
        <w:instrText xml:space="preserve"> REF _Ref440361959 \r \h  \* MERGEFORMAT </w:instrText>
      </w:r>
      <w:r w:rsidR="001B0066">
        <w:fldChar w:fldCharType="separate"/>
      </w:r>
      <w:r w:rsidR="00A35E74" w:rsidRPr="00A35E74">
        <w:rPr>
          <w:bCs w:val="0"/>
          <w:sz w:val="24"/>
          <w:szCs w:val="24"/>
        </w:rPr>
        <w:t>5.5</w:t>
      </w:r>
      <w:r w:rsidR="001B0066">
        <w:fldChar w:fldCharType="end"/>
      </w:r>
      <w:r w:rsidR="000A00E6" w:rsidRPr="004D7428">
        <w:rPr>
          <w:bCs w:val="0"/>
          <w:sz w:val="24"/>
          <w:szCs w:val="24"/>
        </w:rPr>
        <w:t>)</w:t>
      </w:r>
      <w:r w:rsidRPr="004D7428">
        <w:rPr>
          <w:sz w:val="24"/>
          <w:szCs w:val="24"/>
        </w:rPr>
        <w:t xml:space="preserve"> должен указать условия оплаты за </w:t>
      </w:r>
      <w:r w:rsidR="00541FAB" w:rsidRPr="004D7428">
        <w:rPr>
          <w:sz w:val="24"/>
          <w:szCs w:val="24"/>
        </w:rPr>
        <w:t>оказываемые услуги</w:t>
      </w:r>
      <w:r w:rsidRPr="004D7428">
        <w:rPr>
          <w:sz w:val="24"/>
          <w:szCs w:val="24"/>
        </w:rPr>
        <w:t xml:space="preserve">, а в Графике </w:t>
      </w:r>
      <w:r w:rsidR="00C8364E" w:rsidRPr="004D7428">
        <w:rPr>
          <w:bCs w:val="0"/>
          <w:sz w:val="24"/>
          <w:szCs w:val="24"/>
        </w:rPr>
        <w:t>оказания</w:t>
      </w:r>
      <w:r w:rsidR="00B71B9D" w:rsidRPr="004D7428">
        <w:rPr>
          <w:sz w:val="24"/>
          <w:szCs w:val="24"/>
        </w:rPr>
        <w:t xml:space="preserve"> услуг</w:t>
      </w:r>
      <w:r w:rsidRPr="004D7428">
        <w:rPr>
          <w:sz w:val="24"/>
          <w:szCs w:val="24"/>
        </w:rPr>
        <w:t xml:space="preserve"> </w:t>
      </w:r>
      <w:r w:rsidR="00B71B9D" w:rsidRPr="004D7428">
        <w:rPr>
          <w:bCs w:val="0"/>
          <w:sz w:val="24"/>
          <w:szCs w:val="24"/>
        </w:rPr>
        <w:t xml:space="preserve">(раздел </w:t>
      </w:r>
      <w:r w:rsidR="001B0066">
        <w:fldChar w:fldCharType="begin"/>
      </w:r>
      <w:r w:rsidR="001B0066">
        <w:instrText xml:space="preserve"> REF _Ref440271036 \r \h  \* MERGEFORMAT </w:instrText>
      </w:r>
      <w:r w:rsidR="001B0066">
        <w:fldChar w:fldCharType="separate"/>
      </w:r>
      <w:r w:rsidR="00A35E74" w:rsidRPr="00A35E74">
        <w:rPr>
          <w:bCs w:val="0"/>
          <w:sz w:val="24"/>
          <w:szCs w:val="24"/>
        </w:rPr>
        <w:t>5.4</w:t>
      </w:r>
      <w:r w:rsidR="001B0066">
        <w:fldChar w:fldCharType="end"/>
      </w:r>
      <w:r w:rsidR="00B71B9D" w:rsidRPr="004D7428">
        <w:rPr>
          <w:bCs w:val="0"/>
          <w:sz w:val="24"/>
          <w:szCs w:val="24"/>
        </w:rPr>
        <w:t>)</w:t>
      </w:r>
      <w:r w:rsidRPr="004D7428">
        <w:rPr>
          <w:sz w:val="24"/>
          <w:szCs w:val="24"/>
        </w:rPr>
        <w:t xml:space="preserve"> – условия по срокам </w:t>
      </w:r>
      <w:r w:rsidR="00541FAB" w:rsidRPr="004D7428">
        <w:rPr>
          <w:sz w:val="24"/>
          <w:szCs w:val="24"/>
        </w:rPr>
        <w:t>оказания услуг</w:t>
      </w:r>
      <w:r w:rsidRPr="004D7428">
        <w:rPr>
          <w:sz w:val="24"/>
          <w:szCs w:val="24"/>
        </w:rPr>
        <w:t xml:space="preserve">, не противоречащие условиям, указанным в Письме о подаче оферты </w:t>
      </w:r>
      <w:r w:rsidR="00B71B9D" w:rsidRPr="004D7428">
        <w:rPr>
          <w:bCs w:val="0"/>
          <w:spacing w:val="-2"/>
          <w:sz w:val="24"/>
          <w:szCs w:val="24"/>
        </w:rPr>
        <w:t>(</w:t>
      </w:r>
      <w:r w:rsidR="003F3A69" w:rsidRPr="004D7428">
        <w:rPr>
          <w:bCs w:val="0"/>
          <w:spacing w:val="-2"/>
          <w:sz w:val="24"/>
          <w:szCs w:val="24"/>
        </w:rPr>
        <w:t>под</w:t>
      </w:r>
      <w:r w:rsidR="003F3A69" w:rsidRPr="004D7428">
        <w:rPr>
          <w:bCs w:val="0"/>
          <w:sz w:val="24"/>
          <w:szCs w:val="24"/>
        </w:rPr>
        <w:t>раздел</w:t>
      </w:r>
      <w:r w:rsidR="00B71B9D" w:rsidRPr="004D7428">
        <w:rPr>
          <w:bCs w:val="0"/>
          <w:sz w:val="24"/>
          <w:szCs w:val="24"/>
        </w:rPr>
        <w:t xml:space="preserve"> </w:t>
      </w:r>
      <w:r w:rsidR="001B0066">
        <w:fldChar w:fldCharType="begin"/>
      </w:r>
      <w:r w:rsidR="001B0066">
        <w:instrText xml:space="preserve"> REF _Ref55336310 \r \h  \* MERGEFORMAT </w:instrText>
      </w:r>
      <w:r w:rsidR="001B0066">
        <w:fldChar w:fldCharType="separate"/>
      </w:r>
      <w:r w:rsidR="00A35E74" w:rsidRPr="00A35E74">
        <w:rPr>
          <w:bCs w:val="0"/>
          <w:sz w:val="24"/>
          <w:szCs w:val="24"/>
        </w:rPr>
        <w:t>5.1</w:t>
      </w:r>
      <w:r w:rsidR="001B0066">
        <w:fldChar w:fldCharType="end"/>
      </w:r>
      <w:r w:rsidR="00B71B9D" w:rsidRPr="004D7428">
        <w:rPr>
          <w:bCs w:val="0"/>
          <w:sz w:val="24"/>
          <w:szCs w:val="24"/>
          <w:lang w:eastAsia="ru-RU"/>
        </w:rPr>
        <w:t>)</w:t>
      </w:r>
      <w:r w:rsidRPr="004D7428">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4D7428">
        <w:rPr>
          <w:bCs w:val="0"/>
          <w:spacing w:val="-2"/>
          <w:sz w:val="24"/>
          <w:szCs w:val="24"/>
        </w:rPr>
        <w:t>(</w:t>
      </w:r>
      <w:r w:rsidR="00B71B9D" w:rsidRPr="004D7428">
        <w:rPr>
          <w:bCs w:val="0"/>
          <w:sz w:val="24"/>
          <w:szCs w:val="24"/>
        </w:rPr>
        <w:t xml:space="preserve">раздел </w:t>
      </w:r>
      <w:r w:rsidR="001B0066">
        <w:fldChar w:fldCharType="begin"/>
      </w:r>
      <w:r w:rsidR="001B0066">
        <w:instrText xml:space="preserve"> REF _Ref55336310 \r \h  \* MERGEFORMAT </w:instrText>
      </w:r>
      <w:r w:rsidR="001B0066">
        <w:fldChar w:fldCharType="separate"/>
      </w:r>
      <w:r w:rsidR="00A35E74" w:rsidRPr="00A35E74">
        <w:rPr>
          <w:bCs w:val="0"/>
          <w:sz w:val="24"/>
          <w:szCs w:val="24"/>
        </w:rPr>
        <w:t>5.1</w:t>
      </w:r>
      <w:r w:rsidR="001B0066">
        <w:fldChar w:fldCharType="end"/>
      </w:r>
      <w:r w:rsidR="00B71B9D" w:rsidRPr="004D7428">
        <w:rPr>
          <w:bCs w:val="0"/>
          <w:sz w:val="24"/>
          <w:szCs w:val="24"/>
          <w:lang w:eastAsia="ru-RU"/>
        </w:rPr>
        <w:t>)</w:t>
      </w:r>
      <w:r w:rsidRPr="004D7428">
        <w:rPr>
          <w:sz w:val="24"/>
          <w:szCs w:val="24"/>
        </w:rPr>
        <w:t>.</w:t>
      </w:r>
    </w:p>
    <w:p w:rsidR="00717F60" w:rsidRPr="004D7428" w:rsidRDefault="00717F60" w:rsidP="00E71A48">
      <w:pPr>
        <w:pStyle w:val="3"/>
        <w:spacing w:line="264" w:lineRule="auto"/>
        <w:rPr>
          <w:szCs w:val="24"/>
        </w:rPr>
      </w:pPr>
      <w:bookmarkStart w:id="223" w:name="_Ref115076752"/>
      <w:bookmarkStart w:id="224" w:name="_Ref191386109"/>
      <w:bookmarkStart w:id="225" w:name="_Ref191386419"/>
      <w:bookmarkStart w:id="226" w:name="_Toc440361327"/>
      <w:bookmarkStart w:id="227" w:name="_Toc440376082"/>
      <w:bookmarkStart w:id="228" w:name="_Toc440376209"/>
      <w:bookmarkStart w:id="229" w:name="_Toc440382474"/>
      <w:bookmarkStart w:id="230" w:name="_Toc440447144"/>
      <w:bookmarkStart w:id="231" w:name="_Toc440631686"/>
      <w:bookmarkStart w:id="232" w:name="_Toc440877343"/>
      <w:r w:rsidRPr="004D7428">
        <w:rPr>
          <w:szCs w:val="24"/>
        </w:rPr>
        <w:t xml:space="preserve">Порядок подготовки </w:t>
      </w:r>
      <w:r w:rsidR="004B5EB3" w:rsidRPr="004D7428">
        <w:rPr>
          <w:szCs w:val="24"/>
        </w:rPr>
        <w:t>Заявк</w:t>
      </w:r>
      <w:r w:rsidRPr="004D7428">
        <w:rPr>
          <w:szCs w:val="24"/>
        </w:rPr>
        <w:t>и через </w:t>
      </w:r>
      <w:bookmarkEnd w:id="223"/>
      <w:bookmarkEnd w:id="224"/>
      <w:bookmarkEnd w:id="225"/>
      <w:r w:rsidRPr="004D7428">
        <w:rPr>
          <w:szCs w:val="24"/>
        </w:rPr>
        <w:t>ЭТП</w:t>
      </w:r>
      <w:bookmarkEnd w:id="226"/>
      <w:bookmarkEnd w:id="227"/>
      <w:bookmarkEnd w:id="228"/>
      <w:bookmarkEnd w:id="229"/>
      <w:bookmarkEnd w:id="230"/>
      <w:bookmarkEnd w:id="231"/>
      <w:bookmarkEnd w:id="232"/>
    </w:p>
    <w:p w:rsidR="00717F60" w:rsidRPr="004D7428" w:rsidRDefault="00D07DE4"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4D7428">
        <w:rPr>
          <w:bCs w:val="0"/>
          <w:sz w:val="24"/>
          <w:szCs w:val="24"/>
        </w:rPr>
        <w:t>Подготовка и предоставление Заявки через</w:t>
      </w:r>
      <w:r w:rsidR="00717F60" w:rsidRPr="004D7428">
        <w:rPr>
          <w:bCs w:val="0"/>
          <w:sz w:val="24"/>
          <w:szCs w:val="24"/>
        </w:rPr>
        <w:t xml:space="preserve"> ЭТП </w:t>
      </w:r>
      <w:r w:rsidRPr="004D7428">
        <w:rPr>
          <w:bCs w:val="0"/>
          <w:sz w:val="24"/>
          <w:szCs w:val="24"/>
        </w:rPr>
        <w:t>не предусмотрены</w:t>
      </w:r>
      <w:r w:rsidR="00717F60" w:rsidRPr="004D7428">
        <w:rPr>
          <w:bCs w:val="0"/>
          <w:sz w:val="24"/>
          <w:szCs w:val="24"/>
        </w:rPr>
        <w:t>.</w:t>
      </w:r>
    </w:p>
    <w:p w:rsidR="00717F60" w:rsidRPr="004D7428" w:rsidRDefault="00717F60" w:rsidP="00E71A48">
      <w:pPr>
        <w:pStyle w:val="3"/>
        <w:spacing w:line="264" w:lineRule="auto"/>
        <w:rPr>
          <w:szCs w:val="24"/>
        </w:rPr>
      </w:pPr>
      <w:bookmarkStart w:id="233" w:name="_Ref115076807"/>
      <w:bookmarkStart w:id="234" w:name="_Toc440361328"/>
      <w:bookmarkStart w:id="235" w:name="_Toc440376083"/>
      <w:bookmarkStart w:id="236" w:name="_Toc440376210"/>
      <w:bookmarkStart w:id="237" w:name="_Toc440382475"/>
      <w:bookmarkStart w:id="238" w:name="_Toc440447145"/>
      <w:bookmarkStart w:id="239" w:name="_Toc440631687"/>
      <w:bookmarkStart w:id="240" w:name="_Toc440877344"/>
      <w:r w:rsidRPr="004D7428">
        <w:rPr>
          <w:szCs w:val="24"/>
        </w:rPr>
        <w:t xml:space="preserve">Порядок подготовки </w:t>
      </w:r>
      <w:r w:rsidR="004B5EB3" w:rsidRPr="004D7428">
        <w:rPr>
          <w:szCs w:val="24"/>
        </w:rPr>
        <w:t>Заявк</w:t>
      </w:r>
      <w:r w:rsidRPr="004D7428">
        <w:rPr>
          <w:szCs w:val="24"/>
        </w:rPr>
        <w:t>и в письменной форме</w:t>
      </w:r>
      <w:bookmarkEnd w:id="233"/>
      <w:bookmarkEnd w:id="234"/>
      <w:bookmarkEnd w:id="235"/>
      <w:bookmarkEnd w:id="236"/>
      <w:bookmarkEnd w:id="237"/>
      <w:bookmarkEnd w:id="238"/>
      <w:bookmarkEnd w:id="239"/>
      <w:bookmarkEnd w:id="240"/>
    </w:p>
    <w:p w:rsidR="00D07DE4" w:rsidRPr="004D742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41" w:name="_Ref191386548"/>
      <w:bookmarkStart w:id="242" w:name="_Ref306008743"/>
      <w:bookmarkStart w:id="243" w:name="_Toc440361329"/>
      <w:bookmarkStart w:id="244" w:name="_Toc440376084"/>
      <w:bookmarkStart w:id="245" w:name="_Toc440376211"/>
      <w:bookmarkStart w:id="246" w:name="_Toc440382476"/>
      <w:bookmarkStart w:id="247" w:name="_Toc440447146"/>
      <w:r w:rsidRPr="004D7428">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r w:rsidR="001B0066">
        <w:fldChar w:fldCharType="begin"/>
      </w:r>
      <w:r w:rsidR="001B0066">
        <w:instrText xml:space="preserve"> REF _Ref306114638 \r \h  \* MERGEFORMAT </w:instrText>
      </w:r>
      <w:r w:rsidR="001B0066">
        <w:fldChar w:fldCharType="separate"/>
      </w:r>
      <w:r w:rsidR="00A35E74" w:rsidRPr="00A35E74">
        <w:rPr>
          <w:bCs w:val="0"/>
          <w:sz w:val="24"/>
          <w:szCs w:val="24"/>
        </w:rPr>
        <w:t>3.3.1</w:t>
      </w:r>
      <w:r w:rsidR="001B0066">
        <w:fldChar w:fldCharType="end"/>
      </w:r>
      <w:r w:rsidRPr="004D7428">
        <w:rPr>
          <w:bCs w:val="0"/>
          <w:sz w:val="24"/>
          <w:szCs w:val="24"/>
        </w:rPr>
        <w:t xml:space="preserve">. </w:t>
      </w:r>
      <w:bookmarkEnd w:id="241"/>
    </w:p>
    <w:p w:rsidR="00D07DE4" w:rsidRPr="004D742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4D7428">
        <w:rPr>
          <w:bCs w:val="0"/>
          <w:sz w:val="24"/>
          <w:szCs w:val="24"/>
        </w:rPr>
        <w:t xml:space="preserve">Требования п. </w:t>
      </w:r>
      <w:r w:rsidR="001B0066">
        <w:fldChar w:fldCharType="begin"/>
      </w:r>
      <w:r w:rsidR="001B0066">
        <w:instrText xml:space="preserve"> REF _Ref55279015 \r \h  \* MERGEFORMAT </w:instrText>
      </w:r>
      <w:r w:rsidR="001B0066">
        <w:fldChar w:fldCharType="separate"/>
      </w:r>
      <w:r w:rsidR="00A35E74" w:rsidRPr="00A35E74">
        <w:rPr>
          <w:bCs w:val="0"/>
          <w:sz w:val="24"/>
          <w:szCs w:val="24"/>
        </w:rPr>
        <w:t>3.3.1.6</w:t>
      </w:r>
      <w:r w:rsidR="001B0066">
        <w:fldChar w:fldCharType="end"/>
      </w:r>
      <w:r w:rsidRPr="004D7428">
        <w:rPr>
          <w:bCs w:val="0"/>
          <w:sz w:val="24"/>
          <w:szCs w:val="24"/>
        </w:rPr>
        <w:t xml:space="preserve"> и </w:t>
      </w:r>
      <w:r w:rsidR="001B0066">
        <w:fldChar w:fldCharType="begin"/>
      </w:r>
      <w:r w:rsidR="001B0066">
        <w:instrText xml:space="preserve"> REF _Ref195087786 \r \h  \* MERGEFORMAT </w:instrText>
      </w:r>
      <w:r w:rsidR="001B0066">
        <w:fldChar w:fldCharType="separate"/>
      </w:r>
      <w:r w:rsidR="00A35E74" w:rsidRPr="00A35E74">
        <w:rPr>
          <w:bCs w:val="0"/>
          <w:sz w:val="24"/>
          <w:szCs w:val="24"/>
        </w:rPr>
        <w:t>3.3.1.7</w:t>
      </w:r>
      <w:r w:rsidR="001B0066">
        <w:fldChar w:fldCharType="end"/>
      </w:r>
      <w:r w:rsidRPr="004D7428">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w:t>
      </w:r>
      <w:r w:rsidRPr="00E71A48">
        <w:rPr>
          <w:bCs w:val="0"/>
          <w:sz w:val="24"/>
          <w:szCs w:val="24"/>
        </w:rPr>
        <w:lastRenderedPageBreak/>
        <w:t>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48" w:name="_Ref306033396"/>
      <w:r w:rsidRPr="00E71A48">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48"/>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Участник запроса предложений должен подготовить </w:t>
      </w:r>
      <w:r w:rsidRPr="00E71A48">
        <w:rPr>
          <w:b/>
          <w:bCs w:val="0"/>
          <w:sz w:val="24"/>
          <w:szCs w:val="24"/>
        </w:rPr>
        <w:t>1 оригинал и</w:t>
      </w:r>
      <w:r w:rsidRPr="00E71A48">
        <w:rPr>
          <w:bCs w:val="0"/>
          <w:sz w:val="24"/>
          <w:szCs w:val="24"/>
        </w:rPr>
        <w:t xml:space="preserve"> </w:t>
      </w:r>
      <w:r w:rsidR="008B7F55">
        <w:rPr>
          <w:b/>
          <w:bCs w:val="0"/>
          <w:sz w:val="24"/>
          <w:szCs w:val="24"/>
        </w:rPr>
        <w:t>1</w:t>
      </w:r>
      <w:r w:rsidRPr="00E71A48">
        <w:rPr>
          <w:b/>
          <w:bCs w:val="0"/>
          <w:sz w:val="24"/>
          <w:szCs w:val="24"/>
        </w:rPr>
        <w:t xml:space="preserve"> копи</w:t>
      </w:r>
      <w:r w:rsidR="008B7F55">
        <w:rPr>
          <w:b/>
          <w:bCs w:val="0"/>
          <w:sz w:val="24"/>
          <w:szCs w:val="24"/>
        </w:rPr>
        <w:t>ю Заявки</w:t>
      </w:r>
      <w:r w:rsidRPr="00E71A48">
        <w:rPr>
          <w:bCs w:val="0"/>
          <w:sz w:val="24"/>
          <w:szCs w:val="24"/>
        </w:rPr>
        <w:t>. Копи</w:t>
      </w:r>
      <w:r w:rsidR="008B7F55">
        <w:rPr>
          <w:bCs w:val="0"/>
          <w:sz w:val="24"/>
          <w:szCs w:val="24"/>
        </w:rPr>
        <w:t>я</w:t>
      </w:r>
      <w:r w:rsidRPr="00E71A48">
        <w:rPr>
          <w:bCs w:val="0"/>
          <w:sz w:val="24"/>
          <w:szCs w:val="24"/>
        </w:rPr>
        <w:t xml:space="preserve"> Заявки подготавлива</w:t>
      </w:r>
      <w:r w:rsidR="008B7F55">
        <w:rPr>
          <w:bCs w:val="0"/>
          <w:sz w:val="24"/>
          <w:szCs w:val="24"/>
        </w:rPr>
        <w:t>е</w:t>
      </w:r>
      <w:r w:rsidRPr="00E71A48">
        <w:rPr>
          <w:bCs w:val="0"/>
          <w:sz w:val="24"/>
          <w:szCs w:val="24"/>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Никакие исправления в тексте Заявки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rsidR="00717F60" w:rsidRPr="00E71A48" w:rsidRDefault="00717F60" w:rsidP="00E71A48">
      <w:pPr>
        <w:pStyle w:val="3"/>
        <w:spacing w:line="264" w:lineRule="auto"/>
        <w:rPr>
          <w:szCs w:val="24"/>
        </w:rPr>
      </w:pPr>
      <w:bookmarkStart w:id="249" w:name="_Toc440631688"/>
      <w:bookmarkStart w:id="250" w:name="_Toc440877345"/>
      <w:bookmarkStart w:id="251" w:name="_Ref440879531"/>
      <w:r w:rsidRPr="00E71A48">
        <w:rPr>
          <w:szCs w:val="24"/>
        </w:rPr>
        <w:t xml:space="preserve">Требования к сроку действия </w:t>
      </w:r>
      <w:r w:rsidR="004B5EB3" w:rsidRPr="00E71A48">
        <w:rPr>
          <w:szCs w:val="24"/>
        </w:rPr>
        <w:t>Заявк</w:t>
      </w:r>
      <w:r w:rsidRPr="00E71A48">
        <w:rPr>
          <w:szCs w:val="24"/>
        </w:rPr>
        <w:t>и</w:t>
      </w:r>
      <w:bookmarkEnd w:id="242"/>
      <w:bookmarkEnd w:id="243"/>
      <w:bookmarkEnd w:id="244"/>
      <w:bookmarkEnd w:id="245"/>
      <w:bookmarkEnd w:id="246"/>
      <w:bookmarkEnd w:id="247"/>
      <w:bookmarkEnd w:id="249"/>
      <w:bookmarkEnd w:id="250"/>
      <w:bookmarkEnd w:id="251"/>
    </w:p>
    <w:p w:rsidR="00717F60" w:rsidRPr="00E71A48"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52"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B950C4">
        <w:rPr>
          <w:bCs w:val="0"/>
          <w:sz w:val="24"/>
          <w:szCs w:val="24"/>
        </w:rPr>
        <w:t xml:space="preserve"> (п. </w:t>
      </w:r>
      <w:r w:rsidR="008D1036">
        <w:rPr>
          <w:bCs w:val="0"/>
          <w:sz w:val="24"/>
          <w:szCs w:val="24"/>
        </w:rPr>
        <w:fldChar w:fldCharType="begin"/>
      </w:r>
      <w:r w:rsidR="00457AEB">
        <w:rPr>
          <w:bCs w:val="0"/>
          <w:sz w:val="24"/>
          <w:szCs w:val="24"/>
        </w:rPr>
        <w:instrText xml:space="preserve"> REF _Ref306017842 \r \h </w:instrText>
      </w:r>
      <w:r w:rsidR="008D1036">
        <w:rPr>
          <w:bCs w:val="0"/>
          <w:sz w:val="24"/>
          <w:szCs w:val="24"/>
        </w:rPr>
      </w:r>
      <w:r w:rsidR="008D1036">
        <w:rPr>
          <w:bCs w:val="0"/>
          <w:sz w:val="24"/>
          <w:szCs w:val="24"/>
        </w:rPr>
        <w:fldChar w:fldCharType="separate"/>
      </w:r>
      <w:r w:rsidR="00A35E74">
        <w:rPr>
          <w:bCs w:val="0"/>
          <w:sz w:val="24"/>
          <w:szCs w:val="24"/>
        </w:rPr>
        <w:t>3.4.2.4</w:t>
      </w:r>
      <w:r w:rsidR="008D1036">
        <w:rPr>
          <w:bCs w:val="0"/>
          <w:sz w:val="24"/>
          <w:szCs w:val="24"/>
        </w:rPr>
        <w:fldChar w:fldCharType="end"/>
      </w:r>
      <w:r w:rsidR="00B950C4">
        <w:rPr>
          <w:bCs w:val="0"/>
          <w:sz w:val="24"/>
          <w:szCs w:val="24"/>
        </w:rPr>
        <w:t>)</w:t>
      </w:r>
      <w:r w:rsidR="00717F60" w:rsidRPr="00E71A48">
        <w:rPr>
          <w:bCs w:val="0"/>
          <w:sz w:val="24"/>
          <w:szCs w:val="24"/>
        </w:rPr>
        <w:t>.</w:t>
      </w:r>
      <w:bookmarkEnd w:id="252"/>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53" w:name="_Toc440361330"/>
      <w:bookmarkStart w:id="254" w:name="_Toc440376085"/>
      <w:bookmarkStart w:id="255" w:name="_Toc440376212"/>
      <w:bookmarkStart w:id="256" w:name="_Toc440382477"/>
      <w:bookmarkStart w:id="257" w:name="_Toc440447147"/>
      <w:bookmarkStart w:id="258" w:name="_Toc440631689"/>
      <w:bookmarkStart w:id="259" w:name="_Toc440877346"/>
      <w:r w:rsidRPr="00E71A48">
        <w:rPr>
          <w:szCs w:val="24"/>
        </w:rPr>
        <w:t xml:space="preserve">Требования к языку </w:t>
      </w:r>
      <w:r w:rsidR="004B5EB3" w:rsidRPr="00E71A48">
        <w:rPr>
          <w:szCs w:val="24"/>
        </w:rPr>
        <w:t>Заявк</w:t>
      </w:r>
      <w:r w:rsidRPr="00E71A48">
        <w:rPr>
          <w:szCs w:val="24"/>
        </w:rPr>
        <w:t>и</w:t>
      </w:r>
      <w:bookmarkEnd w:id="253"/>
      <w:bookmarkEnd w:id="254"/>
      <w:bookmarkEnd w:id="255"/>
      <w:bookmarkEnd w:id="256"/>
      <w:bookmarkEnd w:id="257"/>
      <w:bookmarkEnd w:id="258"/>
      <w:bookmarkEnd w:id="259"/>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w:t>
      </w:r>
      <w:r w:rsidRPr="00E71A48">
        <w:rPr>
          <w:bCs w:val="0"/>
          <w:sz w:val="24"/>
          <w:szCs w:val="24"/>
        </w:rPr>
        <w:lastRenderedPageBreak/>
        <w:t>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60" w:name="_Toc440361331"/>
      <w:bookmarkStart w:id="261" w:name="_Toc440376086"/>
      <w:bookmarkStart w:id="262" w:name="_Toc440376213"/>
      <w:bookmarkStart w:id="263" w:name="_Toc440382478"/>
      <w:bookmarkStart w:id="264" w:name="_Toc440447148"/>
      <w:bookmarkStart w:id="265" w:name="_Toc440631690"/>
      <w:bookmarkStart w:id="266" w:name="_Toc440877347"/>
      <w:r w:rsidRPr="00E71A48">
        <w:rPr>
          <w:szCs w:val="24"/>
        </w:rPr>
        <w:t xml:space="preserve">Требования к валюте </w:t>
      </w:r>
      <w:r w:rsidR="004B5EB3" w:rsidRPr="00E71A48">
        <w:rPr>
          <w:szCs w:val="24"/>
        </w:rPr>
        <w:t>Заявк</w:t>
      </w:r>
      <w:r w:rsidRPr="00E71A48">
        <w:rPr>
          <w:szCs w:val="24"/>
        </w:rPr>
        <w:t>и</w:t>
      </w:r>
      <w:bookmarkEnd w:id="260"/>
      <w:bookmarkEnd w:id="261"/>
      <w:bookmarkEnd w:id="262"/>
      <w:bookmarkEnd w:id="263"/>
      <w:bookmarkEnd w:id="264"/>
      <w:bookmarkEnd w:id="265"/>
      <w:bookmarkEnd w:id="266"/>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F77E8A">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F77E8A">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F77E8A">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67" w:name="_Toc440361332"/>
      <w:bookmarkStart w:id="268" w:name="_Toc440376087"/>
      <w:bookmarkStart w:id="269" w:name="_Toc440376214"/>
      <w:bookmarkStart w:id="270" w:name="_Toc440382479"/>
      <w:bookmarkStart w:id="271" w:name="_Toc440447149"/>
      <w:bookmarkStart w:id="272" w:name="_Toc440631691"/>
      <w:bookmarkStart w:id="273" w:name="_Toc440877348"/>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67"/>
      <w:bookmarkEnd w:id="268"/>
      <w:bookmarkEnd w:id="269"/>
      <w:bookmarkEnd w:id="270"/>
      <w:bookmarkEnd w:id="271"/>
      <w:bookmarkEnd w:id="272"/>
      <w:bookmarkEnd w:id="273"/>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274" w:name="_Ref441053110"/>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274"/>
    </w:p>
    <w:p w:rsidR="00280464" w:rsidRPr="004A78E3" w:rsidRDefault="00253B50" w:rsidP="00781B4C">
      <w:pPr>
        <w:widowControl w:val="0"/>
        <w:shd w:val="clear" w:color="auto" w:fill="FFFFFF"/>
        <w:tabs>
          <w:tab w:val="left" w:pos="1701"/>
        </w:tabs>
        <w:autoSpaceDE w:val="0"/>
        <w:spacing w:after="100" w:line="264" w:lineRule="auto"/>
        <w:ind w:right="17" w:firstLine="0"/>
        <w:rPr>
          <w:rFonts w:eastAsia="Calibri"/>
          <w:sz w:val="24"/>
          <w:szCs w:val="24"/>
          <w:lang w:eastAsia="en-US"/>
        </w:rPr>
      </w:pPr>
      <w:r>
        <w:rPr>
          <w:b/>
          <w:sz w:val="24"/>
          <w:szCs w:val="24"/>
        </w:rPr>
        <w:t>423 718</w:t>
      </w:r>
      <w:r w:rsidRPr="004A78E3">
        <w:rPr>
          <w:sz w:val="24"/>
          <w:szCs w:val="24"/>
        </w:rPr>
        <w:t xml:space="preserve"> (</w:t>
      </w:r>
      <w:r w:rsidRPr="00C276A8">
        <w:rPr>
          <w:sz w:val="24"/>
          <w:szCs w:val="24"/>
        </w:rPr>
        <w:t>Четыреста двадцать три тысячи семьсот двадцать восемь</w:t>
      </w:r>
      <w:r w:rsidRPr="004A78E3">
        <w:rPr>
          <w:sz w:val="24"/>
          <w:szCs w:val="24"/>
        </w:rPr>
        <w:t xml:space="preserve">) </w:t>
      </w:r>
      <w:r>
        <w:rPr>
          <w:sz w:val="24"/>
          <w:szCs w:val="24"/>
        </w:rPr>
        <w:t>рублей</w:t>
      </w:r>
      <w:r w:rsidRPr="004A78E3">
        <w:rPr>
          <w:sz w:val="24"/>
          <w:szCs w:val="24"/>
        </w:rPr>
        <w:t xml:space="preserve"> 00 копеек РФ, без учета НДС; НДС составляет </w:t>
      </w:r>
      <w:r>
        <w:rPr>
          <w:b/>
          <w:sz w:val="24"/>
          <w:szCs w:val="24"/>
        </w:rPr>
        <w:t>76 271</w:t>
      </w:r>
      <w:r w:rsidRPr="004A78E3">
        <w:rPr>
          <w:sz w:val="24"/>
          <w:szCs w:val="24"/>
        </w:rPr>
        <w:t xml:space="preserve"> (</w:t>
      </w:r>
      <w:r w:rsidRPr="00C276A8">
        <w:rPr>
          <w:sz w:val="24"/>
          <w:szCs w:val="24"/>
        </w:rPr>
        <w:t>Семьдесят шесть тысяч двести семьдесят один</w:t>
      </w:r>
      <w:r w:rsidRPr="004A78E3">
        <w:rPr>
          <w:sz w:val="24"/>
          <w:szCs w:val="24"/>
        </w:rPr>
        <w:t xml:space="preserve">) </w:t>
      </w:r>
      <w:r>
        <w:rPr>
          <w:sz w:val="24"/>
          <w:szCs w:val="24"/>
        </w:rPr>
        <w:t>рубль</w:t>
      </w:r>
      <w:r w:rsidRPr="004A78E3">
        <w:rPr>
          <w:sz w:val="24"/>
          <w:szCs w:val="24"/>
        </w:rPr>
        <w:t xml:space="preserve"> </w:t>
      </w:r>
      <w:r>
        <w:rPr>
          <w:sz w:val="24"/>
          <w:szCs w:val="24"/>
        </w:rPr>
        <w:t>04</w:t>
      </w:r>
      <w:r w:rsidRPr="004A78E3">
        <w:rPr>
          <w:sz w:val="24"/>
          <w:szCs w:val="24"/>
        </w:rPr>
        <w:t xml:space="preserve"> копеек РФ; </w:t>
      </w:r>
      <w:r>
        <w:rPr>
          <w:b/>
          <w:sz w:val="24"/>
          <w:szCs w:val="24"/>
        </w:rPr>
        <w:t>499</w:t>
      </w:r>
      <w:r w:rsidRPr="004A78E3">
        <w:rPr>
          <w:b/>
          <w:sz w:val="24"/>
          <w:szCs w:val="24"/>
        </w:rPr>
        <w:t xml:space="preserve"> 999</w:t>
      </w:r>
      <w:r w:rsidRPr="004A78E3">
        <w:rPr>
          <w:sz w:val="24"/>
          <w:szCs w:val="24"/>
        </w:rPr>
        <w:t xml:space="preserve"> (</w:t>
      </w:r>
      <w:r w:rsidRPr="00C276A8">
        <w:rPr>
          <w:sz w:val="24"/>
          <w:szCs w:val="24"/>
        </w:rPr>
        <w:t>Четыреста девяносто девять тысяч девятьсот девяносто девять</w:t>
      </w:r>
      <w:r w:rsidRPr="004A78E3">
        <w:rPr>
          <w:sz w:val="24"/>
          <w:szCs w:val="24"/>
        </w:rPr>
        <w:t xml:space="preserve">) рублей </w:t>
      </w:r>
      <w:r>
        <w:rPr>
          <w:sz w:val="24"/>
          <w:szCs w:val="24"/>
        </w:rPr>
        <w:t>04</w:t>
      </w:r>
      <w:r w:rsidRPr="004A78E3">
        <w:rPr>
          <w:sz w:val="24"/>
          <w:szCs w:val="24"/>
        </w:rPr>
        <w:t xml:space="preserve"> копеек РФ, с учетом НДС.</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4E14D8" w:rsidRDefault="00546518"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E14D8">
        <w:rPr>
          <w:sz w:val="24"/>
          <w:szCs w:val="24"/>
        </w:rPr>
        <w:t xml:space="preserve">Предельная стоимость закупки по каждому из филиалов не может быть превышена, в противном случае предложение </w:t>
      </w:r>
      <w:r w:rsidR="00DC6125" w:rsidRPr="004E14D8">
        <w:rPr>
          <w:sz w:val="24"/>
          <w:szCs w:val="24"/>
        </w:rPr>
        <w:t>Участника</w:t>
      </w:r>
      <w:r w:rsidRPr="004E14D8">
        <w:rPr>
          <w:sz w:val="24"/>
          <w:szCs w:val="24"/>
        </w:rPr>
        <w:t xml:space="preserve"> будет отклонено.</w:t>
      </w:r>
    </w:p>
    <w:p w:rsidR="00A35E74" w:rsidRPr="004B74B1" w:rsidRDefault="00A35E74" w:rsidP="00A35E74">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4B74B1">
        <w:rPr>
          <w:sz w:val="24"/>
          <w:szCs w:val="24"/>
        </w:rPr>
        <w:t>Начальная (предельная) цена, указанная в п.</w:t>
      </w:r>
      <w:r>
        <w:rPr>
          <w:sz w:val="24"/>
          <w:szCs w:val="24"/>
        </w:rPr>
        <w:t xml:space="preserve"> </w:t>
      </w:r>
      <w:r w:rsidR="008D1036">
        <w:rPr>
          <w:sz w:val="24"/>
          <w:szCs w:val="24"/>
        </w:rPr>
        <w:fldChar w:fldCharType="begin"/>
      </w:r>
      <w:r>
        <w:rPr>
          <w:sz w:val="24"/>
          <w:szCs w:val="24"/>
        </w:rPr>
        <w:instrText xml:space="preserve"> REF _Ref441053110 \r \h </w:instrText>
      </w:r>
      <w:r w:rsidR="008D1036">
        <w:rPr>
          <w:sz w:val="24"/>
          <w:szCs w:val="24"/>
        </w:rPr>
      </w:r>
      <w:r w:rsidR="008D1036">
        <w:rPr>
          <w:sz w:val="24"/>
          <w:szCs w:val="24"/>
        </w:rPr>
        <w:fldChar w:fldCharType="separate"/>
      </w:r>
      <w:r>
        <w:rPr>
          <w:sz w:val="24"/>
          <w:szCs w:val="24"/>
        </w:rPr>
        <w:t>3.3.7.1</w:t>
      </w:r>
      <w:r w:rsidR="008D1036">
        <w:rPr>
          <w:sz w:val="24"/>
          <w:szCs w:val="24"/>
        </w:rPr>
        <w:fldChar w:fldCharType="end"/>
      </w:r>
      <w:r w:rsidRPr="004B74B1">
        <w:rPr>
          <w:sz w:val="24"/>
          <w:szCs w:val="24"/>
        </w:rPr>
        <w:t xml:space="preserve">, является ценой заключаемого договора, в </w:t>
      </w:r>
      <w:r w:rsidRPr="00546518">
        <w:rPr>
          <w:bCs w:val="0"/>
          <w:sz w:val="24"/>
          <w:szCs w:val="24"/>
        </w:rPr>
        <w:t xml:space="preserve">Сводной таблице стоимости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8D1036">
        <w:rPr>
          <w:bCs w:val="0"/>
          <w:sz w:val="24"/>
          <w:szCs w:val="24"/>
        </w:rPr>
        <w:fldChar w:fldCharType="begin"/>
      </w:r>
      <w:r>
        <w:rPr>
          <w:bCs w:val="0"/>
          <w:sz w:val="24"/>
          <w:szCs w:val="24"/>
        </w:rPr>
        <w:instrText xml:space="preserve"> REF _Ref440271072 \r \h </w:instrText>
      </w:r>
      <w:r w:rsidR="008D1036">
        <w:rPr>
          <w:bCs w:val="0"/>
          <w:sz w:val="24"/>
          <w:szCs w:val="24"/>
        </w:rPr>
      </w:r>
      <w:r w:rsidR="008D1036">
        <w:rPr>
          <w:bCs w:val="0"/>
          <w:sz w:val="24"/>
          <w:szCs w:val="24"/>
        </w:rPr>
        <w:fldChar w:fldCharType="separate"/>
      </w:r>
      <w:r>
        <w:rPr>
          <w:bCs w:val="0"/>
          <w:sz w:val="24"/>
          <w:szCs w:val="24"/>
        </w:rPr>
        <w:t>5.2</w:t>
      </w:r>
      <w:r w:rsidR="008D1036">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001B0066">
        <w:rPr>
          <w:sz w:val="24"/>
          <w:szCs w:val="24"/>
        </w:rPr>
        <w:t xml:space="preserve"> должны указывать стоимость</w:t>
      </w:r>
      <w:r w:rsidRPr="004B74B1">
        <w:rPr>
          <w:sz w:val="24"/>
          <w:szCs w:val="24"/>
        </w:rPr>
        <w:t xml:space="preserve"> единицы продукции, указанной в Приложении №1 к настоящей документации. В рамках оценочной стадии (п. </w:t>
      </w:r>
      <w:r w:rsidR="008D1036">
        <w:rPr>
          <w:sz w:val="24"/>
          <w:szCs w:val="24"/>
        </w:rPr>
        <w:fldChar w:fldCharType="begin"/>
      </w:r>
      <w:r>
        <w:rPr>
          <w:sz w:val="24"/>
          <w:szCs w:val="24"/>
        </w:rPr>
        <w:instrText xml:space="preserve"> REF _Ref306138385 \r \h </w:instrText>
      </w:r>
      <w:r w:rsidR="008D1036">
        <w:rPr>
          <w:sz w:val="24"/>
          <w:szCs w:val="24"/>
        </w:rPr>
      </w:r>
      <w:r w:rsidR="008D1036">
        <w:rPr>
          <w:sz w:val="24"/>
          <w:szCs w:val="24"/>
        </w:rPr>
        <w:fldChar w:fldCharType="separate"/>
      </w:r>
      <w:r>
        <w:rPr>
          <w:sz w:val="24"/>
          <w:szCs w:val="24"/>
        </w:rPr>
        <w:t>3.6.4</w:t>
      </w:r>
      <w:r w:rsidR="008D1036">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w:t>
      </w:r>
      <w:r w:rsidR="001B0066">
        <w:rPr>
          <w:sz w:val="24"/>
          <w:szCs w:val="24"/>
        </w:rPr>
        <w:t>ся в соответствии со стоимостью</w:t>
      </w:r>
      <w:r w:rsidRPr="004B74B1">
        <w:rPr>
          <w:sz w:val="24"/>
          <w:szCs w:val="24"/>
        </w:rPr>
        <w:t xml:space="preserve"> за единицу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8D1036">
        <w:rPr>
          <w:bCs w:val="0"/>
          <w:sz w:val="24"/>
          <w:szCs w:val="24"/>
        </w:rPr>
        <w:fldChar w:fldCharType="begin"/>
      </w:r>
      <w:r w:rsidR="003F3A69">
        <w:rPr>
          <w:bCs w:val="0"/>
          <w:sz w:val="24"/>
          <w:szCs w:val="24"/>
        </w:rPr>
        <w:instrText xml:space="preserve"> REF _Ref55336310 \r \h </w:instrText>
      </w:r>
      <w:r w:rsidR="008D1036">
        <w:rPr>
          <w:bCs w:val="0"/>
          <w:sz w:val="24"/>
          <w:szCs w:val="24"/>
        </w:rPr>
      </w:r>
      <w:r w:rsidR="008D1036">
        <w:rPr>
          <w:bCs w:val="0"/>
          <w:sz w:val="24"/>
          <w:szCs w:val="24"/>
        </w:rPr>
        <w:fldChar w:fldCharType="separate"/>
      </w:r>
      <w:r w:rsidR="00A35E74">
        <w:rPr>
          <w:bCs w:val="0"/>
          <w:sz w:val="24"/>
          <w:szCs w:val="24"/>
        </w:rPr>
        <w:t>5.1</w:t>
      </w:r>
      <w:r w:rsidR="008D1036">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w:t>
      </w:r>
      <w:r w:rsidR="00A35E74" w:rsidRPr="004B74B1">
        <w:rPr>
          <w:sz w:val="24"/>
          <w:szCs w:val="24"/>
        </w:rPr>
        <w:t>указанной в п.</w:t>
      </w:r>
      <w:r w:rsidR="00A35E74">
        <w:rPr>
          <w:sz w:val="24"/>
          <w:szCs w:val="24"/>
        </w:rPr>
        <w:t xml:space="preserve"> </w:t>
      </w:r>
      <w:r w:rsidR="008D1036">
        <w:rPr>
          <w:sz w:val="24"/>
          <w:szCs w:val="24"/>
        </w:rPr>
        <w:fldChar w:fldCharType="begin"/>
      </w:r>
      <w:r w:rsidR="00A35E74">
        <w:rPr>
          <w:sz w:val="24"/>
          <w:szCs w:val="24"/>
        </w:rPr>
        <w:instrText xml:space="preserve"> REF _Ref441053110 \r \h </w:instrText>
      </w:r>
      <w:r w:rsidR="008D1036">
        <w:rPr>
          <w:sz w:val="24"/>
          <w:szCs w:val="24"/>
        </w:rPr>
      </w:r>
      <w:r w:rsidR="008D1036">
        <w:rPr>
          <w:sz w:val="24"/>
          <w:szCs w:val="24"/>
        </w:rPr>
        <w:fldChar w:fldCharType="separate"/>
      </w:r>
      <w:r w:rsidR="00A35E74">
        <w:rPr>
          <w:sz w:val="24"/>
          <w:szCs w:val="24"/>
        </w:rPr>
        <w:t>3.3.7.1</w:t>
      </w:r>
      <w:r w:rsidR="008D1036">
        <w:rPr>
          <w:sz w:val="24"/>
          <w:szCs w:val="24"/>
        </w:rPr>
        <w:fldChar w:fldCharType="end"/>
      </w:r>
      <w:r w:rsidR="00A35E74" w:rsidRPr="004B74B1">
        <w:rPr>
          <w:sz w:val="24"/>
          <w:szCs w:val="24"/>
        </w:rPr>
        <w:t>.</w:t>
      </w:r>
      <w:r w:rsidR="00A35E74" w:rsidRPr="00546518">
        <w:rPr>
          <w:bCs w:val="0"/>
          <w:sz w:val="24"/>
          <w:szCs w:val="24"/>
        </w:rPr>
        <w:t xml:space="preserve"> В противном случае Заявк</w:t>
      </w:r>
      <w:r w:rsidR="00A35E74">
        <w:rPr>
          <w:bCs w:val="0"/>
          <w:sz w:val="24"/>
          <w:szCs w:val="24"/>
        </w:rPr>
        <w:t>а</w:t>
      </w:r>
      <w:r w:rsidR="00A35E74" w:rsidRPr="00546518">
        <w:rPr>
          <w:bCs w:val="0"/>
          <w:sz w:val="24"/>
          <w:szCs w:val="24"/>
        </w:rPr>
        <w:t xml:space="preserve"> Участника будет отклонен</w:t>
      </w:r>
      <w:r w:rsidR="00A35E74">
        <w:rPr>
          <w:bCs w:val="0"/>
          <w:sz w:val="24"/>
          <w:szCs w:val="24"/>
        </w:rPr>
        <w:t>а</w:t>
      </w:r>
      <w:r w:rsidR="00A35E74" w:rsidRPr="00546518">
        <w:rPr>
          <w:bCs w:val="0"/>
          <w:sz w:val="24"/>
          <w:szCs w:val="24"/>
        </w:rPr>
        <w:t xml:space="preserve"> без рассмотрения по существу</w:t>
      </w:r>
      <w:r w:rsidRPr="00546518">
        <w:rPr>
          <w:bCs w:val="0"/>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8D1036">
        <w:rPr>
          <w:bCs w:val="0"/>
          <w:sz w:val="24"/>
          <w:szCs w:val="24"/>
        </w:rPr>
        <w:fldChar w:fldCharType="begin"/>
      </w:r>
      <w:r w:rsidR="003F3A69">
        <w:rPr>
          <w:bCs w:val="0"/>
          <w:sz w:val="24"/>
          <w:szCs w:val="24"/>
        </w:rPr>
        <w:instrText xml:space="preserve"> REF _Ref306138385 \r \h </w:instrText>
      </w:r>
      <w:r w:rsidR="008D1036">
        <w:rPr>
          <w:bCs w:val="0"/>
          <w:sz w:val="24"/>
          <w:szCs w:val="24"/>
        </w:rPr>
      </w:r>
      <w:r w:rsidR="008D1036">
        <w:rPr>
          <w:bCs w:val="0"/>
          <w:sz w:val="24"/>
          <w:szCs w:val="24"/>
        </w:rPr>
        <w:fldChar w:fldCharType="separate"/>
      </w:r>
      <w:r w:rsidR="00A35E74">
        <w:rPr>
          <w:bCs w:val="0"/>
          <w:sz w:val="24"/>
          <w:szCs w:val="24"/>
        </w:rPr>
        <w:t>3.6.4</w:t>
      </w:r>
      <w:r w:rsidR="008D1036">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75" w:name="_Ref191386407"/>
      <w:bookmarkStart w:id="276" w:name="_Ref191386526"/>
      <w:bookmarkStart w:id="277" w:name="_Toc440361333"/>
      <w:bookmarkStart w:id="278" w:name="_Toc440376088"/>
      <w:bookmarkStart w:id="279" w:name="_Toc440376215"/>
      <w:bookmarkStart w:id="280" w:name="_Toc440382480"/>
      <w:bookmarkStart w:id="281" w:name="_Toc440447150"/>
      <w:bookmarkStart w:id="282" w:name="_Toc440631692"/>
      <w:bookmarkStart w:id="283" w:name="_Toc440877349"/>
      <w:bookmarkStart w:id="284" w:name="_Ref303624481"/>
      <w:r w:rsidRPr="00E71A48">
        <w:rPr>
          <w:szCs w:val="24"/>
        </w:rPr>
        <w:lastRenderedPageBreak/>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75"/>
      <w:bookmarkEnd w:id="276"/>
      <w:bookmarkEnd w:id="277"/>
      <w:bookmarkEnd w:id="278"/>
      <w:bookmarkEnd w:id="279"/>
      <w:bookmarkEnd w:id="280"/>
      <w:bookmarkEnd w:id="281"/>
      <w:bookmarkEnd w:id="282"/>
      <w:bookmarkEnd w:id="283"/>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85" w:name="_Ref93090116"/>
      <w:bookmarkStart w:id="286" w:name="_Ref191386482"/>
      <w:bookmarkStart w:id="287" w:name="_Ref440291364"/>
      <w:bookmarkEnd w:id="284"/>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85"/>
      <w:r w:rsidRPr="00E71A48">
        <w:rPr>
          <w:bCs w:val="0"/>
          <w:sz w:val="24"/>
          <w:szCs w:val="24"/>
        </w:rPr>
        <w:t>:</w:t>
      </w:r>
      <w:bookmarkStart w:id="288" w:name="_Ref306004833"/>
      <w:bookmarkEnd w:id="286"/>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1B0066">
        <w:fldChar w:fldCharType="begin"/>
      </w:r>
      <w:r w:rsidR="001B0066">
        <w:instrText xml:space="preserve"> REF _Ref191386451 \n \h  \* MERGEFORMAT </w:instrText>
      </w:r>
      <w:r w:rsidR="001B0066">
        <w:fldChar w:fldCharType="separate"/>
      </w:r>
      <w:r w:rsidR="00A35E74" w:rsidRPr="00A35E74">
        <w:rPr>
          <w:bCs w:val="0"/>
          <w:sz w:val="24"/>
          <w:szCs w:val="24"/>
        </w:rPr>
        <w:t>3.3.9</w:t>
      </w:r>
      <w:r w:rsidR="001B0066">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8D1036">
        <w:rPr>
          <w:bCs w:val="0"/>
          <w:sz w:val="24"/>
          <w:szCs w:val="24"/>
        </w:rPr>
        <w:fldChar w:fldCharType="begin"/>
      </w:r>
      <w:r w:rsidR="004D7428">
        <w:rPr>
          <w:bCs w:val="0"/>
          <w:sz w:val="24"/>
          <w:szCs w:val="24"/>
        </w:rPr>
        <w:instrText xml:space="preserve"> REF _Ref440876567 \r \h </w:instrText>
      </w:r>
      <w:r w:rsidR="008D1036">
        <w:rPr>
          <w:bCs w:val="0"/>
          <w:sz w:val="24"/>
          <w:szCs w:val="24"/>
        </w:rPr>
      </w:r>
      <w:r w:rsidR="008D1036">
        <w:rPr>
          <w:bCs w:val="0"/>
          <w:sz w:val="24"/>
          <w:szCs w:val="24"/>
        </w:rPr>
        <w:fldChar w:fldCharType="separate"/>
      </w:r>
      <w:r w:rsidR="00A35E74">
        <w:rPr>
          <w:bCs w:val="0"/>
          <w:sz w:val="24"/>
          <w:szCs w:val="24"/>
        </w:rPr>
        <w:t>3.3.10</w:t>
      </w:r>
      <w:r w:rsidR="008D1036">
        <w:rPr>
          <w:bCs w:val="0"/>
          <w:sz w:val="24"/>
          <w:szCs w:val="24"/>
        </w:rPr>
        <w:fldChar w:fldCharType="end"/>
      </w:r>
      <w:r w:rsidRPr="000F4365">
        <w:rPr>
          <w:bCs w:val="0"/>
          <w:sz w:val="24"/>
          <w:szCs w:val="24"/>
        </w:rPr>
        <w:t xml:space="preserve">. </w:t>
      </w:r>
      <w:bookmarkEnd w:id="287"/>
      <w:bookmarkEnd w:id="288"/>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89"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89"/>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90" w:name="_Ref306032455"/>
      <w:r w:rsidRPr="00E71A48">
        <w:rPr>
          <w:bCs w:val="0"/>
          <w:color w:val="000000"/>
          <w:sz w:val="24"/>
          <w:szCs w:val="24"/>
        </w:rPr>
        <w:t xml:space="preserve">должен </w:t>
      </w:r>
      <w:bookmarkStart w:id="291"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90"/>
      <w:bookmarkEnd w:id="291"/>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92"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92"/>
    </w:p>
    <w:p w:rsidR="00DC7643" w:rsidRPr="004A78E3"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1B0066">
        <w:fldChar w:fldCharType="begin"/>
      </w:r>
      <w:r w:rsidR="001B0066">
        <w:instrText xml:space="preserve"> REF _Ref440275279 \r \h  \* MERGEFORMAT </w:instrText>
      </w:r>
      <w:r w:rsidR="001B0066">
        <w:fldChar w:fldCharType="separate"/>
      </w:r>
      <w:r w:rsidR="00A35E74" w:rsidRPr="00A35E74">
        <w:rPr>
          <w:sz w:val="24"/>
          <w:szCs w:val="24"/>
        </w:rPr>
        <w:t>1.1.4</w:t>
      </w:r>
      <w:r w:rsidR="001B0066">
        <w:fldChar w:fldCharType="end"/>
      </w:r>
      <w:r w:rsidRPr="009F2BF9">
        <w:rPr>
          <w:sz w:val="24"/>
          <w:szCs w:val="24"/>
        </w:rPr>
        <w:t xml:space="preserve"> и разделе </w:t>
      </w:r>
      <w:r w:rsidR="001B0066">
        <w:fldChar w:fldCharType="begin"/>
      </w:r>
      <w:r w:rsidR="001B0066">
        <w:instrText xml:space="preserve"> REF _Ref440270568 \r \h  \* MERGEFORMAT </w:instrText>
      </w:r>
      <w:r w:rsidR="001B0066">
        <w:fldChar w:fldCharType="separate"/>
      </w:r>
      <w:r w:rsidR="00A35E74" w:rsidRPr="00A35E74">
        <w:t>4</w:t>
      </w:r>
      <w:r w:rsidR="001B0066">
        <w:fldChar w:fldCharType="end"/>
      </w:r>
      <w:r w:rsidRPr="009F2BF9">
        <w:rPr>
          <w:sz w:val="24"/>
          <w:szCs w:val="24"/>
        </w:rPr>
        <w:t xml:space="preserve">, в соответствии с требованиями законодательства Российской </w:t>
      </w:r>
      <w:r w:rsidRPr="004A78E3">
        <w:rPr>
          <w:sz w:val="24"/>
          <w:szCs w:val="24"/>
        </w:rPr>
        <w:t>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репутацией, иметь ресурсные возможности</w:t>
      </w:r>
      <w:r w:rsidR="00900122">
        <w:rPr>
          <w:color w:val="000000"/>
          <w:sz w:val="24"/>
          <w:szCs w:val="24"/>
          <w:lang w:eastAsia="ru-RU"/>
        </w:rPr>
        <w:t>:</w:t>
      </w:r>
      <w:r w:rsidRPr="00680B79">
        <w:rPr>
          <w:color w:val="000000"/>
          <w:sz w:val="24"/>
          <w:szCs w:val="24"/>
          <w:lang w:eastAsia="ru-RU"/>
        </w:rPr>
        <w:t xml:space="preserve"> </w:t>
      </w:r>
    </w:p>
    <w:p w:rsidR="009D7F01" w:rsidRPr="00680B79"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0C6A4A">
        <w:rPr>
          <w:color w:val="000000"/>
          <w:sz w:val="24"/>
          <w:szCs w:val="24"/>
          <w:lang w:eastAsia="ru-RU"/>
        </w:rPr>
        <w:t xml:space="preserve">аналогичных </w:t>
      </w:r>
      <w:r w:rsidR="00B76768" w:rsidRPr="000C6A4A">
        <w:rPr>
          <w:color w:val="000000"/>
          <w:sz w:val="24"/>
          <w:szCs w:val="24"/>
          <w:lang w:eastAsia="ru-RU"/>
        </w:rPr>
        <w:t>услуг</w:t>
      </w:r>
      <w:r w:rsidR="009F4858" w:rsidRPr="000C6A4A">
        <w:rPr>
          <w:color w:val="000000"/>
          <w:sz w:val="24"/>
          <w:szCs w:val="24"/>
          <w:lang w:eastAsia="ru-RU"/>
        </w:rPr>
        <w:t xml:space="preserve"> </w:t>
      </w:r>
      <w:r w:rsidR="000C6A4A" w:rsidRPr="000C6A4A">
        <w:rPr>
          <w:color w:val="000000"/>
          <w:sz w:val="24"/>
          <w:szCs w:val="24"/>
          <w:lang w:eastAsia="ru-RU"/>
        </w:rPr>
        <w:t xml:space="preserve">(желательно наличие </w:t>
      </w:r>
      <w:r w:rsidR="00036006" w:rsidRPr="000C6A4A">
        <w:rPr>
          <w:color w:val="000000"/>
          <w:sz w:val="24"/>
          <w:szCs w:val="24"/>
          <w:lang w:eastAsia="ru-RU"/>
        </w:rPr>
        <w:t>за последние 3 года не менее 1 завершенного</w:t>
      </w:r>
      <w:r w:rsidR="00036006" w:rsidRPr="00680B79">
        <w:rPr>
          <w:color w:val="000000"/>
          <w:sz w:val="24"/>
          <w:szCs w:val="24"/>
          <w:lang w:eastAsia="ru-RU"/>
        </w:rPr>
        <w:t xml:space="preserve">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2037C3">
        <w:rPr>
          <w:color w:val="000000"/>
          <w:sz w:val="24"/>
          <w:szCs w:val="24"/>
          <w:lang w:eastAsia="ru-RU"/>
        </w:rPr>
        <w:t>оказываемым услугам</w:t>
      </w:r>
      <w:r w:rsidR="00036006" w:rsidRPr="00680B79">
        <w:rPr>
          <w:color w:val="000000"/>
          <w:sz w:val="24"/>
          <w:szCs w:val="24"/>
          <w:lang w:eastAsia="ru-RU"/>
        </w:rPr>
        <w:t xml:space="preserve">, (в т.ч. объемам </w:t>
      </w:r>
      <w:r w:rsidR="002037C3">
        <w:rPr>
          <w:color w:val="000000"/>
          <w:sz w:val="24"/>
          <w:szCs w:val="24"/>
          <w:lang w:eastAsia="ru-RU"/>
        </w:rPr>
        <w:t>услуг</w:t>
      </w:r>
      <w:r w:rsidR="00036006" w:rsidRPr="00680B79">
        <w:rPr>
          <w:color w:val="000000"/>
          <w:sz w:val="24"/>
          <w:szCs w:val="24"/>
          <w:lang w:eastAsia="ru-RU"/>
        </w:rPr>
        <w:t>)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ях</w:t>
      </w:r>
      <w:r w:rsidR="003776BB" w:rsidRPr="003776BB">
        <w:rPr>
          <w:sz w:val="24"/>
          <w:szCs w:val="24"/>
          <w:lang w:eastAsia="ru-RU"/>
        </w:rPr>
        <w:t>)</w:t>
      </w:r>
      <w:r w:rsidRPr="003776BB">
        <w:rPr>
          <w:sz w:val="24"/>
          <w:szCs w:val="24"/>
          <w:lang w:eastAsia="ru-RU"/>
        </w:rPr>
        <w:t xml:space="preserve">) к настоящей </w:t>
      </w:r>
      <w:r w:rsidRPr="003776BB">
        <w:rPr>
          <w:sz w:val="24"/>
          <w:szCs w:val="24"/>
          <w:lang w:eastAsia="ru-RU"/>
        </w:rPr>
        <w:lastRenderedPageBreak/>
        <w:t>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93"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94"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93"/>
      <w:bookmarkEnd w:id="294"/>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0C6A4A" w:rsidP="00557C01">
      <w:pPr>
        <w:widowControl w:val="0"/>
        <w:numPr>
          <w:ilvl w:val="0"/>
          <w:numId w:val="48"/>
        </w:numPr>
        <w:tabs>
          <w:tab w:val="left" w:pos="1260"/>
        </w:tabs>
        <w:autoSpaceDE w:val="0"/>
        <w:spacing w:line="264" w:lineRule="auto"/>
        <w:ind w:left="1276"/>
        <w:rPr>
          <w:sz w:val="24"/>
          <w:szCs w:val="24"/>
        </w:rPr>
      </w:pPr>
      <w:bookmarkStart w:id="295" w:name="_Ref440279062"/>
      <w:r>
        <w:rPr>
          <w:sz w:val="24"/>
          <w:szCs w:val="24"/>
        </w:rPr>
        <w:t>Нотариально</w:t>
      </w:r>
      <w:r w:rsidR="007301B1">
        <w:rPr>
          <w:sz w:val="24"/>
          <w:szCs w:val="24"/>
        </w:rPr>
        <w:t xml:space="preserve"> заверенную</w:t>
      </w:r>
      <w:r w:rsidR="00553A57" w:rsidRPr="00B20653">
        <w:rPr>
          <w:sz w:val="24"/>
          <w:szCs w:val="24"/>
        </w:rPr>
        <w:t xml:space="preserve"> копию 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95"/>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F82225" w:rsidRPr="00F82225">
        <w:rPr>
          <w:sz w:val="24"/>
          <w:szCs w:val="24"/>
        </w:rPr>
        <w:t xml:space="preserve"> о наличии  конфликта интересов и/или связей, носящих характер аффилированности с работниками Заказчика/Организатора закупки ПАО «Россети» и/или ДЗО ПАО «Россети»</w:t>
      </w:r>
      <w:r w:rsidR="00A600E3">
        <w:rPr>
          <w:sz w:val="24"/>
          <w:szCs w:val="24"/>
        </w:rPr>
        <w:t xml:space="preserve"> (</w:t>
      </w:r>
      <w:r w:rsidR="003F3A69">
        <w:rPr>
          <w:sz w:val="24"/>
          <w:szCs w:val="24"/>
        </w:rPr>
        <w:t>подраздел</w:t>
      </w:r>
      <w:r w:rsidR="00A600E3">
        <w:rPr>
          <w:sz w:val="24"/>
          <w:szCs w:val="24"/>
        </w:rPr>
        <w:t xml:space="preserve"> </w:t>
      </w:r>
      <w:r w:rsidR="008D1036">
        <w:rPr>
          <w:sz w:val="24"/>
          <w:szCs w:val="24"/>
        </w:rPr>
        <w:fldChar w:fldCharType="begin"/>
      </w:r>
      <w:r w:rsidR="003F3A69">
        <w:rPr>
          <w:sz w:val="24"/>
          <w:szCs w:val="24"/>
        </w:rPr>
        <w:instrText xml:space="preserve"> REF _Ref440271993 \r \h </w:instrText>
      </w:r>
      <w:r w:rsidR="008D1036">
        <w:rPr>
          <w:sz w:val="24"/>
          <w:szCs w:val="24"/>
        </w:rPr>
      </w:r>
      <w:r w:rsidR="008D1036">
        <w:rPr>
          <w:sz w:val="24"/>
          <w:szCs w:val="24"/>
        </w:rPr>
        <w:fldChar w:fldCharType="separate"/>
      </w:r>
      <w:r w:rsidR="00A35E74">
        <w:rPr>
          <w:sz w:val="24"/>
          <w:szCs w:val="24"/>
        </w:rPr>
        <w:t>5.11</w:t>
      </w:r>
      <w:r w:rsidR="008D1036">
        <w:rPr>
          <w:sz w:val="24"/>
          <w:szCs w:val="24"/>
        </w:rPr>
        <w:fldChar w:fldCharType="end"/>
      </w:r>
      <w:r w:rsidR="00A600E3">
        <w:rPr>
          <w:sz w:val="24"/>
          <w:szCs w:val="24"/>
        </w:rPr>
        <w:t>)</w:t>
      </w:r>
      <w:r w:rsidR="00F82225" w:rsidRPr="00F82225">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296" w:name="_Ref440372326"/>
      <w:r w:rsidRPr="00F82225">
        <w:rPr>
          <w:sz w:val="24"/>
          <w:szCs w:val="24"/>
        </w:rPr>
        <w:lastRenderedPageBreak/>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8D1036">
        <w:rPr>
          <w:sz w:val="24"/>
          <w:szCs w:val="24"/>
        </w:rPr>
        <w:fldChar w:fldCharType="begin"/>
      </w:r>
      <w:r w:rsidR="003F3A69">
        <w:rPr>
          <w:sz w:val="24"/>
          <w:szCs w:val="24"/>
        </w:rPr>
        <w:instrText xml:space="preserve"> REF _Ref440271964 \r \h </w:instrText>
      </w:r>
      <w:r w:rsidR="008D1036">
        <w:rPr>
          <w:sz w:val="24"/>
          <w:szCs w:val="24"/>
        </w:rPr>
      </w:r>
      <w:r w:rsidR="008D1036">
        <w:rPr>
          <w:sz w:val="24"/>
          <w:szCs w:val="24"/>
        </w:rPr>
        <w:fldChar w:fldCharType="separate"/>
      </w:r>
      <w:r w:rsidR="00A35E74">
        <w:rPr>
          <w:sz w:val="24"/>
          <w:szCs w:val="24"/>
        </w:rPr>
        <w:t>5.1.3</w:t>
      </w:r>
      <w:r w:rsidR="008D1036">
        <w:rPr>
          <w:sz w:val="24"/>
          <w:szCs w:val="24"/>
        </w:rPr>
        <w:fldChar w:fldCharType="end"/>
      </w:r>
      <w:r w:rsidR="00A600E3">
        <w:rPr>
          <w:sz w:val="24"/>
          <w:szCs w:val="24"/>
        </w:rPr>
        <w:t>)</w:t>
      </w:r>
      <w:r w:rsidRPr="00F82225">
        <w:rPr>
          <w:sz w:val="24"/>
          <w:szCs w:val="24"/>
        </w:rPr>
        <w:t>;</w:t>
      </w:r>
      <w:bookmarkEnd w:id="296"/>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8D1036">
        <w:rPr>
          <w:sz w:val="24"/>
          <w:szCs w:val="24"/>
        </w:rPr>
        <w:fldChar w:fldCharType="begin"/>
      </w:r>
      <w:r w:rsidR="003F3A69">
        <w:rPr>
          <w:sz w:val="24"/>
          <w:szCs w:val="24"/>
        </w:rPr>
        <w:instrText xml:space="preserve"> REF _Ref440272035 \r \h </w:instrText>
      </w:r>
      <w:r w:rsidR="008D1036">
        <w:rPr>
          <w:sz w:val="24"/>
          <w:szCs w:val="24"/>
        </w:rPr>
      </w:r>
      <w:r w:rsidR="008D1036">
        <w:rPr>
          <w:sz w:val="24"/>
          <w:szCs w:val="24"/>
        </w:rPr>
        <w:fldChar w:fldCharType="separate"/>
      </w:r>
      <w:r w:rsidR="00A35E74">
        <w:rPr>
          <w:sz w:val="24"/>
          <w:szCs w:val="24"/>
        </w:rPr>
        <w:t>5.12</w:t>
      </w:r>
      <w:r w:rsidR="008D1036">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8D1036">
        <w:rPr>
          <w:sz w:val="24"/>
          <w:szCs w:val="24"/>
        </w:rPr>
        <w:fldChar w:fldCharType="begin"/>
      </w:r>
      <w:r w:rsidR="003F3A69">
        <w:rPr>
          <w:sz w:val="24"/>
          <w:szCs w:val="24"/>
        </w:rPr>
        <w:instrText xml:space="preserve"> REF _Ref440272051 \r \h </w:instrText>
      </w:r>
      <w:r w:rsidR="008D1036">
        <w:rPr>
          <w:sz w:val="24"/>
          <w:szCs w:val="24"/>
        </w:rPr>
      </w:r>
      <w:r w:rsidR="008D1036">
        <w:rPr>
          <w:sz w:val="24"/>
          <w:szCs w:val="24"/>
        </w:rPr>
        <w:fldChar w:fldCharType="separate"/>
      </w:r>
      <w:r w:rsidR="00A35E74">
        <w:rPr>
          <w:sz w:val="24"/>
          <w:szCs w:val="24"/>
        </w:rPr>
        <w:t>5.13</w:t>
      </w:r>
      <w:r w:rsidR="008D1036">
        <w:rPr>
          <w:sz w:val="24"/>
          <w:szCs w:val="24"/>
        </w:rPr>
        <w:fldChar w:fldCharType="end"/>
      </w:r>
      <w:r w:rsidR="00A600E3" w:rsidRPr="00A92723">
        <w:rPr>
          <w:sz w:val="24"/>
          <w:szCs w:val="24"/>
        </w:rPr>
        <w:t>)</w:t>
      </w:r>
      <w:r w:rsidRPr="00A92723">
        <w:rPr>
          <w:sz w:val="24"/>
          <w:szCs w:val="24"/>
        </w:rPr>
        <w:t>;</w:t>
      </w:r>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Нотариально заверенную</w:t>
      </w:r>
      <w:r w:rsidRPr="00B20653">
        <w:rPr>
          <w:sz w:val="24"/>
          <w:szCs w:val="24"/>
        </w:rPr>
        <w:t xml:space="preserve"> копию </w:t>
      </w:r>
      <w:r w:rsidR="00F82225" w:rsidRPr="00A92723">
        <w:rPr>
          <w:sz w:val="24"/>
          <w:szCs w:val="24"/>
        </w:rPr>
        <w:t>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Нотариально заверенную</w:t>
      </w:r>
      <w:r w:rsidRPr="00B20653">
        <w:rPr>
          <w:sz w:val="24"/>
          <w:szCs w:val="24"/>
        </w:rPr>
        <w:t xml:space="preserve"> копию </w:t>
      </w:r>
      <w:r w:rsidR="00F82225" w:rsidRPr="00F82225">
        <w:rPr>
          <w:sz w:val="24"/>
          <w:szCs w:val="24"/>
        </w:rPr>
        <w:t>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4"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w:t>
      </w:r>
      <w:r w:rsidRPr="00F82225">
        <w:rPr>
          <w:sz w:val="24"/>
          <w:szCs w:val="24"/>
        </w:rPr>
        <w:lastRenderedPageBreak/>
        <w:t xml:space="preserve">законодательством, аналогичные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Pr>
          <w:sz w:val="24"/>
          <w:szCs w:val="24"/>
        </w:rPr>
        <w:t>;</w:t>
      </w:r>
    </w:p>
    <w:p w:rsidR="00F82225" w:rsidRPr="00920CB0" w:rsidRDefault="007D7C50" w:rsidP="00557C01">
      <w:pPr>
        <w:widowControl w:val="0"/>
        <w:numPr>
          <w:ilvl w:val="0"/>
          <w:numId w:val="48"/>
        </w:numPr>
        <w:tabs>
          <w:tab w:val="left" w:pos="1260"/>
        </w:tabs>
        <w:autoSpaceDE w:val="0"/>
        <w:spacing w:line="264" w:lineRule="auto"/>
        <w:ind w:left="1276"/>
        <w:rPr>
          <w:sz w:val="24"/>
          <w:szCs w:val="24"/>
        </w:rPr>
      </w:pPr>
      <w:bookmarkStart w:id="297" w:name="_Ref440371812"/>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8D1036">
        <w:rPr>
          <w:sz w:val="24"/>
          <w:szCs w:val="24"/>
        </w:rPr>
        <w:fldChar w:fldCharType="begin"/>
      </w:r>
      <w:r w:rsidR="003F3A69">
        <w:rPr>
          <w:sz w:val="24"/>
          <w:szCs w:val="24"/>
        </w:rPr>
        <w:instrText xml:space="preserve"> REF _Ref440272119 \r \h </w:instrText>
      </w:r>
      <w:r w:rsidR="008D1036">
        <w:rPr>
          <w:sz w:val="24"/>
          <w:szCs w:val="24"/>
        </w:rPr>
      </w:r>
      <w:r w:rsidR="008D1036">
        <w:rPr>
          <w:sz w:val="24"/>
          <w:szCs w:val="24"/>
        </w:rPr>
        <w:fldChar w:fldCharType="separate"/>
      </w:r>
      <w:r w:rsidR="00A35E74">
        <w:rPr>
          <w:sz w:val="24"/>
          <w:szCs w:val="24"/>
        </w:rPr>
        <w:t>5.7.1</w:t>
      </w:r>
      <w:r w:rsidR="008D1036">
        <w:rPr>
          <w:sz w:val="24"/>
          <w:szCs w:val="24"/>
        </w:rPr>
        <w:fldChar w:fldCharType="end"/>
      </w:r>
      <w:r w:rsidR="009948B4">
        <w:rPr>
          <w:sz w:val="24"/>
          <w:szCs w:val="24"/>
        </w:rPr>
        <w:t>)</w:t>
      </w:r>
      <w:r w:rsidR="00F82225" w:rsidRPr="00920CB0">
        <w:rPr>
          <w:sz w:val="24"/>
          <w:szCs w:val="24"/>
        </w:rPr>
        <w:t>;</w:t>
      </w:r>
      <w:bookmarkEnd w:id="297"/>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298"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8D1036">
        <w:rPr>
          <w:sz w:val="24"/>
          <w:szCs w:val="24"/>
        </w:rPr>
        <w:fldChar w:fldCharType="begin"/>
      </w:r>
      <w:r w:rsidR="003F3A69">
        <w:rPr>
          <w:sz w:val="24"/>
          <w:szCs w:val="24"/>
        </w:rPr>
        <w:instrText xml:space="preserve"> REF _Ref440272147 \r \h </w:instrText>
      </w:r>
      <w:r w:rsidR="008D1036">
        <w:rPr>
          <w:sz w:val="24"/>
          <w:szCs w:val="24"/>
        </w:rPr>
      </w:r>
      <w:r w:rsidR="008D1036">
        <w:rPr>
          <w:sz w:val="24"/>
          <w:szCs w:val="24"/>
        </w:rPr>
        <w:fldChar w:fldCharType="separate"/>
      </w:r>
      <w:r w:rsidR="00A35E74">
        <w:rPr>
          <w:sz w:val="24"/>
          <w:szCs w:val="24"/>
        </w:rPr>
        <w:t>5.7.2</w:t>
      </w:r>
      <w:r w:rsidR="008D1036">
        <w:rPr>
          <w:sz w:val="24"/>
          <w:szCs w:val="24"/>
        </w:rPr>
        <w:fldChar w:fldCharType="end"/>
      </w:r>
      <w:r w:rsidR="003F3A69">
        <w:rPr>
          <w:sz w:val="24"/>
          <w:szCs w:val="24"/>
        </w:rPr>
        <w:t>)</w:t>
      </w:r>
      <w:r w:rsidRPr="007D7C50">
        <w:rPr>
          <w:sz w:val="24"/>
          <w:szCs w:val="24"/>
        </w:rPr>
        <w:t>;</w:t>
      </w:r>
      <w:bookmarkEnd w:id="298"/>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1B0066">
        <w:fldChar w:fldCharType="begin"/>
      </w:r>
      <w:r w:rsidR="001B0066">
        <w:instrText xml:space="preserve"> REF _Ref440275279 \r \h  \* MERGEFORMAT </w:instrText>
      </w:r>
      <w:r w:rsidR="001B0066">
        <w:fldChar w:fldCharType="separate"/>
      </w:r>
      <w:r w:rsidR="00A35E74" w:rsidRPr="00A35E74">
        <w:rPr>
          <w:sz w:val="24"/>
          <w:szCs w:val="24"/>
        </w:rPr>
        <w:t>1.1.4</w:t>
      </w:r>
      <w:r w:rsidR="001B0066">
        <w:fldChar w:fldCharType="end"/>
      </w:r>
      <w:r w:rsidRPr="009F2BF9">
        <w:rPr>
          <w:sz w:val="24"/>
          <w:szCs w:val="24"/>
        </w:rPr>
        <w:t xml:space="preserve"> и разделе </w:t>
      </w:r>
      <w:r w:rsidR="001B0066">
        <w:fldChar w:fldCharType="begin"/>
      </w:r>
      <w:r w:rsidR="001B0066">
        <w:instrText xml:space="preserve"> REF _Ref440270568 \r \h  \* MERGEFORMAT </w:instrText>
      </w:r>
      <w:r w:rsidR="001B0066">
        <w:fldChar w:fldCharType="separate"/>
      </w:r>
      <w:r w:rsidR="00A35E74" w:rsidRPr="00A35E74">
        <w:t>4</w:t>
      </w:r>
      <w:r w:rsidR="001B0066">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
    <w:p w:rsidR="00920CB0"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920CB0" w:rsidRPr="00920CB0">
        <w:rPr>
          <w:sz w:val="24"/>
          <w:szCs w:val="24"/>
        </w:rPr>
        <w:t xml:space="preserve"> об опыте выполнения аналогичных договоров</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8D1036">
        <w:rPr>
          <w:sz w:val="24"/>
          <w:szCs w:val="24"/>
        </w:rPr>
        <w:fldChar w:fldCharType="begin"/>
      </w:r>
      <w:r w:rsidR="003C2207">
        <w:rPr>
          <w:sz w:val="24"/>
          <w:szCs w:val="24"/>
        </w:rPr>
        <w:instrText xml:space="preserve"> REF _Ref55336378 \r \h </w:instrText>
      </w:r>
      <w:r w:rsidR="008D1036">
        <w:rPr>
          <w:sz w:val="24"/>
          <w:szCs w:val="24"/>
        </w:rPr>
      </w:r>
      <w:r w:rsidR="008D1036">
        <w:rPr>
          <w:sz w:val="24"/>
          <w:szCs w:val="24"/>
        </w:rPr>
        <w:fldChar w:fldCharType="separate"/>
      </w:r>
      <w:r w:rsidR="00A35E74">
        <w:rPr>
          <w:sz w:val="24"/>
          <w:szCs w:val="24"/>
        </w:rPr>
        <w:t>5.8</w:t>
      </w:r>
      <w:r w:rsidR="008D1036">
        <w:rPr>
          <w:sz w:val="24"/>
          <w:szCs w:val="24"/>
        </w:rPr>
        <w:fldChar w:fldCharType="end"/>
      </w:r>
      <w:r w:rsidR="009948B4">
        <w:rPr>
          <w:sz w:val="24"/>
          <w:szCs w:val="24"/>
        </w:rPr>
        <w:t>)</w:t>
      </w:r>
      <w:r w:rsidR="00920CB0" w:rsidRPr="00920CB0">
        <w:rPr>
          <w:sz w:val="24"/>
          <w:szCs w:val="24"/>
        </w:rPr>
        <w:t>;</w:t>
      </w:r>
    </w:p>
    <w:p w:rsidR="007705A5" w:rsidRPr="007D7C50"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7705A5" w:rsidRPr="007D7C50">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8D1036">
        <w:rPr>
          <w:sz w:val="24"/>
          <w:szCs w:val="24"/>
        </w:rPr>
        <w:fldChar w:fldCharType="begin"/>
      </w:r>
      <w:r w:rsidR="003C2207">
        <w:rPr>
          <w:sz w:val="24"/>
          <w:szCs w:val="24"/>
        </w:rPr>
        <w:instrText xml:space="preserve"> REF _Ref55336389 \r \h </w:instrText>
      </w:r>
      <w:r w:rsidR="008D1036">
        <w:rPr>
          <w:sz w:val="24"/>
          <w:szCs w:val="24"/>
        </w:rPr>
      </w:r>
      <w:r w:rsidR="008D1036">
        <w:rPr>
          <w:sz w:val="24"/>
          <w:szCs w:val="24"/>
        </w:rPr>
        <w:fldChar w:fldCharType="separate"/>
      </w:r>
      <w:r w:rsidR="00A35E74">
        <w:rPr>
          <w:sz w:val="24"/>
          <w:szCs w:val="24"/>
        </w:rPr>
        <w:t>5.9</w:t>
      </w:r>
      <w:r w:rsidR="008D1036">
        <w:rPr>
          <w:sz w:val="24"/>
          <w:szCs w:val="24"/>
        </w:rPr>
        <w:fldChar w:fldCharType="end"/>
      </w:r>
      <w:r w:rsidR="00FA5339">
        <w:rPr>
          <w:sz w:val="24"/>
          <w:szCs w:val="24"/>
        </w:rPr>
        <w:t>)</w:t>
      </w:r>
      <w:r w:rsidR="007705A5" w:rsidRPr="007D7C50">
        <w:rPr>
          <w:sz w:val="24"/>
          <w:szCs w:val="24"/>
        </w:rPr>
        <w:t>;</w:t>
      </w:r>
    </w:p>
    <w:p w:rsidR="007705A5" w:rsidRPr="007D7C50"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Pr="007D7C50">
        <w:rPr>
          <w:sz w:val="24"/>
          <w:szCs w:val="24"/>
        </w:rPr>
        <w:t xml:space="preserve">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8D1036">
        <w:rPr>
          <w:sz w:val="24"/>
          <w:szCs w:val="24"/>
        </w:rPr>
        <w:fldChar w:fldCharType="begin"/>
      </w:r>
      <w:r w:rsidR="003C2207">
        <w:rPr>
          <w:sz w:val="24"/>
          <w:szCs w:val="24"/>
        </w:rPr>
        <w:instrText xml:space="preserve"> REF _Ref55336398 \r \h </w:instrText>
      </w:r>
      <w:r w:rsidR="008D1036">
        <w:rPr>
          <w:sz w:val="24"/>
          <w:szCs w:val="24"/>
        </w:rPr>
      </w:r>
      <w:r w:rsidR="008D1036">
        <w:rPr>
          <w:sz w:val="24"/>
          <w:szCs w:val="24"/>
        </w:rPr>
        <w:fldChar w:fldCharType="separate"/>
      </w:r>
      <w:r w:rsidR="00A35E74">
        <w:rPr>
          <w:sz w:val="24"/>
          <w:szCs w:val="24"/>
        </w:rPr>
        <w:t>5.10</w:t>
      </w:r>
      <w:r w:rsidR="008D1036">
        <w:rPr>
          <w:sz w:val="24"/>
          <w:szCs w:val="24"/>
        </w:rPr>
        <w:fldChar w:fldCharType="end"/>
      </w:r>
      <w:r w:rsidR="007705A5" w:rsidRPr="007D7C50">
        <w:rPr>
          <w:sz w:val="24"/>
          <w:szCs w:val="24"/>
        </w:rPr>
        <w:t>);</w:t>
      </w:r>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8D1036">
        <w:rPr>
          <w:sz w:val="24"/>
          <w:szCs w:val="24"/>
        </w:rPr>
        <w:fldChar w:fldCharType="begin"/>
      </w:r>
      <w:r w:rsidR="003C2207">
        <w:rPr>
          <w:sz w:val="24"/>
          <w:szCs w:val="24"/>
        </w:rPr>
        <w:instrText xml:space="preserve"> REF _Ref440272256 \r \h </w:instrText>
      </w:r>
      <w:r w:rsidR="008D1036">
        <w:rPr>
          <w:sz w:val="24"/>
          <w:szCs w:val="24"/>
        </w:rPr>
      </w:r>
      <w:r w:rsidR="008D1036">
        <w:rPr>
          <w:sz w:val="24"/>
          <w:szCs w:val="24"/>
        </w:rPr>
        <w:fldChar w:fldCharType="separate"/>
      </w:r>
      <w:r w:rsidR="00A35E74">
        <w:rPr>
          <w:sz w:val="24"/>
          <w:szCs w:val="24"/>
        </w:rPr>
        <w:t>5.14</w:t>
      </w:r>
      <w:r w:rsidR="008D1036">
        <w:rPr>
          <w:sz w:val="24"/>
          <w:szCs w:val="24"/>
        </w:rPr>
        <w:fldChar w:fldCharType="end"/>
      </w:r>
      <w:r>
        <w:rPr>
          <w:sz w:val="24"/>
          <w:szCs w:val="24"/>
        </w:rPr>
        <w:t>);</w:t>
      </w:r>
    </w:p>
    <w:p w:rsidR="007705A5" w:rsidRPr="000C6A4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Согласие Участника закупочной процедуры налоговым органам на разглашение сведений, составляющих налоговую тайну</w:t>
      </w:r>
      <w:r w:rsidR="00A154B7">
        <w:rPr>
          <w:sz w:val="24"/>
          <w:szCs w:val="24"/>
        </w:rPr>
        <w:t xml:space="preserve">, </w:t>
      </w:r>
      <w:r w:rsidR="00A154B7" w:rsidRPr="00E71A48">
        <w:rPr>
          <w:bCs w:val="0"/>
          <w:sz w:val="24"/>
          <w:szCs w:val="24"/>
        </w:rPr>
        <w:t xml:space="preserve">по форме и в </w:t>
      </w:r>
      <w:r w:rsidR="00A154B7" w:rsidRPr="000C6A4A">
        <w:rPr>
          <w:bCs w:val="0"/>
          <w:sz w:val="24"/>
          <w:szCs w:val="24"/>
        </w:rPr>
        <w:t>соответствии с инструкциями, приведенными в настоящей Документации</w:t>
      </w:r>
      <w:r w:rsidRPr="000C6A4A">
        <w:rPr>
          <w:sz w:val="24"/>
          <w:szCs w:val="24"/>
        </w:rPr>
        <w:t xml:space="preserve"> (</w:t>
      </w:r>
      <w:r w:rsidR="003C2207" w:rsidRPr="000C6A4A">
        <w:rPr>
          <w:sz w:val="24"/>
          <w:szCs w:val="24"/>
        </w:rPr>
        <w:t>подраздел</w:t>
      </w:r>
      <w:r w:rsidRPr="000C6A4A">
        <w:rPr>
          <w:sz w:val="24"/>
          <w:szCs w:val="24"/>
        </w:rPr>
        <w:t xml:space="preserve"> </w:t>
      </w:r>
      <w:r w:rsidR="001B0066">
        <w:fldChar w:fldCharType="begin"/>
      </w:r>
      <w:r w:rsidR="001B0066">
        <w:instrText xml:space="preserve"> REF _Ref440272274 \r \h  \* MERGEFORMAT </w:instrText>
      </w:r>
      <w:r w:rsidR="001B0066">
        <w:fldChar w:fldCharType="separate"/>
      </w:r>
      <w:r w:rsidR="00A35E74" w:rsidRPr="00A35E74">
        <w:rPr>
          <w:sz w:val="24"/>
          <w:szCs w:val="24"/>
        </w:rPr>
        <w:t>5.15</w:t>
      </w:r>
      <w:r w:rsidR="001B0066">
        <w:fldChar w:fldCharType="end"/>
      </w:r>
      <w:r w:rsidRPr="000C6A4A">
        <w:rPr>
          <w:sz w:val="24"/>
          <w:szCs w:val="24"/>
        </w:rPr>
        <w:t>)</w:t>
      </w:r>
      <w:r w:rsidR="000C6A4A" w:rsidRPr="000C6A4A">
        <w:rPr>
          <w:sz w:val="24"/>
          <w:szCs w:val="24"/>
        </w:rPr>
        <w:t xml:space="preserve"> (желательное требование)</w:t>
      </w:r>
      <w:r w:rsidRPr="000C6A4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w:t>
      </w:r>
      <w:r w:rsidRPr="007D7C50">
        <w:rPr>
          <w:i/>
          <w:sz w:val="24"/>
          <w:szCs w:val="24"/>
        </w:rPr>
        <w:lastRenderedPageBreak/>
        <w:t xml:space="preserve">№14-ФЗ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lastRenderedPageBreak/>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0C6A4A">
        <w:rPr>
          <w:bCs w:val="0"/>
          <w:sz w:val="24"/>
          <w:szCs w:val="24"/>
        </w:rPr>
        <w:t xml:space="preserve">документов по правоспособности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99" w:name="_Ref191386451"/>
      <w:bookmarkStart w:id="300" w:name="_Ref440271628"/>
      <w:bookmarkStart w:id="301" w:name="_Toc440361334"/>
      <w:bookmarkStart w:id="302" w:name="_Toc440376089"/>
      <w:bookmarkStart w:id="303" w:name="_Toc440376216"/>
      <w:bookmarkStart w:id="304" w:name="_Toc440382481"/>
      <w:bookmarkStart w:id="305" w:name="_Toc440447151"/>
      <w:bookmarkStart w:id="306" w:name="_Toc440631693"/>
      <w:bookmarkStart w:id="307" w:name="_Toc440877350"/>
      <w:r w:rsidRPr="00E71A48">
        <w:rPr>
          <w:szCs w:val="24"/>
        </w:rPr>
        <w:t xml:space="preserve">Привлечение </w:t>
      </w:r>
      <w:bookmarkEnd w:id="299"/>
      <w:bookmarkEnd w:id="300"/>
      <w:bookmarkEnd w:id="301"/>
      <w:bookmarkEnd w:id="302"/>
      <w:bookmarkEnd w:id="303"/>
      <w:r w:rsidR="00362EA4">
        <w:rPr>
          <w:szCs w:val="24"/>
        </w:rPr>
        <w:t>соисполнителей</w:t>
      </w:r>
      <w:bookmarkEnd w:id="304"/>
      <w:bookmarkEnd w:id="305"/>
      <w:bookmarkEnd w:id="306"/>
      <w:bookmarkEnd w:id="307"/>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08" w:name="_Ref191386461"/>
      <w:bookmarkStart w:id="309" w:name="_Toc440361335"/>
      <w:bookmarkStart w:id="310" w:name="_Toc440376090"/>
      <w:bookmarkStart w:id="311"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согласен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1B0066">
        <w:fldChar w:fldCharType="begin"/>
      </w:r>
      <w:r w:rsidR="001B0066">
        <w:instrText xml:space="preserve"> REF _Ref191386407 \r \h  \* MERGEFORMAT </w:instrText>
      </w:r>
      <w:r w:rsidR="001B0066">
        <w:fldChar w:fldCharType="separate"/>
      </w:r>
      <w:r w:rsidR="00A35E74" w:rsidRPr="00A35E74">
        <w:rPr>
          <w:bCs w:val="0"/>
          <w:sz w:val="24"/>
          <w:szCs w:val="24"/>
        </w:rPr>
        <w:t>3.3.8</w:t>
      </w:r>
      <w:r w:rsidR="001B0066">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12"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312"/>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w:t>
      </w:r>
      <w:r w:rsidRPr="00E71A48">
        <w:rPr>
          <w:bCs w:val="0"/>
          <w:color w:val="000000"/>
          <w:sz w:val="24"/>
          <w:szCs w:val="24"/>
        </w:rPr>
        <w:lastRenderedPageBreak/>
        <w:t xml:space="preserve">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выполнения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8D1036">
        <w:rPr>
          <w:bCs w:val="0"/>
          <w:sz w:val="24"/>
          <w:szCs w:val="24"/>
        </w:rPr>
        <w:fldChar w:fldCharType="begin"/>
      </w:r>
      <w:r w:rsidR="00D57D88">
        <w:rPr>
          <w:bCs w:val="0"/>
          <w:sz w:val="24"/>
          <w:szCs w:val="24"/>
        </w:rPr>
        <w:instrText xml:space="preserve"> REF _Ref440291364 \r \h </w:instrText>
      </w:r>
      <w:r w:rsidR="008D1036">
        <w:rPr>
          <w:bCs w:val="0"/>
          <w:sz w:val="24"/>
          <w:szCs w:val="24"/>
        </w:rPr>
      </w:r>
      <w:r w:rsidR="008D1036">
        <w:rPr>
          <w:bCs w:val="0"/>
          <w:sz w:val="24"/>
          <w:szCs w:val="24"/>
        </w:rPr>
        <w:fldChar w:fldCharType="separate"/>
      </w:r>
      <w:r w:rsidR="00A35E74">
        <w:rPr>
          <w:bCs w:val="0"/>
          <w:sz w:val="24"/>
          <w:szCs w:val="24"/>
        </w:rPr>
        <w:t>3.3.8.1</w:t>
      </w:r>
      <w:r w:rsidR="008D1036">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8D1036">
        <w:rPr>
          <w:sz w:val="24"/>
          <w:szCs w:val="24"/>
        </w:rPr>
        <w:fldChar w:fldCharType="begin"/>
      </w:r>
      <w:r>
        <w:rPr>
          <w:bCs w:val="0"/>
          <w:sz w:val="24"/>
          <w:szCs w:val="24"/>
        </w:rPr>
        <w:instrText xml:space="preserve"> REF _Ref303669127 \r \h </w:instrText>
      </w:r>
      <w:r w:rsidR="008D1036">
        <w:rPr>
          <w:sz w:val="24"/>
          <w:szCs w:val="24"/>
        </w:rPr>
      </w:r>
      <w:r w:rsidR="008D1036">
        <w:rPr>
          <w:sz w:val="24"/>
          <w:szCs w:val="24"/>
        </w:rPr>
        <w:fldChar w:fldCharType="separate"/>
      </w:r>
      <w:r w:rsidR="00A35E74">
        <w:rPr>
          <w:bCs w:val="0"/>
          <w:sz w:val="24"/>
          <w:szCs w:val="24"/>
        </w:rPr>
        <w:t>3.3.8.2</w:t>
      </w:r>
      <w:r w:rsidR="008D1036">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8D1036">
        <w:rPr>
          <w:bCs w:val="0"/>
          <w:sz w:val="24"/>
          <w:szCs w:val="24"/>
        </w:rPr>
        <w:fldChar w:fldCharType="begin"/>
      </w:r>
      <w:r w:rsidR="00362EA4">
        <w:rPr>
          <w:bCs w:val="0"/>
          <w:sz w:val="24"/>
          <w:szCs w:val="24"/>
        </w:rPr>
        <w:instrText xml:space="preserve"> REF _Ref440272510 \r \h </w:instrText>
      </w:r>
      <w:r w:rsidR="008D1036">
        <w:rPr>
          <w:bCs w:val="0"/>
          <w:sz w:val="24"/>
          <w:szCs w:val="24"/>
        </w:rPr>
      </w:r>
      <w:r w:rsidR="008D1036">
        <w:rPr>
          <w:bCs w:val="0"/>
          <w:sz w:val="24"/>
          <w:szCs w:val="24"/>
        </w:rPr>
        <w:fldChar w:fldCharType="separate"/>
      </w:r>
      <w:r w:rsidR="00A35E74">
        <w:rPr>
          <w:bCs w:val="0"/>
          <w:sz w:val="24"/>
          <w:szCs w:val="24"/>
        </w:rPr>
        <w:t>5.16</w:t>
      </w:r>
      <w:r w:rsidR="008D1036">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13" w:name="_Toc440382482"/>
      <w:bookmarkStart w:id="314" w:name="_Toc440447152"/>
      <w:bookmarkStart w:id="315" w:name="_Toc440631694"/>
      <w:bookmarkStart w:id="316" w:name="_Ref440876567"/>
      <w:bookmarkStart w:id="317" w:name="_Ref440876668"/>
      <w:bookmarkStart w:id="318" w:name="_Toc44087735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08"/>
      <w:bookmarkEnd w:id="309"/>
      <w:bookmarkEnd w:id="310"/>
      <w:bookmarkEnd w:id="311"/>
      <w:bookmarkEnd w:id="313"/>
      <w:bookmarkEnd w:id="314"/>
      <w:bookmarkEnd w:id="315"/>
      <w:bookmarkEnd w:id="316"/>
      <w:bookmarkEnd w:id="317"/>
      <w:bookmarkEnd w:id="318"/>
    </w:p>
    <w:p w:rsidR="00717F60" w:rsidRPr="00E71A48" w:rsidRDefault="001E58ED"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Pr>
          <w:bCs w:val="0"/>
          <w:sz w:val="24"/>
          <w:szCs w:val="24"/>
        </w:rPr>
        <w:t xml:space="preserve"> </w:t>
      </w:r>
      <w:r w:rsidR="00717F60"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1B0066">
        <w:fldChar w:fldCharType="begin"/>
      </w:r>
      <w:r w:rsidR="001B0066">
        <w:instrText xml:space="preserve"> REF _Ref191386482 \r \h  \* MERGEFORMAT </w:instrText>
      </w:r>
      <w:r w:rsidR="001B0066">
        <w:fldChar w:fldCharType="separate"/>
      </w:r>
      <w:r w:rsidR="00A35E74" w:rsidRPr="00A35E74">
        <w:rPr>
          <w:bCs w:val="0"/>
          <w:sz w:val="24"/>
          <w:szCs w:val="24"/>
        </w:rPr>
        <w:t>3.3.8.1</w:t>
      </w:r>
      <w:r w:rsidR="001B0066">
        <w:fldChar w:fldCharType="end"/>
      </w:r>
      <w:r w:rsidR="00717F60"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00717F60" w:rsidRPr="00E71A48">
        <w:rPr>
          <w:bCs w:val="0"/>
          <w:sz w:val="24"/>
          <w:szCs w:val="24"/>
        </w:rPr>
        <w:t>.</w:t>
      </w:r>
    </w:p>
    <w:p w:rsidR="00717F60" w:rsidRPr="00D52133" w:rsidRDefault="001E58ED"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Pr>
          <w:bCs w:val="0"/>
          <w:sz w:val="24"/>
          <w:szCs w:val="24"/>
        </w:rPr>
        <w:t xml:space="preserve"> </w:t>
      </w:r>
      <w:r w:rsidR="00717F60" w:rsidRPr="00E71A48">
        <w:rPr>
          <w:bCs w:val="0"/>
          <w:sz w:val="24"/>
          <w:szCs w:val="24"/>
        </w:rPr>
        <w:t xml:space="preserve">Если </w:t>
      </w:r>
      <w:r w:rsidR="004B5EB3" w:rsidRPr="00E71A48">
        <w:rPr>
          <w:bCs w:val="0"/>
          <w:sz w:val="24"/>
          <w:szCs w:val="24"/>
        </w:rPr>
        <w:t>Заявк</w:t>
      </w:r>
      <w:r w:rsidR="00717F60" w:rsidRPr="00E71A48">
        <w:rPr>
          <w:bCs w:val="0"/>
          <w:sz w:val="24"/>
          <w:szCs w:val="24"/>
        </w:rPr>
        <w:t xml:space="preserve">а подается коллективным </w:t>
      </w:r>
      <w:r w:rsidR="009C744E" w:rsidRPr="00E71A48">
        <w:rPr>
          <w:bCs w:val="0"/>
          <w:sz w:val="24"/>
          <w:szCs w:val="24"/>
        </w:rPr>
        <w:t>Участник</w:t>
      </w:r>
      <w:r w:rsidR="00717F60" w:rsidRPr="00E71A48">
        <w:rPr>
          <w:bCs w:val="0"/>
          <w:sz w:val="24"/>
          <w:szCs w:val="24"/>
        </w:rPr>
        <w:t xml:space="preserve">ом (группой лиц), дополнительно к требованиям, указанным в п. </w:t>
      </w:r>
      <w:r w:rsidR="001B0066">
        <w:fldChar w:fldCharType="begin"/>
      </w:r>
      <w:r w:rsidR="001B0066">
        <w:instrText xml:space="preserve"> REF _Ref191386407 \r \h  \* MERGEFORMAT </w:instrText>
      </w:r>
      <w:r w:rsidR="001B0066">
        <w:fldChar w:fldCharType="separate"/>
      </w:r>
      <w:r w:rsidR="00A35E74" w:rsidRPr="00A35E74">
        <w:rPr>
          <w:bCs w:val="0"/>
          <w:sz w:val="24"/>
          <w:szCs w:val="24"/>
        </w:rPr>
        <w:t>3.3.8</w:t>
      </w:r>
      <w:r w:rsidR="001B0066">
        <w:fldChar w:fldCharType="end"/>
      </w:r>
      <w:r w:rsidR="00717F60" w:rsidRPr="00E71A48">
        <w:rPr>
          <w:bCs w:val="0"/>
          <w:sz w:val="24"/>
          <w:szCs w:val="24"/>
        </w:rPr>
        <w:t xml:space="preserve">, должны быть выполнены </w:t>
      </w:r>
      <w:r w:rsidR="00717F60"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8D1036">
        <w:rPr>
          <w:bCs w:val="0"/>
          <w:sz w:val="24"/>
          <w:szCs w:val="24"/>
        </w:rPr>
        <w:fldChar w:fldCharType="begin"/>
      </w:r>
      <w:r w:rsidR="000F4365">
        <w:rPr>
          <w:bCs w:val="0"/>
          <w:sz w:val="24"/>
          <w:szCs w:val="24"/>
        </w:rPr>
        <w:instrText xml:space="preserve"> REF _Ref440291364 \r \h </w:instrText>
      </w:r>
      <w:r w:rsidR="008D1036">
        <w:rPr>
          <w:bCs w:val="0"/>
          <w:sz w:val="24"/>
          <w:szCs w:val="24"/>
        </w:rPr>
      </w:r>
      <w:r w:rsidR="008D1036">
        <w:rPr>
          <w:bCs w:val="0"/>
          <w:sz w:val="24"/>
          <w:szCs w:val="24"/>
        </w:rPr>
        <w:fldChar w:fldCharType="separate"/>
      </w:r>
      <w:r w:rsidR="00A35E74">
        <w:rPr>
          <w:bCs w:val="0"/>
          <w:sz w:val="24"/>
          <w:szCs w:val="24"/>
        </w:rPr>
        <w:t>3.3.8.1</w:t>
      </w:r>
      <w:r w:rsidR="008D1036">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19"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w:t>
      </w:r>
      <w:r w:rsidRPr="00E71A48">
        <w:rPr>
          <w:bCs w:val="0"/>
          <w:sz w:val="24"/>
          <w:szCs w:val="24"/>
        </w:rPr>
        <w:lastRenderedPageBreak/>
        <w:t>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19"/>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20"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20"/>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21"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21"/>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1B0066">
        <w:fldChar w:fldCharType="begin"/>
      </w:r>
      <w:r w:rsidR="001B0066">
        <w:instrText xml:space="preserve"> REF _Ref307563248 \r \h  \* MERGEFORMAT </w:instrText>
      </w:r>
      <w:r w:rsidR="001B0066">
        <w:fldChar w:fldCharType="separate"/>
      </w:r>
      <w:r w:rsidR="00A35E74" w:rsidRPr="00A35E74">
        <w:rPr>
          <w:bCs w:val="0"/>
          <w:sz w:val="24"/>
          <w:szCs w:val="24"/>
          <w:lang w:val="en-US"/>
        </w:rPr>
        <w:t>a</w:t>
      </w:r>
      <w:r w:rsidR="00A35E74" w:rsidRPr="001B0066">
        <w:rPr>
          <w:bCs w:val="0"/>
          <w:sz w:val="24"/>
          <w:szCs w:val="24"/>
        </w:rPr>
        <w:t>)</w:t>
      </w:r>
      <w:r w:rsidR="001B0066">
        <w:fldChar w:fldCharType="end"/>
      </w:r>
      <w:r w:rsidRPr="00E71A48">
        <w:rPr>
          <w:bCs w:val="0"/>
          <w:sz w:val="24"/>
          <w:szCs w:val="24"/>
        </w:rPr>
        <w:t xml:space="preserve">- </w:t>
      </w:r>
      <w:r w:rsidR="001B0066">
        <w:fldChar w:fldCharType="begin"/>
      </w:r>
      <w:r w:rsidR="001B0066">
        <w:instrText xml:space="preserve"> REF _Ref307563262 \r \h  \* MERGEFORMAT </w:instrText>
      </w:r>
      <w:r w:rsidR="001B0066">
        <w:fldChar w:fldCharType="separate"/>
      </w:r>
      <w:r w:rsidR="00A35E74" w:rsidRPr="00A35E74">
        <w:rPr>
          <w:bCs w:val="0"/>
          <w:sz w:val="24"/>
          <w:szCs w:val="24"/>
          <w:lang w:val="en-US"/>
        </w:rPr>
        <w:t>g</w:t>
      </w:r>
      <w:r w:rsidR="00A35E74" w:rsidRPr="001B0066">
        <w:rPr>
          <w:bCs w:val="0"/>
          <w:sz w:val="24"/>
          <w:szCs w:val="24"/>
        </w:rPr>
        <w:t>)</w:t>
      </w:r>
      <w:r w:rsidR="001B0066">
        <w:fldChar w:fldCharType="end"/>
      </w:r>
      <w:r w:rsidRPr="00E71A48">
        <w:rPr>
          <w:bCs w:val="0"/>
          <w:sz w:val="24"/>
          <w:szCs w:val="24"/>
        </w:rPr>
        <w:t xml:space="preserve">п. </w:t>
      </w:r>
      <w:r w:rsidR="001B0066">
        <w:fldChar w:fldCharType="begin"/>
      </w:r>
      <w:r w:rsidR="001B0066">
        <w:instrText xml:space="preserve"> REF _Ref306032591 \r \h  \* MERGEFORMAT </w:instrText>
      </w:r>
      <w:r w:rsidR="001B0066">
        <w:fldChar w:fldCharType="separate"/>
      </w:r>
      <w:r w:rsidR="00A35E74" w:rsidRPr="00A35E74">
        <w:rPr>
          <w:bCs w:val="0"/>
          <w:sz w:val="24"/>
          <w:szCs w:val="24"/>
        </w:rPr>
        <w:t>3.3.10.4</w:t>
      </w:r>
      <w:r w:rsidR="001B0066">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8D1036">
        <w:rPr>
          <w:sz w:val="24"/>
          <w:szCs w:val="24"/>
        </w:rPr>
        <w:fldChar w:fldCharType="begin"/>
      </w:r>
      <w:r w:rsidR="000F4365">
        <w:rPr>
          <w:bCs w:val="0"/>
          <w:sz w:val="24"/>
          <w:szCs w:val="24"/>
        </w:rPr>
        <w:instrText xml:space="preserve"> REF _Ref303669127 \r \h </w:instrText>
      </w:r>
      <w:r w:rsidR="008D1036">
        <w:rPr>
          <w:sz w:val="24"/>
          <w:szCs w:val="24"/>
        </w:rPr>
      </w:r>
      <w:r w:rsidR="008D1036">
        <w:rPr>
          <w:sz w:val="24"/>
          <w:szCs w:val="24"/>
        </w:rPr>
        <w:fldChar w:fldCharType="separate"/>
      </w:r>
      <w:r w:rsidR="00A35E74">
        <w:rPr>
          <w:bCs w:val="0"/>
          <w:sz w:val="24"/>
          <w:szCs w:val="24"/>
        </w:rPr>
        <w:t>3.3.8.2</w:t>
      </w:r>
      <w:r w:rsidR="008D1036">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8D1036">
        <w:rPr>
          <w:bCs w:val="0"/>
          <w:sz w:val="24"/>
          <w:szCs w:val="24"/>
        </w:rPr>
        <w:fldChar w:fldCharType="begin"/>
      </w:r>
      <w:r w:rsidR="00D50E8D">
        <w:rPr>
          <w:bCs w:val="0"/>
          <w:sz w:val="24"/>
          <w:szCs w:val="24"/>
        </w:rPr>
        <w:instrText xml:space="preserve"> REF _Ref440376324 \r \h </w:instrText>
      </w:r>
      <w:r w:rsidR="008D1036">
        <w:rPr>
          <w:bCs w:val="0"/>
          <w:sz w:val="24"/>
          <w:szCs w:val="24"/>
        </w:rPr>
      </w:r>
      <w:r w:rsidR="008D1036">
        <w:rPr>
          <w:bCs w:val="0"/>
          <w:sz w:val="24"/>
          <w:szCs w:val="24"/>
        </w:rPr>
        <w:fldChar w:fldCharType="separate"/>
      </w:r>
      <w:r w:rsidR="00A35E74">
        <w:rPr>
          <w:bCs w:val="0"/>
          <w:sz w:val="24"/>
          <w:szCs w:val="24"/>
        </w:rPr>
        <w:t>5.17</w:t>
      </w:r>
      <w:r w:rsidR="008D1036">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w:t>
      </w:r>
      <w:r w:rsidR="00AE556B" w:rsidRPr="00AE556B">
        <w:rPr>
          <w:sz w:val="24"/>
          <w:szCs w:val="24"/>
        </w:rPr>
        <w:lastRenderedPageBreak/>
        <w:t>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8D1036">
        <w:rPr>
          <w:bCs w:val="0"/>
          <w:sz w:val="24"/>
          <w:szCs w:val="24"/>
        </w:rPr>
        <w:fldChar w:fldCharType="begin"/>
      </w:r>
      <w:r w:rsidR="000F4365">
        <w:rPr>
          <w:bCs w:val="0"/>
          <w:sz w:val="24"/>
          <w:szCs w:val="24"/>
        </w:rPr>
        <w:instrText xml:space="preserve"> REF _Ref440291364 \r \h </w:instrText>
      </w:r>
      <w:r w:rsidR="008D1036">
        <w:rPr>
          <w:bCs w:val="0"/>
          <w:sz w:val="24"/>
          <w:szCs w:val="24"/>
        </w:rPr>
      </w:r>
      <w:r w:rsidR="008D1036">
        <w:rPr>
          <w:bCs w:val="0"/>
          <w:sz w:val="24"/>
          <w:szCs w:val="24"/>
        </w:rPr>
        <w:fldChar w:fldCharType="separate"/>
      </w:r>
      <w:r w:rsidR="00A35E74">
        <w:rPr>
          <w:bCs w:val="0"/>
          <w:sz w:val="24"/>
          <w:szCs w:val="24"/>
        </w:rPr>
        <w:t>3.3.8.1</w:t>
      </w:r>
      <w:r w:rsidR="008D1036">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22" w:name="_Ref306114966"/>
      <w:bookmarkStart w:id="323" w:name="_Toc440361336"/>
      <w:bookmarkStart w:id="324" w:name="_Toc440376091"/>
      <w:bookmarkStart w:id="325" w:name="_Toc440376218"/>
      <w:bookmarkStart w:id="326" w:name="_Toc440382483"/>
      <w:bookmarkStart w:id="327" w:name="_Toc440447153"/>
      <w:bookmarkStart w:id="328" w:name="_Toc440631695"/>
      <w:bookmarkStart w:id="329" w:name="_Toc440877352"/>
      <w:r w:rsidRPr="00E71A48">
        <w:rPr>
          <w:szCs w:val="24"/>
        </w:rPr>
        <w:t>Разъяснение Документации по запросу предложений</w:t>
      </w:r>
      <w:bookmarkEnd w:id="322"/>
      <w:bookmarkEnd w:id="323"/>
      <w:bookmarkEnd w:id="324"/>
      <w:bookmarkEnd w:id="325"/>
      <w:bookmarkEnd w:id="326"/>
      <w:bookmarkEnd w:id="327"/>
      <w:bookmarkEnd w:id="328"/>
      <w:bookmarkEnd w:id="329"/>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C510B6"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6D28DA">
        <w:rPr>
          <w:bCs w:val="0"/>
          <w:iCs/>
          <w:sz w:val="24"/>
          <w:szCs w:val="24"/>
        </w:rPr>
        <w:t>Такой ответ Организатора имеет силу неотъемлемых дополнений к Д</w:t>
      </w:r>
      <w:r w:rsidRPr="006D28DA">
        <w:rPr>
          <w:bCs w:val="0"/>
          <w:sz w:val="24"/>
          <w:szCs w:val="24"/>
        </w:rPr>
        <w:t xml:space="preserve">окументации по запросу </w:t>
      </w:r>
      <w:r w:rsidRPr="00C510B6">
        <w:rPr>
          <w:bCs w:val="0"/>
          <w:sz w:val="24"/>
          <w:szCs w:val="24"/>
        </w:rPr>
        <w:t>предложений</w:t>
      </w:r>
      <w:r w:rsidRPr="00C510B6">
        <w:rPr>
          <w:bCs w:val="0"/>
          <w:iCs/>
          <w:sz w:val="24"/>
          <w:szCs w:val="24"/>
        </w:rPr>
        <w:t xml:space="preserve">, если в тексте ответа не будет указано иное. В случае, если разъяснения изменяют </w:t>
      </w:r>
      <w:r w:rsidR="007D07A7" w:rsidRPr="00C510B6">
        <w:rPr>
          <w:bCs w:val="0"/>
          <w:iCs/>
          <w:sz w:val="24"/>
          <w:szCs w:val="24"/>
        </w:rPr>
        <w:t>Д</w:t>
      </w:r>
      <w:r w:rsidRPr="00C510B6">
        <w:rPr>
          <w:bCs w:val="0"/>
          <w:iCs/>
          <w:sz w:val="24"/>
          <w:szCs w:val="24"/>
        </w:rPr>
        <w:t xml:space="preserve">окументацию, Организатором осуществляется </w:t>
      </w:r>
      <w:r w:rsidR="00C510B6" w:rsidRPr="00C510B6">
        <w:rPr>
          <w:bCs w:val="0"/>
          <w:iCs/>
          <w:sz w:val="24"/>
          <w:szCs w:val="24"/>
        </w:rPr>
        <w:t>внесение изменений в Д</w:t>
      </w:r>
      <w:r w:rsidR="00C510B6" w:rsidRPr="00C510B6">
        <w:rPr>
          <w:bCs w:val="0"/>
          <w:sz w:val="24"/>
          <w:szCs w:val="24"/>
        </w:rPr>
        <w:t>окументацию по запросу предложений</w:t>
      </w:r>
      <w:r w:rsidR="00C510B6" w:rsidRPr="00C510B6">
        <w:rPr>
          <w:bCs w:val="0"/>
          <w:iCs/>
          <w:sz w:val="24"/>
          <w:szCs w:val="24"/>
        </w:rPr>
        <w:t xml:space="preserve"> (п. </w:t>
      </w:r>
      <w:r w:rsidR="001B0066">
        <w:fldChar w:fldCharType="begin"/>
      </w:r>
      <w:r w:rsidR="001B0066">
        <w:instrText xml:space="preserve"> REF _Ref440969980 \r \h  \* MERGEFORMAT </w:instrText>
      </w:r>
      <w:r w:rsidR="001B0066">
        <w:fldChar w:fldCharType="separate"/>
      </w:r>
      <w:r w:rsidR="00A35E74" w:rsidRPr="00A35E74">
        <w:rPr>
          <w:bCs w:val="0"/>
          <w:iCs/>
          <w:sz w:val="24"/>
          <w:szCs w:val="24"/>
        </w:rPr>
        <w:t>3.3.12</w:t>
      </w:r>
      <w:r w:rsidR="001B0066">
        <w:fldChar w:fldCharType="end"/>
      </w:r>
      <w:r w:rsidR="00C510B6" w:rsidRPr="00C510B6">
        <w:rPr>
          <w:bCs w:val="0"/>
          <w:iCs/>
          <w:sz w:val="24"/>
          <w:szCs w:val="24"/>
        </w:rPr>
        <w:t xml:space="preserve">) и, при необходимости, </w:t>
      </w:r>
      <w:r w:rsidRPr="00C510B6">
        <w:rPr>
          <w:bCs w:val="0"/>
          <w:iCs/>
          <w:sz w:val="24"/>
          <w:szCs w:val="24"/>
        </w:rPr>
        <w:t xml:space="preserve">продление подачи заявок в соответствии с п. </w:t>
      </w:r>
      <w:r w:rsidR="001B0066">
        <w:fldChar w:fldCharType="begin"/>
      </w:r>
      <w:r w:rsidR="001B0066">
        <w:instrText xml:space="preserve"> REF _Ref440289401 \r \h  \* MERGEFORMAT </w:instrText>
      </w:r>
      <w:r w:rsidR="001B0066">
        <w:fldChar w:fldCharType="separate"/>
      </w:r>
      <w:r w:rsidR="00A35E74" w:rsidRPr="00A35E74">
        <w:rPr>
          <w:bCs w:val="0"/>
          <w:iCs/>
          <w:sz w:val="24"/>
          <w:szCs w:val="24"/>
        </w:rPr>
        <w:t>3.3.13</w:t>
      </w:r>
      <w:r w:rsidR="001B0066">
        <w:fldChar w:fldCharType="end"/>
      </w:r>
      <w:r w:rsidR="00400D7D" w:rsidRPr="00C510B6">
        <w:rPr>
          <w:bCs w:val="0"/>
          <w:iCs/>
          <w:sz w:val="24"/>
          <w:szCs w:val="24"/>
        </w:rPr>
        <w:t xml:space="preserve"> </w:t>
      </w:r>
      <w:r w:rsidR="007D07A7" w:rsidRPr="00C510B6">
        <w:rPr>
          <w:bCs w:val="0"/>
          <w:iCs/>
          <w:sz w:val="24"/>
          <w:szCs w:val="24"/>
        </w:rPr>
        <w:t>Д</w:t>
      </w:r>
      <w:r w:rsidRPr="00C510B6">
        <w:rPr>
          <w:bCs w:val="0"/>
          <w:iCs/>
          <w:sz w:val="24"/>
          <w:szCs w:val="24"/>
        </w:rPr>
        <w:t>окументации</w:t>
      </w:r>
      <w:r w:rsidR="007D07A7" w:rsidRPr="00C510B6">
        <w:rPr>
          <w:bCs w:val="0"/>
          <w:iCs/>
          <w:sz w:val="24"/>
          <w:szCs w:val="24"/>
        </w:rPr>
        <w:t xml:space="preserve"> по запросу предложений</w:t>
      </w:r>
      <w:r w:rsidRPr="00C510B6">
        <w:rPr>
          <w:bCs w:val="0"/>
          <w:iCs/>
          <w:sz w:val="24"/>
          <w:szCs w:val="24"/>
        </w:rPr>
        <w:t>.</w:t>
      </w:r>
    </w:p>
    <w:p w:rsidR="00717F60" w:rsidRPr="00E71A48" w:rsidRDefault="00717F60" w:rsidP="00E71A48">
      <w:pPr>
        <w:pStyle w:val="3"/>
        <w:spacing w:line="264" w:lineRule="auto"/>
        <w:rPr>
          <w:szCs w:val="24"/>
        </w:rPr>
      </w:pPr>
      <w:bookmarkStart w:id="330" w:name="_Toc440361337"/>
      <w:bookmarkStart w:id="331" w:name="_Toc440376092"/>
      <w:bookmarkStart w:id="332" w:name="_Toc440376219"/>
      <w:bookmarkStart w:id="333" w:name="_Toc440382484"/>
      <w:bookmarkStart w:id="334" w:name="_Toc440447154"/>
      <w:bookmarkStart w:id="335" w:name="_Toc440631696"/>
      <w:bookmarkStart w:id="336" w:name="_Toc440877353"/>
      <w:bookmarkStart w:id="337" w:name="_Ref440969980"/>
      <w:r w:rsidRPr="00E71A48">
        <w:rPr>
          <w:szCs w:val="24"/>
        </w:rPr>
        <w:t>Внесение изменений в Документацию по запросу предложений.</w:t>
      </w:r>
      <w:bookmarkEnd w:id="330"/>
      <w:bookmarkEnd w:id="331"/>
      <w:bookmarkEnd w:id="332"/>
      <w:bookmarkEnd w:id="333"/>
      <w:bookmarkEnd w:id="334"/>
      <w:bookmarkEnd w:id="335"/>
      <w:bookmarkEnd w:id="336"/>
      <w:bookmarkEnd w:id="337"/>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2E5D59" w:rsidRPr="006D28DA" w:rsidRDefault="002E5D59" w:rsidP="002E5D59">
      <w:pPr>
        <w:widowControl w:val="0"/>
        <w:numPr>
          <w:ilvl w:val="3"/>
          <w:numId w:val="41"/>
        </w:numPr>
        <w:tabs>
          <w:tab w:val="left" w:pos="1701"/>
        </w:tabs>
        <w:overflowPunct w:val="0"/>
        <w:autoSpaceDE w:val="0"/>
        <w:spacing w:after="100" w:line="264" w:lineRule="auto"/>
        <w:ind w:left="0" w:firstLine="709"/>
        <w:rPr>
          <w:bCs w:val="0"/>
          <w:sz w:val="24"/>
          <w:szCs w:val="24"/>
        </w:rPr>
      </w:pPr>
      <w:r w:rsidRPr="006D28DA">
        <w:rPr>
          <w:bCs w:val="0"/>
          <w:sz w:val="24"/>
          <w:szCs w:val="24"/>
        </w:rPr>
        <w:t>Соответствующие уведомления о внесении изменений в </w:t>
      </w:r>
      <w:r w:rsidRPr="006D28DA">
        <w:rPr>
          <w:bCs w:val="0"/>
          <w:iCs/>
          <w:sz w:val="24"/>
          <w:szCs w:val="24"/>
        </w:rPr>
        <w:t>Д</w:t>
      </w:r>
      <w:r w:rsidRPr="006D28DA">
        <w:rPr>
          <w:bCs w:val="0"/>
          <w:sz w:val="24"/>
          <w:szCs w:val="24"/>
        </w:rPr>
        <w:t xml:space="preserve">окументацию по запросу предложений будут размещены </w:t>
      </w:r>
      <w:r w:rsidRPr="006D28DA">
        <w:rPr>
          <w:bCs w:val="0"/>
          <w:iCs/>
          <w:sz w:val="24"/>
          <w:szCs w:val="24"/>
        </w:rPr>
        <w:t>Организатором запроса предложений на официальном сайте и на сайте ЭТП.</w:t>
      </w:r>
    </w:p>
    <w:p w:rsidR="00717F60" w:rsidRPr="00E71A48" w:rsidRDefault="00717F60" w:rsidP="00E71A48">
      <w:pPr>
        <w:pStyle w:val="3"/>
        <w:spacing w:line="264" w:lineRule="auto"/>
        <w:rPr>
          <w:szCs w:val="24"/>
        </w:rPr>
      </w:pPr>
      <w:bookmarkStart w:id="338" w:name="_Ref440289401"/>
      <w:bookmarkStart w:id="339" w:name="_Toc440361338"/>
      <w:bookmarkStart w:id="340" w:name="_Toc440376093"/>
      <w:bookmarkStart w:id="341" w:name="_Toc440376220"/>
      <w:bookmarkStart w:id="342" w:name="_Toc440382485"/>
      <w:bookmarkStart w:id="343" w:name="_Toc440447155"/>
      <w:bookmarkStart w:id="344" w:name="_Toc440631697"/>
      <w:bookmarkStart w:id="345" w:name="_Toc440877354"/>
      <w:r w:rsidRPr="00E71A48">
        <w:rPr>
          <w:szCs w:val="24"/>
        </w:rPr>
        <w:t>Продление срока окончания приема Заявок</w:t>
      </w:r>
      <w:bookmarkEnd w:id="338"/>
      <w:bookmarkEnd w:id="339"/>
      <w:bookmarkEnd w:id="340"/>
      <w:bookmarkEnd w:id="341"/>
      <w:bookmarkEnd w:id="342"/>
      <w:bookmarkEnd w:id="343"/>
      <w:bookmarkEnd w:id="344"/>
      <w:bookmarkEnd w:id="345"/>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2B69F1" w:rsidRPr="006D28DA" w:rsidRDefault="002B69F1" w:rsidP="00557C01">
      <w:pPr>
        <w:widowControl w:val="0"/>
        <w:numPr>
          <w:ilvl w:val="3"/>
          <w:numId w:val="42"/>
        </w:numPr>
        <w:tabs>
          <w:tab w:val="left" w:pos="1700"/>
        </w:tabs>
        <w:overflowPunct w:val="0"/>
        <w:autoSpaceDE w:val="0"/>
        <w:spacing w:after="100" w:line="264" w:lineRule="auto"/>
        <w:ind w:left="0" w:firstLine="709"/>
        <w:rPr>
          <w:bCs w:val="0"/>
          <w:sz w:val="24"/>
          <w:szCs w:val="24"/>
        </w:rPr>
      </w:pPr>
      <w:bookmarkStart w:id="346" w:name="_Ref191386249"/>
      <w:r w:rsidRPr="006D28DA">
        <w:rPr>
          <w:bCs w:val="0"/>
          <w:sz w:val="24"/>
          <w:szCs w:val="24"/>
        </w:rPr>
        <w:t>Соответствующие уведомления о продлении срока окончания приема Заявок будут р</w:t>
      </w:r>
      <w:r w:rsidR="002E5D59" w:rsidRPr="006D28DA">
        <w:rPr>
          <w:bCs w:val="0"/>
          <w:sz w:val="24"/>
          <w:szCs w:val="24"/>
        </w:rPr>
        <w:t xml:space="preserve">азмещены </w:t>
      </w:r>
      <w:r w:rsidR="002E5D59" w:rsidRPr="006D28DA">
        <w:rPr>
          <w:bCs w:val="0"/>
          <w:iCs/>
          <w:sz w:val="24"/>
          <w:szCs w:val="24"/>
        </w:rPr>
        <w:t>Организатором запроса предложений на официальном сайте и на сайте ЭТП.</w:t>
      </w:r>
    </w:p>
    <w:p w:rsidR="00AC1995" w:rsidRPr="00E71A48" w:rsidRDefault="00AC1995" w:rsidP="00E71A48">
      <w:pPr>
        <w:pStyle w:val="3"/>
        <w:spacing w:line="264" w:lineRule="auto"/>
        <w:rPr>
          <w:szCs w:val="24"/>
          <w:lang w:eastAsia="ru-RU"/>
        </w:rPr>
      </w:pPr>
      <w:bookmarkStart w:id="347" w:name="_Toc299701566"/>
      <w:bookmarkStart w:id="348" w:name="_Ref306176386"/>
      <w:bookmarkStart w:id="349" w:name="_Ref440285128"/>
      <w:bookmarkStart w:id="350" w:name="_Toc440361339"/>
      <w:bookmarkStart w:id="351" w:name="_Toc440376094"/>
      <w:bookmarkStart w:id="352" w:name="_Toc440376221"/>
      <w:bookmarkStart w:id="353" w:name="_Toc440382486"/>
      <w:bookmarkStart w:id="354" w:name="_Toc440447156"/>
      <w:bookmarkStart w:id="355" w:name="_Toc440631698"/>
      <w:bookmarkStart w:id="356" w:name="_Toc440877355"/>
      <w:r w:rsidRPr="00E71A48">
        <w:rPr>
          <w:bCs w:val="0"/>
          <w:szCs w:val="24"/>
          <w:lang w:eastAsia="ru-RU"/>
        </w:rPr>
        <w:lastRenderedPageBreak/>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47"/>
      <w:bookmarkEnd w:id="348"/>
      <w:bookmarkEnd w:id="349"/>
      <w:bookmarkEnd w:id="350"/>
      <w:bookmarkEnd w:id="351"/>
      <w:bookmarkEnd w:id="352"/>
      <w:bookmarkEnd w:id="353"/>
      <w:bookmarkEnd w:id="354"/>
      <w:bookmarkEnd w:id="355"/>
      <w:bookmarkEnd w:id="356"/>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57"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57"/>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8D1036">
        <w:rPr>
          <w:bCs w:val="0"/>
          <w:sz w:val="24"/>
          <w:szCs w:val="24"/>
          <w:lang w:eastAsia="ru-RU"/>
        </w:rPr>
        <w:fldChar w:fldCharType="begin"/>
      </w:r>
      <w:r w:rsidR="003C2207">
        <w:rPr>
          <w:bCs w:val="0"/>
          <w:sz w:val="24"/>
          <w:szCs w:val="24"/>
          <w:lang w:eastAsia="ru-RU"/>
        </w:rPr>
        <w:instrText xml:space="preserve"> REF _Ref440272678 \r \h </w:instrText>
      </w:r>
      <w:r w:rsidR="008D1036">
        <w:rPr>
          <w:bCs w:val="0"/>
          <w:sz w:val="24"/>
          <w:szCs w:val="24"/>
          <w:lang w:eastAsia="ru-RU"/>
        </w:rPr>
      </w:r>
      <w:r w:rsidR="008D1036">
        <w:rPr>
          <w:bCs w:val="0"/>
          <w:sz w:val="24"/>
          <w:szCs w:val="24"/>
          <w:lang w:eastAsia="ru-RU"/>
        </w:rPr>
        <w:fldChar w:fldCharType="separate"/>
      </w:r>
      <w:r w:rsidR="00A35E74">
        <w:rPr>
          <w:bCs w:val="0"/>
          <w:sz w:val="24"/>
          <w:szCs w:val="24"/>
          <w:lang w:eastAsia="ru-RU"/>
        </w:rPr>
        <w:t>5.14</w:t>
      </w:r>
      <w:r w:rsidR="008D1036">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58" w:name="_Ref307586570"/>
      <w:r w:rsidRPr="00E71A48">
        <w:rPr>
          <w:bCs w:val="0"/>
          <w:sz w:val="24"/>
          <w:szCs w:val="24"/>
        </w:rPr>
        <w:t>В соглашении о неустойке должно быть указано</w:t>
      </w:r>
      <w:bookmarkStart w:id="359"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58"/>
      <w:bookmarkEnd w:id="359"/>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1B0066">
        <w:fldChar w:fldCharType="begin"/>
      </w:r>
      <w:r w:rsidR="001B0066">
        <w:instrText xml:space="preserve"> REF _Ref306008743 \r \h  \* MERGEFORMAT </w:instrText>
      </w:r>
      <w:r w:rsidR="001B0066">
        <w:fldChar w:fldCharType="separate"/>
      </w:r>
      <w:r w:rsidR="00A35E74" w:rsidRPr="00A35E74">
        <w:rPr>
          <w:bCs w:val="0"/>
          <w:sz w:val="24"/>
          <w:szCs w:val="24"/>
        </w:rPr>
        <w:t>3.3.3.1</w:t>
      </w:r>
      <w:r w:rsidR="001B0066">
        <w:fldChar w:fldCharType="end"/>
      </w:r>
      <w:r w:rsidRPr="00E71A48">
        <w:rPr>
          <w:bCs w:val="0"/>
          <w:sz w:val="24"/>
          <w:szCs w:val="24"/>
        </w:rPr>
        <w:t xml:space="preserve">) после истечения срока окончания подачи заявок (п. </w:t>
      </w:r>
      <w:r w:rsidR="008D1036">
        <w:rPr>
          <w:sz w:val="24"/>
          <w:szCs w:val="24"/>
        </w:rPr>
        <w:fldChar w:fldCharType="begin"/>
      </w:r>
      <w:r w:rsidR="000D4A62">
        <w:rPr>
          <w:bCs w:val="0"/>
          <w:sz w:val="24"/>
          <w:szCs w:val="24"/>
        </w:rPr>
        <w:instrText xml:space="preserve"> REF _Ref306017842 \r \h </w:instrText>
      </w:r>
      <w:r w:rsidR="008D1036">
        <w:rPr>
          <w:sz w:val="24"/>
          <w:szCs w:val="24"/>
        </w:rPr>
      </w:r>
      <w:r w:rsidR="008D1036">
        <w:rPr>
          <w:sz w:val="24"/>
          <w:szCs w:val="24"/>
        </w:rPr>
        <w:fldChar w:fldCharType="separate"/>
      </w:r>
      <w:r w:rsidR="00A35E74">
        <w:rPr>
          <w:bCs w:val="0"/>
          <w:sz w:val="24"/>
          <w:szCs w:val="24"/>
        </w:rPr>
        <w:t>3.4.2.4</w:t>
      </w:r>
      <w:r w:rsidR="008D1036">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8D1036">
        <w:rPr>
          <w:bCs w:val="0"/>
          <w:sz w:val="24"/>
          <w:szCs w:val="24"/>
        </w:rPr>
        <w:fldChar w:fldCharType="begin"/>
      </w:r>
      <w:r w:rsidR="00414CAF">
        <w:rPr>
          <w:bCs w:val="0"/>
          <w:sz w:val="24"/>
          <w:szCs w:val="24"/>
        </w:rPr>
        <w:instrText xml:space="preserve"> REF _Ref303683929 \r \h </w:instrText>
      </w:r>
      <w:r w:rsidR="008D1036">
        <w:rPr>
          <w:bCs w:val="0"/>
          <w:sz w:val="24"/>
          <w:szCs w:val="24"/>
        </w:rPr>
      </w:r>
      <w:r w:rsidR="008D1036">
        <w:rPr>
          <w:bCs w:val="0"/>
          <w:sz w:val="24"/>
          <w:szCs w:val="24"/>
        </w:rPr>
        <w:fldChar w:fldCharType="separate"/>
      </w:r>
      <w:r w:rsidR="00A35E74">
        <w:rPr>
          <w:bCs w:val="0"/>
          <w:sz w:val="24"/>
          <w:szCs w:val="24"/>
        </w:rPr>
        <w:t>3.10</w:t>
      </w:r>
      <w:r w:rsidR="008D1036">
        <w:rPr>
          <w:bCs w:val="0"/>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60" w:name="_Ref307563802"/>
      <w:r w:rsidRPr="00E71A48">
        <w:rPr>
          <w:bCs w:val="0"/>
          <w:sz w:val="24"/>
          <w:szCs w:val="24"/>
        </w:rPr>
        <w:t xml:space="preserve">В случаях, указанных в п. </w:t>
      </w:r>
      <w:r w:rsidR="001B0066">
        <w:fldChar w:fldCharType="begin"/>
      </w:r>
      <w:r w:rsidR="001B0066">
        <w:instrText xml:space="preserve"> REF _Ref305753174 \r \h  \* MERGEFORMAT </w:instrText>
      </w:r>
      <w:r w:rsidR="001B0066">
        <w:fldChar w:fldCharType="separate"/>
      </w:r>
      <w:r w:rsidR="00A35E74" w:rsidRPr="00A35E74">
        <w:rPr>
          <w:bCs w:val="0"/>
          <w:sz w:val="24"/>
          <w:szCs w:val="24"/>
        </w:rPr>
        <w:t>3.3.14.4</w:t>
      </w:r>
      <w:r w:rsidR="001B0066">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60"/>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61" w:name="_Ref299109207"/>
      <w:bookmarkStart w:id="362"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61"/>
      <w:bookmarkEnd w:id="362"/>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63" w:name="_Ref305973214"/>
      <w:bookmarkStart w:id="364" w:name="_Toc440877356"/>
      <w:r w:rsidRPr="00E71A48">
        <w:t>Подача Заявок и их прием</w:t>
      </w:r>
      <w:bookmarkStart w:id="365" w:name="_Ref56229451"/>
      <w:bookmarkEnd w:id="346"/>
      <w:bookmarkEnd w:id="363"/>
      <w:bookmarkEnd w:id="364"/>
    </w:p>
    <w:p w:rsidR="00717F60" w:rsidRPr="00E71A48" w:rsidRDefault="00717F60" w:rsidP="00E71A48">
      <w:pPr>
        <w:pStyle w:val="3"/>
        <w:spacing w:line="264" w:lineRule="auto"/>
        <w:rPr>
          <w:szCs w:val="24"/>
        </w:rPr>
      </w:pPr>
      <w:bookmarkStart w:id="366" w:name="_Toc439323707"/>
      <w:bookmarkStart w:id="367" w:name="_Toc440361341"/>
      <w:bookmarkStart w:id="368" w:name="_Toc440376096"/>
      <w:bookmarkStart w:id="369" w:name="_Toc440376223"/>
      <w:bookmarkStart w:id="370" w:name="_Toc440382488"/>
      <w:bookmarkStart w:id="371" w:name="_Toc440447158"/>
      <w:bookmarkStart w:id="372" w:name="_Toc440631700"/>
      <w:bookmarkStart w:id="373" w:name="_Toc440877357"/>
      <w:r w:rsidRPr="00E71A48">
        <w:rPr>
          <w:szCs w:val="24"/>
        </w:rPr>
        <w:t>Подача Заявок через ЭТП</w:t>
      </w:r>
      <w:bookmarkEnd w:id="366"/>
      <w:bookmarkEnd w:id="367"/>
      <w:bookmarkEnd w:id="368"/>
      <w:bookmarkEnd w:id="369"/>
      <w:bookmarkEnd w:id="370"/>
      <w:bookmarkEnd w:id="371"/>
      <w:bookmarkEnd w:id="372"/>
      <w:bookmarkEnd w:id="373"/>
    </w:p>
    <w:p w:rsidR="001E2C37" w:rsidRPr="006D28DA" w:rsidRDefault="001E2C37" w:rsidP="00557C01">
      <w:pPr>
        <w:widowControl w:val="0"/>
        <w:numPr>
          <w:ilvl w:val="3"/>
          <w:numId w:val="27"/>
        </w:numPr>
        <w:overflowPunct w:val="0"/>
        <w:autoSpaceDE w:val="0"/>
        <w:spacing w:after="100" w:line="264" w:lineRule="auto"/>
        <w:ind w:left="0" w:firstLine="567"/>
        <w:rPr>
          <w:bCs w:val="0"/>
          <w:sz w:val="24"/>
          <w:szCs w:val="24"/>
        </w:rPr>
      </w:pPr>
      <w:r w:rsidRPr="006D28DA">
        <w:rPr>
          <w:bCs w:val="0"/>
          <w:sz w:val="24"/>
          <w:szCs w:val="24"/>
        </w:rPr>
        <w:t>Подача Заявки через ЭТП не предусмотрена.</w:t>
      </w:r>
    </w:p>
    <w:p w:rsidR="00717F60" w:rsidRPr="00E71A48" w:rsidRDefault="00717F60" w:rsidP="00E71A48">
      <w:pPr>
        <w:pStyle w:val="3"/>
        <w:spacing w:line="264" w:lineRule="auto"/>
        <w:rPr>
          <w:szCs w:val="24"/>
        </w:rPr>
      </w:pPr>
      <w:bookmarkStart w:id="374" w:name="_Ref115077798"/>
      <w:bookmarkStart w:id="375" w:name="_Toc439323708"/>
      <w:bookmarkStart w:id="376" w:name="_Toc440361342"/>
      <w:bookmarkStart w:id="377" w:name="_Toc440376097"/>
      <w:bookmarkStart w:id="378" w:name="_Toc440376224"/>
      <w:bookmarkStart w:id="379" w:name="_Toc440382489"/>
      <w:bookmarkStart w:id="380" w:name="_Toc440447159"/>
      <w:bookmarkStart w:id="381" w:name="_Toc440631701"/>
      <w:bookmarkStart w:id="382" w:name="_Toc440877358"/>
      <w:r w:rsidRPr="00E71A48">
        <w:rPr>
          <w:szCs w:val="24"/>
        </w:rPr>
        <w:t>Подача Заявок в письменной форме</w:t>
      </w:r>
      <w:bookmarkEnd w:id="374"/>
      <w:bookmarkEnd w:id="375"/>
      <w:bookmarkEnd w:id="376"/>
      <w:bookmarkEnd w:id="377"/>
      <w:bookmarkEnd w:id="378"/>
      <w:bookmarkEnd w:id="379"/>
      <w:bookmarkEnd w:id="380"/>
      <w:bookmarkEnd w:id="381"/>
      <w:bookmarkEnd w:id="382"/>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383" w:name="_Ref303683883"/>
      <w:bookmarkEnd w:id="365"/>
      <w:r w:rsidRPr="006D28DA">
        <w:rPr>
          <w:bCs w:val="0"/>
          <w:sz w:val="24"/>
          <w:szCs w:val="24"/>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384" w:name="_Ref93172396"/>
      <w:r w:rsidRPr="006D28DA">
        <w:rPr>
          <w:bCs w:val="0"/>
          <w:sz w:val="24"/>
          <w:szCs w:val="24"/>
        </w:rPr>
        <w:t>На каждом из этих конвертов необходимо указать следующие сведения:</w:t>
      </w:r>
      <w:bookmarkEnd w:id="384"/>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bookmarkStart w:id="385" w:name="_Ref56226704"/>
      <w:r w:rsidRPr="006D28DA">
        <w:rPr>
          <w:bCs w:val="0"/>
          <w:sz w:val="24"/>
          <w:szCs w:val="24"/>
        </w:rPr>
        <w:t xml:space="preserve">наименование и адрес Организатора в соответствии с п. </w:t>
      </w:r>
      <w:r w:rsidR="001B0066">
        <w:fldChar w:fldCharType="begin"/>
      </w:r>
      <w:r w:rsidR="001B0066">
        <w:instrText xml:space="preserve"> REF _Ref191386085 \n \h  \* MERGEFORMAT </w:instrText>
      </w:r>
      <w:r w:rsidR="001B0066">
        <w:fldChar w:fldCharType="separate"/>
      </w:r>
      <w:r w:rsidR="00A35E74" w:rsidRPr="00A35E74">
        <w:rPr>
          <w:bCs w:val="0"/>
          <w:sz w:val="24"/>
          <w:szCs w:val="24"/>
        </w:rPr>
        <w:t>1.1.1</w:t>
      </w:r>
      <w:r w:rsidR="001B0066">
        <w:fldChar w:fldCharType="end"/>
      </w:r>
      <w:r w:rsidRPr="006D28DA">
        <w:rPr>
          <w:bCs w:val="0"/>
          <w:sz w:val="24"/>
          <w:szCs w:val="24"/>
        </w:rPr>
        <w:t>;</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lastRenderedPageBreak/>
        <w:t>полное фирменное наименование Участника и его почтовый адрес;</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предмет запроса предложений в соответствии с п. </w:t>
      </w:r>
      <w:r w:rsidR="001B0066">
        <w:fldChar w:fldCharType="begin"/>
      </w:r>
      <w:r w:rsidR="001B0066">
        <w:instrText xml:space="preserve"> REF _Ref306980366 \r \h  \* MERGEFORMAT </w:instrText>
      </w:r>
      <w:r w:rsidR="001B0066">
        <w:fldChar w:fldCharType="separate"/>
      </w:r>
      <w:r w:rsidR="00A35E74" w:rsidRPr="00A35E74">
        <w:rPr>
          <w:bCs w:val="0"/>
          <w:sz w:val="24"/>
          <w:szCs w:val="24"/>
        </w:rPr>
        <w:t>1.1.4</w:t>
      </w:r>
      <w:r w:rsidR="001B0066">
        <w:fldChar w:fldCharType="end"/>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385"/>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наименование и адрес Организатора в соответствии с п. </w:t>
      </w:r>
      <w:r w:rsidR="001B0066">
        <w:fldChar w:fldCharType="begin"/>
      </w:r>
      <w:r w:rsidR="001B0066">
        <w:instrText xml:space="preserve"> REF _Ref191386085 \n \h  \* MERGEFORMAT </w:instrText>
      </w:r>
      <w:r w:rsidR="001B0066">
        <w:fldChar w:fldCharType="separate"/>
      </w:r>
      <w:r w:rsidR="00A35E74" w:rsidRPr="00A35E74">
        <w:rPr>
          <w:bCs w:val="0"/>
          <w:sz w:val="24"/>
          <w:szCs w:val="24"/>
        </w:rPr>
        <w:t>1.1.1</w:t>
      </w:r>
      <w:r w:rsidR="001B0066">
        <w:fldChar w:fldCharType="end"/>
      </w:r>
      <w:r w:rsidRPr="006D28DA">
        <w:rPr>
          <w:bCs w:val="0"/>
          <w:sz w:val="24"/>
          <w:szCs w:val="24"/>
        </w:rPr>
        <w:t>;</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полное фирменное наименование Участника и его почтовый адрес;</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предмет запроса предложений в соответствии с п. </w:t>
      </w:r>
      <w:r w:rsidR="001B0066">
        <w:fldChar w:fldCharType="begin"/>
      </w:r>
      <w:r w:rsidR="001B0066">
        <w:instrText xml:space="preserve"> REF _Ref306980366 \r \h  \* MERGEFORMAT </w:instrText>
      </w:r>
      <w:r w:rsidR="001B0066">
        <w:fldChar w:fldCharType="separate"/>
      </w:r>
      <w:r w:rsidR="00A35E74" w:rsidRPr="00A35E74">
        <w:rPr>
          <w:bCs w:val="0"/>
          <w:sz w:val="24"/>
          <w:szCs w:val="24"/>
        </w:rPr>
        <w:t>1.1.4</w:t>
      </w:r>
      <w:r w:rsidR="001B0066">
        <w:fldChar w:fldCharType="end"/>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386" w:name="_Ref306017842"/>
      <w:r w:rsidRPr="006D28DA">
        <w:rPr>
          <w:bCs w:val="0"/>
          <w:sz w:val="24"/>
          <w:szCs w:val="24"/>
        </w:rPr>
        <w:t xml:space="preserve">Участники должны обеспечить доставку своих Заявок </w:t>
      </w:r>
      <w:r w:rsidR="00246B57" w:rsidRPr="006D28DA">
        <w:rPr>
          <w:bCs w:val="0"/>
          <w:sz w:val="24"/>
          <w:szCs w:val="24"/>
        </w:rPr>
        <w:t xml:space="preserve">в </w:t>
      </w:r>
      <w:r w:rsidR="00246B57" w:rsidRPr="001E58ED">
        <w:rPr>
          <w:bCs w:val="0"/>
          <w:sz w:val="24"/>
          <w:szCs w:val="24"/>
        </w:rPr>
        <w:t xml:space="preserve">срок до </w:t>
      </w:r>
      <w:r w:rsidR="004A78E3" w:rsidRPr="001E58ED">
        <w:rPr>
          <w:b/>
          <w:bCs w:val="0"/>
          <w:sz w:val="24"/>
          <w:szCs w:val="24"/>
        </w:rPr>
        <w:t>12 часов 00 минут 05</w:t>
      </w:r>
      <w:r w:rsidR="00246B57" w:rsidRPr="001E58ED">
        <w:rPr>
          <w:b/>
          <w:bCs w:val="0"/>
          <w:sz w:val="24"/>
          <w:szCs w:val="24"/>
        </w:rPr>
        <w:t xml:space="preserve"> </w:t>
      </w:r>
      <w:r w:rsidR="004A78E3" w:rsidRPr="001E58ED">
        <w:rPr>
          <w:b/>
          <w:bCs w:val="0"/>
          <w:sz w:val="24"/>
          <w:szCs w:val="24"/>
        </w:rPr>
        <w:t>февраля</w:t>
      </w:r>
      <w:r w:rsidR="00246B57" w:rsidRPr="001E58ED">
        <w:rPr>
          <w:b/>
          <w:bCs w:val="0"/>
          <w:sz w:val="24"/>
          <w:szCs w:val="24"/>
        </w:rPr>
        <w:t xml:space="preserve"> 2016 года </w:t>
      </w:r>
      <w:r w:rsidRPr="001E58ED">
        <w:rPr>
          <w:bCs w:val="0"/>
          <w:sz w:val="24"/>
          <w:szCs w:val="24"/>
        </w:rPr>
        <w:t xml:space="preserve">по адресу: </w:t>
      </w:r>
      <w:r w:rsidR="004A78E3" w:rsidRPr="001E58ED">
        <w:t>РФ, 398001, г. Липецк, ул. 50 лет НЛМК,  д. 33</w:t>
      </w:r>
      <w:r w:rsidRPr="001E58ED">
        <w:rPr>
          <w:sz w:val="24"/>
          <w:szCs w:val="24"/>
        </w:rPr>
        <w:t>, каб. №</w:t>
      </w:r>
      <w:r w:rsidR="004A78E3" w:rsidRPr="001E58ED">
        <w:rPr>
          <w:sz w:val="24"/>
          <w:szCs w:val="24"/>
        </w:rPr>
        <w:t>103</w:t>
      </w:r>
      <w:r w:rsidRPr="001E58ED">
        <w:rPr>
          <w:sz w:val="24"/>
          <w:szCs w:val="24"/>
        </w:rPr>
        <w:t>, исполнительные сотрудники</w:t>
      </w:r>
      <w:r w:rsidR="004A78E3" w:rsidRPr="001E58ED">
        <w:rPr>
          <w:sz w:val="24"/>
          <w:szCs w:val="24"/>
        </w:rPr>
        <w:t xml:space="preserve"> – Шишлянникова Ирина Николае</w:t>
      </w:r>
      <w:r w:rsidR="004A78E3">
        <w:rPr>
          <w:sz w:val="24"/>
          <w:szCs w:val="24"/>
        </w:rPr>
        <w:t>вна</w:t>
      </w:r>
      <w:r w:rsidRPr="006D28DA">
        <w:rPr>
          <w:sz w:val="24"/>
          <w:szCs w:val="24"/>
        </w:rPr>
        <w:t xml:space="preserve">, контактный телефон </w:t>
      </w:r>
      <w:r w:rsidR="004A78E3">
        <w:rPr>
          <w:b/>
          <w:sz w:val="24"/>
          <w:szCs w:val="24"/>
        </w:rPr>
        <w:t>(4742) 22-81-25</w:t>
      </w:r>
      <w:r w:rsidRPr="006D28DA">
        <w:rPr>
          <w:sz w:val="24"/>
          <w:szCs w:val="24"/>
        </w:rPr>
        <w:t xml:space="preserve">. </w:t>
      </w:r>
      <w:r w:rsidRPr="006D28DA">
        <w:rPr>
          <w:bCs w:val="0"/>
          <w:sz w:val="24"/>
          <w:szCs w:val="24"/>
        </w:rPr>
        <w:t>При этом Участникам рекомендуется предварительно позвонить по указанному выше телефону. 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bookmarkEnd w:id="386"/>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Заявки в бумажной форме должны быть поданы до истечения срок</w:t>
      </w:r>
      <w:r w:rsidR="00246B57" w:rsidRPr="006D28DA">
        <w:rPr>
          <w:bCs w:val="0"/>
          <w:sz w:val="24"/>
          <w:szCs w:val="24"/>
        </w:rPr>
        <w:t>а</w:t>
      </w:r>
      <w:r w:rsidRPr="006D28DA">
        <w:rPr>
          <w:bCs w:val="0"/>
          <w:sz w:val="24"/>
          <w:szCs w:val="24"/>
        </w:rPr>
        <w:t>, указанн</w:t>
      </w:r>
      <w:r w:rsidR="00246B57" w:rsidRPr="006D28DA">
        <w:rPr>
          <w:bCs w:val="0"/>
          <w:sz w:val="24"/>
          <w:szCs w:val="24"/>
        </w:rPr>
        <w:t xml:space="preserve">ого в п. </w:t>
      </w:r>
      <w:r w:rsidR="001B0066">
        <w:fldChar w:fldCharType="begin"/>
      </w:r>
      <w:r w:rsidR="001B0066">
        <w:instrText xml:space="preserve"> REF _Ref306017842 \r \h  \* MERGEFORMAT </w:instrText>
      </w:r>
      <w:r w:rsidR="001B0066">
        <w:fldChar w:fldCharType="separate"/>
      </w:r>
      <w:r w:rsidR="00A35E74" w:rsidRPr="00A35E74">
        <w:rPr>
          <w:bCs w:val="0"/>
          <w:sz w:val="24"/>
          <w:szCs w:val="24"/>
        </w:rPr>
        <w:t>3.4.2.4</w:t>
      </w:r>
      <w:r w:rsidR="001B0066">
        <w:fldChar w:fldCharType="end"/>
      </w:r>
      <w:r w:rsidRPr="006D28DA">
        <w:rPr>
          <w:bCs w:val="0"/>
          <w:sz w:val="24"/>
          <w:szCs w:val="24"/>
        </w:rPr>
        <w:t>.</w:t>
      </w:r>
      <w:r w:rsidR="00246B57" w:rsidRPr="006D28DA">
        <w:rPr>
          <w:bCs w:val="0"/>
          <w:sz w:val="24"/>
          <w:szCs w:val="24"/>
        </w:rPr>
        <w:t xml:space="preserve"> </w:t>
      </w:r>
      <w:r w:rsidR="00246B57" w:rsidRPr="006D28DA">
        <w:rPr>
          <w:sz w:val="24"/>
          <w:szCs w:val="24"/>
        </w:rPr>
        <w:t>Заявки, полученные позже установленного выше срока, будут отклонены без рассмотрения их по существу, независимо от причин опоздания.</w:t>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Организатор выдает расписку о получении Заявки лицу, доставившему конверт, с указанием времени получения.</w:t>
      </w:r>
    </w:p>
    <w:p w:rsidR="00717F60" w:rsidRPr="006D28DA" w:rsidRDefault="00717F60" w:rsidP="00E71A48">
      <w:pPr>
        <w:pStyle w:val="2"/>
        <w:tabs>
          <w:tab w:val="clear" w:pos="1700"/>
          <w:tab w:val="left" w:pos="709"/>
        </w:tabs>
        <w:spacing w:line="264" w:lineRule="auto"/>
      </w:pPr>
      <w:bookmarkStart w:id="387" w:name="_Toc440877359"/>
      <w:bookmarkStart w:id="388" w:name="_Ref440881267"/>
      <w:r w:rsidRPr="006D28DA">
        <w:t xml:space="preserve">Изменение и отзыв </w:t>
      </w:r>
      <w:r w:rsidR="004B5EB3" w:rsidRPr="006D28DA">
        <w:t>Заявк</w:t>
      </w:r>
      <w:r w:rsidRPr="006D28DA">
        <w:t>и</w:t>
      </w:r>
      <w:bookmarkEnd w:id="383"/>
      <w:bookmarkEnd w:id="387"/>
      <w:bookmarkEnd w:id="388"/>
    </w:p>
    <w:p w:rsidR="00717F60" w:rsidRPr="006D28DA" w:rsidRDefault="00717F60" w:rsidP="00557C01">
      <w:pPr>
        <w:widowControl w:val="0"/>
        <w:numPr>
          <w:ilvl w:val="2"/>
          <w:numId w:val="29"/>
        </w:numPr>
        <w:autoSpaceDE w:val="0"/>
        <w:spacing w:after="100" w:line="264" w:lineRule="auto"/>
        <w:ind w:left="0" w:firstLine="567"/>
        <w:rPr>
          <w:bCs w:val="0"/>
          <w:sz w:val="24"/>
          <w:szCs w:val="24"/>
        </w:rPr>
      </w:pPr>
      <w:r w:rsidRPr="006D28DA">
        <w:rPr>
          <w:bCs w:val="0"/>
          <w:sz w:val="24"/>
          <w:szCs w:val="24"/>
        </w:rPr>
        <w:t xml:space="preserve">До окончания срока подачи </w:t>
      </w:r>
      <w:r w:rsidR="00FE5731" w:rsidRPr="006D28DA">
        <w:rPr>
          <w:bCs w:val="0"/>
          <w:sz w:val="24"/>
          <w:szCs w:val="24"/>
        </w:rPr>
        <w:t>заявок</w:t>
      </w:r>
      <w:r w:rsidR="002F5722" w:rsidRPr="006D28DA">
        <w:rPr>
          <w:bCs w:val="0"/>
          <w:sz w:val="24"/>
          <w:szCs w:val="24"/>
        </w:rPr>
        <w:t xml:space="preserve"> (</w:t>
      </w:r>
      <w:r w:rsidR="002F5722" w:rsidRPr="006D28DA">
        <w:rPr>
          <w:sz w:val="24"/>
          <w:szCs w:val="24"/>
        </w:rPr>
        <w:t xml:space="preserve">п. </w:t>
      </w:r>
      <w:r w:rsidR="001B0066">
        <w:fldChar w:fldCharType="begin"/>
      </w:r>
      <w:r w:rsidR="001B0066">
        <w:instrText xml:space="preserve"> REF _Ref306017842 \r \h  \* MERGEFORMAT </w:instrText>
      </w:r>
      <w:r w:rsidR="001B0066">
        <w:fldChar w:fldCharType="separate"/>
      </w:r>
      <w:r w:rsidR="00A35E74" w:rsidRPr="00A35E74">
        <w:rPr>
          <w:sz w:val="24"/>
          <w:szCs w:val="24"/>
        </w:rPr>
        <w:t>3.4.2.4</w:t>
      </w:r>
      <w:r w:rsidR="001B0066">
        <w:fldChar w:fldCharType="end"/>
      </w:r>
      <w:r w:rsidR="002F5722" w:rsidRPr="006D28DA">
        <w:rPr>
          <w:bCs w:val="0"/>
          <w:sz w:val="24"/>
          <w:szCs w:val="24"/>
        </w:rPr>
        <w:t>)</w:t>
      </w:r>
      <w:r w:rsidR="00FE5731" w:rsidRPr="006D28DA">
        <w:rPr>
          <w:bCs w:val="0"/>
          <w:sz w:val="24"/>
          <w:szCs w:val="24"/>
        </w:rPr>
        <w:t xml:space="preserve"> </w:t>
      </w:r>
      <w:r w:rsidR="009C744E" w:rsidRPr="006D28DA">
        <w:rPr>
          <w:bCs w:val="0"/>
          <w:sz w:val="24"/>
          <w:szCs w:val="24"/>
        </w:rPr>
        <w:t>Участник</w:t>
      </w:r>
      <w:r w:rsidRPr="006D28DA">
        <w:rPr>
          <w:bCs w:val="0"/>
          <w:sz w:val="24"/>
          <w:szCs w:val="24"/>
        </w:rPr>
        <w:t xml:space="preserve"> запроса предложений вправе изменить или отозвать поданную </w:t>
      </w:r>
      <w:r w:rsidR="004B5EB3" w:rsidRPr="006D28DA">
        <w:rPr>
          <w:bCs w:val="0"/>
          <w:sz w:val="24"/>
          <w:szCs w:val="24"/>
        </w:rPr>
        <w:t>Заявк</w:t>
      </w:r>
      <w:r w:rsidRPr="006D28DA">
        <w:rPr>
          <w:bCs w:val="0"/>
          <w:sz w:val="24"/>
          <w:szCs w:val="24"/>
        </w:rPr>
        <w:t>у.</w:t>
      </w:r>
    </w:p>
    <w:p w:rsidR="002F5722" w:rsidRPr="006D28DA" w:rsidRDefault="002F5722" w:rsidP="002F5722">
      <w:pPr>
        <w:widowControl w:val="0"/>
        <w:numPr>
          <w:ilvl w:val="2"/>
          <w:numId w:val="29"/>
        </w:numPr>
        <w:autoSpaceDE w:val="0"/>
        <w:spacing w:after="100" w:line="264" w:lineRule="auto"/>
        <w:rPr>
          <w:bCs w:val="0"/>
          <w:sz w:val="24"/>
          <w:szCs w:val="24"/>
        </w:rPr>
      </w:pPr>
      <w:bookmarkStart w:id="389" w:name="_Ref115078477"/>
      <w:r w:rsidRPr="006D28DA">
        <w:rPr>
          <w:bCs w:val="0"/>
          <w:sz w:val="24"/>
          <w:szCs w:val="24"/>
        </w:rPr>
        <w:t>В случае изменения Заявки Участники готовят следующие документы в письменной форме:</w:t>
      </w:r>
      <w:bookmarkEnd w:id="389"/>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1B0066">
        <w:fldChar w:fldCharType="begin"/>
      </w:r>
      <w:r w:rsidR="001B0066">
        <w:instrText xml:space="preserve"> REF _Ref55279015 \r \h  \* MERGEFORMAT </w:instrText>
      </w:r>
      <w:r w:rsidR="001B0066">
        <w:fldChar w:fldCharType="separate"/>
      </w:r>
      <w:r w:rsidR="00A35E74" w:rsidRPr="00A35E74">
        <w:rPr>
          <w:bCs w:val="0"/>
          <w:sz w:val="24"/>
          <w:szCs w:val="24"/>
        </w:rPr>
        <w:t>3.3.1.6</w:t>
      </w:r>
      <w:r w:rsidR="001B0066">
        <w:fldChar w:fldCharType="end"/>
      </w:r>
      <w:r w:rsidRPr="006D28DA">
        <w:rPr>
          <w:bCs w:val="0"/>
          <w:sz w:val="24"/>
          <w:szCs w:val="24"/>
        </w:rPr>
        <w:t xml:space="preserve">, </w:t>
      </w:r>
      <w:r w:rsidR="001B0066">
        <w:fldChar w:fldCharType="begin"/>
      </w:r>
      <w:r w:rsidR="001B0066">
        <w:instrText xml:space="preserve"> REF _Ref195087786 \r \h  \* MERGEFORMAT </w:instrText>
      </w:r>
      <w:r w:rsidR="001B0066">
        <w:fldChar w:fldCharType="separate"/>
      </w:r>
      <w:r w:rsidR="00A35E74" w:rsidRPr="00A35E74">
        <w:rPr>
          <w:bCs w:val="0"/>
          <w:sz w:val="24"/>
          <w:szCs w:val="24"/>
        </w:rPr>
        <w:t>3.3.1.7</w:t>
      </w:r>
      <w:r w:rsidR="001B0066">
        <w:fldChar w:fldCharType="end"/>
      </w:r>
      <w:r w:rsidRPr="006D28DA">
        <w:rPr>
          <w:bCs w:val="0"/>
          <w:sz w:val="24"/>
          <w:szCs w:val="24"/>
        </w:rPr>
        <w:t>;</w:t>
      </w:r>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перечень изменений в Заявку с указанием документов первоначальной Заявки, которых данные изменения касаются;</w:t>
      </w:r>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новые версии документов, которые изменяются.</w:t>
      </w:r>
    </w:p>
    <w:p w:rsidR="002F5722" w:rsidRPr="006D28DA" w:rsidRDefault="002F5722" w:rsidP="002F5722">
      <w:pPr>
        <w:widowControl w:val="0"/>
        <w:numPr>
          <w:ilvl w:val="2"/>
          <w:numId w:val="29"/>
        </w:numPr>
        <w:autoSpaceDE w:val="0"/>
        <w:spacing w:after="100" w:line="264" w:lineRule="auto"/>
        <w:ind w:left="0" w:firstLine="709"/>
        <w:rPr>
          <w:bCs w:val="0"/>
          <w:sz w:val="24"/>
          <w:szCs w:val="24"/>
        </w:rPr>
      </w:pPr>
      <w:r w:rsidRPr="006D28DA">
        <w:rPr>
          <w:bCs w:val="0"/>
          <w:sz w:val="24"/>
          <w:szCs w:val="24"/>
        </w:rPr>
        <w:t xml:space="preserve">В случае отзыва Заявки Участник должен подготовить соответствующее обращение на бланке Участника в письменной (бумажной) форме, подписанное и скрепленное печатью в порядке, указанном в пунктах </w:t>
      </w:r>
      <w:r w:rsidR="001B0066">
        <w:fldChar w:fldCharType="begin"/>
      </w:r>
      <w:r w:rsidR="001B0066">
        <w:instrText xml:space="preserve"> REF _Ref55279015 \r \h  \* MERGEFORMAT </w:instrText>
      </w:r>
      <w:r w:rsidR="001B0066">
        <w:fldChar w:fldCharType="separate"/>
      </w:r>
      <w:r w:rsidR="00A35E74" w:rsidRPr="00A35E74">
        <w:rPr>
          <w:bCs w:val="0"/>
          <w:sz w:val="24"/>
          <w:szCs w:val="24"/>
        </w:rPr>
        <w:t>3.3.1.6</w:t>
      </w:r>
      <w:r w:rsidR="001B0066">
        <w:fldChar w:fldCharType="end"/>
      </w:r>
      <w:r w:rsidRPr="006D28DA">
        <w:rPr>
          <w:bCs w:val="0"/>
          <w:sz w:val="24"/>
          <w:szCs w:val="24"/>
        </w:rPr>
        <w:t xml:space="preserve">, </w:t>
      </w:r>
      <w:r w:rsidR="001B0066">
        <w:fldChar w:fldCharType="begin"/>
      </w:r>
      <w:r w:rsidR="001B0066">
        <w:instrText xml:space="preserve"> REF _Ref195087786 \r \h  \* MERGEFORMAT </w:instrText>
      </w:r>
      <w:r w:rsidR="001B0066">
        <w:fldChar w:fldCharType="separate"/>
      </w:r>
      <w:r w:rsidR="00A35E74" w:rsidRPr="00A35E74">
        <w:rPr>
          <w:bCs w:val="0"/>
          <w:sz w:val="24"/>
          <w:szCs w:val="24"/>
        </w:rPr>
        <w:t>3.3.1.7</w:t>
      </w:r>
      <w:r w:rsidR="001B0066">
        <w:fldChar w:fldCharType="end"/>
      </w:r>
      <w:r w:rsidRPr="006D28DA">
        <w:rPr>
          <w:bCs w:val="0"/>
          <w:sz w:val="24"/>
          <w:szCs w:val="24"/>
        </w:rPr>
        <w:t xml:space="preserve">. </w:t>
      </w:r>
    </w:p>
    <w:p w:rsidR="002F5722" w:rsidRPr="006D28DA" w:rsidRDefault="002F5722" w:rsidP="002F5722">
      <w:pPr>
        <w:widowControl w:val="0"/>
        <w:numPr>
          <w:ilvl w:val="2"/>
          <w:numId w:val="29"/>
        </w:numPr>
        <w:autoSpaceDE w:val="0"/>
        <w:spacing w:after="100" w:line="264" w:lineRule="auto"/>
        <w:ind w:left="0" w:firstLine="709"/>
        <w:rPr>
          <w:sz w:val="24"/>
          <w:szCs w:val="24"/>
        </w:rPr>
      </w:pPr>
      <w:r w:rsidRPr="006D28DA">
        <w:rPr>
          <w:sz w:val="24"/>
          <w:szCs w:val="24"/>
        </w:rPr>
        <w:t xml:space="preserve">Если Организатор не получит сведения об изменениях или отзыве Заявки в письменной (бумажной) форме в срок, указанный в п. </w:t>
      </w:r>
      <w:r w:rsidR="001B0066">
        <w:fldChar w:fldCharType="begin"/>
      </w:r>
      <w:r w:rsidR="001B0066">
        <w:instrText xml:space="preserve"> REF _Ref306017842 \r \h  \* MERGEFORMAT </w:instrText>
      </w:r>
      <w:r w:rsidR="001B0066">
        <w:fldChar w:fldCharType="separate"/>
      </w:r>
      <w:r w:rsidR="00A35E74" w:rsidRPr="00A35E74">
        <w:rPr>
          <w:sz w:val="24"/>
          <w:szCs w:val="24"/>
        </w:rPr>
        <w:t>3.4.2.4</w:t>
      </w:r>
      <w:r w:rsidR="001B0066">
        <w:fldChar w:fldCharType="end"/>
      </w:r>
      <w:r w:rsidRPr="006D28DA">
        <w:rPr>
          <w:sz w:val="24"/>
          <w:szCs w:val="24"/>
        </w:rPr>
        <w:t>,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390" w:name="_Ref305973250"/>
      <w:bookmarkStart w:id="391" w:name="_Toc440877360"/>
      <w:r w:rsidRPr="00E71A48">
        <w:t>Оценка Заявок и проведение переговоров</w:t>
      </w:r>
      <w:bookmarkEnd w:id="390"/>
      <w:bookmarkEnd w:id="391"/>
      <w:r w:rsidRPr="00E71A48">
        <w:t xml:space="preserve"> </w:t>
      </w:r>
    </w:p>
    <w:p w:rsidR="00717F60" w:rsidRPr="00E71A48" w:rsidRDefault="00717F60" w:rsidP="00E71A48">
      <w:pPr>
        <w:pStyle w:val="3"/>
        <w:spacing w:line="264" w:lineRule="auto"/>
        <w:rPr>
          <w:szCs w:val="24"/>
        </w:rPr>
      </w:pPr>
      <w:bookmarkStart w:id="392" w:name="_Toc439323711"/>
      <w:bookmarkStart w:id="393" w:name="_Toc440361345"/>
      <w:bookmarkStart w:id="394" w:name="_Toc440376100"/>
      <w:bookmarkStart w:id="395" w:name="_Toc440376227"/>
      <w:bookmarkStart w:id="396" w:name="_Toc440382492"/>
      <w:bookmarkStart w:id="397" w:name="_Toc440447162"/>
      <w:bookmarkStart w:id="398" w:name="_Toc440631704"/>
      <w:bookmarkStart w:id="399" w:name="_Toc440877361"/>
      <w:r w:rsidRPr="00E71A48">
        <w:rPr>
          <w:szCs w:val="24"/>
        </w:rPr>
        <w:t>Общие положения</w:t>
      </w:r>
      <w:bookmarkEnd w:id="392"/>
      <w:bookmarkEnd w:id="393"/>
      <w:bookmarkEnd w:id="394"/>
      <w:bookmarkEnd w:id="395"/>
      <w:bookmarkEnd w:id="396"/>
      <w:bookmarkEnd w:id="397"/>
      <w:bookmarkEnd w:id="398"/>
      <w:bookmarkEnd w:id="399"/>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будет осуществляться, исходя из электронных версий </w:t>
      </w:r>
      <w:r w:rsidRPr="00E71A48">
        <w:rPr>
          <w:bCs w:val="0"/>
          <w:sz w:val="24"/>
          <w:szCs w:val="24"/>
        </w:rPr>
        <w:lastRenderedPageBreak/>
        <w:t>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1B0066">
        <w:fldChar w:fldCharType="begin"/>
      </w:r>
      <w:r w:rsidR="001B0066">
        <w:instrText xml:space="preserve"> REF _Ref93089454 \n \h  \* MERGEFORMAT </w:instrText>
      </w:r>
      <w:r w:rsidR="001B0066">
        <w:fldChar w:fldCharType="separate"/>
      </w:r>
      <w:r w:rsidR="00A35E74" w:rsidRPr="00A35E74">
        <w:rPr>
          <w:bCs w:val="0"/>
          <w:sz w:val="24"/>
          <w:szCs w:val="24"/>
        </w:rPr>
        <w:t>3.6.2</w:t>
      </w:r>
      <w:r w:rsidR="001B0066">
        <w:fldChar w:fldCharType="end"/>
      </w:r>
      <w:r w:rsidRPr="00E71A48">
        <w:rPr>
          <w:bCs w:val="0"/>
          <w:sz w:val="24"/>
          <w:szCs w:val="24"/>
        </w:rPr>
        <w:t xml:space="preserve">), проведение (при необходимости) переговоров (пункт </w:t>
      </w:r>
      <w:r w:rsidR="001B0066">
        <w:fldChar w:fldCharType="begin"/>
      </w:r>
      <w:r w:rsidR="001B0066">
        <w:instrText xml:space="preserve"> REF _Ref303670674 \n \h  \* MERGEFORMAT </w:instrText>
      </w:r>
      <w:r w:rsidR="001B0066">
        <w:fldChar w:fldCharType="separate"/>
      </w:r>
      <w:r w:rsidR="00A35E74" w:rsidRPr="00A35E74">
        <w:rPr>
          <w:bCs w:val="0"/>
          <w:sz w:val="24"/>
          <w:szCs w:val="24"/>
        </w:rPr>
        <w:t>3.6.3</w:t>
      </w:r>
      <w:r w:rsidR="001B0066">
        <w:fldChar w:fldCharType="end"/>
      </w:r>
      <w:r w:rsidRPr="00E71A48">
        <w:rPr>
          <w:bCs w:val="0"/>
          <w:sz w:val="24"/>
          <w:szCs w:val="24"/>
        </w:rPr>
        <w:t>) и оценочную стадию (пункт</w:t>
      </w:r>
      <w:r w:rsidR="007F3FB7" w:rsidRPr="00E71A48">
        <w:rPr>
          <w:bCs w:val="0"/>
          <w:sz w:val="24"/>
          <w:szCs w:val="24"/>
        </w:rPr>
        <w:t xml:space="preserve"> </w:t>
      </w:r>
      <w:r w:rsidR="001B0066">
        <w:fldChar w:fldCharType="begin"/>
      </w:r>
      <w:r w:rsidR="001B0066">
        <w:instrText xml:space="preserve"> REF _Ref306138385 \r \h  \* MERGEFORMAT </w:instrText>
      </w:r>
      <w:r w:rsidR="001B0066">
        <w:fldChar w:fldCharType="separate"/>
      </w:r>
      <w:r w:rsidR="00A35E74" w:rsidRPr="00A35E74">
        <w:rPr>
          <w:bCs w:val="0"/>
          <w:sz w:val="24"/>
          <w:szCs w:val="24"/>
        </w:rPr>
        <w:t>3.6.4</w:t>
      </w:r>
      <w:r w:rsidR="001B0066">
        <w:fldChar w:fldCharType="end"/>
      </w:r>
      <w:r w:rsidRPr="00E71A48">
        <w:rPr>
          <w:bCs w:val="0"/>
          <w:sz w:val="24"/>
          <w:szCs w:val="24"/>
        </w:rPr>
        <w:t>).</w:t>
      </w:r>
    </w:p>
    <w:p w:rsidR="00717F60" w:rsidRPr="00E71A48" w:rsidRDefault="00717F60" w:rsidP="00E71A48">
      <w:pPr>
        <w:pStyle w:val="3"/>
        <w:spacing w:line="264" w:lineRule="auto"/>
        <w:rPr>
          <w:szCs w:val="24"/>
        </w:rPr>
      </w:pPr>
      <w:bookmarkStart w:id="400" w:name="_Ref93089454"/>
      <w:bookmarkStart w:id="401" w:name="_Toc439323712"/>
      <w:bookmarkStart w:id="402" w:name="_Toc440361346"/>
      <w:bookmarkStart w:id="403" w:name="_Toc440376101"/>
      <w:bookmarkStart w:id="404" w:name="_Toc440376228"/>
      <w:bookmarkStart w:id="405" w:name="_Toc440382493"/>
      <w:bookmarkStart w:id="406" w:name="_Toc440447163"/>
      <w:bookmarkStart w:id="407" w:name="_Toc440631705"/>
      <w:bookmarkStart w:id="408" w:name="_Toc440877362"/>
      <w:r w:rsidRPr="00E71A48">
        <w:rPr>
          <w:szCs w:val="24"/>
        </w:rPr>
        <w:t>Отборочная стадия</w:t>
      </w:r>
      <w:bookmarkEnd w:id="400"/>
      <w:bookmarkEnd w:id="401"/>
      <w:bookmarkEnd w:id="402"/>
      <w:bookmarkEnd w:id="403"/>
      <w:bookmarkEnd w:id="404"/>
      <w:bookmarkEnd w:id="405"/>
      <w:bookmarkEnd w:id="406"/>
      <w:bookmarkEnd w:id="407"/>
      <w:bookmarkEnd w:id="408"/>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E83D47">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09"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6D28DA">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10" w:name="_Ref55307002"/>
      <w:r w:rsidRPr="00E71A48">
        <w:rPr>
          <w:sz w:val="24"/>
          <w:szCs w:val="24"/>
        </w:rPr>
        <w:t xml:space="preserve">По результатам проведения отборочной стадии Закупочная комиссия отклонит </w:t>
      </w:r>
      <w:r w:rsidR="004B5EB3" w:rsidRPr="00E71A48">
        <w:rPr>
          <w:sz w:val="24"/>
          <w:szCs w:val="24"/>
        </w:rPr>
        <w:t>Заявк</w:t>
      </w:r>
      <w:r w:rsidRPr="00E71A48">
        <w:rPr>
          <w:sz w:val="24"/>
          <w:szCs w:val="24"/>
        </w:rPr>
        <w:t>и, которые:</w:t>
      </w:r>
      <w:bookmarkEnd w:id="409"/>
      <w:bookmarkEnd w:id="410"/>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lastRenderedPageBreak/>
        <w:t>в существенной мере не отвечают требованиям к оформлению настоящей Документации по запросу предложений;</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поданы </w:t>
      </w:r>
      <w:r w:rsidR="009C744E" w:rsidRPr="00E71A48">
        <w:rPr>
          <w:bCs w:val="0"/>
          <w:sz w:val="24"/>
          <w:szCs w:val="24"/>
        </w:rPr>
        <w:t>Участник</w:t>
      </w:r>
      <w:r w:rsidRPr="00E71A48">
        <w:rPr>
          <w:bCs w:val="0"/>
          <w:sz w:val="24"/>
          <w:szCs w:val="24"/>
        </w:rPr>
        <w:t xml:space="preserve">ами, которые не отвечают требованиям настоящей Документации по запросу предложений; </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содержат </w:t>
      </w:r>
      <w:r w:rsidR="004B5EB3" w:rsidRPr="00E71A48">
        <w:rPr>
          <w:bCs w:val="0"/>
          <w:sz w:val="24"/>
          <w:szCs w:val="24"/>
        </w:rPr>
        <w:t>Заявк</w:t>
      </w:r>
      <w:r w:rsidRPr="00E71A48">
        <w:rPr>
          <w:bCs w:val="0"/>
          <w:sz w:val="24"/>
          <w:szCs w:val="24"/>
        </w:rPr>
        <w:t xml:space="preserve">и, по существу не отвечающие техническим, коммерческим или </w:t>
      </w:r>
      <w:r w:rsidR="00123C70" w:rsidRPr="00E71A48">
        <w:rPr>
          <w:bCs w:val="0"/>
          <w:sz w:val="24"/>
          <w:szCs w:val="24"/>
        </w:rPr>
        <w:t>Договор</w:t>
      </w:r>
      <w:r w:rsidRPr="00E71A48">
        <w:rPr>
          <w:bCs w:val="0"/>
          <w:sz w:val="24"/>
          <w:szCs w:val="24"/>
        </w:rPr>
        <w:t>ным требованиям настоящей Документации по запросу предложений</w:t>
      </w:r>
      <w:r w:rsidR="009B23DA" w:rsidRPr="00E71A48">
        <w:rPr>
          <w:bCs w:val="0"/>
          <w:sz w:val="24"/>
          <w:szCs w:val="24"/>
        </w:rPr>
        <w:t>;</w:t>
      </w:r>
    </w:p>
    <w:p w:rsidR="00717F60" w:rsidRPr="00E71A48" w:rsidRDefault="00717F60" w:rsidP="00D75CA2">
      <w:pPr>
        <w:widowControl w:val="0"/>
        <w:numPr>
          <w:ilvl w:val="0"/>
          <w:numId w:val="8"/>
        </w:numPr>
        <w:tabs>
          <w:tab w:val="left" w:pos="426"/>
        </w:tabs>
        <w:autoSpaceDE w:val="0"/>
        <w:spacing w:after="100" w:line="264" w:lineRule="auto"/>
        <w:ind w:left="0" w:firstLine="426"/>
        <w:rPr>
          <w:bCs w:val="0"/>
          <w:sz w:val="24"/>
          <w:szCs w:val="24"/>
        </w:rPr>
      </w:pPr>
      <w:r w:rsidRPr="00E71A48">
        <w:rPr>
          <w:bCs w:val="0"/>
          <w:sz w:val="24"/>
          <w:szCs w:val="24"/>
        </w:rPr>
        <w:t xml:space="preserve">содержат очевидные арифметические или грамматические ошибки, с исправлением которых не согласился </w:t>
      </w:r>
      <w:r w:rsidR="009C744E" w:rsidRPr="00E71A48">
        <w:rPr>
          <w:bCs w:val="0"/>
          <w:sz w:val="24"/>
          <w:szCs w:val="24"/>
        </w:rPr>
        <w:t>Участник</w:t>
      </w:r>
      <w:r w:rsidRPr="00E71A48">
        <w:rPr>
          <w:bCs w:val="0"/>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1B0066">
        <w:fldChar w:fldCharType="begin"/>
      </w:r>
      <w:r w:rsidR="001B0066">
        <w:instrText xml:space="preserve"> REF _Ref306176386 \r \h  \* MERGEFORMAT </w:instrText>
      </w:r>
      <w:r w:rsidR="001B0066">
        <w:fldChar w:fldCharType="separate"/>
      </w:r>
      <w:r w:rsidR="00A35E74" w:rsidRPr="00A35E74">
        <w:rPr>
          <w:sz w:val="24"/>
          <w:szCs w:val="24"/>
        </w:rPr>
        <w:t>3.3.14</w:t>
      </w:r>
      <w:r w:rsidR="001B0066">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11" w:name="_Ref303670674"/>
      <w:bookmarkStart w:id="412" w:name="_Toc439323713"/>
      <w:bookmarkStart w:id="413" w:name="_Toc440361347"/>
      <w:bookmarkStart w:id="414" w:name="_Toc440376102"/>
      <w:bookmarkStart w:id="415" w:name="_Toc440376229"/>
      <w:bookmarkStart w:id="416" w:name="_Toc440382494"/>
      <w:bookmarkStart w:id="417" w:name="_Toc440447164"/>
      <w:bookmarkStart w:id="418" w:name="_Toc440631706"/>
      <w:bookmarkStart w:id="419" w:name="_Toc440877363"/>
      <w:r w:rsidRPr="00E71A48">
        <w:rPr>
          <w:szCs w:val="24"/>
        </w:rPr>
        <w:t>Проведение переговоров</w:t>
      </w:r>
      <w:bookmarkEnd w:id="411"/>
      <w:bookmarkEnd w:id="412"/>
      <w:bookmarkEnd w:id="413"/>
      <w:bookmarkEnd w:id="414"/>
      <w:bookmarkEnd w:id="415"/>
      <w:bookmarkEnd w:id="416"/>
      <w:bookmarkEnd w:id="417"/>
      <w:bookmarkEnd w:id="418"/>
      <w:bookmarkEnd w:id="419"/>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20" w:name="_Ref306138385"/>
      <w:bookmarkStart w:id="421" w:name="_Toc439323714"/>
      <w:bookmarkStart w:id="422" w:name="_Toc440361348"/>
      <w:bookmarkStart w:id="423" w:name="_Toc440376103"/>
      <w:bookmarkStart w:id="424" w:name="_Toc440376230"/>
      <w:bookmarkStart w:id="425" w:name="_Toc440382495"/>
      <w:bookmarkStart w:id="426" w:name="_Toc440447165"/>
      <w:bookmarkStart w:id="427" w:name="_Toc440631707"/>
      <w:bookmarkStart w:id="428" w:name="_Toc440877364"/>
      <w:r w:rsidRPr="00E71A48">
        <w:rPr>
          <w:szCs w:val="24"/>
        </w:rPr>
        <w:t>Оценочная стадия</w:t>
      </w:r>
      <w:bookmarkEnd w:id="420"/>
      <w:bookmarkEnd w:id="421"/>
      <w:bookmarkEnd w:id="422"/>
      <w:bookmarkEnd w:id="423"/>
      <w:bookmarkEnd w:id="424"/>
      <w:bookmarkEnd w:id="425"/>
      <w:bookmarkEnd w:id="426"/>
      <w:bookmarkEnd w:id="427"/>
      <w:bookmarkEnd w:id="428"/>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6D28DA" w:rsidRDefault="00F15392" w:rsidP="00E71A48">
      <w:pPr>
        <w:pStyle w:val="2"/>
        <w:spacing w:line="264" w:lineRule="auto"/>
      </w:pPr>
      <w:bookmarkStart w:id="429" w:name="_Ref303250967"/>
      <w:bookmarkStart w:id="430" w:name="_Toc305697378"/>
      <w:bookmarkStart w:id="431" w:name="_Toc440877365"/>
      <w:bookmarkStart w:id="432" w:name="_Toc255985696"/>
      <w:r w:rsidRPr="006D28DA">
        <w:t>Аукционная процедура понижени</w:t>
      </w:r>
      <w:r w:rsidR="00E60F8E" w:rsidRPr="006D28DA">
        <w:t>я</w:t>
      </w:r>
      <w:r w:rsidRPr="006D28DA">
        <w:t xml:space="preserve"> цены (переторжка)</w:t>
      </w:r>
      <w:bookmarkEnd w:id="429"/>
      <w:bookmarkEnd w:id="430"/>
      <w:bookmarkEnd w:id="431"/>
      <w:r w:rsidRPr="006D28DA">
        <w:t xml:space="preserve"> </w:t>
      </w:r>
    </w:p>
    <w:bookmarkEnd w:id="432"/>
    <w:p w:rsidR="006D28DA" w:rsidRPr="006D28DA" w:rsidRDefault="00692B35"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lang w:eastAsia="ru-RU"/>
        </w:rPr>
        <w:t>Организатором запроса предложений предусмотрена возможность</w:t>
      </w:r>
      <w:r w:rsidRPr="000408CB">
        <w:rPr>
          <w:sz w:val="24"/>
          <w:szCs w:val="24"/>
        </w:rPr>
        <w:t xml:space="preserve"> </w:t>
      </w:r>
      <w:r w:rsidR="006D28DA" w:rsidRPr="006D28DA">
        <w:rPr>
          <w:sz w:val="24"/>
          <w:szCs w:val="24"/>
        </w:rPr>
        <w:t>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w:t>
      </w:r>
      <w:r w:rsidR="006D28DA" w:rsidRPr="006D28DA" w:rsidDel="009F10EB">
        <w:rPr>
          <w:sz w:val="24"/>
          <w:szCs w:val="24"/>
        </w:rPr>
        <w:t xml:space="preserve"> </w:t>
      </w:r>
      <w:r w:rsidR="006D28DA" w:rsidRPr="006D28DA">
        <w:rPr>
          <w:sz w:val="24"/>
          <w:szCs w:val="24"/>
        </w:rPr>
        <w:t>без изменений.</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lang w:eastAsia="ru-RU"/>
        </w:rPr>
        <w:t>Организатор запроса предложений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либо если Организатор запроса предложений после окончания приема Заявок (п.</w:t>
      </w:r>
      <w:r w:rsidR="008D1036">
        <w:rPr>
          <w:sz w:val="24"/>
          <w:szCs w:val="24"/>
          <w:lang w:eastAsia="ru-RU"/>
        </w:rPr>
        <w:fldChar w:fldCharType="begin"/>
      </w:r>
      <w:r w:rsidR="00457AEB">
        <w:rPr>
          <w:sz w:val="24"/>
          <w:szCs w:val="24"/>
          <w:lang w:eastAsia="ru-RU"/>
        </w:rPr>
        <w:instrText xml:space="preserve"> REF _Ref306017842 \r \h </w:instrText>
      </w:r>
      <w:r w:rsidR="008D1036">
        <w:rPr>
          <w:sz w:val="24"/>
          <w:szCs w:val="24"/>
          <w:lang w:eastAsia="ru-RU"/>
        </w:rPr>
      </w:r>
      <w:r w:rsidR="008D1036">
        <w:rPr>
          <w:sz w:val="24"/>
          <w:szCs w:val="24"/>
          <w:lang w:eastAsia="ru-RU"/>
        </w:rPr>
        <w:fldChar w:fldCharType="separate"/>
      </w:r>
      <w:r w:rsidR="00A35E74">
        <w:rPr>
          <w:sz w:val="24"/>
          <w:szCs w:val="24"/>
          <w:lang w:eastAsia="ru-RU"/>
        </w:rPr>
        <w:t>3.4.2.4</w:t>
      </w:r>
      <w:r w:rsidR="008D1036">
        <w:rPr>
          <w:sz w:val="24"/>
          <w:szCs w:val="24"/>
          <w:lang w:eastAsia="ru-RU"/>
        </w:rPr>
        <w:fldChar w:fldCharType="end"/>
      </w:r>
      <w:r w:rsidRPr="006D28DA">
        <w:rPr>
          <w:sz w:val="24"/>
          <w:szCs w:val="24"/>
          <w:lang w:eastAsia="ru-RU"/>
        </w:rPr>
        <w:t xml:space="preserve">) до определения Участника запроса предложений, </w:t>
      </w:r>
      <w:r w:rsidRPr="006D28DA">
        <w:rPr>
          <w:sz w:val="24"/>
          <w:szCs w:val="24"/>
        </w:rPr>
        <w:t>чья Заявка признана лучшей</w:t>
      </w:r>
      <w:r w:rsidRPr="006D28DA">
        <w:rPr>
          <w:sz w:val="24"/>
          <w:szCs w:val="24"/>
          <w:lang w:eastAsia="ru-RU"/>
        </w:rPr>
        <w:t xml:space="preserve"> (п.</w:t>
      </w:r>
      <w:r w:rsidR="001B0066">
        <w:fldChar w:fldCharType="begin"/>
      </w:r>
      <w:r w:rsidR="001B0066">
        <w:instrText xml:space="preserve"> REF _Ref440290296 \r \h  \* MERGEFORMAT </w:instrText>
      </w:r>
      <w:r w:rsidR="001B0066">
        <w:fldChar w:fldCharType="separate"/>
      </w:r>
      <w:r w:rsidR="00A35E74" w:rsidRPr="00A35E74">
        <w:rPr>
          <w:sz w:val="24"/>
          <w:szCs w:val="24"/>
          <w:lang w:eastAsia="ru-RU"/>
        </w:rPr>
        <w:t>3.8.1</w:t>
      </w:r>
      <w:r w:rsidR="001B0066">
        <w:fldChar w:fldCharType="end"/>
      </w:r>
      <w:r w:rsidRPr="006D28DA">
        <w:rPr>
          <w:sz w:val="24"/>
          <w:szCs w:val="24"/>
          <w:lang w:eastAsia="ru-RU"/>
        </w:rPr>
        <w:t>), получит письменную просьбу о проведении переторжки от любого Участника запроса предложений. П</w:t>
      </w:r>
      <w:r w:rsidRPr="006D28DA">
        <w:rPr>
          <w:sz w:val="24"/>
          <w:szCs w:val="24"/>
        </w:rPr>
        <w:t xml:space="preserve">орядок проведения </w:t>
      </w:r>
      <w:r w:rsidRPr="006D28DA">
        <w:rPr>
          <w:sz w:val="24"/>
          <w:szCs w:val="24"/>
        </w:rPr>
        <w:lastRenderedPageBreak/>
        <w:t>переторжки принимает Комиссия по запросу предложений самостоятельно согласно действующим нормам Стандарта о закупках.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На переторжку в обязательном порядке приглашаются все Участники, прошедшие отборочный этап. </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Переторжка может иметь очную, заочную либо очно-заочную (смешанную) форму проведения.</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 если шаг переторжки был определен </w:t>
      </w:r>
      <w:r w:rsidRPr="006D28DA">
        <w:rPr>
          <w:sz w:val="24"/>
          <w:szCs w:val="24"/>
        </w:rPr>
        <w:lastRenderedPageBreak/>
        <w:t>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окончательную цену, заявленную им в ходе переторжки и делает соответствующее объявление.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Участник не вправе давать новые предложения по цене. </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аудио- либо видеозапись данной процедуры.</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срока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 Изменение цены в сторону снижения не должно повлечь за собой изменение иных условий Заявки, кроме ценовых.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lastRenderedPageBreak/>
        <w:t>Предложения Участника по повышению цены не рассматриваются, такой Участник считается не участвовавшим в переторжке.</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Предложения Участников, приглашенных на переторжку, но в ней не участвовавших, учитываются при построении итоговой ранжировки предложений по первоначальной цене.</w:t>
      </w:r>
    </w:p>
    <w:p w:rsidR="0030724E" w:rsidRPr="006D28DA" w:rsidRDefault="006D28DA" w:rsidP="006D28DA">
      <w:pPr>
        <w:pStyle w:val="a1"/>
        <w:numPr>
          <w:ilvl w:val="2"/>
          <w:numId w:val="43"/>
        </w:numPr>
        <w:tabs>
          <w:tab w:val="clear" w:pos="1134"/>
        </w:tabs>
        <w:suppressAutoHyphens w:val="0"/>
        <w:spacing w:after="60" w:line="240" w:lineRule="auto"/>
        <w:ind w:left="0" w:firstLine="567"/>
        <w:rPr>
          <w:sz w:val="24"/>
          <w:szCs w:val="24"/>
        </w:rPr>
      </w:pPr>
      <w:r w:rsidRPr="006D28DA">
        <w:rPr>
          <w:sz w:val="24"/>
          <w:szCs w:val="24"/>
        </w:rPr>
        <w:t xml:space="preserve">Участие в переторжке не расценивается Организатором как нарушение требований пункта </w:t>
      </w:r>
      <w:r w:rsidR="001B0066">
        <w:fldChar w:fldCharType="begin"/>
      </w:r>
      <w:r w:rsidR="001B0066">
        <w:instrText xml:space="preserve"> REF _Ref306004660 \r \h  \* MERGEFORMAT </w:instrText>
      </w:r>
      <w:r w:rsidR="001B0066">
        <w:fldChar w:fldCharType="separate"/>
      </w:r>
      <w:r w:rsidR="00A35E74" w:rsidRPr="00A35E74">
        <w:rPr>
          <w:sz w:val="24"/>
          <w:szCs w:val="24"/>
        </w:rPr>
        <w:t>3.3.1.3</w:t>
      </w:r>
      <w:r w:rsidR="001B0066">
        <w:fldChar w:fldCharType="end"/>
      </w:r>
      <w:r w:rsidRPr="006D28DA">
        <w:rPr>
          <w:sz w:val="24"/>
          <w:szCs w:val="24"/>
        </w:rPr>
        <w:t>.</w:t>
      </w:r>
    </w:p>
    <w:p w:rsidR="00717F60" w:rsidRPr="00E71A48" w:rsidRDefault="00717F60" w:rsidP="00E71A48">
      <w:pPr>
        <w:pStyle w:val="2"/>
        <w:tabs>
          <w:tab w:val="clear" w:pos="1700"/>
          <w:tab w:val="left" w:pos="709"/>
        </w:tabs>
        <w:spacing w:line="264" w:lineRule="auto"/>
      </w:pPr>
      <w:bookmarkStart w:id="433" w:name="_Ref303681924"/>
      <w:bookmarkStart w:id="434" w:name="_Ref303683914"/>
      <w:bookmarkStart w:id="435" w:name="_Toc440877366"/>
      <w:r w:rsidRPr="00E71A48">
        <w:t xml:space="preserve">Подведение итогов </w:t>
      </w:r>
      <w:r w:rsidR="00DF639D" w:rsidRPr="00E71A48">
        <w:t>З</w:t>
      </w:r>
      <w:r w:rsidRPr="00E71A48">
        <w:t>апроса предложений</w:t>
      </w:r>
      <w:bookmarkEnd w:id="433"/>
      <w:bookmarkEnd w:id="434"/>
      <w:bookmarkEnd w:id="435"/>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36"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36"/>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717F60" w:rsidRPr="00E71A48">
        <w:rPr>
          <w:bCs w:val="0"/>
          <w:sz w:val="24"/>
          <w:szCs w:val="24"/>
        </w:rPr>
        <w:t>.</w:t>
      </w:r>
    </w:p>
    <w:p w:rsidR="00EE2D3D" w:rsidRPr="006D28DA" w:rsidRDefault="00EE2D3D"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6D28DA">
        <w:rPr>
          <w:sz w:val="24"/>
          <w:szCs w:val="24"/>
        </w:rPr>
        <w:t xml:space="preserve">В случае завершения или прекращения процедуры запроса предложений соответствующее уведомление размещается Организатором </w:t>
      </w:r>
      <w:r w:rsidRPr="006D28DA">
        <w:rPr>
          <w:bCs w:val="0"/>
          <w:sz w:val="24"/>
          <w:szCs w:val="24"/>
          <w:lang w:eastAsia="ru-RU"/>
        </w:rPr>
        <w:t xml:space="preserve">на интернет-сайтах, на которых было опубликовано </w:t>
      </w:r>
      <w:r w:rsidRPr="006D28DA">
        <w:rPr>
          <w:iCs/>
          <w:sz w:val="24"/>
          <w:szCs w:val="24"/>
        </w:rPr>
        <w:t>Извещение</w:t>
      </w:r>
      <w:r w:rsidRPr="006D28DA">
        <w:rPr>
          <w:sz w:val="24"/>
          <w:szCs w:val="24"/>
        </w:rPr>
        <w:t xml:space="preserve"> о проведении открытого </w:t>
      </w:r>
      <w:r w:rsidRPr="006D28DA">
        <w:rPr>
          <w:iCs/>
          <w:sz w:val="24"/>
          <w:szCs w:val="24"/>
        </w:rPr>
        <w:t xml:space="preserve">запроса предложений (подраздел </w:t>
      </w:r>
      <w:r w:rsidR="001B0066">
        <w:fldChar w:fldCharType="begin"/>
      </w:r>
      <w:r w:rsidR="001B0066">
        <w:instrText xml:space="preserve"> REF _Ref191386085 \r \h  \* MERGEFORMAT </w:instrText>
      </w:r>
      <w:r w:rsidR="001B0066">
        <w:fldChar w:fldCharType="separate"/>
      </w:r>
      <w:r w:rsidR="00A35E74" w:rsidRPr="00A35E74">
        <w:rPr>
          <w:iCs/>
          <w:sz w:val="24"/>
          <w:szCs w:val="24"/>
        </w:rPr>
        <w:t>1.1.1</w:t>
      </w:r>
      <w:r w:rsidR="001B0066">
        <w:fldChar w:fldCharType="end"/>
      </w:r>
      <w:r w:rsidRPr="006D28DA">
        <w:rPr>
          <w:iCs/>
          <w:sz w:val="24"/>
          <w:szCs w:val="24"/>
        </w:rPr>
        <w:t>)</w:t>
      </w:r>
      <w:r w:rsidRPr="006D28DA">
        <w:rPr>
          <w:sz w:val="24"/>
          <w:szCs w:val="24"/>
        </w:rPr>
        <w:t>.</w:t>
      </w:r>
    </w:p>
    <w:p w:rsidR="00717F60" w:rsidRPr="00E71A48" w:rsidRDefault="00717F60" w:rsidP="00E71A48">
      <w:pPr>
        <w:pStyle w:val="2"/>
        <w:tabs>
          <w:tab w:val="clear" w:pos="1700"/>
          <w:tab w:val="left" w:pos="709"/>
        </w:tabs>
        <w:spacing w:line="264" w:lineRule="auto"/>
      </w:pPr>
      <w:bookmarkStart w:id="437" w:name="_Ref303251044"/>
      <w:bookmarkStart w:id="438" w:name="_Toc440877367"/>
      <w:bookmarkStart w:id="439" w:name="_Ref191386295"/>
      <w:r w:rsidRPr="00E71A48">
        <w:t>Признание запроса предложений несостоявшимся</w:t>
      </w:r>
      <w:bookmarkEnd w:id="437"/>
      <w:bookmarkEnd w:id="438"/>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40"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40"/>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41"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41"/>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42"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442"/>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lastRenderedPageBreak/>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43" w:name="_Ref303683929"/>
      <w:bookmarkStart w:id="444" w:name="_Toc44087736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39"/>
      <w:bookmarkEnd w:id="443"/>
      <w:bookmarkEnd w:id="444"/>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45" w:name="_Ref294695403"/>
      <w:bookmarkStart w:id="446"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45"/>
      <w:bookmarkEnd w:id="446"/>
      <w:r w:rsidR="00717F60" w:rsidRPr="00E71A48">
        <w:rPr>
          <w:bCs w:val="0"/>
          <w:color w:val="000000"/>
          <w:sz w:val="24"/>
          <w:szCs w:val="24"/>
        </w:rPr>
        <w:t xml:space="preserve"> </w:t>
      </w:r>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47"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47"/>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1B0066">
        <w:fldChar w:fldCharType="begin"/>
      </w:r>
      <w:r w:rsidR="001B0066">
        <w:instrText xml:space="preserve"> REF _Ref294695546 \r \h  \* MERGEFORMAT </w:instrText>
      </w:r>
      <w:r w:rsidR="001B0066">
        <w:fldChar w:fldCharType="separate"/>
      </w:r>
      <w:r w:rsidR="00A35E74" w:rsidRPr="00A35E74">
        <w:rPr>
          <w:bCs w:val="0"/>
          <w:sz w:val="24"/>
          <w:szCs w:val="24"/>
        </w:rPr>
        <w:t xml:space="preserve"> 1.2.6 </w:t>
      </w:r>
      <w:r w:rsidR="001B0066">
        <w:fldChar w:fldCharType="end"/>
      </w:r>
      <w:r w:rsidRPr="00E71A48">
        <w:rPr>
          <w:bCs w:val="0"/>
          <w:sz w:val="24"/>
          <w:szCs w:val="24"/>
        </w:rPr>
        <w:t>и/или в срок, определенный в п.</w:t>
      </w:r>
      <w:r w:rsidR="001716DB" w:rsidRPr="00E71A48">
        <w:rPr>
          <w:bCs w:val="0"/>
          <w:sz w:val="24"/>
          <w:szCs w:val="24"/>
        </w:rPr>
        <w:t xml:space="preserve"> </w:t>
      </w:r>
      <w:r w:rsidR="001B0066">
        <w:fldChar w:fldCharType="begin"/>
      </w:r>
      <w:r w:rsidR="001B0066">
        <w:instrText xml:space="preserve"> REF _Ref294695403 \n \h  \* MERGEFORMAT </w:instrText>
      </w:r>
      <w:r w:rsidR="001B0066">
        <w:fldChar w:fldCharType="separate"/>
      </w:r>
      <w:r w:rsidR="00A35E74" w:rsidRPr="00A35E74">
        <w:rPr>
          <w:bCs w:val="0"/>
          <w:sz w:val="24"/>
          <w:szCs w:val="24"/>
        </w:rPr>
        <w:t>3.10.3</w:t>
      </w:r>
      <w:r w:rsidR="001B0066">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1B0066">
        <w:fldChar w:fldCharType="begin"/>
      </w:r>
      <w:r w:rsidR="001B0066">
        <w:instrText xml:space="preserve"> REF _Ref305979053 \r \h  \* MERGEFORMAT </w:instrText>
      </w:r>
      <w:r w:rsidR="001B0066">
        <w:fldChar w:fldCharType="separate"/>
      </w:r>
      <w:r w:rsidR="00A35E74" w:rsidRPr="00A35E74">
        <w:rPr>
          <w:bCs w:val="0"/>
          <w:sz w:val="24"/>
          <w:szCs w:val="24"/>
        </w:rPr>
        <w:t>3.10.4</w:t>
      </w:r>
      <w:r w:rsidR="001B0066">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48"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49" w:name="_Toc181693189"/>
      <w:bookmarkStart w:id="450" w:name="_Ref190680463"/>
      <w:bookmarkStart w:id="451" w:name="_Ref306140410"/>
      <w:bookmarkStart w:id="452" w:name="_Ref306142159"/>
      <w:bookmarkStart w:id="453" w:name="_Toc440877369"/>
      <w:bookmarkStart w:id="454" w:name="_Ref303102866"/>
      <w:bookmarkStart w:id="455" w:name="_Toc305835589"/>
      <w:bookmarkStart w:id="456" w:name="_Ref303683952"/>
      <w:bookmarkStart w:id="457" w:name="__RefNumPara__840_922829174"/>
      <w:bookmarkEnd w:id="448"/>
      <w:r w:rsidRPr="00414CAF">
        <w:lastRenderedPageBreak/>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49"/>
      <w:bookmarkEnd w:id="450"/>
      <w:bookmarkEnd w:id="451"/>
      <w:bookmarkEnd w:id="452"/>
      <w:bookmarkEnd w:id="453"/>
      <w:r w:rsidRPr="00414CAF">
        <w:t xml:space="preserve"> </w:t>
      </w:r>
      <w:bookmarkEnd w:id="454"/>
      <w:bookmarkEnd w:id="455"/>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8D1036">
        <w:rPr>
          <w:sz w:val="24"/>
          <w:szCs w:val="24"/>
        </w:rPr>
        <w:fldChar w:fldCharType="begin"/>
      </w:r>
      <w:r w:rsidR="005818B2">
        <w:rPr>
          <w:sz w:val="24"/>
          <w:szCs w:val="24"/>
        </w:rPr>
        <w:instrText xml:space="preserve"> REF _Ref440272931 \r \h </w:instrText>
      </w:r>
      <w:r w:rsidR="008D1036">
        <w:rPr>
          <w:sz w:val="24"/>
          <w:szCs w:val="24"/>
        </w:rPr>
      </w:r>
      <w:r w:rsidR="008D1036">
        <w:rPr>
          <w:sz w:val="24"/>
          <w:szCs w:val="24"/>
        </w:rPr>
        <w:fldChar w:fldCharType="separate"/>
      </w:r>
      <w:r w:rsidR="00A35E74">
        <w:rPr>
          <w:sz w:val="24"/>
          <w:szCs w:val="24"/>
        </w:rPr>
        <w:t>2</w:t>
      </w:r>
      <w:r w:rsidR="008D1036">
        <w:rPr>
          <w:sz w:val="24"/>
          <w:szCs w:val="24"/>
        </w:rPr>
        <w:fldChar w:fldCharType="end"/>
      </w:r>
      <w:r w:rsidRPr="00C12FA4">
        <w:rPr>
          <w:sz w:val="24"/>
          <w:szCs w:val="24"/>
        </w:rPr>
        <w:t>), не требуется.</w:t>
      </w:r>
    </w:p>
    <w:p w:rsidR="00932C0A" w:rsidRPr="00C72794" w:rsidRDefault="00932C0A" w:rsidP="00C72794">
      <w:pPr>
        <w:pStyle w:val="2"/>
        <w:tabs>
          <w:tab w:val="clear" w:pos="1700"/>
          <w:tab w:val="left" w:pos="709"/>
        </w:tabs>
        <w:spacing w:line="264" w:lineRule="auto"/>
      </w:pPr>
      <w:bookmarkStart w:id="458" w:name="_Ref303694483"/>
      <w:bookmarkStart w:id="459" w:name="_Toc305835590"/>
      <w:bookmarkStart w:id="460" w:name="_Ref306140451"/>
      <w:bookmarkStart w:id="461" w:name="_Toc440877370"/>
      <w:r w:rsidRPr="00C72794">
        <w:t xml:space="preserve">Уведомление о результатах </w:t>
      </w:r>
      <w:bookmarkEnd w:id="458"/>
      <w:bookmarkEnd w:id="459"/>
      <w:r w:rsidRPr="00C72794">
        <w:t>запроса предложений</w:t>
      </w:r>
      <w:bookmarkEnd w:id="460"/>
      <w:bookmarkEnd w:id="461"/>
    </w:p>
    <w:bookmarkEnd w:id="456"/>
    <w:p w:rsidR="00ED5C7C" w:rsidRPr="00C72794" w:rsidRDefault="00ED5C7C" w:rsidP="00C72794">
      <w:pPr>
        <w:pStyle w:val="affffff0"/>
        <w:widowControl w:val="0"/>
        <w:numPr>
          <w:ilvl w:val="2"/>
          <w:numId w:val="91"/>
        </w:numPr>
        <w:suppressAutoHyphens w:val="0"/>
        <w:adjustRightInd w:val="0"/>
        <w:spacing w:line="264" w:lineRule="auto"/>
        <w:ind w:left="0" w:firstLine="709"/>
        <w:textAlignment w:val="baseline"/>
        <w:rPr>
          <w:sz w:val="24"/>
          <w:szCs w:val="24"/>
          <w:lang w:eastAsia="ru-RU"/>
        </w:rPr>
      </w:pPr>
      <w:r w:rsidRPr="00C72794">
        <w:rPr>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C72794">
        <w:rPr>
          <w:sz w:val="24"/>
          <w:szCs w:val="24"/>
          <w:lang w:eastAsia="ru-RU"/>
        </w:rPr>
        <w:t xml:space="preserve">на интернет-сайтах, на которых было опубликовано </w:t>
      </w:r>
      <w:r w:rsidR="00D56F8C" w:rsidRPr="00C72794">
        <w:rPr>
          <w:iCs/>
          <w:sz w:val="24"/>
          <w:szCs w:val="24"/>
        </w:rPr>
        <w:t>Извещение</w:t>
      </w:r>
      <w:r w:rsidR="00D56F8C" w:rsidRPr="00C72794">
        <w:rPr>
          <w:sz w:val="24"/>
          <w:szCs w:val="24"/>
        </w:rPr>
        <w:t xml:space="preserve"> о проведении открытого </w:t>
      </w:r>
      <w:r w:rsidR="00D56F8C" w:rsidRPr="00C72794">
        <w:rPr>
          <w:iCs/>
          <w:sz w:val="24"/>
          <w:szCs w:val="24"/>
        </w:rPr>
        <w:t xml:space="preserve">запроса предложений (подраздел </w:t>
      </w:r>
      <w:r w:rsidR="001B0066">
        <w:fldChar w:fldCharType="begin"/>
      </w:r>
      <w:r w:rsidR="001B0066">
        <w:instrText xml:space="preserve"> REF _Ref191386085 \r \h  \* MERGEFORMAT </w:instrText>
      </w:r>
      <w:r w:rsidR="001B0066">
        <w:fldChar w:fldCharType="separate"/>
      </w:r>
      <w:r w:rsidR="00A35E74" w:rsidRPr="00A35E74">
        <w:rPr>
          <w:iCs/>
          <w:sz w:val="24"/>
          <w:szCs w:val="24"/>
        </w:rPr>
        <w:t>1.1.1</w:t>
      </w:r>
      <w:r w:rsidR="001B0066">
        <w:fldChar w:fldCharType="end"/>
      </w:r>
      <w:r w:rsidR="00D56F8C" w:rsidRPr="00C72794">
        <w:rPr>
          <w:iCs/>
          <w:sz w:val="24"/>
          <w:szCs w:val="24"/>
        </w:rPr>
        <w:t>)</w:t>
      </w:r>
      <w:r w:rsidR="00D56F8C" w:rsidRPr="00C72794">
        <w:rPr>
          <w:sz w:val="24"/>
          <w:szCs w:val="24"/>
        </w:rPr>
        <w:t>,</w:t>
      </w:r>
      <w:r w:rsidR="00D56F8C" w:rsidRPr="00C72794">
        <w:rPr>
          <w:sz w:val="24"/>
          <w:szCs w:val="24"/>
          <w:lang w:eastAsia="ru-RU"/>
        </w:rPr>
        <w:t xml:space="preserve">  </w:t>
      </w:r>
      <w:r w:rsidRPr="00C72794">
        <w:rPr>
          <w:sz w:val="24"/>
          <w:szCs w:val="24"/>
          <w:lang w:eastAsia="ru-RU"/>
        </w:rPr>
        <w:t xml:space="preserve">для всех </w:t>
      </w:r>
      <w:r w:rsidR="00DC6125" w:rsidRPr="00C72794">
        <w:rPr>
          <w:sz w:val="24"/>
          <w:szCs w:val="24"/>
          <w:lang w:eastAsia="ru-RU"/>
        </w:rPr>
        <w:t>Участников</w:t>
      </w:r>
      <w:r w:rsidRPr="00C72794">
        <w:rPr>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ED5C7C">
        <w:rPr>
          <w:bCs w:val="0"/>
          <w:sz w:val="24"/>
          <w:szCs w:val="24"/>
          <w:lang w:eastAsia="ru-RU"/>
        </w:rPr>
        <w:t>Краткое изложение предмета и общей цены Предложения Победителя.</w:t>
      </w:r>
    </w:p>
    <w:p w:rsidR="00ED5C7C" w:rsidRDefault="00ED5C7C"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pPr>
      <w:r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ED5C7C" w:rsidRDefault="00C12FA4"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sectPr w:rsidR="00C12FA4" w:rsidRPr="00ED5C7C"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62" w:name="_Ref440270568"/>
      <w:bookmarkStart w:id="463" w:name="_Ref440274159"/>
      <w:bookmarkStart w:id="464" w:name="_Ref440292555"/>
      <w:bookmarkStart w:id="465" w:name="_Ref440292779"/>
      <w:bookmarkStart w:id="466" w:name="_Toc440877371"/>
      <w:r>
        <w:rPr>
          <w:szCs w:val="24"/>
        </w:rPr>
        <w:lastRenderedPageBreak/>
        <w:t>Техническая часть</w:t>
      </w:r>
      <w:bookmarkEnd w:id="462"/>
      <w:bookmarkEnd w:id="463"/>
      <w:bookmarkEnd w:id="464"/>
      <w:bookmarkEnd w:id="465"/>
      <w:bookmarkEnd w:id="466"/>
      <w:r w:rsidRPr="00E71A48">
        <w:rPr>
          <w:szCs w:val="24"/>
        </w:rPr>
        <w:t xml:space="preserve"> </w:t>
      </w:r>
    </w:p>
    <w:p w:rsidR="002B5044" w:rsidRPr="00C12FA4" w:rsidRDefault="002B5044" w:rsidP="0021751A">
      <w:pPr>
        <w:pStyle w:val="2"/>
        <w:ind w:left="1701" w:hanging="1134"/>
      </w:pPr>
      <w:bookmarkStart w:id="467" w:name="_Toc176064097"/>
      <w:bookmarkStart w:id="468" w:name="_Toc176338525"/>
      <w:bookmarkStart w:id="469" w:name="_Toc180399753"/>
      <w:bookmarkStart w:id="470" w:name="_Toc189457101"/>
      <w:bookmarkStart w:id="471" w:name="_Toc189461737"/>
      <w:bookmarkStart w:id="472" w:name="_Toc189462011"/>
      <w:bookmarkStart w:id="473" w:name="_Toc191273610"/>
      <w:bookmarkStart w:id="474" w:name="_Toc423421726"/>
      <w:bookmarkStart w:id="475" w:name="_Toc440877372"/>
      <w:bookmarkStart w:id="476" w:name="_Toc167189319"/>
      <w:bookmarkStart w:id="477" w:name="_Toc168725254"/>
      <w:r w:rsidRPr="00C12FA4">
        <w:t xml:space="preserve">Перечень, объемы и характеристики </w:t>
      </w:r>
      <w:bookmarkEnd w:id="467"/>
      <w:bookmarkEnd w:id="468"/>
      <w:bookmarkEnd w:id="469"/>
      <w:bookmarkEnd w:id="470"/>
      <w:bookmarkEnd w:id="471"/>
      <w:bookmarkEnd w:id="472"/>
      <w:bookmarkEnd w:id="473"/>
      <w:bookmarkEnd w:id="474"/>
      <w:r w:rsidR="00C3704B">
        <w:t>закупаемых услуг</w:t>
      </w:r>
      <w:bookmarkEnd w:id="475"/>
    </w:p>
    <w:p w:rsidR="002B5044" w:rsidRPr="003803A7" w:rsidRDefault="002B5044" w:rsidP="002B5044">
      <w:pPr>
        <w:pStyle w:val="3"/>
        <w:ind w:left="0" w:firstLine="851"/>
        <w:jc w:val="both"/>
        <w:rPr>
          <w:b w:val="0"/>
          <w:szCs w:val="24"/>
        </w:rPr>
      </w:pPr>
      <w:bookmarkStart w:id="478" w:name="_Toc439166311"/>
      <w:bookmarkStart w:id="479" w:name="_Toc439170659"/>
      <w:bookmarkStart w:id="480" w:name="_Toc439172761"/>
      <w:bookmarkStart w:id="481" w:name="_Toc439173205"/>
      <w:bookmarkStart w:id="482" w:name="_Toc439238199"/>
      <w:bookmarkStart w:id="483" w:name="_Toc439252751"/>
      <w:bookmarkStart w:id="484" w:name="_Toc439323609"/>
      <w:bookmarkStart w:id="485" w:name="_Toc439323725"/>
      <w:bookmarkStart w:id="486" w:name="_Toc440361359"/>
      <w:bookmarkStart w:id="487" w:name="_Toc440376114"/>
      <w:bookmarkStart w:id="488" w:name="_Toc440376241"/>
      <w:bookmarkStart w:id="489" w:name="_Toc440382503"/>
      <w:bookmarkStart w:id="490" w:name="_Toc440447173"/>
      <w:bookmarkStart w:id="491" w:name="_Toc440631716"/>
      <w:bookmarkStart w:id="492" w:name="_Toc440877373"/>
      <w:r w:rsidRPr="003776BB">
        <w:rPr>
          <w:b w:val="0"/>
          <w:szCs w:val="24"/>
        </w:rPr>
        <w:t>Техническ</w:t>
      </w:r>
      <w:r w:rsidR="004A78E3">
        <w:rPr>
          <w:b w:val="0"/>
          <w:szCs w:val="24"/>
        </w:rPr>
        <w:t>ое</w:t>
      </w:r>
      <w:r w:rsidRPr="003776BB">
        <w:rPr>
          <w:b w:val="0"/>
          <w:szCs w:val="24"/>
        </w:rPr>
        <w:t xml:space="preserve"> задани</w:t>
      </w:r>
      <w:r w:rsidR="004A78E3">
        <w:rPr>
          <w:b w:val="0"/>
          <w:szCs w:val="24"/>
        </w:rPr>
        <w:t xml:space="preserve">е </w:t>
      </w:r>
      <w:r w:rsidR="00A154B7">
        <w:rPr>
          <w:b w:val="0"/>
          <w:szCs w:val="24"/>
        </w:rPr>
        <w:t xml:space="preserve">(подраздел </w:t>
      </w:r>
      <w:r w:rsidR="008D1036">
        <w:rPr>
          <w:b w:val="0"/>
          <w:szCs w:val="24"/>
        </w:rPr>
        <w:fldChar w:fldCharType="begin"/>
      </w:r>
      <w:r w:rsidR="00A154B7">
        <w:rPr>
          <w:b w:val="0"/>
          <w:szCs w:val="24"/>
        </w:rPr>
        <w:instrText xml:space="preserve"> REF _Ref440275279 \r \h </w:instrText>
      </w:r>
      <w:r w:rsidR="008D1036">
        <w:rPr>
          <w:b w:val="0"/>
          <w:szCs w:val="24"/>
        </w:rPr>
      </w:r>
      <w:r w:rsidR="008D1036">
        <w:rPr>
          <w:b w:val="0"/>
          <w:szCs w:val="24"/>
        </w:rPr>
        <w:fldChar w:fldCharType="separate"/>
      </w:r>
      <w:r w:rsidR="00A35E74">
        <w:rPr>
          <w:b w:val="0"/>
          <w:szCs w:val="24"/>
        </w:rPr>
        <w:t>1.1.4</w:t>
      </w:r>
      <w:r w:rsidR="008D1036">
        <w:rPr>
          <w:b w:val="0"/>
          <w:szCs w:val="24"/>
        </w:rPr>
        <w:fldChar w:fldCharType="end"/>
      </w:r>
      <w:r w:rsidR="00A154B7">
        <w:rPr>
          <w:b w:val="0"/>
          <w:szCs w:val="24"/>
        </w:rPr>
        <w:t>)</w:t>
      </w:r>
      <w:r w:rsidRPr="00C12FA4">
        <w:rPr>
          <w:b w:val="0"/>
          <w:szCs w:val="24"/>
        </w:rPr>
        <w:t xml:space="preserve"> изложен</w:t>
      </w:r>
      <w:r w:rsidR="004A78E3">
        <w:rPr>
          <w:b w:val="0"/>
          <w:szCs w:val="24"/>
        </w:rPr>
        <w:t>о</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p>
    <w:p w:rsidR="002B5044" w:rsidRPr="003803A7" w:rsidRDefault="002B5044" w:rsidP="0021751A">
      <w:pPr>
        <w:pStyle w:val="2"/>
        <w:ind w:left="1701" w:hanging="1134"/>
      </w:pPr>
      <w:bookmarkStart w:id="493" w:name="_Ref194832984"/>
      <w:bookmarkStart w:id="494" w:name="_Ref197686508"/>
      <w:bookmarkStart w:id="495" w:name="_Toc423421727"/>
      <w:bookmarkStart w:id="496" w:name="_Toc440877374"/>
      <w:r w:rsidRPr="003803A7">
        <w:t xml:space="preserve">Требование к </w:t>
      </w:r>
      <w:bookmarkEnd w:id="493"/>
      <w:bookmarkEnd w:id="494"/>
      <w:bookmarkEnd w:id="495"/>
      <w:r w:rsidR="00C3704B">
        <w:t>закупаемым услугам</w:t>
      </w:r>
      <w:bookmarkEnd w:id="496"/>
    </w:p>
    <w:p w:rsidR="002B5044" w:rsidRPr="003776BB" w:rsidRDefault="002B5044" w:rsidP="002B5044">
      <w:pPr>
        <w:pStyle w:val="3"/>
        <w:ind w:left="0" w:firstLine="851"/>
        <w:jc w:val="both"/>
        <w:rPr>
          <w:b w:val="0"/>
          <w:szCs w:val="24"/>
        </w:rPr>
      </w:pPr>
      <w:bookmarkStart w:id="497" w:name="_Toc439166314"/>
      <w:bookmarkStart w:id="498" w:name="_Toc439170662"/>
      <w:bookmarkStart w:id="499" w:name="_Toc439172764"/>
      <w:bookmarkStart w:id="500" w:name="_Toc439173208"/>
      <w:bookmarkStart w:id="501" w:name="_Toc439238202"/>
      <w:bookmarkStart w:id="502" w:name="_Toc439252754"/>
      <w:bookmarkStart w:id="503" w:name="_Toc439323612"/>
      <w:bookmarkStart w:id="504" w:name="_Toc439323728"/>
      <w:bookmarkStart w:id="505" w:name="_Toc440361362"/>
      <w:bookmarkStart w:id="506" w:name="_Toc440376117"/>
      <w:bookmarkStart w:id="507" w:name="_Toc440376244"/>
      <w:bookmarkStart w:id="508" w:name="_Toc440382505"/>
      <w:bookmarkStart w:id="509" w:name="_Toc440447175"/>
      <w:bookmarkStart w:id="510" w:name="_Toc440631718"/>
      <w:bookmarkStart w:id="511" w:name="_Toc440877375"/>
      <w:bookmarkStart w:id="512" w:name="_Ref194833053"/>
      <w:bookmarkStart w:id="513" w:name="_Ref223496951"/>
      <w:bookmarkStart w:id="514"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w:t>
      </w:r>
      <w:r w:rsidR="004A78E3">
        <w:rPr>
          <w:b w:val="0"/>
          <w:szCs w:val="24"/>
          <w:lang w:eastAsia="ru-RU"/>
        </w:rPr>
        <w:t xml:space="preserve"> №1 (Техническом задании</w:t>
      </w:r>
      <w:r w:rsidR="003776BB" w:rsidRPr="003803A7">
        <w:rPr>
          <w:b w:val="0"/>
          <w:szCs w:val="24"/>
          <w:lang w:eastAsia="ru-RU"/>
        </w:rPr>
        <w:t>) к настоящей Документации. При несоблю</w:t>
      </w:r>
      <w:r w:rsidR="004A78E3">
        <w:rPr>
          <w:b w:val="0"/>
          <w:szCs w:val="24"/>
          <w:lang w:eastAsia="ru-RU"/>
        </w:rPr>
        <w:t>дении требований Технического задания</w:t>
      </w:r>
      <w:r w:rsidR="003776BB" w:rsidRPr="003776BB">
        <w:rPr>
          <w:b w:val="0"/>
          <w:szCs w:val="24"/>
          <w:lang w:eastAsia="ru-RU"/>
        </w:rPr>
        <w:t xml:space="preserve"> Закупочная комиссия отклонит Заявку Участника</w:t>
      </w:r>
      <w:r w:rsidRPr="003776BB">
        <w:rPr>
          <w:b w:val="0"/>
          <w:szCs w:val="24"/>
        </w:rPr>
        <w:t>.</w:t>
      </w:r>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p>
    <w:bookmarkEnd w:id="476"/>
    <w:bookmarkEnd w:id="477"/>
    <w:bookmarkEnd w:id="512"/>
    <w:bookmarkEnd w:id="513"/>
    <w:bookmarkEnd w:id="514"/>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5" w:name="_Ref440270602"/>
      <w:bookmarkStart w:id="516" w:name="_Toc440877376"/>
      <w:bookmarkEnd w:id="5"/>
      <w:bookmarkEnd w:id="457"/>
      <w:r w:rsidRPr="00E71A48">
        <w:rPr>
          <w:szCs w:val="24"/>
        </w:rPr>
        <w:lastRenderedPageBreak/>
        <w:t>Образцы основных форм документов, включаемых в Заявку</w:t>
      </w:r>
      <w:bookmarkEnd w:id="515"/>
      <w:bookmarkEnd w:id="516"/>
      <w:r w:rsidRPr="00E71A48">
        <w:rPr>
          <w:szCs w:val="24"/>
        </w:rPr>
        <w:t xml:space="preserve"> </w:t>
      </w:r>
    </w:p>
    <w:p w:rsidR="004F4D80" w:rsidRPr="00F647F7" w:rsidRDefault="004F4D80" w:rsidP="004F4D80">
      <w:pPr>
        <w:pStyle w:val="2"/>
      </w:pPr>
      <w:bookmarkStart w:id="517" w:name="_Ref55336310"/>
      <w:bookmarkStart w:id="518" w:name="_Toc57314672"/>
      <w:bookmarkStart w:id="519" w:name="_Toc69728986"/>
      <w:bookmarkStart w:id="520" w:name="_Toc98253919"/>
      <w:bookmarkStart w:id="521" w:name="_Toc165173847"/>
      <w:bookmarkStart w:id="522" w:name="_Toc423423667"/>
      <w:bookmarkStart w:id="523" w:name="_Toc440877377"/>
      <w:r w:rsidRPr="00F647F7">
        <w:t xml:space="preserve">Письмо о подаче оферты </w:t>
      </w:r>
      <w:bookmarkStart w:id="524" w:name="_Ref22846535"/>
      <w:r w:rsidRPr="00F647F7">
        <w:t>(</w:t>
      </w:r>
      <w:bookmarkEnd w:id="524"/>
      <w:r w:rsidRPr="00F647F7">
        <w:t xml:space="preserve">форма </w:t>
      </w:r>
      <w:r w:rsidRPr="00F647F7">
        <w:rPr>
          <w:noProof/>
        </w:rPr>
        <w:t>1</w:t>
      </w:r>
      <w:r w:rsidRPr="00F647F7">
        <w:t>)</w:t>
      </w:r>
      <w:bookmarkEnd w:id="517"/>
      <w:bookmarkEnd w:id="518"/>
      <w:bookmarkEnd w:id="519"/>
      <w:bookmarkEnd w:id="520"/>
      <w:bookmarkEnd w:id="521"/>
      <w:bookmarkEnd w:id="522"/>
      <w:bookmarkEnd w:id="523"/>
    </w:p>
    <w:p w:rsidR="004F4D80" w:rsidRPr="00C236C0" w:rsidRDefault="004F4D80" w:rsidP="004F4D80">
      <w:pPr>
        <w:pStyle w:val="3"/>
        <w:rPr>
          <w:szCs w:val="24"/>
        </w:rPr>
      </w:pPr>
      <w:bookmarkStart w:id="525" w:name="_Toc98253920"/>
      <w:bookmarkStart w:id="526" w:name="_Toc157248174"/>
      <w:bookmarkStart w:id="527" w:name="_Toc157496543"/>
      <w:bookmarkStart w:id="528" w:name="_Toc158206082"/>
      <w:bookmarkStart w:id="529" w:name="_Toc164057767"/>
      <w:bookmarkStart w:id="530" w:name="_Toc164137117"/>
      <w:bookmarkStart w:id="531" w:name="_Toc164161277"/>
      <w:bookmarkStart w:id="532" w:name="_Toc165173848"/>
      <w:bookmarkStart w:id="533" w:name="_Toc439170673"/>
      <w:bookmarkStart w:id="534" w:name="_Toc439172775"/>
      <w:bookmarkStart w:id="535" w:name="_Toc439173219"/>
      <w:bookmarkStart w:id="536" w:name="_Toc439238213"/>
      <w:bookmarkStart w:id="537" w:name="_Toc440361369"/>
      <w:bookmarkStart w:id="538" w:name="_Toc440376124"/>
      <w:bookmarkStart w:id="539" w:name="_Toc440631722"/>
      <w:bookmarkStart w:id="540" w:name="_Toc440877378"/>
      <w:r w:rsidRPr="00C236C0">
        <w:rPr>
          <w:szCs w:val="24"/>
        </w:rPr>
        <w:t>Форма письма о подаче оферты</w:t>
      </w:r>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41"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001E58ED">
              <w:t xml:space="preserve"> без НДС, руб.РФ.</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8D1036">
        <w:rPr>
          <w:sz w:val="24"/>
          <w:szCs w:val="24"/>
        </w:rPr>
        <w:fldChar w:fldCharType="begin"/>
      </w:r>
      <w:r w:rsidR="00673C59">
        <w:rPr>
          <w:sz w:val="24"/>
          <w:szCs w:val="24"/>
        </w:rPr>
        <w:instrText xml:space="preserve"> REF _Ref299109207 \r \h </w:instrText>
      </w:r>
      <w:r w:rsidR="008D1036">
        <w:rPr>
          <w:sz w:val="24"/>
          <w:szCs w:val="24"/>
        </w:rPr>
      </w:r>
      <w:r w:rsidR="008D1036">
        <w:rPr>
          <w:sz w:val="24"/>
          <w:szCs w:val="24"/>
        </w:rPr>
        <w:fldChar w:fldCharType="separate"/>
      </w:r>
      <w:r w:rsidR="00A35E74">
        <w:rPr>
          <w:sz w:val="24"/>
          <w:szCs w:val="24"/>
        </w:rPr>
        <w:t>3.3.14.6</w:t>
      </w:r>
      <w:r w:rsidR="008D1036">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 отклонении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 xml:space="preserve">при подаче заявки коллективным </w:t>
      </w:r>
      <w:r w:rsidRPr="00414CAF">
        <w:rPr>
          <w:i/>
          <w:sz w:val="24"/>
          <w:szCs w:val="24"/>
        </w:rPr>
        <w:lastRenderedPageBreak/>
        <w:t>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42" w:name="_Toc98253921"/>
      <w:bookmarkStart w:id="543" w:name="_Toc157248175"/>
      <w:bookmarkStart w:id="544" w:name="_Toc157496544"/>
      <w:bookmarkStart w:id="545" w:name="_Toc158206083"/>
      <w:bookmarkStart w:id="546" w:name="_Toc164057768"/>
      <w:bookmarkStart w:id="547" w:name="_Toc164137118"/>
      <w:bookmarkStart w:id="548" w:name="_Toc164161278"/>
      <w:bookmarkStart w:id="549" w:name="_Toc165173849"/>
      <w:r>
        <w:rPr>
          <w:b/>
          <w:szCs w:val="24"/>
        </w:rPr>
        <w:br w:type="page"/>
      </w:r>
    </w:p>
    <w:p w:rsidR="004F4D80" w:rsidRPr="00C236C0" w:rsidRDefault="004F4D80" w:rsidP="004F4D80">
      <w:pPr>
        <w:pStyle w:val="3"/>
        <w:rPr>
          <w:szCs w:val="24"/>
        </w:rPr>
      </w:pPr>
      <w:bookmarkStart w:id="550" w:name="_Toc439170674"/>
      <w:bookmarkStart w:id="551" w:name="_Toc439172776"/>
      <w:bookmarkStart w:id="552" w:name="_Toc439173220"/>
      <w:bookmarkStart w:id="553" w:name="_Toc439238214"/>
      <w:bookmarkStart w:id="554" w:name="_Toc439252762"/>
      <w:bookmarkStart w:id="555" w:name="_Toc439323736"/>
      <w:bookmarkStart w:id="556" w:name="_Toc440361370"/>
      <w:bookmarkStart w:id="557" w:name="_Toc440376125"/>
      <w:bookmarkStart w:id="558" w:name="_Toc440376252"/>
      <w:bookmarkStart w:id="559" w:name="_Toc440382510"/>
      <w:bookmarkStart w:id="560" w:name="_Toc440447180"/>
      <w:bookmarkStart w:id="561" w:name="_Toc440631723"/>
      <w:bookmarkStart w:id="562" w:name="_Toc440877379"/>
      <w:r w:rsidRPr="00C236C0">
        <w:rPr>
          <w:szCs w:val="24"/>
        </w:rPr>
        <w:lastRenderedPageBreak/>
        <w:t>Инструкции по заполнению</w:t>
      </w:r>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563" w:name="_Ref441053211"/>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563"/>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8D1036">
        <w:rPr>
          <w:sz w:val="24"/>
          <w:szCs w:val="24"/>
        </w:rPr>
        <w:fldChar w:fldCharType="begin"/>
      </w:r>
      <w:r w:rsidR="00457AEB">
        <w:rPr>
          <w:sz w:val="24"/>
          <w:szCs w:val="24"/>
        </w:rPr>
        <w:instrText xml:space="preserve"> REF _Ref440879531 \r \h </w:instrText>
      </w:r>
      <w:r w:rsidR="008D1036">
        <w:rPr>
          <w:sz w:val="24"/>
          <w:szCs w:val="24"/>
        </w:rPr>
      </w:r>
      <w:r w:rsidR="008D1036">
        <w:rPr>
          <w:sz w:val="24"/>
          <w:szCs w:val="24"/>
        </w:rPr>
        <w:fldChar w:fldCharType="separate"/>
      </w:r>
      <w:r w:rsidR="00A35E74">
        <w:rPr>
          <w:sz w:val="24"/>
          <w:szCs w:val="24"/>
        </w:rPr>
        <w:t>3.3.4</w:t>
      </w:r>
      <w:r w:rsidR="008D1036">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8D1036">
        <w:rPr>
          <w:sz w:val="24"/>
          <w:szCs w:val="24"/>
        </w:rPr>
        <w:fldChar w:fldCharType="begin"/>
      </w:r>
      <w:r w:rsidR="00D56F8C">
        <w:rPr>
          <w:sz w:val="24"/>
          <w:szCs w:val="24"/>
        </w:rPr>
        <w:instrText xml:space="preserve"> REF _Ref55279015 \r \h </w:instrText>
      </w:r>
      <w:r w:rsidR="008D1036">
        <w:rPr>
          <w:sz w:val="24"/>
          <w:szCs w:val="24"/>
        </w:rPr>
      </w:r>
      <w:r w:rsidR="008D1036">
        <w:rPr>
          <w:sz w:val="24"/>
          <w:szCs w:val="24"/>
        </w:rPr>
        <w:fldChar w:fldCharType="separate"/>
      </w:r>
      <w:r w:rsidR="00A35E74">
        <w:rPr>
          <w:sz w:val="24"/>
          <w:szCs w:val="24"/>
        </w:rPr>
        <w:t>3.3.1.6</w:t>
      </w:r>
      <w:r w:rsidR="008D1036">
        <w:rPr>
          <w:sz w:val="24"/>
          <w:szCs w:val="24"/>
        </w:rPr>
        <w:fldChar w:fldCharType="end"/>
      </w:r>
      <w:r w:rsidRPr="00492C8B">
        <w:rPr>
          <w:sz w:val="24"/>
          <w:szCs w:val="24"/>
        </w:rPr>
        <w:t xml:space="preserve"> и </w:t>
      </w:r>
      <w:r w:rsidR="008D1036">
        <w:rPr>
          <w:sz w:val="24"/>
          <w:szCs w:val="24"/>
        </w:rPr>
        <w:fldChar w:fldCharType="begin"/>
      </w:r>
      <w:r w:rsidR="00D56F8C">
        <w:rPr>
          <w:sz w:val="24"/>
          <w:szCs w:val="24"/>
        </w:rPr>
        <w:instrText xml:space="preserve"> REF _Ref195087786 \r \h </w:instrText>
      </w:r>
      <w:r w:rsidR="008D1036">
        <w:rPr>
          <w:sz w:val="24"/>
          <w:szCs w:val="24"/>
        </w:rPr>
      </w:r>
      <w:r w:rsidR="008D1036">
        <w:rPr>
          <w:sz w:val="24"/>
          <w:szCs w:val="24"/>
        </w:rPr>
        <w:fldChar w:fldCharType="separate"/>
      </w:r>
      <w:r w:rsidR="00A35E74">
        <w:rPr>
          <w:sz w:val="24"/>
          <w:szCs w:val="24"/>
        </w:rPr>
        <w:t>3.3.1.7</w:t>
      </w:r>
      <w:r w:rsidR="008D1036">
        <w:rPr>
          <w:sz w:val="24"/>
          <w:szCs w:val="24"/>
        </w:rPr>
        <w:fldChar w:fldCharType="end"/>
      </w:r>
      <w:r w:rsidRPr="00492C8B">
        <w:rPr>
          <w:sz w:val="24"/>
          <w:szCs w:val="24"/>
        </w:rPr>
        <w:t>.</w:t>
      </w:r>
    </w:p>
    <w:p w:rsidR="00A35E74" w:rsidRPr="00492C8B" w:rsidRDefault="00A35E74" w:rsidP="00A35E74">
      <w:pPr>
        <w:pStyle w:val="aff6"/>
        <w:numPr>
          <w:ilvl w:val="3"/>
          <w:numId w:val="1"/>
        </w:numPr>
        <w:tabs>
          <w:tab w:val="num" w:pos="1134"/>
        </w:tabs>
        <w:suppressAutoHyphens w:val="0"/>
        <w:spacing w:before="100" w:beforeAutospacing="1" w:line="240" w:lineRule="auto"/>
        <w:rPr>
          <w:sz w:val="24"/>
          <w:szCs w:val="24"/>
        </w:rPr>
      </w:pPr>
      <w:bookmarkStart w:id="564" w:name="_Ref55335821"/>
      <w:bookmarkStart w:id="565" w:name="_Ref55336345"/>
      <w:bookmarkStart w:id="566" w:name="_Toc57314674"/>
      <w:bookmarkStart w:id="567" w:name="_Toc69728988"/>
      <w:bookmarkStart w:id="568" w:name="_Toc98253922"/>
      <w:bookmarkStart w:id="569" w:name="_Toc165173850"/>
      <w:r w:rsidRPr="004B74B1">
        <w:rPr>
          <w:sz w:val="24"/>
          <w:szCs w:val="24"/>
        </w:rPr>
        <w:t xml:space="preserve">Начальная (предельная) цена, </w:t>
      </w:r>
      <w:r w:rsidRPr="00892D7B">
        <w:rPr>
          <w:sz w:val="24"/>
          <w:szCs w:val="24"/>
        </w:rPr>
        <w:t xml:space="preserve">указываемая согласно п. </w:t>
      </w:r>
      <w:r w:rsidR="008D1036">
        <w:fldChar w:fldCharType="begin"/>
      </w:r>
      <w:r>
        <w:rPr>
          <w:sz w:val="24"/>
          <w:szCs w:val="24"/>
        </w:rPr>
        <w:instrText xml:space="preserve"> REF _Ref441053211 \r \h </w:instrText>
      </w:r>
      <w:r w:rsidR="008D1036">
        <w:fldChar w:fldCharType="separate"/>
      </w:r>
      <w:r>
        <w:rPr>
          <w:sz w:val="24"/>
          <w:szCs w:val="24"/>
        </w:rPr>
        <w:t>5.1.2.3</w:t>
      </w:r>
      <w:r w:rsidR="008D1036">
        <w:fldChar w:fldCharType="end"/>
      </w:r>
      <w:r w:rsidRPr="00892D7B">
        <w:rPr>
          <w:sz w:val="24"/>
          <w:szCs w:val="24"/>
        </w:rPr>
        <w:t>, является ценой заключаемого договора, и должна соответствовать цене, указанной в п.</w:t>
      </w:r>
      <w:r>
        <w:rPr>
          <w:sz w:val="24"/>
          <w:szCs w:val="24"/>
        </w:rPr>
        <w:t xml:space="preserve"> </w:t>
      </w:r>
      <w:r w:rsidR="008D1036">
        <w:rPr>
          <w:sz w:val="24"/>
          <w:szCs w:val="24"/>
        </w:rPr>
        <w:fldChar w:fldCharType="begin"/>
      </w:r>
      <w:r>
        <w:rPr>
          <w:sz w:val="24"/>
          <w:szCs w:val="24"/>
        </w:rPr>
        <w:instrText xml:space="preserve"> REF _Ref441053110 \r \h </w:instrText>
      </w:r>
      <w:r w:rsidR="008D1036">
        <w:rPr>
          <w:sz w:val="24"/>
          <w:szCs w:val="24"/>
        </w:rPr>
      </w:r>
      <w:r w:rsidR="008D1036">
        <w:rPr>
          <w:sz w:val="24"/>
          <w:szCs w:val="24"/>
        </w:rPr>
        <w:fldChar w:fldCharType="separate"/>
      </w:r>
      <w:r>
        <w:rPr>
          <w:sz w:val="24"/>
          <w:szCs w:val="24"/>
        </w:rPr>
        <w:t>3.3.7.1</w:t>
      </w:r>
      <w:r w:rsidR="008D1036">
        <w:rPr>
          <w:sz w:val="24"/>
          <w:szCs w:val="24"/>
        </w:rPr>
        <w:fldChar w:fldCharType="end"/>
      </w:r>
      <w:r w:rsidRPr="00892D7B">
        <w:rPr>
          <w:sz w:val="24"/>
          <w:szCs w:val="24"/>
        </w:rPr>
        <w:t xml:space="preserve"> настоящей</w:t>
      </w:r>
      <w:r w:rsidRPr="004B74B1">
        <w:rPr>
          <w:sz w:val="24"/>
          <w:szCs w:val="24"/>
        </w:rPr>
        <w:t xml:space="preserve"> Документации.</w:t>
      </w:r>
    </w:p>
    <w:p w:rsidR="00920CB0" w:rsidRDefault="00920CB0">
      <w:pPr>
        <w:suppressAutoHyphens w:val="0"/>
        <w:spacing w:line="240" w:lineRule="auto"/>
        <w:ind w:firstLine="0"/>
        <w:jc w:val="left"/>
        <w:rPr>
          <w:b/>
          <w:sz w:val="24"/>
          <w:szCs w:val="24"/>
        </w:rPr>
      </w:pPr>
      <w:r>
        <w:br w:type="page"/>
      </w:r>
    </w:p>
    <w:p w:rsidR="00920CB0" w:rsidRPr="00E939F7" w:rsidRDefault="00920CB0" w:rsidP="00920CB0">
      <w:pPr>
        <w:pStyle w:val="3"/>
        <w:rPr>
          <w:szCs w:val="24"/>
        </w:rPr>
      </w:pPr>
      <w:bookmarkStart w:id="570" w:name="_Ref440271964"/>
      <w:bookmarkStart w:id="571" w:name="_Toc440361371"/>
      <w:bookmarkStart w:id="572" w:name="_Toc440376126"/>
      <w:bookmarkStart w:id="573" w:name="_Toc440631724"/>
      <w:bookmarkStart w:id="574" w:name="_Toc440877380"/>
      <w:r w:rsidRPr="00E939F7">
        <w:rPr>
          <w:szCs w:val="24"/>
        </w:rPr>
        <w:lastRenderedPageBreak/>
        <w:t>Антикоррупционные обязательства (Форма 1.1).</w:t>
      </w:r>
      <w:bookmarkEnd w:id="570"/>
      <w:bookmarkEnd w:id="571"/>
      <w:bookmarkEnd w:id="572"/>
      <w:bookmarkEnd w:id="573"/>
      <w:bookmarkEnd w:id="574"/>
    </w:p>
    <w:p w:rsidR="00920CB0" w:rsidRPr="00E939F7" w:rsidRDefault="00920CB0" w:rsidP="00557C01">
      <w:pPr>
        <w:pStyle w:val="3"/>
        <w:numPr>
          <w:ilvl w:val="3"/>
          <w:numId w:val="78"/>
        </w:numPr>
        <w:rPr>
          <w:b w:val="0"/>
          <w:szCs w:val="24"/>
        </w:rPr>
      </w:pPr>
      <w:bookmarkStart w:id="575" w:name="_Toc439238216"/>
      <w:bookmarkStart w:id="576" w:name="_Toc439252764"/>
      <w:bookmarkStart w:id="577" w:name="_Toc439323738"/>
      <w:bookmarkStart w:id="578" w:name="_Toc440361372"/>
      <w:bookmarkStart w:id="579" w:name="_Toc440376127"/>
      <w:bookmarkStart w:id="580" w:name="_Toc440376254"/>
      <w:bookmarkStart w:id="581" w:name="_Toc440382512"/>
      <w:bookmarkStart w:id="582" w:name="_Toc440447182"/>
      <w:bookmarkStart w:id="583" w:name="_Toc440631725"/>
      <w:bookmarkStart w:id="584" w:name="_Toc440877381"/>
      <w:r w:rsidRPr="00E939F7">
        <w:rPr>
          <w:b w:val="0"/>
          <w:szCs w:val="24"/>
        </w:rPr>
        <w:t>Форма Антикоррупционных обязательств</w:t>
      </w:r>
      <w:bookmarkEnd w:id="575"/>
      <w:bookmarkEnd w:id="576"/>
      <w:bookmarkEnd w:id="577"/>
      <w:bookmarkEnd w:id="578"/>
      <w:bookmarkEnd w:id="579"/>
      <w:bookmarkEnd w:id="580"/>
      <w:bookmarkEnd w:id="581"/>
      <w:bookmarkEnd w:id="582"/>
      <w:bookmarkEnd w:id="583"/>
      <w:bookmarkEnd w:id="584"/>
    </w:p>
    <w:p w:rsidR="00920CB0" w:rsidRPr="00E939F7" w:rsidRDefault="00920CB0" w:rsidP="00920CB0">
      <w:pPr>
        <w:pBdr>
          <w:top w:val="single" w:sz="4" w:space="1" w:color="auto"/>
        </w:pBdr>
        <w:shd w:val="clear" w:color="auto" w:fill="E0E0E0"/>
        <w:spacing w:line="240" w:lineRule="auto"/>
        <w:ind w:right="21" w:firstLine="0"/>
        <w:jc w:val="center"/>
        <w:rPr>
          <w:b/>
          <w:color w:val="000000"/>
          <w:spacing w:val="36"/>
          <w:sz w:val="24"/>
          <w:szCs w:val="24"/>
        </w:rPr>
      </w:pPr>
      <w:r w:rsidRPr="00E939F7">
        <w:rPr>
          <w:b/>
          <w:color w:val="000000"/>
          <w:spacing w:val="36"/>
          <w:sz w:val="24"/>
          <w:szCs w:val="24"/>
        </w:rPr>
        <w:t>начало формы</w:t>
      </w:r>
    </w:p>
    <w:p w:rsidR="00920CB0" w:rsidRPr="00E939F7" w:rsidRDefault="00920CB0" w:rsidP="00920CB0">
      <w:pPr>
        <w:ind w:firstLine="0"/>
        <w:rPr>
          <w:sz w:val="24"/>
          <w:szCs w:val="24"/>
        </w:rPr>
      </w:pPr>
      <w:r w:rsidRPr="00E939F7">
        <w:rPr>
          <w:sz w:val="24"/>
          <w:szCs w:val="24"/>
        </w:rPr>
        <w:t>Приложение 1 к письму о подаче оферты</w:t>
      </w:r>
    </w:p>
    <w:p w:rsidR="00920CB0" w:rsidRPr="00E939F7" w:rsidRDefault="00920CB0" w:rsidP="00920CB0">
      <w:pPr>
        <w:ind w:firstLine="0"/>
        <w:rPr>
          <w:sz w:val="24"/>
          <w:szCs w:val="24"/>
        </w:rPr>
      </w:pPr>
      <w:r w:rsidRPr="00E939F7">
        <w:rPr>
          <w:sz w:val="24"/>
          <w:szCs w:val="24"/>
        </w:rPr>
        <w:t>от «____»_____________ г. №__________</w:t>
      </w:r>
    </w:p>
    <w:p w:rsidR="00920CB0" w:rsidRPr="00E939F7" w:rsidRDefault="00920CB0" w:rsidP="00920CB0">
      <w:pPr>
        <w:keepNext/>
        <w:tabs>
          <w:tab w:val="num" w:pos="1134"/>
        </w:tabs>
        <w:spacing w:line="240" w:lineRule="auto"/>
        <w:jc w:val="right"/>
        <w:outlineLvl w:val="1"/>
        <w:rPr>
          <w:b/>
          <w:sz w:val="24"/>
          <w:szCs w:val="24"/>
        </w:rPr>
      </w:pPr>
    </w:p>
    <w:p w:rsidR="00920CB0" w:rsidRPr="00E939F7" w:rsidRDefault="00920CB0" w:rsidP="00920CB0">
      <w:pPr>
        <w:spacing w:line="240" w:lineRule="auto"/>
        <w:ind w:firstLine="709"/>
        <w:jc w:val="center"/>
        <w:rPr>
          <w:b/>
          <w:bCs w:val="0"/>
          <w:color w:val="000000"/>
          <w:sz w:val="24"/>
          <w:szCs w:val="24"/>
        </w:rPr>
      </w:pPr>
      <w:r w:rsidRPr="00E939F7">
        <w:rPr>
          <w:b/>
          <w:bCs w:val="0"/>
          <w:color w:val="000000"/>
          <w:sz w:val="24"/>
          <w:szCs w:val="24"/>
        </w:rPr>
        <w:t>Антикоррупционные обязательства</w:t>
      </w:r>
    </w:p>
    <w:p w:rsidR="00920CB0" w:rsidRPr="00E939F7" w:rsidRDefault="00920CB0" w:rsidP="00920CB0">
      <w:pPr>
        <w:spacing w:line="240" w:lineRule="auto"/>
        <w:ind w:firstLine="709"/>
        <w:jc w:val="center"/>
        <w:rPr>
          <w:b/>
          <w:bCs w:val="0"/>
          <w:color w:val="000000"/>
          <w:sz w:val="24"/>
          <w:szCs w:val="24"/>
        </w:rPr>
      </w:pPr>
    </w:p>
    <w:p w:rsidR="00920CB0" w:rsidRPr="00E939F7" w:rsidRDefault="00920CB0" w:rsidP="00920CB0">
      <w:pPr>
        <w:spacing w:line="240" w:lineRule="auto"/>
        <w:ind w:firstLine="709"/>
        <w:rPr>
          <w:color w:val="000000"/>
          <w:sz w:val="24"/>
          <w:szCs w:val="24"/>
        </w:rPr>
      </w:pPr>
      <w:r w:rsidRPr="00E939F7">
        <w:rPr>
          <w:color w:val="000000"/>
          <w:sz w:val="24"/>
          <w:szCs w:val="24"/>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E939F7" w:rsidRDefault="00920CB0" w:rsidP="00557C01">
      <w:pPr>
        <w:numPr>
          <w:ilvl w:val="0"/>
          <w:numId w:val="73"/>
        </w:numPr>
        <w:tabs>
          <w:tab w:val="num" w:pos="0"/>
        </w:tabs>
        <w:suppressAutoHyphens w:val="0"/>
        <w:spacing w:line="240" w:lineRule="auto"/>
        <w:ind w:left="0" w:firstLine="709"/>
        <w:rPr>
          <w:color w:val="000000"/>
          <w:sz w:val="24"/>
          <w:szCs w:val="24"/>
        </w:rPr>
      </w:pPr>
      <w:r w:rsidRPr="00E939F7">
        <w:rPr>
          <w:color w:val="000000"/>
          <w:sz w:val="24"/>
          <w:szCs w:val="24"/>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E939F7" w:rsidRDefault="00920CB0" w:rsidP="00920CB0">
      <w:pPr>
        <w:widowControl w:val="0"/>
        <w:spacing w:line="240" w:lineRule="auto"/>
        <w:ind w:firstLine="709"/>
        <w:contextualSpacing/>
        <w:rPr>
          <w:sz w:val="24"/>
          <w:szCs w:val="24"/>
        </w:rPr>
      </w:pPr>
      <w:r w:rsidRPr="00E939F7">
        <w:rPr>
          <w:sz w:val="24"/>
          <w:szCs w:val="24"/>
        </w:rPr>
        <w:t>1.1</w:t>
      </w:r>
      <w:r w:rsidRPr="00E939F7">
        <w:rPr>
          <w:sz w:val="24"/>
          <w:szCs w:val="24"/>
        </w:rPr>
        <w:tab/>
        <w:t>Ознакомлен с Антикоррупционной политикой ПАО «Россети» и его ДЗО, утвержденной решением Совета директоров ПАО «Россети»/</w:t>
      </w:r>
      <w:r w:rsidRPr="00E939F7">
        <w:rPr>
          <w:rFonts w:ascii="Calibri" w:hAnsi="Calibri"/>
          <w:sz w:val="24"/>
          <w:szCs w:val="24"/>
        </w:rPr>
        <w:t xml:space="preserve"> </w:t>
      </w:r>
      <w:r w:rsidRPr="00E939F7">
        <w:rPr>
          <w:sz w:val="24"/>
          <w:szCs w:val="24"/>
        </w:rPr>
        <w:t>ДЗО ПАО «Россети» (протокол от 28.11.2014 №171) (далее - Антикоррупционная политика).</w:t>
      </w:r>
    </w:p>
    <w:p w:rsidR="00920CB0" w:rsidRPr="00E939F7" w:rsidRDefault="00920CB0" w:rsidP="00557C01">
      <w:pPr>
        <w:widowControl w:val="0"/>
        <w:numPr>
          <w:ilvl w:val="1"/>
          <w:numId w:val="77"/>
        </w:numPr>
        <w:suppressAutoHyphens w:val="0"/>
        <w:spacing w:line="240" w:lineRule="auto"/>
        <w:ind w:left="0" w:firstLine="709"/>
        <w:contextualSpacing/>
        <w:rPr>
          <w:sz w:val="24"/>
          <w:szCs w:val="24"/>
        </w:rPr>
      </w:pPr>
      <w:r w:rsidRPr="00E939F7">
        <w:rPr>
          <w:sz w:val="24"/>
          <w:szCs w:val="24"/>
        </w:rPr>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E939F7">
        <w:rPr>
          <w:sz w:val="24"/>
          <w:szCs w:val="24"/>
        </w:rPr>
        <w:t xml:space="preserve"> </w:t>
      </w:r>
      <w:r w:rsidRPr="00E939F7">
        <w:rPr>
          <w:sz w:val="24"/>
          <w:szCs w:val="24"/>
        </w:rPr>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E939F7" w:rsidRDefault="00920CB0" w:rsidP="00557C01">
      <w:pPr>
        <w:numPr>
          <w:ilvl w:val="0"/>
          <w:numId w:val="73"/>
        </w:numPr>
        <w:suppressAutoHyphens w:val="0"/>
        <w:spacing w:line="240" w:lineRule="auto"/>
        <w:ind w:left="0" w:firstLine="709"/>
        <w:rPr>
          <w:color w:val="000000"/>
          <w:sz w:val="24"/>
          <w:szCs w:val="24"/>
        </w:rPr>
      </w:pPr>
      <w:r w:rsidRPr="00E939F7">
        <w:rPr>
          <w:color w:val="000000"/>
          <w:sz w:val="24"/>
          <w:szCs w:val="24"/>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E939F7">
        <w:rPr>
          <w:bCs w:val="0"/>
          <w:color w:val="000000"/>
          <w:sz w:val="24"/>
          <w:szCs w:val="24"/>
        </w:rPr>
        <w:t>Запрещённые действия</w:t>
      </w:r>
      <w:r w:rsidRPr="00E939F7">
        <w:rPr>
          <w:color w:val="000000"/>
          <w:sz w:val="24"/>
          <w:szCs w:val="24"/>
        </w:rPr>
        <w:t>»).</w:t>
      </w:r>
    </w:p>
    <w:p w:rsidR="00920CB0" w:rsidRPr="00E939F7" w:rsidRDefault="00920CB0" w:rsidP="00920CB0">
      <w:pPr>
        <w:spacing w:line="240" w:lineRule="auto"/>
        <w:ind w:firstLine="709"/>
        <w:rPr>
          <w:color w:val="000000"/>
          <w:sz w:val="24"/>
          <w:szCs w:val="24"/>
        </w:rPr>
      </w:pPr>
      <w:r w:rsidRPr="00E939F7">
        <w:rPr>
          <w:color w:val="000000"/>
          <w:sz w:val="24"/>
          <w:szCs w:val="24"/>
        </w:rPr>
        <w:t>2. 1. К Запрещ</w:t>
      </w:r>
      <w:r w:rsidRPr="00E939F7">
        <w:rPr>
          <w:bCs w:val="0"/>
          <w:color w:val="000000"/>
          <w:sz w:val="24"/>
          <w:szCs w:val="24"/>
        </w:rPr>
        <w:t>ё</w:t>
      </w:r>
      <w:r w:rsidRPr="00E939F7">
        <w:rPr>
          <w:color w:val="000000"/>
          <w:sz w:val="24"/>
          <w:szCs w:val="24"/>
        </w:rPr>
        <w:t>нным действиям, способным вызвать коррупционные риски при осуществлении закупочной деятельности, относятся:</w:t>
      </w:r>
    </w:p>
    <w:p w:rsidR="00920CB0" w:rsidRPr="00E939F7" w:rsidRDefault="00920CB0" w:rsidP="00557C01">
      <w:pPr>
        <w:numPr>
          <w:ilvl w:val="0"/>
          <w:numId w:val="76"/>
        </w:numPr>
        <w:suppressAutoHyphens w:val="0"/>
        <w:spacing w:line="240" w:lineRule="auto"/>
        <w:ind w:left="0" w:firstLine="709"/>
        <w:rPr>
          <w:color w:val="000000"/>
          <w:sz w:val="24"/>
          <w:szCs w:val="24"/>
        </w:rPr>
      </w:pPr>
      <w:r w:rsidRPr="00E939F7">
        <w:rPr>
          <w:color w:val="000000"/>
          <w:sz w:val="24"/>
          <w:szCs w:val="24"/>
        </w:rPr>
        <w:t>предоставление неполных, заведомо ложных, недостоверных сведений о структуре собственников;</w:t>
      </w:r>
    </w:p>
    <w:p w:rsidR="00920CB0" w:rsidRPr="00E939F7" w:rsidRDefault="00920CB0" w:rsidP="00557C01">
      <w:pPr>
        <w:numPr>
          <w:ilvl w:val="0"/>
          <w:numId w:val="76"/>
        </w:numPr>
        <w:suppressAutoHyphens w:val="0"/>
        <w:spacing w:line="240" w:lineRule="auto"/>
        <w:ind w:left="0" w:firstLine="709"/>
        <w:rPr>
          <w:color w:val="000000"/>
          <w:sz w:val="24"/>
          <w:szCs w:val="24"/>
        </w:rPr>
      </w:pPr>
      <w:r w:rsidRPr="00E939F7">
        <w:rPr>
          <w:color w:val="000000"/>
          <w:sz w:val="24"/>
          <w:szCs w:val="24"/>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E939F7" w:rsidRDefault="00920CB0" w:rsidP="00557C01">
      <w:pPr>
        <w:numPr>
          <w:ilvl w:val="0"/>
          <w:numId w:val="74"/>
        </w:numPr>
        <w:suppressAutoHyphens w:val="0"/>
        <w:spacing w:line="240" w:lineRule="auto"/>
        <w:ind w:left="0" w:firstLine="709"/>
        <w:rPr>
          <w:color w:val="000000"/>
          <w:sz w:val="24"/>
          <w:szCs w:val="24"/>
        </w:rPr>
      </w:pPr>
      <w:r w:rsidRPr="00E939F7">
        <w:rPr>
          <w:color w:val="000000"/>
          <w:sz w:val="24"/>
          <w:szCs w:val="24"/>
        </w:rPr>
        <w:t>освобождение, предложение или обещание освободить от исполнения обязательства или обязанности;</w:t>
      </w:r>
    </w:p>
    <w:p w:rsidR="00920CB0" w:rsidRPr="00E939F7" w:rsidRDefault="00920CB0" w:rsidP="00557C01">
      <w:pPr>
        <w:numPr>
          <w:ilvl w:val="0"/>
          <w:numId w:val="74"/>
        </w:numPr>
        <w:suppressAutoHyphens w:val="0"/>
        <w:spacing w:line="240" w:lineRule="auto"/>
        <w:ind w:left="0" w:firstLine="709"/>
        <w:rPr>
          <w:color w:val="000000"/>
          <w:sz w:val="24"/>
          <w:szCs w:val="24"/>
        </w:rPr>
      </w:pPr>
      <w:r w:rsidRPr="00E939F7">
        <w:rPr>
          <w:color w:val="000000"/>
          <w:sz w:val="24"/>
          <w:szCs w:val="24"/>
        </w:rPr>
        <w:t>оказание, предложение или обещание оказать услуги;</w:t>
      </w:r>
    </w:p>
    <w:p w:rsidR="00920CB0" w:rsidRPr="00E939F7" w:rsidRDefault="00920CB0" w:rsidP="00557C01">
      <w:pPr>
        <w:numPr>
          <w:ilvl w:val="0"/>
          <w:numId w:val="74"/>
        </w:numPr>
        <w:suppressAutoHyphens w:val="0"/>
        <w:spacing w:line="240" w:lineRule="auto"/>
        <w:ind w:left="0" w:firstLine="709"/>
        <w:rPr>
          <w:color w:val="000000"/>
          <w:sz w:val="24"/>
          <w:szCs w:val="24"/>
        </w:rPr>
      </w:pPr>
      <w:r w:rsidRPr="00E939F7">
        <w:rPr>
          <w:color w:val="000000"/>
          <w:sz w:val="24"/>
          <w:szCs w:val="24"/>
        </w:rPr>
        <w:lastRenderedPageBreak/>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E939F7" w:rsidRDefault="00920CB0" w:rsidP="00557C01">
      <w:pPr>
        <w:numPr>
          <w:ilvl w:val="0"/>
          <w:numId w:val="74"/>
        </w:numPr>
        <w:suppressAutoHyphens w:val="0"/>
        <w:spacing w:line="240" w:lineRule="auto"/>
        <w:ind w:left="0" w:firstLine="709"/>
        <w:rPr>
          <w:color w:val="000000"/>
          <w:sz w:val="24"/>
          <w:szCs w:val="24"/>
        </w:rPr>
      </w:pPr>
      <w:r w:rsidRPr="00E939F7">
        <w:rPr>
          <w:color w:val="000000"/>
          <w:sz w:val="24"/>
          <w:szCs w:val="24"/>
        </w:rPr>
        <w:t xml:space="preserve">предоставление, предложение или обещание предоставить иные выгоды; </w:t>
      </w:r>
    </w:p>
    <w:p w:rsidR="00920CB0" w:rsidRPr="00E939F7" w:rsidRDefault="00920CB0" w:rsidP="00557C01">
      <w:pPr>
        <w:numPr>
          <w:ilvl w:val="0"/>
          <w:numId w:val="74"/>
        </w:numPr>
        <w:suppressAutoHyphens w:val="0"/>
        <w:spacing w:line="240" w:lineRule="auto"/>
        <w:ind w:left="0" w:firstLine="709"/>
        <w:rPr>
          <w:sz w:val="24"/>
          <w:szCs w:val="24"/>
        </w:rPr>
      </w:pPr>
      <w:r w:rsidRPr="00E939F7">
        <w:rPr>
          <w:sz w:val="24"/>
          <w:szCs w:val="24"/>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E939F7" w:rsidRDefault="00920CB0" w:rsidP="00557C01">
      <w:pPr>
        <w:numPr>
          <w:ilvl w:val="1"/>
          <w:numId w:val="75"/>
        </w:numPr>
        <w:suppressAutoHyphens w:val="0"/>
        <w:spacing w:line="240" w:lineRule="auto"/>
        <w:ind w:left="0" w:firstLine="709"/>
        <w:rPr>
          <w:sz w:val="24"/>
          <w:szCs w:val="24"/>
        </w:rPr>
      </w:pPr>
      <w:r w:rsidRPr="00E939F7">
        <w:rPr>
          <w:sz w:val="24"/>
          <w:szCs w:val="24"/>
          <w:lang w:val="en-US"/>
        </w:rPr>
        <w:t>C</w:t>
      </w:r>
      <w:r w:rsidRPr="00E939F7">
        <w:rPr>
          <w:sz w:val="24"/>
          <w:szCs w:val="24"/>
        </w:rPr>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E939F7" w:rsidRDefault="00920CB0" w:rsidP="00557C01">
      <w:pPr>
        <w:numPr>
          <w:ilvl w:val="1"/>
          <w:numId w:val="75"/>
        </w:numPr>
        <w:suppressAutoHyphens w:val="0"/>
        <w:spacing w:line="240" w:lineRule="auto"/>
        <w:ind w:left="0" w:firstLine="709"/>
        <w:rPr>
          <w:sz w:val="24"/>
          <w:szCs w:val="24"/>
        </w:rPr>
      </w:pPr>
      <w:r w:rsidRPr="00E939F7">
        <w:rPr>
          <w:sz w:val="24"/>
          <w:szCs w:val="24"/>
        </w:rPr>
        <w:t>Под действиями работника Заказчика/Организатора закупки, осуществляемыми в пользу Участника, понимаются:</w:t>
      </w:r>
    </w:p>
    <w:p w:rsidR="00920CB0" w:rsidRPr="00E939F7" w:rsidRDefault="00920CB0" w:rsidP="00557C01">
      <w:pPr>
        <w:numPr>
          <w:ilvl w:val="0"/>
          <w:numId w:val="74"/>
        </w:numPr>
        <w:suppressAutoHyphens w:val="0"/>
        <w:spacing w:line="240" w:lineRule="auto"/>
        <w:ind w:left="0" w:firstLine="709"/>
        <w:rPr>
          <w:color w:val="000000"/>
          <w:sz w:val="24"/>
          <w:szCs w:val="24"/>
        </w:rPr>
      </w:pPr>
      <w:r w:rsidRPr="00E939F7">
        <w:rPr>
          <w:color w:val="000000"/>
          <w:sz w:val="24"/>
          <w:szCs w:val="24"/>
        </w:rPr>
        <w:t>предоставление неоправданных преимуществ по сравнению с другими участниками закупочных процедур;</w:t>
      </w:r>
    </w:p>
    <w:p w:rsidR="00920CB0" w:rsidRPr="00E939F7" w:rsidRDefault="00920CB0" w:rsidP="00557C01">
      <w:pPr>
        <w:numPr>
          <w:ilvl w:val="0"/>
          <w:numId w:val="74"/>
        </w:numPr>
        <w:suppressAutoHyphens w:val="0"/>
        <w:spacing w:line="240" w:lineRule="auto"/>
        <w:ind w:left="0" w:firstLine="709"/>
        <w:rPr>
          <w:color w:val="000000"/>
          <w:sz w:val="24"/>
          <w:szCs w:val="24"/>
        </w:rPr>
      </w:pPr>
      <w:r w:rsidRPr="00E939F7">
        <w:rPr>
          <w:color w:val="000000"/>
          <w:sz w:val="24"/>
          <w:szCs w:val="24"/>
        </w:rPr>
        <w:t>предоставление каких-либо гарантий;</w:t>
      </w:r>
    </w:p>
    <w:p w:rsidR="00920CB0" w:rsidRPr="00E939F7" w:rsidRDefault="00920CB0" w:rsidP="00557C01">
      <w:pPr>
        <w:numPr>
          <w:ilvl w:val="0"/>
          <w:numId w:val="74"/>
        </w:numPr>
        <w:suppressAutoHyphens w:val="0"/>
        <w:spacing w:line="240" w:lineRule="auto"/>
        <w:ind w:left="0" w:firstLine="709"/>
        <w:rPr>
          <w:color w:val="000000"/>
          <w:sz w:val="24"/>
          <w:szCs w:val="24"/>
        </w:rPr>
      </w:pPr>
      <w:r w:rsidRPr="00E939F7">
        <w:rPr>
          <w:color w:val="000000"/>
          <w:sz w:val="24"/>
          <w:szCs w:val="24"/>
        </w:rPr>
        <w:t>ускорение существующих процедур;</w:t>
      </w:r>
    </w:p>
    <w:p w:rsidR="00920CB0" w:rsidRPr="00E939F7" w:rsidRDefault="00920CB0" w:rsidP="00557C01">
      <w:pPr>
        <w:numPr>
          <w:ilvl w:val="0"/>
          <w:numId w:val="74"/>
        </w:numPr>
        <w:suppressAutoHyphens w:val="0"/>
        <w:spacing w:line="240" w:lineRule="auto"/>
        <w:ind w:left="0" w:firstLine="709"/>
        <w:rPr>
          <w:color w:val="000000"/>
          <w:sz w:val="24"/>
          <w:szCs w:val="24"/>
        </w:rPr>
      </w:pPr>
      <w:r w:rsidRPr="00E939F7">
        <w:rPr>
          <w:color w:val="000000"/>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E939F7" w:rsidRDefault="00920CB0" w:rsidP="00557C01">
      <w:pPr>
        <w:numPr>
          <w:ilvl w:val="0"/>
          <w:numId w:val="75"/>
        </w:numPr>
        <w:suppressAutoHyphens w:val="0"/>
        <w:spacing w:line="240" w:lineRule="auto"/>
        <w:ind w:left="0" w:firstLine="709"/>
        <w:rPr>
          <w:color w:val="000000"/>
          <w:sz w:val="24"/>
          <w:szCs w:val="24"/>
        </w:rPr>
      </w:pPr>
      <w:r w:rsidRPr="00E939F7">
        <w:rPr>
          <w:color w:val="000000"/>
          <w:sz w:val="24"/>
          <w:szCs w:val="24"/>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E939F7" w:rsidRDefault="00920CB0" w:rsidP="00557C01">
      <w:pPr>
        <w:numPr>
          <w:ilvl w:val="0"/>
          <w:numId w:val="75"/>
        </w:numPr>
        <w:suppressAutoHyphens w:val="0"/>
        <w:spacing w:line="240" w:lineRule="auto"/>
        <w:ind w:left="0" w:firstLine="709"/>
        <w:rPr>
          <w:color w:val="000000"/>
          <w:sz w:val="24"/>
          <w:szCs w:val="24"/>
        </w:rPr>
      </w:pPr>
      <w:r w:rsidRPr="00E939F7">
        <w:rPr>
          <w:color w:val="000000"/>
          <w:sz w:val="24"/>
          <w:szCs w:val="24"/>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E939F7" w:rsidRDefault="00920CB0" w:rsidP="00557C01">
      <w:pPr>
        <w:numPr>
          <w:ilvl w:val="0"/>
          <w:numId w:val="75"/>
        </w:numPr>
        <w:suppressAutoHyphens w:val="0"/>
        <w:spacing w:line="240" w:lineRule="auto"/>
        <w:ind w:left="0" w:firstLine="709"/>
        <w:rPr>
          <w:color w:val="000000"/>
          <w:sz w:val="24"/>
          <w:szCs w:val="24"/>
        </w:rPr>
      </w:pPr>
      <w:r w:rsidRPr="00E939F7">
        <w:rPr>
          <w:color w:val="000000"/>
          <w:sz w:val="24"/>
          <w:szCs w:val="24"/>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E939F7" w:rsidRDefault="00920CB0" w:rsidP="00920CB0">
      <w:pPr>
        <w:spacing w:line="240" w:lineRule="auto"/>
        <w:ind w:firstLine="709"/>
        <w:rPr>
          <w:b/>
          <w:bCs w:val="0"/>
          <w:color w:val="000000"/>
          <w:sz w:val="24"/>
          <w:szCs w:val="24"/>
        </w:rPr>
      </w:pPr>
    </w:p>
    <w:p w:rsidR="00920CB0" w:rsidRPr="00E939F7" w:rsidRDefault="00920CB0" w:rsidP="00920CB0">
      <w:pPr>
        <w:spacing w:line="240" w:lineRule="auto"/>
        <w:ind w:firstLine="709"/>
        <w:rPr>
          <w:color w:val="000000"/>
          <w:sz w:val="24"/>
          <w:szCs w:val="24"/>
        </w:rPr>
      </w:pPr>
      <w:r w:rsidRPr="00E939F7">
        <w:rPr>
          <w:b/>
          <w:bCs w:val="0"/>
          <w:color w:val="000000"/>
          <w:sz w:val="24"/>
          <w:szCs w:val="24"/>
        </w:rPr>
        <w:t xml:space="preserve">Участник: </w:t>
      </w:r>
      <w:r w:rsidRPr="00E939F7">
        <w:rPr>
          <w:color w:val="000000"/>
          <w:sz w:val="24"/>
          <w:szCs w:val="24"/>
        </w:rPr>
        <w:t>_______________/</w:t>
      </w:r>
    </w:p>
    <w:p w:rsidR="00920CB0" w:rsidRPr="00E939F7" w:rsidRDefault="00920CB0" w:rsidP="00920CB0">
      <w:pPr>
        <w:spacing w:line="240" w:lineRule="auto"/>
        <w:ind w:firstLine="709"/>
        <w:rPr>
          <w:b/>
          <w:bCs w:val="0"/>
          <w:i/>
          <w:iCs/>
          <w:color w:val="000000"/>
          <w:sz w:val="24"/>
          <w:szCs w:val="24"/>
        </w:rPr>
      </w:pPr>
    </w:p>
    <w:p w:rsidR="00920CB0" w:rsidRPr="00E939F7" w:rsidRDefault="00920CB0" w:rsidP="00920CB0">
      <w:pPr>
        <w:spacing w:line="240" w:lineRule="auto"/>
        <w:ind w:firstLine="709"/>
        <w:rPr>
          <w:b/>
          <w:bCs w:val="0"/>
          <w:i/>
          <w:iCs/>
          <w:color w:val="000000"/>
          <w:sz w:val="24"/>
          <w:szCs w:val="24"/>
        </w:rPr>
      </w:pPr>
    </w:p>
    <w:p w:rsidR="00920CB0" w:rsidRPr="00E939F7" w:rsidRDefault="00920CB0" w:rsidP="00920CB0">
      <w:pPr>
        <w:spacing w:line="240" w:lineRule="auto"/>
        <w:ind w:firstLine="709"/>
        <w:rPr>
          <w:b/>
          <w:bCs w:val="0"/>
          <w:i/>
          <w:iCs/>
          <w:color w:val="000000"/>
          <w:sz w:val="24"/>
          <w:szCs w:val="24"/>
        </w:rPr>
      </w:pPr>
    </w:p>
    <w:p w:rsidR="00920CB0" w:rsidRPr="00E939F7" w:rsidRDefault="00920CB0" w:rsidP="00920CB0">
      <w:pPr>
        <w:spacing w:line="240" w:lineRule="auto"/>
        <w:ind w:firstLine="709"/>
        <w:rPr>
          <w:b/>
          <w:bCs w:val="0"/>
          <w:i/>
          <w:iCs/>
          <w:color w:val="000000"/>
          <w:sz w:val="24"/>
          <w:szCs w:val="24"/>
        </w:rPr>
      </w:pPr>
    </w:p>
    <w:p w:rsidR="00920CB0" w:rsidRPr="00E939F7" w:rsidRDefault="00920CB0" w:rsidP="00920CB0">
      <w:pPr>
        <w:spacing w:line="240" w:lineRule="auto"/>
        <w:ind w:firstLine="709"/>
        <w:rPr>
          <w:b/>
          <w:i/>
          <w:color w:val="000000"/>
          <w:sz w:val="24"/>
          <w:szCs w:val="24"/>
        </w:rPr>
      </w:pPr>
      <w:r w:rsidRPr="00E939F7">
        <w:rPr>
          <w:b/>
          <w:bCs w:val="0"/>
          <w:i/>
          <w:iCs/>
          <w:color w:val="000000"/>
          <w:sz w:val="24"/>
          <w:szCs w:val="24"/>
        </w:rPr>
        <w:t>Информация о формах обратной связи ПАО «_______» в рамках системы предупреждения и профилактики коррупции:</w:t>
      </w:r>
    </w:p>
    <w:p w:rsidR="00920CB0" w:rsidRPr="00E939F7" w:rsidRDefault="00920CB0" w:rsidP="00920CB0">
      <w:pPr>
        <w:rPr>
          <w:sz w:val="24"/>
          <w:szCs w:val="24"/>
        </w:rPr>
      </w:pPr>
      <w:r w:rsidRPr="00E939F7">
        <w:rPr>
          <w:i/>
          <w:sz w:val="24"/>
          <w:szCs w:val="24"/>
        </w:rPr>
        <w:t xml:space="preserve">В ПАО «_______» действует система </w:t>
      </w:r>
      <w:r w:rsidRPr="00E939F7">
        <w:rPr>
          <w:bCs w:val="0"/>
          <w:i/>
          <w:iCs/>
          <w:sz w:val="24"/>
          <w:szCs w:val="24"/>
        </w:rPr>
        <w:t>предупреждения и профилактики коррупции.</w:t>
      </w:r>
      <w:r w:rsidRPr="00E939F7">
        <w:rPr>
          <w:i/>
          <w:sz w:val="24"/>
          <w:szCs w:val="24"/>
        </w:rPr>
        <w:t xml:space="preserve"> </w:t>
      </w:r>
      <w:r w:rsidRPr="00E939F7">
        <w:rPr>
          <w:i/>
          <w:color w:val="2F2C2D"/>
          <w:sz w:val="24"/>
          <w:szCs w:val="24"/>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0" w:history="1">
        <w:r w:rsidRPr="00E939F7">
          <w:rPr>
            <w:i/>
            <w:color w:val="262626"/>
            <w:sz w:val="24"/>
            <w:szCs w:val="24"/>
            <w:u w:val="single"/>
            <w:shd w:val="clear" w:color="auto" w:fill="FFFFFF"/>
          </w:rPr>
          <w:t>форму обратной связи</w:t>
        </w:r>
      </w:hyperlink>
      <w:r w:rsidRPr="00E939F7">
        <w:rPr>
          <w:i/>
          <w:sz w:val="24"/>
          <w:szCs w:val="24"/>
        </w:rPr>
        <w:t xml:space="preserve"> на корпоративном веб-сайте</w:t>
      </w:r>
      <w:r w:rsidRPr="00E939F7">
        <w:rPr>
          <w:i/>
          <w:color w:val="2F2C2D"/>
          <w:sz w:val="24"/>
          <w:szCs w:val="24"/>
          <w:shd w:val="clear" w:color="auto" w:fill="FFFFFF"/>
        </w:rPr>
        <w:t xml:space="preserve">, позвонив по телефону «Горячей линии» </w:t>
      </w:r>
      <w:r w:rsidRPr="00E939F7">
        <w:rPr>
          <w:bCs w:val="0"/>
          <w:i/>
          <w:color w:val="2F2C2D"/>
          <w:sz w:val="24"/>
          <w:szCs w:val="24"/>
          <w:shd w:val="clear" w:color="auto" w:fill="FFFFFF"/>
        </w:rPr>
        <w:t>________ (указывается номер «горячей» линии заказчика)</w:t>
      </w:r>
      <w:r w:rsidRPr="00E939F7">
        <w:rPr>
          <w:i/>
          <w:color w:val="2F2C2D"/>
          <w:sz w:val="24"/>
          <w:szCs w:val="24"/>
          <w:shd w:val="clear" w:color="auto" w:fill="FFFFFF"/>
        </w:rPr>
        <w:t xml:space="preserve">, или направив письменное обращение по адресу: </w:t>
      </w:r>
      <w:r w:rsidRPr="00E939F7">
        <w:rPr>
          <w:iCs/>
          <w:color w:val="2F2C2D"/>
          <w:sz w:val="24"/>
          <w:szCs w:val="24"/>
          <w:shd w:val="clear" w:color="auto" w:fill="FFFFFF"/>
        </w:rPr>
        <w:t xml:space="preserve">___________ </w:t>
      </w:r>
      <w:r w:rsidRPr="00E939F7">
        <w:rPr>
          <w:i/>
          <w:iCs/>
          <w:color w:val="2F2C2D"/>
          <w:sz w:val="24"/>
          <w:szCs w:val="24"/>
          <w:shd w:val="clear" w:color="auto" w:fill="FFFFFF"/>
        </w:rPr>
        <w:t>(указывается адрес заказчика)</w:t>
      </w:r>
      <w:r w:rsidRPr="00E939F7">
        <w:rPr>
          <w:iCs/>
          <w:color w:val="2F2C2D"/>
          <w:sz w:val="24"/>
          <w:szCs w:val="24"/>
          <w:shd w:val="clear" w:color="auto" w:fill="FFFFFF"/>
        </w:rPr>
        <w:t>.</w:t>
      </w:r>
    </w:p>
    <w:p w:rsidR="00920CB0" w:rsidRPr="00E939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E939F7">
        <w:rPr>
          <w:b/>
          <w:color w:val="000000"/>
          <w:spacing w:val="36"/>
          <w:sz w:val="24"/>
          <w:szCs w:val="24"/>
        </w:rPr>
        <w:t>конец формы</w:t>
      </w:r>
    </w:p>
    <w:p w:rsidR="00920CB0" w:rsidRPr="00E939F7" w:rsidRDefault="00920CB0">
      <w:pPr>
        <w:suppressAutoHyphens w:val="0"/>
        <w:spacing w:line="240" w:lineRule="auto"/>
        <w:ind w:firstLine="0"/>
        <w:jc w:val="left"/>
        <w:rPr>
          <w:b/>
          <w:sz w:val="24"/>
          <w:szCs w:val="24"/>
        </w:rPr>
      </w:pPr>
      <w:r w:rsidRPr="00E939F7">
        <w:rPr>
          <w:sz w:val="24"/>
          <w:szCs w:val="24"/>
        </w:rPr>
        <w:br w:type="page"/>
      </w:r>
    </w:p>
    <w:p w:rsidR="004F4D80" w:rsidRPr="00E939F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E939F7" w:rsidSect="004F4D80">
          <w:footerReference w:type="even" r:id="rId41"/>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85" w:name="_Toc423423668"/>
      <w:bookmarkStart w:id="586" w:name="_Ref440271072"/>
      <w:bookmarkStart w:id="587" w:name="_Ref440273986"/>
      <w:bookmarkStart w:id="588" w:name="_Ref440274337"/>
      <w:bookmarkStart w:id="589" w:name="_Ref440274913"/>
      <w:bookmarkStart w:id="590" w:name="_Ref440284918"/>
      <w:bookmarkStart w:id="591" w:name="_Toc440877382"/>
      <w:r>
        <w:lastRenderedPageBreak/>
        <w:t>Сводная таблица стоимости</w:t>
      </w:r>
      <w:r w:rsidR="004F4D80" w:rsidRPr="00F647F7">
        <w:t xml:space="preserve"> (форма </w:t>
      </w:r>
      <w:r w:rsidR="004F4D80" w:rsidRPr="00F647F7">
        <w:rPr>
          <w:noProof/>
        </w:rPr>
        <w:t>2</w:t>
      </w:r>
      <w:r w:rsidR="004F4D80" w:rsidRPr="00F647F7">
        <w:t>)</w:t>
      </w:r>
      <w:bookmarkEnd w:id="564"/>
      <w:bookmarkEnd w:id="565"/>
      <w:bookmarkEnd w:id="566"/>
      <w:bookmarkEnd w:id="567"/>
      <w:bookmarkEnd w:id="568"/>
      <w:bookmarkEnd w:id="569"/>
      <w:bookmarkEnd w:id="585"/>
      <w:bookmarkEnd w:id="586"/>
      <w:bookmarkEnd w:id="587"/>
      <w:bookmarkEnd w:id="588"/>
      <w:bookmarkEnd w:id="589"/>
      <w:bookmarkEnd w:id="590"/>
      <w:bookmarkEnd w:id="591"/>
    </w:p>
    <w:p w:rsidR="004F4D80" w:rsidRPr="00C236C0" w:rsidRDefault="004F4D80" w:rsidP="004F4D80">
      <w:pPr>
        <w:pStyle w:val="3"/>
        <w:rPr>
          <w:szCs w:val="24"/>
        </w:rPr>
      </w:pPr>
      <w:bookmarkStart w:id="592" w:name="_Toc98253923"/>
      <w:bookmarkStart w:id="593" w:name="_Toc157248177"/>
      <w:bookmarkStart w:id="594" w:name="_Toc157496546"/>
      <w:bookmarkStart w:id="595" w:name="_Toc158206085"/>
      <w:bookmarkStart w:id="596" w:name="_Toc164057770"/>
      <w:bookmarkStart w:id="597" w:name="_Toc164137120"/>
      <w:bookmarkStart w:id="598" w:name="_Toc164161280"/>
      <w:bookmarkStart w:id="599" w:name="_Toc165173851"/>
      <w:bookmarkStart w:id="600" w:name="_Ref264038986"/>
      <w:bookmarkStart w:id="601" w:name="_Ref264359294"/>
      <w:bookmarkStart w:id="602" w:name="_Toc439170676"/>
      <w:bookmarkStart w:id="603" w:name="_Toc439172778"/>
      <w:bookmarkStart w:id="604" w:name="_Toc439173222"/>
      <w:bookmarkStart w:id="605" w:name="_Toc439238218"/>
      <w:bookmarkStart w:id="606" w:name="_Toc439252766"/>
      <w:bookmarkStart w:id="607" w:name="_Toc439323740"/>
      <w:bookmarkStart w:id="608" w:name="_Toc440361374"/>
      <w:bookmarkStart w:id="609" w:name="_Toc440376129"/>
      <w:bookmarkStart w:id="610" w:name="_Toc440376256"/>
      <w:bookmarkStart w:id="611" w:name="_Toc440382514"/>
      <w:bookmarkStart w:id="612" w:name="_Toc440447184"/>
      <w:bookmarkStart w:id="613" w:name="_Toc440631727"/>
      <w:bookmarkStart w:id="614" w:name="_Toc440877383"/>
      <w:r w:rsidRPr="00C236C0">
        <w:rPr>
          <w:szCs w:val="24"/>
        </w:rPr>
        <w:t xml:space="preserve">Форма </w:t>
      </w:r>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r w:rsidR="00492C8B">
        <w:rPr>
          <w:szCs w:val="24"/>
        </w:rPr>
        <w:t>Сводной таблицы стоимости</w:t>
      </w:r>
      <w:bookmarkEnd w:id="606"/>
      <w:bookmarkEnd w:id="607"/>
      <w:bookmarkEnd w:id="608"/>
      <w:bookmarkEnd w:id="609"/>
      <w:bookmarkEnd w:id="610"/>
      <w:bookmarkEnd w:id="611"/>
      <w:bookmarkEnd w:id="612"/>
      <w:bookmarkEnd w:id="613"/>
      <w:bookmarkEnd w:id="61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p>
    <w:p w:rsidR="00A35E74" w:rsidRPr="00F647F7" w:rsidRDefault="00A35E74" w:rsidP="00A35E74">
      <w:pPr>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943"/>
        <w:gridCol w:w="1559"/>
        <w:gridCol w:w="1701"/>
        <w:gridCol w:w="1843"/>
        <w:gridCol w:w="3827"/>
      </w:tblGrid>
      <w:tr w:rsidR="00A35E74" w:rsidRPr="00843BBD" w:rsidTr="001B0066">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A35E74" w:rsidRPr="00843BBD" w:rsidRDefault="00A35E74" w:rsidP="001B0066">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A35E74" w:rsidRPr="00843BBD" w:rsidRDefault="00A35E74" w:rsidP="001B0066">
            <w:pPr>
              <w:pStyle w:val="aff0"/>
              <w:spacing w:before="0" w:after="0"/>
              <w:jc w:val="center"/>
              <w:rPr>
                <w:b/>
                <w:color w:val="000000"/>
              </w:rPr>
            </w:pPr>
            <w:r w:rsidRPr="00843BBD">
              <w:rPr>
                <w:rStyle w:val="aa"/>
                <w:b w:val="0"/>
                <w:sz w:val="20"/>
              </w:rPr>
              <w:t>(Указывается наименование услуг)</w:t>
            </w:r>
          </w:p>
        </w:tc>
      </w:tr>
      <w:tr w:rsidR="00A35E74" w:rsidRPr="001E58ED" w:rsidTr="001B0066">
        <w:trPr>
          <w:trHeight w:val="944"/>
        </w:trPr>
        <w:tc>
          <w:tcPr>
            <w:tcW w:w="578" w:type="dxa"/>
          </w:tcPr>
          <w:p w:rsidR="00A35E74" w:rsidRPr="001E58ED" w:rsidRDefault="00A35E74" w:rsidP="001B0066">
            <w:pPr>
              <w:pStyle w:val="aff0"/>
              <w:spacing w:before="0" w:after="0"/>
              <w:rPr>
                <w:sz w:val="24"/>
                <w:szCs w:val="24"/>
              </w:rPr>
            </w:pPr>
            <w:r w:rsidRPr="001E58ED">
              <w:rPr>
                <w:sz w:val="24"/>
                <w:szCs w:val="24"/>
              </w:rPr>
              <w:t>№ п/п</w:t>
            </w:r>
          </w:p>
        </w:tc>
        <w:tc>
          <w:tcPr>
            <w:tcW w:w="5943" w:type="dxa"/>
            <w:vAlign w:val="center"/>
          </w:tcPr>
          <w:p w:rsidR="00A35E74" w:rsidRPr="001E58ED" w:rsidRDefault="00A35E74" w:rsidP="001B0066">
            <w:pPr>
              <w:spacing w:line="240" w:lineRule="auto"/>
              <w:ind w:firstLine="0"/>
              <w:jc w:val="center"/>
              <w:rPr>
                <w:sz w:val="24"/>
                <w:szCs w:val="24"/>
              </w:rPr>
            </w:pPr>
            <w:r w:rsidRPr="001E58ED">
              <w:rPr>
                <w:sz w:val="24"/>
                <w:szCs w:val="24"/>
              </w:rPr>
              <w:t>Вид услуг</w:t>
            </w:r>
          </w:p>
        </w:tc>
        <w:tc>
          <w:tcPr>
            <w:tcW w:w="1559" w:type="dxa"/>
            <w:vAlign w:val="center"/>
          </w:tcPr>
          <w:p w:rsidR="00A35E74" w:rsidRPr="001E58ED" w:rsidRDefault="00A35E74" w:rsidP="001B0066">
            <w:pPr>
              <w:spacing w:line="240" w:lineRule="auto"/>
              <w:ind w:firstLine="0"/>
              <w:jc w:val="center"/>
              <w:rPr>
                <w:sz w:val="24"/>
                <w:szCs w:val="24"/>
              </w:rPr>
            </w:pPr>
            <w:r w:rsidRPr="001E58ED">
              <w:rPr>
                <w:sz w:val="24"/>
                <w:szCs w:val="24"/>
              </w:rPr>
              <w:t>Ед. изм.</w:t>
            </w:r>
          </w:p>
        </w:tc>
        <w:tc>
          <w:tcPr>
            <w:tcW w:w="1701" w:type="dxa"/>
            <w:vAlign w:val="center"/>
          </w:tcPr>
          <w:p w:rsidR="00A35E74" w:rsidRPr="001E58ED" w:rsidRDefault="00A35E74" w:rsidP="001B0066">
            <w:pPr>
              <w:spacing w:line="240" w:lineRule="auto"/>
              <w:ind w:firstLine="0"/>
              <w:jc w:val="center"/>
              <w:rPr>
                <w:sz w:val="24"/>
                <w:szCs w:val="24"/>
              </w:rPr>
            </w:pPr>
            <w:r w:rsidRPr="001E58ED">
              <w:rPr>
                <w:sz w:val="24"/>
                <w:szCs w:val="24"/>
              </w:rPr>
              <w:t>Цена единицы без НДС, руб.</w:t>
            </w:r>
          </w:p>
        </w:tc>
        <w:tc>
          <w:tcPr>
            <w:tcW w:w="1843" w:type="dxa"/>
            <w:vAlign w:val="center"/>
          </w:tcPr>
          <w:p w:rsidR="00A35E74" w:rsidRPr="001E58ED" w:rsidRDefault="00A35E74" w:rsidP="001B0066">
            <w:pPr>
              <w:spacing w:line="240" w:lineRule="auto"/>
              <w:ind w:firstLine="0"/>
              <w:jc w:val="center"/>
              <w:rPr>
                <w:sz w:val="24"/>
                <w:szCs w:val="24"/>
              </w:rPr>
            </w:pPr>
            <w:r w:rsidRPr="001E58ED">
              <w:rPr>
                <w:sz w:val="24"/>
                <w:szCs w:val="24"/>
              </w:rPr>
              <w:t>Цена единицы с НДС, руб.</w:t>
            </w:r>
          </w:p>
        </w:tc>
        <w:tc>
          <w:tcPr>
            <w:tcW w:w="3827" w:type="dxa"/>
            <w:vAlign w:val="center"/>
          </w:tcPr>
          <w:p w:rsidR="00A35E74" w:rsidRPr="001E58ED" w:rsidRDefault="00A35E74" w:rsidP="001B0066">
            <w:pPr>
              <w:spacing w:line="240" w:lineRule="auto"/>
              <w:ind w:firstLine="0"/>
              <w:jc w:val="center"/>
              <w:rPr>
                <w:sz w:val="24"/>
                <w:szCs w:val="24"/>
              </w:rPr>
            </w:pPr>
            <w:r w:rsidRPr="001E58ED">
              <w:rPr>
                <w:sz w:val="24"/>
                <w:szCs w:val="24"/>
              </w:rPr>
              <w:t>Примечания</w:t>
            </w:r>
          </w:p>
        </w:tc>
      </w:tr>
      <w:tr w:rsidR="00A35E74" w:rsidRPr="001E58ED" w:rsidTr="001B0066">
        <w:trPr>
          <w:trHeight w:val="284"/>
        </w:trPr>
        <w:tc>
          <w:tcPr>
            <w:tcW w:w="578" w:type="dxa"/>
          </w:tcPr>
          <w:p w:rsidR="001E58ED" w:rsidRPr="001E58ED" w:rsidRDefault="001E58ED" w:rsidP="001E58ED">
            <w:pPr>
              <w:pStyle w:val="aff1"/>
              <w:suppressAutoHyphens w:val="0"/>
              <w:ind w:left="0"/>
              <w:rPr>
                <w:color w:val="000000"/>
                <w:szCs w:val="24"/>
              </w:rPr>
            </w:pPr>
            <w:r w:rsidRPr="001E58ED">
              <w:rPr>
                <w:color w:val="000000"/>
                <w:szCs w:val="24"/>
              </w:rPr>
              <w:t>1</w:t>
            </w:r>
          </w:p>
        </w:tc>
        <w:tc>
          <w:tcPr>
            <w:tcW w:w="5943" w:type="dxa"/>
          </w:tcPr>
          <w:p w:rsidR="00A35E74" w:rsidRPr="001E58ED" w:rsidRDefault="00A35E74" w:rsidP="001B0066">
            <w:pPr>
              <w:pStyle w:val="aff1"/>
              <w:spacing w:before="0" w:after="0"/>
              <w:rPr>
                <w:color w:val="000000"/>
                <w:szCs w:val="24"/>
              </w:rPr>
            </w:pPr>
          </w:p>
        </w:tc>
        <w:tc>
          <w:tcPr>
            <w:tcW w:w="1559" w:type="dxa"/>
          </w:tcPr>
          <w:p w:rsidR="00A35E74" w:rsidRPr="001E58ED" w:rsidRDefault="00A35E74" w:rsidP="001B0066">
            <w:pPr>
              <w:pStyle w:val="aff1"/>
              <w:spacing w:before="0" w:after="0"/>
              <w:rPr>
                <w:color w:val="000000"/>
                <w:szCs w:val="24"/>
              </w:rPr>
            </w:pPr>
          </w:p>
        </w:tc>
        <w:tc>
          <w:tcPr>
            <w:tcW w:w="1701" w:type="dxa"/>
          </w:tcPr>
          <w:p w:rsidR="00A35E74" w:rsidRPr="001E58ED" w:rsidRDefault="00A35E74" w:rsidP="001B0066">
            <w:pPr>
              <w:pStyle w:val="aff1"/>
              <w:spacing w:before="0" w:after="0"/>
              <w:rPr>
                <w:color w:val="000000"/>
                <w:szCs w:val="24"/>
              </w:rPr>
            </w:pPr>
          </w:p>
        </w:tc>
        <w:tc>
          <w:tcPr>
            <w:tcW w:w="1843" w:type="dxa"/>
          </w:tcPr>
          <w:p w:rsidR="00A35E74" w:rsidRPr="001E58ED" w:rsidRDefault="00A35E74" w:rsidP="001B0066">
            <w:pPr>
              <w:pStyle w:val="aff1"/>
              <w:spacing w:before="0" w:after="0"/>
              <w:jc w:val="right"/>
              <w:rPr>
                <w:color w:val="000000"/>
                <w:szCs w:val="24"/>
              </w:rPr>
            </w:pPr>
          </w:p>
        </w:tc>
        <w:tc>
          <w:tcPr>
            <w:tcW w:w="3827" w:type="dxa"/>
          </w:tcPr>
          <w:p w:rsidR="00A35E74" w:rsidRPr="001E58ED" w:rsidRDefault="00A35E74" w:rsidP="001B0066">
            <w:pPr>
              <w:pStyle w:val="aff1"/>
              <w:spacing w:before="0" w:after="0"/>
              <w:rPr>
                <w:color w:val="000000"/>
                <w:szCs w:val="24"/>
              </w:rPr>
            </w:pPr>
          </w:p>
        </w:tc>
      </w:tr>
      <w:tr w:rsidR="00A35E74" w:rsidRPr="001E58ED" w:rsidTr="001B0066">
        <w:trPr>
          <w:trHeight w:val="284"/>
        </w:trPr>
        <w:tc>
          <w:tcPr>
            <w:tcW w:w="578" w:type="dxa"/>
          </w:tcPr>
          <w:p w:rsidR="00A35E74" w:rsidRPr="001E58ED" w:rsidRDefault="001E58ED" w:rsidP="001E58ED">
            <w:pPr>
              <w:pStyle w:val="aff1"/>
              <w:suppressAutoHyphens w:val="0"/>
              <w:ind w:left="0"/>
              <w:rPr>
                <w:color w:val="000000"/>
                <w:szCs w:val="24"/>
              </w:rPr>
            </w:pPr>
            <w:r w:rsidRPr="001E58ED">
              <w:rPr>
                <w:color w:val="000000"/>
                <w:szCs w:val="24"/>
              </w:rPr>
              <w:t>2</w:t>
            </w:r>
          </w:p>
        </w:tc>
        <w:tc>
          <w:tcPr>
            <w:tcW w:w="5943" w:type="dxa"/>
          </w:tcPr>
          <w:p w:rsidR="00A35E74" w:rsidRPr="001E58ED" w:rsidRDefault="00A35E74" w:rsidP="001B0066">
            <w:pPr>
              <w:pStyle w:val="aff1"/>
              <w:spacing w:before="0" w:after="0"/>
              <w:rPr>
                <w:color w:val="000000"/>
                <w:szCs w:val="24"/>
              </w:rPr>
            </w:pPr>
          </w:p>
        </w:tc>
        <w:tc>
          <w:tcPr>
            <w:tcW w:w="1559" w:type="dxa"/>
          </w:tcPr>
          <w:p w:rsidR="00A35E74" w:rsidRPr="001E58ED" w:rsidRDefault="00A35E74" w:rsidP="001B0066">
            <w:pPr>
              <w:pStyle w:val="aff1"/>
              <w:spacing w:before="0" w:after="0"/>
              <w:rPr>
                <w:color w:val="000000"/>
                <w:szCs w:val="24"/>
              </w:rPr>
            </w:pPr>
          </w:p>
        </w:tc>
        <w:tc>
          <w:tcPr>
            <w:tcW w:w="1701" w:type="dxa"/>
          </w:tcPr>
          <w:p w:rsidR="00A35E74" w:rsidRPr="001E58ED" w:rsidRDefault="00A35E74" w:rsidP="001B0066">
            <w:pPr>
              <w:pStyle w:val="aff1"/>
              <w:spacing w:before="0" w:after="0"/>
              <w:rPr>
                <w:color w:val="000000"/>
                <w:szCs w:val="24"/>
              </w:rPr>
            </w:pPr>
          </w:p>
        </w:tc>
        <w:tc>
          <w:tcPr>
            <w:tcW w:w="1843" w:type="dxa"/>
          </w:tcPr>
          <w:p w:rsidR="00A35E74" w:rsidRPr="001E58ED" w:rsidRDefault="00A35E74" w:rsidP="001B0066">
            <w:pPr>
              <w:pStyle w:val="aff1"/>
              <w:spacing w:before="0" w:after="0"/>
              <w:jc w:val="right"/>
              <w:rPr>
                <w:color w:val="000000"/>
                <w:szCs w:val="24"/>
              </w:rPr>
            </w:pPr>
          </w:p>
        </w:tc>
        <w:tc>
          <w:tcPr>
            <w:tcW w:w="3827" w:type="dxa"/>
          </w:tcPr>
          <w:p w:rsidR="00A35E74" w:rsidRPr="001E58ED" w:rsidRDefault="00A35E74" w:rsidP="001B0066">
            <w:pPr>
              <w:pStyle w:val="aff1"/>
              <w:spacing w:before="0" w:after="0"/>
              <w:rPr>
                <w:color w:val="000000"/>
                <w:szCs w:val="24"/>
              </w:rPr>
            </w:pPr>
          </w:p>
        </w:tc>
      </w:tr>
      <w:tr w:rsidR="00A35E74" w:rsidRPr="0098354B" w:rsidTr="001B0066">
        <w:trPr>
          <w:trHeight w:val="284"/>
        </w:trPr>
        <w:tc>
          <w:tcPr>
            <w:tcW w:w="578" w:type="dxa"/>
          </w:tcPr>
          <w:p w:rsidR="00A35E74" w:rsidRPr="001E58ED" w:rsidRDefault="001E58ED" w:rsidP="001E58ED">
            <w:pPr>
              <w:pStyle w:val="aff1"/>
              <w:suppressAutoHyphens w:val="0"/>
              <w:ind w:left="0"/>
              <w:rPr>
                <w:color w:val="000000"/>
                <w:szCs w:val="24"/>
              </w:rPr>
            </w:pPr>
            <w:r w:rsidRPr="001E58ED">
              <w:rPr>
                <w:color w:val="000000"/>
                <w:szCs w:val="24"/>
              </w:rPr>
              <w:t>3</w:t>
            </w:r>
          </w:p>
        </w:tc>
        <w:tc>
          <w:tcPr>
            <w:tcW w:w="5943" w:type="dxa"/>
          </w:tcPr>
          <w:p w:rsidR="00A35E74" w:rsidRPr="001E58ED" w:rsidRDefault="00A35E74" w:rsidP="001B0066">
            <w:pPr>
              <w:pStyle w:val="aff1"/>
              <w:spacing w:before="0" w:after="0"/>
              <w:rPr>
                <w:color w:val="000000"/>
                <w:szCs w:val="24"/>
              </w:rPr>
            </w:pPr>
          </w:p>
        </w:tc>
        <w:tc>
          <w:tcPr>
            <w:tcW w:w="1559" w:type="dxa"/>
          </w:tcPr>
          <w:p w:rsidR="00A35E74" w:rsidRPr="001E58ED" w:rsidRDefault="00A35E74" w:rsidP="001B0066">
            <w:pPr>
              <w:pStyle w:val="aff1"/>
              <w:spacing w:before="0" w:after="0"/>
              <w:rPr>
                <w:color w:val="000000"/>
                <w:szCs w:val="24"/>
              </w:rPr>
            </w:pPr>
          </w:p>
        </w:tc>
        <w:tc>
          <w:tcPr>
            <w:tcW w:w="1701" w:type="dxa"/>
          </w:tcPr>
          <w:p w:rsidR="00A35E74" w:rsidRPr="001E58ED" w:rsidRDefault="00A35E74" w:rsidP="001B0066">
            <w:pPr>
              <w:pStyle w:val="aff1"/>
              <w:spacing w:before="0" w:after="0"/>
              <w:rPr>
                <w:color w:val="000000"/>
                <w:szCs w:val="24"/>
              </w:rPr>
            </w:pPr>
          </w:p>
        </w:tc>
        <w:tc>
          <w:tcPr>
            <w:tcW w:w="1843" w:type="dxa"/>
          </w:tcPr>
          <w:p w:rsidR="00A35E74" w:rsidRPr="001E58ED" w:rsidRDefault="00A35E74" w:rsidP="001B0066">
            <w:pPr>
              <w:pStyle w:val="aff1"/>
              <w:spacing w:before="0" w:after="0"/>
              <w:jc w:val="right"/>
              <w:rPr>
                <w:color w:val="000000"/>
                <w:szCs w:val="24"/>
              </w:rPr>
            </w:pPr>
          </w:p>
        </w:tc>
        <w:tc>
          <w:tcPr>
            <w:tcW w:w="3827" w:type="dxa"/>
          </w:tcPr>
          <w:p w:rsidR="00A35E74" w:rsidRPr="001E58ED" w:rsidRDefault="00A35E74" w:rsidP="001B0066">
            <w:pPr>
              <w:pStyle w:val="aff1"/>
              <w:spacing w:before="0" w:after="0"/>
              <w:rPr>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15" w:name="_Toc176765534"/>
      <w:bookmarkStart w:id="616" w:name="_Toc198979983"/>
      <w:bookmarkStart w:id="617" w:name="_Toc217466315"/>
      <w:bookmarkStart w:id="618" w:name="_Toc217702856"/>
      <w:bookmarkStart w:id="619" w:name="_Toc233601974"/>
      <w:bookmarkStart w:id="620" w:name="_Toc263343460"/>
      <w:r w:rsidRPr="00F647F7">
        <w:rPr>
          <w:b w:val="0"/>
          <w:szCs w:val="24"/>
        </w:rPr>
        <w:br w:type="page"/>
      </w:r>
      <w:bookmarkStart w:id="621" w:name="_Toc439170677"/>
      <w:bookmarkStart w:id="622" w:name="_Toc439172779"/>
      <w:bookmarkStart w:id="623" w:name="_Toc439173223"/>
      <w:bookmarkStart w:id="624" w:name="_Toc439238219"/>
      <w:bookmarkStart w:id="625" w:name="_Toc439252767"/>
      <w:bookmarkStart w:id="626" w:name="_Toc439323741"/>
      <w:bookmarkStart w:id="627" w:name="_Toc440361375"/>
      <w:bookmarkStart w:id="628" w:name="_Toc440376130"/>
      <w:bookmarkStart w:id="629" w:name="_Toc440376257"/>
      <w:bookmarkStart w:id="630" w:name="_Toc440382515"/>
      <w:bookmarkStart w:id="631" w:name="_Toc440447185"/>
      <w:bookmarkStart w:id="632" w:name="_Toc440631728"/>
      <w:bookmarkStart w:id="633" w:name="_Toc440877384"/>
      <w:r w:rsidRPr="00C236C0">
        <w:rPr>
          <w:szCs w:val="24"/>
        </w:rPr>
        <w:lastRenderedPageBreak/>
        <w:t>Инструкции по заполнению</w:t>
      </w:r>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подготавливается на основании Технического предложения (подраздел </w:t>
      </w:r>
      <w:r w:rsidR="008D1036">
        <w:rPr>
          <w:sz w:val="24"/>
          <w:szCs w:val="24"/>
        </w:rPr>
        <w:fldChar w:fldCharType="begin"/>
      </w:r>
      <w:r w:rsidR="00E51A35">
        <w:rPr>
          <w:sz w:val="24"/>
          <w:szCs w:val="24"/>
        </w:rPr>
        <w:instrText xml:space="preserve"> REF _Ref440537176 \r \h </w:instrText>
      </w:r>
      <w:r w:rsidR="008D1036">
        <w:rPr>
          <w:sz w:val="24"/>
          <w:szCs w:val="24"/>
        </w:rPr>
      </w:r>
      <w:r w:rsidR="008D1036">
        <w:rPr>
          <w:sz w:val="24"/>
          <w:szCs w:val="24"/>
        </w:rPr>
        <w:fldChar w:fldCharType="separate"/>
      </w:r>
      <w:r w:rsidR="00A35E74">
        <w:rPr>
          <w:sz w:val="24"/>
          <w:szCs w:val="24"/>
        </w:rPr>
        <w:t>5.3</w:t>
      </w:r>
      <w:r w:rsidR="008D1036">
        <w:rPr>
          <w:sz w:val="24"/>
          <w:szCs w:val="24"/>
        </w:rPr>
        <w:fldChar w:fldCharType="end"/>
      </w:r>
      <w:r w:rsidR="004F4D80" w:rsidRPr="00C83252">
        <w:rPr>
          <w:sz w:val="24"/>
          <w:szCs w:val="24"/>
        </w:rPr>
        <w:t>).</w:t>
      </w:r>
    </w:p>
    <w:p w:rsidR="004F4D80" w:rsidRPr="00C83252" w:rsidRDefault="00A35E74"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 приводятся соответственно наименования оказываемых услуг, единица измерения объема услуг, цена</w:t>
      </w:r>
      <w:r>
        <w:rPr>
          <w:sz w:val="24"/>
          <w:szCs w:val="24"/>
        </w:rPr>
        <w:t xml:space="preserve"> единицы без НДС и цена единицы с НДС</w:t>
      </w:r>
      <w:r w:rsidRPr="00843BBD">
        <w:rPr>
          <w:sz w:val="24"/>
          <w:szCs w:val="24"/>
        </w:rPr>
        <w:t>. Также могут быть приведены примечания и комментарии</w:t>
      </w:r>
      <w:r w:rsidR="00BA41D1"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 должны быть представлены в формате  XXX XXX XXX,XX руб. например: «1 234 567,89 руб.» Округление, указанной суммы в Сводной таблице стоимости</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34" w:name="_Ref86826666"/>
      <w:bookmarkStart w:id="635" w:name="_Toc90385112"/>
      <w:bookmarkStart w:id="636" w:name="_Toc98253925"/>
      <w:bookmarkStart w:id="637" w:name="_Toc165173853"/>
      <w:bookmarkStart w:id="638"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39" w:name="_Ref440537056"/>
      <w:bookmarkStart w:id="640" w:name="_Ref440537079"/>
      <w:bookmarkStart w:id="641" w:name="_Ref440537120"/>
      <w:bookmarkStart w:id="642" w:name="_Ref440537176"/>
      <w:bookmarkStart w:id="643" w:name="_Toc440877385"/>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34"/>
      <w:bookmarkEnd w:id="635"/>
      <w:bookmarkEnd w:id="636"/>
      <w:bookmarkEnd w:id="637"/>
      <w:bookmarkEnd w:id="638"/>
      <w:bookmarkEnd w:id="639"/>
      <w:bookmarkEnd w:id="640"/>
      <w:bookmarkEnd w:id="641"/>
      <w:bookmarkEnd w:id="642"/>
      <w:bookmarkEnd w:id="643"/>
    </w:p>
    <w:p w:rsidR="004F4D80" w:rsidRPr="00C236C0" w:rsidRDefault="004F4D80" w:rsidP="004F4D80">
      <w:pPr>
        <w:pStyle w:val="3"/>
        <w:rPr>
          <w:szCs w:val="24"/>
        </w:rPr>
      </w:pPr>
      <w:bookmarkStart w:id="644" w:name="_Toc90385113"/>
      <w:bookmarkStart w:id="645" w:name="_Toc98253926"/>
      <w:bookmarkStart w:id="646" w:name="_Toc157248180"/>
      <w:bookmarkStart w:id="647" w:name="_Toc157496549"/>
      <w:bookmarkStart w:id="648" w:name="_Toc158206088"/>
      <w:bookmarkStart w:id="649" w:name="_Toc164057773"/>
      <w:bookmarkStart w:id="650" w:name="_Toc164137123"/>
      <w:bookmarkStart w:id="651" w:name="_Toc164161283"/>
      <w:bookmarkStart w:id="652" w:name="_Toc165173854"/>
      <w:bookmarkStart w:id="653" w:name="_Ref193690005"/>
      <w:bookmarkStart w:id="654" w:name="_Toc439170679"/>
      <w:bookmarkStart w:id="655" w:name="_Toc439172781"/>
      <w:bookmarkStart w:id="656" w:name="_Toc439173225"/>
      <w:bookmarkStart w:id="657" w:name="_Toc439238221"/>
      <w:bookmarkStart w:id="658" w:name="_Toc439252769"/>
      <w:bookmarkStart w:id="659" w:name="_Toc439323743"/>
      <w:bookmarkStart w:id="660" w:name="_Toc440361377"/>
      <w:bookmarkStart w:id="661" w:name="_Toc440376132"/>
      <w:bookmarkStart w:id="662" w:name="_Toc440376259"/>
      <w:bookmarkStart w:id="663" w:name="_Toc440382517"/>
      <w:bookmarkStart w:id="664" w:name="_Toc440447187"/>
      <w:bookmarkStart w:id="665" w:name="_Toc440631730"/>
      <w:bookmarkStart w:id="666" w:name="_Toc440877386"/>
      <w:r w:rsidRPr="00C236C0">
        <w:rPr>
          <w:szCs w:val="24"/>
        </w:rPr>
        <w:t xml:space="preserve">Форма </w:t>
      </w:r>
      <w:bookmarkEnd w:id="644"/>
      <w:bookmarkEnd w:id="645"/>
      <w:bookmarkEnd w:id="646"/>
      <w:bookmarkEnd w:id="647"/>
      <w:bookmarkEnd w:id="648"/>
      <w:bookmarkEnd w:id="649"/>
      <w:bookmarkEnd w:id="650"/>
      <w:bookmarkEnd w:id="651"/>
      <w:bookmarkEnd w:id="652"/>
      <w:bookmarkEnd w:id="653"/>
      <w:r w:rsidRPr="00C236C0">
        <w:rPr>
          <w:szCs w:val="24"/>
        </w:rPr>
        <w:t>технического предложения</w:t>
      </w:r>
      <w:bookmarkEnd w:id="654"/>
      <w:bookmarkEnd w:id="655"/>
      <w:bookmarkEnd w:id="656"/>
      <w:bookmarkEnd w:id="657"/>
      <w:bookmarkEnd w:id="658"/>
      <w:bookmarkEnd w:id="659"/>
      <w:bookmarkEnd w:id="660"/>
      <w:bookmarkEnd w:id="661"/>
      <w:bookmarkEnd w:id="662"/>
      <w:bookmarkEnd w:id="663"/>
      <w:bookmarkEnd w:id="664"/>
      <w:bookmarkEnd w:id="665"/>
      <w:bookmarkEnd w:id="66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67" w:name="_Ref55335818"/>
      <w:bookmarkStart w:id="668" w:name="_Ref55336334"/>
      <w:bookmarkStart w:id="669" w:name="_Toc57314673"/>
      <w:bookmarkStart w:id="670" w:name="_Toc69728987"/>
      <w:bookmarkStart w:id="671" w:name="_Toc98253928"/>
      <w:bookmarkStart w:id="672" w:name="_Toc165173856"/>
      <w:bookmarkStart w:id="673" w:name="_Ref194749150"/>
      <w:bookmarkStart w:id="674" w:name="_Ref194750368"/>
      <w:bookmarkStart w:id="675" w:name="_Ref89649494"/>
      <w:bookmarkStart w:id="676"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8D1036">
        <w:rPr>
          <w:i/>
          <w:color w:val="000000"/>
        </w:rPr>
        <w:fldChar w:fldCharType="begin"/>
      </w:r>
      <w:r>
        <w:rPr>
          <w:i/>
          <w:color w:val="000000"/>
        </w:rPr>
        <w:instrText xml:space="preserve"> REF _Ref440270568 \r \h </w:instrText>
      </w:r>
      <w:r w:rsidR="008D1036">
        <w:rPr>
          <w:i/>
          <w:color w:val="000000"/>
        </w:rPr>
      </w:r>
      <w:r w:rsidR="008D1036">
        <w:rPr>
          <w:i/>
          <w:color w:val="000000"/>
        </w:rPr>
        <w:fldChar w:fldCharType="separate"/>
      </w:r>
      <w:r w:rsidR="00A35E74">
        <w:rPr>
          <w:i/>
          <w:color w:val="000000"/>
        </w:rPr>
        <w:t>4</w:t>
      </w:r>
      <w:r w:rsidR="008D1036">
        <w:rPr>
          <w:i/>
          <w:color w:val="000000"/>
        </w:rPr>
        <w:fldChar w:fldCharType="end"/>
      </w:r>
      <w:r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r w:rsidRPr="008B2818">
              <w:rPr>
                <w:sz w:val="24"/>
                <w:szCs w:val="24"/>
              </w:rPr>
              <w:t>№</w:t>
            </w:r>
          </w:p>
          <w:p w:rsidR="00EA3F63" w:rsidRPr="008B2818" w:rsidRDefault="00EA3F63" w:rsidP="00F71B88">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F71B88">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задание на оказание услуг в соответствии с требованиями раздела </w:t>
      </w:r>
      <w:r w:rsidR="008D1036">
        <w:rPr>
          <w:i/>
          <w:color w:val="000000"/>
        </w:rPr>
        <w:fldChar w:fldCharType="begin"/>
      </w:r>
      <w:r>
        <w:rPr>
          <w:i/>
          <w:color w:val="000000"/>
        </w:rPr>
        <w:instrText xml:space="preserve"> REF _Ref440270568 \r \h </w:instrText>
      </w:r>
      <w:r w:rsidR="008D1036">
        <w:rPr>
          <w:i/>
          <w:color w:val="000000"/>
        </w:rPr>
      </w:r>
      <w:r w:rsidR="008D1036">
        <w:rPr>
          <w:i/>
          <w:color w:val="000000"/>
        </w:rPr>
        <w:fldChar w:fldCharType="separate"/>
      </w:r>
      <w:r w:rsidR="00A35E74">
        <w:rPr>
          <w:i/>
          <w:color w:val="000000"/>
        </w:rPr>
        <w:t>4</w:t>
      </w:r>
      <w:r w:rsidR="008D1036">
        <w:rPr>
          <w:i/>
          <w:color w:val="000000"/>
        </w:rPr>
        <w:fldChar w:fldCharType="end"/>
      </w:r>
      <w:r w:rsidRPr="00843BBD">
        <w:rPr>
          <w:i/>
          <w:color w:val="000000"/>
        </w:rPr>
        <w:t>. Предложение должны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77" w:name="_Toc176765537"/>
      <w:bookmarkStart w:id="678" w:name="_Toc198979986"/>
      <w:bookmarkStart w:id="679" w:name="_Toc217466321"/>
      <w:bookmarkStart w:id="680" w:name="_Toc217702859"/>
      <w:bookmarkStart w:id="681" w:name="_Toc233601977"/>
      <w:bookmarkStart w:id="682" w:name="_Toc263343463"/>
      <w:bookmarkStart w:id="683" w:name="_Toc439170680"/>
      <w:bookmarkStart w:id="684" w:name="_Toc439172782"/>
      <w:bookmarkStart w:id="685" w:name="_Toc439173226"/>
      <w:bookmarkStart w:id="686" w:name="_Toc439238222"/>
      <w:bookmarkStart w:id="687" w:name="_Toc439252770"/>
      <w:bookmarkStart w:id="688" w:name="_Toc439323744"/>
      <w:bookmarkStart w:id="689" w:name="_Toc440361378"/>
      <w:bookmarkStart w:id="690" w:name="_Toc440376133"/>
      <w:bookmarkStart w:id="691" w:name="_Toc440376260"/>
      <w:bookmarkStart w:id="692" w:name="_Toc440382518"/>
      <w:bookmarkStart w:id="693" w:name="_Toc440447188"/>
      <w:bookmarkStart w:id="694" w:name="_Toc440631731"/>
      <w:bookmarkStart w:id="695" w:name="_Toc440877387"/>
      <w:r w:rsidRPr="00C236C0">
        <w:rPr>
          <w:szCs w:val="24"/>
        </w:rPr>
        <w:lastRenderedPageBreak/>
        <w:t>Инструкции по заполнению</w:t>
      </w:r>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EA3F63" w:rsidRPr="008E5EA3">
        <w:rPr>
          <w:sz w:val="24"/>
          <w:szCs w:val="24"/>
        </w:rPr>
        <w:t xml:space="preserve">(подраздел </w:t>
      </w:r>
      <w:r w:rsidR="008D1036">
        <w:rPr>
          <w:sz w:val="24"/>
          <w:szCs w:val="24"/>
        </w:rPr>
        <w:fldChar w:fldCharType="begin"/>
      </w:r>
      <w:r w:rsidR="00EA3F63">
        <w:rPr>
          <w:sz w:val="24"/>
          <w:szCs w:val="24"/>
        </w:rPr>
        <w:instrText xml:space="preserve"> REF _Ref55336310 \r \h </w:instrText>
      </w:r>
      <w:r w:rsidR="008D1036">
        <w:rPr>
          <w:sz w:val="24"/>
          <w:szCs w:val="24"/>
        </w:rPr>
      </w:r>
      <w:r w:rsidR="008D1036">
        <w:rPr>
          <w:sz w:val="24"/>
          <w:szCs w:val="24"/>
        </w:rPr>
        <w:fldChar w:fldCharType="separate"/>
      </w:r>
      <w:r w:rsidR="00A35E74">
        <w:rPr>
          <w:sz w:val="24"/>
          <w:szCs w:val="24"/>
        </w:rPr>
        <w:t>5.1</w:t>
      </w:r>
      <w:r w:rsidR="008D1036">
        <w:rPr>
          <w:sz w:val="24"/>
          <w:szCs w:val="24"/>
        </w:rPr>
        <w:fldChar w:fldCharType="end"/>
      </w:r>
      <w:r w:rsidR="00EA3F63"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1B0066">
        <w:fldChar w:fldCharType="begin"/>
      </w:r>
      <w:r w:rsidR="001B0066">
        <w:instrText xml:space="preserve"> REF _Ref440270568 \r \h  \* MERGEFORMAT </w:instrText>
      </w:r>
      <w:r w:rsidR="001B0066">
        <w:fldChar w:fldCharType="separate"/>
      </w:r>
      <w:r w:rsidR="00A35E74" w:rsidRPr="00A35E74">
        <w:t>4</w:t>
      </w:r>
      <w:r w:rsidR="001B0066">
        <w:fldChar w:fldCharType="end"/>
      </w:r>
      <w:r w:rsidRPr="00EA3F63">
        <w:rPr>
          <w:sz w:val="24"/>
          <w:szCs w:val="24"/>
        </w:rPr>
        <w:t xml:space="preserve"> с учетом предлагаемых условий Договора (раздел </w:t>
      </w:r>
      <w:r w:rsidR="001B0066">
        <w:fldChar w:fldCharType="begin"/>
      </w:r>
      <w:r w:rsidR="001B0066">
        <w:instrText xml:space="preserve"> REF _Ref440272931 \r \h  \* MERGEFORMAT </w:instrText>
      </w:r>
      <w:r w:rsidR="001B0066">
        <w:fldChar w:fldCharType="separate"/>
      </w:r>
      <w:r w:rsidR="00A35E74" w:rsidRPr="00A35E74">
        <w:t>2</w:t>
      </w:r>
      <w:r w:rsidR="001B0066">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696"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97" w:name="_Toc423423670"/>
      <w:bookmarkStart w:id="698" w:name="_Ref440271036"/>
      <w:bookmarkStart w:id="699" w:name="_Ref440274366"/>
      <w:bookmarkStart w:id="700" w:name="_Ref440274902"/>
      <w:bookmarkStart w:id="701" w:name="_Ref440284947"/>
      <w:bookmarkStart w:id="702" w:name="_Ref440361140"/>
      <w:bookmarkStart w:id="703" w:name="_Toc440877388"/>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667"/>
      <w:bookmarkEnd w:id="668"/>
      <w:bookmarkEnd w:id="669"/>
      <w:bookmarkEnd w:id="670"/>
      <w:bookmarkEnd w:id="671"/>
      <w:bookmarkEnd w:id="672"/>
      <w:bookmarkEnd w:id="673"/>
      <w:bookmarkEnd w:id="674"/>
      <w:bookmarkEnd w:id="696"/>
      <w:bookmarkEnd w:id="697"/>
      <w:bookmarkEnd w:id="698"/>
      <w:bookmarkEnd w:id="699"/>
      <w:bookmarkEnd w:id="700"/>
      <w:bookmarkEnd w:id="701"/>
      <w:bookmarkEnd w:id="702"/>
      <w:bookmarkEnd w:id="703"/>
    </w:p>
    <w:p w:rsidR="004F4D80" w:rsidRPr="00F647F7" w:rsidRDefault="004F4D80" w:rsidP="004F4D80">
      <w:pPr>
        <w:pStyle w:val="3"/>
        <w:rPr>
          <w:b w:val="0"/>
          <w:szCs w:val="24"/>
        </w:rPr>
      </w:pPr>
      <w:bookmarkStart w:id="704" w:name="_Toc98253929"/>
      <w:bookmarkStart w:id="705" w:name="_Toc157248183"/>
      <w:bookmarkStart w:id="706" w:name="_Toc157496552"/>
      <w:bookmarkStart w:id="707" w:name="_Toc158206091"/>
      <w:bookmarkStart w:id="708" w:name="_Toc164057776"/>
      <w:bookmarkStart w:id="709" w:name="_Toc164137126"/>
      <w:bookmarkStart w:id="710" w:name="_Toc164161286"/>
      <w:bookmarkStart w:id="711" w:name="_Toc165173857"/>
      <w:bookmarkStart w:id="712" w:name="_Toc439170682"/>
      <w:bookmarkStart w:id="713" w:name="_Toc439172784"/>
      <w:bookmarkStart w:id="714" w:name="_Toc439173228"/>
      <w:bookmarkStart w:id="715" w:name="_Toc439238224"/>
      <w:bookmarkStart w:id="716" w:name="_Toc439252772"/>
      <w:bookmarkStart w:id="717" w:name="_Toc439323746"/>
      <w:bookmarkStart w:id="718" w:name="_Toc440361380"/>
      <w:bookmarkStart w:id="719" w:name="_Toc440376135"/>
      <w:bookmarkStart w:id="720" w:name="_Toc440376262"/>
      <w:bookmarkStart w:id="721" w:name="_Toc440382520"/>
      <w:bookmarkStart w:id="722" w:name="_Toc440447190"/>
      <w:bookmarkStart w:id="723" w:name="_Toc440631733"/>
      <w:bookmarkStart w:id="724" w:name="_Toc440877389"/>
      <w:r w:rsidRPr="00F647F7">
        <w:rPr>
          <w:b w:val="0"/>
          <w:szCs w:val="24"/>
        </w:rPr>
        <w:t xml:space="preserve">Форма </w:t>
      </w:r>
      <w:bookmarkEnd w:id="704"/>
      <w:r w:rsidRPr="00F647F7">
        <w:rPr>
          <w:b w:val="0"/>
          <w:szCs w:val="24"/>
        </w:rPr>
        <w:t xml:space="preserve">графика </w:t>
      </w:r>
      <w:bookmarkEnd w:id="705"/>
      <w:bookmarkEnd w:id="706"/>
      <w:bookmarkEnd w:id="707"/>
      <w:bookmarkEnd w:id="708"/>
      <w:bookmarkEnd w:id="709"/>
      <w:bookmarkEnd w:id="710"/>
      <w:bookmarkEnd w:id="711"/>
      <w:bookmarkEnd w:id="712"/>
      <w:bookmarkEnd w:id="713"/>
      <w:bookmarkEnd w:id="714"/>
      <w:bookmarkEnd w:id="715"/>
      <w:bookmarkEnd w:id="716"/>
      <w:bookmarkEnd w:id="717"/>
      <w:r w:rsidR="009469A6">
        <w:rPr>
          <w:b w:val="0"/>
          <w:szCs w:val="24"/>
        </w:rPr>
        <w:t>оказания услуг</w:t>
      </w:r>
      <w:bookmarkEnd w:id="718"/>
      <w:bookmarkEnd w:id="719"/>
      <w:bookmarkEnd w:id="720"/>
      <w:bookmarkEnd w:id="721"/>
      <w:bookmarkEnd w:id="722"/>
      <w:bookmarkEnd w:id="723"/>
      <w:bookmarkEnd w:id="72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25" w:name="_Toc171070556"/>
      <w:bookmarkStart w:id="726" w:name="_Toc98253927"/>
      <w:bookmarkStart w:id="727" w:name="_Toc176605808"/>
      <w:bookmarkStart w:id="728" w:name="_Toc176611017"/>
      <w:bookmarkStart w:id="729" w:name="_Toc176611073"/>
      <w:bookmarkStart w:id="730" w:name="_Toc176668676"/>
      <w:bookmarkStart w:id="731" w:name="_Toc176684336"/>
      <w:bookmarkStart w:id="732" w:name="_Toc176746279"/>
      <w:bookmarkStart w:id="733" w:name="_Toc176747346"/>
      <w:bookmarkStart w:id="734" w:name="_Toc198979988"/>
      <w:bookmarkStart w:id="735" w:name="_Toc217466324"/>
      <w:bookmarkStart w:id="736" w:name="_Toc217702862"/>
      <w:bookmarkStart w:id="737" w:name="_Toc233601980"/>
      <w:bookmarkStart w:id="738" w:name="_Toc263343466"/>
      <w:r w:rsidRPr="00F647F7">
        <w:rPr>
          <w:b w:val="0"/>
          <w:szCs w:val="24"/>
        </w:rPr>
        <w:br w:type="page"/>
      </w:r>
      <w:bookmarkStart w:id="739" w:name="_Toc439170683"/>
      <w:bookmarkStart w:id="740" w:name="_Toc439172785"/>
      <w:bookmarkStart w:id="741" w:name="_Toc439173229"/>
      <w:bookmarkStart w:id="742" w:name="_Toc439238225"/>
      <w:bookmarkStart w:id="743" w:name="_Toc439252773"/>
      <w:bookmarkStart w:id="744" w:name="_Toc439323747"/>
      <w:bookmarkStart w:id="745" w:name="_Toc440361381"/>
      <w:bookmarkStart w:id="746" w:name="_Toc440376136"/>
      <w:bookmarkStart w:id="747" w:name="_Toc440376263"/>
      <w:bookmarkStart w:id="748" w:name="_Toc440382521"/>
      <w:bookmarkStart w:id="749" w:name="_Toc440447191"/>
      <w:bookmarkStart w:id="750" w:name="_Toc440631734"/>
      <w:bookmarkStart w:id="751" w:name="_Toc440877390"/>
      <w:r w:rsidRPr="00F647F7">
        <w:rPr>
          <w:b w:val="0"/>
          <w:szCs w:val="24"/>
        </w:rPr>
        <w:lastRenderedPageBreak/>
        <w:t>Инструкции по заполнению</w:t>
      </w:r>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8D1036">
        <w:rPr>
          <w:sz w:val="24"/>
          <w:szCs w:val="24"/>
        </w:rPr>
        <w:fldChar w:fldCharType="begin"/>
      </w:r>
      <w:r w:rsidR="00D56F8C">
        <w:rPr>
          <w:sz w:val="24"/>
          <w:szCs w:val="24"/>
        </w:rPr>
        <w:instrText xml:space="preserve"> REF _Ref55336310 \r \h </w:instrText>
      </w:r>
      <w:r w:rsidR="008D1036">
        <w:rPr>
          <w:sz w:val="24"/>
          <w:szCs w:val="24"/>
        </w:rPr>
      </w:r>
      <w:r w:rsidR="008D1036">
        <w:rPr>
          <w:sz w:val="24"/>
          <w:szCs w:val="24"/>
        </w:rPr>
        <w:fldChar w:fldCharType="separate"/>
      </w:r>
      <w:r w:rsidR="00A35E74">
        <w:rPr>
          <w:sz w:val="24"/>
          <w:szCs w:val="24"/>
        </w:rPr>
        <w:t>5.1</w:t>
      </w:r>
      <w:r w:rsidR="008D1036">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D56F8C">
        <w:rPr>
          <w:sz w:val="24"/>
          <w:szCs w:val="24"/>
        </w:rPr>
        <w:t>подраздел</w:t>
      </w:r>
      <w:r w:rsidR="00841A6F">
        <w:rPr>
          <w:sz w:val="24"/>
          <w:szCs w:val="24"/>
        </w:rPr>
        <w:t xml:space="preserve"> </w:t>
      </w:r>
      <w:r w:rsidR="008D1036">
        <w:rPr>
          <w:sz w:val="24"/>
          <w:szCs w:val="24"/>
        </w:rPr>
        <w:fldChar w:fldCharType="begin"/>
      </w:r>
      <w:r w:rsidR="00D56F8C">
        <w:rPr>
          <w:sz w:val="24"/>
          <w:szCs w:val="24"/>
        </w:rPr>
        <w:instrText xml:space="preserve"> REF _Ref440273986 \r \h </w:instrText>
      </w:r>
      <w:r w:rsidR="008D1036">
        <w:rPr>
          <w:sz w:val="24"/>
          <w:szCs w:val="24"/>
        </w:rPr>
      </w:r>
      <w:r w:rsidR="008D1036">
        <w:rPr>
          <w:sz w:val="24"/>
          <w:szCs w:val="24"/>
        </w:rPr>
        <w:fldChar w:fldCharType="separate"/>
      </w:r>
      <w:r w:rsidR="00A35E74">
        <w:rPr>
          <w:sz w:val="24"/>
          <w:szCs w:val="24"/>
        </w:rPr>
        <w:t>5.2</w:t>
      </w:r>
      <w:r w:rsidR="008D1036">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r w:rsidRPr="00656D93">
              <w:t>п/п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52" w:name="_Hlt22846931"/>
      <w:bookmarkStart w:id="753" w:name="_Ref440361439"/>
      <w:bookmarkStart w:id="754" w:name="_Ref440361914"/>
      <w:bookmarkStart w:id="755" w:name="_Ref440361959"/>
      <w:bookmarkStart w:id="756" w:name="_Toc440877391"/>
      <w:bookmarkStart w:id="757" w:name="_Ref93264992"/>
      <w:bookmarkStart w:id="758" w:name="_Ref93265116"/>
      <w:bookmarkStart w:id="759" w:name="_Toc98253933"/>
      <w:bookmarkStart w:id="760" w:name="_Toc165173859"/>
      <w:bookmarkStart w:id="761" w:name="_Toc423423671"/>
      <w:bookmarkEnd w:id="752"/>
      <w:r w:rsidRPr="00F647F7">
        <w:lastRenderedPageBreak/>
        <w:t xml:space="preserve">График </w:t>
      </w:r>
      <w:r>
        <w:t>оплаты оказания услуг</w:t>
      </w:r>
      <w:r w:rsidRPr="00F647F7">
        <w:t xml:space="preserve"> (форма </w:t>
      </w:r>
      <w:r>
        <w:t>5</w:t>
      </w:r>
      <w:r w:rsidRPr="00F647F7">
        <w:t>)</w:t>
      </w:r>
      <w:bookmarkEnd w:id="753"/>
      <w:bookmarkEnd w:id="754"/>
      <w:bookmarkEnd w:id="755"/>
      <w:bookmarkEnd w:id="756"/>
    </w:p>
    <w:p w:rsidR="00B8118F" w:rsidRPr="00F647F7" w:rsidRDefault="00B8118F" w:rsidP="00B8118F">
      <w:pPr>
        <w:pStyle w:val="3"/>
        <w:rPr>
          <w:b w:val="0"/>
          <w:szCs w:val="24"/>
        </w:rPr>
      </w:pPr>
      <w:bookmarkStart w:id="762" w:name="_Toc440361383"/>
      <w:bookmarkStart w:id="763" w:name="_Toc440376138"/>
      <w:bookmarkStart w:id="764" w:name="_Toc440376265"/>
      <w:bookmarkStart w:id="765" w:name="_Toc440382523"/>
      <w:bookmarkStart w:id="766" w:name="_Toc440447193"/>
      <w:bookmarkStart w:id="767" w:name="_Toc440631736"/>
      <w:bookmarkStart w:id="768" w:name="_Toc440877392"/>
      <w:r w:rsidRPr="00F647F7">
        <w:rPr>
          <w:b w:val="0"/>
          <w:szCs w:val="24"/>
        </w:rPr>
        <w:t xml:space="preserve">Форма графика </w:t>
      </w:r>
      <w:r>
        <w:rPr>
          <w:b w:val="0"/>
          <w:szCs w:val="24"/>
        </w:rPr>
        <w:t>оплаты оказания услуг</w:t>
      </w:r>
      <w:bookmarkEnd w:id="762"/>
      <w:bookmarkEnd w:id="763"/>
      <w:bookmarkEnd w:id="764"/>
      <w:bookmarkEnd w:id="765"/>
      <w:bookmarkEnd w:id="766"/>
      <w:bookmarkEnd w:id="767"/>
      <w:bookmarkEnd w:id="768"/>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п/п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769" w:name="_Toc440361384"/>
      <w:bookmarkStart w:id="770" w:name="_Toc440376139"/>
      <w:bookmarkStart w:id="771" w:name="_Toc440376266"/>
      <w:bookmarkStart w:id="772" w:name="_Toc440382524"/>
      <w:bookmarkStart w:id="773" w:name="_Toc440447194"/>
      <w:bookmarkStart w:id="774" w:name="_Toc440631737"/>
      <w:bookmarkStart w:id="775" w:name="_Toc440877393"/>
      <w:r w:rsidRPr="00F647F7">
        <w:rPr>
          <w:b w:val="0"/>
          <w:szCs w:val="24"/>
        </w:rPr>
        <w:lastRenderedPageBreak/>
        <w:t>Инструкции по заполнению</w:t>
      </w:r>
      <w:bookmarkEnd w:id="769"/>
      <w:bookmarkEnd w:id="770"/>
      <w:bookmarkEnd w:id="771"/>
      <w:bookmarkEnd w:id="772"/>
      <w:bookmarkEnd w:id="773"/>
      <w:bookmarkEnd w:id="774"/>
      <w:bookmarkEnd w:id="775"/>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D1036">
        <w:rPr>
          <w:sz w:val="24"/>
          <w:szCs w:val="24"/>
        </w:rPr>
        <w:fldChar w:fldCharType="begin"/>
      </w:r>
      <w:r>
        <w:rPr>
          <w:sz w:val="24"/>
          <w:szCs w:val="24"/>
        </w:rPr>
        <w:instrText xml:space="preserve"> REF _Ref55336310 \r \h </w:instrText>
      </w:r>
      <w:r w:rsidR="008D1036">
        <w:rPr>
          <w:sz w:val="24"/>
          <w:szCs w:val="24"/>
        </w:rPr>
      </w:r>
      <w:r w:rsidR="008D1036">
        <w:rPr>
          <w:sz w:val="24"/>
          <w:szCs w:val="24"/>
        </w:rPr>
        <w:fldChar w:fldCharType="separate"/>
      </w:r>
      <w:r w:rsidR="00A35E74">
        <w:rPr>
          <w:sz w:val="24"/>
          <w:szCs w:val="24"/>
        </w:rPr>
        <w:t>5.1</w:t>
      </w:r>
      <w:r w:rsidR="008D1036">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подэтапы, предусмотренные этим Графиком (подраздел </w:t>
      </w:r>
      <w:r w:rsidR="008D1036">
        <w:rPr>
          <w:sz w:val="24"/>
          <w:szCs w:val="24"/>
        </w:rPr>
        <w:fldChar w:fldCharType="begin"/>
      </w:r>
      <w:r>
        <w:rPr>
          <w:sz w:val="24"/>
          <w:szCs w:val="24"/>
        </w:rPr>
        <w:instrText xml:space="preserve"> REF _Ref440361140 \r \h </w:instrText>
      </w:r>
      <w:r w:rsidR="008D1036">
        <w:rPr>
          <w:sz w:val="24"/>
          <w:szCs w:val="24"/>
        </w:rPr>
      </w:r>
      <w:r w:rsidR="008D1036">
        <w:rPr>
          <w:sz w:val="24"/>
          <w:szCs w:val="24"/>
        </w:rPr>
        <w:fldChar w:fldCharType="separate"/>
      </w:r>
      <w:r w:rsidR="00A35E74">
        <w:rPr>
          <w:sz w:val="24"/>
          <w:szCs w:val="24"/>
        </w:rPr>
        <w:t>5.4</w:t>
      </w:r>
      <w:r w:rsidR="008D1036">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76" w:name="_Ref440361531"/>
      <w:bookmarkStart w:id="777" w:name="_Ref440361610"/>
      <w:bookmarkStart w:id="778" w:name="_Toc440877394"/>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675"/>
      <w:bookmarkEnd w:id="676"/>
      <w:bookmarkEnd w:id="757"/>
      <w:bookmarkEnd w:id="758"/>
      <w:bookmarkEnd w:id="759"/>
      <w:bookmarkEnd w:id="760"/>
      <w:bookmarkEnd w:id="761"/>
      <w:bookmarkEnd w:id="776"/>
      <w:bookmarkEnd w:id="777"/>
      <w:bookmarkEnd w:id="778"/>
    </w:p>
    <w:p w:rsidR="004F4D80" w:rsidRPr="00F647F7" w:rsidRDefault="004F4D80" w:rsidP="004F4D80">
      <w:pPr>
        <w:pStyle w:val="3"/>
        <w:rPr>
          <w:b w:val="0"/>
          <w:szCs w:val="24"/>
        </w:rPr>
      </w:pPr>
      <w:bookmarkStart w:id="779" w:name="_Toc439170685"/>
      <w:bookmarkStart w:id="780" w:name="_Toc439172787"/>
      <w:bookmarkStart w:id="781" w:name="_Toc439173231"/>
      <w:bookmarkStart w:id="782" w:name="_Toc439238227"/>
      <w:bookmarkStart w:id="783" w:name="_Toc439252775"/>
      <w:bookmarkStart w:id="784" w:name="_Toc439323749"/>
      <w:bookmarkStart w:id="785" w:name="_Toc440361386"/>
      <w:bookmarkStart w:id="786" w:name="_Toc440376141"/>
      <w:bookmarkStart w:id="787" w:name="_Toc440376268"/>
      <w:bookmarkStart w:id="788" w:name="_Toc440382526"/>
      <w:bookmarkStart w:id="789" w:name="_Toc440447196"/>
      <w:bookmarkStart w:id="790" w:name="_Toc440631739"/>
      <w:bookmarkStart w:id="791" w:name="_Toc440877395"/>
      <w:bookmarkStart w:id="792" w:name="_Toc157248186"/>
      <w:bookmarkStart w:id="793" w:name="_Toc157496555"/>
      <w:bookmarkStart w:id="794" w:name="_Toc158206094"/>
      <w:bookmarkStart w:id="795" w:name="_Toc164057779"/>
      <w:bookmarkStart w:id="796" w:name="_Toc164137129"/>
      <w:bookmarkStart w:id="797" w:name="_Toc164161289"/>
      <w:bookmarkStart w:id="798"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79"/>
      <w:bookmarkEnd w:id="780"/>
      <w:bookmarkEnd w:id="781"/>
      <w:bookmarkEnd w:id="782"/>
      <w:bookmarkEnd w:id="783"/>
      <w:bookmarkEnd w:id="784"/>
      <w:bookmarkEnd w:id="785"/>
      <w:bookmarkEnd w:id="786"/>
      <w:bookmarkEnd w:id="787"/>
      <w:bookmarkEnd w:id="788"/>
      <w:bookmarkEnd w:id="789"/>
      <w:bookmarkEnd w:id="790"/>
      <w:bookmarkEnd w:id="791"/>
      <w:r w:rsidRPr="00F647F7">
        <w:rPr>
          <w:b w:val="0"/>
          <w:szCs w:val="24"/>
        </w:rPr>
        <w:t xml:space="preserve"> </w:t>
      </w:r>
      <w:bookmarkEnd w:id="792"/>
      <w:bookmarkEnd w:id="793"/>
      <w:bookmarkEnd w:id="794"/>
      <w:bookmarkEnd w:id="795"/>
      <w:bookmarkEnd w:id="796"/>
      <w:bookmarkEnd w:id="797"/>
      <w:bookmarkEnd w:id="79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99" w:name="_Toc439170686"/>
      <w:bookmarkStart w:id="800" w:name="_Toc439172788"/>
      <w:bookmarkStart w:id="801" w:name="_Toc439173232"/>
      <w:bookmarkStart w:id="802" w:name="_Toc439238228"/>
      <w:bookmarkStart w:id="803" w:name="_Toc439252776"/>
      <w:bookmarkStart w:id="804" w:name="_Toc439323750"/>
      <w:bookmarkStart w:id="805" w:name="_Toc440361387"/>
      <w:bookmarkStart w:id="806" w:name="_Toc440376142"/>
      <w:bookmarkStart w:id="807" w:name="_Toc440376269"/>
      <w:bookmarkStart w:id="808" w:name="_Toc440382527"/>
      <w:bookmarkStart w:id="809" w:name="_Toc440447197"/>
      <w:bookmarkStart w:id="810" w:name="_Toc440631740"/>
      <w:bookmarkStart w:id="811" w:name="_Toc440877396"/>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99"/>
      <w:bookmarkEnd w:id="800"/>
      <w:bookmarkEnd w:id="801"/>
      <w:bookmarkEnd w:id="802"/>
      <w:bookmarkEnd w:id="803"/>
      <w:bookmarkEnd w:id="804"/>
      <w:bookmarkEnd w:id="805"/>
      <w:bookmarkEnd w:id="806"/>
      <w:bookmarkEnd w:id="807"/>
      <w:bookmarkEnd w:id="808"/>
      <w:bookmarkEnd w:id="809"/>
      <w:bookmarkEnd w:id="810"/>
      <w:bookmarkEnd w:id="811"/>
    </w:p>
    <w:p w:rsidR="004F4D80" w:rsidRPr="00F647F7" w:rsidRDefault="004A4292"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D1036">
        <w:rPr>
          <w:sz w:val="24"/>
          <w:szCs w:val="24"/>
        </w:rPr>
        <w:fldChar w:fldCharType="begin"/>
      </w:r>
      <w:r>
        <w:rPr>
          <w:sz w:val="24"/>
          <w:szCs w:val="24"/>
        </w:rPr>
        <w:instrText xml:space="preserve"> REF _Ref55336310 \r \h </w:instrText>
      </w:r>
      <w:r w:rsidR="008D1036">
        <w:rPr>
          <w:sz w:val="24"/>
          <w:szCs w:val="24"/>
        </w:rPr>
      </w:r>
      <w:r w:rsidR="008D1036">
        <w:rPr>
          <w:sz w:val="24"/>
          <w:szCs w:val="24"/>
        </w:rPr>
        <w:fldChar w:fldCharType="separate"/>
      </w:r>
      <w:r w:rsidR="00A35E74">
        <w:rPr>
          <w:sz w:val="24"/>
          <w:szCs w:val="24"/>
        </w:rPr>
        <w:t>5.1</w:t>
      </w:r>
      <w:r w:rsidR="008D1036">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8D1036">
        <w:rPr>
          <w:sz w:val="24"/>
          <w:szCs w:val="24"/>
        </w:rPr>
        <w:fldChar w:fldCharType="begin"/>
      </w:r>
      <w:r w:rsidR="00D56F8C">
        <w:rPr>
          <w:sz w:val="24"/>
          <w:szCs w:val="24"/>
        </w:rPr>
        <w:instrText xml:space="preserve"> REF _Ref440274025 \r \h </w:instrText>
      </w:r>
      <w:r w:rsidR="008D1036">
        <w:rPr>
          <w:sz w:val="24"/>
          <w:szCs w:val="24"/>
        </w:rPr>
      </w:r>
      <w:r w:rsidR="008D1036">
        <w:rPr>
          <w:sz w:val="24"/>
          <w:szCs w:val="24"/>
        </w:rPr>
        <w:fldChar w:fldCharType="separate"/>
      </w:r>
      <w:r w:rsidR="00A35E74">
        <w:rPr>
          <w:sz w:val="24"/>
          <w:szCs w:val="24"/>
        </w:rPr>
        <w:t>2</w:t>
      </w:r>
      <w:r w:rsidR="008D1036">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43144">
        <w:rPr>
          <w:sz w:val="24"/>
          <w:szCs w:val="24"/>
        </w:rPr>
        <w:t>ь</w:t>
      </w:r>
      <w:r w:rsidRPr="00F647F7">
        <w:rPr>
          <w:sz w:val="24"/>
          <w:szCs w:val="24"/>
        </w:rPr>
        <w:t xml:space="preserve">ся в соответствии с пунктом </w:t>
      </w:r>
      <w:r w:rsidR="008D1036">
        <w:rPr>
          <w:sz w:val="24"/>
          <w:szCs w:val="24"/>
        </w:rPr>
        <w:fldChar w:fldCharType="begin"/>
      </w:r>
      <w:r w:rsidR="00D56F8C">
        <w:rPr>
          <w:sz w:val="24"/>
          <w:szCs w:val="24"/>
        </w:rPr>
        <w:instrText xml:space="preserve"> REF _Ref294695546 \r \h </w:instrText>
      </w:r>
      <w:r w:rsidR="008D1036">
        <w:rPr>
          <w:sz w:val="24"/>
          <w:szCs w:val="24"/>
        </w:rPr>
      </w:r>
      <w:r w:rsidR="008D1036">
        <w:rPr>
          <w:sz w:val="24"/>
          <w:szCs w:val="24"/>
        </w:rPr>
        <w:fldChar w:fldCharType="separate"/>
      </w:r>
      <w:r w:rsidR="00A35E74">
        <w:rPr>
          <w:sz w:val="24"/>
          <w:szCs w:val="24"/>
        </w:rPr>
        <w:t xml:space="preserve"> 1.2.6 </w:t>
      </w:r>
      <w:r w:rsidR="008D1036">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12" w:name="_Ref55335823"/>
      <w:bookmarkStart w:id="813" w:name="_Ref55336359"/>
      <w:bookmarkStart w:id="814" w:name="_Toc57314675"/>
      <w:bookmarkStart w:id="815" w:name="_Toc69728989"/>
      <w:bookmarkStart w:id="816" w:name="_Toc98253939"/>
      <w:bookmarkStart w:id="817" w:name="_Toc165173865"/>
      <w:bookmarkStart w:id="818" w:name="_Toc423423672"/>
      <w:bookmarkStart w:id="819" w:name="_Toc440877397"/>
      <w:bookmarkEnd w:id="541"/>
      <w:r w:rsidRPr="00F647F7">
        <w:lastRenderedPageBreak/>
        <w:t xml:space="preserve">Анкета (форма </w:t>
      </w:r>
      <w:r w:rsidR="00B8118F">
        <w:t>7</w:t>
      </w:r>
      <w:r w:rsidRPr="00F647F7">
        <w:t>)</w:t>
      </w:r>
      <w:bookmarkEnd w:id="812"/>
      <w:bookmarkEnd w:id="813"/>
      <w:bookmarkEnd w:id="814"/>
      <w:bookmarkEnd w:id="815"/>
      <w:bookmarkEnd w:id="816"/>
      <w:bookmarkEnd w:id="817"/>
      <w:bookmarkEnd w:id="818"/>
      <w:bookmarkEnd w:id="819"/>
    </w:p>
    <w:p w:rsidR="004F4D80" w:rsidRPr="00F647F7" w:rsidRDefault="004F4D80" w:rsidP="004F4D80">
      <w:pPr>
        <w:pStyle w:val="3"/>
        <w:rPr>
          <w:b w:val="0"/>
          <w:szCs w:val="24"/>
        </w:rPr>
      </w:pPr>
      <w:bookmarkStart w:id="820" w:name="_Toc98253940"/>
      <w:bookmarkStart w:id="821" w:name="_Toc157248192"/>
      <w:bookmarkStart w:id="822" w:name="_Toc157496561"/>
      <w:bookmarkStart w:id="823" w:name="_Toc158206100"/>
      <w:bookmarkStart w:id="824" w:name="_Toc164057785"/>
      <w:bookmarkStart w:id="825" w:name="_Toc164137135"/>
      <w:bookmarkStart w:id="826" w:name="_Toc164161295"/>
      <w:bookmarkStart w:id="827" w:name="_Toc165173866"/>
      <w:bookmarkStart w:id="828" w:name="_Toc439170688"/>
      <w:bookmarkStart w:id="829" w:name="_Toc439172790"/>
      <w:bookmarkStart w:id="830" w:name="_Toc439173234"/>
      <w:bookmarkStart w:id="831" w:name="_Toc439238230"/>
      <w:bookmarkStart w:id="832" w:name="_Toc439252778"/>
      <w:bookmarkStart w:id="833" w:name="_Ref440272119"/>
      <w:bookmarkStart w:id="834" w:name="_Toc440361389"/>
      <w:bookmarkStart w:id="835" w:name="_Toc440631742"/>
      <w:bookmarkStart w:id="836" w:name="_Toc440877398"/>
      <w:r w:rsidRPr="00F647F7">
        <w:rPr>
          <w:b w:val="0"/>
          <w:szCs w:val="24"/>
        </w:rPr>
        <w:t xml:space="preserve">Форма Анкеты </w:t>
      </w:r>
      <w:r w:rsidR="00C236C0">
        <w:rPr>
          <w:b w:val="0"/>
          <w:szCs w:val="24"/>
        </w:rPr>
        <w:t>Участник</w:t>
      </w:r>
      <w:r>
        <w:rPr>
          <w:b w:val="0"/>
          <w:szCs w:val="24"/>
        </w:rPr>
        <w:t>а</w:t>
      </w:r>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37" w:name="_Toc439170689"/>
      <w:bookmarkStart w:id="838" w:name="_Toc439172791"/>
      <w:bookmarkStart w:id="839" w:name="_Toc439173235"/>
      <w:bookmarkStart w:id="840" w:name="_Toc439238231"/>
      <w:bookmarkStart w:id="841" w:name="_Toc439252779"/>
      <w:bookmarkStart w:id="842" w:name="_Ref440272147"/>
      <w:bookmarkStart w:id="843" w:name="_Toc440361390"/>
      <w:bookmarkStart w:id="844" w:name="_Toc440631743"/>
      <w:bookmarkStart w:id="845" w:name="_Toc440877399"/>
      <w:r w:rsidRPr="00D73790">
        <w:rPr>
          <w:b w:val="0"/>
          <w:szCs w:val="24"/>
        </w:rPr>
        <w:lastRenderedPageBreak/>
        <w:t xml:space="preserve">Форма </w:t>
      </w:r>
      <w:bookmarkEnd w:id="837"/>
      <w:bookmarkEnd w:id="838"/>
      <w:bookmarkEnd w:id="839"/>
      <w:bookmarkEnd w:id="840"/>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41"/>
      <w:bookmarkEnd w:id="842"/>
      <w:bookmarkEnd w:id="843"/>
      <w:bookmarkEnd w:id="844"/>
      <w:bookmarkEnd w:id="845"/>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E939F7" w:rsidRDefault="00FB00C0" w:rsidP="00FB00C0">
      <w:pPr>
        <w:autoSpaceDE w:val="0"/>
        <w:autoSpaceDN w:val="0"/>
        <w:adjustRightInd w:val="0"/>
        <w:spacing w:line="240" w:lineRule="auto"/>
        <w:ind w:firstLine="540"/>
        <w:outlineLvl w:val="3"/>
        <w:rPr>
          <w:sz w:val="24"/>
          <w:szCs w:val="24"/>
        </w:rPr>
      </w:pPr>
      <w:r w:rsidRPr="00E939F7">
        <w:rPr>
          <w:sz w:val="24"/>
          <w:szCs w:val="24"/>
        </w:rPr>
        <w:t xml:space="preserve">Настоящим </w:t>
      </w:r>
      <w:r w:rsidRPr="00E939F7">
        <w:rPr>
          <w:sz w:val="24"/>
          <w:szCs w:val="24"/>
          <w:bdr w:val="none" w:sz="0" w:space="0" w:color="auto" w:frame="1"/>
        </w:rPr>
        <w:t>[</w:t>
      </w:r>
      <w:r w:rsidRPr="00E939F7">
        <w:rPr>
          <w:b/>
          <w:i/>
          <w:sz w:val="24"/>
          <w:szCs w:val="24"/>
          <w:shd w:val="clear" w:color="auto" w:fill="FFFF99"/>
        </w:rPr>
        <w:t>указывается наименование субъекта малого/ среднего предпринимательства</w:t>
      </w:r>
      <w:r w:rsidRPr="00E939F7">
        <w:rPr>
          <w:sz w:val="24"/>
          <w:szCs w:val="24"/>
          <w:bdr w:val="none" w:sz="0" w:space="0" w:color="auto" w:frame="1"/>
        </w:rPr>
        <w:t>] в лице [</w:t>
      </w:r>
      <w:r w:rsidRPr="00E939F7">
        <w:rPr>
          <w:b/>
          <w:i/>
          <w:sz w:val="24"/>
          <w:szCs w:val="24"/>
          <w:shd w:val="clear" w:color="auto" w:fill="FFFF99"/>
        </w:rPr>
        <w:t>указывается ФИО руководителя/уполномоченного лица</w:t>
      </w:r>
      <w:r w:rsidRPr="00E939F7">
        <w:rPr>
          <w:sz w:val="24"/>
          <w:szCs w:val="24"/>
          <w:bdr w:val="none" w:sz="0" w:space="0" w:color="auto" w:frame="1"/>
        </w:rPr>
        <w:t>], действующего на основании [</w:t>
      </w:r>
      <w:r w:rsidRPr="00E939F7">
        <w:rPr>
          <w:b/>
          <w:i/>
          <w:sz w:val="24"/>
          <w:szCs w:val="24"/>
          <w:shd w:val="clear" w:color="auto" w:fill="FFFF99"/>
        </w:rPr>
        <w:t>указывается наименование документа</w:t>
      </w:r>
      <w:r w:rsidRPr="00E939F7">
        <w:rPr>
          <w:sz w:val="24"/>
          <w:szCs w:val="24"/>
          <w:bdr w:val="none" w:sz="0" w:space="0" w:color="auto" w:frame="1"/>
        </w:rPr>
        <w:t xml:space="preserve">], подтверждает, что </w:t>
      </w:r>
    </w:p>
    <w:p w:rsidR="00FB00C0" w:rsidRPr="00E939F7" w:rsidRDefault="00FB00C0" w:rsidP="00FB00C0">
      <w:pPr>
        <w:autoSpaceDE w:val="0"/>
        <w:autoSpaceDN w:val="0"/>
        <w:adjustRightInd w:val="0"/>
        <w:spacing w:line="240" w:lineRule="auto"/>
        <w:ind w:firstLine="540"/>
        <w:outlineLvl w:val="3"/>
        <w:rPr>
          <w:sz w:val="24"/>
          <w:szCs w:val="24"/>
          <w:bdr w:val="none" w:sz="0" w:space="0" w:color="auto" w:frame="1"/>
        </w:rPr>
      </w:pPr>
      <w:r w:rsidRPr="00E939F7">
        <w:rPr>
          <w:sz w:val="24"/>
          <w:szCs w:val="24"/>
          <w:bdr w:val="none" w:sz="0" w:space="0" w:color="auto" w:frame="1"/>
        </w:rPr>
        <w:t>[</w:t>
      </w:r>
      <w:r w:rsidRPr="00E939F7">
        <w:rPr>
          <w:b/>
          <w:i/>
          <w:sz w:val="24"/>
          <w:szCs w:val="24"/>
          <w:shd w:val="clear" w:color="auto" w:fill="FFFF99"/>
        </w:rPr>
        <w:t>указывается наименование субъекта малого/ среднего предпринимательства</w:t>
      </w:r>
      <w:r w:rsidRPr="00E939F7">
        <w:rPr>
          <w:sz w:val="24"/>
          <w:szCs w:val="24"/>
          <w:bdr w:val="none" w:sz="0" w:space="0" w:color="auto" w:frame="1"/>
        </w:rPr>
        <w:t>]</w:t>
      </w:r>
      <w:r w:rsidRPr="00E939F7">
        <w:rPr>
          <w:sz w:val="24"/>
          <w:szCs w:val="24"/>
        </w:rPr>
        <w:t xml:space="preserve"> в соответствии с законодательством Российской Федерации (статья 4 Федерального закона Российской Федерации от 24.07.2007 № 209-ФЗ «О развитии малого и среднего предпринимательства в Российской Федерации») обладает критериями, позволяющими относить организацию к субъектам малого и среднего предпринимательства </w:t>
      </w:r>
      <w:r w:rsidRPr="00E939F7">
        <w:rPr>
          <w:sz w:val="24"/>
          <w:szCs w:val="24"/>
          <w:bdr w:val="none" w:sz="0" w:space="0" w:color="auto" w:frame="1"/>
        </w:rPr>
        <w:t>[</w:t>
      </w:r>
      <w:r w:rsidRPr="00E939F7">
        <w:rPr>
          <w:b/>
          <w:i/>
          <w:sz w:val="24"/>
          <w:szCs w:val="24"/>
          <w:shd w:val="clear" w:color="auto" w:fill="FFFF99"/>
        </w:rPr>
        <w:t>указать категорию</w:t>
      </w:r>
      <w:r w:rsidRPr="00E939F7">
        <w:rPr>
          <w:sz w:val="24"/>
          <w:szCs w:val="24"/>
          <w:bdr w:val="none" w:sz="0" w:space="0" w:color="auto" w:frame="1"/>
        </w:rPr>
        <w:t>].</w:t>
      </w:r>
    </w:p>
    <w:p w:rsidR="00FB00C0" w:rsidRPr="00E939F7" w:rsidRDefault="00FB00C0" w:rsidP="00FB00C0">
      <w:pPr>
        <w:autoSpaceDE w:val="0"/>
        <w:autoSpaceDN w:val="0"/>
        <w:adjustRightInd w:val="0"/>
        <w:spacing w:line="240" w:lineRule="auto"/>
        <w:ind w:firstLine="540"/>
        <w:outlineLvl w:val="3"/>
        <w:rPr>
          <w:sz w:val="24"/>
          <w:szCs w:val="24"/>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E939F7" w:rsidTr="009146DD">
        <w:tc>
          <w:tcPr>
            <w:tcW w:w="612" w:type="dxa"/>
            <w:shd w:val="clear" w:color="auto" w:fill="auto"/>
          </w:tcPr>
          <w:p w:rsidR="00FB00C0" w:rsidRPr="00E939F7" w:rsidRDefault="00FB00C0" w:rsidP="009146DD">
            <w:pPr>
              <w:autoSpaceDE w:val="0"/>
              <w:autoSpaceDN w:val="0"/>
              <w:adjustRightInd w:val="0"/>
              <w:spacing w:line="240" w:lineRule="auto"/>
              <w:jc w:val="center"/>
              <w:outlineLvl w:val="0"/>
              <w:rPr>
                <w:rFonts w:eastAsia="Calibri"/>
                <w:b/>
                <w:sz w:val="24"/>
                <w:szCs w:val="24"/>
              </w:rPr>
            </w:pPr>
            <w:r w:rsidRPr="00E939F7">
              <w:rPr>
                <w:rFonts w:eastAsia="Calibri"/>
                <w:b/>
                <w:sz w:val="24"/>
                <w:szCs w:val="24"/>
              </w:rPr>
              <w:t>№ п/п</w:t>
            </w:r>
          </w:p>
        </w:tc>
        <w:tc>
          <w:tcPr>
            <w:tcW w:w="4554" w:type="dxa"/>
            <w:shd w:val="clear" w:color="auto" w:fill="auto"/>
          </w:tcPr>
          <w:p w:rsidR="00FB00C0" w:rsidRPr="00E939F7" w:rsidRDefault="00FB00C0" w:rsidP="009146DD">
            <w:pPr>
              <w:autoSpaceDE w:val="0"/>
              <w:autoSpaceDN w:val="0"/>
              <w:adjustRightInd w:val="0"/>
              <w:spacing w:line="240" w:lineRule="auto"/>
              <w:jc w:val="center"/>
              <w:outlineLvl w:val="0"/>
              <w:rPr>
                <w:rFonts w:eastAsia="Calibri"/>
                <w:b/>
                <w:sz w:val="24"/>
                <w:szCs w:val="24"/>
              </w:rPr>
            </w:pPr>
            <w:r w:rsidRPr="00E939F7">
              <w:rPr>
                <w:rFonts w:eastAsia="Calibri"/>
                <w:b/>
                <w:sz w:val="24"/>
                <w:szCs w:val="24"/>
              </w:rPr>
              <w:t>Критерий отнесения</w:t>
            </w:r>
          </w:p>
        </w:tc>
        <w:tc>
          <w:tcPr>
            <w:tcW w:w="4297" w:type="dxa"/>
            <w:shd w:val="clear" w:color="auto" w:fill="auto"/>
          </w:tcPr>
          <w:p w:rsidR="00FB00C0" w:rsidRPr="00E939F7" w:rsidRDefault="00FB00C0" w:rsidP="009146DD">
            <w:pPr>
              <w:autoSpaceDE w:val="0"/>
              <w:autoSpaceDN w:val="0"/>
              <w:adjustRightInd w:val="0"/>
              <w:spacing w:line="240" w:lineRule="auto"/>
              <w:jc w:val="center"/>
              <w:outlineLvl w:val="0"/>
              <w:rPr>
                <w:rFonts w:eastAsia="Calibri"/>
                <w:b/>
                <w:sz w:val="24"/>
                <w:szCs w:val="24"/>
              </w:rPr>
            </w:pPr>
            <w:r w:rsidRPr="00E939F7">
              <w:rPr>
                <w:rFonts w:eastAsia="Calibri"/>
                <w:b/>
                <w:sz w:val="24"/>
                <w:szCs w:val="24"/>
              </w:rPr>
              <w:t>Показатель</w:t>
            </w:r>
          </w:p>
        </w:tc>
      </w:tr>
      <w:tr w:rsidR="00FB00C0" w:rsidRPr="00E939F7" w:rsidTr="009146DD">
        <w:tc>
          <w:tcPr>
            <w:tcW w:w="612" w:type="dxa"/>
            <w:shd w:val="clear" w:color="auto" w:fill="auto"/>
          </w:tcPr>
          <w:p w:rsidR="00FB00C0" w:rsidRPr="00E939F7" w:rsidRDefault="00FB00C0" w:rsidP="009146DD">
            <w:pPr>
              <w:autoSpaceDE w:val="0"/>
              <w:autoSpaceDN w:val="0"/>
              <w:adjustRightInd w:val="0"/>
              <w:spacing w:line="240" w:lineRule="auto"/>
              <w:jc w:val="center"/>
              <w:outlineLvl w:val="0"/>
              <w:rPr>
                <w:rFonts w:eastAsia="Calibri"/>
                <w:sz w:val="24"/>
                <w:szCs w:val="24"/>
              </w:rPr>
            </w:pPr>
            <w:r w:rsidRPr="00E939F7">
              <w:rPr>
                <w:rFonts w:eastAsia="Calibri"/>
                <w:sz w:val="24"/>
                <w:szCs w:val="24"/>
              </w:rPr>
              <w:t>1</w:t>
            </w:r>
          </w:p>
        </w:tc>
        <w:tc>
          <w:tcPr>
            <w:tcW w:w="4554" w:type="dxa"/>
            <w:shd w:val="clear" w:color="auto" w:fill="auto"/>
          </w:tcPr>
          <w:p w:rsidR="00FB00C0" w:rsidRPr="00E939F7" w:rsidRDefault="00FB00C0" w:rsidP="009146DD">
            <w:pPr>
              <w:autoSpaceDE w:val="0"/>
              <w:autoSpaceDN w:val="0"/>
              <w:adjustRightInd w:val="0"/>
              <w:spacing w:line="240" w:lineRule="auto"/>
              <w:jc w:val="center"/>
              <w:outlineLvl w:val="0"/>
              <w:rPr>
                <w:rFonts w:eastAsia="Calibri"/>
                <w:sz w:val="24"/>
                <w:szCs w:val="24"/>
              </w:rPr>
            </w:pPr>
            <w:r w:rsidRPr="00E939F7">
              <w:rPr>
                <w:rFonts w:eastAsia="Calibri"/>
                <w:sz w:val="24"/>
                <w:szCs w:val="24"/>
              </w:rPr>
              <w:t>2</w:t>
            </w:r>
          </w:p>
        </w:tc>
        <w:tc>
          <w:tcPr>
            <w:tcW w:w="4297" w:type="dxa"/>
            <w:shd w:val="clear" w:color="auto" w:fill="auto"/>
          </w:tcPr>
          <w:p w:rsidR="00FB00C0" w:rsidRPr="00E939F7" w:rsidRDefault="00FB00C0" w:rsidP="009146DD">
            <w:pPr>
              <w:autoSpaceDE w:val="0"/>
              <w:autoSpaceDN w:val="0"/>
              <w:adjustRightInd w:val="0"/>
              <w:spacing w:line="240" w:lineRule="auto"/>
              <w:jc w:val="center"/>
              <w:outlineLvl w:val="0"/>
              <w:rPr>
                <w:rFonts w:eastAsia="Calibri"/>
                <w:sz w:val="24"/>
                <w:szCs w:val="24"/>
              </w:rPr>
            </w:pPr>
            <w:r w:rsidRPr="00E939F7">
              <w:rPr>
                <w:rFonts w:eastAsia="Calibri"/>
                <w:sz w:val="24"/>
                <w:szCs w:val="24"/>
              </w:rPr>
              <w:t>3</w:t>
            </w:r>
          </w:p>
        </w:tc>
      </w:tr>
      <w:tr w:rsidR="00FB00C0" w:rsidRPr="00E939F7"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E939F7" w:rsidRDefault="00FB00C0" w:rsidP="009146DD">
            <w:pPr>
              <w:autoSpaceDE w:val="0"/>
              <w:autoSpaceDN w:val="0"/>
              <w:adjustRightInd w:val="0"/>
              <w:spacing w:line="240" w:lineRule="auto"/>
              <w:jc w:val="center"/>
              <w:outlineLvl w:val="0"/>
              <w:rPr>
                <w:rFonts w:eastAsia="Calibri"/>
                <w:sz w:val="24"/>
                <w:szCs w:val="24"/>
              </w:rPr>
            </w:pPr>
            <w:r w:rsidRPr="00E939F7">
              <w:rPr>
                <w:rFonts w:eastAsia="Calibri"/>
                <w:sz w:val="24"/>
                <w:szCs w:val="24"/>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E939F7" w:rsidRDefault="00FB00C0" w:rsidP="009146DD">
            <w:pPr>
              <w:autoSpaceDE w:val="0"/>
              <w:autoSpaceDN w:val="0"/>
              <w:adjustRightInd w:val="0"/>
              <w:spacing w:line="240" w:lineRule="auto"/>
              <w:outlineLvl w:val="0"/>
              <w:rPr>
                <w:rFonts w:eastAsia="Calibri"/>
                <w:sz w:val="24"/>
                <w:szCs w:val="24"/>
              </w:rPr>
            </w:pPr>
            <w:r w:rsidRPr="00E939F7">
              <w:rPr>
                <w:rFonts w:eastAsia="Calibri"/>
                <w:sz w:val="24"/>
                <w:szCs w:val="24"/>
              </w:rPr>
              <w:t>Средняя численность работников (</w:t>
            </w:r>
            <w:r w:rsidRPr="00E939F7">
              <w:rPr>
                <w:rFonts w:eastAsia="Calibri"/>
                <w:i/>
                <w:sz w:val="24"/>
                <w:szCs w:val="24"/>
              </w:rPr>
              <w:t>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r w:rsidRPr="00E939F7">
              <w:rPr>
                <w:rFonts w:eastAsia="Calibri"/>
                <w:sz w:val="24"/>
                <w:szCs w:val="24"/>
              </w:rPr>
              <w:t>)</w:t>
            </w:r>
            <w:r w:rsidRPr="00E939F7">
              <w:rPr>
                <w:rStyle w:val="afffffff"/>
                <w:rFonts w:eastAsia="Calibri"/>
                <w:sz w:val="24"/>
                <w:szCs w:val="24"/>
              </w:rPr>
              <w:footnoteReference w:id="1"/>
            </w:r>
            <w:r w:rsidRPr="00E939F7">
              <w:rPr>
                <w:rFonts w:eastAsia="Calibri"/>
                <w:sz w:val="24"/>
                <w:szCs w:val="24"/>
              </w:rPr>
              <w:t>.</w:t>
            </w:r>
          </w:p>
          <w:p w:rsidR="00FB00C0" w:rsidRPr="00E939F7" w:rsidRDefault="00FB00C0" w:rsidP="009146DD">
            <w:pPr>
              <w:autoSpaceDE w:val="0"/>
              <w:autoSpaceDN w:val="0"/>
              <w:adjustRightInd w:val="0"/>
              <w:spacing w:line="240" w:lineRule="auto"/>
              <w:outlineLvl w:val="0"/>
              <w:rPr>
                <w:rFonts w:eastAsia="Calibri"/>
                <w:i/>
                <w:sz w:val="24"/>
                <w:szCs w:val="24"/>
              </w:rPr>
            </w:pPr>
            <w:r w:rsidRPr="00E939F7">
              <w:rPr>
                <w:rFonts w:eastAsia="Calibri"/>
                <w:b/>
                <w:i/>
                <w:sz w:val="24"/>
                <w:szCs w:val="24"/>
              </w:rPr>
              <w:t>Примечание:</w:t>
            </w:r>
            <w:r w:rsidRPr="00E939F7">
              <w:rPr>
                <w:rFonts w:eastAsia="Calibri"/>
                <w:i/>
                <w:sz w:val="24"/>
                <w:szCs w:val="24"/>
              </w:rPr>
              <w:t xml:space="preserve"> </w:t>
            </w:r>
          </w:p>
          <w:p w:rsidR="00FB00C0" w:rsidRPr="00E939F7" w:rsidRDefault="00FB00C0" w:rsidP="009146DD">
            <w:pPr>
              <w:autoSpaceDE w:val="0"/>
              <w:autoSpaceDN w:val="0"/>
              <w:adjustRightInd w:val="0"/>
              <w:spacing w:line="240" w:lineRule="auto"/>
              <w:outlineLvl w:val="0"/>
              <w:rPr>
                <w:rFonts w:eastAsia="Calibri"/>
                <w:i/>
                <w:sz w:val="24"/>
                <w:szCs w:val="24"/>
              </w:rPr>
            </w:pPr>
            <w:r w:rsidRPr="00E939F7">
              <w:rPr>
                <w:rFonts w:eastAsia="Calibri"/>
                <w:i/>
                <w:sz w:val="24"/>
                <w:szCs w:val="24"/>
              </w:rPr>
              <w:t>от 101 до 250 человек включительно - среднее предприятие;</w:t>
            </w:r>
          </w:p>
          <w:p w:rsidR="00FB00C0" w:rsidRPr="00E939F7" w:rsidRDefault="00FB00C0" w:rsidP="009146DD">
            <w:pPr>
              <w:autoSpaceDE w:val="0"/>
              <w:autoSpaceDN w:val="0"/>
              <w:adjustRightInd w:val="0"/>
              <w:spacing w:line="240" w:lineRule="auto"/>
              <w:outlineLvl w:val="0"/>
              <w:rPr>
                <w:rFonts w:eastAsia="Calibri"/>
                <w:i/>
                <w:sz w:val="24"/>
                <w:szCs w:val="24"/>
              </w:rPr>
            </w:pPr>
            <w:r w:rsidRPr="00E939F7">
              <w:rPr>
                <w:rFonts w:eastAsia="Calibri"/>
                <w:i/>
                <w:sz w:val="24"/>
                <w:szCs w:val="24"/>
              </w:rPr>
              <w:t xml:space="preserve">до 100 человек включительно – малое предприятие; </w:t>
            </w:r>
          </w:p>
          <w:p w:rsidR="00FB00C0" w:rsidRPr="00E939F7" w:rsidRDefault="00FB00C0" w:rsidP="009146DD">
            <w:pPr>
              <w:autoSpaceDE w:val="0"/>
              <w:autoSpaceDN w:val="0"/>
              <w:adjustRightInd w:val="0"/>
              <w:spacing w:line="240" w:lineRule="auto"/>
              <w:outlineLvl w:val="0"/>
              <w:rPr>
                <w:rFonts w:eastAsia="Calibri"/>
                <w:sz w:val="24"/>
                <w:szCs w:val="24"/>
              </w:rPr>
            </w:pPr>
            <w:r w:rsidRPr="00E939F7">
              <w:rPr>
                <w:rFonts w:eastAsia="Calibri"/>
                <w:i/>
                <w:sz w:val="24"/>
                <w:szCs w:val="24"/>
              </w:rPr>
              <w:t>до 15 человек – микропредприятие.</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E939F7" w:rsidRDefault="00FB00C0" w:rsidP="009146DD">
            <w:pPr>
              <w:autoSpaceDE w:val="0"/>
              <w:autoSpaceDN w:val="0"/>
              <w:adjustRightInd w:val="0"/>
              <w:spacing w:line="240" w:lineRule="auto"/>
              <w:outlineLvl w:val="0"/>
              <w:rPr>
                <w:rFonts w:eastAsia="Calibri"/>
                <w:sz w:val="24"/>
                <w:szCs w:val="24"/>
              </w:rPr>
            </w:pPr>
          </w:p>
          <w:p w:rsidR="00FB00C0" w:rsidRPr="00E939F7" w:rsidRDefault="00FB00C0" w:rsidP="009146DD">
            <w:pPr>
              <w:autoSpaceDE w:val="0"/>
              <w:autoSpaceDN w:val="0"/>
              <w:adjustRightInd w:val="0"/>
              <w:spacing w:line="240" w:lineRule="auto"/>
              <w:outlineLvl w:val="0"/>
              <w:rPr>
                <w:rFonts w:eastAsia="Calibri"/>
                <w:sz w:val="24"/>
                <w:szCs w:val="24"/>
              </w:rPr>
            </w:pPr>
            <w:r w:rsidRPr="00E939F7">
              <w:rPr>
                <w:rFonts w:eastAsia="Calibri"/>
                <w:sz w:val="24"/>
                <w:szCs w:val="24"/>
              </w:rPr>
              <w:t xml:space="preserve">в 20 __ году - </w:t>
            </w:r>
          </w:p>
          <w:p w:rsidR="00FB00C0" w:rsidRPr="00E939F7" w:rsidRDefault="00FB00C0" w:rsidP="009146DD">
            <w:pPr>
              <w:autoSpaceDE w:val="0"/>
              <w:autoSpaceDN w:val="0"/>
              <w:adjustRightInd w:val="0"/>
              <w:spacing w:line="240" w:lineRule="auto"/>
              <w:outlineLvl w:val="0"/>
              <w:rPr>
                <w:rFonts w:eastAsia="Calibri"/>
                <w:sz w:val="24"/>
                <w:szCs w:val="24"/>
              </w:rPr>
            </w:pPr>
          </w:p>
        </w:tc>
      </w:tr>
      <w:tr w:rsidR="00FB00C0" w:rsidRPr="00E939F7" w:rsidTr="009146DD">
        <w:tc>
          <w:tcPr>
            <w:tcW w:w="612" w:type="dxa"/>
            <w:vMerge/>
            <w:tcBorders>
              <w:left w:val="single" w:sz="4" w:space="0" w:color="auto"/>
              <w:right w:val="single" w:sz="4" w:space="0" w:color="auto"/>
            </w:tcBorders>
            <w:shd w:val="clear" w:color="auto" w:fill="auto"/>
          </w:tcPr>
          <w:p w:rsidR="00FB00C0" w:rsidRPr="00E939F7" w:rsidRDefault="00FB00C0" w:rsidP="009146DD">
            <w:pPr>
              <w:autoSpaceDE w:val="0"/>
              <w:autoSpaceDN w:val="0"/>
              <w:adjustRightInd w:val="0"/>
              <w:spacing w:line="240" w:lineRule="auto"/>
              <w:jc w:val="center"/>
              <w:outlineLvl w:val="0"/>
              <w:rPr>
                <w:rFonts w:eastAsia="Calibri"/>
                <w:sz w:val="24"/>
                <w:szCs w:val="24"/>
              </w:rPr>
            </w:pPr>
          </w:p>
        </w:tc>
        <w:tc>
          <w:tcPr>
            <w:tcW w:w="4554" w:type="dxa"/>
            <w:vMerge/>
            <w:tcBorders>
              <w:left w:val="single" w:sz="4" w:space="0" w:color="auto"/>
              <w:right w:val="single" w:sz="4" w:space="0" w:color="auto"/>
            </w:tcBorders>
            <w:shd w:val="clear" w:color="auto" w:fill="auto"/>
          </w:tcPr>
          <w:p w:rsidR="00FB00C0" w:rsidRPr="00E939F7" w:rsidRDefault="00FB00C0" w:rsidP="009146DD">
            <w:pPr>
              <w:autoSpaceDE w:val="0"/>
              <w:autoSpaceDN w:val="0"/>
              <w:adjustRightInd w:val="0"/>
              <w:spacing w:line="240" w:lineRule="auto"/>
              <w:outlineLvl w:val="0"/>
              <w:rPr>
                <w:rFonts w:eastAsia="Calibri"/>
                <w:sz w:val="24"/>
                <w:szCs w:val="24"/>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E939F7" w:rsidRDefault="00FB00C0" w:rsidP="009146DD">
            <w:pPr>
              <w:autoSpaceDE w:val="0"/>
              <w:autoSpaceDN w:val="0"/>
              <w:adjustRightInd w:val="0"/>
              <w:spacing w:line="240" w:lineRule="auto"/>
              <w:outlineLvl w:val="0"/>
              <w:rPr>
                <w:rFonts w:eastAsia="Calibri"/>
                <w:sz w:val="24"/>
                <w:szCs w:val="24"/>
              </w:rPr>
            </w:pPr>
          </w:p>
          <w:p w:rsidR="00FB00C0" w:rsidRPr="00E939F7" w:rsidRDefault="00FB00C0" w:rsidP="009146DD">
            <w:pPr>
              <w:autoSpaceDE w:val="0"/>
              <w:autoSpaceDN w:val="0"/>
              <w:adjustRightInd w:val="0"/>
              <w:spacing w:line="240" w:lineRule="auto"/>
              <w:outlineLvl w:val="0"/>
              <w:rPr>
                <w:rFonts w:eastAsia="Calibri"/>
                <w:sz w:val="24"/>
                <w:szCs w:val="24"/>
              </w:rPr>
            </w:pPr>
            <w:r w:rsidRPr="00E939F7">
              <w:rPr>
                <w:rFonts w:eastAsia="Calibri"/>
                <w:sz w:val="24"/>
                <w:szCs w:val="24"/>
              </w:rPr>
              <w:t xml:space="preserve">в 20__ году - </w:t>
            </w:r>
          </w:p>
          <w:p w:rsidR="00FB00C0" w:rsidRPr="00E939F7" w:rsidRDefault="00FB00C0" w:rsidP="009146DD">
            <w:pPr>
              <w:autoSpaceDE w:val="0"/>
              <w:autoSpaceDN w:val="0"/>
              <w:adjustRightInd w:val="0"/>
              <w:spacing w:line="240" w:lineRule="auto"/>
              <w:outlineLvl w:val="0"/>
              <w:rPr>
                <w:rFonts w:eastAsia="Calibri"/>
                <w:sz w:val="24"/>
                <w:szCs w:val="24"/>
              </w:rPr>
            </w:pPr>
          </w:p>
        </w:tc>
      </w:tr>
      <w:tr w:rsidR="00FB00C0" w:rsidRPr="00E939F7" w:rsidTr="009146DD">
        <w:tc>
          <w:tcPr>
            <w:tcW w:w="612" w:type="dxa"/>
            <w:vMerge/>
            <w:tcBorders>
              <w:left w:val="single" w:sz="4" w:space="0" w:color="auto"/>
              <w:bottom w:val="single" w:sz="4" w:space="0" w:color="auto"/>
              <w:right w:val="single" w:sz="4" w:space="0" w:color="auto"/>
            </w:tcBorders>
            <w:shd w:val="clear" w:color="auto" w:fill="auto"/>
          </w:tcPr>
          <w:p w:rsidR="00FB00C0" w:rsidRPr="00E939F7" w:rsidRDefault="00FB00C0" w:rsidP="009146DD">
            <w:pPr>
              <w:autoSpaceDE w:val="0"/>
              <w:autoSpaceDN w:val="0"/>
              <w:adjustRightInd w:val="0"/>
              <w:spacing w:line="240" w:lineRule="auto"/>
              <w:jc w:val="center"/>
              <w:outlineLvl w:val="0"/>
              <w:rPr>
                <w:rFonts w:eastAsia="Calibri"/>
                <w:sz w:val="24"/>
                <w:szCs w:val="24"/>
              </w:rPr>
            </w:pPr>
          </w:p>
        </w:tc>
        <w:tc>
          <w:tcPr>
            <w:tcW w:w="4554" w:type="dxa"/>
            <w:vMerge/>
            <w:tcBorders>
              <w:left w:val="single" w:sz="4" w:space="0" w:color="auto"/>
              <w:bottom w:val="single" w:sz="4" w:space="0" w:color="auto"/>
              <w:right w:val="single" w:sz="4" w:space="0" w:color="auto"/>
            </w:tcBorders>
            <w:shd w:val="clear" w:color="auto" w:fill="auto"/>
          </w:tcPr>
          <w:p w:rsidR="00FB00C0" w:rsidRPr="00E939F7" w:rsidRDefault="00FB00C0" w:rsidP="009146DD">
            <w:pPr>
              <w:autoSpaceDE w:val="0"/>
              <w:autoSpaceDN w:val="0"/>
              <w:adjustRightInd w:val="0"/>
              <w:spacing w:line="240" w:lineRule="auto"/>
              <w:outlineLvl w:val="0"/>
              <w:rPr>
                <w:rFonts w:eastAsia="Calibri"/>
                <w:sz w:val="24"/>
                <w:szCs w:val="24"/>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E939F7" w:rsidRDefault="00FB00C0" w:rsidP="009146DD">
            <w:pPr>
              <w:autoSpaceDE w:val="0"/>
              <w:autoSpaceDN w:val="0"/>
              <w:adjustRightInd w:val="0"/>
              <w:spacing w:line="240" w:lineRule="auto"/>
              <w:outlineLvl w:val="0"/>
              <w:rPr>
                <w:rFonts w:eastAsia="Calibri"/>
                <w:sz w:val="24"/>
                <w:szCs w:val="24"/>
              </w:rPr>
            </w:pPr>
          </w:p>
          <w:p w:rsidR="00FB00C0" w:rsidRPr="00E939F7" w:rsidRDefault="00FB00C0" w:rsidP="009146DD">
            <w:pPr>
              <w:autoSpaceDE w:val="0"/>
              <w:autoSpaceDN w:val="0"/>
              <w:adjustRightInd w:val="0"/>
              <w:spacing w:line="240" w:lineRule="auto"/>
              <w:outlineLvl w:val="0"/>
              <w:rPr>
                <w:rFonts w:eastAsia="Calibri"/>
                <w:sz w:val="24"/>
                <w:szCs w:val="24"/>
              </w:rPr>
            </w:pPr>
            <w:r w:rsidRPr="00E939F7">
              <w:rPr>
                <w:rFonts w:eastAsia="Calibri"/>
                <w:sz w:val="24"/>
                <w:szCs w:val="24"/>
              </w:rPr>
              <w:t xml:space="preserve">в 20__ году - </w:t>
            </w:r>
          </w:p>
          <w:p w:rsidR="00FB00C0" w:rsidRPr="00E939F7" w:rsidRDefault="00FB00C0" w:rsidP="009146DD">
            <w:pPr>
              <w:autoSpaceDE w:val="0"/>
              <w:autoSpaceDN w:val="0"/>
              <w:adjustRightInd w:val="0"/>
              <w:spacing w:line="240" w:lineRule="auto"/>
              <w:outlineLvl w:val="0"/>
              <w:rPr>
                <w:rFonts w:eastAsia="Calibri"/>
                <w:sz w:val="24"/>
                <w:szCs w:val="24"/>
              </w:rPr>
            </w:pPr>
          </w:p>
        </w:tc>
      </w:tr>
      <w:tr w:rsidR="00FB00C0" w:rsidRPr="00E939F7"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E939F7" w:rsidRDefault="00FB00C0" w:rsidP="009146DD">
            <w:pPr>
              <w:autoSpaceDE w:val="0"/>
              <w:autoSpaceDN w:val="0"/>
              <w:adjustRightInd w:val="0"/>
              <w:spacing w:line="240" w:lineRule="auto"/>
              <w:jc w:val="center"/>
              <w:outlineLvl w:val="0"/>
              <w:rPr>
                <w:rFonts w:eastAsia="Calibri"/>
                <w:sz w:val="24"/>
                <w:szCs w:val="24"/>
              </w:rPr>
            </w:pPr>
            <w:r w:rsidRPr="00E939F7">
              <w:rPr>
                <w:rFonts w:eastAsia="Calibri"/>
                <w:sz w:val="24"/>
                <w:szCs w:val="24"/>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E939F7" w:rsidRDefault="00FB00C0" w:rsidP="009146DD">
            <w:pPr>
              <w:autoSpaceDE w:val="0"/>
              <w:autoSpaceDN w:val="0"/>
              <w:adjustRightInd w:val="0"/>
              <w:spacing w:line="240" w:lineRule="auto"/>
              <w:outlineLvl w:val="0"/>
              <w:rPr>
                <w:rFonts w:eastAsia="Calibri"/>
                <w:sz w:val="24"/>
                <w:szCs w:val="24"/>
              </w:rPr>
            </w:pPr>
            <w:r w:rsidRPr="00E939F7">
              <w:rPr>
                <w:rFonts w:eastAsia="Calibri"/>
                <w:sz w:val="24"/>
                <w:szCs w:val="24"/>
              </w:rPr>
              <w:t xml:space="preserve">Выручка от реализации товаров (работ, услуг) </w:t>
            </w:r>
            <w:r w:rsidRPr="00E939F7">
              <w:rPr>
                <w:rFonts w:eastAsia="Calibri"/>
                <w:iCs/>
                <w:sz w:val="24"/>
                <w:szCs w:val="24"/>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sidRPr="00E939F7">
              <w:rPr>
                <w:rStyle w:val="afffffff"/>
                <w:rFonts w:eastAsia="Calibri"/>
                <w:iCs/>
                <w:sz w:val="24"/>
                <w:szCs w:val="24"/>
                <w:lang w:eastAsia="en-US"/>
              </w:rPr>
              <w:footnoteReference w:id="2"/>
            </w:r>
          </w:p>
          <w:p w:rsidR="00FB00C0" w:rsidRPr="00E939F7" w:rsidRDefault="00FB00C0" w:rsidP="009146DD">
            <w:pPr>
              <w:autoSpaceDE w:val="0"/>
              <w:autoSpaceDN w:val="0"/>
              <w:adjustRightInd w:val="0"/>
              <w:spacing w:line="240" w:lineRule="auto"/>
              <w:outlineLvl w:val="0"/>
              <w:rPr>
                <w:rFonts w:eastAsia="Calibri"/>
                <w:i/>
                <w:sz w:val="24"/>
                <w:szCs w:val="24"/>
              </w:rPr>
            </w:pPr>
            <w:r w:rsidRPr="00E939F7">
              <w:rPr>
                <w:rFonts w:eastAsia="Calibri"/>
                <w:b/>
                <w:i/>
                <w:sz w:val="24"/>
                <w:szCs w:val="24"/>
              </w:rPr>
              <w:lastRenderedPageBreak/>
              <w:t>Примечание:</w:t>
            </w:r>
            <w:r w:rsidRPr="00E939F7">
              <w:rPr>
                <w:rFonts w:eastAsia="Calibri"/>
                <w:i/>
                <w:sz w:val="24"/>
                <w:szCs w:val="24"/>
              </w:rPr>
              <w:t xml:space="preserve"> предельные значения выручки:</w:t>
            </w:r>
          </w:p>
          <w:p w:rsidR="00FB00C0" w:rsidRPr="00E939F7" w:rsidRDefault="00FB00C0" w:rsidP="009146DD">
            <w:pPr>
              <w:autoSpaceDE w:val="0"/>
              <w:autoSpaceDN w:val="0"/>
              <w:adjustRightInd w:val="0"/>
              <w:spacing w:line="240" w:lineRule="auto"/>
              <w:outlineLvl w:val="0"/>
              <w:rPr>
                <w:rFonts w:eastAsia="Calibri"/>
                <w:i/>
                <w:sz w:val="24"/>
                <w:szCs w:val="24"/>
              </w:rPr>
            </w:pPr>
            <w:r w:rsidRPr="00E939F7">
              <w:rPr>
                <w:rFonts w:eastAsia="Calibri"/>
                <w:i/>
                <w:sz w:val="24"/>
                <w:szCs w:val="24"/>
              </w:rPr>
              <w:t>микропредприятия - 120 млн. рублей;</w:t>
            </w:r>
          </w:p>
          <w:p w:rsidR="00FB00C0" w:rsidRPr="00E939F7" w:rsidRDefault="00FB00C0" w:rsidP="009146DD">
            <w:pPr>
              <w:autoSpaceDE w:val="0"/>
              <w:autoSpaceDN w:val="0"/>
              <w:adjustRightInd w:val="0"/>
              <w:spacing w:line="240" w:lineRule="auto"/>
              <w:outlineLvl w:val="0"/>
              <w:rPr>
                <w:rFonts w:eastAsia="Calibri"/>
                <w:i/>
                <w:sz w:val="24"/>
                <w:szCs w:val="24"/>
              </w:rPr>
            </w:pPr>
            <w:r w:rsidRPr="00E939F7">
              <w:rPr>
                <w:rFonts w:eastAsia="Calibri"/>
                <w:i/>
                <w:sz w:val="24"/>
                <w:szCs w:val="24"/>
              </w:rPr>
              <w:t>малые предприятия - 800 млн. рублей;</w:t>
            </w:r>
          </w:p>
          <w:p w:rsidR="00FB00C0" w:rsidRPr="00E939F7" w:rsidRDefault="00FB00C0" w:rsidP="009146DD">
            <w:pPr>
              <w:autoSpaceDE w:val="0"/>
              <w:autoSpaceDN w:val="0"/>
              <w:adjustRightInd w:val="0"/>
              <w:spacing w:line="240" w:lineRule="auto"/>
              <w:outlineLvl w:val="0"/>
              <w:rPr>
                <w:rFonts w:eastAsia="Calibri"/>
                <w:sz w:val="24"/>
                <w:szCs w:val="24"/>
              </w:rPr>
            </w:pPr>
            <w:r w:rsidRPr="00E939F7">
              <w:rPr>
                <w:rFonts w:eastAsia="Calibri"/>
                <w:sz w:val="24"/>
                <w:szCs w:val="24"/>
              </w:rPr>
              <w:t>средние предприятия - 2000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E939F7" w:rsidRDefault="00FB00C0" w:rsidP="009146DD">
            <w:pPr>
              <w:autoSpaceDE w:val="0"/>
              <w:autoSpaceDN w:val="0"/>
              <w:adjustRightInd w:val="0"/>
              <w:spacing w:line="240" w:lineRule="auto"/>
              <w:outlineLvl w:val="0"/>
              <w:rPr>
                <w:rFonts w:eastAsia="Calibri"/>
                <w:sz w:val="24"/>
                <w:szCs w:val="24"/>
              </w:rPr>
            </w:pPr>
          </w:p>
          <w:p w:rsidR="00FB00C0" w:rsidRPr="00E939F7" w:rsidRDefault="00FB00C0" w:rsidP="009146DD">
            <w:pPr>
              <w:autoSpaceDE w:val="0"/>
              <w:autoSpaceDN w:val="0"/>
              <w:adjustRightInd w:val="0"/>
              <w:spacing w:line="240" w:lineRule="auto"/>
              <w:outlineLvl w:val="0"/>
              <w:rPr>
                <w:rFonts w:eastAsia="Calibri"/>
                <w:sz w:val="24"/>
                <w:szCs w:val="24"/>
              </w:rPr>
            </w:pPr>
            <w:r w:rsidRPr="00E939F7">
              <w:rPr>
                <w:rFonts w:eastAsia="Calibri"/>
                <w:sz w:val="24"/>
                <w:szCs w:val="24"/>
              </w:rPr>
              <w:t xml:space="preserve">в 20 __ году - </w:t>
            </w:r>
          </w:p>
          <w:p w:rsidR="00FB00C0" w:rsidRPr="00E939F7" w:rsidRDefault="00FB00C0" w:rsidP="009146DD">
            <w:pPr>
              <w:autoSpaceDE w:val="0"/>
              <w:autoSpaceDN w:val="0"/>
              <w:adjustRightInd w:val="0"/>
              <w:spacing w:line="240" w:lineRule="auto"/>
              <w:outlineLvl w:val="0"/>
              <w:rPr>
                <w:rFonts w:eastAsia="Calibri"/>
                <w:sz w:val="24"/>
                <w:szCs w:val="24"/>
              </w:rPr>
            </w:pPr>
          </w:p>
        </w:tc>
      </w:tr>
      <w:tr w:rsidR="00FB00C0" w:rsidRPr="00E939F7" w:rsidTr="009146DD">
        <w:tc>
          <w:tcPr>
            <w:tcW w:w="612" w:type="dxa"/>
            <w:vMerge/>
            <w:tcBorders>
              <w:left w:val="single" w:sz="4" w:space="0" w:color="auto"/>
              <w:right w:val="single" w:sz="4" w:space="0" w:color="auto"/>
            </w:tcBorders>
            <w:shd w:val="clear" w:color="auto" w:fill="auto"/>
          </w:tcPr>
          <w:p w:rsidR="00FB00C0" w:rsidRPr="00E939F7" w:rsidRDefault="00FB00C0" w:rsidP="009146DD">
            <w:pPr>
              <w:autoSpaceDE w:val="0"/>
              <w:autoSpaceDN w:val="0"/>
              <w:adjustRightInd w:val="0"/>
              <w:spacing w:line="240" w:lineRule="auto"/>
              <w:jc w:val="center"/>
              <w:outlineLvl w:val="0"/>
              <w:rPr>
                <w:rFonts w:eastAsia="Calibri"/>
                <w:sz w:val="24"/>
                <w:szCs w:val="24"/>
              </w:rPr>
            </w:pPr>
          </w:p>
        </w:tc>
        <w:tc>
          <w:tcPr>
            <w:tcW w:w="4554" w:type="dxa"/>
            <w:vMerge/>
            <w:tcBorders>
              <w:left w:val="single" w:sz="4" w:space="0" w:color="auto"/>
              <w:right w:val="single" w:sz="4" w:space="0" w:color="auto"/>
            </w:tcBorders>
            <w:shd w:val="clear" w:color="auto" w:fill="auto"/>
          </w:tcPr>
          <w:p w:rsidR="00FB00C0" w:rsidRPr="00E939F7" w:rsidRDefault="00FB00C0" w:rsidP="009146DD">
            <w:pPr>
              <w:autoSpaceDE w:val="0"/>
              <w:autoSpaceDN w:val="0"/>
              <w:adjustRightInd w:val="0"/>
              <w:spacing w:line="240" w:lineRule="auto"/>
              <w:outlineLvl w:val="0"/>
              <w:rPr>
                <w:rFonts w:eastAsia="Calibri"/>
                <w:sz w:val="24"/>
                <w:szCs w:val="24"/>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E939F7" w:rsidRDefault="00FB00C0" w:rsidP="009146DD">
            <w:pPr>
              <w:autoSpaceDE w:val="0"/>
              <w:autoSpaceDN w:val="0"/>
              <w:adjustRightInd w:val="0"/>
              <w:spacing w:line="240" w:lineRule="auto"/>
              <w:outlineLvl w:val="0"/>
              <w:rPr>
                <w:rFonts w:eastAsia="Calibri"/>
                <w:sz w:val="24"/>
                <w:szCs w:val="24"/>
              </w:rPr>
            </w:pPr>
          </w:p>
          <w:p w:rsidR="00FB00C0" w:rsidRPr="00E939F7" w:rsidRDefault="00FB00C0" w:rsidP="009146DD">
            <w:pPr>
              <w:autoSpaceDE w:val="0"/>
              <w:autoSpaceDN w:val="0"/>
              <w:adjustRightInd w:val="0"/>
              <w:spacing w:line="240" w:lineRule="auto"/>
              <w:outlineLvl w:val="0"/>
              <w:rPr>
                <w:rFonts w:eastAsia="Calibri"/>
                <w:sz w:val="24"/>
                <w:szCs w:val="24"/>
              </w:rPr>
            </w:pPr>
            <w:r w:rsidRPr="00E939F7">
              <w:rPr>
                <w:rFonts w:eastAsia="Calibri"/>
                <w:sz w:val="24"/>
                <w:szCs w:val="24"/>
              </w:rPr>
              <w:t xml:space="preserve">в 20__ году - </w:t>
            </w:r>
          </w:p>
          <w:p w:rsidR="00FB00C0" w:rsidRPr="00E939F7" w:rsidRDefault="00FB00C0" w:rsidP="009146DD">
            <w:pPr>
              <w:autoSpaceDE w:val="0"/>
              <w:autoSpaceDN w:val="0"/>
              <w:adjustRightInd w:val="0"/>
              <w:spacing w:line="240" w:lineRule="auto"/>
              <w:outlineLvl w:val="0"/>
              <w:rPr>
                <w:rFonts w:eastAsia="Calibri"/>
                <w:sz w:val="24"/>
                <w:szCs w:val="24"/>
              </w:rPr>
            </w:pPr>
          </w:p>
        </w:tc>
      </w:tr>
      <w:tr w:rsidR="00FB00C0" w:rsidRPr="00E939F7" w:rsidTr="009146DD">
        <w:tc>
          <w:tcPr>
            <w:tcW w:w="612" w:type="dxa"/>
            <w:vMerge/>
            <w:tcBorders>
              <w:left w:val="single" w:sz="4" w:space="0" w:color="auto"/>
              <w:bottom w:val="single" w:sz="4" w:space="0" w:color="auto"/>
              <w:right w:val="single" w:sz="4" w:space="0" w:color="auto"/>
            </w:tcBorders>
            <w:shd w:val="clear" w:color="auto" w:fill="auto"/>
          </w:tcPr>
          <w:p w:rsidR="00FB00C0" w:rsidRPr="00E939F7" w:rsidRDefault="00FB00C0" w:rsidP="009146DD">
            <w:pPr>
              <w:autoSpaceDE w:val="0"/>
              <w:autoSpaceDN w:val="0"/>
              <w:adjustRightInd w:val="0"/>
              <w:spacing w:line="240" w:lineRule="auto"/>
              <w:jc w:val="center"/>
              <w:outlineLvl w:val="0"/>
              <w:rPr>
                <w:rFonts w:eastAsia="Calibri"/>
                <w:sz w:val="24"/>
                <w:szCs w:val="24"/>
              </w:rPr>
            </w:pPr>
          </w:p>
        </w:tc>
        <w:tc>
          <w:tcPr>
            <w:tcW w:w="4554" w:type="dxa"/>
            <w:vMerge/>
            <w:tcBorders>
              <w:left w:val="single" w:sz="4" w:space="0" w:color="auto"/>
              <w:bottom w:val="single" w:sz="4" w:space="0" w:color="auto"/>
              <w:right w:val="single" w:sz="4" w:space="0" w:color="auto"/>
            </w:tcBorders>
            <w:shd w:val="clear" w:color="auto" w:fill="auto"/>
          </w:tcPr>
          <w:p w:rsidR="00FB00C0" w:rsidRPr="00E939F7" w:rsidRDefault="00FB00C0" w:rsidP="009146DD">
            <w:pPr>
              <w:autoSpaceDE w:val="0"/>
              <w:autoSpaceDN w:val="0"/>
              <w:adjustRightInd w:val="0"/>
              <w:spacing w:line="240" w:lineRule="auto"/>
              <w:outlineLvl w:val="0"/>
              <w:rPr>
                <w:rFonts w:eastAsia="Calibri"/>
                <w:sz w:val="24"/>
                <w:szCs w:val="24"/>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E939F7" w:rsidRDefault="00FB00C0" w:rsidP="009146DD">
            <w:pPr>
              <w:autoSpaceDE w:val="0"/>
              <w:autoSpaceDN w:val="0"/>
              <w:adjustRightInd w:val="0"/>
              <w:spacing w:line="240" w:lineRule="auto"/>
              <w:outlineLvl w:val="0"/>
              <w:rPr>
                <w:rFonts w:eastAsia="Calibri"/>
                <w:sz w:val="24"/>
                <w:szCs w:val="24"/>
              </w:rPr>
            </w:pPr>
          </w:p>
          <w:p w:rsidR="00FB00C0" w:rsidRPr="00E939F7" w:rsidRDefault="00FB00C0" w:rsidP="009146DD">
            <w:pPr>
              <w:autoSpaceDE w:val="0"/>
              <w:autoSpaceDN w:val="0"/>
              <w:adjustRightInd w:val="0"/>
              <w:spacing w:line="240" w:lineRule="auto"/>
              <w:outlineLvl w:val="0"/>
              <w:rPr>
                <w:rFonts w:eastAsia="Calibri"/>
                <w:sz w:val="24"/>
                <w:szCs w:val="24"/>
              </w:rPr>
            </w:pPr>
            <w:r w:rsidRPr="00E939F7">
              <w:rPr>
                <w:rFonts w:eastAsia="Calibri"/>
                <w:sz w:val="24"/>
                <w:szCs w:val="24"/>
              </w:rPr>
              <w:t xml:space="preserve">в 20__ году - </w:t>
            </w:r>
          </w:p>
          <w:p w:rsidR="00FB00C0" w:rsidRPr="00E939F7" w:rsidRDefault="00FB00C0" w:rsidP="009146DD">
            <w:pPr>
              <w:autoSpaceDE w:val="0"/>
              <w:autoSpaceDN w:val="0"/>
              <w:adjustRightInd w:val="0"/>
              <w:spacing w:line="240" w:lineRule="auto"/>
              <w:outlineLvl w:val="0"/>
              <w:rPr>
                <w:rFonts w:eastAsia="Calibri"/>
                <w:sz w:val="24"/>
                <w:szCs w:val="24"/>
              </w:rPr>
            </w:pPr>
          </w:p>
        </w:tc>
      </w:tr>
      <w:tr w:rsidR="00FB00C0" w:rsidRPr="00E939F7" w:rsidTr="009146DD">
        <w:tc>
          <w:tcPr>
            <w:tcW w:w="612" w:type="dxa"/>
            <w:shd w:val="clear" w:color="auto" w:fill="auto"/>
          </w:tcPr>
          <w:p w:rsidR="00FB00C0" w:rsidRPr="00E939F7" w:rsidRDefault="00FB00C0" w:rsidP="009146DD">
            <w:pPr>
              <w:autoSpaceDE w:val="0"/>
              <w:autoSpaceDN w:val="0"/>
              <w:adjustRightInd w:val="0"/>
              <w:spacing w:line="240" w:lineRule="auto"/>
              <w:jc w:val="center"/>
              <w:outlineLvl w:val="0"/>
              <w:rPr>
                <w:rFonts w:eastAsia="Calibri"/>
                <w:sz w:val="24"/>
                <w:szCs w:val="24"/>
              </w:rPr>
            </w:pPr>
            <w:r w:rsidRPr="00E939F7">
              <w:rPr>
                <w:rFonts w:eastAsia="Calibri"/>
                <w:sz w:val="24"/>
                <w:szCs w:val="24"/>
              </w:rPr>
              <w:lastRenderedPageBreak/>
              <w:t>3.</w:t>
            </w:r>
          </w:p>
        </w:tc>
        <w:tc>
          <w:tcPr>
            <w:tcW w:w="4554" w:type="dxa"/>
            <w:shd w:val="clear" w:color="auto" w:fill="auto"/>
          </w:tcPr>
          <w:p w:rsidR="00FB00C0" w:rsidRPr="00E939F7" w:rsidRDefault="00FB00C0" w:rsidP="009146DD">
            <w:pPr>
              <w:autoSpaceDE w:val="0"/>
              <w:autoSpaceDN w:val="0"/>
              <w:adjustRightInd w:val="0"/>
              <w:spacing w:line="240" w:lineRule="auto"/>
              <w:outlineLvl w:val="0"/>
              <w:rPr>
                <w:rFonts w:eastAsia="Calibri"/>
                <w:i/>
                <w:sz w:val="24"/>
                <w:szCs w:val="24"/>
              </w:rPr>
            </w:pPr>
            <w:r w:rsidRPr="00E939F7">
              <w:rPr>
                <w:rFonts w:eastAsia="Calibri"/>
                <w:i/>
                <w:sz w:val="24"/>
                <w:szCs w:val="24"/>
              </w:rPr>
              <w:t>только для юридических лиц:</w:t>
            </w:r>
          </w:p>
          <w:p w:rsidR="00FB00C0" w:rsidRPr="00E939F7" w:rsidRDefault="00FB00C0" w:rsidP="009146DD">
            <w:pPr>
              <w:autoSpaceDE w:val="0"/>
              <w:autoSpaceDN w:val="0"/>
              <w:adjustRightInd w:val="0"/>
              <w:spacing w:line="240" w:lineRule="auto"/>
              <w:rPr>
                <w:rFonts w:eastAsia="Calibri"/>
                <w:sz w:val="24"/>
                <w:szCs w:val="24"/>
                <w:lang w:eastAsia="en-US"/>
              </w:rPr>
            </w:pPr>
            <w:r w:rsidRPr="00E939F7">
              <w:rPr>
                <w:rFonts w:eastAsia="Calibri"/>
                <w:sz w:val="24"/>
                <w:szCs w:val="24"/>
                <w:lang w:val="en-US" w:eastAsia="en-US"/>
              </w:rPr>
              <w:t>C</w:t>
            </w:r>
            <w:r w:rsidRPr="00E939F7">
              <w:rPr>
                <w:rFonts w:eastAsia="Calibri"/>
                <w:sz w:val="24"/>
                <w:szCs w:val="24"/>
                <w:lang w:eastAsia="en-US"/>
              </w:rPr>
              <w:t>уммарная доля участия уставном (складочном) капитале (паевом фонде):</w:t>
            </w:r>
          </w:p>
          <w:p w:rsidR="00FB00C0" w:rsidRPr="00E939F7" w:rsidRDefault="00FB00C0" w:rsidP="009146DD">
            <w:pPr>
              <w:autoSpaceDE w:val="0"/>
              <w:autoSpaceDN w:val="0"/>
              <w:adjustRightInd w:val="0"/>
              <w:spacing w:line="240" w:lineRule="auto"/>
              <w:rPr>
                <w:rFonts w:eastAsia="Calibri"/>
                <w:sz w:val="24"/>
                <w:szCs w:val="24"/>
                <w:lang w:eastAsia="en-US"/>
              </w:rPr>
            </w:pPr>
            <w:r w:rsidRPr="00E939F7">
              <w:rPr>
                <w:rFonts w:eastAsia="Calibri"/>
                <w:sz w:val="24"/>
                <w:szCs w:val="24"/>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FB00C0" w:rsidRPr="00E939F7" w:rsidRDefault="00FB00C0" w:rsidP="009146DD">
            <w:pPr>
              <w:autoSpaceDE w:val="0"/>
              <w:autoSpaceDN w:val="0"/>
              <w:adjustRightInd w:val="0"/>
              <w:spacing w:line="240" w:lineRule="auto"/>
              <w:outlineLvl w:val="0"/>
              <w:rPr>
                <w:rFonts w:eastAsia="Calibri"/>
                <w:i/>
                <w:sz w:val="24"/>
                <w:szCs w:val="24"/>
              </w:rPr>
            </w:pPr>
            <w:r w:rsidRPr="00E939F7">
              <w:rPr>
                <w:rFonts w:eastAsia="Calibri"/>
                <w:b/>
                <w:i/>
                <w:sz w:val="24"/>
                <w:szCs w:val="24"/>
              </w:rPr>
              <w:t xml:space="preserve">Примечание: </w:t>
            </w:r>
            <w:r w:rsidRPr="00E939F7">
              <w:rPr>
                <w:rFonts w:eastAsia="Calibri"/>
                <w:i/>
                <w:sz w:val="24"/>
                <w:szCs w:val="24"/>
              </w:rPr>
              <w:t xml:space="preserve">Суммарная доля </w:t>
            </w:r>
            <w:r w:rsidRPr="00E939F7">
              <w:rPr>
                <w:rFonts w:eastAsia="Calibri"/>
                <w:i/>
                <w:sz w:val="24"/>
                <w:szCs w:val="24"/>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E939F7">
              <w:rPr>
                <w:rFonts w:eastAsia="Calibri"/>
                <w:sz w:val="24"/>
                <w:szCs w:val="24"/>
                <w:lang w:eastAsia="en-US"/>
              </w:rPr>
              <w:t xml:space="preserve"> </w:t>
            </w:r>
          </w:p>
        </w:tc>
        <w:tc>
          <w:tcPr>
            <w:tcW w:w="4297" w:type="dxa"/>
            <w:shd w:val="clear" w:color="auto" w:fill="auto"/>
          </w:tcPr>
          <w:p w:rsidR="00FB00C0" w:rsidRPr="00E939F7" w:rsidRDefault="00FB00C0" w:rsidP="009146DD">
            <w:pPr>
              <w:autoSpaceDE w:val="0"/>
              <w:autoSpaceDN w:val="0"/>
              <w:adjustRightInd w:val="0"/>
              <w:spacing w:line="240" w:lineRule="auto"/>
              <w:outlineLvl w:val="0"/>
              <w:rPr>
                <w:rFonts w:eastAsia="Calibri"/>
                <w:i/>
                <w:sz w:val="24"/>
                <w:szCs w:val="24"/>
              </w:rPr>
            </w:pPr>
          </w:p>
        </w:tc>
      </w:tr>
      <w:tr w:rsidR="00FB00C0" w:rsidRPr="00E939F7" w:rsidTr="009146DD">
        <w:tc>
          <w:tcPr>
            <w:tcW w:w="612" w:type="dxa"/>
            <w:shd w:val="clear" w:color="auto" w:fill="auto"/>
          </w:tcPr>
          <w:p w:rsidR="00FB00C0" w:rsidRPr="00E939F7" w:rsidRDefault="00FB00C0" w:rsidP="009146DD">
            <w:pPr>
              <w:autoSpaceDE w:val="0"/>
              <w:autoSpaceDN w:val="0"/>
              <w:adjustRightInd w:val="0"/>
              <w:spacing w:line="240" w:lineRule="auto"/>
              <w:jc w:val="center"/>
              <w:outlineLvl w:val="0"/>
              <w:rPr>
                <w:rFonts w:eastAsia="Calibri"/>
                <w:sz w:val="24"/>
                <w:szCs w:val="24"/>
              </w:rPr>
            </w:pPr>
            <w:r w:rsidRPr="00E939F7">
              <w:rPr>
                <w:rFonts w:eastAsia="Calibri"/>
                <w:sz w:val="24"/>
                <w:szCs w:val="24"/>
              </w:rPr>
              <w:t>4.</w:t>
            </w:r>
          </w:p>
        </w:tc>
        <w:tc>
          <w:tcPr>
            <w:tcW w:w="4554" w:type="dxa"/>
            <w:shd w:val="clear" w:color="auto" w:fill="auto"/>
          </w:tcPr>
          <w:p w:rsidR="00FB00C0" w:rsidRPr="00E939F7" w:rsidRDefault="00FB00C0" w:rsidP="009146DD">
            <w:pPr>
              <w:autoSpaceDE w:val="0"/>
              <w:autoSpaceDN w:val="0"/>
              <w:adjustRightInd w:val="0"/>
              <w:spacing w:line="240" w:lineRule="auto"/>
              <w:outlineLvl w:val="0"/>
              <w:rPr>
                <w:rFonts w:eastAsia="Calibri"/>
                <w:i/>
                <w:sz w:val="24"/>
                <w:szCs w:val="24"/>
              </w:rPr>
            </w:pPr>
            <w:r w:rsidRPr="00E939F7">
              <w:rPr>
                <w:rFonts w:eastAsia="Calibri"/>
                <w:i/>
                <w:sz w:val="24"/>
                <w:szCs w:val="24"/>
              </w:rPr>
              <w:t>только для юридических лиц:</w:t>
            </w:r>
          </w:p>
          <w:p w:rsidR="00FB00C0" w:rsidRPr="00E939F7" w:rsidRDefault="00FB00C0" w:rsidP="009146DD">
            <w:pPr>
              <w:autoSpaceDE w:val="0"/>
              <w:autoSpaceDN w:val="0"/>
              <w:adjustRightInd w:val="0"/>
              <w:spacing w:line="240" w:lineRule="auto"/>
              <w:outlineLvl w:val="0"/>
              <w:rPr>
                <w:rFonts w:eastAsia="Calibri"/>
                <w:sz w:val="24"/>
                <w:szCs w:val="24"/>
              </w:rPr>
            </w:pPr>
            <w:r w:rsidRPr="00E939F7">
              <w:rPr>
                <w:rFonts w:eastAsia="Calibri"/>
                <w:sz w:val="24"/>
                <w:szCs w:val="24"/>
              </w:rPr>
              <w:t>Суммарная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p>
          <w:p w:rsidR="00FB00C0" w:rsidRPr="00E939F7" w:rsidRDefault="00FB00C0" w:rsidP="009146DD">
            <w:pPr>
              <w:autoSpaceDE w:val="0"/>
              <w:autoSpaceDN w:val="0"/>
              <w:adjustRightInd w:val="0"/>
              <w:spacing w:line="240" w:lineRule="auto"/>
              <w:outlineLvl w:val="0"/>
              <w:rPr>
                <w:rFonts w:eastAsia="Calibri"/>
                <w:i/>
                <w:sz w:val="24"/>
                <w:szCs w:val="24"/>
              </w:rPr>
            </w:pPr>
            <w:r w:rsidRPr="00E939F7">
              <w:rPr>
                <w:rFonts w:eastAsia="Calibri"/>
                <w:b/>
                <w:i/>
                <w:sz w:val="24"/>
                <w:szCs w:val="24"/>
              </w:rPr>
              <w:t xml:space="preserve">Примечание: </w:t>
            </w:r>
            <w:r w:rsidRPr="00E939F7">
              <w:rPr>
                <w:rFonts w:eastAsia="Calibri"/>
                <w:i/>
                <w:sz w:val="24"/>
                <w:szCs w:val="24"/>
              </w:rPr>
              <w:t>Суммарные доли</w:t>
            </w:r>
            <w:r w:rsidRPr="00E939F7">
              <w:rPr>
                <w:rFonts w:eastAsia="Calibri"/>
                <w:b/>
                <w:i/>
                <w:sz w:val="24"/>
                <w:szCs w:val="24"/>
              </w:rPr>
              <w:t xml:space="preserve"> </w:t>
            </w:r>
            <w:r w:rsidRPr="00E939F7">
              <w:rPr>
                <w:rFonts w:eastAsia="Calibri"/>
                <w:i/>
                <w:sz w:val="24"/>
                <w:szCs w:val="24"/>
              </w:rPr>
              <w:t>не должны превышать сорок девять процентов каждая (за исключением случаев, предусмотренных п. 1) ч. 1 ст. 4 Закона № 209 – ФЗ.</w:t>
            </w:r>
          </w:p>
        </w:tc>
        <w:tc>
          <w:tcPr>
            <w:tcW w:w="4297" w:type="dxa"/>
            <w:shd w:val="clear" w:color="auto" w:fill="auto"/>
          </w:tcPr>
          <w:p w:rsidR="00FB00C0" w:rsidRPr="00E939F7" w:rsidRDefault="00FB00C0" w:rsidP="009146DD">
            <w:pPr>
              <w:autoSpaceDE w:val="0"/>
              <w:autoSpaceDN w:val="0"/>
              <w:adjustRightInd w:val="0"/>
              <w:spacing w:line="240" w:lineRule="auto"/>
              <w:outlineLvl w:val="0"/>
              <w:rPr>
                <w:rFonts w:eastAsia="Calibri"/>
                <w:i/>
                <w:sz w:val="24"/>
                <w:szCs w:val="24"/>
              </w:rPr>
            </w:pPr>
          </w:p>
        </w:tc>
      </w:tr>
    </w:tbl>
    <w:p w:rsidR="00FB00C0" w:rsidRPr="00E939F7" w:rsidRDefault="00FB00C0" w:rsidP="00FB00C0">
      <w:pPr>
        <w:autoSpaceDE w:val="0"/>
        <w:autoSpaceDN w:val="0"/>
        <w:adjustRightInd w:val="0"/>
        <w:spacing w:line="240" w:lineRule="auto"/>
        <w:outlineLvl w:val="3"/>
        <w:rPr>
          <w:sz w:val="24"/>
          <w:szCs w:val="24"/>
        </w:rPr>
      </w:pPr>
    </w:p>
    <w:p w:rsidR="00FB00C0" w:rsidRPr="00E939F7" w:rsidRDefault="00FB00C0" w:rsidP="00FB00C0">
      <w:pPr>
        <w:spacing w:line="240" w:lineRule="auto"/>
        <w:ind w:firstLine="708"/>
        <w:rPr>
          <w:sz w:val="24"/>
          <w:szCs w:val="24"/>
          <w:bdr w:val="none" w:sz="0" w:space="0" w:color="auto" w:frame="1"/>
        </w:rPr>
      </w:pPr>
      <w:r w:rsidRPr="00E939F7">
        <w:rPr>
          <w:sz w:val="24"/>
          <w:szCs w:val="24"/>
          <w:bdr w:val="none" w:sz="0" w:space="0" w:color="auto" w:frame="1"/>
        </w:rPr>
        <w:t>[</w:t>
      </w:r>
      <w:r w:rsidRPr="00E939F7">
        <w:rPr>
          <w:b/>
          <w:i/>
          <w:sz w:val="24"/>
          <w:szCs w:val="24"/>
          <w:shd w:val="clear" w:color="auto" w:fill="FFFF99"/>
        </w:rPr>
        <w:t>указывается наименование субъекта малого/ среднего предпринимательства</w:t>
      </w:r>
      <w:r w:rsidRPr="00E939F7">
        <w:rPr>
          <w:sz w:val="24"/>
          <w:szCs w:val="24"/>
          <w:bdr w:val="none" w:sz="0" w:space="0" w:color="auto" w:frame="1"/>
        </w:rPr>
        <w:t>] подтверждает достоверность сведений, изложенных в настоящей декларации.</w:t>
      </w:r>
    </w:p>
    <w:p w:rsidR="00FB00C0" w:rsidRPr="00DB6009" w:rsidRDefault="00FB00C0" w:rsidP="00FB00C0">
      <w:pPr>
        <w:spacing w:line="240" w:lineRule="auto"/>
        <w:ind w:firstLine="708"/>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(фамилия, имя, отчество подписавшего,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4F4D80" w:rsidRDefault="004F4D80" w:rsidP="004F4D80">
      <w:pPr>
        <w:jc w:val="right"/>
        <w:outlineLvl w:val="0"/>
      </w:pPr>
    </w:p>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46" w:name="_Toc125426243"/>
      <w:bookmarkStart w:id="847" w:name="_Toc396984070"/>
      <w:bookmarkStart w:id="848" w:name="_Toc423423673"/>
      <w:r>
        <w:br w:type="page"/>
      </w:r>
    </w:p>
    <w:p w:rsidR="004F4D80" w:rsidRPr="007417E6" w:rsidRDefault="004F4D80" w:rsidP="004F4D80">
      <w:pPr>
        <w:pStyle w:val="3"/>
        <w:rPr>
          <w:sz w:val="22"/>
        </w:rPr>
      </w:pPr>
      <w:bookmarkStart w:id="849" w:name="_Toc439170691"/>
      <w:bookmarkStart w:id="850" w:name="_Toc439172793"/>
      <w:bookmarkStart w:id="851" w:name="_Toc439173237"/>
      <w:bookmarkStart w:id="852" w:name="_Toc439238233"/>
      <w:bookmarkStart w:id="853" w:name="_Toc439252780"/>
      <w:bookmarkStart w:id="854" w:name="_Toc439323754"/>
      <w:bookmarkStart w:id="855" w:name="_Toc440361391"/>
      <w:bookmarkStart w:id="856" w:name="_Toc440376146"/>
      <w:bookmarkStart w:id="857" w:name="_Toc440376273"/>
      <w:bookmarkStart w:id="858" w:name="_Toc440382531"/>
      <w:bookmarkStart w:id="859" w:name="_Toc440447201"/>
      <w:bookmarkStart w:id="860" w:name="_Toc440631744"/>
      <w:bookmarkStart w:id="861" w:name="_Toc440877400"/>
      <w:r>
        <w:rPr>
          <w:szCs w:val="24"/>
        </w:rPr>
        <w:lastRenderedPageBreak/>
        <w:t>Инструкции по заполнению</w:t>
      </w:r>
      <w:bookmarkEnd w:id="846"/>
      <w:r>
        <w:rPr>
          <w:szCs w:val="24"/>
        </w:rPr>
        <w:t xml:space="preserve"> Анкеты </w:t>
      </w:r>
      <w:r w:rsidR="00C236C0">
        <w:rPr>
          <w:szCs w:val="24"/>
        </w:rPr>
        <w:t>Участник</w:t>
      </w:r>
      <w:r>
        <w:rPr>
          <w:szCs w:val="24"/>
        </w:rPr>
        <w:t>а</w:t>
      </w:r>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8D1036">
        <w:rPr>
          <w:sz w:val="24"/>
          <w:szCs w:val="24"/>
        </w:rPr>
        <w:fldChar w:fldCharType="begin"/>
      </w:r>
      <w:r w:rsidR="00D56F8C">
        <w:rPr>
          <w:sz w:val="24"/>
          <w:szCs w:val="24"/>
        </w:rPr>
        <w:instrText xml:space="preserve"> REF _Ref55336310 \r \h </w:instrText>
      </w:r>
      <w:r w:rsidR="008D1036">
        <w:rPr>
          <w:sz w:val="24"/>
          <w:szCs w:val="24"/>
        </w:rPr>
      </w:r>
      <w:r w:rsidR="008D1036">
        <w:rPr>
          <w:sz w:val="24"/>
          <w:szCs w:val="24"/>
        </w:rPr>
        <w:fldChar w:fldCharType="separate"/>
      </w:r>
      <w:r w:rsidR="00A35E74">
        <w:rPr>
          <w:sz w:val="24"/>
          <w:szCs w:val="24"/>
        </w:rPr>
        <w:t>5.1</w:t>
      </w:r>
      <w:r w:rsidR="008D1036">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62" w:name="_Ref55336378"/>
      <w:bookmarkStart w:id="863" w:name="_Toc57314676"/>
      <w:bookmarkStart w:id="864" w:name="_Toc69728990"/>
      <w:bookmarkStart w:id="865" w:name="_Toc98253942"/>
      <w:bookmarkStart w:id="866" w:name="_Toc165173868"/>
      <w:bookmarkStart w:id="867" w:name="_Toc423423674"/>
      <w:bookmarkStart w:id="868" w:name="_Toc440877401"/>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862"/>
      <w:bookmarkEnd w:id="863"/>
      <w:bookmarkEnd w:id="864"/>
      <w:bookmarkEnd w:id="865"/>
      <w:bookmarkEnd w:id="866"/>
      <w:bookmarkEnd w:id="867"/>
      <w:bookmarkEnd w:id="868"/>
    </w:p>
    <w:p w:rsidR="004F4D80" w:rsidRPr="00D904EF" w:rsidRDefault="004F4D80" w:rsidP="004F4D80">
      <w:pPr>
        <w:pStyle w:val="3"/>
        <w:rPr>
          <w:szCs w:val="24"/>
        </w:rPr>
      </w:pPr>
      <w:bookmarkStart w:id="869" w:name="_Toc98253943"/>
      <w:bookmarkStart w:id="870" w:name="_Toc157248195"/>
      <w:bookmarkStart w:id="871" w:name="_Toc157496564"/>
      <w:bookmarkStart w:id="872" w:name="_Toc158206103"/>
      <w:bookmarkStart w:id="873" w:name="_Toc164057788"/>
      <w:bookmarkStart w:id="874" w:name="_Toc164137138"/>
      <w:bookmarkStart w:id="875" w:name="_Toc164161298"/>
      <w:bookmarkStart w:id="876" w:name="_Toc165173869"/>
      <w:bookmarkStart w:id="877" w:name="_Toc439170693"/>
      <w:bookmarkStart w:id="878" w:name="_Toc439172795"/>
      <w:bookmarkStart w:id="879" w:name="_Toc439173239"/>
      <w:bookmarkStart w:id="880" w:name="_Toc439238235"/>
      <w:bookmarkStart w:id="881" w:name="_Toc439252782"/>
      <w:bookmarkStart w:id="882" w:name="_Toc439323756"/>
      <w:bookmarkStart w:id="883" w:name="_Toc440361393"/>
      <w:bookmarkStart w:id="884" w:name="_Toc440376275"/>
      <w:bookmarkStart w:id="885" w:name="_Toc440382533"/>
      <w:bookmarkStart w:id="886" w:name="_Toc440447203"/>
      <w:bookmarkStart w:id="887" w:name="_Toc440631746"/>
      <w:bookmarkStart w:id="888" w:name="_Toc440877402"/>
      <w:r w:rsidRPr="00D904EF">
        <w:rPr>
          <w:szCs w:val="24"/>
        </w:rPr>
        <w:t>Форма Справки о перечне и годовых объемах выполнения аналогичных договоров</w:t>
      </w:r>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89" w:name="_Toc98253944"/>
      <w:bookmarkStart w:id="890" w:name="_Toc157248196"/>
      <w:bookmarkStart w:id="891" w:name="_Toc157496565"/>
      <w:bookmarkStart w:id="892" w:name="_Toc158206104"/>
      <w:bookmarkStart w:id="893" w:name="_Toc164057789"/>
      <w:bookmarkStart w:id="894" w:name="_Toc164137139"/>
      <w:bookmarkStart w:id="895" w:name="_Toc164161299"/>
      <w:bookmarkStart w:id="896" w:name="_Toc165173870"/>
      <w:r>
        <w:rPr>
          <w:szCs w:val="24"/>
        </w:rPr>
        <w:br w:type="page"/>
      </w:r>
    </w:p>
    <w:p w:rsidR="004F4D80" w:rsidRPr="00D904EF" w:rsidRDefault="004F4D80" w:rsidP="004F4D80">
      <w:pPr>
        <w:pStyle w:val="3"/>
        <w:rPr>
          <w:szCs w:val="24"/>
        </w:rPr>
      </w:pPr>
      <w:bookmarkStart w:id="897" w:name="_Toc439170694"/>
      <w:bookmarkStart w:id="898" w:name="_Toc439172796"/>
      <w:bookmarkStart w:id="899" w:name="_Toc439173240"/>
      <w:bookmarkStart w:id="900" w:name="_Toc439238236"/>
      <w:bookmarkStart w:id="901" w:name="_Toc439252783"/>
      <w:bookmarkStart w:id="902" w:name="_Toc439323757"/>
      <w:bookmarkStart w:id="903" w:name="_Toc440361394"/>
      <w:bookmarkStart w:id="904" w:name="_Toc440376276"/>
      <w:bookmarkStart w:id="905" w:name="_Toc440382534"/>
      <w:bookmarkStart w:id="906" w:name="_Toc440447204"/>
      <w:bookmarkStart w:id="907" w:name="_Toc440631747"/>
      <w:bookmarkStart w:id="908" w:name="_Toc440877403"/>
      <w:r w:rsidRPr="00D904EF">
        <w:rPr>
          <w:szCs w:val="24"/>
        </w:rPr>
        <w:lastRenderedPageBreak/>
        <w:t>Инструкции по заполнению</w:t>
      </w:r>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D1036">
        <w:rPr>
          <w:sz w:val="24"/>
          <w:szCs w:val="24"/>
        </w:rPr>
        <w:fldChar w:fldCharType="begin"/>
      </w:r>
      <w:r w:rsidR="00D90031">
        <w:rPr>
          <w:sz w:val="24"/>
          <w:szCs w:val="24"/>
        </w:rPr>
        <w:instrText xml:space="preserve"> REF _Ref55336310 \r \h </w:instrText>
      </w:r>
      <w:r w:rsidR="008D1036">
        <w:rPr>
          <w:sz w:val="24"/>
          <w:szCs w:val="24"/>
        </w:rPr>
      </w:r>
      <w:r w:rsidR="008D1036">
        <w:rPr>
          <w:sz w:val="24"/>
          <w:szCs w:val="24"/>
        </w:rPr>
        <w:fldChar w:fldCharType="separate"/>
      </w:r>
      <w:r w:rsidR="00A35E74">
        <w:rPr>
          <w:sz w:val="24"/>
          <w:szCs w:val="24"/>
        </w:rPr>
        <w:t>5.1</w:t>
      </w:r>
      <w:r w:rsidR="008D1036">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8D1036">
        <w:rPr>
          <w:sz w:val="24"/>
          <w:szCs w:val="24"/>
        </w:rPr>
        <w:fldChar w:fldCharType="begin"/>
      </w:r>
      <w:r w:rsidR="00D90031">
        <w:rPr>
          <w:sz w:val="24"/>
          <w:szCs w:val="24"/>
        </w:rPr>
        <w:instrText xml:space="preserve"> REF _Ref440274159 \r \h </w:instrText>
      </w:r>
      <w:r w:rsidR="008D1036">
        <w:rPr>
          <w:sz w:val="24"/>
          <w:szCs w:val="24"/>
        </w:rPr>
      </w:r>
      <w:r w:rsidR="008D1036">
        <w:rPr>
          <w:sz w:val="24"/>
          <w:szCs w:val="24"/>
        </w:rPr>
        <w:fldChar w:fldCharType="separate"/>
      </w:r>
      <w:r w:rsidR="00A35E74">
        <w:rPr>
          <w:sz w:val="24"/>
          <w:szCs w:val="24"/>
        </w:rPr>
        <w:t>4</w:t>
      </w:r>
      <w:r w:rsidR="008D1036">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09" w:name="_Ref55336389"/>
      <w:bookmarkStart w:id="910" w:name="_Toc57314677"/>
      <w:bookmarkStart w:id="911" w:name="_Toc69728991"/>
      <w:bookmarkStart w:id="912" w:name="_Toc98253945"/>
      <w:bookmarkStart w:id="913" w:name="_Toc165173871"/>
      <w:bookmarkStart w:id="914" w:name="_Toc423423675"/>
      <w:bookmarkStart w:id="915" w:name="_Toc440877404"/>
      <w:r w:rsidRPr="00F647F7">
        <w:lastRenderedPageBreak/>
        <w:t xml:space="preserve">Справка о материально-технических ресурсах (форма </w:t>
      </w:r>
      <w:r w:rsidR="00B8118F">
        <w:t>9</w:t>
      </w:r>
      <w:r w:rsidRPr="00F647F7">
        <w:t>)</w:t>
      </w:r>
      <w:bookmarkEnd w:id="909"/>
      <w:bookmarkEnd w:id="910"/>
      <w:bookmarkEnd w:id="911"/>
      <w:bookmarkEnd w:id="912"/>
      <w:bookmarkEnd w:id="913"/>
      <w:bookmarkEnd w:id="914"/>
      <w:bookmarkEnd w:id="915"/>
    </w:p>
    <w:p w:rsidR="004F4D80" w:rsidRPr="00D904EF" w:rsidRDefault="004F4D80" w:rsidP="004F4D80">
      <w:pPr>
        <w:pStyle w:val="3"/>
        <w:rPr>
          <w:szCs w:val="24"/>
        </w:rPr>
      </w:pPr>
      <w:bookmarkStart w:id="916" w:name="_Toc98253946"/>
      <w:bookmarkStart w:id="917" w:name="_Toc157248198"/>
      <w:bookmarkStart w:id="918" w:name="_Toc157496567"/>
      <w:bookmarkStart w:id="919" w:name="_Toc158206106"/>
      <w:bookmarkStart w:id="920" w:name="_Toc164057791"/>
      <w:bookmarkStart w:id="921" w:name="_Toc164137141"/>
      <w:bookmarkStart w:id="922" w:name="_Toc164161301"/>
      <w:bookmarkStart w:id="923" w:name="_Toc165173872"/>
      <w:bookmarkStart w:id="924" w:name="_Toc439170696"/>
      <w:bookmarkStart w:id="925" w:name="_Toc439172798"/>
      <w:bookmarkStart w:id="926" w:name="_Toc439173242"/>
      <w:bookmarkStart w:id="927" w:name="_Toc439238238"/>
      <w:bookmarkStart w:id="928" w:name="_Toc439252785"/>
      <w:bookmarkStart w:id="929" w:name="_Toc439323759"/>
      <w:bookmarkStart w:id="930" w:name="_Toc440361396"/>
      <w:bookmarkStart w:id="931" w:name="_Toc440376278"/>
      <w:bookmarkStart w:id="932" w:name="_Toc440382536"/>
      <w:bookmarkStart w:id="933" w:name="_Toc440447206"/>
      <w:bookmarkStart w:id="934" w:name="_Toc440631749"/>
      <w:bookmarkStart w:id="935" w:name="_Toc440877405"/>
      <w:r w:rsidRPr="00D904EF">
        <w:rPr>
          <w:szCs w:val="24"/>
        </w:rPr>
        <w:t>Форма Справки о материально-технических ресурсах</w:t>
      </w:r>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36" w:name="_Toc98253947"/>
      <w:bookmarkStart w:id="937" w:name="_Toc157248199"/>
      <w:bookmarkStart w:id="938" w:name="_Toc157496568"/>
      <w:bookmarkStart w:id="939" w:name="_Toc158206107"/>
      <w:bookmarkStart w:id="940" w:name="_Toc164057792"/>
      <w:bookmarkStart w:id="941" w:name="_Toc164137142"/>
      <w:bookmarkStart w:id="942" w:name="_Toc164161302"/>
      <w:bookmarkStart w:id="943"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44" w:name="_Toc439170697"/>
      <w:bookmarkStart w:id="945" w:name="_Toc439172799"/>
      <w:bookmarkStart w:id="946" w:name="_Toc439173243"/>
      <w:bookmarkStart w:id="947" w:name="_Toc439238239"/>
      <w:bookmarkStart w:id="948" w:name="_Toc439252786"/>
      <w:bookmarkStart w:id="949" w:name="_Toc439323760"/>
      <w:bookmarkStart w:id="950" w:name="_Toc440361397"/>
      <w:bookmarkStart w:id="951" w:name="_Toc440376279"/>
      <w:bookmarkStart w:id="952" w:name="_Toc440382537"/>
      <w:bookmarkStart w:id="953" w:name="_Toc440447207"/>
      <w:bookmarkStart w:id="954" w:name="_Toc440631750"/>
      <w:bookmarkStart w:id="955" w:name="_Toc440877406"/>
      <w:r w:rsidRPr="00D904EF">
        <w:rPr>
          <w:szCs w:val="24"/>
        </w:rPr>
        <w:lastRenderedPageBreak/>
        <w:t>Инструкции по заполнению</w:t>
      </w:r>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D1036">
        <w:rPr>
          <w:sz w:val="24"/>
          <w:szCs w:val="24"/>
        </w:rPr>
        <w:fldChar w:fldCharType="begin"/>
      </w:r>
      <w:r w:rsidR="00D90031">
        <w:rPr>
          <w:sz w:val="24"/>
          <w:szCs w:val="24"/>
        </w:rPr>
        <w:instrText xml:space="preserve"> REF _Ref55336310 \r \h </w:instrText>
      </w:r>
      <w:r w:rsidR="008D1036">
        <w:rPr>
          <w:sz w:val="24"/>
          <w:szCs w:val="24"/>
        </w:rPr>
      </w:r>
      <w:r w:rsidR="008D1036">
        <w:rPr>
          <w:sz w:val="24"/>
          <w:szCs w:val="24"/>
        </w:rPr>
        <w:fldChar w:fldCharType="separate"/>
      </w:r>
      <w:r w:rsidR="00A35E74">
        <w:rPr>
          <w:sz w:val="24"/>
          <w:szCs w:val="24"/>
        </w:rPr>
        <w:t>5.1</w:t>
      </w:r>
      <w:r w:rsidR="008D1036">
        <w:rPr>
          <w:sz w:val="24"/>
          <w:szCs w:val="24"/>
        </w:rPr>
        <w:fldChar w:fldCharType="end"/>
      </w:r>
      <w:r w:rsidR="00D90031" w:rsidRPr="00A55F54">
        <w:rPr>
          <w:sz w:val="24"/>
          <w:szCs w:val="24"/>
        </w:rPr>
        <w:t>)</w:t>
      </w:r>
      <w:r w:rsidR="004F4D80" w:rsidRPr="00F647F7">
        <w:rPr>
          <w:sz w:val="24"/>
          <w:szCs w:val="24"/>
        </w:rPr>
        <w:t>.</w:t>
      </w:r>
    </w:p>
    <w:p w:rsidR="004F4D80" w:rsidRPr="006D28DA"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w:t>
      </w:r>
      <w:r w:rsidR="004F4D80" w:rsidRPr="006D28DA">
        <w:rPr>
          <w:sz w:val="24"/>
          <w:szCs w:val="24"/>
        </w:rPr>
        <w:t>форму) и свой адрес.</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данной справке перечисляются материально-технические ресурсы, которые </w:t>
      </w:r>
      <w:r w:rsidR="00C236C0" w:rsidRPr="006D28DA">
        <w:rPr>
          <w:sz w:val="24"/>
          <w:szCs w:val="24"/>
        </w:rPr>
        <w:t>Участник</w:t>
      </w:r>
      <w:r w:rsidRPr="006D28DA">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6D28DA">
        <w:rPr>
          <w:sz w:val="24"/>
          <w:szCs w:val="24"/>
        </w:rPr>
        <w:t>, с приложением копий документов, на основании которых они используются</w:t>
      </w:r>
      <w:r w:rsidRPr="006D28DA">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6" w:name="_Ref55336398"/>
      <w:bookmarkStart w:id="957" w:name="_Toc57314678"/>
      <w:bookmarkStart w:id="958" w:name="_Toc69728992"/>
      <w:bookmarkStart w:id="959" w:name="_Toc98253948"/>
      <w:bookmarkStart w:id="960" w:name="_Toc165173874"/>
      <w:bookmarkStart w:id="961" w:name="_Toc423423676"/>
      <w:bookmarkStart w:id="962" w:name="_Toc440877407"/>
      <w:r w:rsidRPr="00F647F7">
        <w:lastRenderedPageBreak/>
        <w:t xml:space="preserve">Справка о кадровых ресурсах (форма </w:t>
      </w:r>
      <w:r w:rsidR="00B8118F">
        <w:t>10</w:t>
      </w:r>
      <w:r w:rsidRPr="00F647F7">
        <w:t>)</w:t>
      </w:r>
      <w:bookmarkEnd w:id="956"/>
      <w:bookmarkEnd w:id="957"/>
      <w:bookmarkEnd w:id="958"/>
      <w:bookmarkEnd w:id="959"/>
      <w:bookmarkEnd w:id="960"/>
      <w:bookmarkEnd w:id="961"/>
      <w:bookmarkEnd w:id="962"/>
    </w:p>
    <w:p w:rsidR="004F4D80" w:rsidRPr="00D904EF" w:rsidRDefault="004F4D80" w:rsidP="004F4D80">
      <w:pPr>
        <w:pStyle w:val="3"/>
        <w:rPr>
          <w:szCs w:val="24"/>
        </w:rPr>
      </w:pPr>
      <w:bookmarkStart w:id="963" w:name="_Toc98253949"/>
      <w:bookmarkStart w:id="964" w:name="_Toc157248201"/>
      <w:bookmarkStart w:id="965" w:name="_Toc157496570"/>
      <w:bookmarkStart w:id="966" w:name="_Toc158206109"/>
      <w:bookmarkStart w:id="967" w:name="_Toc164057794"/>
      <w:bookmarkStart w:id="968" w:name="_Toc164137144"/>
      <w:bookmarkStart w:id="969" w:name="_Toc164161304"/>
      <w:bookmarkStart w:id="970" w:name="_Toc165173875"/>
      <w:bookmarkStart w:id="971" w:name="_Toc439170699"/>
      <w:bookmarkStart w:id="972" w:name="_Toc439172801"/>
      <w:bookmarkStart w:id="973" w:name="_Toc439173245"/>
      <w:bookmarkStart w:id="974" w:name="_Toc439238241"/>
      <w:bookmarkStart w:id="975" w:name="_Toc439252788"/>
      <w:bookmarkStart w:id="976" w:name="_Toc439323762"/>
      <w:bookmarkStart w:id="977" w:name="_Toc440361399"/>
      <w:bookmarkStart w:id="978" w:name="_Toc440376281"/>
      <w:bookmarkStart w:id="979" w:name="_Toc440382539"/>
      <w:bookmarkStart w:id="980" w:name="_Toc440447209"/>
      <w:bookmarkStart w:id="981" w:name="_Toc440631752"/>
      <w:bookmarkStart w:id="982" w:name="_Toc440877408"/>
      <w:r w:rsidRPr="00D904EF">
        <w:rPr>
          <w:szCs w:val="24"/>
        </w:rPr>
        <w:t>Форма Справки о кадровых ресурсах</w:t>
      </w:r>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83" w:name="_Toc98253950"/>
      <w:bookmarkStart w:id="984" w:name="_Toc157248202"/>
      <w:bookmarkStart w:id="985" w:name="_Toc157496571"/>
      <w:bookmarkStart w:id="986" w:name="_Toc158206110"/>
      <w:bookmarkStart w:id="987" w:name="_Toc164057795"/>
      <w:bookmarkStart w:id="988" w:name="_Toc164137145"/>
      <w:bookmarkStart w:id="989" w:name="_Toc164161305"/>
      <w:bookmarkStart w:id="990" w:name="_Toc165173876"/>
      <w:r>
        <w:rPr>
          <w:b/>
          <w:szCs w:val="24"/>
        </w:rPr>
        <w:br w:type="page"/>
      </w:r>
    </w:p>
    <w:p w:rsidR="004F4D80" w:rsidRPr="00D904EF" w:rsidRDefault="004F4D80" w:rsidP="004F4D80">
      <w:pPr>
        <w:pStyle w:val="3"/>
        <w:rPr>
          <w:szCs w:val="24"/>
        </w:rPr>
      </w:pPr>
      <w:bookmarkStart w:id="991" w:name="_Toc439170700"/>
      <w:bookmarkStart w:id="992" w:name="_Toc439172802"/>
      <w:bookmarkStart w:id="993" w:name="_Toc439173246"/>
      <w:bookmarkStart w:id="994" w:name="_Toc439238242"/>
      <w:bookmarkStart w:id="995" w:name="_Toc439252789"/>
      <w:bookmarkStart w:id="996" w:name="_Toc439323763"/>
      <w:bookmarkStart w:id="997" w:name="_Toc440361400"/>
      <w:bookmarkStart w:id="998" w:name="_Toc440376282"/>
      <w:bookmarkStart w:id="999" w:name="_Toc440382540"/>
      <w:bookmarkStart w:id="1000" w:name="_Toc440447210"/>
      <w:bookmarkStart w:id="1001" w:name="_Toc440631753"/>
      <w:bookmarkStart w:id="1002" w:name="_Toc440877409"/>
      <w:r w:rsidRPr="00D904EF">
        <w:rPr>
          <w:szCs w:val="24"/>
        </w:rPr>
        <w:lastRenderedPageBreak/>
        <w:t>Инструкции по заполнению</w:t>
      </w:r>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D1036">
        <w:rPr>
          <w:sz w:val="24"/>
          <w:szCs w:val="24"/>
        </w:rPr>
        <w:fldChar w:fldCharType="begin"/>
      </w:r>
      <w:r w:rsidR="00D90031">
        <w:rPr>
          <w:sz w:val="24"/>
          <w:szCs w:val="24"/>
        </w:rPr>
        <w:instrText xml:space="preserve"> REF _Ref55336310 \r \h </w:instrText>
      </w:r>
      <w:r w:rsidR="008D1036">
        <w:rPr>
          <w:sz w:val="24"/>
          <w:szCs w:val="24"/>
        </w:rPr>
      </w:r>
      <w:r w:rsidR="008D1036">
        <w:rPr>
          <w:sz w:val="24"/>
          <w:szCs w:val="24"/>
        </w:rPr>
        <w:fldChar w:fldCharType="separate"/>
      </w:r>
      <w:r w:rsidR="00A35E74">
        <w:rPr>
          <w:sz w:val="24"/>
          <w:szCs w:val="24"/>
        </w:rPr>
        <w:t>5.1</w:t>
      </w:r>
      <w:r w:rsidR="008D1036">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таблице-1 данной справки перечисляются только те работники, которые будут непосредственно привлечены </w:t>
      </w:r>
      <w:r w:rsidR="00C236C0" w:rsidRPr="006D28DA">
        <w:rPr>
          <w:sz w:val="24"/>
          <w:szCs w:val="24"/>
        </w:rPr>
        <w:t>Участник</w:t>
      </w:r>
      <w:r w:rsidRPr="006D28DA">
        <w:rPr>
          <w:sz w:val="24"/>
          <w:szCs w:val="24"/>
        </w:rPr>
        <w:t>ом в ходе выполнения Договора</w:t>
      </w:r>
      <w:r w:rsidR="00DB1BF4" w:rsidRPr="006D28DA">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6D28DA">
        <w:rPr>
          <w:sz w:val="24"/>
          <w:szCs w:val="24"/>
        </w:rPr>
        <w:t>.</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6D28DA">
        <w:rPr>
          <w:sz w:val="24"/>
          <w:szCs w:val="24"/>
        </w:rPr>
        <w:t>Участник</w:t>
      </w:r>
      <w:r w:rsidRPr="006D28DA">
        <w:rPr>
          <w:sz w:val="24"/>
          <w:szCs w:val="24"/>
        </w:rPr>
        <w:t>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03" w:name="_Toc165173881"/>
      <w:bookmarkStart w:id="1004" w:name="_Ref194749267"/>
      <w:bookmarkStart w:id="1005" w:name="_Toc423423677"/>
      <w:bookmarkStart w:id="1006" w:name="_Ref440271993"/>
      <w:bookmarkStart w:id="1007" w:name="_Ref440274659"/>
      <w:bookmarkStart w:id="1008" w:name="_Toc440877410"/>
      <w:bookmarkStart w:id="1009" w:name="_Ref90381523"/>
      <w:bookmarkStart w:id="1010" w:name="_Toc90385124"/>
      <w:bookmarkStart w:id="1011" w:name="_Ref96861029"/>
      <w:bookmarkStart w:id="1012" w:name="_Toc97651410"/>
      <w:bookmarkStart w:id="1013"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003"/>
      <w:bookmarkEnd w:id="1004"/>
      <w:bookmarkEnd w:id="1005"/>
      <w:bookmarkEnd w:id="1006"/>
      <w:bookmarkEnd w:id="1007"/>
      <w:bookmarkEnd w:id="1008"/>
    </w:p>
    <w:p w:rsidR="004F4D80" w:rsidRPr="00D904EF" w:rsidRDefault="004F4D80" w:rsidP="004F4D80">
      <w:pPr>
        <w:pStyle w:val="3"/>
        <w:rPr>
          <w:szCs w:val="24"/>
        </w:rPr>
      </w:pPr>
      <w:bookmarkStart w:id="1014" w:name="_Toc97651411"/>
      <w:bookmarkStart w:id="1015" w:name="_Toc98253956"/>
      <w:bookmarkStart w:id="1016" w:name="_Toc157248208"/>
      <w:bookmarkStart w:id="1017" w:name="_Toc157496577"/>
      <w:bookmarkStart w:id="1018" w:name="_Toc158206116"/>
      <w:bookmarkStart w:id="1019" w:name="_Toc164057801"/>
      <w:bookmarkStart w:id="1020" w:name="_Toc164137151"/>
      <w:bookmarkStart w:id="1021" w:name="_Toc164161311"/>
      <w:bookmarkStart w:id="1022" w:name="_Toc165173882"/>
      <w:bookmarkStart w:id="1023" w:name="_Toc439170702"/>
      <w:bookmarkStart w:id="1024" w:name="_Toc439172804"/>
      <w:bookmarkStart w:id="1025" w:name="_Toc439173248"/>
      <w:bookmarkStart w:id="1026" w:name="_Toc439238244"/>
      <w:bookmarkStart w:id="1027" w:name="_Toc439252791"/>
      <w:bookmarkStart w:id="1028" w:name="_Toc439323765"/>
      <w:bookmarkStart w:id="1029" w:name="_Toc440361402"/>
      <w:bookmarkStart w:id="1030" w:name="_Toc440376284"/>
      <w:bookmarkStart w:id="1031" w:name="_Toc440382542"/>
      <w:bookmarkStart w:id="1032" w:name="_Toc440447212"/>
      <w:bookmarkStart w:id="1033" w:name="_Toc440631755"/>
      <w:bookmarkStart w:id="1034" w:name="_Toc440877411"/>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5" w:name="_Toc97651412"/>
      <w:bookmarkStart w:id="1036" w:name="_Toc98253957"/>
      <w:bookmarkStart w:id="1037" w:name="_Toc157248209"/>
      <w:bookmarkStart w:id="1038" w:name="_Toc157496578"/>
      <w:bookmarkStart w:id="1039" w:name="_Toc158206117"/>
      <w:bookmarkStart w:id="1040" w:name="_Toc164057802"/>
      <w:bookmarkStart w:id="1041" w:name="_Toc164137152"/>
      <w:bookmarkStart w:id="1042" w:name="_Toc164161312"/>
      <w:bookmarkStart w:id="1043" w:name="_Toc165173883"/>
      <w:r>
        <w:rPr>
          <w:b/>
          <w:szCs w:val="24"/>
        </w:rPr>
        <w:br w:type="page"/>
      </w:r>
    </w:p>
    <w:p w:rsidR="004F4D80" w:rsidRPr="00D904EF" w:rsidRDefault="004F4D80" w:rsidP="004F4D80">
      <w:pPr>
        <w:pStyle w:val="3"/>
        <w:rPr>
          <w:szCs w:val="24"/>
        </w:rPr>
      </w:pPr>
      <w:bookmarkStart w:id="1044" w:name="_Toc439170703"/>
      <w:bookmarkStart w:id="1045" w:name="_Toc439172805"/>
      <w:bookmarkStart w:id="1046" w:name="_Toc439173249"/>
      <w:bookmarkStart w:id="1047" w:name="_Toc439238245"/>
      <w:bookmarkStart w:id="1048" w:name="_Toc439252792"/>
      <w:bookmarkStart w:id="1049" w:name="_Toc439323766"/>
      <w:bookmarkStart w:id="1050" w:name="_Toc440361403"/>
      <w:bookmarkStart w:id="1051" w:name="_Toc440376285"/>
      <w:bookmarkStart w:id="1052" w:name="_Toc440382543"/>
      <w:bookmarkStart w:id="1053" w:name="_Toc440447213"/>
      <w:bookmarkStart w:id="1054" w:name="_Toc440631756"/>
      <w:bookmarkStart w:id="1055" w:name="_Toc440877412"/>
      <w:r w:rsidRPr="00D904EF">
        <w:rPr>
          <w:szCs w:val="24"/>
        </w:rPr>
        <w:lastRenderedPageBreak/>
        <w:t>Инструкции по заполнению</w:t>
      </w:r>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8D1036">
        <w:rPr>
          <w:sz w:val="24"/>
          <w:szCs w:val="24"/>
        </w:rPr>
        <w:fldChar w:fldCharType="begin"/>
      </w:r>
      <w:r w:rsidR="00D90031">
        <w:rPr>
          <w:sz w:val="24"/>
          <w:szCs w:val="24"/>
        </w:rPr>
        <w:instrText xml:space="preserve"> REF _Ref55336310 \r \h </w:instrText>
      </w:r>
      <w:r w:rsidR="008D1036">
        <w:rPr>
          <w:sz w:val="24"/>
          <w:szCs w:val="24"/>
        </w:rPr>
      </w:r>
      <w:r w:rsidR="008D1036">
        <w:rPr>
          <w:sz w:val="24"/>
          <w:szCs w:val="24"/>
        </w:rPr>
        <w:fldChar w:fldCharType="separate"/>
      </w:r>
      <w:r w:rsidR="00A35E74">
        <w:rPr>
          <w:sz w:val="24"/>
          <w:szCs w:val="24"/>
        </w:rPr>
        <w:t>5.1</w:t>
      </w:r>
      <w:r w:rsidR="008D1036">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09"/>
    <w:bookmarkEnd w:id="1010"/>
    <w:bookmarkEnd w:id="1011"/>
    <w:bookmarkEnd w:id="1012"/>
    <w:bookmarkEnd w:id="1013"/>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056"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057" w:name="_Toc423423680"/>
      <w:bookmarkStart w:id="1058" w:name="_Ref440272035"/>
      <w:bookmarkStart w:id="1059" w:name="_Ref440274733"/>
      <w:bookmarkStart w:id="1060" w:name="_Toc440877413"/>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056"/>
      <w:bookmarkEnd w:id="1057"/>
      <w:bookmarkEnd w:id="1058"/>
      <w:bookmarkEnd w:id="1059"/>
      <w:bookmarkEnd w:id="1060"/>
    </w:p>
    <w:p w:rsidR="004F4D80" w:rsidRPr="00E87023" w:rsidRDefault="004F4D80" w:rsidP="004F4D80">
      <w:pPr>
        <w:pStyle w:val="3"/>
        <w:rPr>
          <w:sz w:val="22"/>
        </w:rPr>
      </w:pPr>
      <w:bookmarkStart w:id="1061" w:name="_Toc343690584"/>
      <w:bookmarkStart w:id="1062" w:name="_Toc372294428"/>
      <w:bookmarkStart w:id="1063" w:name="_Toc379288896"/>
      <w:bookmarkStart w:id="1064" w:name="_Toc384734780"/>
      <w:bookmarkStart w:id="1065" w:name="_Toc396984078"/>
      <w:bookmarkStart w:id="1066" w:name="_Toc423423681"/>
      <w:bookmarkStart w:id="1067" w:name="_Toc439170710"/>
      <w:bookmarkStart w:id="1068" w:name="_Toc439172812"/>
      <w:bookmarkStart w:id="1069" w:name="_Toc439173253"/>
      <w:bookmarkStart w:id="1070" w:name="_Toc439238249"/>
      <w:bookmarkStart w:id="1071" w:name="_Toc439252796"/>
      <w:bookmarkStart w:id="1072" w:name="_Toc439323770"/>
      <w:bookmarkStart w:id="1073" w:name="_Toc440361405"/>
      <w:bookmarkStart w:id="1074" w:name="_Toc440376287"/>
      <w:bookmarkStart w:id="1075" w:name="_Toc440382545"/>
      <w:bookmarkStart w:id="1076" w:name="_Toc440447215"/>
      <w:bookmarkStart w:id="1077" w:name="_Toc440631758"/>
      <w:bookmarkStart w:id="1078" w:name="_Toc440877414"/>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79" w:name="_Toc343690585"/>
      <w:bookmarkStart w:id="1080" w:name="_Toc372294429"/>
      <w:bookmarkStart w:id="1081" w:name="_Toc379288897"/>
      <w:bookmarkStart w:id="1082" w:name="_Toc384734781"/>
      <w:bookmarkStart w:id="1083" w:name="_Toc396984079"/>
      <w:bookmarkStart w:id="1084" w:name="_Toc423423682"/>
      <w:bookmarkStart w:id="1085" w:name="_Toc439170711"/>
      <w:bookmarkStart w:id="1086" w:name="_Toc439172813"/>
      <w:bookmarkStart w:id="1087" w:name="_Toc439173254"/>
      <w:bookmarkStart w:id="1088" w:name="_Toc439238250"/>
      <w:bookmarkStart w:id="1089" w:name="_Toc439252797"/>
      <w:bookmarkStart w:id="1090" w:name="_Toc439323771"/>
      <w:bookmarkStart w:id="1091" w:name="_Toc440361406"/>
      <w:bookmarkStart w:id="1092" w:name="_Toc440376288"/>
      <w:bookmarkStart w:id="1093" w:name="_Toc440382546"/>
      <w:bookmarkStart w:id="1094" w:name="_Toc440447216"/>
      <w:bookmarkStart w:id="1095" w:name="_Toc440631759"/>
      <w:bookmarkStart w:id="1096" w:name="_Toc440877415"/>
      <w:r w:rsidRPr="00D27071">
        <w:rPr>
          <w:szCs w:val="24"/>
        </w:rPr>
        <w:lastRenderedPageBreak/>
        <w:t>Инструкции по заполнению</w:t>
      </w:r>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8D1036">
        <w:rPr>
          <w:sz w:val="24"/>
          <w:szCs w:val="24"/>
        </w:rPr>
        <w:fldChar w:fldCharType="begin"/>
      </w:r>
      <w:r w:rsidR="00D90031">
        <w:rPr>
          <w:sz w:val="24"/>
          <w:szCs w:val="24"/>
        </w:rPr>
        <w:instrText xml:space="preserve"> REF _Ref55336310 \r \h </w:instrText>
      </w:r>
      <w:r w:rsidR="008D1036">
        <w:rPr>
          <w:sz w:val="24"/>
          <w:szCs w:val="24"/>
        </w:rPr>
      </w:r>
      <w:r w:rsidR="008D1036">
        <w:rPr>
          <w:sz w:val="24"/>
          <w:szCs w:val="24"/>
        </w:rPr>
        <w:fldChar w:fldCharType="separate"/>
      </w:r>
      <w:r w:rsidR="00A35E74">
        <w:rPr>
          <w:sz w:val="24"/>
          <w:szCs w:val="24"/>
        </w:rPr>
        <w:t>5.1</w:t>
      </w:r>
      <w:r w:rsidR="008D1036">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97"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участника(ов)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098" w:name="_Toc423423683"/>
      <w:bookmarkStart w:id="1099" w:name="_Ref440272051"/>
      <w:bookmarkStart w:id="1100" w:name="_Ref440274744"/>
      <w:bookmarkStart w:id="1101" w:name="_Toc440877416"/>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097"/>
      <w:bookmarkEnd w:id="1098"/>
      <w:bookmarkEnd w:id="1099"/>
      <w:bookmarkEnd w:id="1100"/>
      <w:bookmarkEnd w:id="1101"/>
    </w:p>
    <w:p w:rsidR="004F4D80" w:rsidRPr="008C4223" w:rsidRDefault="004F4D80" w:rsidP="004F4D80">
      <w:pPr>
        <w:pStyle w:val="3"/>
        <w:rPr>
          <w:szCs w:val="24"/>
        </w:rPr>
      </w:pPr>
      <w:bookmarkStart w:id="1102" w:name="_Toc343690587"/>
      <w:bookmarkStart w:id="1103" w:name="_Toc372294431"/>
      <w:bookmarkStart w:id="1104" w:name="_Toc379288899"/>
      <w:bookmarkStart w:id="1105" w:name="_Toc384734783"/>
      <w:bookmarkStart w:id="1106" w:name="_Toc396984081"/>
      <w:bookmarkStart w:id="1107" w:name="_Toc423423684"/>
      <w:bookmarkStart w:id="1108" w:name="_Toc439170713"/>
      <w:bookmarkStart w:id="1109" w:name="_Toc439172815"/>
      <w:bookmarkStart w:id="1110" w:name="_Toc439173256"/>
      <w:bookmarkStart w:id="1111" w:name="_Toc439238252"/>
      <w:bookmarkStart w:id="1112" w:name="_Toc439252799"/>
      <w:bookmarkStart w:id="1113" w:name="_Toc439323773"/>
      <w:bookmarkStart w:id="1114" w:name="_Toc440361408"/>
      <w:bookmarkStart w:id="1115" w:name="_Toc440376290"/>
      <w:bookmarkStart w:id="1116" w:name="_Toc440382548"/>
      <w:bookmarkStart w:id="1117" w:name="_Toc440447218"/>
      <w:bookmarkStart w:id="1118" w:name="_Toc440631761"/>
      <w:bookmarkStart w:id="1119" w:name="_Toc440877417"/>
      <w:r w:rsidRPr="008C4223">
        <w:rPr>
          <w:szCs w:val="24"/>
        </w:rPr>
        <w:t xml:space="preserve">Форма </w:t>
      </w:r>
      <w:bookmarkEnd w:id="1102"/>
      <w:bookmarkEnd w:id="1103"/>
      <w:bookmarkEnd w:id="1104"/>
      <w:bookmarkEnd w:id="1105"/>
      <w:bookmarkEnd w:id="1106"/>
      <w:bookmarkEnd w:id="1107"/>
      <w:bookmarkEnd w:id="1108"/>
      <w:bookmarkEnd w:id="1109"/>
      <w:bookmarkEnd w:id="1110"/>
      <w:bookmarkEnd w:id="1111"/>
      <w:bookmarkEnd w:id="1112"/>
      <w:r w:rsidR="000D70B6" w:rsidRPr="000D70B6">
        <w:rPr>
          <w:szCs w:val="24"/>
        </w:rPr>
        <w:t>Согласия на обработку персональных данных</w:t>
      </w:r>
      <w:bookmarkEnd w:id="1113"/>
      <w:bookmarkEnd w:id="1114"/>
      <w:bookmarkEnd w:id="1115"/>
      <w:bookmarkEnd w:id="1116"/>
      <w:bookmarkEnd w:id="1117"/>
      <w:bookmarkEnd w:id="1118"/>
      <w:bookmarkEnd w:id="1119"/>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20" w:name="_Toc439252801"/>
      <w:bookmarkStart w:id="1121" w:name="_Toc439323774"/>
      <w:bookmarkStart w:id="1122" w:name="_Toc440361409"/>
      <w:bookmarkStart w:id="1123" w:name="_Toc440376291"/>
      <w:bookmarkStart w:id="1124" w:name="_Toc440382549"/>
      <w:bookmarkStart w:id="1125" w:name="_Toc440447219"/>
      <w:bookmarkStart w:id="1126" w:name="_Toc440631762"/>
      <w:bookmarkStart w:id="1127" w:name="_Toc440877418"/>
      <w:r w:rsidRPr="005A2CAE">
        <w:rPr>
          <w:szCs w:val="24"/>
        </w:rPr>
        <w:lastRenderedPageBreak/>
        <w:t>Инструкции по заполнению</w:t>
      </w:r>
      <w:bookmarkEnd w:id="1120"/>
      <w:bookmarkEnd w:id="1121"/>
      <w:bookmarkEnd w:id="1122"/>
      <w:bookmarkEnd w:id="1123"/>
      <w:bookmarkEnd w:id="1124"/>
      <w:bookmarkEnd w:id="1125"/>
      <w:bookmarkEnd w:id="1126"/>
      <w:bookmarkEnd w:id="1127"/>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28" w:name="_Ref440272256"/>
      <w:bookmarkStart w:id="1129" w:name="_Ref440272678"/>
      <w:bookmarkStart w:id="1130" w:name="_Ref440274944"/>
      <w:bookmarkStart w:id="1131" w:name="_Toc440877419"/>
      <w:r w:rsidRPr="007A6A39">
        <w:lastRenderedPageBreak/>
        <w:t>Соглашение о неустойке (форма 1</w:t>
      </w:r>
      <w:r w:rsidR="00635719">
        <w:t>4</w:t>
      </w:r>
      <w:r w:rsidRPr="007A6A39">
        <w:t>)</w:t>
      </w:r>
      <w:bookmarkEnd w:id="1128"/>
      <w:bookmarkEnd w:id="1129"/>
      <w:bookmarkEnd w:id="1130"/>
      <w:bookmarkEnd w:id="1131"/>
    </w:p>
    <w:p w:rsidR="007A6A39" w:rsidRPr="007A6A39" w:rsidRDefault="007A6A39" w:rsidP="007A6A39">
      <w:pPr>
        <w:pStyle w:val="3"/>
        <w:rPr>
          <w:szCs w:val="24"/>
        </w:rPr>
      </w:pPr>
      <w:bookmarkStart w:id="1132" w:name="_Toc439170715"/>
      <w:bookmarkStart w:id="1133" w:name="_Toc439172817"/>
      <w:bookmarkStart w:id="1134" w:name="_Toc439173259"/>
      <w:bookmarkStart w:id="1135" w:name="_Toc439238255"/>
      <w:bookmarkStart w:id="1136" w:name="_Toc439252803"/>
      <w:bookmarkStart w:id="1137" w:name="_Toc439323776"/>
      <w:bookmarkStart w:id="1138" w:name="_Toc440361411"/>
      <w:bookmarkStart w:id="1139" w:name="_Toc440376293"/>
      <w:bookmarkStart w:id="1140" w:name="_Toc440382551"/>
      <w:bookmarkStart w:id="1141" w:name="_Toc440447221"/>
      <w:bookmarkStart w:id="1142" w:name="_Toc440631764"/>
      <w:bookmarkStart w:id="1143" w:name="_Toc440877420"/>
      <w:r w:rsidRPr="007A6A39">
        <w:rPr>
          <w:szCs w:val="24"/>
        </w:rPr>
        <w:t>Форма соглашени</w:t>
      </w:r>
      <w:r w:rsidR="00E47073">
        <w:rPr>
          <w:szCs w:val="24"/>
        </w:rPr>
        <w:t>я</w:t>
      </w:r>
      <w:r w:rsidRPr="007A6A39">
        <w:rPr>
          <w:szCs w:val="24"/>
        </w:rPr>
        <w:t xml:space="preserve"> о неустойке</w:t>
      </w:r>
      <w:bookmarkEnd w:id="1132"/>
      <w:bookmarkEnd w:id="1133"/>
      <w:bookmarkEnd w:id="1134"/>
      <w:bookmarkEnd w:id="1135"/>
      <w:bookmarkEnd w:id="1136"/>
      <w:bookmarkEnd w:id="1137"/>
      <w:bookmarkEnd w:id="1138"/>
      <w:bookmarkEnd w:id="1139"/>
      <w:bookmarkEnd w:id="1140"/>
      <w:bookmarkEnd w:id="1141"/>
      <w:bookmarkEnd w:id="1142"/>
      <w:bookmarkEnd w:id="1143"/>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C774B7" w:rsidRPr="007A6A39" w:rsidRDefault="00C774B7" w:rsidP="00C774B7">
      <w:pPr>
        <w:pStyle w:val="afd"/>
        <w:ind w:firstLine="709"/>
        <w:jc w:val="both"/>
        <w:rPr>
          <w:sz w:val="24"/>
          <w:szCs w:val="24"/>
        </w:rPr>
      </w:pPr>
      <w:r w:rsidRPr="007A6A39">
        <w:rPr>
          <w:sz w:val="24"/>
          <w:szCs w:val="24"/>
        </w:rPr>
        <w:t xml:space="preserve">________ «_________________», именуемое в дальнейшем Участник, в лице __________________________, действующий на основании ______________, с одной стороны, и ___________________, именуемое в дальнейшем Организатор, в лице ______________________________,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 xml:space="preserve">предмет запроса предложений в соответствии с п.1.1.1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конкурса, запроса предложений/цен</w:t>
      </w:r>
      <w:r w:rsidRPr="007A6A39">
        <w:rPr>
          <w:sz w:val="24"/>
          <w:szCs w:val="24"/>
        </w:rPr>
        <w:t>)</w:t>
      </w:r>
    </w:p>
    <w:p w:rsidR="00311F48"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 xml:space="preserve">предмет запроса предложений в соответствии с п.1.1.1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5A2CAE"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дата </w:t>
      </w:r>
      <w:r w:rsidR="00B950C4">
        <w:rPr>
          <w:sz w:val="24"/>
          <w:szCs w:val="24"/>
        </w:rPr>
        <w:t>окончания приема</w:t>
      </w:r>
      <w:r w:rsidR="005A2CAE" w:rsidRPr="005A2CAE">
        <w:rPr>
          <w:sz w:val="24"/>
          <w:szCs w:val="24"/>
        </w:rPr>
        <w:t xml:space="preserve"> поступивших на открытый запрос предложений</w:t>
      </w:r>
      <w:r w:rsidR="00B950C4">
        <w:rPr>
          <w:sz w:val="24"/>
          <w:szCs w:val="24"/>
        </w:rPr>
        <w:t xml:space="preserve"> Заявок</w:t>
      </w:r>
      <w:r w:rsidR="005A2CAE" w:rsidRPr="005A2CAE">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144" w:name="_Toc439170716"/>
      <w:bookmarkStart w:id="1145" w:name="_Toc439172818"/>
      <w:bookmarkStart w:id="1146" w:name="_Toc439173260"/>
      <w:bookmarkStart w:id="1147" w:name="_Toc439238256"/>
      <w:bookmarkStart w:id="1148" w:name="_Toc439252804"/>
      <w:bookmarkStart w:id="1149" w:name="_Toc439323777"/>
      <w:bookmarkStart w:id="1150" w:name="_Toc440361412"/>
      <w:bookmarkStart w:id="1151" w:name="_Toc440376294"/>
      <w:bookmarkStart w:id="1152" w:name="_Toc440382552"/>
      <w:bookmarkStart w:id="1153" w:name="_Toc440447222"/>
      <w:bookmarkStart w:id="1154" w:name="_Toc440631765"/>
      <w:bookmarkStart w:id="1155" w:name="_Toc440877421"/>
      <w:r w:rsidRPr="007857E5">
        <w:rPr>
          <w:szCs w:val="24"/>
        </w:rPr>
        <w:lastRenderedPageBreak/>
        <w:t>Инструкции по заполнению</w:t>
      </w:r>
      <w:bookmarkEnd w:id="1144"/>
      <w:bookmarkEnd w:id="1145"/>
      <w:bookmarkEnd w:id="1146"/>
      <w:bookmarkEnd w:id="1147"/>
      <w:bookmarkEnd w:id="1148"/>
      <w:bookmarkEnd w:id="1149"/>
      <w:bookmarkEnd w:id="1150"/>
      <w:bookmarkEnd w:id="1151"/>
      <w:bookmarkEnd w:id="1152"/>
      <w:bookmarkEnd w:id="1153"/>
      <w:bookmarkEnd w:id="1154"/>
      <w:bookmarkEnd w:id="115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D1036">
        <w:rPr>
          <w:sz w:val="24"/>
          <w:szCs w:val="24"/>
        </w:rPr>
        <w:fldChar w:fldCharType="begin"/>
      </w:r>
      <w:r w:rsidR="00D90031">
        <w:rPr>
          <w:sz w:val="24"/>
          <w:szCs w:val="24"/>
        </w:rPr>
        <w:instrText xml:space="preserve"> REF _Ref55336310 \r \h </w:instrText>
      </w:r>
      <w:r w:rsidR="008D1036">
        <w:rPr>
          <w:sz w:val="24"/>
          <w:szCs w:val="24"/>
        </w:rPr>
      </w:r>
      <w:r w:rsidR="008D1036">
        <w:rPr>
          <w:sz w:val="24"/>
          <w:szCs w:val="24"/>
        </w:rPr>
        <w:fldChar w:fldCharType="separate"/>
      </w:r>
      <w:r w:rsidR="00A35E74">
        <w:rPr>
          <w:sz w:val="24"/>
          <w:szCs w:val="24"/>
        </w:rPr>
        <w:t>5.1</w:t>
      </w:r>
      <w:r w:rsidR="008D1036">
        <w:rPr>
          <w:sz w:val="24"/>
          <w:szCs w:val="24"/>
        </w:rPr>
        <w:fldChar w:fldCharType="end"/>
      </w:r>
      <w:r w:rsidR="00D90031" w:rsidRPr="00A55F54">
        <w:rPr>
          <w:sz w:val="24"/>
          <w:szCs w:val="24"/>
        </w:rPr>
        <w:t>)</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156" w:name="_Ref440272274"/>
      <w:bookmarkStart w:id="1157" w:name="_Ref440274756"/>
      <w:bookmarkStart w:id="1158" w:name="_Toc440877422"/>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156"/>
      <w:bookmarkEnd w:id="1157"/>
      <w:bookmarkEnd w:id="1158"/>
    </w:p>
    <w:p w:rsidR="007857E5" w:rsidRPr="00E47073" w:rsidRDefault="007857E5" w:rsidP="007857E5">
      <w:pPr>
        <w:pStyle w:val="3"/>
        <w:rPr>
          <w:szCs w:val="24"/>
        </w:rPr>
      </w:pPr>
      <w:bookmarkStart w:id="1159" w:name="_Toc439170718"/>
      <w:bookmarkStart w:id="1160" w:name="_Toc439172820"/>
      <w:bookmarkStart w:id="1161" w:name="_Toc439173262"/>
      <w:bookmarkStart w:id="1162" w:name="_Toc439238258"/>
      <w:bookmarkStart w:id="1163" w:name="_Toc439252806"/>
      <w:bookmarkStart w:id="1164" w:name="_Toc439323779"/>
      <w:bookmarkStart w:id="1165" w:name="_Toc440361414"/>
      <w:bookmarkStart w:id="1166" w:name="_Toc440376296"/>
      <w:bookmarkStart w:id="1167" w:name="_Toc440382554"/>
      <w:bookmarkStart w:id="1168" w:name="_Toc440447224"/>
      <w:bookmarkStart w:id="1169" w:name="_Toc440631767"/>
      <w:bookmarkStart w:id="1170" w:name="_Toc440877423"/>
      <w:r w:rsidRPr="00E47073">
        <w:rPr>
          <w:szCs w:val="24"/>
        </w:rPr>
        <w:t xml:space="preserve">Форма </w:t>
      </w:r>
      <w:bookmarkEnd w:id="1159"/>
      <w:r w:rsidR="00E47073" w:rsidRPr="00E47073">
        <w:rPr>
          <w:szCs w:val="24"/>
        </w:rPr>
        <w:t>согласия Участника налоговым органам на разглашение сведений, составляющих налоговую тайну</w:t>
      </w:r>
      <w:bookmarkEnd w:id="1160"/>
      <w:bookmarkEnd w:id="1161"/>
      <w:bookmarkEnd w:id="1162"/>
      <w:bookmarkEnd w:id="1163"/>
      <w:bookmarkEnd w:id="1164"/>
      <w:bookmarkEnd w:id="1165"/>
      <w:bookmarkEnd w:id="1166"/>
      <w:bookmarkEnd w:id="1167"/>
      <w:bookmarkEnd w:id="1168"/>
      <w:bookmarkEnd w:id="1169"/>
      <w:bookmarkEnd w:id="1170"/>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71" w:name="_Toc300142269"/>
      <w:bookmarkStart w:id="1172" w:name="_Toc309735391"/>
      <w:bookmarkStart w:id="1173"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71"/>
      <w:r w:rsidRPr="007857E5">
        <w:rPr>
          <w:b/>
          <w:bCs w:val="0"/>
          <w:snapToGrid w:val="0"/>
          <w:sz w:val="24"/>
          <w:szCs w:val="24"/>
        </w:rPr>
        <w:t xml:space="preserve"> </w:t>
      </w:r>
      <w:bookmarkEnd w:id="1172"/>
      <w:bookmarkEnd w:id="1173"/>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74" w:name="_Toc439170719"/>
      <w:bookmarkStart w:id="1175" w:name="_Toc439172821"/>
      <w:bookmarkStart w:id="1176" w:name="_Toc439173263"/>
      <w:bookmarkStart w:id="1177" w:name="_Toc439238259"/>
      <w:bookmarkStart w:id="1178" w:name="_Toc439252807"/>
      <w:bookmarkStart w:id="1179" w:name="_Toc439323780"/>
      <w:bookmarkStart w:id="1180" w:name="_Toc440361415"/>
      <w:bookmarkStart w:id="1181" w:name="_Toc440376297"/>
      <w:bookmarkStart w:id="1182" w:name="_Toc440382555"/>
      <w:bookmarkStart w:id="1183" w:name="_Toc440447225"/>
      <w:bookmarkStart w:id="1184" w:name="_Toc440631768"/>
      <w:bookmarkStart w:id="1185" w:name="_Toc440877424"/>
      <w:r w:rsidRPr="007857E5">
        <w:rPr>
          <w:szCs w:val="24"/>
        </w:rPr>
        <w:lastRenderedPageBreak/>
        <w:t>Инструкции по заполнению</w:t>
      </w:r>
      <w:bookmarkEnd w:id="1174"/>
      <w:bookmarkEnd w:id="1175"/>
      <w:bookmarkEnd w:id="1176"/>
      <w:bookmarkEnd w:id="1177"/>
      <w:bookmarkEnd w:id="1178"/>
      <w:bookmarkEnd w:id="1179"/>
      <w:bookmarkEnd w:id="1180"/>
      <w:bookmarkEnd w:id="1181"/>
      <w:bookmarkEnd w:id="1182"/>
      <w:bookmarkEnd w:id="1183"/>
      <w:bookmarkEnd w:id="1184"/>
      <w:bookmarkEnd w:id="118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D1036">
        <w:rPr>
          <w:sz w:val="24"/>
          <w:szCs w:val="24"/>
        </w:rPr>
        <w:fldChar w:fldCharType="begin"/>
      </w:r>
      <w:r w:rsidR="00D90031">
        <w:rPr>
          <w:sz w:val="24"/>
          <w:szCs w:val="24"/>
        </w:rPr>
        <w:instrText xml:space="preserve"> REF _Ref55336310 \r \h </w:instrText>
      </w:r>
      <w:r w:rsidR="008D1036">
        <w:rPr>
          <w:sz w:val="24"/>
          <w:szCs w:val="24"/>
        </w:rPr>
      </w:r>
      <w:r w:rsidR="008D1036">
        <w:rPr>
          <w:sz w:val="24"/>
          <w:szCs w:val="24"/>
        </w:rPr>
        <w:fldChar w:fldCharType="separate"/>
      </w:r>
      <w:r w:rsidR="00A35E74">
        <w:rPr>
          <w:sz w:val="24"/>
          <w:szCs w:val="24"/>
        </w:rPr>
        <w:t>5.1</w:t>
      </w:r>
      <w:r w:rsidR="008D1036">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2"/>
          <w:headerReference w:type="default" r:id="rId43"/>
          <w:footerReference w:type="even" r:id="rId44"/>
          <w:headerReference w:type="first" r:id="rId45"/>
          <w:footerReference w:type="first" r:id="rId46"/>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86" w:name="_Ref93268095"/>
      <w:bookmarkStart w:id="1187" w:name="_Ref93268099"/>
      <w:bookmarkStart w:id="1188" w:name="_Toc98253958"/>
      <w:bookmarkStart w:id="1189" w:name="_Toc165173884"/>
      <w:bookmarkStart w:id="1190" w:name="_Toc423423678"/>
      <w:bookmarkStart w:id="1191" w:name="_Ref440272510"/>
      <w:bookmarkStart w:id="1192" w:name="_Ref440274961"/>
      <w:bookmarkStart w:id="1193" w:name="_Ref90381141"/>
      <w:bookmarkStart w:id="1194" w:name="_Toc90385121"/>
      <w:bookmarkStart w:id="1195" w:name="_Toc98253952"/>
      <w:bookmarkStart w:id="1196" w:name="_Toc165173878"/>
      <w:bookmarkStart w:id="1197" w:name="_Toc423427449"/>
      <w:bookmarkStart w:id="1198" w:name="_Toc440877425"/>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6D28DA">
        <w:rPr>
          <w:noProof/>
          <w:color w:val="000000"/>
        </w:rPr>
        <w:t>6</w:t>
      </w:r>
      <w:r w:rsidRPr="00843BBD">
        <w:rPr>
          <w:color w:val="000000"/>
        </w:rPr>
        <w:t>)</w:t>
      </w:r>
      <w:bookmarkEnd w:id="1186"/>
      <w:bookmarkEnd w:id="1187"/>
      <w:bookmarkEnd w:id="1188"/>
      <w:bookmarkEnd w:id="1189"/>
      <w:bookmarkEnd w:id="1190"/>
      <w:bookmarkEnd w:id="1191"/>
      <w:bookmarkEnd w:id="1192"/>
      <w:bookmarkEnd w:id="1193"/>
      <w:bookmarkEnd w:id="1194"/>
      <w:bookmarkEnd w:id="1195"/>
      <w:bookmarkEnd w:id="1196"/>
      <w:bookmarkEnd w:id="1197"/>
      <w:bookmarkEnd w:id="1198"/>
    </w:p>
    <w:p w:rsidR="00635719" w:rsidRPr="00D904EF" w:rsidRDefault="00635719" w:rsidP="00635719">
      <w:pPr>
        <w:pStyle w:val="3"/>
        <w:rPr>
          <w:szCs w:val="24"/>
        </w:rPr>
      </w:pPr>
      <w:bookmarkStart w:id="1199" w:name="_Toc90385125"/>
      <w:bookmarkStart w:id="1200" w:name="_Toc439170705"/>
      <w:bookmarkStart w:id="1201" w:name="_Toc439172807"/>
      <w:bookmarkStart w:id="1202" w:name="_Toc439173268"/>
      <w:bookmarkStart w:id="1203" w:name="_Toc439238264"/>
      <w:bookmarkStart w:id="1204" w:name="_Toc439252812"/>
      <w:bookmarkStart w:id="1205" w:name="_Toc439323785"/>
      <w:bookmarkStart w:id="1206" w:name="_Toc440361420"/>
      <w:bookmarkStart w:id="1207" w:name="_Toc440376302"/>
      <w:bookmarkStart w:id="1208" w:name="_Toc440382560"/>
      <w:bookmarkStart w:id="1209" w:name="_Toc440447230"/>
      <w:bookmarkStart w:id="1210" w:name="_Toc440631773"/>
      <w:bookmarkStart w:id="1211" w:name="_Toc440877426"/>
      <w:r w:rsidRPr="00D904EF">
        <w:rPr>
          <w:szCs w:val="24"/>
        </w:rPr>
        <w:t xml:space="preserve">Форма </w:t>
      </w:r>
      <w:bookmarkEnd w:id="1199"/>
      <w:bookmarkEnd w:id="1200"/>
      <w:bookmarkEnd w:id="1201"/>
      <w:bookmarkEnd w:id="1202"/>
      <w:bookmarkEnd w:id="1203"/>
      <w:bookmarkEnd w:id="1204"/>
      <w:bookmarkEnd w:id="1205"/>
      <w:bookmarkEnd w:id="1206"/>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r w:rsidR="00C718E2" w:rsidRPr="00843BBD">
        <w:rPr>
          <w:szCs w:val="24"/>
        </w:rPr>
        <w:t xml:space="preserve"> между </w:t>
      </w:r>
      <w:r w:rsidR="00C718E2">
        <w:t>Участником</w:t>
      </w:r>
      <w:r w:rsidR="00C718E2" w:rsidRPr="00843BBD">
        <w:rPr>
          <w:szCs w:val="24"/>
        </w:rPr>
        <w:t xml:space="preserve"> и соисполнителями</w:t>
      </w:r>
      <w:bookmarkEnd w:id="1207"/>
      <w:bookmarkEnd w:id="1208"/>
      <w:bookmarkEnd w:id="1209"/>
      <w:bookmarkEnd w:id="1210"/>
      <w:bookmarkEnd w:id="1211"/>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6D28D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12" w:name="_Toc90385126"/>
      <w:bookmarkStart w:id="1213" w:name="_Toc98253959"/>
      <w:bookmarkStart w:id="1214" w:name="_Toc157248211"/>
      <w:bookmarkStart w:id="1215" w:name="_Toc157496580"/>
      <w:bookmarkStart w:id="1216" w:name="_Toc158206119"/>
      <w:bookmarkStart w:id="1217" w:name="_Toc164057804"/>
      <w:bookmarkStart w:id="1218" w:name="_Toc164137154"/>
      <w:bookmarkStart w:id="1219" w:name="_Toc164161314"/>
      <w:bookmarkStart w:id="1220" w:name="_Toc165173885"/>
      <w:r>
        <w:rPr>
          <w:b/>
          <w:szCs w:val="24"/>
        </w:rPr>
        <w:br w:type="page"/>
      </w:r>
    </w:p>
    <w:p w:rsidR="00635719" w:rsidRPr="00D904EF" w:rsidRDefault="00635719" w:rsidP="00635719">
      <w:pPr>
        <w:pStyle w:val="3"/>
        <w:rPr>
          <w:szCs w:val="24"/>
        </w:rPr>
      </w:pPr>
      <w:bookmarkStart w:id="1221" w:name="_Toc439170706"/>
      <w:bookmarkStart w:id="1222" w:name="_Toc439172808"/>
      <w:bookmarkStart w:id="1223" w:name="_Toc439173269"/>
      <w:bookmarkStart w:id="1224" w:name="_Toc439238265"/>
      <w:bookmarkStart w:id="1225" w:name="_Toc439252813"/>
      <w:bookmarkStart w:id="1226" w:name="_Toc439323786"/>
      <w:bookmarkStart w:id="1227" w:name="_Toc440361421"/>
      <w:bookmarkStart w:id="1228" w:name="_Toc440376303"/>
      <w:bookmarkStart w:id="1229" w:name="_Toc440382561"/>
      <w:bookmarkStart w:id="1230" w:name="_Toc440447231"/>
      <w:bookmarkStart w:id="1231" w:name="_Toc440631774"/>
      <w:bookmarkStart w:id="1232" w:name="_Toc440877427"/>
      <w:r w:rsidRPr="00D904EF">
        <w:rPr>
          <w:szCs w:val="24"/>
        </w:rPr>
        <w:lastRenderedPageBreak/>
        <w:t>Инструкции по заполнению</w:t>
      </w:r>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8D1036">
        <w:rPr>
          <w:sz w:val="24"/>
          <w:szCs w:val="24"/>
        </w:rPr>
        <w:fldChar w:fldCharType="begin"/>
      </w:r>
      <w:r w:rsidR="00C718E2">
        <w:rPr>
          <w:sz w:val="24"/>
          <w:szCs w:val="24"/>
        </w:rPr>
        <w:instrText xml:space="preserve"> REF _Ref440271628 \r \h </w:instrText>
      </w:r>
      <w:r w:rsidR="008D1036">
        <w:rPr>
          <w:sz w:val="24"/>
          <w:szCs w:val="24"/>
        </w:rPr>
      </w:r>
      <w:r w:rsidR="008D1036">
        <w:rPr>
          <w:sz w:val="24"/>
          <w:szCs w:val="24"/>
        </w:rPr>
        <w:fldChar w:fldCharType="separate"/>
      </w:r>
      <w:r w:rsidR="00A35E74">
        <w:rPr>
          <w:sz w:val="24"/>
          <w:szCs w:val="24"/>
        </w:rPr>
        <w:t>3.3.9</w:t>
      </w:r>
      <w:r w:rsidR="008D1036">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8D1036">
        <w:rPr>
          <w:sz w:val="24"/>
          <w:szCs w:val="24"/>
        </w:rPr>
        <w:fldChar w:fldCharType="begin"/>
      </w:r>
      <w:r w:rsidR="00D90031">
        <w:rPr>
          <w:sz w:val="24"/>
          <w:szCs w:val="24"/>
        </w:rPr>
        <w:instrText xml:space="preserve"> REF _Ref55336310 \r \h </w:instrText>
      </w:r>
      <w:r w:rsidR="008D1036">
        <w:rPr>
          <w:sz w:val="24"/>
          <w:szCs w:val="24"/>
        </w:rPr>
      </w:r>
      <w:r w:rsidR="008D1036">
        <w:rPr>
          <w:sz w:val="24"/>
          <w:szCs w:val="24"/>
        </w:rPr>
        <w:fldChar w:fldCharType="separate"/>
      </w:r>
      <w:r w:rsidR="00A35E74">
        <w:rPr>
          <w:sz w:val="24"/>
          <w:szCs w:val="24"/>
        </w:rPr>
        <w:t>5.1</w:t>
      </w:r>
      <w:r w:rsidR="008D1036">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8D1036">
        <w:rPr>
          <w:sz w:val="24"/>
          <w:szCs w:val="24"/>
        </w:rPr>
        <w:fldChar w:fldCharType="begin"/>
      </w:r>
      <w:r w:rsidR="00D90031">
        <w:rPr>
          <w:sz w:val="24"/>
          <w:szCs w:val="24"/>
        </w:rPr>
        <w:instrText xml:space="preserve"> REF _Ref440274337 \r \h </w:instrText>
      </w:r>
      <w:r w:rsidR="008D1036">
        <w:rPr>
          <w:sz w:val="24"/>
          <w:szCs w:val="24"/>
        </w:rPr>
      </w:r>
      <w:r w:rsidR="008D1036">
        <w:rPr>
          <w:sz w:val="24"/>
          <w:szCs w:val="24"/>
        </w:rPr>
        <w:fldChar w:fldCharType="separate"/>
      </w:r>
      <w:r w:rsidR="00A35E74">
        <w:rPr>
          <w:sz w:val="24"/>
          <w:szCs w:val="24"/>
        </w:rPr>
        <w:t>5.2</w:t>
      </w:r>
      <w:r w:rsidR="008D1036">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8D1036">
        <w:rPr>
          <w:sz w:val="24"/>
          <w:szCs w:val="24"/>
        </w:rPr>
        <w:fldChar w:fldCharType="begin"/>
      </w:r>
      <w:r w:rsidR="00D90031">
        <w:rPr>
          <w:sz w:val="24"/>
          <w:szCs w:val="24"/>
        </w:rPr>
        <w:instrText xml:space="preserve"> REF _Ref440274366 \r \h </w:instrText>
      </w:r>
      <w:r w:rsidR="008D1036">
        <w:rPr>
          <w:sz w:val="24"/>
          <w:szCs w:val="24"/>
        </w:rPr>
      </w:r>
      <w:r w:rsidR="008D1036">
        <w:rPr>
          <w:sz w:val="24"/>
          <w:szCs w:val="24"/>
        </w:rPr>
        <w:fldChar w:fldCharType="separate"/>
      </w:r>
      <w:r w:rsidR="00A35E74">
        <w:rPr>
          <w:sz w:val="24"/>
          <w:szCs w:val="24"/>
        </w:rPr>
        <w:t>5.4</w:t>
      </w:r>
      <w:r w:rsidR="008D1036">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33" w:name="_Ref440376324"/>
      <w:bookmarkStart w:id="1234" w:name="_Ref440376401"/>
      <w:bookmarkStart w:id="1235" w:name="_Toc440877428"/>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6D28DA">
        <w:rPr>
          <w:color w:val="000000"/>
        </w:rPr>
        <w:t>7</w:t>
      </w:r>
      <w:r w:rsidRPr="00F647F7">
        <w:rPr>
          <w:color w:val="000000"/>
        </w:rPr>
        <w:t>)</w:t>
      </w:r>
      <w:bookmarkEnd w:id="1233"/>
      <w:bookmarkEnd w:id="1234"/>
      <w:bookmarkEnd w:id="1235"/>
    </w:p>
    <w:p w:rsidR="00CA1534" w:rsidRPr="00D904EF" w:rsidRDefault="00CA1534" w:rsidP="00CA1534">
      <w:pPr>
        <w:pStyle w:val="3"/>
        <w:rPr>
          <w:szCs w:val="24"/>
        </w:rPr>
      </w:pPr>
      <w:bookmarkStart w:id="1236" w:name="_Toc440376305"/>
      <w:bookmarkStart w:id="1237" w:name="_Toc440382563"/>
      <w:bookmarkStart w:id="1238" w:name="_Toc440447233"/>
      <w:bookmarkStart w:id="1239" w:name="_Toc440631776"/>
      <w:bookmarkStart w:id="1240" w:name="_Toc440877429"/>
      <w:r w:rsidRPr="00D904EF">
        <w:rPr>
          <w:szCs w:val="24"/>
        </w:rPr>
        <w:t xml:space="preserve">Форма плана распределения объемов </w:t>
      </w:r>
      <w:r w:rsidR="00C718E2">
        <w:rPr>
          <w:szCs w:val="24"/>
        </w:rPr>
        <w:t>оказания услуг</w:t>
      </w:r>
      <w:r w:rsidRPr="00D904EF">
        <w:rPr>
          <w:szCs w:val="24"/>
        </w:rPr>
        <w:t xml:space="preserve"> внутри коллективного Участника</w:t>
      </w:r>
      <w:bookmarkEnd w:id="1236"/>
      <w:bookmarkEnd w:id="1237"/>
      <w:bookmarkEnd w:id="1238"/>
      <w:bookmarkEnd w:id="1239"/>
      <w:bookmarkEnd w:id="1240"/>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6D28D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п/п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r w:rsidRPr="008E5EA3">
              <w:rPr>
                <w:b/>
              </w:rPr>
              <w:t>в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241" w:name="_Toc440376306"/>
      <w:bookmarkStart w:id="1242" w:name="_Toc440382564"/>
      <w:bookmarkStart w:id="1243" w:name="_Toc440447234"/>
      <w:bookmarkStart w:id="1244" w:name="_Toc440631777"/>
      <w:bookmarkStart w:id="1245" w:name="_Toc440877430"/>
      <w:r w:rsidRPr="00D904EF">
        <w:rPr>
          <w:szCs w:val="24"/>
        </w:rPr>
        <w:lastRenderedPageBreak/>
        <w:t>Инструкции по заполнению</w:t>
      </w:r>
      <w:bookmarkEnd w:id="1241"/>
      <w:bookmarkEnd w:id="1242"/>
      <w:bookmarkEnd w:id="1243"/>
      <w:bookmarkEnd w:id="1244"/>
      <w:bookmarkEnd w:id="1245"/>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8D1036">
        <w:rPr>
          <w:sz w:val="24"/>
          <w:szCs w:val="24"/>
        </w:rPr>
        <w:fldChar w:fldCharType="begin"/>
      </w:r>
      <w:r w:rsidR="000C6A4A">
        <w:rPr>
          <w:sz w:val="24"/>
          <w:szCs w:val="24"/>
        </w:rPr>
        <w:instrText xml:space="preserve"> REF _Ref440876668 \r \h </w:instrText>
      </w:r>
      <w:r w:rsidR="008D1036">
        <w:rPr>
          <w:sz w:val="24"/>
          <w:szCs w:val="24"/>
        </w:rPr>
      </w:r>
      <w:r w:rsidR="008D1036">
        <w:rPr>
          <w:sz w:val="24"/>
          <w:szCs w:val="24"/>
        </w:rPr>
        <w:fldChar w:fldCharType="separate"/>
      </w:r>
      <w:r w:rsidR="00A35E74">
        <w:rPr>
          <w:sz w:val="24"/>
          <w:szCs w:val="24"/>
        </w:rPr>
        <w:t>3.3.10</w:t>
      </w:r>
      <w:r w:rsidR="008D1036">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8D1036">
        <w:rPr>
          <w:sz w:val="24"/>
          <w:szCs w:val="24"/>
        </w:rPr>
        <w:fldChar w:fldCharType="begin"/>
      </w:r>
      <w:r>
        <w:rPr>
          <w:sz w:val="24"/>
          <w:szCs w:val="24"/>
        </w:rPr>
        <w:instrText xml:space="preserve"> REF _Ref55336310 \r \h </w:instrText>
      </w:r>
      <w:r w:rsidR="008D1036">
        <w:rPr>
          <w:sz w:val="24"/>
          <w:szCs w:val="24"/>
        </w:rPr>
      </w:r>
      <w:r w:rsidR="008D1036">
        <w:rPr>
          <w:sz w:val="24"/>
          <w:szCs w:val="24"/>
        </w:rPr>
        <w:fldChar w:fldCharType="separate"/>
      </w:r>
      <w:r w:rsidR="00A35E74">
        <w:rPr>
          <w:sz w:val="24"/>
          <w:szCs w:val="24"/>
        </w:rPr>
        <w:t>5.1</w:t>
      </w:r>
      <w:r w:rsidR="008D1036">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CA1534">
        <w:rPr>
          <w:sz w:val="24"/>
          <w:szCs w:val="24"/>
        </w:rPr>
        <w:t xml:space="preserve">подраздел </w:t>
      </w:r>
      <w:r w:rsidR="008D1036">
        <w:rPr>
          <w:sz w:val="24"/>
          <w:szCs w:val="24"/>
        </w:rPr>
        <w:fldChar w:fldCharType="begin"/>
      </w:r>
      <w:r w:rsidR="00CA1534">
        <w:rPr>
          <w:sz w:val="24"/>
          <w:szCs w:val="24"/>
        </w:rPr>
        <w:instrText xml:space="preserve"> REF _Ref440274337 \r \h </w:instrText>
      </w:r>
      <w:r w:rsidR="008D1036">
        <w:rPr>
          <w:sz w:val="24"/>
          <w:szCs w:val="24"/>
        </w:rPr>
      </w:r>
      <w:r w:rsidR="008D1036">
        <w:rPr>
          <w:sz w:val="24"/>
          <w:szCs w:val="24"/>
        </w:rPr>
        <w:fldChar w:fldCharType="separate"/>
      </w:r>
      <w:r w:rsidR="00A35E74">
        <w:rPr>
          <w:sz w:val="24"/>
          <w:szCs w:val="24"/>
        </w:rPr>
        <w:t>5.2</w:t>
      </w:r>
      <w:r w:rsidR="008D1036">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8D1036">
        <w:rPr>
          <w:sz w:val="24"/>
          <w:szCs w:val="24"/>
        </w:rPr>
        <w:fldChar w:fldCharType="begin"/>
      </w:r>
      <w:r w:rsidR="00CA1534">
        <w:rPr>
          <w:sz w:val="24"/>
          <w:szCs w:val="24"/>
        </w:rPr>
        <w:instrText xml:space="preserve"> REF _Ref440274366 \r \h </w:instrText>
      </w:r>
      <w:r w:rsidR="008D1036">
        <w:rPr>
          <w:sz w:val="24"/>
          <w:szCs w:val="24"/>
        </w:rPr>
      </w:r>
      <w:r w:rsidR="008D1036">
        <w:rPr>
          <w:sz w:val="24"/>
          <w:szCs w:val="24"/>
        </w:rPr>
        <w:fldChar w:fldCharType="separate"/>
      </w:r>
      <w:r w:rsidR="00A35E74">
        <w:rPr>
          <w:sz w:val="24"/>
          <w:szCs w:val="24"/>
        </w:rPr>
        <w:t>5.4</w:t>
      </w:r>
      <w:r w:rsidR="008D1036">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0696" w:rsidRDefault="00650696">
      <w:pPr>
        <w:spacing w:line="240" w:lineRule="auto"/>
      </w:pPr>
      <w:r>
        <w:separator/>
      </w:r>
    </w:p>
  </w:endnote>
  <w:endnote w:type="continuationSeparator" w:id="0">
    <w:p w:rsidR="00650696" w:rsidRDefault="006506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066" w:rsidRDefault="001B0066"/>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066" w:rsidRDefault="001B0066">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1B0066" w:rsidRDefault="001B0066">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066" w:rsidRDefault="001B0066"/>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066" w:rsidRDefault="001B006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066" w:rsidRPr="00FA0376" w:rsidRDefault="001B0066"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4F7A3F">
      <w:rPr>
        <w:noProof/>
        <w:sz w:val="16"/>
        <w:szCs w:val="16"/>
        <w:lang w:eastAsia="ru-RU"/>
      </w:rPr>
      <w:t>28</w:t>
    </w:r>
    <w:r w:rsidRPr="00FA0376">
      <w:rPr>
        <w:sz w:val="16"/>
        <w:szCs w:val="16"/>
        <w:lang w:eastAsia="ru-RU"/>
      </w:rPr>
      <w:fldChar w:fldCharType="end"/>
    </w:r>
  </w:p>
  <w:p w:rsidR="001B0066" w:rsidRPr="00B047CF" w:rsidRDefault="001B0066"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B047CF">
      <w:rPr>
        <w:sz w:val="18"/>
        <w:szCs w:val="18"/>
      </w:rPr>
      <w:t xml:space="preserve">заключения </w:t>
    </w:r>
    <w:r w:rsidR="004F7A3F">
      <w:rPr>
        <w:sz w:val="18"/>
        <w:szCs w:val="18"/>
      </w:rPr>
      <w:t>Договор</w:t>
    </w:r>
    <w:r w:rsidR="004F7A3F">
      <w:rPr>
        <w:sz w:val="18"/>
        <w:szCs w:val="18"/>
        <w:lang w:val="ru-RU"/>
      </w:rPr>
      <w:t>а</w:t>
    </w:r>
    <w:r w:rsidR="00B047CF" w:rsidRPr="00B047CF">
      <w:rPr>
        <w:sz w:val="18"/>
        <w:szCs w:val="18"/>
      </w:rPr>
      <w:t xml:space="preserve"> на оказание услуг по </w:t>
    </w:r>
    <w:r w:rsidR="00253B50">
      <w:rPr>
        <w:sz w:val="18"/>
        <w:szCs w:val="18"/>
      </w:rPr>
      <w:t>техобслуживанию волоконно-оптических линий связи</w:t>
    </w:r>
    <w:r w:rsidR="00B047CF" w:rsidRPr="00B047CF">
      <w:rPr>
        <w:sz w:val="18"/>
        <w:szCs w:val="18"/>
      </w:rPr>
      <w:t xml:space="preserve"> для нужд ПАО «МРСК Центра» (филиала «Липецкэнерго»)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066" w:rsidRDefault="001B0066"/>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066" w:rsidRDefault="001B0066"/>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066" w:rsidRDefault="001B0066"/>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066" w:rsidRDefault="001B0066"/>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066" w:rsidRDefault="001B0066"/>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066" w:rsidRDefault="001B0066"/>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066" w:rsidRDefault="001B006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0696" w:rsidRDefault="00650696">
      <w:pPr>
        <w:spacing w:line="240" w:lineRule="auto"/>
      </w:pPr>
      <w:r>
        <w:separator/>
      </w:r>
    </w:p>
  </w:footnote>
  <w:footnote w:type="continuationSeparator" w:id="0">
    <w:p w:rsidR="00650696" w:rsidRDefault="00650696">
      <w:pPr>
        <w:spacing w:line="240" w:lineRule="auto"/>
      </w:pPr>
      <w:r>
        <w:continuationSeparator/>
      </w:r>
    </w:p>
  </w:footnote>
  <w:footnote w:id="1">
    <w:p w:rsidR="001B0066" w:rsidRDefault="001B0066"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1B0066" w:rsidRDefault="001B0066"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066" w:rsidRDefault="001B0066"/>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066" w:rsidRDefault="001B0066"/>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066" w:rsidRDefault="001B0066">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066" w:rsidRDefault="001B0066"/>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066" w:rsidRDefault="001B0066"/>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066" w:rsidRPr="00930031" w:rsidRDefault="001B0066"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066" w:rsidRDefault="001B006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066" w:rsidRDefault="001B0066">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066" w:rsidRDefault="001B0066"/>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066" w:rsidRDefault="001B0066"/>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066" w:rsidRDefault="001B0066">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066" w:rsidRDefault="001B0066"/>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066" w:rsidRDefault="001B0066"/>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066" w:rsidRDefault="001B0066">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066" w:rsidRDefault="001B006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3698"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2035"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3">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4">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5">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19">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0">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1">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2">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3">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4">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5">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6">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7">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6">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7">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8">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9">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0">
    <w:nsid w:val="76C70B56"/>
    <w:multiLevelType w:val="multilevel"/>
    <w:tmpl w:val="32E02878"/>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1">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0"/>
  </w:num>
  <w:num w:numId="22">
    <w:abstractNumId w:val="129"/>
  </w:num>
  <w:num w:numId="23">
    <w:abstractNumId w:val="101"/>
  </w:num>
  <w:num w:numId="24">
    <w:abstractNumId w:val="131"/>
  </w:num>
  <w:num w:numId="25">
    <w:abstractNumId w:val="116"/>
  </w:num>
  <w:num w:numId="26">
    <w:abstractNumId w:val="109"/>
  </w:num>
  <w:num w:numId="27">
    <w:abstractNumId w:val="77"/>
  </w:num>
  <w:num w:numId="28">
    <w:abstractNumId w:val="100"/>
  </w:num>
  <w:num w:numId="29">
    <w:abstractNumId w:val="132"/>
  </w:num>
  <w:num w:numId="30">
    <w:abstractNumId w:val="96"/>
  </w:num>
  <w:num w:numId="31">
    <w:abstractNumId w:val="97"/>
  </w:num>
  <w:num w:numId="32">
    <w:abstractNumId w:val="115"/>
  </w:num>
  <w:num w:numId="33">
    <w:abstractNumId w:val="136"/>
  </w:num>
  <w:num w:numId="34">
    <w:abstractNumId w:val="119"/>
  </w:num>
  <w:num w:numId="35">
    <w:abstractNumId w:val="108"/>
  </w:num>
  <w:num w:numId="36">
    <w:abstractNumId w:val="80"/>
  </w:num>
  <w:num w:numId="37">
    <w:abstractNumId w:val="82"/>
  </w:num>
  <w:num w:numId="38">
    <w:abstractNumId w:val="90"/>
  </w:num>
  <w:num w:numId="39">
    <w:abstractNumId w:val="98"/>
  </w:num>
  <w:num w:numId="40">
    <w:abstractNumId w:val="107"/>
  </w:num>
  <w:num w:numId="41">
    <w:abstractNumId w:val="84"/>
  </w:num>
  <w:num w:numId="42">
    <w:abstractNumId w:val="79"/>
  </w:num>
  <w:num w:numId="43">
    <w:abstractNumId w:val="134"/>
  </w:num>
  <w:num w:numId="44">
    <w:abstractNumId w:val="103"/>
  </w:num>
  <w:num w:numId="45">
    <w:abstractNumId w:val="127"/>
  </w:num>
  <w:num w:numId="46">
    <w:abstractNumId w:val="0"/>
  </w:num>
  <w:num w:numId="47">
    <w:abstractNumId w:val="110"/>
  </w:num>
  <w:num w:numId="48">
    <w:abstractNumId w:val="123"/>
  </w:num>
  <w:num w:numId="49">
    <w:abstractNumId w:val="128"/>
  </w:num>
  <w:num w:numId="50">
    <w:abstractNumId w:val="117"/>
  </w:num>
  <w:num w:numId="51">
    <w:abstractNumId w:val="141"/>
  </w:num>
  <w:num w:numId="52">
    <w:abstractNumId w:val="122"/>
  </w:num>
  <w:num w:numId="53">
    <w:abstractNumId w:val="94"/>
  </w:num>
  <w:num w:numId="54">
    <w:abstractNumId w:val="125"/>
  </w:num>
  <w:num w:numId="55">
    <w:abstractNumId w:val="81"/>
  </w:num>
  <w:num w:numId="56">
    <w:abstractNumId w:val="130"/>
  </w:num>
  <w:num w:numId="57">
    <w:abstractNumId w:val="104"/>
  </w:num>
  <w:num w:numId="58">
    <w:abstractNumId w:val="102"/>
  </w:num>
  <w:num w:numId="59">
    <w:abstractNumId w:val="83"/>
  </w:num>
  <w:num w:numId="60">
    <w:abstractNumId w:val="85"/>
  </w:num>
  <w:num w:numId="61">
    <w:abstractNumId w:val="73"/>
  </w:num>
  <w:num w:numId="62">
    <w:abstractNumId w:val="106"/>
  </w:num>
  <w:num w:numId="63">
    <w:abstractNumId w:val="114"/>
  </w:num>
  <w:num w:numId="64">
    <w:abstractNumId w:val="74"/>
  </w:num>
  <w:num w:numId="65">
    <w:abstractNumId w:val="93"/>
  </w:num>
  <w:num w:numId="66">
    <w:abstractNumId w:val="75"/>
  </w:num>
  <w:num w:numId="67">
    <w:abstractNumId w:val="137"/>
  </w:num>
  <w:num w:numId="6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6"/>
  </w:num>
  <w:num w:numId="70">
    <w:abstractNumId w:val="133"/>
    <w:lvlOverride w:ilvl="0">
      <w:startOverride w:val="1"/>
    </w:lvlOverride>
  </w:num>
  <w:num w:numId="71">
    <w:abstractNumId w:val="78"/>
  </w:num>
  <w:num w:numId="72">
    <w:abstractNumId w:val="121"/>
  </w:num>
  <w:num w:numId="73">
    <w:abstractNumId w:val="139"/>
  </w:num>
  <w:num w:numId="74">
    <w:abstractNumId w:val="87"/>
  </w:num>
  <w:num w:numId="75">
    <w:abstractNumId w:val="111"/>
  </w:num>
  <w:num w:numId="76">
    <w:abstractNumId w:val="99"/>
  </w:num>
  <w:num w:numId="77">
    <w:abstractNumId w:val="113"/>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4"/>
  </w:num>
  <w:num w:numId="80">
    <w:abstractNumId w:val="138"/>
  </w:num>
  <w:num w:numId="81">
    <w:abstractNumId w:val="91"/>
  </w:num>
  <w:num w:numId="82">
    <w:abstractNumId w:val="112"/>
  </w:num>
  <w:num w:numId="83">
    <w:abstractNumId w:val="89"/>
  </w:num>
  <w:num w:numId="84">
    <w:abstractNumId w:val="135"/>
  </w:num>
  <w:num w:numId="85">
    <w:abstractNumId w:val="13"/>
  </w:num>
  <w:num w:numId="86">
    <w:abstractNumId w:val="20"/>
  </w:num>
  <w:num w:numId="87">
    <w:abstractNumId w:val="70"/>
  </w:num>
  <w:num w:numId="88">
    <w:abstractNumId w:val="118"/>
  </w:num>
  <w:num w:numId="89">
    <w:abstractNumId w:val="92"/>
  </w:num>
  <w:num w:numId="90">
    <w:abstractNumId w:val="1"/>
  </w:num>
  <w:num w:numId="91">
    <w:abstractNumId w:val="140"/>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53D3"/>
    <w:rsid w:val="0000573D"/>
    <w:rsid w:val="00006EAA"/>
    <w:rsid w:val="00016C74"/>
    <w:rsid w:val="000172FE"/>
    <w:rsid w:val="00022797"/>
    <w:rsid w:val="00022F2E"/>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9087F"/>
    <w:rsid w:val="00090CBD"/>
    <w:rsid w:val="00092967"/>
    <w:rsid w:val="00093734"/>
    <w:rsid w:val="00094D59"/>
    <w:rsid w:val="00096E9D"/>
    <w:rsid w:val="000A00E6"/>
    <w:rsid w:val="000A5636"/>
    <w:rsid w:val="000A6857"/>
    <w:rsid w:val="000A7A8E"/>
    <w:rsid w:val="000B19F3"/>
    <w:rsid w:val="000B291A"/>
    <w:rsid w:val="000B2C06"/>
    <w:rsid w:val="000C1107"/>
    <w:rsid w:val="000C14F5"/>
    <w:rsid w:val="000C60B4"/>
    <w:rsid w:val="000C6A4A"/>
    <w:rsid w:val="000C6DCF"/>
    <w:rsid w:val="000D4A62"/>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4777"/>
    <w:rsid w:val="00104B1E"/>
    <w:rsid w:val="00111C79"/>
    <w:rsid w:val="001124F8"/>
    <w:rsid w:val="0011547D"/>
    <w:rsid w:val="00123C70"/>
    <w:rsid w:val="0012590A"/>
    <w:rsid w:val="001324A1"/>
    <w:rsid w:val="0013328C"/>
    <w:rsid w:val="00134962"/>
    <w:rsid w:val="00141129"/>
    <w:rsid w:val="00143144"/>
    <w:rsid w:val="001519E9"/>
    <w:rsid w:val="00155DAF"/>
    <w:rsid w:val="00157A6B"/>
    <w:rsid w:val="0016246B"/>
    <w:rsid w:val="00162A8F"/>
    <w:rsid w:val="00163E62"/>
    <w:rsid w:val="00166CFA"/>
    <w:rsid w:val="001702EE"/>
    <w:rsid w:val="00170C72"/>
    <w:rsid w:val="001716DB"/>
    <w:rsid w:val="0018103F"/>
    <w:rsid w:val="00185F8B"/>
    <w:rsid w:val="00192F71"/>
    <w:rsid w:val="00193067"/>
    <w:rsid w:val="0019725C"/>
    <w:rsid w:val="001A1D23"/>
    <w:rsid w:val="001A2440"/>
    <w:rsid w:val="001A3C31"/>
    <w:rsid w:val="001A6511"/>
    <w:rsid w:val="001B0066"/>
    <w:rsid w:val="001C01F9"/>
    <w:rsid w:val="001C325A"/>
    <w:rsid w:val="001C3AB0"/>
    <w:rsid w:val="001C3F34"/>
    <w:rsid w:val="001C53D9"/>
    <w:rsid w:val="001E0693"/>
    <w:rsid w:val="001E200B"/>
    <w:rsid w:val="001E2C37"/>
    <w:rsid w:val="001E3577"/>
    <w:rsid w:val="001E4152"/>
    <w:rsid w:val="001E58ED"/>
    <w:rsid w:val="001F0956"/>
    <w:rsid w:val="001F15DE"/>
    <w:rsid w:val="001F34BB"/>
    <w:rsid w:val="001F3569"/>
    <w:rsid w:val="001F5A31"/>
    <w:rsid w:val="001F7317"/>
    <w:rsid w:val="00200798"/>
    <w:rsid w:val="002037C3"/>
    <w:rsid w:val="00203D2A"/>
    <w:rsid w:val="00205559"/>
    <w:rsid w:val="00206836"/>
    <w:rsid w:val="0021113E"/>
    <w:rsid w:val="002136D6"/>
    <w:rsid w:val="00216641"/>
    <w:rsid w:val="0021751A"/>
    <w:rsid w:val="00222B6E"/>
    <w:rsid w:val="0022360B"/>
    <w:rsid w:val="002263BE"/>
    <w:rsid w:val="0023118A"/>
    <w:rsid w:val="00232E7C"/>
    <w:rsid w:val="00232FD8"/>
    <w:rsid w:val="002350E5"/>
    <w:rsid w:val="0023626C"/>
    <w:rsid w:val="00236A91"/>
    <w:rsid w:val="0023759A"/>
    <w:rsid w:val="0023778A"/>
    <w:rsid w:val="00242D62"/>
    <w:rsid w:val="00243AE6"/>
    <w:rsid w:val="00243D8F"/>
    <w:rsid w:val="00246801"/>
    <w:rsid w:val="00246B57"/>
    <w:rsid w:val="00251220"/>
    <w:rsid w:val="002514DE"/>
    <w:rsid w:val="00251B75"/>
    <w:rsid w:val="00253B50"/>
    <w:rsid w:val="00256AED"/>
    <w:rsid w:val="00260F79"/>
    <w:rsid w:val="00263B47"/>
    <w:rsid w:val="002652D9"/>
    <w:rsid w:val="00270E02"/>
    <w:rsid w:val="00273EB7"/>
    <w:rsid w:val="00274F25"/>
    <w:rsid w:val="002762F8"/>
    <w:rsid w:val="00280464"/>
    <w:rsid w:val="002848CF"/>
    <w:rsid w:val="0029211F"/>
    <w:rsid w:val="002946EF"/>
    <w:rsid w:val="00297FA1"/>
    <w:rsid w:val="002A08A6"/>
    <w:rsid w:val="002A0DBC"/>
    <w:rsid w:val="002A2C1B"/>
    <w:rsid w:val="002A47D1"/>
    <w:rsid w:val="002A5B42"/>
    <w:rsid w:val="002B0606"/>
    <w:rsid w:val="002B456C"/>
    <w:rsid w:val="002B5044"/>
    <w:rsid w:val="002B69F1"/>
    <w:rsid w:val="002B76A5"/>
    <w:rsid w:val="002C589F"/>
    <w:rsid w:val="002D41BC"/>
    <w:rsid w:val="002D4BC6"/>
    <w:rsid w:val="002E5D59"/>
    <w:rsid w:val="002E6387"/>
    <w:rsid w:val="002F3EB0"/>
    <w:rsid w:val="002F5722"/>
    <w:rsid w:val="003032B6"/>
    <w:rsid w:val="00304CD0"/>
    <w:rsid w:val="0030657C"/>
    <w:rsid w:val="0030724E"/>
    <w:rsid w:val="0031026C"/>
    <w:rsid w:val="00311F48"/>
    <w:rsid w:val="003129D4"/>
    <w:rsid w:val="00312D09"/>
    <w:rsid w:val="003136D7"/>
    <w:rsid w:val="00314F66"/>
    <w:rsid w:val="00317667"/>
    <w:rsid w:val="00321E72"/>
    <w:rsid w:val="00322BB8"/>
    <w:rsid w:val="003260D1"/>
    <w:rsid w:val="003303E9"/>
    <w:rsid w:val="00330669"/>
    <w:rsid w:val="003311F3"/>
    <w:rsid w:val="00332B6A"/>
    <w:rsid w:val="00334232"/>
    <w:rsid w:val="003345FE"/>
    <w:rsid w:val="003417F7"/>
    <w:rsid w:val="0034341A"/>
    <w:rsid w:val="00344FCF"/>
    <w:rsid w:val="00345CCA"/>
    <w:rsid w:val="00355099"/>
    <w:rsid w:val="0035708A"/>
    <w:rsid w:val="00357BE8"/>
    <w:rsid w:val="00362EA4"/>
    <w:rsid w:val="00365234"/>
    <w:rsid w:val="00366652"/>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C7095"/>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21"/>
    <w:rsid w:val="00421F58"/>
    <w:rsid w:val="0042632C"/>
    <w:rsid w:val="00426B53"/>
    <w:rsid w:val="004360F5"/>
    <w:rsid w:val="004406A6"/>
    <w:rsid w:val="00440928"/>
    <w:rsid w:val="004428DC"/>
    <w:rsid w:val="00443E0B"/>
    <w:rsid w:val="00457AEB"/>
    <w:rsid w:val="00461F58"/>
    <w:rsid w:val="00471B1A"/>
    <w:rsid w:val="00473053"/>
    <w:rsid w:val="0047380C"/>
    <w:rsid w:val="00473DEB"/>
    <w:rsid w:val="00474F01"/>
    <w:rsid w:val="004753D3"/>
    <w:rsid w:val="0048021C"/>
    <w:rsid w:val="004816F5"/>
    <w:rsid w:val="004834EF"/>
    <w:rsid w:val="00485506"/>
    <w:rsid w:val="00487FFC"/>
    <w:rsid w:val="004925B9"/>
    <w:rsid w:val="00492C8B"/>
    <w:rsid w:val="00492CA3"/>
    <w:rsid w:val="00496CB3"/>
    <w:rsid w:val="004A3882"/>
    <w:rsid w:val="004A3A59"/>
    <w:rsid w:val="004A4292"/>
    <w:rsid w:val="004A78E3"/>
    <w:rsid w:val="004B027C"/>
    <w:rsid w:val="004B3E87"/>
    <w:rsid w:val="004B4126"/>
    <w:rsid w:val="004B5EB3"/>
    <w:rsid w:val="004C0F1F"/>
    <w:rsid w:val="004C2695"/>
    <w:rsid w:val="004C347E"/>
    <w:rsid w:val="004C5164"/>
    <w:rsid w:val="004C5DD3"/>
    <w:rsid w:val="004C7D00"/>
    <w:rsid w:val="004D17BD"/>
    <w:rsid w:val="004D19A8"/>
    <w:rsid w:val="004D431C"/>
    <w:rsid w:val="004D49AB"/>
    <w:rsid w:val="004D7428"/>
    <w:rsid w:val="004E14D8"/>
    <w:rsid w:val="004E1D0C"/>
    <w:rsid w:val="004E26AE"/>
    <w:rsid w:val="004E3ED2"/>
    <w:rsid w:val="004E4D11"/>
    <w:rsid w:val="004E7491"/>
    <w:rsid w:val="004E7EA4"/>
    <w:rsid w:val="004E7FE3"/>
    <w:rsid w:val="004F3685"/>
    <w:rsid w:val="004F3DEE"/>
    <w:rsid w:val="004F4C26"/>
    <w:rsid w:val="004F4D80"/>
    <w:rsid w:val="004F577B"/>
    <w:rsid w:val="004F5D95"/>
    <w:rsid w:val="004F657D"/>
    <w:rsid w:val="004F67C9"/>
    <w:rsid w:val="004F7A3F"/>
    <w:rsid w:val="0050038D"/>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41FAB"/>
    <w:rsid w:val="00546518"/>
    <w:rsid w:val="00546583"/>
    <w:rsid w:val="00547466"/>
    <w:rsid w:val="00553A57"/>
    <w:rsid w:val="00553B6E"/>
    <w:rsid w:val="00556C74"/>
    <w:rsid w:val="00557C01"/>
    <w:rsid w:val="005612AC"/>
    <w:rsid w:val="005631D9"/>
    <w:rsid w:val="00566071"/>
    <w:rsid w:val="00570124"/>
    <w:rsid w:val="00572EA1"/>
    <w:rsid w:val="00577427"/>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0696"/>
    <w:rsid w:val="00651B7D"/>
    <w:rsid w:val="00652223"/>
    <w:rsid w:val="006561C2"/>
    <w:rsid w:val="006569FE"/>
    <w:rsid w:val="00661C17"/>
    <w:rsid w:val="006625DF"/>
    <w:rsid w:val="0066755B"/>
    <w:rsid w:val="00667DA0"/>
    <w:rsid w:val="00667F31"/>
    <w:rsid w:val="0067090F"/>
    <w:rsid w:val="00673C22"/>
    <w:rsid w:val="00673C59"/>
    <w:rsid w:val="0067458D"/>
    <w:rsid w:val="00680B79"/>
    <w:rsid w:val="00684527"/>
    <w:rsid w:val="00685336"/>
    <w:rsid w:val="00685381"/>
    <w:rsid w:val="00692B35"/>
    <w:rsid w:val="00696966"/>
    <w:rsid w:val="006B08E2"/>
    <w:rsid w:val="006B3CF3"/>
    <w:rsid w:val="006B43A1"/>
    <w:rsid w:val="006B4939"/>
    <w:rsid w:val="006B7986"/>
    <w:rsid w:val="006C6116"/>
    <w:rsid w:val="006C6F82"/>
    <w:rsid w:val="006D28DA"/>
    <w:rsid w:val="006D58F3"/>
    <w:rsid w:val="006F457F"/>
    <w:rsid w:val="006F5FD5"/>
    <w:rsid w:val="006F758C"/>
    <w:rsid w:val="0070025A"/>
    <w:rsid w:val="007011E2"/>
    <w:rsid w:val="00702B2C"/>
    <w:rsid w:val="007044CB"/>
    <w:rsid w:val="00705286"/>
    <w:rsid w:val="0070668D"/>
    <w:rsid w:val="00711BC4"/>
    <w:rsid w:val="00717F60"/>
    <w:rsid w:val="00721B30"/>
    <w:rsid w:val="00725F9C"/>
    <w:rsid w:val="00726465"/>
    <w:rsid w:val="00726DAC"/>
    <w:rsid w:val="007301B1"/>
    <w:rsid w:val="007321D4"/>
    <w:rsid w:val="00735B39"/>
    <w:rsid w:val="00750D4A"/>
    <w:rsid w:val="00751AF7"/>
    <w:rsid w:val="00752B37"/>
    <w:rsid w:val="007556FF"/>
    <w:rsid w:val="0075787E"/>
    <w:rsid w:val="00761011"/>
    <w:rsid w:val="007628EE"/>
    <w:rsid w:val="007638F4"/>
    <w:rsid w:val="00766900"/>
    <w:rsid w:val="007705A5"/>
    <w:rsid w:val="00771E29"/>
    <w:rsid w:val="007728BC"/>
    <w:rsid w:val="007738A8"/>
    <w:rsid w:val="007773F3"/>
    <w:rsid w:val="00777ABE"/>
    <w:rsid w:val="00777E5B"/>
    <w:rsid w:val="00781AF1"/>
    <w:rsid w:val="00781B4C"/>
    <w:rsid w:val="00783ABE"/>
    <w:rsid w:val="0078409D"/>
    <w:rsid w:val="00785555"/>
    <w:rsid w:val="007857E5"/>
    <w:rsid w:val="00786C63"/>
    <w:rsid w:val="00790920"/>
    <w:rsid w:val="00796BB6"/>
    <w:rsid w:val="007973FF"/>
    <w:rsid w:val="007A0938"/>
    <w:rsid w:val="007A439E"/>
    <w:rsid w:val="007A5BD1"/>
    <w:rsid w:val="007A681C"/>
    <w:rsid w:val="007A6A39"/>
    <w:rsid w:val="007A6BF1"/>
    <w:rsid w:val="007A7CFF"/>
    <w:rsid w:val="007B29BE"/>
    <w:rsid w:val="007C0F1C"/>
    <w:rsid w:val="007C18F1"/>
    <w:rsid w:val="007C4FDF"/>
    <w:rsid w:val="007D07A7"/>
    <w:rsid w:val="007D0EA7"/>
    <w:rsid w:val="007D7C50"/>
    <w:rsid w:val="007E216D"/>
    <w:rsid w:val="007E4290"/>
    <w:rsid w:val="007E756B"/>
    <w:rsid w:val="007F3FB7"/>
    <w:rsid w:val="007F7125"/>
    <w:rsid w:val="0080108A"/>
    <w:rsid w:val="00804801"/>
    <w:rsid w:val="00813F81"/>
    <w:rsid w:val="00832D0A"/>
    <w:rsid w:val="00841A6F"/>
    <w:rsid w:val="00845803"/>
    <w:rsid w:val="00847BAA"/>
    <w:rsid w:val="00851016"/>
    <w:rsid w:val="008515B6"/>
    <w:rsid w:val="00855B41"/>
    <w:rsid w:val="0085751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B7F55"/>
    <w:rsid w:val="008C0DE2"/>
    <w:rsid w:val="008C0FB2"/>
    <w:rsid w:val="008C1016"/>
    <w:rsid w:val="008C4223"/>
    <w:rsid w:val="008C5B09"/>
    <w:rsid w:val="008C6979"/>
    <w:rsid w:val="008C7536"/>
    <w:rsid w:val="008D1036"/>
    <w:rsid w:val="008D121B"/>
    <w:rsid w:val="008D2928"/>
    <w:rsid w:val="008D3021"/>
    <w:rsid w:val="008D6280"/>
    <w:rsid w:val="008E6130"/>
    <w:rsid w:val="008E6AA9"/>
    <w:rsid w:val="008F389C"/>
    <w:rsid w:val="008F7BD0"/>
    <w:rsid w:val="00900122"/>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5E91"/>
    <w:rsid w:val="009469A6"/>
    <w:rsid w:val="0094713A"/>
    <w:rsid w:val="00953802"/>
    <w:rsid w:val="00962A7A"/>
    <w:rsid w:val="00963295"/>
    <w:rsid w:val="00965713"/>
    <w:rsid w:val="00965F6F"/>
    <w:rsid w:val="00972AAA"/>
    <w:rsid w:val="00975C64"/>
    <w:rsid w:val="009820FB"/>
    <w:rsid w:val="0098354B"/>
    <w:rsid w:val="00983F8A"/>
    <w:rsid w:val="0098480C"/>
    <w:rsid w:val="0098672B"/>
    <w:rsid w:val="0099066F"/>
    <w:rsid w:val="00992089"/>
    <w:rsid w:val="009948B4"/>
    <w:rsid w:val="00995D58"/>
    <w:rsid w:val="0099627D"/>
    <w:rsid w:val="009966F8"/>
    <w:rsid w:val="009A7166"/>
    <w:rsid w:val="009A7733"/>
    <w:rsid w:val="009B21B2"/>
    <w:rsid w:val="009B23DA"/>
    <w:rsid w:val="009B33B6"/>
    <w:rsid w:val="009B380E"/>
    <w:rsid w:val="009B5731"/>
    <w:rsid w:val="009B7767"/>
    <w:rsid w:val="009B77D1"/>
    <w:rsid w:val="009C08E6"/>
    <w:rsid w:val="009C744E"/>
    <w:rsid w:val="009C7620"/>
    <w:rsid w:val="009D4440"/>
    <w:rsid w:val="009D532D"/>
    <w:rsid w:val="009D59A4"/>
    <w:rsid w:val="009D6947"/>
    <w:rsid w:val="009D7F01"/>
    <w:rsid w:val="009E049A"/>
    <w:rsid w:val="009E24FD"/>
    <w:rsid w:val="009E319E"/>
    <w:rsid w:val="009E3750"/>
    <w:rsid w:val="009E5AF9"/>
    <w:rsid w:val="009E7216"/>
    <w:rsid w:val="009F03AB"/>
    <w:rsid w:val="009F2BF9"/>
    <w:rsid w:val="009F4858"/>
    <w:rsid w:val="009F4DA0"/>
    <w:rsid w:val="009F593B"/>
    <w:rsid w:val="009F7119"/>
    <w:rsid w:val="00A01EBE"/>
    <w:rsid w:val="00A1227A"/>
    <w:rsid w:val="00A13E63"/>
    <w:rsid w:val="00A140F7"/>
    <w:rsid w:val="00A154B7"/>
    <w:rsid w:val="00A15A79"/>
    <w:rsid w:val="00A164DD"/>
    <w:rsid w:val="00A2572E"/>
    <w:rsid w:val="00A316B7"/>
    <w:rsid w:val="00A33B7C"/>
    <w:rsid w:val="00A35E74"/>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A426F"/>
    <w:rsid w:val="00AB401A"/>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47CF"/>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950C4"/>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076F"/>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7845"/>
    <w:rsid w:val="00C510B6"/>
    <w:rsid w:val="00C521DF"/>
    <w:rsid w:val="00C55B59"/>
    <w:rsid w:val="00C606DE"/>
    <w:rsid w:val="00C6609A"/>
    <w:rsid w:val="00C67781"/>
    <w:rsid w:val="00C70F61"/>
    <w:rsid w:val="00C718E2"/>
    <w:rsid w:val="00C72794"/>
    <w:rsid w:val="00C727C5"/>
    <w:rsid w:val="00C74146"/>
    <w:rsid w:val="00C774B7"/>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D7C"/>
    <w:rsid w:val="00CD0A76"/>
    <w:rsid w:val="00CD4105"/>
    <w:rsid w:val="00CD50EF"/>
    <w:rsid w:val="00CE3C78"/>
    <w:rsid w:val="00CF3523"/>
    <w:rsid w:val="00CF39D0"/>
    <w:rsid w:val="00CF531D"/>
    <w:rsid w:val="00CF6A0E"/>
    <w:rsid w:val="00D0215E"/>
    <w:rsid w:val="00D05065"/>
    <w:rsid w:val="00D07DE4"/>
    <w:rsid w:val="00D139C3"/>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D88"/>
    <w:rsid w:val="00D60982"/>
    <w:rsid w:val="00D63966"/>
    <w:rsid w:val="00D642DF"/>
    <w:rsid w:val="00D663E3"/>
    <w:rsid w:val="00D71BB9"/>
    <w:rsid w:val="00D75CA2"/>
    <w:rsid w:val="00D77DCB"/>
    <w:rsid w:val="00D80639"/>
    <w:rsid w:val="00D80662"/>
    <w:rsid w:val="00D82D37"/>
    <w:rsid w:val="00D84AC7"/>
    <w:rsid w:val="00D90031"/>
    <w:rsid w:val="00D904EF"/>
    <w:rsid w:val="00D92448"/>
    <w:rsid w:val="00DA4ADE"/>
    <w:rsid w:val="00DA5A22"/>
    <w:rsid w:val="00DA5FAE"/>
    <w:rsid w:val="00DB109A"/>
    <w:rsid w:val="00DB1BF4"/>
    <w:rsid w:val="00DB3F27"/>
    <w:rsid w:val="00DC0DB5"/>
    <w:rsid w:val="00DC141A"/>
    <w:rsid w:val="00DC15DC"/>
    <w:rsid w:val="00DC2470"/>
    <w:rsid w:val="00DC552A"/>
    <w:rsid w:val="00DC6125"/>
    <w:rsid w:val="00DC7643"/>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0A72"/>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1A35"/>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3D47"/>
    <w:rsid w:val="00E84ECF"/>
    <w:rsid w:val="00E91F3E"/>
    <w:rsid w:val="00E922BA"/>
    <w:rsid w:val="00E939F7"/>
    <w:rsid w:val="00E963D9"/>
    <w:rsid w:val="00EA3F63"/>
    <w:rsid w:val="00EB1E5E"/>
    <w:rsid w:val="00EB5268"/>
    <w:rsid w:val="00EC1043"/>
    <w:rsid w:val="00EC2E49"/>
    <w:rsid w:val="00EC73BD"/>
    <w:rsid w:val="00ED01BF"/>
    <w:rsid w:val="00ED30BB"/>
    <w:rsid w:val="00ED5414"/>
    <w:rsid w:val="00ED5C7C"/>
    <w:rsid w:val="00ED6C19"/>
    <w:rsid w:val="00ED6E97"/>
    <w:rsid w:val="00EE0539"/>
    <w:rsid w:val="00EE2D3D"/>
    <w:rsid w:val="00EE2EFB"/>
    <w:rsid w:val="00EF05C8"/>
    <w:rsid w:val="00EF1559"/>
    <w:rsid w:val="00EF5BD1"/>
    <w:rsid w:val="00EF675E"/>
    <w:rsid w:val="00F00D29"/>
    <w:rsid w:val="00F017EB"/>
    <w:rsid w:val="00F030B1"/>
    <w:rsid w:val="00F1041E"/>
    <w:rsid w:val="00F11F8A"/>
    <w:rsid w:val="00F12F62"/>
    <w:rsid w:val="00F15392"/>
    <w:rsid w:val="00F17AEF"/>
    <w:rsid w:val="00F17CD8"/>
    <w:rsid w:val="00F20C7B"/>
    <w:rsid w:val="00F20DBB"/>
    <w:rsid w:val="00F24353"/>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1B88"/>
    <w:rsid w:val="00F76429"/>
    <w:rsid w:val="00F76FAB"/>
    <w:rsid w:val="00F77E8A"/>
    <w:rsid w:val="00F80910"/>
    <w:rsid w:val="00F80C03"/>
    <w:rsid w:val="00F81E4D"/>
    <w:rsid w:val="00F82225"/>
    <w:rsid w:val="00F8297A"/>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55B8"/>
    <w:rsid w:val="00FB666F"/>
    <w:rsid w:val="00FB7C04"/>
    <w:rsid w:val="00FC1D5F"/>
    <w:rsid w:val="00FC4C06"/>
    <w:rsid w:val="00FD0E28"/>
    <w:rsid w:val="00FE0052"/>
    <w:rsid w:val="00FE1CA6"/>
    <w:rsid w:val="00FE239E"/>
    <w:rsid w:val="00FE5731"/>
    <w:rsid w:val="00FE630F"/>
    <w:rsid w:val="00FF1DEA"/>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774B7"/>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774B7"/>
    <w:rPr>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header" Target="header3.xml"/><Relationship Id="rId26" Type="http://schemas.openxmlformats.org/officeDocument/2006/relationships/footer" Target="footer4.xml"/><Relationship Id="rId39" Type="http://schemas.openxmlformats.org/officeDocument/2006/relationships/footer" Target="footer9.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consultantplus://offline/main?base=LAW;n=115717;fld=134;dst=100014" TargetMode="External"/><Relationship Id="rId42" Type="http://schemas.openxmlformats.org/officeDocument/2006/relationships/header" Target="header13.xm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mrsk-1.ru" TargetMode="External"/><Relationship Id="rId17" Type="http://schemas.openxmlformats.org/officeDocument/2006/relationships/footer" Target="footer2.xml"/><Relationship Id="rId25" Type="http://schemas.openxmlformats.org/officeDocument/2006/relationships/header" Target="header5.xml"/><Relationship Id="rId33" Type="http://schemas.openxmlformats.org/officeDocument/2006/relationships/footer" Target="footer7.xml"/><Relationship Id="rId38" Type="http://schemas.openxmlformats.org/officeDocument/2006/relationships/header" Target="header12.xml"/><Relationship Id="rId46"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mailto:shishlyannikova.in@mrsk-1.ru" TargetMode="External"/><Relationship Id="rId29" Type="http://schemas.openxmlformats.org/officeDocument/2006/relationships/header" Target="header7.xml"/><Relationship Id="rId41"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osta@mrsk-1.ru" TargetMode="External"/><Relationship Id="rId24" Type="http://schemas.openxmlformats.org/officeDocument/2006/relationships/header" Target="header4.xml"/><Relationship Id="rId32" Type="http://schemas.openxmlformats.org/officeDocument/2006/relationships/header" Target="header9.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yperlink" Target="http://www.b2b-mrsk.ru/" TargetMode="External"/><Relationship Id="rId28" Type="http://schemas.openxmlformats.org/officeDocument/2006/relationships/footer" Target="footer5.xml"/><Relationship Id="rId36" Type="http://schemas.openxmlformats.org/officeDocument/2006/relationships/header" Target="header11.xml"/><Relationship Id="rId10" Type="http://schemas.openxmlformats.org/officeDocument/2006/relationships/hyperlink" Target="http://www.mrsk-1.ru" TargetMode="External"/><Relationship Id="rId19" Type="http://schemas.openxmlformats.org/officeDocument/2006/relationships/footer" Target="footer3.xml"/><Relationship Id="rId31" Type="http://schemas.openxmlformats.org/officeDocument/2006/relationships/footer" Target="footer6.xml"/><Relationship Id="rId44"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header" Target="head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header" Target="header10.xml"/><Relationship Id="rId43" Type="http://schemas.openxmlformats.org/officeDocument/2006/relationships/header" Target="header14.xm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CA093B-A1C8-4F1E-B2EE-F2B6B100CA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78</Pages>
  <Words>22819</Words>
  <Characters>130069</Characters>
  <Application>Microsoft Office Word</Application>
  <DocSecurity>0</DocSecurity>
  <Lines>1083</Lines>
  <Paragraphs>305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152583</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Шишлянникова Ирина Николаевна</cp:lastModifiedBy>
  <cp:revision>3</cp:revision>
  <cp:lastPrinted>2015-12-29T14:27:00Z</cp:lastPrinted>
  <dcterms:created xsi:type="dcterms:W3CDTF">2016-01-20T13:24:00Z</dcterms:created>
  <dcterms:modified xsi:type="dcterms:W3CDTF">2016-01-21T06:38:00Z</dcterms:modified>
</cp:coreProperties>
</file>