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3"/>
        <w:gridCol w:w="1329"/>
        <w:gridCol w:w="560"/>
        <w:gridCol w:w="5631"/>
      </w:tblGrid>
      <w:tr w:rsidR="0007295B" w:rsidRPr="0007295B" w:rsidTr="00EF02D7">
        <w:tc>
          <w:tcPr>
            <w:tcW w:w="1457" w:type="pct"/>
            <w:shd w:val="clear" w:color="auto" w:fill="auto"/>
          </w:tcPr>
          <w:p w:rsidR="0060584E" w:rsidRPr="0007295B" w:rsidRDefault="0060584E" w:rsidP="00EF02D7">
            <w:pPr>
              <w:ind w:firstLine="0"/>
              <w:rPr>
                <w:b/>
                <w:sz w:val="24"/>
                <w:szCs w:val="24"/>
              </w:rPr>
            </w:pPr>
            <w:r w:rsidRPr="0007295B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626" w:type="pct"/>
            <w:shd w:val="clear" w:color="auto" w:fill="auto"/>
          </w:tcPr>
          <w:p w:rsidR="0060584E" w:rsidRPr="0007295B" w:rsidRDefault="00E34444" w:rsidP="00EF02D7">
            <w:pPr>
              <w:ind w:firstLine="0"/>
              <w:rPr>
                <w:b/>
                <w:sz w:val="24"/>
                <w:szCs w:val="24"/>
              </w:rPr>
            </w:pPr>
            <w:r w:rsidRPr="0007295B">
              <w:rPr>
                <w:b/>
                <w:sz w:val="26"/>
                <w:szCs w:val="26"/>
                <w:u w:val="single"/>
              </w:rPr>
              <w:t>401Н</w:t>
            </w:r>
          </w:p>
        </w:tc>
        <w:tc>
          <w:tcPr>
            <w:tcW w:w="264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60584E" w:rsidRPr="0007295B" w:rsidRDefault="0060584E" w:rsidP="00EF02D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584E" w:rsidRPr="0007295B" w:rsidRDefault="0060584E" w:rsidP="00C946B8">
            <w:pPr>
              <w:ind w:firstLine="0"/>
              <w:jc w:val="right"/>
              <w:rPr>
                <w:b/>
                <w:sz w:val="24"/>
                <w:szCs w:val="24"/>
              </w:rPr>
            </w:pPr>
            <w:r w:rsidRPr="0007295B">
              <w:rPr>
                <w:b/>
                <w:sz w:val="24"/>
                <w:szCs w:val="24"/>
              </w:rPr>
              <w:t>«УТВЕРЖДАЮ»</w:t>
            </w:r>
          </w:p>
        </w:tc>
      </w:tr>
      <w:tr w:rsidR="0007295B" w:rsidRPr="0007295B" w:rsidTr="00EF02D7">
        <w:tc>
          <w:tcPr>
            <w:tcW w:w="1457" w:type="pct"/>
            <w:tcBorders>
              <w:bottom w:val="single" w:sz="4" w:space="0" w:color="auto"/>
            </w:tcBorders>
            <w:shd w:val="clear" w:color="auto" w:fill="auto"/>
          </w:tcPr>
          <w:p w:rsidR="0060584E" w:rsidRPr="0007295B" w:rsidRDefault="0060584E" w:rsidP="00EF02D7">
            <w:pPr>
              <w:ind w:firstLine="0"/>
              <w:rPr>
                <w:b/>
                <w:sz w:val="24"/>
                <w:szCs w:val="24"/>
                <w:lang w:val="en-US"/>
              </w:rPr>
            </w:pPr>
            <w:r w:rsidRPr="0007295B">
              <w:rPr>
                <w:b/>
                <w:sz w:val="24"/>
                <w:szCs w:val="24"/>
              </w:rPr>
              <w:t xml:space="preserve">Номер материала </w:t>
            </w:r>
            <w:r w:rsidRPr="0007295B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auto"/>
          </w:tcPr>
          <w:p w:rsidR="0060584E" w:rsidRPr="0007295B" w:rsidRDefault="00A15303" w:rsidP="00EF02D7">
            <w:pPr>
              <w:ind w:firstLine="0"/>
              <w:rPr>
                <w:b/>
                <w:sz w:val="24"/>
                <w:szCs w:val="24"/>
              </w:rPr>
            </w:pPr>
            <w:r w:rsidRPr="0007295B">
              <w:rPr>
                <w:b/>
                <w:sz w:val="24"/>
                <w:szCs w:val="24"/>
              </w:rPr>
              <w:t>2399201</w:t>
            </w:r>
          </w:p>
        </w:tc>
        <w:tc>
          <w:tcPr>
            <w:tcW w:w="264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60584E" w:rsidRPr="0007295B" w:rsidRDefault="0060584E" w:rsidP="00C946B8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265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601C" w:rsidRPr="0007295B" w:rsidRDefault="00E7601C" w:rsidP="00E7601C">
            <w:pPr>
              <w:tabs>
                <w:tab w:val="left" w:pos="5812"/>
              </w:tabs>
              <w:jc w:val="right"/>
              <w:rPr>
                <w:sz w:val="26"/>
                <w:szCs w:val="26"/>
              </w:rPr>
            </w:pPr>
            <w:r w:rsidRPr="0007295B">
              <w:rPr>
                <w:sz w:val="26"/>
                <w:szCs w:val="26"/>
              </w:rPr>
              <w:t>Первый заместитель директор</w:t>
            </w:r>
            <w:proofErr w:type="gramStart"/>
            <w:r w:rsidRPr="0007295B">
              <w:rPr>
                <w:sz w:val="26"/>
                <w:szCs w:val="26"/>
              </w:rPr>
              <w:t>а-</w:t>
            </w:r>
            <w:proofErr w:type="gramEnd"/>
            <w:r w:rsidRPr="0007295B">
              <w:rPr>
                <w:sz w:val="26"/>
                <w:szCs w:val="26"/>
              </w:rPr>
              <w:t xml:space="preserve"> главный инженер филиала</w:t>
            </w:r>
          </w:p>
          <w:p w:rsidR="00E7601C" w:rsidRDefault="00E7601C" w:rsidP="00E7601C">
            <w:pPr>
              <w:jc w:val="right"/>
              <w:rPr>
                <w:sz w:val="26"/>
                <w:szCs w:val="26"/>
              </w:rPr>
            </w:pPr>
            <w:r w:rsidRPr="0007295B">
              <w:rPr>
                <w:sz w:val="26"/>
                <w:szCs w:val="26"/>
              </w:rPr>
              <w:t xml:space="preserve">                  ПАО «</w:t>
            </w:r>
            <w:proofErr w:type="spellStart"/>
            <w:r w:rsidRPr="0007295B">
              <w:rPr>
                <w:sz w:val="26"/>
                <w:szCs w:val="26"/>
              </w:rPr>
              <w:t>Россети</w:t>
            </w:r>
            <w:proofErr w:type="spellEnd"/>
            <w:r w:rsidRPr="0007295B">
              <w:rPr>
                <w:sz w:val="26"/>
                <w:szCs w:val="26"/>
              </w:rPr>
              <w:t xml:space="preserve"> Центр» - </w:t>
            </w:r>
            <w:r w:rsidR="008A405B" w:rsidRPr="0007295B">
              <w:rPr>
                <w:sz w:val="26"/>
                <w:szCs w:val="26"/>
              </w:rPr>
              <w:t xml:space="preserve"> </w:t>
            </w:r>
            <w:r w:rsidRPr="0007295B">
              <w:rPr>
                <w:sz w:val="26"/>
                <w:szCs w:val="26"/>
              </w:rPr>
              <w:t>«Тверьэнерго»</w:t>
            </w:r>
          </w:p>
          <w:p w:rsidR="0007295B" w:rsidRPr="0007295B" w:rsidRDefault="0007295B" w:rsidP="00E7601C">
            <w:pPr>
              <w:jc w:val="right"/>
              <w:rPr>
                <w:sz w:val="26"/>
                <w:szCs w:val="26"/>
              </w:rPr>
            </w:pPr>
          </w:p>
          <w:p w:rsidR="00E7601C" w:rsidRPr="0007295B" w:rsidRDefault="00E7601C" w:rsidP="00E7601C">
            <w:pPr>
              <w:tabs>
                <w:tab w:val="left" w:pos="6521"/>
              </w:tabs>
              <w:jc w:val="right"/>
              <w:rPr>
                <w:sz w:val="26"/>
                <w:szCs w:val="26"/>
                <w:shd w:val="clear" w:color="auto" w:fill="FFFFFF"/>
              </w:rPr>
            </w:pPr>
            <w:r w:rsidRPr="0007295B">
              <w:rPr>
                <w:sz w:val="26"/>
                <w:szCs w:val="26"/>
                <w:shd w:val="clear" w:color="auto" w:fill="FFFFFF"/>
              </w:rPr>
              <w:t xml:space="preserve">    __________________ Баталов О.М.</w:t>
            </w:r>
          </w:p>
          <w:p w:rsidR="00E7601C" w:rsidRPr="0007295B" w:rsidRDefault="00E7601C" w:rsidP="00E7601C">
            <w:pPr>
              <w:tabs>
                <w:tab w:val="right" w:pos="10207"/>
              </w:tabs>
              <w:spacing w:line="276" w:lineRule="auto"/>
              <w:ind w:right="-2"/>
              <w:jc w:val="right"/>
              <w:rPr>
                <w:caps/>
                <w:sz w:val="26"/>
                <w:szCs w:val="26"/>
              </w:rPr>
            </w:pPr>
            <w:r w:rsidRPr="0007295B">
              <w:rPr>
                <w:sz w:val="26"/>
                <w:szCs w:val="26"/>
                <w:shd w:val="clear" w:color="auto" w:fill="FFFFFF"/>
              </w:rPr>
              <w:t xml:space="preserve"> «______» ___________________ 2022 г</w:t>
            </w:r>
          </w:p>
          <w:p w:rsidR="0060584E" w:rsidRPr="0007295B" w:rsidRDefault="0060584E" w:rsidP="00C946B8">
            <w:pPr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60584E" w:rsidRPr="0007295B" w:rsidTr="00EF02D7">
        <w:trPr>
          <w:trHeight w:val="1258"/>
        </w:trPr>
        <w:tc>
          <w:tcPr>
            <w:tcW w:w="1457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60584E" w:rsidRPr="0007295B" w:rsidRDefault="0060584E" w:rsidP="00EF02D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60584E" w:rsidRPr="0007295B" w:rsidRDefault="0060584E" w:rsidP="00EF02D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584E" w:rsidRPr="0007295B" w:rsidRDefault="0060584E" w:rsidP="00EF02D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653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584E" w:rsidRPr="0007295B" w:rsidRDefault="0060584E" w:rsidP="00EF02D7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26453A" w:rsidRPr="0007295B" w:rsidRDefault="0026453A" w:rsidP="008E0B58"/>
    <w:p w:rsidR="008E0B58" w:rsidRPr="0007295B" w:rsidRDefault="008E0B58" w:rsidP="008E0B58"/>
    <w:p w:rsidR="004F6968" w:rsidRPr="0007295B" w:rsidRDefault="008D35FD" w:rsidP="0060584E">
      <w:pPr>
        <w:numPr>
          <w:ins w:id="0" w:author="Kozlov_E" w:date="2005-05-24T16:56:00Z"/>
        </w:numPr>
        <w:ind w:firstLine="0"/>
        <w:jc w:val="center"/>
        <w:rPr>
          <w:b/>
          <w:sz w:val="24"/>
          <w:szCs w:val="24"/>
        </w:rPr>
      </w:pPr>
      <w:r w:rsidRPr="0007295B">
        <w:rPr>
          <w:b/>
          <w:sz w:val="24"/>
          <w:szCs w:val="24"/>
        </w:rPr>
        <w:t>ТЕХНИЧЕСКОЕ ЗАДАНИЕ</w:t>
      </w:r>
    </w:p>
    <w:p w:rsidR="00FA4B98" w:rsidRPr="0007295B" w:rsidRDefault="00E7601C" w:rsidP="0060584E">
      <w:pPr>
        <w:ind w:firstLine="0"/>
        <w:jc w:val="center"/>
        <w:rPr>
          <w:sz w:val="26"/>
          <w:szCs w:val="26"/>
        </w:rPr>
      </w:pPr>
      <w:r w:rsidRPr="0007295B">
        <w:rPr>
          <w:b/>
          <w:sz w:val="26"/>
          <w:szCs w:val="26"/>
        </w:rPr>
        <w:t xml:space="preserve">на поставку прибора - пульт для питания и контроля рабочих мест ПКРМ-0,4 </w:t>
      </w:r>
      <w:proofErr w:type="spellStart"/>
      <w:r w:rsidRPr="0007295B">
        <w:rPr>
          <w:b/>
          <w:sz w:val="26"/>
          <w:szCs w:val="26"/>
        </w:rPr>
        <w:t>кВ</w:t>
      </w:r>
      <w:proofErr w:type="spellEnd"/>
    </w:p>
    <w:p w:rsidR="00020DD3" w:rsidRPr="0007295B" w:rsidRDefault="00C946B8" w:rsidP="0060584E">
      <w:pPr>
        <w:ind w:firstLine="0"/>
        <w:jc w:val="center"/>
        <w:rPr>
          <w:sz w:val="24"/>
          <w:szCs w:val="24"/>
        </w:rPr>
      </w:pPr>
      <w:r w:rsidRPr="0007295B">
        <w:rPr>
          <w:b/>
          <w:sz w:val="26"/>
          <w:szCs w:val="26"/>
        </w:rPr>
        <w:t>ЛОТ</w:t>
      </w:r>
      <w:r w:rsidR="00256573" w:rsidRPr="0007295B">
        <w:rPr>
          <w:b/>
          <w:sz w:val="26"/>
          <w:szCs w:val="26"/>
        </w:rPr>
        <w:t xml:space="preserve"> № </w:t>
      </w:r>
      <w:r w:rsidR="00E34444" w:rsidRPr="0007295B">
        <w:rPr>
          <w:b/>
          <w:sz w:val="26"/>
          <w:szCs w:val="26"/>
          <w:u w:val="single"/>
        </w:rPr>
        <w:t>401Н</w:t>
      </w:r>
    </w:p>
    <w:p w:rsidR="008E0B58" w:rsidRDefault="008E0B58" w:rsidP="008E0B58">
      <w:pPr>
        <w:ind w:firstLine="709"/>
        <w:rPr>
          <w:sz w:val="24"/>
          <w:szCs w:val="24"/>
        </w:rPr>
      </w:pPr>
    </w:p>
    <w:p w:rsidR="00612811" w:rsidRDefault="00612811" w:rsidP="008E0B58">
      <w:pPr>
        <w:pStyle w:val="ad"/>
        <w:numPr>
          <w:ilvl w:val="0"/>
          <w:numId w:val="3"/>
        </w:numPr>
        <w:tabs>
          <w:tab w:val="left" w:pos="993"/>
        </w:tabs>
        <w:ind w:left="0" w:firstLine="709"/>
        <w:contextualSpacing w:val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E0B11" w:rsidRPr="004749FD" w:rsidRDefault="001E0B11" w:rsidP="004749FD">
      <w:pPr>
        <w:pStyle w:val="ad"/>
        <w:numPr>
          <w:ilvl w:val="1"/>
          <w:numId w:val="3"/>
        </w:numPr>
        <w:tabs>
          <w:tab w:val="left" w:pos="993"/>
          <w:tab w:val="left" w:pos="1560"/>
        </w:tabs>
        <w:ind w:left="993"/>
        <w:contextualSpacing w:val="0"/>
        <w:rPr>
          <w:bCs/>
          <w:sz w:val="26"/>
          <w:szCs w:val="26"/>
        </w:rPr>
      </w:pPr>
      <w:r w:rsidRPr="004749FD">
        <w:rPr>
          <w:bCs/>
          <w:sz w:val="26"/>
          <w:szCs w:val="26"/>
        </w:rPr>
        <w:t xml:space="preserve">Технические </w:t>
      </w:r>
      <w:r w:rsidR="004749FD" w:rsidRPr="004749FD">
        <w:rPr>
          <w:bCs/>
          <w:sz w:val="26"/>
          <w:szCs w:val="26"/>
        </w:rPr>
        <w:t>требования на поставляемую продукцию, должны быть не ниже значений приведенных в таблице</w:t>
      </w:r>
    </w:p>
    <w:p w:rsidR="00BC0482" w:rsidRDefault="00BC0482" w:rsidP="008E0B58">
      <w:pPr>
        <w:pStyle w:val="ad"/>
        <w:tabs>
          <w:tab w:val="left" w:pos="1134"/>
        </w:tabs>
        <w:ind w:left="0" w:firstLine="0"/>
        <w:contextualSpacing w:val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49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6"/>
        <w:gridCol w:w="7082"/>
      </w:tblGrid>
      <w:tr w:rsidR="00E7601C" w:rsidRPr="00E7601C" w:rsidTr="00644775">
        <w:trPr>
          <w:trHeight w:val="70"/>
          <w:tblHeader/>
          <w:jc w:val="center"/>
        </w:trPr>
        <w:tc>
          <w:tcPr>
            <w:tcW w:w="1614" w:type="pct"/>
            <w:vAlign w:val="center"/>
          </w:tcPr>
          <w:p w:rsidR="00E7601C" w:rsidRPr="00E7601C" w:rsidRDefault="00E7601C" w:rsidP="00644775">
            <w:pPr>
              <w:widowControl w:val="0"/>
              <w:tabs>
                <w:tab w:val="left" w:pos="1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E7601C">
              <w:rPr>
                <w:b/>
                <w:bCs/>
                <w:sz w:val="22"/>
                <w:szCs w:val="22"/>
              </w:rPr>
              <w:t>Показатель</w:t>
            </w:r>
          </w:p>
        </w:tc>
        <w:tc>
          <w:tcPr>
            <w:tcW w:w="3386" w:type="pct"/>
            <w:vAlign w:val="center"/>
          </w:tcPr>
          <w:p w:rsidR="00E7601C" w:rsidRPr="00E7601C" w:rsidRDefault="00E7601C" w:rsidP="00644775">
            <w:pPr>
              <w:widowControl w:val="0"/>
              <w:tabs>
                <w:tab w:val="left" w:pos="1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E7601C">
              <w:rPr>
                <w:b/>
                <w:bCs/>
                <w:sz w:val="22"/>
                <w:szCs w:val="22"/>
              </w:rPr>
              <w:t>Значение / Заданные характеристики</w:t>
            </w:r>
          </w:p>
        </w:tc>
      </w:tr>
      <w:tr w:rsidR="00E7601C" w:rsidRPr="00E7601C" w:rsidTr="00644775">
        <w:trPr>
          <w:trHeight w:val="70"/>
          <w:jc w:val="center"/>
        </w:trPr>
        <w:tc>
          <w:tcPr>
            <w:tcW w:w="1614" w:type="pct"/>
            <w:vAlign w:val="center"/>
          </w:tcPr>
          <w:p w:rsidR="00E7601C" w:rsidRPr="00E7601C" w:rsidRDefault="00E7601C" w:rsidP="00644775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Назначение</w:t>
            </w:r>
          </w:p>
        </w:tc>
        <w:tc>
          <w:tcPr>
            <w:tcW w:w="3386" w:type="pct"/>
            <w:vAlign w:val="center"/>
          </w:tcPr>
          <w:p w:rsidR="00E7601C" w:rsidRPr="00E7601C" w:rsidRDefault="00E7601C" w:rsidP="00644775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для подачи напряжения 0,4кВ на рабочее место УПРПН</w:t>
            </w:r>
          </w:p>
        </w:tc>
      </w:tr>
      <w:tr w:rsidR="00E7601C" w:rsidRPr="00E7601C" w:rsidTr="00644775">
        <w:trPr>
          <w:trHeight w:val="70"/>
          <w:jc w:val="center"/>
        </w:trPr>
        <w:tc>
          <w:tcPr>
            <w:tcW w:w="1614" w:type="pct"/>
            <w:vAlign w:val="center"/>
          </w:tcPr>
          <w:p w:rsidR="00E7601C" w:rsidRPr="00E7601C" w:rsidRDefault="00E7601C" w:rsidP="00644775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Питание пультов</w:t>
            </w:r>
          </w:p>
        </w:tc>
        <w:tc>
          <w:tcPr>
            <w:tcW w:w="3386" w:type="pct"/>
            <w:vAlign w:val="center"/>
          </w:tcPr>
          <w:p w:rsidR="00E7601C" w:rsidRPr="00E7601C" w:rsidRDefault="00E7601C" w:rsidP="00644775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трехфазное 380</w:t>
            </w:r>
            <w:proofErr w:type="gramStart"/>
            <w:r w:rsidRPr="00E7601C">
              <w:rPr>
                <w:sz w:val="22"/>
                <w:szCs w:val="22"/>
              </w:rPr>
              <w:t xml:space="preserve"> В</w:t>
            </w:r>
            <w:proofErr w:type="gramEnd"/>
            <w:r w:rsidRPr="00E7601C">
              <w:rPr>
                <w:sz w:val="22"/>
                <w:szCs w:val="22"/>
              </w:rPr>
              <w:t xml:space="preserve"> (50 Гц)</w:t>
            </w:r>
          </w:p>
        </w:tc>
      </w:tr>
      <w:tr w:rsidR="00E7601C" w:rsidRPr="00E7601C" w:rsidTr="00644775">
        <w:trPr>
          <w:trHeight w:val="70"/>
          <w:jc w:val="center"/>
        </w:trPr>
        <w:tc>
          <w:tcPr>
            <w:tcW w:w="1614" w:type="pct"/>
            <w:vAlign w:val="center"/>
          </w:tcPr>
          <w:p w:rsidR="00E7601C" w:rsidRPr="00E7601C" w:rsidRDefault="00E7601C" w:rsidP="00644775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Мощность</w:t>
            </w:r>
          </w:p>
        </w:tc>
        <w:tc>
          <w:tcPr>
            <w:tcW w:w="3386" w:type="pct"/>
            <w:vAlign w:val="center"/>
          </w:tcPr>
          <w:p w:rsidR="00E7601C" w:rsidRPr="00E7601C" w:rsidRDefault="00E7601C" w:rsidP="00644775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не более 40 Вт</w:t>
            </w:r>
          </w:p>
        </w:tc>
      </w:tr>
      <w:tr w:rsidR="00E7601C" w:rsidRPr="00E7601C" w:rsidTr="00644775">
        <w:trPr>
          <w:trHeight w:val="70"/>
          <w:jc w:val="center"/>
        </w:trPr>
        <w:tc>
          <w:tcPr>
            <w:tcW w:w="1614" w:type="pct"/>
            <w:vAlign w:val="center"/>
          </w:tcPr>
          <w:p w:rsidR="00E7601C" w:rsidRPr="00E7601C" w:rsidRDefault="00E7601C" w:rsidP="00644775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Напряжение питания рабочих мест</w:t>
            </w:r>
          </w:p>
        </w:tc>
        <w:tc>
          <w:tcPr>
            <w:tcW w:w="3386" w:type="pct"/>
            <w:vAlign w:val="center"/>
          </w:tcPr>
          <w:p w:rsidR="00E7601C" w:rsidRPr="00E7601C" w:rsidRDefault="00E7601C" w:rsidP="00E7601C">
            <w:pPr>
              <w:pStyle w:val="af"/>
              <w:numPr>
                <w:ilvl w:val="0"/>
                <w:numId w:val="18"/>
              </w:numPr>
              <w:spacing w:before="0" w:beforeAutospacing="0" w:after="0" w:afterAutospacing="0"/>
              <w:ind w:left="204" w:hanging="204"/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 xml:space="preserve">на </w:t>
            </w:r>
            <w:proofErr w:type="gramStart"/>
            <w:r w:rsidRPr="00E7601C">
              <w:rPr>
                <w:sz w:val="22"/>
                <w:szCs w:val="22"/>
              </w:rPr>
              <w:t>ВЛ</w:t>
            </w:r>
            <w:proofErr w:type="gramEnd"/>
            <w:r w:rsidRPr="00E7601C">
              <w:rPr>
                <w:sz w:val="22"/>
                <w:szCs w:val="22"/>
              </w:rPr>
              <w:t xml:space="preserve"> 0,4 </w:t>
            </w:r>
            <w:proofErr w:type="spellStart"/>
            <w:r w:rsidRPr="00E7601C">
              <w:rPr>
                <w:sz w:val="22"/>
                <w:szCs w:val="22"/>
              </w:rPr>
              <w:t>кВ</w:t>
            </w:r>
            <w:proofErr w:type="spellEnd"/>
            <w:r w:rsidRPr="00E7601C">
              <w:rPr>
                <w:sz w:val="22"/>
                <w:szCs w:val="22"/>
              </w:rPr>
              <w:t xml:space="preserve"> – линейное 0,4 </w:t>
            </w:r>
            <w:proofErr w:type="spellStart"/>
            <w:r w:rsidRPr="00E7601C">
              <w:rPr>
                <w:sz w:val="22"/>
                <w:szCs w:val="22"/>
              </w:rPr>
              <w:t>кВ</w:t>
            </w:r>
            <w:proofErr w:type="spellEnd"/>
            <w:r w:rsidRPr="00E7601C">
              <w:rPr>
                <w:sz w:val="22"/>
                <w:szCs w:val="22"/>
              </w:rPr>
              <w:t>;</w:t>
            </w:r>
          </w:p>
          <w:p w:rsidR="00E7601C" w:rsidRPr="00E7601C" w:rsidRDefault="00E7601C" w:rsidP="00E7601C">
            <w:pPr>
              <w:pStyle w:val="af"/>
              <w:numPr>
                <w:ilvl w:val="0"/>
                <w:numId w:val="18"/>
              </w:numPr>
              <w:spacing w:before="0" w:beforeAutospacing="0" w:after="0" w:afterAutospacing="0"/>
              <w:ind w:left="204" w:hanging="204"/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 xml:space="preserve">на КТП 10/0,4 </w:t>
            </w:r>
            <w:proofErr w:type="spellStart"/>
            <w:r w:rsidRPr="00E7601C">
              <w:rPr>
                <w:sz w:val="22"/>
                <w:szCs w:val="22"/>
              </w:rPr>
              <w:t>кВ</w:t>
            </w:r>
            <w:proofErr w:type="spellEnd"/>
            <w:r w:rsidRPr="00E7601C">
              <w:rPr>
                <w:sz w:val="22"/>
                <w:szCs w:val="22"/>
              </w:rPr>
              <w:t xml:space="preserve"> </w:t>
            </w:r>
            <w:proofErr w:type="gramStart"/>
            <w:r w:rsidRPr="00E7601C">
              <w:rPr>
                <w:sz w:val="22"/>
                <w:szCs w:val="22"/>
              </w:rPr>
              <w:t>линейное</w:t>
            </w:r>
            <w:proofErr w:type="gramEnd"/>
            <w:r w:rsidRPr="00E7601C">
              <w:rPr>
                <w:sz w:val="22"/>
                <w:szCs w:val="22"/>
              </w:rPr>
              <w:t xml:space="preserve"> 0,4 </w:t>
            </w:r>
            <w:proofErr w:type="spellStart"/>
            <w:r w:rsidRPr="00E7601C">
              <w:rPr>
                <w:sz w:val="22"/>
                <w:szCs w:val="22"/>
              </w:rPr>
              <w:t>кВ.</w:t>
            </w:r>
            <w:proofErr w:type="spellEnd"/>
          </w:p>
        </w:tc>
      </w:tr>
      <w:tr w:rsidR="00E7601C" w:rsidRPr="00E7601C" w:rsidTr="00644775">
        <w:trPr>
          <w:trHeight w:val="70"/>
          <w:jc w:val="center"/>
        </w:trPr>
        <w:tc>
          <w:tcPr>
            <w:tcW w:w="1614" w:type="pct"/>
            <w:vAlign w:val="center"/>
          </w:tcPr>
          <w:p w:rsidR="00E7601C" w:rsidRPr="00E7601C" w:rsidRDefault="00E7601C" w:rsidP="00644775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Пороговое значение тока отключения рабочего места</w:t>
            </w:r>
          </w:p>
        </w:tc>
        <w:tc>
          <w:tcPr>
            <w:tcW w:w="3386" w:type="pct"/>
            <w:vAlign w:val="center"/>
          </w:tcPr>
          <w:p w:rsidR="00E7601C" w:rsidRPr="00E7601C" w:rsidRDefault="00E7601C" w:rsidP="00644775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proofErr w:type="gramStart"/>
            <w:r w:rsidRPr="00E7601C">
              <w:rPr>
                <w:sz w:val="22"/>
                <w:szCs w:val="22"/>
              </w:rPr>
              <w:t>регулируемое</w:t>
            </w:r>
            <w:proofErr w:type="gramEnd"/>
            <w:r w:rsidRPr="00E7601C">
              <w:rPr>
                <w:sz w:val="22"/>
                <w:szCs w:val="22"/>
              </w:rPr>
              <w:t xml:space="preserve"> 0,3–4 мА</w:t>
            </w:r>
          </w:p>
        </w:tc>
      </w:tr>
      <w:tr w:rsidR="00E7601C" w:rsidRPr="00E7601C" w:rsidTr="00644775">
        <w:trPr>
          <w:trHeight w:val="70"/>
          <w:jc w:val="center"/>
        </w:trPr>
        <w:tc>
          <w:tcPr>
            <w:tcW w:w="1614" w:type="pct"/>
            <w:vAlign w:val="center"/>
          </w:tcPr>
          <w:p w:rsidR="00E7601C" w:rsidRPr="00E7601C" w:rsidRDefault="00E7601C" w:rsidP="00644775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 xml:space="preserve">Задержка времени отключения рабочего места </w:t>
            </w:r>
            <w:proofErr w:type="gramStart"/>
            <w:r w:rsidRPr="00E7601C">
              <w:rPr>
                <w:sz w:val="22"/>
                <w:szCs w:val="22"/>
              </w:rPr>
              <w:t>при</w:t>
            </w:r>
            <w:proofErr w:type="gramEnd"/>
          </w:p>
          <w:p w:rsidR="00E7601C" w:rsidRPr="00E7601C" w:rsidRDefault="00E7601C" w:rsidP="00644775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proofErr w:type="gramStart"/>
            <w:r w:rsidRPr="00E7601C">
              <w:rPr>
                <w:sz w:val="22"/>
                <w:szCs w:val="22"/>
              </w:rPr>
              <w:t>превышении</w:t>
            </w:r>
            <w:proofErr w:type="gramEnd"/>
            <w:r w:rsidRPr="00E7601C">
              <w:rPr>
                <w:sz w:val="22"/>
                <w:szCs w:val="22"/>
              </w:rPr>
              <w:t xml:space="preserve"> порового значения тока</w:t>
            </w:r>
          </w:p>
        </w:tc>
        <w:tc>
          <w:tcPr>
            <w:tcW w:w="3386" w:type="pct"/>
            <w:vAlign w:val="center"/>
          </w:tcPr>
          <w:p w:rsidR="00E7601C" w:rsidRPr="00E7601C" w:rsidRDefault="00E7601C" w:rsidP="00644775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 xml:space="preserve">не более 25 </w:t>
            </w:r>
            <w:proofErr w:type="spellStart"/>
            <w:r w:rsidRPr="00E7601C">
              <w:rPr>
                <w:sz w:val="22"/>
                <w:szCs w:val="22"/>
              </w:rPr>
              <w:t>мс</w:t>
            </w:r>
            <w:proofErr w:type="spellEnd"/>
          </w:p>
        </w:tc>
      </w:tr>
      <w:tr w:rsidR="00E7601C" w:rsidRPr="00E7601C" w:rsidTr="00644775">
        <w:trPr>
          <w:trHeight w:val="70"/>
          <w:jc w:val="center"/>
        </w:trPr>
        <w:tc>
          <w:tcPr>
            <w:tcW w:w="1614" w:type="pct"/>
            <w:vAlign w:val="center"/>
          </w:tcPr>
          <w:p w:rsidR="00E7601C" w:rsidRPr="00E7601C" w:rsidRDefault="00E7601C" w:rsidP="00644775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Защита</w:t>
            </w:r>
          </w:p>
        </w:tc>
        <w:tc>
          <w:tcPr>
            <w:tcW w:w="3386" w:type="pct"/>
            <w:vAlign w:val="center"/>
          </w:tcPr>
          <w:p w:rsidR="00E7601C" w:rsidRPr="00E7601C" w:rsidRDefault="00E7601C" w:rsidP="00644775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исключить возможность подачи на рабочие места напряжения, при котором ток замыкания будет превышать 4,3 мА даже в случае неисправности пульта</w:t>
            </w:r>
          </w:p>
        </w:tc>
      </w:tr>
      <w:tr w:rsidR="00E7601C" w:rsidRPr="00E7601C" w:rsidTr="00644775">
        <w:trPr>
          <w:trHeight w:val="70"/>
          <w:jc w:val="center"/>
        </w:trPr>
        <w:tc>
          <w:tcPr>
            <w:tcW w:w="1614" w:type="pct"/>
            <w:vAlign w:val="center"/>
          </w:tcPr>
          <w:p w:rsidR="00E7601C" w:rsidRPr="00E7601C" w:rsidRDefault="00E7601C" w:rsidP="00644775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Контролируемые пути протекания тока</w:t>
            </w:r>
          </w:p>
        </w:tc>
        <w:tc>
          <w:tcPr>
            <w:tcW w:w="3386" w:type="pct"/>
            <w:vAlign w:val="center"/>
          </w:tcPr>
          <w:p w:rsidR="00E7601C" w:rsidRPr="00E7601C" w:rsidRDefault="00E7601C" w:rsidP="00644775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«фаз</w:t>
            </w:r>
            <w:proofErr w:type="gramStart"/>
            <w:r w:rsidRPr="00E7601C">
              <w:rPr>
                <w:sz w:val="22"/>
                <w:szCs w:val="22"/>
              </w:rPr>
              <w:t>а-</w:t>
            </w:r>
            <w:proofErr w:type="gramEnd"/>
            <w:r w:rsidRPr="00E7601C">
              <w:rPr>
                <w:sz w:val="22"/>
                <w:szCs w:val="22"/>
              </w:rPr>
              <w:t xml:space="preserve"> земля», «фаза- фаза»</w:t>
            </w:r>
          </w:p>
        </w:tc>
      </w:tr>
      <w:tr w:rsidR="009F0531" w:rsidRPr="00E7601C" w:rsidTr="00644775">
        <w:trPr>
          <w:trHeight w:val="70"/>
          <w:jc w:val="center"/>
        </w:trPr>
        <w:tc>
          <w:tcPr>
            <w:tcW w:w="1614" w:type="pct"/>
            <w:vAlign w:val="center"/>
          </w:tcPr>
          <w:p w:rsidR="009F0531" w:rsidRPr="00E7601C" w:rsidRDefault="009F0531" w:rsidP="009F0531">
            <w:pPr>
              <w:widowControl w:val="0"/>
              <w:tabs>
                <w:tab w:val="left" w:pos="180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Степень защиты корпуса</w:t>
            </w:r>
          </w:p>
        </w:tc>
        <w:tc>
          <w:tcPr>
            <w:tcW w:w="3386" w:type="pct"/>
            <w:vAlign w:val="center"/>
          </w:tcPr>
          <w:p w:rsidR="009F0531" w:rsidRPr="009F0531" w:rsidRDefault="009F0531" w:rsidP="00644775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9F0531">
              <w:rPr>
                <w:sz w:val="22"/>
                <w:szCs w:val="22"/>
                <w:lang w:val="en-US"/>
              </w:rPr>
              <w:t>IP</w:t>
            </w:r>
            <w:r w:rsidRPr="009F0531">
              <w:rPr>
                <w:sz w:val="22"/>
                <w:szCs w:val="22"/>
              </w:rPr>
              <w:t>54</w:t>
            </w:r>
          </w:p>
        </w:tc>
      </w:tr>
      <w:tr w:rsidR="00E7601C" w:rsidRPr="00E7601C" w:rsidTr="00644775">
        <w:trPr>
          <w:trHeight w:val="70"/>
          <w:jc w:val="center"/>
        </w:trPr>
        <w:tc>
          <w:tcPr>
            <w:tcW w:w="1614" w:type="pct"/>
            <w:vAlign w:val="center"/>
          </w:tcPr>
          <w:p w:rsidR="00E7601C" w:rsidRPr="00E7601C" w:rsidRDefault="00E7601C" w:rsidP="00644775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Сигнализация</w:t>
            </w:r>
          </w:p>
        </w:tc>
        <w:tc>
          <w:tcPr>
            <w:tcW w:w="3386" w:type="pct"/>
            <w:vAlign w:val="center"/>
          </w:tcPr>
          <w:p w:rsidR="00E7601C" w:rsidRPr="00E7601C" w:rsidRDefault="00E7601C" w:rsidP="00644775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предусмотреть световую и звуковую сигнализацию ошибки персонала</w:t>
            </w:r>
          </w:p>
        </w:tc>
      </w:tr>
      <w:tr w:rsidR="00E7601C" w:rsidRPr="00E7601C" w:rsidTr="00644775">
        <w:trPr>
          <w:trHeight w:val="70"/>
          <w:jc w:val="center"/>
        </w:trPr>
        <w:tc>
          <w:tcPr>
            <w:tcW w:w="1614" w:type="pct"/>
            <w:vAlign w:val="center"/>
          </w:tcPr>
          <w:p w:rsidR="00E7601C" w:rsidRPr="00E7601C" w:rsidRDefault="00E7601C" w:rsidP="00644775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Отображение на пульте</w:t>
            </w:r>
          </w:p>
        </w:tc>
        <w:tc>
          <w:tcPr>
            <w:tcW w:w="3386" w:type="pct"/>
            <w:vAlign w:val="center"/>
          </w:tcPr>
          <w:p w:rsidR="00E7601C" w:rsidRPr="00E7601C" w:rsidRDefault="00E7601C" w:rsidP="00E7601C">
            <w:pPr>
              <w:pStyle w:val="af"/>
              <w:numPr>
                <w:ilvl w:val="0"/>
                <w:numId w:val="18"/>
              </w:numPr>
              <w:spacing w:before="0" w:beforeAutospacing="0" w:after="0" w:afterAutospacing="0"/>
              <w:ind w:left="204" w:hanging="204"/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 xml:space="preserve">наличие напряжения </w:t>
            </w:r>
            <w:proofErr w:type="spellStart"/>
            <w:r w:rsidRPr="00E7601C">
              <w:rPr>
                <w:sz w:val="22"/>
                <w:szCs w:val="22"/>
              </w:rPr>
              <w:t>пофазно</w:t>
            </w:r>
            <w:proofErr w:type="spellEnd"/>
            <w:r w:rsidRPr="00E7601C">
              <w:rPr>
                <w:sz w:val="22"/>
                <w:szCs w:val="22"/>
              </w:rPr>
              <w:t>;</w:t>
            </w:r>
          </w:p>
          <w:p w:rsidR="00E7601C" w:rsidRPr="00E7601C" w:rsidRDefault="00E7601C" w:rsidP="00E7601C">
            <w:pPr>
              <w:pStyle w:val="af"/>
              <w:numPr>
                <w:ilvl w:val="0"/>
                <w:numId w:val="18"/>
              </w:numPr>
              <w:spacing w:before="0" w:beforeAutospacing="0" w:after="0" w:afterAutospacing="0"/>
              <w:ind w:left="204" w:hanging="204"/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значение линейных и фазных напряжений;</w:t>
            </w:r>
          </w:p>
          <w:p w:rsidR="00E7601C" w:rsidRPr="00E7601C" w:rsidRDefault="00E7601C" w:rsidP="00E7601C">
            <w:pPr>
              <w:pStyle w:val="af"/>
              <w:numPr>
                <w:ilvl w:val="0"/>
                <w:numId w:val="18"/>
              </w:numPr>
              <w:spacing w:before="0" w:beforeAutospacing="0" w:after="0" w:afterAutospacing="0"/>
              <w:ind w:left="204" w:hanging="204"/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наличие замыканий.</w:t>
            </w:r>
          </w:p>
        </w:tc>
      </w:tr>
      <w:tr w:rsidR="00E7601C" w:rsidRPr="00E7601C" w:rsidTr="00644775">
        <w:trPr>
          <w:trHeight w:val="70"/>
          <w:jc w:val="center"/>
        </w:trPr>
        <w:tc>
          <w:tcPr>
            <w:tcW w:w="1614" w:type="pct"/>
            <w:vAlign w:val="center"/>
          </w:tcPr>
          <w:p w:rsidR="00E7601C" w:rsidRPr="00E7601C" w:rsidRDefault="00E7601C" w:rsidP="00644775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Питание Пультов</w:t>
            </w:r>
          </w:p>
        </w:tc>
        <w:tc>
          <w:tcPr>
            <w:tcW w:w="3386" w:type="pct"/>
            <w:vAlign w:val="center"/>
          </w:tcPr>
          <w:p w:rsidR="00E7601C" w:rsidRPr="00E7601C" w:rsidRDefault="00E7601C" w:rsidP="00644775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предусмотреть питание выполненное кабелем в земле</w:t>
            </w:r>
          </w:p>
        </w:tc>
      </w:tr>
    </w:tbl>
    <w:p w:rsidR="00960BAC" w:rsidRDefault="00960BAC" w:rsidP="008E0B58">
      <w:pPr>
        <w:tabs>
          <w:tab w:val="left" w:pos="709"/>
        </w:tabs>
        <w:ind w:firstLine="0"/>
        <w:rPr>
          <w:sz w:val="24"/>
          <w:szCs w:val="24"/>
        </w:rPr>
      </w:pPr>
    </w:p>
    <w:p w:rsidR="00A15303" w:rsidRDefault="00F6164E" w:rsidP="00A15303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закупки</w:t>
      </w:r>
      <w:bookmarkStart w:id="1" w:name="_GoBack"/>
      <w:bookmarkEnd w:id="1"/>
      <w:r w:rsidR="00C946B8" w:rsidRPr="00C946B8">
        <w:rPr>
          <w:b/>
          <w:bCs/>
          <w:sz w:val="24"/>
          <w:szCs w:val="24"/>
        </w:rPr>
        <w:t>.</w:t>
      </w:r>
    </w:p>
    <w:p w:rsidR="00A15303" w:rsidRPr="0007295B" w:rsidRDefault="00A15303" w:rsidP="00A15303">
      <w:pPr>
        <w:tabs>
          <w:tab w:val="left" w:pos="1134"/>
        </w:tabs>
        <w:spacing w:line="276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07295B">
        <w:rPr>
          <w:bCs/>
          <w:sz w:val="24"/>
          <w:szCs w:val="24"/>
        </w:rPr>
        <w:t xml:space="preserve">Закупка необходима для оснащения учебного полигона в </w:t>
      </w:r>
      <w:proofErr w:type="spellStart"/>
      <w:r w:rsidRPr="0007295B">
        <w:rPr>
          <w:bCs/>
          <w:sz w:val="24"/>
          <w:szCs w:val="24"/>
        </w:rPr>
        <w:t>Торжокском</w:t>
      </w:r>
      <w:proofErr w:type="spellEnd"/>
      <w:r w:rsidRPr="0007295B">
        <w:rPr>
          <w:bCs/>
          <w:sz w:val="24"/>
          <w:szCs w:val="24"/>
        </w:rPr>
        <w:t xml:space="preserve"> РЭС, для обучения персонала производству работ под напряжением.</w:t>
      </w:r>
    </w:p>
    <w:p w:rsidR="00C946B8" w:rsidRPr="0007295B" w:rsidRDefault="00C946B8" w:rsidP="00C946B8">
      <w:pPr>
        <w:spacing w:line="276" w:lineRule="auto"/>
        <w:ind w:firstLine="709"/>
        <w:rPr>
          <w:bCs/>
          <w:sz w:val="24"/>
          <w:szCs w:val="24"/>
        </w:rPr>
      </w:pPr>
      <w:r w:rsidRPr="0007295B">
        <w:rPr>
          <w:bCs/>
          <w:sz w:val="24"/>
          <w:szCs w:val="24"/>
        </w:rPr>
        <w:lastRenderedPageBreak/>
        <w:t xml:space="preserve">Победитель </w:t>
      </w:r>
      <w:r w:rsidR="004D30CB" w:rsidRPr="0007295B">
        <w:rPr>
          <w:bCs/>
          <w:sz w:val="24"/>
          <w:szCs w:val="24"/>
        </w:rPr>
        <w:t>закупки</w:t>
      </w:r>
      <w:r w:rsidRPr="0007295B">
        <w:rPr>
          <w:bCs/>
          <w:sz w:val="24"/>
          <w:szCs w:val="24"/>
        </w:rPr>
        <w:t xml:space="preserve"> обеспечивает поставку оборудования на скл</w:t>
      </w:r>
      <w:r w:rsidR="00E7601C" w:rsidRPr="0007295B">
        <w:rPr>
          <w:bCs/>
          <w:sz w:val="24"/>
          <w:szCs w:val="24"/>
        </w:rPr>
        <w:t>ад получателя – филиал ПАО «</w:t>
      </w:r>
      <w:proofErr w:type="spellStart"/>
      <w:r w:rsidR="00E7601C" w:rsidRPr="0007295B">
        <w:rPr>
          <w:bCs/>
          <w:sz w:val="24"/>
          <w:szCs w:val="24"/>
        </w:rPr>
        <w:t>Россети</w:t>
      </w:r>
      <w:proofErr w:type="spellEnd"/>
      <w:r w:rsidR="00E7601C" w:rsidRPr="0007295B">
        <w:rPr>
          <w:bCs/>
          <w:sz w:val="24"/>
          <w:szCs w:val="24"/>
        </w:rPr>
        <w:t xml:space="preserve"> Центр</w:t>
      </w:r>
      <w:r w:rsidRPr="0007295B">
        <w:rPr>
          <w:bCs/>
          <w:sz w:val="24"/>
          <w:szCs w:val="24"/>
        </w:rPr>
        <w:t>» - «Тверьэнерго» - в объемах и сроки, установленные данным ТЗ:</w:t>
      </w:r>
    </w:p>
    <w:p w:rsidR="00C946B8" w:rsidRPr="0007295B" w:rsidRDefault="00C946B8" w:rsidP="00C946B8">
      <w:pPr>
        <w:tabs>
          <w:tab w:val="left" w:pos="2595"/>
        </w:tabs>
        <w:spacing w:line="276" w:lineRule="auto"/>
        <w:ind w:firstLine="709"/>
        <w:rPr>
          <w:sz w:val="24"/>
          <w:szCs w:val="24"/>
        </w:rPr>
      </w:pPr>
      <w:r w:rsidRPr="0007295B">
        <w:rPr>
          <w:sz w:val="24"/>
          <w:szCs w:val="24"/>
        </w:rPr>
        <w:t xml:space="preserve">Поставка оборудования производится в точки поставки, указанные покупателем - филиалом </w:t>
      </w:r>
      <w:r w:rsidR="00E7601C" w:rsidRPr="0007295B">
        <w:rPr>
          <w:bCs/>
          <w:sz w:val="24"/>
          <w:szCs w:val="24"/>
        </w:rPr>
        <w:t>ПАО «</w:t>
      </w:r>
      <w:proofErr w:type="spellStart"/>
      <w:r w:rsidR="00E7601C" w:rsidRPr="0007295B">
        <w:rPr>
          <w:bCs/>
          <w:sz w:val="24"/>
          <w:szCs w:val="24"/>
        </w:rPr>
        <w:t>Россети</w:t>
      </w:r>
      <w:proofErr w:type="spellEnd"/>
      <w:r w:rsidR="00E7601C" w:rsidRPr="0007295B">
        <w:rPr>
          <w:bCs/>
          <w:sz w:val="24"/>
          <w:szCs w:val="24"/>
        </w:rPr>
        <w:t xml:space="preserve"> Центр» - «Тверьэнерго»</w:t>
      </w:r>
      <w:r w:rsidRPr="0007295B">
        <w:rPr>
          <w:sz w:val="24"/>
          <w:szCs w:val="24"/>
        </w:rPr>
        <w:t>:</w:t>
      </w:r>
    </w:p>
    <w:tbl>
      <w:tblPr>
        <w:tblW w:w="47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8"/>
        <w:gridCol w:w="1439"/>
        <w:gridCol w:w="1777"/>
        <w:gridCol w:w="1119"/>
        <w:gridCol w:w="2239"/>
        <w:gridCol w:w="2174"/>
      </w:tblGrid>
      <w:tr w:rsidR="0007295B" w:rsidRPr="0007295B" w:rsidTr="00E7601C">
        <w:trPr>
          <w:trHeight w:val="299"/>
          <w:jc w:val="center"/>
        </w:trPr>
        <w:tc>
          <w:tcPr>
            <w:tcW w:w="702" w:type="pct"/>
            <w:vAlign w:val="center"/>
          </w:tcPr>
          <w:p w:rsidR="00E7601C" w:rsidRPr="0007295B" w:rsidRDefault="00E7601C" w:rsidP="00644775">
            <w:pPr>
              <w:tabs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07295B">
              <w:rPr>
                <w:sz w:val="22"/>
                <w:szCs w:val="22"/>
              </w:rPr>
              <w:t>Филиал</w:t>
            </w:r>
          </w:p>
        </w:tc>
        <w:tc>
          <w:tcPr>
            <w:tcW w:w="707" w:type="pct"/>
            <w:vAlign w:val="center"/>
          </w:tcPr>
          <w:p w:rsidR="00E7601C" w:rsidRPr="0007295B" w:rsidRDefault="00E7601C" w:rsidP="00644775">
            <w:pPr>
              <w:tabs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07295B">
              <w:rPr>
                <w:sz w:val="22"/>
                <w:szCs w:val="22"/>
              </w:rPr>
              <w:t>Вид продукции</w:t>
            </w:r>
          </w:p>
        </w:tc>
        <w:tc>
          <w:tcPr>
            <w:tcW w:w="873" w:type="pct"/>
            <w:vAlign w:val="center"/>
          </w:tcPr>
          <w:p w:rsidR="00E7601C" w:rsidRPr="0007295B" w:rsidRDefault="00E7601C" w:rsidP="00644775">
            <w:pPr>
              <w:tabs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07295B">
              <w:rPr>
                <w:sz w:val="22"/>
                <w:szCs w:val="22"/>
              </w:rPr>
              <w:t>Марка</w:t>
            </w:r>
          </w:p>
        </w:tc>
        <w:tc>
          <w:tcPr>
            <w:tcW w:w="550" w:type="pct"/>
            <w:vAlign w:val="center"/>
          </w:tcPr>
          <w:p w:rsidR="00E7601C" w:rsidRPr="0007295B" w:rsidRDefault="00E7601C" w:rsidP="00644775">
            <w:pPr>
              <w:tabs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07295B">
              <w:rPr>
                <w:sz w:val="22"/>
                <w:szCs w:val="22"/>
              </w:rPr>
              <w:t xml:space="preserve">Количество, </w:t>
            </w:r>
            <w:proofErr w:type="spellStart"/>
            <w:proofErr w:type="gramStart"/>
            <w:r w:rsidRPr="0007295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00" w:type="pct"/>
            <w:vAlign w:val="center"/>
          </w:tcPr>
          <w:p w:rsidR="00E7601C" w:rsidRPr="0007295B" w:rsidRDefault="00E7601C" w:rsidP="00644775">
            <w:pPr>
              <w:tabs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07295B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1068" w:type="pct"/>
            <w:vAlign w:val="center"/>
          </w:tcPr>
          <w:p w:rsidR="00E7601C" w:rsidRPr="0007295B" w:rsidRDefault="00E7601C" w:rsidP="00644775">
            <w:pPr>
              <w:tabs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07295B">
              <w:rPr>
                <w:sz w:val="22"/>
                <w:szCs w:val="22"/>
              </w:rPr>
              <w:t>Срок поставки*</w:t>
            </w:r>
          </w:p>
        </w:tc>
      </w:tr>
      <w:tr w:rsidR="0007295B" w:rsidRPr="0007295B" w:rsidTr="00E7601C">
        <w:trPr>
          <w:jc w:val="center"/>
        </w:trPr>
        <w:tc>
          <w:tcPr>
            <w:tcW w:w="702" w:type="pct"/>
            <w:vAlign w:val="center"/>
          </w:tcPr>
          <w:p w:rsidR="00E7601C" w:rsidRPr="0007295B" w:rsidRDefault="00E7601C" w:rsidP="00644775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  <w:r w:rsidRPr="0007295B">
              <w:rPr>
                <w:sz w:val="22"/>
                <w:szCs w:val="22"/>
              </w:rPr>
              <w:t>Тверьэнерго</w:t>
            </w:r>
          </w:p>
        </w:tc>
        <w:tc>
          <w:tcPr>
            <w:tcW w:w="70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7601C" w:rsidRPr="0007295B" w:rsidRDefault="00E34444" w:rsidP="00644775">
            <w:pPr>
              <w:ind w:firstLine="0"/>
              <w:jc w:val="center"/>
              <w:rPr>
                <w:sz w:val="22"/>
                <w:szCs w:val="22"/>
              </w:rPr>
            </w:pPr>
            <w:r w:rsidRPr="0007295B">
              <w:rPr>
                <w:sz w:val="22"/>
                <w:szCs w:val="22"/>
              </w:rPr>
              <w:t>Аппараты коммутационные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01C" w:rsidRPr="0007295B" w:rsidRDefault="00E7601C" w:rsidP="00644775">
            <w:pPr>
              <w:ind w:firstLine="0"/>
              <w:jc w:val="center"/>
              <w:rPr>
                <w:sz w:val="22"/>
                <w:szCs w:val="22"/>
              </w:rPr>
            </w:pPr>
            <w:r w:rsidRPr="0007295B">
              <w:rPr>
                <w:sz w:val="22"/>
                <w:szCs w:val="22"/>
              </w:rPr>
              <w:t xml:space="preserve">пульт для питания и контроля рабочих мест ПКРМ-0,4 </w:t>
            </w:r>
            <w:proofErr w:type="spellStart"/>
            <w:r w:rsidRPr="0007295B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01C" w:rsidRPr="0007295B" w:rsidRDefault="00E7601C" w:rsidP="00644775">
            <w:pPr>
              <w:ind w:firstLine="0"/>
              <w:jc w:val="center"/>
              <w:rPr>
                <w:sz w:val="22"/>
                <w:szCs w:val="22"/>
              </w:rPr>
            </w:pPr>
            <w:r w:rsidRPr="0007295B">
              <w:rPr>
                <w:sz w:val="22"/>
                <w:szCs w:val="22"/>
              </w:rPr>
              <w:t>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01C" w:rsidRPr="0007295B" w:rsidRDefault="00E7601C" w:rsidP="00644775">
            <w:pPr>
              <w:ind w:firstLine="0"/>
              <w:jc w:val="center"/>
              <w:rPr>
                <w:sz w:val="22"/>
                <w:szCs w:val="22"/>
              </w:rPr>
            </w:pPr>
            <w:r w:rsidRPr="0007295B">
              <w:rPr>
                <w:sz w:val="22"/>
                <w:szCs w:val="22"/>
              </w:rPr>
              <w:t>г. Тверь</w:t>
            </w:r>
            <w:proofErr w:type="gramStart"/>
            <w:r w:rsidRPr="0007295B">
              <w:rPr>
                <w:sz w:val="22"/>
                <w:szCs w:val="22"/>
              </w:rPr>
              <w:t>.</w:t>
            </w:r>
            <w:proofErr w:type="gramEnd"/>
            <w:r w:rsidRPr="0007295B">
              <w:rPr>
                <w:sz w:val="22"/>
                <w:szCs w:val="22"/>
              </w:rPr>
              <w:t xml:space="preserve"> </w:t>
            </w:r>
            <w:proofErr w:type="gramStart"/>
            <w:r w:rsidRPr="0007295B">
              <w:rPr>
                <w:sz w:val="22"/>
                <w:szCs w:val="22"/>
              </w:rPr>
              <w:t>у</w:t>
            </w:r>
            <w:proofErr w:type="gramEnd"/>
            <w:r w:rsidRPr="0007295B">
              <w:rPr>
                <w:sz w:val="22"/>
                <w:szCs w:val="22"/>
              </w:rPr>
              <w:t>л. Димитрова -66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601C" w:rsidRPr="0007295B" w:rsidRDefault="00A15303" w:rsidP="00644775">
            <w:pPr>
              <w:ind w:firstLine="0"/>
              <w:jc w:val="center"/>
              <w:rPr>
                <w:sz w:val="22"/>
                <w:szCs w:val="22"/>
              </w:rPr>
            </w:pPr>
            <w:r w:rsidRPr="0007295B">
              <w:rPr>
                <w:sz w:val="22"/>
                <w:szCs w:val="22"/>
              </w:rPr>
              <w:t>9</w:t>
            </w:r>
            <w:r w:rsidR="00E7601C" w:rsidRPr="0007295B">
              <w:rPr>
                <w:sz w:val="22"/>
                <w:szCs w:val="22"/>
              </w:rPr>
              <w:t>0</w:t>
            </w:r>
          </w:p>
        </w:tc>
      </w:tr>
    </w:tbl>
    <w:p w:rsidR="00E7601C" w:rsidRPr="0007295B" w:rsidRDefault="00E7601C" w:rsidP="00E7601C">
      <w:pPr>
        <w:pStyle w:val="ad"/>
        <w:tabs>
          <w:tab w:val="left" w:pos="284"/>
        </w:tabs>
        <w:spacing w:line="276" w:lineRule="auto"/>
        <w:ind w:left="630" w:firstLine="0"/>
        <w:rPr>
          <w:sz w:val="24"/>
          <w:szCs w:val="24"/>
        </w:rPr>
      </w:pPr>
      <w:r w:rsidRPr="0007295B">
        <w:rPr>
          <w:sz w:val="24"/>
          <w:szCs w:val="24"/>
        </w:rPr>
        <w:t>* c даты</w:t>
      </w:r>
      <w:r w:rsidR="00A15303" w:rsidRPr="0007295B">
        <w:rPr>
          <w:sz w:val="24"/>
          <w:szCs w:val="24"/>
        </w:rPr>
        <w:t xml:space="preserve"> заключения договора в течени</w:t>
      </w:r>
      <w:proofErr w:type="gramStart"/>
      <w:r w:rsidR="00A15303" w:rsidRPr="0007295B">
        <w:rPr>
          <w:sz w:val="24"/>
          <w:szCs w:val="24"/>
        </w:rPr>
        <w:t>и</w:t>
      </w:r>
      <w:proofErr w:type="gramEnd"/>
      <w:r w:rsidR="00A15303" w:rsidRPr="0007295B">
        <w:rPr>
          <w:sz w:val="24"/>
          <w:szCs w:val="24"/>
        </w:rPr>
        <w:t xml:space="preserve"> 9</w:t>
      </w:r>
      <w:r w:rsidRPr="0007295B">
        <w:rPr>
          <w:sz w:val="24"/>
          <w:szCs w:val="24"/>
        </w:rPr>
        <w:t>0 календарных дней по письменной заявке филиала.</w:t>
      </w:r>
    </w:p>
    <w:p w:rsidR="00C946B8" w:rsidRPr="0007295B" w:rsidRDefault="00C946B8" w:rsidP="00C946B8">
      <w:pPr>
        <w:pStyle w:val="ad"/>
        <w:tabs>
          <w:tab w:val="left" w:pos="993"/>
        </w:tabs>
        <w:ind w:left="851" w:firstLine="0"/>
        <w:contextualSpacing w:val="0"/>
        <w:rPr>
          <w:b/>
          <w:bCs/>
          <w:sz w:val="26"/>
          <w:szCs w:val="26"/>
        </w:rPr>
      </w:pPr>
    </w:p>
    <w:p w:rsidR="00612811" w:rsidRPr="0007295B" w:rsidRDefault="00612811" w:rsidP="0060584E">
      <w:pPr>
        <w:pStyle w:val="ad"/>
        <w:numPr>
          <w:ilvl w:val="0"/>
          <w:numId w:val="3"/>
        </w:numPr>
        <w:tabs>
          <w:tab w:val="left" w:pos="993"/>
        </w:tabs>
        <w:ind w:left="0" w:firstLine="851"/>
        <w:contextualSpacing w:val="0"/>
        <w:rPr>
          <w:b/>
          <w:bCs/>
          <w:sz w:val="26"/>
          <w:szCs w:val="26"/>
        </w:rPr>
      </w:pPr>
      <w:r w:rsidRPr="0007295B">
        <w:rPr>
          <w:b/>
          <w:bCs/>
          <w:sz w:val="26"/>
          <w:szCs w:val="26"/>
        </w:rPr>
        <w:t>Общие требования.</w:t>
      </w:r>
      <w:r w:rsidR="00E00392" w:rsidRPr="0007295B">
        <w:rPr>
          <w:b/>
          <w:bCs/>
          <w:sz w:val="26"/>
          <w:szCs w:val="26"/>
        </w:rPr>
        <w:t xml:space="preserve"> </w:t>
      </w:r>
    </w:p>
    <w:p w:rsidR="00612811" w:rsidRPr="0007295B" w:rsidRDefault="00612811" w:rsidP="00C946B8">
      <w:pPr>
        <w:pStyle w:val="ad"/>
        <w:numPr>
          <w:ilvl w:val="1"/>
          <w:numId w:val="3"/>
        </w:numPr>
        <w:tabs>
          <w:tab w:val="left" w:pos="709"/>
          <w:tab w:val="left" w:pos="1134"/>
        </w:tabs>
        <w:ind w:left="0" w:firstLine="709"/>
        <w:rPr>
          <w:sz w:val="24"/>
          <w:szCs w:val="24"/>
        </w:rPr>
      </w:pPr>
      <w:r w:rsidRPr="0007295B">
        <w:rPr>
          <w:sz w:val="24"/>
          <w:szCs w:val="24"/>
        </w:rPr>
        <w:t>К поставке допуска</w:t>
      </w:r>
      <w:r w:rsidR="00BA5F68" w:rsidRPr="0007295B">
        <w:rPr>
          <w:sz w:val="24"/>
          <w:szCs w:val="24"/>
        </w:rPr>
        <w:t>ется продукция</w:t>
      </w:r>
      <w:r w:rsidR="008260D5" w:rsidRPr="0007295B">
        <w:rPr>
          <w:sz w:val="24"/>
          <w:szCs w:val="24"/>
        </w:rPr>
        <w:t>,</w:t>
      </w:r>
      <w:r w:rsidRPr="0007295B">
        <w:rPr>
          <w:sz w:val="24"/>
          <w:szCs w:val="24"/>
        </w:rPr>
        <w:t xml:space="preserve"> отвечающ</w:t>
      </w:r>
      <w:r w:rsidR="00BA5F68" w:rsidRPr="0007295B">
        <w:rPr>
          <w:sz w:val="24"/>
          <w:szCs w:val="24"/>
        </w:rPr>
        <w:t>ая</w:t>
      </w:r>
      <w:r w:rsidRPr="0007295B">
        <w:rPr>
          <w:sz w:val="24"/>
          <w:szCs w:val="24"/>
        </w:rPr>
        <w:t xml:space="preserve"> следующим требованиям:</w:t>
      </w:r>
    </w:p>
    <w:p w:rsidR="00775178" w:rsidRPr="0007295B" w:rsidRDefault="00775178" w:rsidP="00C946B8">
      <w:pPr>
        <w:pStyle w:val="ad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07295B">
        <w:rPr>
          <w:sz w:val="24"/>
          <w:szCs w:val="24"/>
        </w:rPr>
        <w:t>продукция должна быть новой, ранее не использованной;</w:t>
      </w:r>
    </w:p>
    <w:p w:rsidR="00612811" w:rsidRPr="0007295B" w:rsidRDefault="00612811" w:rsidP="00C946B8">
      <w:pPr>
        <w:pStyle w:val="ad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07295B">
        <w:rPr>
          <w:sz w:val="24"/>
          <w:szCs w:val="24"/>
        </w:rPr>
        <w:t xml:space="preserve">для российских производителей - </w:t>
      </w:r>
      <w:r w:rsidR="000858AE" w:rsidRPr="0007295B">
        <w:rPr>
          <w:sz w:val="24"/>
          <w:szCs w:val="24"/>
        </w:rPr>
        <w:t>документы, подтверждающие соответствие тех</w:t>
      </w:r>
      <w:r w:rsidR="0071533A" w:rsidRPr="0007295B">
        <w:rPr>
          <w:sz w:val="24"/>
          <w:szCs w:val="24"/>
        </w:rPr>
        <w:t xml:space="preserve">ническим требованиям: </w:t>
      </w:r>
      <w:r w:rsidRPr="0007295B">
        <w:rPr>
          <w:sz w:val="24"/>
          <w:szCs w:val="24"/>
        </w:rPr>
        <w:t xml:space="preserve">положительное </w:t>
      </w:r>
      <w:r w:rsidR="0071533A" w:rsidRPr="0007295B">
        <w:rPr>
          <w:sz w:val="24"/>
          <w:szCs w:val="24"/>
        </w:rPr>
        <w:t>заключение МВК, ТУ</w:t>
      </w:r>
      <w:r w:rsidRPr="0007295B">
        <w:rPr>
          <w:sz w:val="24"/>
          <w:szCs w:val="24"/>
        </w:rPr>
        <w:t>;</w:t>
      </w:r>
    </w:p>
    <w:p w:rsidR="00612811" w:rsidRPr="0007295B" w:rsidRDefault="00612811" w:rsidP="00C946B8">
      <w:pPr>
        <w:pStyle w:val="ad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07295B">
        <w:rPr>
          <w:sz w:val="24"/>
          <w:szCs w:val="24"/>
        </w:rPr>
        <w:t>для импортн</w:t>
      </w:r>
      <w:r w:rsidR="004E144D" w:rsidRPr="0007295B">
        <w:rPr>
          <w:sz w:val="24"/>
          <w:szCs w:val="24"/>
        </w:rPr>
        <w:t>ых</w:t>
      </w:r>
      <w:r w:rsidRPr="0007295B">
        <w:rPr>
          <w:sz w:val="24"/>
          <w:szCs w:val="24"/>
        </w:rPr>
        <w:t xml:space="preserve"> </w:t>
      </w:r>
      <w:r w:rsidR="0071533A" w:rsidRPr="0007295B">
        <w:rPr>
          <w:sz w:val="24"/>
          <w:szCs w:val="24"/>
        </w:rPr>
        <w:t>производителей</w:t>
      </w:r>
      <w:r w:rsidR="004E144D" w:rsidRPr="0007295B">
        <w:rPr>
          <w:sz w:val="24"/>
          <w:szCs w:val="24"/>
        </w:rPr>
        <w:t>, а так же для отечественных</w:t>
      </w:r>
      <w:r w:rsidR="0071533A" w:rsidRPr="0007295B">
        <w:rPr>
          <w:sz w:val="24"/>
          <w:szCs w:val="24"/>
        </w:rPr>
        <w:t xml:space="preserve">, выпускающих </w:t>
      </w:r>
      <w:r w:rsidR="00BA5F68" w:rsidRPr="0007295B">
        <w:rPr>
          <w:sz w:val="24"/>
          <w:szCs w:val="24"/>
        </w:rPr>
        <w:t>продукцию</w:t>
      </w:r>
      <w:r w:rsidR="00EC05CC" w:rsidRPr="0007295B">
        <w:rPr>
          <w:sz w:val="24"/>
          <w:szCs w:val="24"/>
        </w:rPr>
        <w:t xml:space="preserve"> </w:t>
      </w:r>
      <w:r w:rsidRPr="0007295B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07295B" w:rsidRDefault="0026458C" w:rsidP="00C946B8">
      <w:pPr>
        <w:pStyle w:val="ad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07295B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2D1FA7" w:rsidRPr="0007295B">
        <w:rPr>
          <w:sz w:val="24"/>
          <w:szCs w:val="24"/>
        </w:rPr>
        <w:t xml:space="preserve"> (с изменениями от 3 января 2001 г., 21 августа 2002 г.)</w:t>
      </w:r>
      <w:r w:rsidRPr="0007295B">
        <w:rPr>
          <w:sz w:val="24"/>
          <w:szCs w:val="24"/>
        </w:rPr>
        <w:t>;</w:t>
      </w:r>
    </w:p>
    <w:p w:rsidR="00612811" w:rsidRPr="00501281" w:rsidRDefault="00BA5F68" w:rsidP="00C946B8">
      <w:pPr>
        <w:pStyle w:val="ad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07295B">
        <w:rPr>
          <w:sz w:val="24"/>
          <w:szCs w:val="24"/>
        </w:rPr>
        <w:t>изделия</w:t>
      </w:r>
      <w:r w:rsidR="008260D5" w:rsidRPr="0007295B">
        <w:rPr>
          <w:sz w:val="24"/>
          <w:szCs w:val="24"/>
        </w:rPr>
        <w:t>,</w:t>
      </w:r>
      <w:r w:rsidR="00612811" w:rsidRPr="0007295B">
        <w:rPr>
          <w:sz w:val="24"/>
          <w:szCs w:val="24"/>
        </w:rPr>
        <w:t xml:space="preserve">  впервые поставляем</w:t>
      </w:r>
      <w:r w:rsidR="00EC05CC" w:rsidRPr="0007295B">
        <w:rPr>
          <w:sz w:val="24"/>
          <w:szCs w:val="24"/>
        </w:rPr>
        <w:t>ые</w:t>
      </w:r>
      <w:r w:rsidR="0071533A" w:rsidRPr="0007295B">
        <w:rPr>
          <w:sz w:val="24"/>
          <w:szCs w:val="24"/>
        </w:rPr>
        <w:t xml:space="preserve"> заводом - изготовителем</w:t>
      </w:r>
      <w:r w:rsidR="00612811" w:rsidRPr="0007295B">
        <w:rPr>
          <w:sz w:val="24"/>
          <w:szCs w:val="24"/>
        </w:rPr>
        <w:t xml:space="preserve"> для нужд </w:t>
      </w:r>
      <w:r w:rsidR="004749FD" w:rsidRPr="0007295B">
        <w:rPr>
          <w:sz w:val="24"/>
          <w:szCs w:val="24"/>
        </w:rPr>
        <w:t>ПАО</w:t>
      </w:r>
      <w:r w:rsidR="00612811" w:rsidRPr="0007295B">
        <w:rPr>
          <w:sz w:val="24"/>
          <w:szCs w:val="24"/>
        </w:rPr>
        <w:t xml:space="preserve"> «</w:t>
      </w:r>
      <w:proofErr w:type="spellStart"/>
      <w:r w:rsidR="00E7601C" w:rsidRPr="0007295B">
        <w:rPr>
          <w:sz w:val="24"/>
          <w:szCs w:val="24"/>
        </w:rPr>
        <w:t>Россети</w:t>
      </w:r>
      <w:proofErr w:type="spellEnd"/>
      <w:r w:rsidR="00E7601C" w:rsidRPr="0007295B">
        <w:rPr>
          <w:sz w:val="24"/>
          <w:szCs w:val="24"/>
        </w:rPr>
        <w:t xml:space="preserve"> Центр</w:t>
      </w:r>
      <w:r w:rsidR="00612811" w:rsidRPr="0007295B">
        <w:rPr>
          <w:sz w:val="24"/>
          <w:szCs w:val="24"/>
        </w:rPr>
        <w:t>»</w:t>
      </w:r>
      <w:r w:rsidR="004E144D" w:rsidRPr="0007295B">
        <w:rPr>
          <w:sz w:val="24"/>
          <w:szCs w:val="24"/>
        </w:rPr>
        <w:t>,</w:t>
      </w:r>
      <w:r w:rsidR="00612811" w:rsidRPr="0007295B">
        <w:rPr>
          <w:sz w:val="24"/>
          <w:szCs w:val="24"/>
        </w:rPr>
        <w:t xml:space="preserve"> должн</w:t>
      </w:r>
      <w:r w:rsidR="00EC05CC" w:rsidRPr="0007295B">
        <w:rPr>
          <w:sz w:val="24"/>
          <w:szCs w:val="24"/>
        </w:rPr>
        <w:t>ы</w:t>
      </w:r>
      <w:r w:rsidR="00612811" w:rsidRPr="0007295B">
        <w:rPr>
          <w:sz w:val="24"/>
          <w:szCs w:val="24"/>
        </w:rPr>
        <w:t xml:space="preserve"> иметь положительное заключение об опытной эксплуатации </w:t>
      </w:r>
      <w:r w:rsidR="00612811" w:rsidRPr="00501281">
        <w:rPr>
          <w:sz w:val="24"/>
          <w:szCs w:val="24"/>
        </w:rPr>
        <w:t>сроком не менее одного года и опыт применения в энергосистемах сроком не менее трех лет;</w:t>
      </w:r>
    </w:p>
    <w:p w:rsidR="0026458C" w:rsidRDefault="0026458C" w:rsidP="00C946B8">
      <w:pPr>
        <w:pStyle w:val="ad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4749FD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 w:rsidR="00964F15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4D004E" w:rsidRPr="004D004E" w:rsidRDefault="004D004E" w:rsidP="00C946B8">
      <w:pPr>
        <w:pStyle w:val="ad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4749FD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 w:rsidR="00964F15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66FC0" w:rsidRDefault="00F66FC0" w:rsidP="00C946B8">
      <w:pPr>
        <w:pStyle w:val="ad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A9728E">
        <w:rPr>
          <w:sz w:val="24"/>
          <w:szCs w:val="24"/>
        </w:rPr>
        <w:t>БИЗ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C946B8">
      <w:pPr>
        <w:pStyle w:val="ad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612811" w:rsidRPr="00FB7AEF" w:rsidRDefault="00BA5F68" w:rsidP="00C946B8">
      <w:pPr>
        <w:pStyle w:val="ad"/>
        <w:numPr>
          <w:ilvl w:val="1"/>
          <w:numId w:val="3"/>
        </w:numPr>
        <w:tabs>
          <w:tab w:val="left" w:pos="709"/>
          <w:tab w:val="left" w:pos="1134"/>
        </w:tabs>
        <w:ind w:left="0" w:firstLine="709"/>
        <w:contextualSpacing w:val="0"/>
        <w:rPr>
          <w:sz w:val="24"/>
          <w:szCs w:val="24"/>
        </w:rPr>
      </w:pPr>
      <w:r>
        <w:rPr>
          <w:color w:val="000000"/>
          <w:sz w:val="24"/>
          <w:szCs w:val="24"/>
        </w:rPr>
        <w:t>Изделия</w:t>
      </w:r>
      <w:r w:rsidR="00D846AA" w:rsidRPr="00C8360C">
        <w:rPr>
          <w:color w:val="000000"/>
          <w:sz w:val="24"/>
          <w:szCs w:val="24"/>
        </w:rPr>
        <w:t xml:space="preserve"> </w:t>
      </w:r>
      <w:r w:rsidR="00D846AA" w:rsidRPr="00C8360C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="004E144D" w:rsidRPr="00C8360C">
        <w:rPr>
          <w:sz w:val="24"/>
          <w:szCs w:val="24"/>
        </w:rPr>
        <w:t xml:space="preserve"> с</w:t>
      </w:r>
      <w:r w:rsidR="00612811" w:rsidRPr="00C8360C">
        <w:rPr>
          <w:sz w:val="24"/>
          <w:szCs w:val="24"/>
        </w:rPr>
        <w:t>оответствовать требованиям «Правил устройства</w:t>
      </w:r>
      <w:r w:rsidR="00612811" w:rsidRPr="00FB7AEF">
        <w:rPr>
          <w:sz w:val="24"/>
          <w:szCs w:val="24"/>
        </w:rPr>
        <w:t xml:space="preserve">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A9728E" w:rsidRPr="002B6B85" w:rsidRDefault="00EB6933" w:rsidP="00C946B8">
      <w:pPr>
        <w:numPr>
          <w:ilvl w:val="0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12.1.004-</w:t>
      </w:r>
      <w:r w:rsidR="00A9728E" w:rsidRPr="002B6B85">
        <w:rPr>
          <w:sz w:val="24"/>
          <w:szCs w:val="24"/>
        </w:rPr>
        <w:t xml:space="preserve">91 </w:t>
      </w:r>
      <w:r w:rsidR="00A9728E">
        <w:rPr>
          <w:sz w:val="24"/>
          <w:szCs w:val="24"/>
        </w:rPr>
        <w:t>«</w:t>
      </w:r>
      <w:r w:rsidR="00A9728E" w:rsidRPr="002B6B85">
        <w:rPr>
          <w:sz w:val="24"/>
          <w:szCs w:val="24"/>
        </w:rPr>
        <w:t>Система стандартов безопасности труда. Пожарная безопасность. Общие требования</w:t>
      </w:r>
      <w:r w:rsidR="00A9728E">
        <w:rPr>
          <w:sz w:val="24"/>
          <w:szCs w:val="24"/>
        </w:rPr>
        <w:t>»;</w:t>
      </w:r>
    </w:p>
    <w:p w:rsidR="00A9728E" w:rsidRPr="002B6B85" w:rsidRDefault="00EB6933" w:rsidP="00C946B8">
      <w:pPr>
        <w:numPr>
          <w:ilvl w:val="0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12.2.007.0-</w:t>
      </w:r>
      <w:r w:rsidR="00A9728E" w:rsidRPr="002B6B85">
        <w:rPr>
          <w:sz w:val="24"/>
          <w:szCs w:val="24"/>
        </w:rPr>
        <w:t xml:space="preserve">75 </w:t>
      </w:r>
      <w:r w:rsidR="00A9728E">
        <w:rPr>
          <w:sz w:val="24"/>
          <w:szCs w:val="24"/>
        </w:rPr>
        <w:t>«</w:t>
      </w:r>
      <w:r w:rsidR="00A9728E" w:rsidRPr="002B6B85">
        <w:rPr>
          <w:sz w:val="24"/>
          <w:szCs w:val="24"/>
        </w:rPr>
        <w:t>Система стандартов безопасности труда. Изделия электротехнические. Общие требования безопасности</w:t>
      </w:r>
      <w:r w:rsidR="00A9728E">
        <w:rPr>
          <w:sz w:val="24"/>
          <w:szCs w:val="24"/>
        </w:rPr>
        <w:t>»;</w:t>
      </w:r>
    </w:p>
    <w:p w:rsidR="00A9728E" w:rsidRPr="002B6B85" w:rsidRDefault="00EB6933" w:rsidP="00C946B8">
      <w:pPr>
        <w:numPr>
          <w:ilvl w:val="0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12.4.026-</w:t>
      </w:r>
      <w:r w:rsidR="00A9728E" w:rsidRPr="002B6B85">
        <w:rPr>
          <w:sz w:val="24"/>
          <w:szCs w:val="24"/>
        </w:rPr>
        <w:t xml:space="preserve">76 </w:t>
      </w:r>
      <w:r w:rsidR="00A9728E">
        <w:rPr>
          <w:sz w:val="24"/>
          <w:szCs w:val="24"/>
        </w:rPr>
        <w:t>«</w:t>
      </w:r>
      <w:r w:rsidR="00A9728E" w:rsidRPr="002B6B85">
        <w:rPr>
          <w:sz w:val="24"/>
          <w:szCs w:val="24"/>
        </w:rPr>
        <w:t>Система стандартов безопасности труда. Цвета сигнальные и знаки безопасности</w:t>
      </w:r>
      <w:r w:rsidR="00A9728E">
        <w:rPr>
          <w:sz w:val="24"/>
          <w:szCs w:val="24"/>
        </w:rPr>
        <w:t>»;</w:t>
      </w:r>
    </w:p>
    <w:p w:rsidR="00A9728E" w:rsidRDefault="00A9728E" w:rsidP="00C946B8">
      <w:pPr>
        <w:numPr>
          <w:ilvl w:val="0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17516.1-90 «Изделия электротехнические. Общие требования в части стойкости к механическим внешним воздействующим факторам»;</w:t>
      </w:r>
    </w:p>
    <w:p w:rsidR="00A9728E" w:rsidRDefault="00B463FE" w:rsidP="00C946B8">
      <w:pPr>
        <w:numPr>
          <w:ilvl w:val="0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hyperlink r:id="rId12" w:history="1">
        <w:r w:rsidR="00A9728E" w:rsidRPr="008154B4">
          <w:rPr>
            <w:sz w:val="24"/>
            <w:szCs w:val="24"/>
          </w:rPr>
          <w:t>ГОСТ 17516-72</w:t>
        </w:r>
      </w:hyperlink>
      <w:r w:rsidR="00A9728E">
        <w:rPr>
          <w:sz w:val="24"/>
          <w:szCs w:val="24"/>
        </w:rPr>
        <w:t xml:space="preserve"> «</w:t>
      </w:r>
      <w:r w:rsidR="00A9728E" w:rsidRPr="008154B4">
        <w:rPr>
          <w:sz w:val="24"/>
          <w:szCs w:val="24"/>
        </w:rPr>
        <w:t>Изделия электротехнические. Условия эксплуатации в части воздействия механических факторов внешней среды</w:t>
      </w:r>
      <w:r w:rsidR="007A0B23">
        <w:rPr>
          <w:sz w:val="24"/>
          <w:szCs w:val="24"/>
        </w:rPr>
        <w:t>»;</w:t>
      </w:r>
    </w:p>
    <w:p w:rsidR="00612811" w:rsidRPr="00612811" w:rsidRDefault="00612811" w:rsidP="00C946B8">
      <w:pPr>
        <w:pStyle w:val="ad"/>
        <w:numPr>
          <w:ilvl w:val="1"/>
          <w:numId w:val="3"/>
        </w:numPr>
        <w:tabs>
          <w:tab w:val="left" w:pos="709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C946B8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BA5F68">
        <w:rPr>
          <w:sz w:val="24"/>
          <w:szCs w:val="24"/>
        </w:rPr>
        <w:t>изделий</w:t>
      </w:r>
      <w:r w:rsidR="008154B4"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</w:t>
      </w:r>
      <w:r w:rsidR="002E6C8A" w:rsidRPr="0021292B">
        <w:rPr>
          <w:sz w:val="24"/>
          <w:szCs w:val="24"/>
        </w:rPr>
        <w:t>соответствовать требованиям, указанным в технических условиях изготовителя</w:t>
      </w:r>
      <w:r w:rsidR="008260D5">
        <w:rPr>
          <w:sz w:val="24"/>
          <w:szCs w:val="24"/>
        </w:rPr>
        <w:t>,</w:t>
      </w:r>
      <w:r w:rsidR="00767806" w:rsidRPr="00C21AF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 xml:space="preserve"> </w:t>
      </w:r>
      <w:r w:rsidR="00767806" w:rsidRPr="009D1FDC">
        <w:rPr>
          <w:sz w:val="24"/>
          <w:szCs w:val="24"/>
        </w:rPr>
        <w:t>ГОСТ 23216</w:t>
      </w:r>
      <w:r w:rsidR="008154B4">
        <w:rPr>
          <w:sz w:val="24"/>
          <w:szCs w:val="24"/>
        </w:rPr>
        <w:t>-78</w:t>
      </w:r>
      <w:r w:rsidR="00767806" w:rsidRPr="009D1FDC">
        <w:rPr>
          <w:sz w:val="24"/>
          <w:szCs w:val="24"/>
        </w:rPr>
        <w:t xml:space="preserve">, </w:t>
      </w:r>
      <w:r w:rsidR="00612811" w:rsidRPr="009D1FDC">
        <w:rPr>
          <w:color w:val="000000"/>
          <w:sz w:val="24"/>
          <w:szCs w:val="24"/>
        </w:rPr>
        <w:t>ГОСТ</w:t>
      </w:r>
      <w:r w:rsidR="00612811" w:rsidRPr="00EE30A8">
        <w:rPr>
          <w:color w:val="000000"/>
          <w:sz w:val="24"/>
          <w:szCs w:val="24"/>
        </w:rPr>
        <w:t xml:space="preserve"> 14192</w:t>
      </w:r>
      <w:r w:rsidR="00EB6933">
        <w:rPr>
          <w:color w:val="000000"/>
          <w:sz w:val="24"/>
          <w:szCs w:val="24"/>
        </w:rPr>
        <w:t>-</w:t>
      </w:r>
      <w:r w:rsidR="002E6C8A" w:rsidRPr="00EE30A8">
        <w:rPr>
          <w:color w:val="000000"/>
          <w:sz w:val="24"/>
          <w:szCs w:val="24"/>
        </w:rPr>
        <w:t>96</w:t>
      </w:r>
      <w:r w:rsidR="00D846AA">
        <w:rPr>
          <w:color w:val="000000"/>
          <w:sz w:val="24"/>
          <w:szCs w:val="24"/>
        </w:rPr>
        <w:t xml:space="preserve"> </w:t>
      </w:r>
      <w:r w:rsidR="002E6C8A" w:rsidRPr="00C21AF8">
        <w:rPr>
          <w:sz w:val="24"/>
          <w:szCs w:val="24"/>
        </w:rPr>
        <w:t>или соответствующих МЭК</w:t>
      </w:r>
      <w:r w:rsidR="00612811" w:rsidRPr="00C21AF8">
        <w:rPr>
          <w:sz w:val="24"/>
          <w:szCs w:val="24"/>
        </w:rPr>
        <w:t xml:space="preserve">. </w:t>
      </w:r>
      <w:r w:rsidR="003A2F10" w:rsidRPr="00C21AF8">
        <w:rPr>
          <w:sz w:val="24"/>
          <w:szCs w:val="24"/>
        </w:rPr>
        <w:t>Погрузочно-</w:t>
      </w:r>
      <w:r w:rsidR="003A2F10"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="003A2F10" w:rsidRPr="00C21AF8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5B2A00" w:rsidRDefault="005B2A00" w:rsidP="00C946B8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Номинальные значения климатических факторов внешней среды для </w:t>
      </w:r>
      <w:r w:rsidR="00D846AA">
        <w:rPr>
          <w:sz w:val="24"/>
          <w:szCs w:val="24"/>
        </w:rPr>
        <w:t xml:space="preserve">Шкафов </w:t>
      </w:r>
      <w:r>
        <w:rPr>
          <w:sz w:val="24"/>
          <w:szCs w:val="24"/>
        </w:rPr>
        <w:t>должны соответствовать ГОСТ 15150-69 и ГОСТ 15543.</w:t>
      </w:r>
    </w:p>
    <w:p w:rsidR="00DE0EA0" w:rsidRDefault="00497866" w:rsidP="00C946B8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8F3A51">
        <w:rPr>
          <w:szCs w:val="24"/>
        </w:rPr>
        <w:t xml:space="preserve">Укладка и транспортировка </w:t>
      </w:r>
      <w:r w:rsidR="00BA5F68">
        <w:rPr>
          <w:szCs w:val="24"/>
        </w:rPr>
        <w:t>продукции</w:t>
      </w:r>
      <w:r w:rsidR="00D846AA">
        <w:rPr>
          <w:szCs w:val="24"/>
        </w:rPr>
        <w:t xml:space="preserve"> </w:t>
      </w:r>
      <w:r w:rsidR="00A74BD6">
        <w:rPr>
          <w:szCs w:val="24"/>
        </w:rPr>
        <w:t xml:space="preserve"> </w:t>
      </w:r>
      <w:r w:rsidRPr="008F3A51">
        <w:rPr>
          <w:szCs w:val="24"/>
        </w:rPr>
        <w:t xml:space="preserve"> должна предотвратить </w:t>
      </w:r>
      <w:r w:rsidR="00EC05CC">
        <w:rPr>
          <w:szCs w:val="24"/>
        </w:rPr>
        <w:t>их</w:t>
      </w:r>
      <w:r w:rsidRPr="008F3A51">
        <w:rPr>
          <w:szCs w:val="24"/>
        </w:rPr>
        <w:t xml:space="preserve"> повреждение или порчу </w:t>
      </w:r>
      <w:r w:rsidRPr="00DE0EA0">
        <w:rPr>
          <w:szCs w:val="24"/>
        </w:rPr>
        <w:t>во время перевозки, а также выдерживать подъемно-транспортную обработку и воздействие осадков во время перевозки</w:t>
      </w:r>
      <w:r w:rsidR="00DE0EA0" w:rsidRPr="00DE0EA0">
        <w:rPr>
          <w:szCs w:val="24"/>
        </w:rPr>
        <w:t>.</w:t>
      </w:r>
    </w:p>
    <w:p w:rsidR="00CC3003" w:rsidRDefault="00CC3003" w:rsidP="00C946B8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 xml:space="preserve">Упаковка </w:t>
      </w:r>
      <w:r w:rsidR="00BA5F68">
        <w:rPr>
          <w:szCs w:val="24"/>
        </w:rPr>
        <w:t>продукции</w:t>
      </w:r>
      <w:r>
        <w:rPr>
          <w:szCs w:val="24"/>
        </w:rPr>
        <w:t xml:space="preserve"> должна производиться в соответствии с требованиями нормативно-технич</w:t>
      </w:r>
      <w:r w:rsidR="00AD4B6D">
        <w:rPr>
          <w:szCs w:val="24"/>
        </w:rPr>
        <w:t>еской документации</w:t>
      </w:r>
      <w:r w:rsidR="008260D5">
        <w:rPr>
          <w:szCs w:val="24"/>
        </w:rPr>
        <w:t>.</w:t>
      </w:r>
    </w:p>
    <w:p w:rsidR="00F64478" w:rsidRDefault="00BA5F68" w:rsidP="00C946B8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>Продукция и ее</w:t>
      </w:r>
      <w:r w:rsidR="009D1FDC">
        <w:rPr>
          <w:szCs w:val="24"/>
        </w:rPr>
        <w:t xml:space="preserve"> части (при транспортировани</w:t>
      </w:r>
      <w:r w:rsidR="008260D5">
        <w:rPr>
          <w:szCs w:val="24"/>
        </w:rPr>
        <w:t>и</w:t>
      </w:r>
      <w:r w:rsidR="009D1FDC">
        <w:rPr>
          <w:szCs w:val="24"/>
        </w:rPr>
        <w:t xml:space="preserve"> в частично разобранном виде) должн</w:t>
      </w:r>
      <w:r>
        <w:rPr>
          <w:szCs w:val="24"/>
        </w:rPr>
        <w:t>а</w:t>
      </w:r>
      <w:r w:rsidR="009D1FDC">
        <w:rPr>
          <w:szCs w:val="24"/>
        </w:rPr>
        <w:t xml:space="preserve"> быть для транспортирования упакован</w:t>
      </w:r>
      <w:r>
        <w:rPr>
          <w:szCs w:val="24"/>
        </w:rPr>
        <w:t>а</w:t>
      </w:r>
      <w:r w:rsidR="009D1FDC">
        <w:rPr>
          <w:szCs w:val="24"/>
        </w:rPr>
        <w:t xml:space="preserve"> в соответствие с требованиями ГОСТ 23216, ГОСТ 16511 и ГОСТ 2991.</w:t>
      </w:r>
    </w:p>
    <w:p w:rsidR="00F64478" w:rsidRPr="00EB6933" w:rsidRDefault="00F64478" w:rsidP="00C946B8">
      <w:pPr>
        <w:pStyle w:val="ad"/>
        <w:numPr>
          <w:ilvl w:val="1"/>
          <w:numId w:val="3"/>
        </w:numPr>
        <w:tabs>
          <w:tab w:val="left" w:pos="709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EB6933">
        <w:rPr>
          <w:sz w:val="24"/>
          <w:szCs w:val="24"/>
        </w:rPr>
        <w:t xml:space="preserve">Срок изготовления </w:t>
      </w:r>
      <w:r w:rsidR="00BA5F68">
        <w:rPr>
          <w:sz w:val="24"/>
          <w:szCs w:val="24"/>
        </w:rPr>
        <w:t>продукции</w:t>
      </w:r>
      <w:r w:rsidR="00D34940">
        <w:rPr>
          <w:sz w:val="24"/>
          <w:szCs w:val="24"/>
        </w:rPr>
        <w:t xml:space="preserve"> </w:t>
      </w:r>
      <w:r w:rsidRPr="00EB6933">
        <w:rPr>
          <w:sz w:val="24"/>
          <w:szCs w:val="24"/>
        </w:rPr>
        <w:t xml:space="preserve">производителем должен быть не </w:t>
      </w:r>
      <w:r w:rsidR="002D1FA7" w:rsidRPr="00EB6933">
        <w:rPr>
          <w:sz w:val="24"/>
          <w:szCs w:val="24"/>
        </w:rPr>
        <w:t>более</w:t>
      </w:r>
      <w:r w:rsidRPr="00EB6933">
        <w:rPr>
          <w:sz w:val="24"/>
          <w:szCs w:val="24"/>
        </w:rPr>
        <w:t xml:space="preserve"> </w:t>
      </w:r>
      <w:r w:rsidR="007036ED" w:rsidRPr="00EB6933">
        <w:rPr>
          <w:sz w:val="24"/>
          <w:szCs w:val="24"/>
        </w:rPr>
        <w:t>п</w:t>
      </w:r>
      <w:r w:rsidR="002D1FA7" w:rsidRPr="00EB6933">
        <w:rPr>
          <w:sz w:val="24"/>
          <w:szCs w:val="24"/>
        </w:rPr>
        <w:t>олугода от момента поставки</w:t>
      </w:r>
      <w:r w:rsidRPr="00EB6933">
        <w:rPr>
          <w:sz w:val="24"/>
          <w:szCs w:val="24"/>
        </w:rPr>
        <w:t>.</w:t>
      </w:r>
    </w:p>
    <w:p w:rsidR="0024201B" w:rsidRPr="00EB6933" w:rsidRDefault="0024201B" w:rsidP="00C946B8">
      <w:pPr>
        <w:pStyle w:val="ad"/>
        <w:numPr>
          <w:ilvl w:val="1"/>
          <w:numId w:val="3"/>
        </w:numPr>
        <w:tabs>
          <w:tab w:val="left" w:pos="709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EB6933">
        <w:rPr>
          <w:sz w:val="24"/>
          <w:szCs w:val="24"/>
        </w:rPr>
        <w:t xml:space="preserve">Каждая партия </w:t>
      </w:r>
      <w:r w:rsidR="00BA5F68">
        <w:rPr>
          <w:sz w:val="24"/>
          <w:szCs w:val="24"/>
        </w:rPr>
        <w:t>продукции</w:t>
      </w:r>
      <w:r w:rsidR="00D34940">
        <w:rPr>
          <w:sz w:val="24"/>
          <w:szCs w:val="24"/>
        </w:rPr>
        <w:t xml:space="preserve"> </w:t>
      </w:r>
      <w:r w:rsidRPr="00EB6933">
        <w:rPr>
          <w:sz w:val="24"/>
          <w:szCs w:val="24"/>
        </w:rPr>
        <w:t xml:space="preserve">должна подвергаться приемо-сдаточным испытаниям </w:t>
      </w:r>
      <w:r w:rsidR="00C07D2C" w:rsidRPr="00EB6933">
        <w:rPr>
          <w:sz w:val="24"/>
          <w:szCs w:val="24"/>
        </w:rPr>
        <w:t>в соответствие с</w:t>
      </w:r>
      <w:r w:rsidR="00D846AA">
        <w:rPr>
          <w:sz w:val="24"/>
          <w:szCs w:val="24"/>
        </w:rPr>
        <w:t xml:space="preserve"> </w:t>
      </w:r>
      <w:r w:rsidR="00FF1DED" w:rsidRPr="00EB6933">
        <w:rPr>
          <w:sz w:val="24"/>
          <w:szCs w:val="24"/>
        </w:rPr>
        <w:t xml:space="preserve"> </w:t>
      </w:r>
      <w:r w:rsidR="007A0B23">
        <w:rPr>
          <w:sz w:val="24"/>
          <w:szCs w:val="24"/>
        </w:rPr>
        <w:t>ГОСТ 16962.2-</w:t>
      </w:r>
      <w:r w:rsidR="007A0B23" w:rsidRPr="007A0B23">
        <w:rPr>
          <w:sz w:val="24"/>
          <w:szCs w:val="24"/>
        </w:rPr>
        <w:t>90</w:t>
      </w:r>
      <w:r w:rsidR="00DE0EA0" w:rsidRPr="00EB6933">
        <w:rPr>
          <w:sz w:val="24"/>
          <w:szCs w:val="24"/>
        </w:rPr>
        <w:t>.</w:t>
      </w:r>
    </w:p>
    <w:p w:rsidR="00AC31A0" w:rsidRPr="00C8360C" w:rsidRDefault="00AC31A0" w:rsidP="00C946B8">
      <w:pPr>
        <w:pStyle w:val="ad"/>
        <w:numPr>
          <w:ilvl w:val="1"/>
          <w:numId w:val="3"/>
        </w:numPr>
        <w:tabs>
          <w:tab w:val="left" w:pos="709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C8360C">
        <w:rPr>
          <w:sz w:val="24"/>
          <w:szCs w:val="24"/>
        </w:rPr>
        <w:t xml:space="preserve">В комплект поставки должно входить: </w:t>
      </w:r>
    </w:p>
    <w:p w:rsidR="00F241D3" w:rsidRPr="00087484" w:rsidRDefault="00BA5F68" w:rsidP="00C946B8">
      <w:pPr>
        <w:numPr>
          <w:ilvl w:val="0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Э</w:t>
      </w:r>
      <w:r w:rsidR="00F241D3" w:rsidRPr="00087484">
        <w:rPr>
          <w:sz w:val="24"/>
          <w:szCs w:val="24"/>
        </w:rPr>
        <w:t>ксплуатационная документация: паспорт с датой упаковки и штампом ОТК, техническое описание, инструкция по монтажу и эксплуатации.</w:t>
      </w:r>
    </w:p>
    <w:p w:rsidR="00F241D3" w:rsidRDefault="00F241D3" w:rsidP="00C946B8">
      <w:pPr>
        <w:pStyle w:val="ad"/>
        <w:tabs>
          <w:tab w:val="left" w:pos="1134"/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087484">
        <w:rPr>
          <w:sz w:val="24"/>
          <w:szCs w:val="24"/>
        </w:rPr>
        <w:t>Допускается эксплуатационную документацию выполнить в одном документе – руководстве по эксплуатации, совместив в нем функцию паспорта, технического описания, инструкции по монтажу и эксплуатации. Сопроводительная документация укладывается в пакет и размещается внутри оболочки</w:t>
      </w:r>
      <w:r w:rsidR="00BA5F68">
        <w:rPr>
          <w:sz w:val="24"/>
          <w:szCs w:val="24"/>
        </w:rPr>
        <w:t xml:space="preserve"> изделия</w:t>
      </w:r>
      <w:r w:rsidRPr="00087484">
        <w:rPr>
          <w:sz w:val="24"/>
          <w:szCs w:val="24"/>
        </w:rPr>
        <w:t>.</w:t>
      </w:r>
    </w:p>
    <w:p w:rsidR="0060584E" w:rsidRPr="0036510A" w:rsidRDefault="0060584E" w:rsidP="00C946B8">
      <w:pPr>
        <w:pStyle w:val="BodyText21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2"/>
          <w:szCs w:val="24"/>
        </w:rPr>
      </w:pPr>
      <w:r w:rsidRPr="0007295B">
        <w:rPr>
          <w:bCs/>
          <w:szCs w:val="26"/>
        </w:rPr>
        <w:t xml:space="preserve">Победитель </w:t>
      </w:r>
      <w:r w:rsidR="00C20988" w:rsidRPr="0007295B">
        <w:rPr>
          <w:bCs/>
          <w:szCs w:val="26"/>
        </w:rPr>
        <w:t>закупки</w:t>
      </w:r>
      <w:r w:rsidRPr="0007295B">
        <w:rPr>
          <w:bCs/>
          <w:szCs w:val="26"/>
        </w:rPr>
        <w:t xml:space="preserve"> обеспечивает </w:t>
      </w:r>
      <w:r w:rsidRPr="0036510A">
        <w:rPr>
          <w:bCs/>
          <w:szCs w:val="26"/>
        </w:rPr>
        <w:t>поставку оборудования на скл</w:t>
      </w:r>
      <w:r w:rsidR="00384D43">
        <w:rPr>
          <w:bCs/>
          <w:szCs w:val="26"/>
        </w:rPr>
        <w:t>ад получателя – филиал ПАО «</w:t>
      </w:r>
      <w:proofErr w:type="spellStart"/>
      <w:r w:rsidR="00384D43">
        <w:rPr>
          <w:bCs/>
          <w:szCs w:val="26"/>
        </w:rPr>
        <w:t>Россети</w:t>
      </w:r>
      <w:proofErr w:type="spellEnd"/>
      <w:r w:rsidR="00384D43">
        <w:rPr>
          <w:bCs/>
          <w:szCs w:val="26"/>
        </w:rPr>
        <w:t xml:space="preserve"> Центр</w:t>
      </w:r>
      <w:r w:rsidRPr="0036510A">
        <w:rPr>
          <w:bCs/>
          <w:szCs w:val="26"/>
        </w:rPr>
        <w:t>» - «Тверьэнерго» - в объемах и</w:t>
      </w:r>
      <w:r>
        <w:rPr>
          <w:bCs/>
          <w:szCs w:val="26"/>
        </w:rPr>
        <w:t xml:space="preserve"> сроки, установленные данным ТЗ – </w:t>
      </w:r>
      <w:r w:rsidR="00384D43">
        <w:rPr>
          <w:szCs w:val="26"/>
        </w:rPr>
        <w:t>30</w:t>
      </w:r>
      <w:r w:rsidRPr="00BE29D0">
        <w:rPr>
          <w:szCs w:val="26"/>
        </w:rPr>
        <w:t xml:space="preserve"> календарных дней, с момента заключения договора</w:t>
      </w:r>
      <w:r>
        <w:rPr>
          <w:szCs w:val="26"/>
        </w:rPr>
        <w:t>.</w:t>
      </w:r>
    </w:p>
    <w:p w:rsidR="0060584E" w:rsidRPr="002461D5" w:rsidRDefault="0060584E" w:rsidP="00C946B8">
      <w:pPr>
        <w:pStyle w:val="BodyText21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Cs w:val="24"/>
        </w:rPr>
      </w:pPr>
      <w:r w:rsidRPr="0036510A">
        <w:rPr>
          <w:szCs w:val="24"/>
        </w:rPr>
        <w:t xml:space="preserve">Поставка оборудования производится в точки поставки, указанные покупателем - филиалом </w:t>
      </w:r>
      <w:r w:rsidR="00384D43">
        <w:rPr>
          <w:bCs/>
          <w:szCs w:val="26"/>
        </w:rPr>
        <w:t>ПАО «</w:t>
      </w:r>
      <w:proofErr w:type="spellStart"/>
      <w:r w:rsidR="00384D43">
        <w:rPr>
          <w:bCs/>
          <w:szCs w:val="26"/>
        </w:rPr>
        <w:t>Россети</w:t>
      </w:r>
      <w:proofErr w:type="spellEnd"/>
      <w:r w:rsidR="00384D43">
        <w:rPr>
          <w:bCs/>
          <w:szCs w:val="26"/>
        </w:rPr>
        <w:t xml:space="preserve"> Центр</w:t>
      </w:r>
      <w:r w:rsidR="00384D43" w:rsidRPr="0036510A">
        <w:rPr>
          <w:bCs/>
          <w:szCs w:val="26"/>
        </w:rPr>
        <w:t>» - «Тверьэнерго»</w:t>
      </w:r>
      <w:r w:rsidRPr="0036510A">
        <w:rPr>
          <w:szCs w:val="24"/>
        </w:rPr>
        <w:t>.</w:t>
      </w:r>
    </w:p>
    <w:p w:rsidR="0060584E" w:rsidRDefault="0060584E" w:rsidP="0060584E">
      <w:pPr>
        <w:pStyle w:val="ad"/>
        <w:tabs>
          <w:tab w:val="left" w:pos="1560"/>
        </w:tabs>
        <w:ind w:left="0"/>
        <w:contextualSpacing w:val="0"/>
        <w:rPr>
          <w:sz w:val="24"/>
          <w:szCs w:val="24"/>
        </w:rPr>
      </w:pPr>
    </w:p>
    <w:p w:rsidR="00612811" w:rsidRPr="004D4E32" w:rsidRDefault="00612811" w:rsidP="00C946B8">
      <w:pPr>
        <w:pStyle w:val="ad"/>
        <w:numPr>
          <w:ilvl w:val="0"/>
          <w:numId w:val="3"/>
        </w:numPr>
        <w:tabs>
          <w:tab w:val="left" w:pos="993"/>
        </w:tabs>
        <w:ind w:left="0" w:firstLine="851"/>
        <w:contextualSpacing w:val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0584E">
      <w:pPr>
        <w:pStyle w:val="ad"/>
        <w:tabs>
          <w:tab w:val="left" w:pos="1560"/>
        </w:tabs>
        <w:ind w:left="0"/>
        <w:contextualSpacing w:val="0"/>
        <w:rPr>
          <w:sz w:val="24"/>
          <w:szCs w:val="24"/>
        </w:rPr>
      </w:pPr>
      <w:r w:rsidRPr="00C93EC2">
        <w:rPr>
          <w:sz w:val="24"/>
          <w:szCs w:val="24"/>
        </w:rPr>
        <w:t>Гарантия на поставляем</w:t>
      </w:r>
      <w:r w:rsidR="00BA5F68">
        <w:rPr>
          <w:sz w:val="24"/>
          <w:szCs w:val="24"/>
        </w:rPr>
        <w:t>ую продукцию</w:t>
      </w:r>
      <w:r w:rsidR="008C7A5A">
        <w:rPr>
          <w:sz w:val="24"/>
          <w:szCs w:val="24"/>
        </w:rPr>
        <w:t xml:space="preserve"> </w:t>
      </w:r>
      <w:r w:rsidR="008C7A5A" w:rsidRPr="00EB6933">
        <w:rPr>
          <w:sz w:val="24"/>
          <w:szCs w:val="24"/>
        </w:rPr>
        <w:t xml:space="preserve"> </w:t>
      </w:r>
      <w:r w:rsidRPr="00C93EC2">
        <w:rPr>
          <w:sz w:val="24"/>
          <w:szCs w:val="24"/>
        </w:rPr>
        <w:t xml:space="preserve">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 w:rsidR="00BA5F68">
        <w:rPr>
          <w:sz w:val="24"/>
          <w:szCs w:val="24"/>
        </w:rPr>
        <w:t>1</w:t>
      </w:r>
      <w:r w:rsidR="003810BB" w:rsidRPr="003810BB">
        <w:rPr>
          <w:sz w:val="24"/>
          <w:szCs w:val="24"/>
        </w:rPr>
        <w:t>2</w:t>
      </w:r>
      <w:r w:rsidRPr="003810BB">
        <w:rPr>
          <w:sz w:val="24"/>
          <w:szCs w:val="24"/>
        </w:rPr>
        <w:t xml:space="preserve"> месяц</w:t>
      </w:r>
      <w:r w:rsidR="00BA5F68">
        <w:rPr>
          <w:sz w:val="24"/>
          <w:szCs w:val="24"/>
        </w:rPr>
        <w:t>ев</w:t>
      </w:r>
      <w:r w:rsidRPr="003810BB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3810BB">
        <w:rPr>
          <w:sz w:val="24"/>
          <w:szCs w:val="24"/>
        </w:rPr>
        <w:t>их</w:t>
      </w:r>
      <w:r w:rsidR="009465AC" w:rsidRPr="003810BB">
        <w:rPr>
          <w:sz w:val="24"/>
          <w:szCs w:val="24"/>
        </w:rPr>
        <w:t xml:space="preserve"> ввода</w:t>
      </w:r>
      <w:r w:rsidRPr="003810BB">
        <w:rPr>
          <w:sz w:val="24"/>
          <w:szCs w:val="24"/>
        </w:rPr>
        <w:t xml:space="preserve"> в эксплуатаци</w:t>
      </w:r>
      <w:r w:rsidRPr="00C93EC2">
        <w:rPr>
          <w:sz w:val="24"/>
          <w:szCs w:val="24"/>
        </w:rPr>
        <w:t>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 w:rsidR="0005243C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50501E">
        <w:rPr>
          <w:sz w:val="24"/>
          <w:szCs w:val="24"/>
        </w:rPr>
        <w:t xml:space="preserve">составных частей </w:t>
      </w:r>
      <w:r w:rsidR="00BA5F68">
        <w:rPr>
          <w:sz w:val="24"/>
          <w:szCs w:val="24"/>
        </w:rPr>
        <w:t>продукции</w:t>
      </w:r>
      <w:r w:rsidR="0050501E">
        <w:rPr>
          <w:sz w:val="24"/>
          <w:szCs w:val="24"/>
        </w:rPr>
        <w:t xml:space="preserve"> </w:t>
      </w:r>
      <w:r w:rsidR="0050501E" w:rsidRPr="00C93EC2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05243C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15303" w:rsidRDefault="00A15303" w:rsidP="0060584E">
      <w:pPr>
        <w:pStyle w:val="ad"/>
        <w:tabs>
          <w:tab w:val="left" w:pos="1560"/>
        </w:tabs>
        <w:ind w:left="0"/>
        <w:contextualSpacing w:val="0"/>
        <w:rPr>
          <w:sz w:val="24"/>
          <w:szCs w:val="24"/>
        </w:rPr>
      </w:pPr>
    </w:p>
    <w:p w:rsidR="00A15303" w:rsidRDefault="00A15303" w:rsidP="0060584E">
      <w:pPr>
        <w:pStyle w:val="ad"/>
        <w:tabs>
          <w:tab w:val="left" w:pos="1560"/>
        </w:tabs>
        <w:ind w:left="0"/>
        <w:contextualSpacing w:val="0"/>
        <w:rPr>
          <w:sz w:val="24"/>
          <w:szCs w:val="24"/>
        </w:rPr>
      </w:pPr>
    </w:p>
    <w:p w:rsidR="00590397" w:rsidRDefault="00590397" w:rsidP="0060584E">
      <w:pPr>
        <w:pStyle w:val="ad"/>
        <w:tabs>
          <w:tab w:val="left" w:pos="1560"/>
        </w:tabs>
        <w:ind w:left="0"/>
        <w:contextualSpacing w:val="0"/>
        <w:rPr>
          <w:sz w:val="24"/>
          <w:szCs w:val="24"/>
        </w:rPr>
      </w:pPr>
    </w:p>
    <w:p w:rsidR="00EB1855" w:rsidRDefault="00EB1855" w:rsidP="0060584E">
      <w:pPr>
        <w:pStyle w:val="ad"/>
        <w:tabs>
          <w:tab w:val="left" w:pos="1560"/>
        </w:tabs>
        <w:ind w:left="0"/>
        <w:contextualSpacing w:val="0"/>
        <w:rPr>
          <w:sz w:val="24"/>
          <w:szCs w:val="24"/>
        </w:rPr>
      </w:pPr>
    </w:p>
    <w:p w:rsidR="00612811" w:rsidRPr="008E0B58" w:rsidRDefault="00EA00A8" w:rsidP="00C946B8">
      <w:pPr>
        <w:pStyle w:val="ad"/>
        <w:numPr>
          <w:ilvl w:val="0"/>
          <w:numId w:val="3"/>
        </w:numPr>
        <w:tabs>
          <w:tab w:val="left" w:pos="993"/>
        </w:tabs>
        <w:ind w:left="0" w:firstLine="851"/>
        <w:contextualSpacing w:val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BA5F68" w:rsidP="0060584E">
      <w:pPr>
        <w:pStyle w:val="ad"/>
        <w:tabs>
          <w:tab w:val="left" w:pos="1560"/>
        </w:tabs>
        <w:ind w:left="0"/>
        <w:contextualSpacing w:val="0"/>
        <w:rPr>
          <w:sz w:val="24"/>
          <w:szCs w:val="24"/>
        </w:rPr>
      </w:pPr>
      <w:r>
        <w:rPr>
          <w:sz w:val="24"/>
          <w:szCs w:val="24"/>
        </w:rPr>
        <w:t>Изделия</w:t>
      </w:r>
      <w:r w:rsidR="00D34940">
        <w:rPr>
          <w:sz w:val="24"/>
          <w:szCs w:val="24"/>
        </w:rPr>
        <w:t xml:space="preserve"> </w:t>
      </w:r>
      <w:r w:rsidR="00DD2421">
        <w:rPr>
          <w:sz w:val="24"/>
          <w:szCs w:val="24"/>
        </w:rPr>
        <w:t>должн</w:t>
      </w:r>
      <w:r w:rsidR="00DC7781">
        <w:rPr>
          <w:sz w:val="24"/>
          <w:szCs w:val="24"/>
        </w:rPr>
        <w:t>ы</w:t>
      </w:r>
      <w:r w:rsidR="00DD2421">
        <w:rPr>
          <w:sz w:val="24"/>
          <w:szCs w:val="24"/>
        </w:rPr>
        <w:t xml:space="preserve">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</w:t>
      </w:r>
      <w:r w:rsidR="00612811" w:rsidRPr="009A1540">
        <w:rPr>
          <w:sz w:val="24"/>
          <w:szCs w:val="24"/>
        </w:rPr>
        <w:t xml:space="preserve">быть не </w:t>
      </w:r>
      <w:r w:rsidR="00612811" w:rsidRPr="003810BB">
        <w:rPr>
          <w:sz w:val="24"/>
          <w:szCs w:val="24"/>
        </w:rPr>
        <w:t xml:space="preserve">менее </w:t>
      </w:r>
      <w:r w:rsidR="001D3DAE">
        <w:rPr>
          <w:sz w:val="24"/>
          <w:szCs w:val="24"/>
        </w:rPr>
        <w:t>10</w:t>
      </w:r>
      <w:r w:rsidR="00866AD0" w:rsidRPr="00961849">
        <w:rPr>
          <w:sz w:val="24"/>
          <w:szCs w:val="24"/>
        </w:rPr>
        <w:t xml:space="preserve"> лет</w:t>
      </w:r>
      <w:r w:rsidR="00612811" w:rsidRPr="009A1540">
        <w:rPr>
          <w:sz w:val="24"/>
          <w:szCs w:val="24"/>
        </w:rPr>
        <w:t>.</w:t>
      </w:r>
    </w:p>
    <w:p w:rsidR="004F4E9E" w:rsidRPr="00612811" w:rsidRDefault="004F4E9E" w:rsidP="0060584E">
      <w:pPr>
        <w:pStyle w:val="ad"/>
        <w:tabs>
          <w:tab w:val="left" w:pos="1560"/>
        </w:tabs>
        <w:ind w:left="0"/>
        <w:contextualSpacing w:val="0"/>
        <w:rPr>
          <w:sz w:val="24"/>
          <w:szCs w:val="24"/>
        </w:rPr>
      </w:pPr>
    </w:p>
    <w:p w:rsidR="00612811" w:rsidRPr="00C8360C" w:rsidRDefault="006004FC" w:rsidP="00C946B8">
      <w:pPr>
        <w:pStyle w:val="ad"/>
        <w:numPr>
          <w:ilvl w:val="0"/>
          <w:numId w:val="3"/>
        </w:numPr>
        <w:tabs>
          <w:tab w:val="left" w:pos="993"/>
        </w:tabs>
        <w:ind w:left="0" w:firstLine="851"/>
        <w:contextualSpacing w:val="0"/>
        <w:rPr>
          <w:b/>
          <w:bCs/>
          <w:sz w:val="26"/>
          <w:szCs w:val="26"/>
        </w:rPr>
      </w:pPr>
      <w:r w:rsidRPr="00C8360C">
        <w:rPr>
          <w:b/>
          <w:bCs/>
          <w:sz w:val="26"/>
          <w:szCs w:val="26"/>
        </w:rPr>
        <w:t>Маркировка, с</w:t>
      </w:r>
      <w:r w:rsidR="00612811" w:rsidRPr="00C8360C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12B1" w:rsidRDefault="007C12B1" w:rsidP="0060584E">
      <w:pPr>
        <w:pStyle w:val="ad"/>
        <w:tabs>
          <w:tab w:val="left" w:pos="1560"/>
        </w:tabs>
        <w:ind w:left="0"/>
        <w:contextualSpacing w:val="0"/>
        <w:rPr>
          <w:sz w:val="24"/>
          <w:szCs w:val="24"/>
        </w:rPr>
      </w:pPr>
      <w:r w:rsidRPr="008E0B58">
        <w:rPr>
          <w:sz w:val="24"/>
          <w:szCs w:val="24"/>
        </w:rPr>
        <w:t>Маркировка должна быть стойкой и доступной для чтения и может выполняться на корпусах</w:t>
      </w:r>
      <w:r w:rsidRPr="007C12B1">
        <w:rPr>
          <w:sz w:val="24"/>
          <w:szCs w:val="24"/>
        </w:rPr>
        <w:t xml:space="preserve"> аппаратов и комплектующих элементах или рядом с ними.</w:t>
      </w:r>
    </w:p>
    <w:p w:rsidR="005A2527" w:rsidRDefault="00C9764E" w:rsidP="0060584E">
      <w:pPr>
        <w:pStyle w:val="ad"/>
        <w:tabs>
          <w:tab w:val="left" w:pos="1560"/>
        </w:tabs>
        <w:ind w:left="0"/>
        <w:contextualSpacing w:val="0"/>
        <w:rPr>
          <w:sz w:val="24"/>
          <w:szCs w:val="24"/>
        </w:rPr>
      </w:pPr>
      <w:r w:rsidRPr="008E4989">
        <w:rPr>
          <w:sz w:val="24"/>
          <w:szCs w:val="24"/>
        </w:rPr>
        <w:t xml:space="preserve">Маркировка </w:t>
      </w:r>
      <w:r w:rsidR="00BA5F68">
        <w:rPr>
          <w:sz w:val="24"/>
          <w:szCs w:val="24"/>
        </w:rPr>
        <w:t>изделий</w:t>
      </w:r>
      <w:r w:rsidR="00C8360C">
        <w:rPr>
          <w:sz w:val="24"/>
          <w:szCs w:val="24"/>
        </w:rPr>
        <w:t xml:space="preserve"> </w:t>
      </w:r>
      <w:r w:rsidR="00BC5975" w:rsidRPr="008E4989">
        <w:rPr>
          <w:sz w:val="24"/>
          <w:szCs w:val="24"/>
        </w:rPr>
        <w:t xml:space="preserve">должна соответствовать требованиям </w:t>
      </w:r>
      <w:r w:rsidR="008E0B58">
        <w:rPr>
          <w:sz w:val="24"/>
          <w:szCs w:val="24"/>
        </w:rPr>
        <w:t xml:space="preserve"> </w:t>
      </w:r>
      <w:r w:rsidR="008C7A5A">
        <w:rPr>
          <w:sz w:val="24"/>
          <w:szCs w:val="24"/>
        </w:rPr>
        <w:t>ГОСТ 14192-</w:t>
      </w:r>
      <w:r w:rsidR="008C7A5A" w:rsidRPr="002B6B85">
        <w:rPr>
          <w:sz w:val="24"/>
          <w:szCs w:val="24"/>
        </w:rPr>
        <w:t>96</w:t>
      </w:r>
      <w:r w:rsidR="008C7A5A">
        <w:rPr>
          <w:sz w:val="24"/>
          <w:szCs w:val="24"/>
        </w:rPr>
        <w:t xml:space="preserve">, </w:t>
      </w:r>
      <w:hyperlink r:id="rId13" w:history="1">
        <w:r w:rsidR="008E0B58" w:rsidRPr="008E0B58">
          <w:rPr>
            <w:sz w:val="24"/>
            <w:szCs w:val="24"/>
          </w:rPr>
          <w:t>ГОСТ 2.601-2006</w:t>
        </w:r>
      </w:hyperlink>
      <w:r w:rsidR="008C7A5A">
        <w:rPr>
          <w:sz w:val="24"/>
          <w:szCs w:val="24"/>
        </w:rPr>
        <w:t xml:space="preserve"> </w:t>
      </w:r>
      <w:r w:rsidR="00267155" w:rsidRPr="008E4989">
        <w:rPr>
          <w:sz w:val="24"/>
          <w:szCs w:val="24"/>
        </w:rPr>
        <w:t>(для конкретного типа номенклатуры)</w:t>
      </w:r>
      <w:r w:rsidR="00E226B0" w:rsidRPr="008E4989">
        <w:rPr>
          <w:sz w:val="24"/>
          <w:szCs w:val="24"/>
        </w:rPr>
        <w:t>.</w:t>
      </w:r>
      <w:r w:rsidR="00897389" w:rsidRPr="008E4989">
        <w:rPr>
          <w:sz w:val="24"/>
          <w:szCs w:val="24"/>
        </w:rPr>
        <w:t xml:space="preserve"> Маркировка </w:t>
      </w:r>
      <w:r w:rsidR="00BA5F68">
        <w:rPr>
          <w:sz w:val="24"/>
          <w:szCs w:val="24"/>
        </w:rPr>
        <w:t>изделий</w:t>
      </w:r>
      <w:r w:rsidR="008260D5">
        <w:rPr>
          <w:sz w:val="24"/>
          <w:szCs w:val="24"/>
        </w:rPr>
        <w:t>,</w:t>
      </w:r>
      <w:r w:rsidR="00897389"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условиях.</w:t>
      </w:r>
    </w:p>
    <w:p w:rsidR="007C12B1" w:rsidRDefault="007C12B1" w:rsidP="0060584E">
      <w:pPr>
        <w:pStyle w:val="ad"/>
        <w:tabs>
          <w:tab w:val="left" w:pos="1560"/>
        </w:tabs>
        <w:ind w:left="0"/>
        <w:contextualSpacing w:val="0"/>
        <w:rPr>
          <w:sz w:val="24"/>
          <w:szCs w:val="24"/>
        </w:rPr>
      </w:pPr>
      <w:r>
        <w:rPr>
          <w:sz w:val="24"/>
          <w:szCs w:val="24"/>
        </w:rPr>
        <w:t>Кажд</w:t>
      </w:r>
      <w:r w:rsidR="00BA5F68">
        <w:rPr>
          <w:sz w:val="24"/>
          <w:szCs w:val="24"/>
        </w:rPr>
        <w:t>ое изделие</w:t>
      </w:r>
      <w:r w:rsidR="00C8360C">
        <w:rPr>
          <w:sz w:val="24"/>
          <w:szCs w:val="24"/>
        </w:rPr>
        <w:t xml:space="preserve"> </w:t>
      </w:r>
      <w:r w:rsidRPr="007C12B1">
        <w:rPr>
          <w:sz w:val="24"/>
          <w:szCs w:val="24"/>
        </w:rPr>
        <w:t>должн</w:t>
      </w:r>
      <w:r w:rsidR="00BA5F68">
        <w:rPr>
          <w:sz w:val="24"/>
          <w:szCs w:val="24"/>
        </w:rPr>
        <w:t xml:space="preserve">о  </w:t>
      </w:r>
      <w:r w:rsidRPr="007C12B1">
        <w:rPr>
          <w:sz w:val="24"/>
          <w:szCs w:val="24"/>
        </w:rPr>
        <w:t>иметь паспортную табличку со стойкой маркировкой, закрепленную на двери с наружной стороны.</w:t>
      </w:r>
    </w:p>
    <w:p w:rsidR="00897389" w:rsidRDefault="00872C86" w:rsidP="0060584E">
      <w:pPr>
        <w:pStyle w:val="ad"/>
        <w:tabs>
          <w:tab w:val="left" w:pos="1560"/>
        </w:tabs>
        <w:ind w:left="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Маркировка </w:t>
      </w:r>
      <w:r w:rsidR="00BA5F68">
        <w:rPr>
          <w:sz w:val="24"/>
          <w:szCs w:val="24"/>
        </w:rPr>
        <w:t>изделий</w:t>
      </w:r>
      <w:r w:rsidR="00A74BD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в режимах и условиях, установленных </w:t>
      </w:r>
      <w:r w:rsidR="008C7A5A">
        <w:rPr>
          <w:sz w:val="24"/>
          <w:szCs w:val="24"/>
        </w:rPr>
        <w:t>ГОСТ 14192-</w:t>
      </w:r>
      <w:r w:rsidR="002B6B85" w:rsidRPr="002B6B85">
        <w:rPr>
          <w:sz w:val="24"/>
          <w:szCs w:val="24"/>
        </w:rPr>
        <w:t>96</w:t>
      </w:r>
      <w:r w:rsidR="008C7A5A">
        <w:rPr>
          <w:sz w:val="24"/>
          <w:szCs w:val="24"/>
        </w:rPr>
        <w:t xml:space="preserve"> </w:t>
      </w:r>
      <w:r w:rsidR="00395E7A">
        <w:rPr>
          <w:sz w:val="24"/>
          <w:szCs w:val="24"/>
        </w:rPr>
        <w:t xml:space="preserve">и стандартами или техническими условиями на </w:t>
      </w:r>
      <w:r w:rsidR="00BA5F68">
        <w:rPr>
          <w:sz w:val="24"/>
          <w:szCs w:val="24"/>
        </w:rPr>
        <w:t>изделия</w:t>
      </w:r>
      <w:r w:rsidR="007C12B1">
        <w:rPr>
          <w:sz w:val="24"/>
          <w:szCs w:val="24"/>
        </w:rPr>
        <w:t xml:space="preserve"> и его составные части.</w:t>
      </w:r>
    </w:p>
    <w:p w:rsidR="007C12B1" w:rsidRPr="007C12B1" w:rsidRDefault="007C12B1" w:rsidP="0060584E">
      <w:pPr>
        <w:rPr>
          <w:sz w:val="24"/>
          <w:szCs w:val="24"/>
        </w:rPr>
      </w:pPr>
      <w:r w:rsidRPr="007C12B1">
        <w:rPr>
          <w:sz w:val="24"/>
          <w:szCs w:val="24"/>
        </w:rPr>
        <w:t xml:space="preserve">На паспортной табличке </w:t>
      </w:r>
      <w:r w:rsidR="00BA5F68">
        <w:rPr>
          <w:sz w:val="24"/>
          <w:szCs w:val="24"/>
        </w:rPr>
        <w:t>изделия</w:t>
      </w:r>
      <w:r w:rsidRPr="00D36AF4">
        <w:rPr>
          <w:sz w:val="24"/>
          <w:szCs w:val="24"/>
        </w:rPr>
        <w:t xml:space="preserve"> </w:t>
      </w:r>
      <w:r w:rsidRPr="007C12B1">
        <w:rPr>
          <w:sz w:val="24"/>
          <w:szCs w:val="24"/>
        </w:rPr>
        <w:t>должны быть приведены следующие данные:</w:t>
      </w:r>
    </w:p>
    <w:p w:rsidR="007C12B1" w:rsidRPr="007C12B1" w:rsidRDefault="007C12B1" w:rsidP="0060584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851"/>
        <w:rPr>
          <w:sz w:val="24"/>
          <w:szCs w:val="24"/>
        </w:rPr>
      </w:pPr>
      <w:r w:rsidRPr="007C12B1">
        <w:rPr>
          <w:sz w:val="24"/>
          <w:szCs w:val="24"/>
        </w:rPr>
        <w:t>наименование изготовителя или его товарный знак;</w:t>
      </w:r>
    </w:p>
    <w:p w:rsidR="007C12B1" w:rsidRPr="007C12B1" w:rsidRDefault="007C12B1" w:rsidP="0060584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851"/>
        <w:rPr>
          <w:sz w:val="24"/>
          <w:szCs w:val="24"/>
        </w:rPr>
      </w:pPr>
      <w:r w:rsidRPr="007C12B1">
        <w:rPr>
          <w:sz w:val="24"/>
          <w:szCs w:val="24"/>
        </w:rPr>
        <w:t>знак соответствия;</w:t>
      </w:r>
    </w:p>
    <w:p w:rsidR="007C12B1" w:rsidRPr="007C12B1" w:rsidRDefault="007C12B1" w:rsidP="0060584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851"/>
        <w:rPr>
          <w:sz w:val="24"/>
          <w:szCs w:val="24"/>
        </w:rPr>
      </w:pPr>
      <w:r w:rsidRPr="007C12B1">
        <w:rPr>
          <w:sz w:val="24"/>
          <w:szCs w:val="24"/>
        </w:rPr>
        <w:t>обозначение типа;</w:t>
      </w:r>
    </w:p>
    <w:p w:rsidR="007C12B1" w:rsidRPr="007C12B1" w:rsidRDefault="007C12B1" w:rsidP="0060584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851"/>
        <w:rPr>
          <w:sz w:val="24"/>
          <w:szCs w:val="24"/>
        </w:rPr>
      </w:pPr>
      <w:r w:rsidRPr="007C12B1">
        <w:rPr>
          <w:sz w:val="24"/>
          <w:szCs w:val="24"/>
        </w:rPr>
        <w:t>степень защиты;</w:t>
      </w:r>
    </w:p>
    <w:p w:rsidR="007C12B1" w:rsidRPr="007C12B1" w:rsidRDefault="007C12B1" w:rsidP="0060584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851"/>
        <w:rPr>
          <w:sz w:val="24"/>
          <w:szCs w:val="24"/>
        </w:rPr>
      </w:pPr>
      <w:r w:rsidRPr="007C12B1">
        <w:rPr>
          <w:sz w:val="24"/>
          <w:szCs w:val="24"/>
        </w:rPr>
        <w:t>год изготовления;</w:t>
      </w:r>
    </w:p>
    <w:p w:rsidR="007C12B1" w:rsidRPr="007C12B1" w:rsidRDefault="007C12B1" w:rsidP="0060584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851"/>
        <w:rPr>
          <w:sz w:val="24"/>
          <w:szCs w:val="24"/>
        </w:rPr>
      </w:pPr>
      <w:r w:rsidRPr="007C12B1">
        <w:rPr>
          <w:sz w:val="24"/>
          <w:szCs w:val="24"/>
        </w:rPr>
        <w:t>другие технические данные по усмотрению изготовителя.</w:t>
      </w:r>
    </w:p>
    <w:p w:rsidR="004F4E9E" w:rsidRDefault="004F4E9E" w:rsidP="0060584E">
      <w:pPr>
        <w:pStyle w:val="ad"/>
        <w:tabs>
          <w:tab w:val="left" w:pos="0"/>
          <w:tab w:val="left" w:pos="1134"/>
        </w:tabs>
        <w:ind w:left="0"/>
        <w:contextualSpacing w:val="0"/>
        <w:rPr>
          <w:sz w:val="24"/>
          <w:szCs w:val="24"/>
        </w:rPr>
      </w:pPr>
      <w:r w:rsidRPr="008E0B58">
        <w:rPr>
          <w:sz w:val="24"/>
          <w:szCs w:val="24"/>
        </w:rPr>
        <w:t>Поставщик должен предоставить полный комплект технической и эксплуатационной  документации на русском языке, подготовленной в соответствии с</w:t>
      </w:r>
      <w:r w:rsidR="00A9728E" w:rsidRPr="008E0B58">
        <w:rPr>
          <w:sz w:val="24"/>
          <w:szCs w:val="24"/>
        </w:rPr>
        <w:t xml:space="preserve"> </w:t>
      </w:r>
      <w:r w:rsidRPr="008E0B58">
        <w:rPr>
          <w:sz w:val="24"/>
          <w:szCs w:val="24"/>
        </w:rPr>
        <w:t xml:space="preserve"> ГОСТ 27300-87, ГОСТ 2.601</w:t>
      </w:r>
      <w:r w:rsidR="007B0386" w:rsidRPr="008E0B58">
        <w:rPr>
          <w:sz w:val="24"/>
          <w:szCs w:val="24"/>
        </w:rPr>
        <w:t>-2006</w:t>
      </w:r>
      <w:r w:rsidRPr="008E0B5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8E0B58">
        <w:rPr>
          <w:sz w:val="24"/>
          <w:szCs w:val="24"/>
        </w:rPr>
        <w:t>ых</w:t>
      </w:r>
      <w:r w:rsidRPr="008E0B58">
        <w:rPr>
          <w:sz w:val="24"/>
          <w:szCs w:val="24"/>
        </w:rPr>
        <w:t xml:space="preserve"> </w:t>
      </w:r>
      <w:r w:rsidR="00BA5F68">
        <w:rPr>
          <w:sz w:val="24"/>
          <w:szCs w:val="24"/>
        </w:rPr>
        <w:t>изделий</w:t>
      </w:r>
      <w:r w:rsidR="008260D5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</w:t>
      </w:r>
    </w:p>
    <w:p w:rsidR="009011C0" w:rsidRPr="00051DE3" w:rsidRDefault="009011C0" w:rsidP="0060584E">
      <w:pPr>
        <w:tabs>
          <w:tab w:val="left" w:pos="709"/>
          <w:tab w:val="left" w:pos="1560"/>
        </w:tabs>
        <w:rPr>
          <w:sz w:val="24"/>
          <w:szCs w:val="24"/>
        </w:rPr>
      </w:pPr>
    </w:p>
    <w:p w:rsidR="00612811" w:rsidRPr="008E0B58" w:rsidRDefault="00612811" w:rsidP="00C946B8">
      <w:pPr>
        <w:pStyle w:val="ad"/>
        <w:numPr>
          <w:ilvl w:val="0"/>
          <w:numId w:val="3"/>
        </w:numPr>
        <w:tabs>
          <w:tab w:val="left" w:pos="993"/>
        </w:tabs>
        <w:ind w:left="0" w:firstLine="851"/>
        <w:contextualSpacing w:val="0"/>
        <w:rPr>
          <w:b/>
          <w:bCs/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60584E">
      <w:pPr>
        <w:pStyle w:val="BodyText21"/>
        <w:tabs>
          <w:tab w:val="left" w:pos="0"/>
          <w:tab w:val="left" w:pos="1134"/>
        </w:tabs>
        <w:ind w:firstLine="851"/>
        <w:rPr>
          <w:szCs w:val="24"/>
        </w:rPr>
      </w:pPr>
      <w:r>
        <w:rPr>
          <w:szCs w:val="24"/>
        </w:rPr>
        <w:t xml:space="preserve">Каждая </w:t>
      </w:r>
      <w:r w:rsidRPr="008E0B58">
        <w:rPr>
          <w:szCs w:val="24"/>
        </w:rPr>
        <w:t xml:space="preserve">партия </w:t>
      </w:r>
      <w:r w:rsidR="004F34E0">
        <w:rPr>
          <w:szCs w:val="24"/>
        </w:rPr>
        <w:t>изделий</w:t>
      </w:r>
      <w:r w:rsidR="008C7A5A">
        <w:rPr>
          <w:szCs w:val="24"/>
        </w:rPr>
        <w:t xml:space="preserve">  </w:t>
      </w:r>
      <w:r>
        <w:rPr>
          <w:szCs w:val="24"/>
        </w:rPr>
        <w:t>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4749FD">
        <w:rPr>
          <w:szCs w:val="24"/>
        </w:rPr>
        <w:t>ПАО</w:t>
      </w:r>
      <w:r w:rsidR="00612811" w:rsidRPr="00612811">
        <w:rPr>
          <w:szCs w:val="24"/>
        </w:rPr>
        <w:t xml:space="preserve"> «</w:t>
      </w:r>
      <w:proofErr w:type="spellStart"/>
      <w:r w:rsidR="00384D43">
        <w:rPr>
          <w:szCs w:val="24"/>
        </w:rPr>
        <w:t>Россети</w:t>
      </w:r>
      <w:proofErr w:type="spellEnd"/>
      <w:r w:rsidR="00384D43">
        <w:rPr>
          <w:szCs w:val="24"/>
        </w:rPr>
        <w:t xml:space="preserve"> Центр</w:t>
      </w:r>
      <w:r w:rsidR="00612811" w:rsidRPr="00612811">
        <w:rPr>
          <w:szCs w:val="24"/>
        </w:rPr>
        <w:t xml:space="preserve">» и ответственными представителями Поставщика при получении </w:t>
      </w:r>
      <w:r w:rsidR="00CB23BB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60584E">
      <w:pPr>
        <w:pStyle w:val="ad"/>
        <w:tabs>
          <w:tab w:val="left" w:pos="0"/>
          <w:tab w:val="left" w:pos="1134"/>
        </w:tabs>
        <w:ind w:left="0"/>
        <w:contextualSpacing w:val="0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A7FB9" w:rsidRDefault="00AA7FB9" w:rsidP="008E0B58">
      <w:pPr>
        <w:rPr>
          <w:sz w:val="26"/>
          <w:szCs w:val="26"/>
        </w:rPr>
      </w:pPr>
    </w:p>
    <w:p w:rsidR="008A5CA5" w:rsidRDefault="008A5CA5" w:rsidP="00384D43">
      <w:pPr>
        <w:rPr>
          <w:sz w:val="22"/>
          <w:szCs w:val="22"/>
        </w:rPr>
      </w:pPr>
    </w:p>
    <w:p w:rsidR="00384D43" w:rsidRPr="006A7786" w:rsidRDefault="00384D43" w:rsidP="00384D43">
      <w:pPr>
        <w:ind w:firstLine="0"/>
        <w:rPr>
          <w:sz w:val="24"/>
          <w:szCs w:val="24"/>
        </w:rPr>
      </w:pPr>
      <w:r w:rsidRPr="006A7786">
        <w:rPr>
          <w:sz w:val="24"/>
          <w:szCs w:val="24"/>
        </w:rPr>
        <w:t xml:space="preserve">Начальник управления </w:t>
      </w:r>
      <w:proofErr w:type="gramStart"/>
      <w:r w:rsidRPr="006A7786">
        <w:rPr>
          <w:sz w:val="24"/>
          <w:szCs w:val="24"/>
        </w:rPr>
        <w:t>распределительных</w:t>
      </w:r>
      <w:proofErr w:type="gramEnd"/>
      <w:r w:rsidRPr="006A7786">
        <w:rPr>
          <w:sz w:val="24"/>
          <w:szCs w:val="24"/>
        </w:rPr>
        <w:t xml:space="preserve"> </w:t>
      </w:r>
    </w:p>
    <w:p w:rsidR="00384D43" w:rsidRDefault="00384D43" w:rsidP="00384D43">
      <w:pPr>
        <w:ind w:firstLine="0"/>
        <w:rPr>
          <w:sz w:val="22"/>
          <w:szCs w:val="22"/>
        </w:rPr>
      </w:pPr>
      <w:r w:rsidRPr="006A7786">
        <w:rPr>
          <w:sz w:val="24"/>
          <w:szCs w:val="24"/>
        </w:rPr>
        <w:t>с</w:t>
      </w:r>
      <w:r>
        <w:rPr>
          <w:sz w:val="24"/>
          <w:szCs w:val="24"/>
        </w:rPr>
        <w:t>етей филиала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</w:t>
      </w:r>
      <w:r w:rsidRPr="006A7786">
        <w:rPr>
          <w:sz w:val="24"/>
          <w:szCs w:val="24"/>
        </w:rPr>
        <w:t>» - «Тверьэнерго»</w:t>
      </w:r>
      <w:r w:rsidRPr="006A7786">
        <w:rPr>
          <w:sz w:val="24"/>
          <w:szCs w:val="24"/>
        </w:rPr>
        <w:tab/>
      </w:r>
      <w:r w:rsidRPr="006A7786">
        <w:rPr>
          <w:sz w:val="24"/>
          <w:szCs w:val="24"/>
        </w:rPr>
        <w:tab/>
      </w:r>
      <w:r w:rsidRPr="006A7786">
        <w:rPr>
          <w:sz w:val="24"/>
          <w:szCs w:val="24"/>
        </w:rPr>
        <w:tab/>
        <w:t xml:space="preserve">             </w:t>
      </w:r>
      <w:r>
        <w:rPr>
          <w:sz w:val="24"/>
          <w:szCs w:val="24"/>
        </w:rPr>
        <w:t xml:space="preserve">      </w:t>
      </w:r>
      <w:r w:rsidRPr="006A7786">
        <w:rPr>
          <w:sz w:val="24"/>
          <w:szCs w:val="24"/>
        </w:rPr>
        <w:t xml:space="preserve">А.В. Каретников   </w:t>
      </w:r>
    </w:p>
    <w:p w:rsidR="00384D43" w:rsidRDefault="00384D43" w:rsidP="00384D43">
      <w:pPr>
        <w:ind w:firstLine="0"/>
        <w:rPr>
          <w:sz w:val="22"/>
          <w:szCs w:val="22"/>
        </w:rPr>
      </w:pPr>
    </w:p>
    <w:p w:rsidR="00384D43" w:rsidRDefault="00384D43" w:rsidP="00384D43">
      <w:pPr>
        <w:ind w:firstLine="0"/>
        <w:rPr>
          <w:sz w:val="22"/>
          <w:szCs w:val="22"/>
        </w:rPr>
      </w:pPr>
    </w:p>
    <w:p w:rsidR="00384D43" w:rsidRDefault="00384D43" w:rsidP="00384D43">
      <w:pPr>
        <w:ind w:firstLine="0"/>
        <w:rPr>
          <w:sz w:val="22"/>
          <w:szCs w:val="22"/>
        </w:rPr>
      </w:pPr>
    </w:p>
    <w:p w:rsidR="00384D43" w:rsidRDefault="00384D43" w:rsidP="00384D43">
      <w:pPr>
        <w:ind w:firstLine="0"/>
        <w:rPr>
          <w:sz w:val="22"/>
          <w:szCs w:val="22"/>
        </w:rPr>
      </w:pPr>
    </w:p>
    <w:p w:rsidR="00384D43" w:rsidRDefault="00384D43" w:rsidP="00384D43">
      <w:pPr>
        <w:ind w:firstLine="0"/>
        <w:rPr>
          <w:sz w:val="22"/>
          <w:szCs w:val="22"/>
        </w:rPr>
      </w:pPr>
    </w:p>
    <w:p w:rsidR="008A405B" w:rsidRDefault="008A405B" w:rsidP="00384D43">
      <w:pPr>
        <w:ind w:firstLine="0"/>
        <w:rPr>
          <w:sz w:val="22"/>
          <w:szCs w:val="22"/>
        </w:rPr>
      </w:pPr>
    </w:p>
    <w:p w:rsidR="00384D43" w:rsidRPr="00A14B54" w:rsidRDefault="00384D43" w:rsidP="00384D43">
      <w:pPr>
        <w:ind w:firstLine="0"/>
        <w:rPr>
          <w:sz w:val="22"/>
          <w:szCs w:val="22"/>
        </w:rPr>
      </w:pPr>
      <w:r w:rsidRPr="00A14B54">
        <w:rPr>
          <w:sz w:val="22"/>
          <w:szCs w:val="22"/>
        </w:rPr>
        <w:t xml:space="preserve">Буленков Д.А. </w:t>
      </w:r>
    </w:p>
    <w:p w:rsidR="00384D43" w:rsidRPr="00A14B54" w:rsidRDefault="00384D43" w:rsidP="00384D43">
      <w:pPr>
        <w:ind w:firstLine="0"/>
        <w:rPr>
          <w:sz w:val="22"/>
          <w:szCs w:val="22"/>
        </w:rPr>
      </w:pPr>
      <w:r w:rsidRPr="00A14B54">
        <w:rPr>
          <w:sz w:val="22"/>
          <w:szCs w:val="22"/>
        </w:rPr>
        <w:t>336-232</w:t>
      </w:r>
    </w:p>
    <w:p w:rsidR="00384D43" w:rsidRPr="00C946B8" w:rsidRDefault="00384D43" w:rsidP="00384D43">
      <w:pPr>
        <w:rPr>
          <w:sz w:val="22"/>
          <w:szCs w:val="22"/>
        </w:rPr>
      </w:pPr>
    </w:p>
    <w:sectPr w:rsidR="00384D43" w:rsidRPr="00C946B8" w:rsidSect="0060584E">
      <w:headerReference w:type="even" r:id="rId14"/>
      <w:pgSz w:w="12240" w:h="15840" w:code="1"/>
      <w:pgMar w:top="993" w:right="567" w:bottom="1560" w:left="127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3FE" w:rsidRDefault="00B463FE">
      <w:r>
        <w:separator/>
      </w:r>
    </w:p>
  </w:endnote>
  <w:endnote w:type="continuationSeparator" w:id="0">
    <w:p w:rsidR="00B463FE" w:rsidRDefault="00B46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3FE" w:rsidRDefault="00B463FE">
      <w:r>
        <w:separator/>
      </w:r>
    </w:p>
  </w:footnote>
  <w:footnote w:type="continuationSeparator" w:id="0">
    <w:p w:rsidR="00B463FE" w:rsidRDefault="00B463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AD70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161FEA"/>
    <w:multiLevelType w:val="hybridMultilevel"/>
    <w:tmpl w:val="219CA6B8"/>
    <w:lvl w:ilvl="0" w:tplc="8FBA3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1F1332"/>
    <w:multiLevelType w:val="multilevel"/>
    <w:tmpl w:val="41CA4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B81601"/>
    <w:multiLevelType w:val="multilevel"/>
    <w:tmpl w:val="9C3ADC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sz w:val="24"/>
      </w:rPr>
    </w:lvl>
  </w:abstractNum>
  <w:abstractNum w:abstractNumId="1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>
    <w:nsid w:val="385A1C9A"/>
    <w:multiLevelType w:val="multilevel"/>
    <w:tmpl w:val="FD2416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2">
    <w:nsid w:val="39D43CD8"/>
    <w:multiLevelType w:val="multilevel"/>
    <w:tmpl w:val="F2F2F7AA"/>
    <w:lvl w:ilvl="0">
      <w:start w:val="2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3">
    <w:nsid w:val="3ABF6005"/>
    <w:multiLevelType w:val="multilevel"/>
    <w:tmpl w:val="C584F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sz w:val="24"/>
      </w:rPr>
    </w:lvl>
  </w:abstractNum>
  <w:abstractNum w:abstractNumId="14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7"/>
  </w:num>
  <w:num w:numId="2">
    <w:abstractNumId w:val="10"/>
  </w:num>
  <w:num w:numId="3">
    <w:abstractNumId w:val="15"/>
  </w:num>
  <w:num w:numId="4">
    <w:abstractNumId w:val="4"/>
  </w:num>
  <w:num w:numId="5">
    <w:abstractNumId w:val="16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  <w:num w:numId="11">
    <w:abstractNumId w:val="14"/>
  </w:num>
  <w:num w:numId="12">
    <w:abstractNumId w:val="11"/>
  </w:num>
  <w:num w:numId="13">
    <w:abstractNumId w:val="18"/>
  </w:num>
  <w:num w:numId="14">
    <w:abstractNumId w:val="8"/>
  </w:num>
  <w:num w:numId="15">
    <w:abstractNumId w:val="9"/>
  </w:num>
  <w:num w:numId="16">
    <w:abstractNumId w:val="13"/>
  </w:num>
  <w:num w:numId="1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8CB"/>
    <w:rsid w:val="0000261E"/>
    <w:rsid w:val="0000369B"/>
    <w:rsid w:val="00003952"/>
    <w:rsid w:val="00004529"/>
    <w:rsid w:val="00004DA3"/>
    <w:rsid w:val="0000513E"/>
    <w:rsid w:val="00005360"/>
    <w:rsid w:val="00006268"/>
    <w:rsid w:val="000069D6"/>
    <w:rsid w:val="00006B9B"/>
    <w:rsid w:val="00010695"/>
    <w:rsid w:val="000135E5"/>
    <w:rsid w:val="00013898"/>
    <w:rsid w:val="000141BE"/>
    <w:rsid w:val="000150AB"/>
    <w:rsid w:val="00015CF2"/>
    <w:rsid w:val="00016793"/>
    <w:rsid w:val="00016DC9"/>
    <w:rsid w:val="00017101"/>
    <w:rsid w:val="00020BC6"/>
    <w:rsid w:val="00020DD3"/>
    <w:rsid w:val="00021AAA"/>
    <w:rsid w:val="00023A39"/>
    <w:rsid w:val="00023BB4"/>
    <w:rsid w:val="00024BE9"/>
    <w:rsid w:val="00026ECC"/>
    <w:rsid w:val="00027351"/>
    <w:rsid w:val="000312FC"/>
    <w:rsid w:val="0003144D"/>
    <w:rsid w:val="00031516"/>
    <w:rsid w:val="00032681"/>
    <w:rsid w:val="000358F9"/>
    <w:rsid w:val="000359FF"/>
    <w:rsid w:val="00035FF7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BDD"/>
    <w:rsid w:val="00051CC7"/>
    <w:rsid w:val="00051DE3"/>
    <w:rsid w:val="0005243C"/>
    <w:rsid w:val="000544E5"/>
    <w:rsid w:val="00057FBD"/>
    <w:rsid w:val="00062FD5"/>
    <w:rsid w:val="000630F6"/>
    <w:rsid w:val="00064749"/>
    <w:rsid w:val="00064EF1"/>
    <w:rsid w:val="0007060B"/>
    <w:rsid w:val="00071958"/>
    <w:rsid w:val="0007295B"/>
    <w:rsid w:val="0007491B"/>
    <w:rsid w:val="000808BE"/>
    <w:rsid w:val="000844E3"/>
    <w:rsid w:val="00084847"/>
    <w:rsid w:val="000857B7"/>
    <w:rsid w:val="000858AE"/>
    <w:rsid w:val="00085DAC"/>
    <w:rsid w:val="000866E9"/>
    <w:rsid w:val="00090C8D"/>
    <w:rsid w:val="0009298C"/>
    <w:rsid w:val="0009494F"/>
    <w:rsid w:val="00094AC3"/>
    <w:rsid w:val="00094F22"/>
    <w:rsid w:val="000961A3"/>
    <w:rsid w:val="00097235"/>
    <w:rsid w:val="000972F6"/>
    <w:rsid w:val="000A0393"/>
    <w:rsid w:val="000A32B6"/>
    <w:rsid w:val="000A36D4"/>
    <w:rsid w:val="000A6598"/>
    <w:rsid w:val="000A6A37"/>
    <w:rsid w:val="000B068C"/>
    <w:rsid w:val="000B095B"/>
    <w:rsid w:val="000B24A2"/>
    <w:rsid w:val="000B4A51"/>
    <w:rsid w:val="000B4CD4"/>
    <w:rsid w:val="000B5D7C"/>
    <w:rsid w:val="000B7290"/>
    <w:rsid w:val="000B7329"/>
    <w:rsid w:val="000B7484"/>
    <w:rsid w:val="000C0E47"/>
    <w:rsid w:val="000C2897"/>
    <w:rsid w:val="000C3CE0"/>
    <w:rsid w:val="000C41EF"/>
    <w:rsid w:val="000C69C2"/>
    <w:rsid w:val="000C6D57"/>
    <w:rsid w:val="000C6FE0"/>
    <w:rsid w:val="000C77B0"/>
    <w:rsid w:val="000C7CFF"/>
    <w:rsid w:val="000D093D"/>
    <w:rsid w:val="000D0F91"/>
    <w:rsid w:val="000D162D"/>
    <w:rsid w:val="000D18FE"/>
    <w:rsid w:val="000D3775"/>
    <w:rsid w:val="000D39DD"/>
    <w:rsid w:val="000D4FD2"/>
    <w:rsid w:val="000D5824"/>
    <w:rsid w:val="000D639C"/>
    <w:rsid w:val="000D6AFF"/>
    <w:rsid w:val="000D6C67"/>
    <w:rsid w:val="000D6F7D"/>
    <w:rsid w:val="000E00E1"/>
    <w:rsid w:val="000E0585"/>
    <w:rsid w:val="000E0A2A"/>
    <w:rsid w:val="000E0D8D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DEA"/>
    <w:rsid w:val="000F4E96"/>
    <w:rsid w:val="000F55DB"/>
    <w:rsid w:val="000F6F5B"/>
    <w:rsid w:val="000F720B"/>
    <w:rsid w:val="000F79F0"/>
    <w:rsid w:val="00101142"/>
    <w:rsid w:val="00101290"/>
    <w:rsid w:val="00101DD6"/>
    <w:rsid w:val="001041B7"/>
    <w:rsid w:val="00104E1F"/>
    <w:rsid w:val="00106130"/>
    <w:rsid w:val="00106731"/>
    <w:rsid w:val="00107271"/>
    <w:rsid w:val="00107644"/>
    <w:rsid w:val="00111993"/>
    <w:rsid w:val="00112220"/>
    <w:rsid w:val="00112A35"/>
    <w:rsid w:val="00115340"/>
    <w:rsid w:val="00117DC6"/>
    <w:rsid w:val="00120F84"/>
    <w:rsid w:val="00121A1F"/>
    <w:rsid w:val="00122385"/>
    <w:rsid w:val="001230A7"/>
    <w:rsid w:val="0012456E"/>
    <w:rsid w:val="00127334"/>
    <w:rsid w:val="00127606"/>
    <w:rsid w:val="00127A3D"/>
    <w:rsid w:val="00127EC8"/>
    <w:rsid w:val="00127FE9"/>
    <w:rsid w:val="001313C2"/>
    <w:rsid w:val="001339EF"/>
    <w:rsid w:val="00133D5A"/>
    <w:rsid w:val="00133EF7"/>
    <w:rsid w:val="00136350"/>
    <w:rsid w:val="00136404"/>
    <w:rsid w:val="0013751A"/>
    <w:rsid w:val="00141439"/>
    <w:rsid w:val="00141D09"/>
    <w:rsid w:val="00141F52"/>
    <w:rsid w:val="00143107"/>
    <w:rsid w:val="00143382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6B95"/>
    <w:rsid w:val="001573D5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675C5"/>
    <w:rsid w:val="00170481"/>
    <w:rsid w:val="00171D14"/>
    <w:rsid w:val="0017245C"/>
    <w:rsid w:val="00173531"/>
    <w:rsid w:val="00175B84"/>
    <w:rsid w:val="00177C04"/>
    <w:rsid w:val="00177F01"/>
    <w:rsid w:val="00180063"/>
    <w:rsid w:val="001801AA"/>
    <w:rsid w:val="00180539"/>
    <w:rsid w:val="00181B73"/>
    <w:rsid w:val="00181BBF"/>
    <w:rsid w:val="00181ED4"/>
    <w:rsid w:val="00182091"/>
    <w:rsid w:val="00185FBA"/>
    <w:rsid w:val="001868B5"/>
    <w:rsid w:val="00186B4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30D1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6780"/>
    <w:rsid w:val="001B7FD4"/>
    <w:rsid w:val="001C0CD9"/>
    <w:rsid w:val="001C1248"/>
    <w:rsid w:val="001C19CB"/>
    <w:rsid w:val="001C347A"/>
    <w:rsid w:val="001C37EA"/>
    <w:rsid w:val="001C3843"/>
    <w:rsid w:val="001C3C4C"/>
    <w:rsid w:val="001C4203"/>
    <w:rsid w:val="001C4CAC"/>
    <w:rsid w:val="001C53B1"/>
    <w:rsid w:val="001C645E"/>
    <w:rsid w:val="001D2559"/>
    <w:rsid w:val="001D3DAE"/>
    <w:rsid w:val="001D5D1C"/>
    <w:rsid w:val="001D64A3"/>
    <w:rsid w:val="001D6900"/>
    <w:rsid w:val="001E0B11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273"/>
    <w:rsid w:val="002335C7"/>
    <w:rsid w:val="00235719"/>
    <w:rsid w:val="00235926"/>
    <w:rsid w:val="00241E80"/>
    <w:rsid w:val="0024201B"/>
    <w:rsid w:val="00242812"/>
    <w:rsid w:val="00242C9E"/>
    <w:rsid w:val="002446B5"/>
    <w:rsid w:val="00244733"/>
    <w:rsid w:val="0024696C"/>
    <w:rsid w:val="00247E6F"/>
    <w:rsid w:val="0025072F"/>
    <w:rsid w:val="002515F7"/>
    <w:rsid w:val="00251F4C"/>
    <w:rsid w:val="00252132"/>
    <w:rsid w:val="00252708"/>
    <w:rsid w:val="002528FF"/>
    <w:rsid w:val="00254341"/>
    <w:rsid w:val="002561DE"/>
    <w:rsid w:val="00256573"/>
    <w:rsid w:val="00257477"/>
    <w:rsid w:val="00257F2D"/>
    <w:rsid w:val="002601F7"/>
    <w:rsid w:val="00260830"/>
    <w:rsid w:val="00260A64"/>
    <w:rsid w:val="00261279"/>
    <w:rsid w:val="002630BA"/>
    <w:rsid w:val="002632B7"/>
    <w:rsid w:val="0026363F"/>
    <w:rsid w:val="0026453A"/>
    <w:rsid w:val="0026458C"/>
    <w:rsid w:val="00264EA4"/>
    <w:rsid w:val="00265CEA"/>
    <w:rsid w:val="00265E47"/>
    <w:rsid w:val="002662E7"/>
    <w:rsid w:val="00266EA4"/>
    <w:rsid w:val="00267155"/>
    <w:rsid w:val="00267C77"/>
    <w:rsid w:val="00270EC1"/>
    <w:rsid w:val="00274583"/>
    <w:rsid w:val="00275D63"/>
    <w:rsid w:val="002761C6"/>
    <w:rsid w:val="00281C4A"/>
    <w:rsid w:val="0028279E"/>
    <w:rsid w:val="00283DC1"/>
    <w:rsid w:val="00284D1E"/>
    <w:rsid w:val="00285586"/>
    <w:rsid w:val="002855D1"/>
    <w:rsid w:val="00286CF9"/>
    <w:rsid w:val="00287E46"/>
    <w:rsid w:val="002906A7"/>
    <w:rsid w:val="00291868"/>
    <w:rsid w:val="002920BD"/>
    <w:rsid w:val="0029213A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75A"/>
    <w:rsid w:val="00296D9B"/>
    <w:rsid w:val="002A04A8"/>
    <w:rsid w:val="002A1373"/>
    <w:rsid w:val="002A171C"/>
    <w:rsid w:val="002A1FAD"/>
    <w:rsid w:val="002A3E9F"/>
    <w:rsid w:val="002A45E7"/>
    <w:rsid w:val="002A5D90"/>
    <w:rsid w:val="002A64D3"/>
    <w:rsid w:val="002A7741"/>
    <w:rsid w:val="002A7D7B"/>
    <w:rsid w:val="002B0030"/>
    <w:rsid w:val="002B056F"/>
    <w:rsid w:val="002B06A7"/>
    <w:rsid w:val="002B06E3"/>
    <w:rsid w:val="002B089B"/>
    <w:rsid w:val="002B2AEB"/>
    <w:rsid w:val="002B5EB4"/>
    <w:rsid w:val="002B6B85"/>
    <w:rsid w:val="002C08A7"/>
    <w:rsid w:val="002C10AE"/>
    <w:rsid w:val="002C1AA6"/>
    <w:rsid w:val="002C1D09"/>
    <w:rsid w:val="002C4B0C"/>
    <w:rsid w:val="002C536C"/>
    <w:rsid w:val="002C5858"/>
    <w:rsid w:val="002C6308"/>
    <w:rsid w:val="002C7B63"/>
    <w:rsid w:val="002D1182"/>
    <w:rsid w:val="002D1202"/>
    <w:rsid w:val="002D133C"/>
    <w:rsid w:val="002D1FA7"/>
    <w:rsid w:val="002D5C5F"/>
    <w:rsid w:val="002D5E88"/>
    <w:rsid w:val="002D74BE"/>
    <w:rsid w:val="002E18B5"/>
    <w:rsid w:val="002E18E0"/>
    <w:rsid w:val="002E22F4"/>
    <w:rsid w:val="002E3087"/>
    <w:rsid w:val="002E4AA0"/>
    <w:rsid w:val="002E5798"/>
    <w:rsid w:val="002E602B"/>
    <w:rsid w:val="002E63DE"/>
    <w:rsid w:val="002E6C8A"/>
    <w:rsid w:val="002F0529"/>
    <w:rsid w:val="002F0687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1C7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54E4"/>
    <w:rsid w:val="00317A80"/>
    <w:rsid w:val="00317B27"/>
    <w:rsid w:val="00320314"/>
    <w:rsid w:val="003203C6"/>
    <w:rsid w:val="0032072D"/>
    <w:rsid w:val="003209FA"/>
    <w:rsid w:val="00320F4F"/>
    <w:rsid w:val="00322D2F"/>
    <w:rsid w:val="003234AF"/>
    <w:rsid w:val="0032363C"/>
    <w:rsid w:val="0032513B"/>
    <w:rsid w:val="00325640"/>
    <w:rsid w:val="003270AA"/>
    <w:rsid w:val="00331300"/>
    <w:rsid w:val="003317E2"/>
    <w:rsid w:val="00331BAE"/>
    <w:rsid w:val="0033432F"/>
    <w:rsid w:val="00340419"/>
    <w:rsid w:val="0034348E"/>
    <w:rsid w:val="0034536F"/>
    <w:rsid w:val="003479DD"/>
    <w:rsid w:val="00351057"/>
    <w:rsid w:val="00353334"/>
    <w:rsid w:val="00354A92"/>
    <w:rsid w:val="0035538F"/>
    <w:rsid w:val="00355F50"/>
    <w:rsid w:val="00360045"/>
    <w:rsid w:val="00360691"/>
    <w:rsid w:val="00360A18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0E4"/>
    <w:rsid w:val="003763A6"/>
    <w:rsid w:val="00376B78"/>
    <w:rsid w:val="00377CB8"/>
    <w:rsid w:val="00377EC3"/>
    <w:rsid w:val="00377F21"/>
    <w:rsid w:val="003810BB"/>
    <w:rsid w:val="00382FEA"/>
    <w:rsid w:val="00384B72"/>
    <w:rsid w:val="00384D43"/>
    <w:rsid w:val="00384D9C"/>
    <w:rsid w:val="00390123"/>
    <w:rsid w:val="003918DA"/>
    <w:rsid w:val="00391F3C"/>
    <w:rsid w:val="00393C53"/>
    <w:rsid w:val="00395E7A"/>
    <w:rsid w:val="0039649E"/>
    <w:rsid w:val="003964FE"/>
    <w:rsid w:val="003A2528"/>
    <w:rsid w:val="003A2F10"/>
    <w:rsid w:val="003A38F1"/>
    <w:rsid w:val="003A4892"/>
    <w:rsid w:val="003A7A79"/>
    <w:rsid w:val="003A7DDA"/>
    <w:rsid w:val="003B057D"/>
    <w:rsid w:val="003B0588"/>
    <w:rsid w:val="003B0B7B"/>
    <w:rsid w:val="003B2A31"/>
    <w:rsid w:val="003B2EF7"/>
    <w:rsid w:val="003B3F9A"/>
    <w:rsid w:val="003B590B"/>
    <w:rsid w:val="003B66C6"/>
    <w:rsid w:val="003B6EDD"/>
    <w:rsid w:val="003B7589"/>
    <w:rsid w:val="003C05B4"/>
    <w:rsid w:val="003C05E4"/>
    <w:rsid w:val="003C0AFD"/>
    <w:rsid w:val="003C1592"/>
    <w:rsid w:val="003C164C"/>
    <w:rsid w:val="003C32E6"/>
    <w:rsid w:val="003C3957"/>
    <w:rsid w:val="003C3B2A"/>
    <w:rsid w:val="003C67A5"/>
    <w:rsid w:val="003C71F7"/>
    <w:rsid w:val="003C76B4"/>
    <w:rsid w:val="003D02A2"/>
    <w:rsid w:val="003D1ACA"/>
    <w:rsid w:val="003D224E"/>
    <w:rsid w:val="003D37B2"/>
    <w:rsid w:val="003D3F2C"/>
    <w:rsid w:val="003D405F"/>
    <w:rsid w:val="003D644A"/>
    <w:rsid w:val="003D6545"/>
    <w:rsid w:val="003D6709"/>
    <w:rsid w:val="003D7943"/>
    <w:rsid w:val="003D7B36"/>
    <w:rsid w:val="003D7B41"/>
    <w:rsid w:val="003E2BE8"/>
    <w:rsid w:val="003E7D01"/>
    <w:rsid w:val="003F03F9"/>
    <w:rsid w:val="003F041E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5D87"/>
    <w:rsid w:val="003F654C"/>
    <w:rsid w:val="003F655B"/>
    <w:rsid w:val="003F6771"/>
    <w:rsid w:val="003F6BB3"/>
    <w:rsid w:val="003F73E7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64E"/>
    <w:rsid w:val="00411F09"/>
    <w:rsid w:val="00415048"/>
    <w:rsid w:val="004153BA"/>
    <w:rsid w:val="004153C2"/>
    <w:rsid w:val="00415731"/>
    <w:rsid w:val="00416124"/>
    <w:rsid w:val="0041739B"/>
    <w:rsid w:val="00417997"/>
    <w:rsid w:val="00420B73"/>
    <w:rsid w:val="00421F02"/>
    <w:rsid w:val="004223FB"/>
    <w:rsid w:val="00424173"/>
    <w:rsid w:val="00425832"/>
    <w:rsid w:val="00426263"/>
    <w:rsid w:val="00426525"/>
    <w:rsid w:val="00426C7D"/>
    <w:rsid w:val="00426EC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0E98"/>
    <w:rsid w:val="0044147D"/>
    <w:rsid w:val="004437D3"/>
    <w:rsid w:val="00445474"/>
    <w:rsid w:val="00445919"/>
    <w:rsid w:val="00447425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65B2D"/>
    <w:rsid w:val="00466B54"/>
    <w:rsid w:val="00470B59"/>
    <w:rsid w:val="00470D7E"/>
    <w:rsid w:val="00472626"/>
    <w:rsid w:val="00473F37"/>
    <w:rsid w:val="00474141"/>
    <w:rsid w:val="004749FD"/>
    <w:rsid w:val="00475718"/>
    <w:rsid w:val="0047759E"/>
    <w:rsid w:val="004802C3"/>
    <w:rsid w:val="00480474"/>
    <w:rsid w:val="00480626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1397"/>
    <w:rsid w:val="004A353B"/>
    <w:rsid w:val="004A359B"/>
    <w:rsid w:val="004A3AA6"/>
    <w:rsid w:val="004A3D52"/>
    <w:rsid w:val="004A668C"/>
    <w:rsid w:val="004A68D0"/>
    <w:rsid w:val="004A7ACD"/>
    <w:rsid w:val="004B381F"/>
    <w:rsid w:val="004B45B7"/>
    <w:rsid w:val="004B55D3"/>
    <w:rsid w:val="004B5E88"/>
    <w:rsid w:val="004B5FD9"/>
    <w:rsid w:val="004B647B"/>
    <w:rsid w:val="004B6C9A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131A"/>
    <w:rsid w:val="004D1FC6"/>
    <w:rsid w:val="004D2AE3"/>
    <w:rsid w:val="004D30CB"/>
    <w:rsid w:val="004D4807"/>
    <w:rsid w:val="004D4E32"/>
    <w:rsid w:val="004D55BC"/>
    <w:rsid w:val="004D579C"/>
    <w:rsid w:val="004D606C"/>
    <w:rsid w:val="004E0944"/>
    <w:rsid w:val="004E144D"/>
    <w:rsid w:val="004E1C6C"/>
    <w:rsid w:val="004E32EA"/>
    <w:rsid w:val="004E4196"/>
    <w:rsid w:val="004E474C"/>
    <w:rsid w:val="004E6241"/>
    <w:rsid w:val="004E6C6E"/>
    <w:rsid w:val="004E74F0"/>
    <w:rsid w:val="004F2C3D"/>
    <w:rsid w:val="004F34E0"/>
    <w:rsid w:val="004F4028"/>
    <w:rsid w:val="004F4E9E"/>
    <w:rsid w:val="004F5083"/>
    <w:rsid w:val="004F517F"/>
    <w:rsid w:val="004F5C65"/>
    <w:rsid w:val="004F6968"/>
    <w:rsid w:val="004F6CDA"/>
    <w:rsid w:val="004F7936"/>
    <w:rsid w:val="004F7A6F"/>
    <w:rsid w:val="00501281"/>
    <w:rsid w:val="00502E81"/>
    <w:rsid w:val="00504630"/>
    <w:rsid w:val="0050501E"/>
    <w:rsid w:val="00505045"/>
    <w:rsid w:val="00505047"/>
    <w:rsid w:val="00505889"/>
    <w:rsid w:val="005075B6"/>
    <w:rsid w:val="00507C25"/>
    <w:rsid w:val="005103FA"/>
    <w:rsid w:val="00510CC9"/>
    <w:rsid w:val="00511940"/>
    <w:rsid w:val="00511EF6"/>
    <w:rsid w:val="00512505"/>
    <w:rsid w:val="0051251D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797"/>
    <w:rsid w:val="00534713"/>
    <w:rsid w:val="00534E38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0A14"/>
    <w:rsid w:val="00551A69"/>
    <w:rsid w:val="005537B3"/>
    <w:rsid w:val="00553C3F"/>
    <w:rsid w:val="005543C2"/>
    <w:rsid w:val="00554C59"/>
    <w:rsid w:val="00557871"/>
    <w:rsid w:val="00557B63"/>
    <w:rsid w:val="0056133F"/>
    <w:rsid w:val="00562D55"/>
    <w:rsid w:val="005630A8"/>
    <w:rsid w:val="00563F7B"/>
    <w:rsid w:val="00564F5B"/>
    <w:rsid w:val="00566742"/>
    <w:rsid w:val="00567774"/>
    <w:rsid w:val="00567CD4"/>
    <w:rsid w:val="00571C6B"/>
    <w:rsid w:val="005741B8"/>
    <w:rsid w:val="0057500D"/>
    <w:rsid w:val="00577D10"/>
    <w:rsid w:val="00577F93"/>
    <w:rsid w:val="005809E9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730"/>
    <w:rsid w:val="00587B52"/>
    <w:rsid w:val="00587D5B"/>
    <w:rsid w:val="00590397"/>
    <w:rsid w:val="00590593"/>
    <w:rsid w:val="00590A92"/>
    <w:rsid w:val="005916D0"/>
    <w:rsid w:val="005925C1"/>
    <w:rsid w:val="00592891"/>
    <w:rsid w:val="0059344B"/>
    <w:rsid w:val="00594C53"/>
    <w:rsid w:val="00595561"/>
    <w:rsid w:val="005961A6"/>
    <w:rsid w:val="0059669F"/>
    <w:rsid w:val="00597EE1"/>
    <w:rsid w:val="005A1E05"/>
    <w:rsid w:val="005A2317"/>
    <w:rsid w:val="005A2527"/>
    <w:rsid w:val="005A29B8"/>
    <w:rsid w:val="005A38CB"/>
    <w:rsid w:val="005A62C8"/>
    <w:rsid w:val="005A7FAE"/>
    <w:rsid w:val="005B04A3"/>
    <w:rsid w:val="005B16AA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2CAD"/>
    <w:rsid w:val="005C32C9"/>
    <w:rsid w:val="005C390A"/>
    <w:rsid w:val="005C4B56"/>
    <w:rsid w:val="005C5AA3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B49"/>
    <w:rsid w:val="005E02C1"/>
    <w:rsid w:val="005E1C59"/>
    <w:rsid w:val="005E292D"/>
    <w:rsid w:val="005E7A9A"/>
    <w:rsid w:val="005E7B21"/>
    <w:rsid w:val="005E7D1F"/>
    <w:rsid w:val="005F0A59"/>
    <w:rsid w:val="005F1E0D"/>
    <w:rsid w:val="005F2499"/>
    <w:rsid w:val="005F2F38"/>
    <w:rsid w:val="005F3643"/>
    <w:rsid w:val="005F392F"/>
    <w:rsid w:val="005F4511"/>
    <w:rsid w:val="005F5DE6"/>
    <w:rsid w:val="005F7A1F"/>
    <w:rsid w:val="006001C9"/>
    <w:rsid w:val="006004FC"/>
    <w:rsid w:val="006015CA"/>
    <w:rsid w:val="00602410"/>
    <w:rsid w:val="006033B0"/>
    <w:rsid w:val="0060420B"/>
    <w:rsid w:val="0060584E"/>
    <w:rsid w:val="00605D5D"/>
    <w:rsid w:val="00605E5D"/>
    <w:rsid w:val="00607B94"/>
    <w:rsid w:val="006109FF"/>
    <w:rsid w:val="006121A0"/>
    <w:rsid w:val="00612811"/>
    <w:rsid w:val="00613868"/>
    <w:rsid w:val="00613983"/>
    <w:rsid w:val="006144BE"/>
    <w:rsid w:val="006148E7"/>
    <w:rsid w:val="006149C7"/>
    <w:rsid w:val="00615023"/>
    <w:rsid w:val="00615786"/>
    <w:rsid w:val="00615D22"/>
    <w:rsid w:val="00616213"/>
    <w:rsid w:val="00617E80"/>
    <w:rsid w:val="00621ED3"/>
    <w:rsid w:val="00622474"/>
    <w:rsid w:val="00622D61"/>
    <w:rsid w:val="00622E6C"/>
    <w:rsid w:val="006242A2"/>
    <w:rsid w:val="00624461"/>
    <w:rsid w:val="00625088"/>
    <w:rsid w:val="0062541E"/>
    <w:rsid w:val="00625864"/>
    <w:rsid w:val="00626915"/>
    <w:rsid w:val="006269BB"/>
    <w:rsid w:val="006312AB"/>
    <w:rsid w:val="00631653"/>
    <w:rsid w:val="00632246"/>
    <w:rsid w:val="00632BA3"/>
    <w:rsid w:val="00632BEC"/>
    <w:rsid w:val="00633BF3"/>
    <w:rsid w:val="00634447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21C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4047"/>
    <w:rsid w:val="0065552E"/>
    <w:rsid w:val="00655579"/>
    <w:rsid w:val="00656B8E"/>
    <w:rsid w:val="00657166"/>
    <w:rsid w:val="0065763B"/>
    <w:rsid w:val="0066047C"/>
    <w:rsid w:val="00660DDC"/>
    <w:rsid w:val="00661116"/>
    <w:rsid w:val="00661675"/>
    <w:rsid w:val="0066235C"/>
    <w:rsid w:val="006626DA"/>
    <w:rsid w:val="006630DD"/>
    <w:rsid w:val="00664FBF"/>
    <w:rsid w:val="00665196"/>
    <w:rsid w:val="00667142"/>
    <w:rsid w:val="0066735A"/>
    <w:rsid w:val="0067198B"/>
    <w:rsid w:val="006722EF"/>
    <w:rsid w:val="006741D4"/>
    <w:rsid w:val="00676792"/>
    <w:rsid w:val="00676901"/>
    <w:rsid w:val="006806A9"/>
    <w:rsid w:val="00681C28"/>
    <w:rsid w:val="006837DC"/>
    <w:rsid w:val="006841FC"/>
    <w:rsid w:val="00684821"/>
    <w:rsid w:val="006850A3"/>
    <w:rsid w:val="0068510B"/>
    <w:rsid w:val="006902B6"/>
    <w:rsid w:val="0069133E"/>
    <w:rsid w:val="00691E00"/>
    <w:rsid w:val="00691F0D"/>
    <w:rsid w:val="00693055"/>
    <w:rsid w:val="00694386"/>
    <w:rsid w:val="00696EAC"/>
    <w:rsid w:val="00697B92"/>
    <w:rsid w:val="00697D58"/>
    <w:rsid w:val="006A383F"/>
    <w:rsid w:val="006A3C68"/>
    <w:rsid w:val="006A4E1A"/>
    <w:rsid w:val="006A7114"/>
    <w:rsid w:val="006A7360"/>
    <w:rsid w:val="006B1281"/>
    <w:rsid w:val="006B1836"/>
    <w:rsid w:val="006B1DEF"/>
    <w:rsid w:val="006B2F64"/>
    <w:rsid w:val="006B3203"/>
    <w:rsid w:val="006B4A0A"/>
    <w:rsid w:val="006B4B4D"/>
    <w:rsid w:val="006B5798"/>
    <w:rsid w:val="006B64A3"/>
    <w:rsid w:val="006B7AFA"/>
    <w:rsid w:val="006C046F"/>
    <w:rsid w:val="006C4CFA"/>
    <w:rsid w:val="006C54BA"/>
    <w:rsid w:val="006C5C42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3933"/>
    <w:rsid w:val="006E4D7C"/>
    <w:rsid w:val="006E56BF"/>
    <w:rsid w:val="006E64BE"/>
    <w:rsid w:val="006E6A76"/>
    <w:rsid w:val="006E7022"/>
    <w:rsid w:val="006E7183"/>
    <w:rsid w:val="006E7807"/>
    <w:rsid w:val="006F0C3A"/>
    <w:rsid w:val="006F279A"/>
    <w:rsid w:val="006F29C7"/>
    <w:rsid w:val="006F2FF5"/>
    <w:rsid w:val="006F5D72"/>
    <w:rsid w:val="006F6D72"/>
    <w:rsid w:val="006F7734"/>
    <w:rsid w:val="007008F3"/>
    <w:rsid w:val="0070187D"/>
    <w:rsid w:val="00702AB3"/>
    <w:rsid w:val="007036ED"/>
    <w:rsid w:val="00703A80"/>
    <w:rsid w:val="00704E3C"/>
    <w:rsid w:val="00704EE1"/>
    <w:rsid w:val="00706495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E1B"/>
    <w:rsid w:val="007162D4"/>
    <w:rsid w:val="00716496"/>
    <w:rsid w:val="00716719"/>
    <w:rsid w:val="007168E6"/>
    <w:rsid w:val="0072028E"/>
    <w:rsid w:val="00721AB7"/>
    <w:rsid w:val="00724050"/>
    <w:rsid w:val="00724AA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994"/>
    <w:rsid w:val="00741B89"/>
    <w:rsid w:val="007435DC"/>
    <w:rsid w:val="00744BB7"/>
    <w:rsid w:val="0074788E"/>
    <w:rsid w:val="00747ADF"/>
    <w:rsid w:val="00750B07"/>
    <w:rsid w:val="00750B1F"/>
    <w:rsid w:val="0075345A"/>
    <w:rsid w:val="00753684"/>
    <w:rsid w:val="00753762"/>
    <w:rsid w:val="00754FB9"/>
    <w:rsid w:val="0075512D"/>
    <w:rsid w:val="00755314"/>
    <w:rsid w:val="007572EE"/>
    <w:rsid w:val="007574D8"/>
    <w:rsid w:val="00757BE0"/>
    <w:rsid w:val="00757C94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3518"/>
    <w:rsid w:val="007963C2"/>
    <w:rsid w:val="007970B6"/>
    <w:rsid w:val="00797123"/>
    <w:rsid w:val="00797192"/>
    <w:rsid w:val="007A0014"/>
    <w:rsid w:val="007A04D7"/>
    <w:rsid w:val="007A0B23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2B1"/>
    <w:rsid w:val="007C1D21"/>
    <w:rsid w:val="007C201E"/>
    <w:rsid w:val="007C25C3"/>
    <w:rsid w:val="007C29DD"/>
    <w:rsid w:val="007C315A"/>
    <w:rsid w:val="007C3A6C"/>
    <w:rsid w:val="007C51F0"/>
    <w:rsid w:val="007C5772"/>
    <w:rsid w:val="007C6AE3"/>
    <w:rsid w:val="007D158D"/>
    <w:rsid w:val="007D1AD9"/>
    <w:rsid w:val="007D2012"/>
    <w:rsid w:val="007D2C54"/>
    <w:rsid w:val="007D4637"/>
    <w:rsid w:val="007D4AE7"/>
    <w:rsid w:val="007D4BE7"/>
    <w:rsid w:val="007D54B2"/>
    <w:rsid w:val="007D6C0C"/>
    <w:rsid w:val="007D7685"/>
    <w:rsid w:val="007D777E"/>
    <w:rsid w:val="007E0847"/>
    <w:rsid w:val="007E348A"/>
    <w:rsid w:val="007E5260"/>
    <w:rsid w:val="007E5471"/>
    <w:rsid w:val="007E6527"/>
    <w:rsid w:val="007F04C6"/>
    <w:rsid w:val="007F0742"/>
    <w:rsid w:val="007F1E2C"/>
    <w:rsid w:val="007F202C"/>
    <w:rsid w:val="007F2E41"/>
    <w:rsid w:val="007F4943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4B4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8FA"/>
    <w:rsid w:val="00822B83"/>
    <w:rsid w:val="00823A70"/>
    <w:rsid w:val="0082481E"/>
    <w:rsid w:val="008251F8"/>
    <w:rsid w:val="008260D5"/>
    <w:rsid w:val="0082648A"/>
    <w:rsid w:val="008274AA"/>
    <w:rsid w:val="0082755E"/>
    <w:rsid w:val="008308C3"/>
    <w:rsid w:val="00832103"/>
    <w:rsid w:val="00833C23"/>
    <w:rsid w:val="00834B2D"/>
    <w:rsid w:val="00834C90"/>
    <w:rsid w:val="0083624E"/>
    <w:rsid w:val="008363D0"/>
    <w:rsid w:val="008363E5"/>
    <w:rsid w:val="00836A47"/>
    <w:rsid w:val="00841A2F"/>
    <w:rsid w:val="00841EA2"/>
    <w:rsid w:val="00842C0C"/>
    <w:rsid w:val="00843342"/>
    <w:rsid w:val="008433F9"/>
    <w:rsid w:val="00843B4D"/>
    <w:rsid w:val="008474EC"/>
    <w:rsid w:val="00847926"/>
    <w:rsid w:val="00850154"/>
    <w:rsid w:val="00853BF9"/>
    <w:rsid w:val="008546A6"/>
    <w:rsid w:val="00855DB1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67470"/>
    <w:rsid w:val="0087122F"/>
    <w:rsid w:val="008727FA"/>
    <w:rsid w:val="00872C86"/>
    <w:rsid w:val="008730A9"/>
    <w:rsid w:val="0087361F"/>
    <w:rsid w:val="0087407B"/>
    <w:rsid w:val="008740B4"/>
    <w:rsid w:val="0087433A"/>
    <w:rsid w:val="0087572B"/>
    <w:rsid w:val="00876F7A"/>
    <w:rsid w:val="0087768B"/>
    <w:rsid w:val="008805F0"/>
    <w:rsid w:val="00881BE6"/>
    <w:rsid w:val="008832E3"/>
    <w:rsid w:val="008833B3"/>
    <w:rsid w:val="00883781"/>
    <w:rsid w:val="00884BC3"/>
    <w:rsid w:val="00885717"/>
    <w:rsid w:val="00886BB7"/>
    <w:rsid w:val="00886C0C"/>
    <w:rsid w:val="008874CF"/>
    <w:rsid w:val="00892006"/>
    <w:rsid w:val="008922ED"/>
    <w:rsid w:val="00892A49"/>
    <w:rsid w:val="00892C4C"/>
    <w:rsid w:val="00894850"/>
    <w:rsid w:val="00895FEE"/>
    <w:rsid w:val="00896DC1"/>
    <w:rsid w:val="00897389"/>
    <w:rsid w:val="008A0375"/>
    <w:rsid w:val="008A0431"/>
    <w:rsid w:val="008A2574"/>
    <w:rsid w:val="008A2EAB"/>
    <w:rsid w:val="008A405B"/>
    <w:rsid w:val="008A44D5"/>
    <w:rsid w:val="008A4E3A"/>
    <w:rsid w:val="008A5CA5"/>
    <w:rsid w:val="008A6687"/>
    <w:rsid w:val="008B0A52"/>
    <w:rsid w:val="008B22FE"/>
    <w:rsid w:val="008B41DF"/>
    <w:rsid w:val="008B7347"/>
    <w:rsid w:val="008C09F5"/>
    <w:rsid w:val="008C20E5"/>
    <w:rsid w:val="008C21BC"/>
    <w:rsid w:val="008C2337"/>
    <w:rsid w:val="008C3446"/>
    <w:rsid w:val="008C3F61"/>
    <w:rsid w:val="008C4722"/>
    <w:rsid w:val="008C4C49"/>
    <w:rsid w:val="008C59F1"/>
    <w:rsid w:val="008C7A5A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AC3"/>
    <w:rsid w:val="008E0B58"/>
    <w:rsid w:val="008E0F64"/>
    <w:rsid w:val="008E1ADB"/>
    <w:rsid w:val="008E1CB0"/>
    <w:rsid w:val="008E25AE"/>
    <w:rsid w:val="008E26C7"/>
    <w:rsid w:val="008E4456"/>
    <w:rsid w:val="008E495A"/>
    <w:rsid w:val="008E4989"/>
    <w:rsid w:val="008E62A5"/>
    <w:rsid w:val="008E6506"/>
    <w:rsid w:val="008E7072"/>
    <w:rsid w:val="008E78B7"/>
    <w:rsid w:val="008E7F3A"/>
    <w:rsid w:val="008E7F56"/>
    <w:rsid w:val="008F0662"/>
    <w:rsid w:val="008F071E"/>
    <w:rsid w:val="008F1D1F"/>
    <w:rsid w:val="008F30FF"/>
    <w:rsid w:val="008F31BD"/>
    <w:rsid w:val="008F3930"/>
    <w:rsid w:val="008F3A51"/>
    <w:rsid w:val="008F5DD1"/>
    <w:rsid w:val="008F64A0"/>
    <w:rsid w:val="008F73A3"/>
    <w:rsid w:val="0090003F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0E52"/>
    <w:rsid w:val="00910FE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F8B"/>
    <w:rsid w:val="00941FDC"/>
    <w:rsid w:val="009424B0"/>
    <w:rsid w:val="0094250F"/>
    <w:rsid w:val="0094330D"/>
    <w:rsid w:val="009440BE"/>
    <w:rsid w:val="009445B0"/>
    <w:rsid w:val="00944AD7"/>
    <w:rsid w:val="00945579"/>
    <w:rsid w:val="009455B5"/>
    <w:rsid w:val="009463A7"/>
    <w:rsid w:val="009465AC"/>
    <w:rsid w:val="0094691B"/>
    <w:rsid w:val="00946931"/>
    <w:rsid w:val="00946ED6"/>
    <w:rsid w:val="00951ED9"/>
    <w:rsid w:val="009520A3"/>
    <w:rsid w:val="00952B35"/>
    <w:rsid w:val="009537B9"/>
    <w:rsid w:val="009538B8"/>
    <w:rsid w:val="00954A3F"/>
    <w:rsid w:val="009559A6"/>
    <w:rsid w:val="00955E24"/>
    <w:rsid w:val="0095633A"/>
    <w:rsid w:val="0095736F"/>
    <w:rsid w:val="009605DB"/>
    <w:rsid w:val="00960BAC"/>
    <w:rsid w:val="00961849"/>
    <w:rsid w:val="009618EE"/>
    <w:rsid w:val="009630C2"/>
    <w:rsid w:val="009643DA"/>
    <w:rsid w:val="00964ACD"/>
    <w:rsid w:val="00964F15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5DF5"/>
    <w:rsid w:val="009773EE"/>
    <w:rsid w:val="00982EF2"/>
    <w:rsid w:val="0098473B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96514"/>
    <w:rsid w:val="00997504"/>
    <w:rsid w:val="009A096B"/>
    <w:rsid w:val="009A1540"/>
    <w:rsid w:val="009A1EB7"/>
    <w:rsid w:val="009A2E7D"/>
    <w:rsid w:val="009A33DA"/>
    <w:rsid w:val="009A3861"/>
    <w:rsid w:val="009A442F"/>
    <w:rsid w:val="009A5585"/>
    <w:rsid w:val="009A5E6E"/>
    <w:rsid w:val="009B0605"/>
    <w:rsid w:val="009B09DD"/>
    <w:rsid w:val="009B0D0B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C1C"/>
    <w:rsid w:val="009D1E23"/>
    <w:rsid w:val="009D1FDC"/>
    <w:rsid w:val="009D2011"/>
    <w:rsid w:val="009D2842"/>
    <w:rsid w:val="009D2B2A"/>
    <w:rsid w:val="009D2B50"/>
    <w:rsid w:val="009D3ED3"/>
    <w:rsid w:val="009D4A6D"/>
    <w:rsid w:val="009D50D5"/>
    <w:rsid w:val="009D5301"/>
    <w:rsid w:val="009D5B2B"/>
    <w:rsid w:val="009E2943"/>
    <w:rsid w:val="009E2AE3"/>
    <w:rsid w:val="009E474B"/>
    <w:rsid w:val="009E70BD"/>
    <w:rsid w:val="009E7970"/>
    <w:rsid w:val="009F0531"/>
    <w:rsid w:val="009F0DD2"/>
    <w:rsid w:val="009F1E96"/>
    <w:rsid w:val="009F233B"/>
    <w:rsid w:val="009F3E05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4DC"/>
    <w:rsid w:val="00A11828"/>
    <w:rsid w:val="00A1241A"/>
    <w:rsid w:val="00A1333A"/>
    <w:rsid w:val="00A13E50"/>
    <w:rsid w:val="00A145D0"/>
    <w:rsid w:val="00A15303"/>
    <w:rsid w:val="00A1579C"/>
    <w:rsid w:val="00A15EED"/>
    <w:rsid w:val="00A177D0"/>
    <w:rsid w:val="00A20734"/>
    <w:rsid w:val="00A208E8"/>
    <w:rsid w:val="00A215AE"/>
    <w:rsid w:val="00A21CAC"/>
    <w:rsid w:val="00A221EF"/>
    <w:rsid w:val="00A22AB5"/>
    <w:rsid w:val="00A2477A"/>
    <w:rsid w:val="00A25298"/>
    <w:rsid w:val="00A26193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1B7"/>
    <w:rsid w:val="00A36A78"/>
    <w:rsid w:val="00A37FC8"/>
    <w:rsid w:val="00A40BAC"/>
    <w:rsid w:val="00A417DB"/>
    <w:rsid w:val="00A420E1"/>
    <w:rsid w:val="00A4321E"/>
    <w:rsid w:val="00A4377F"/>
    <w:rsid w:val="00A44C22"/>
    <w:rsid w:val="00A44F37"/>
    <w:rsid w:val="00A501FF"/>
    <w:rsid w:val="00A503A8"/>
    <w:rsid w:val="00A507B1"/>
    <w:rsid w:val="00A50F37"/>
    <w:rsid w:val="00A510FC"/>
    <w:rsid w:val="00A515A6"/>
    <w:rsid w:val="00A532D5"/>
    <w:rsid w:val="00A53A7C"/>
    <w:rsid w:val="00A54934"/>
    <w:rsid w:val="00A54F03"/>
    <w:rsid w:val="00A54F06"/>
    <w:rsid w:val="00A55D44"/>
    <w:rsid w:val="00A579B6"/>
    <w:rsid w:val="00A57AE8"/>
    <w:rsid w:val="00A603CB"/>
    <w:rsid w:val="00A604BA"/>
    <w:rsid w:val="00A6052D"/>
    <w:rsid w:val="00A60A6E"/>
    <w:rsid w:val="00A61E88"/>
    <w:rsid w:val="00A62896"/>
    <w:rsid w:val="00A62E64"/>
    <w:rsid w:val="00A65193"/>
    <w:rsid w:val="00A66CCC"/>
    <w:rsid w:val="00A67B38"/>
    <w:rsid w:val="00A70A4F"/>
    <w:rsid w:val="00A72317"/>
    <w:rsid w:val="00A72680"/>
    <w:rsid w:val="00A74BD6"/>
    <w:rsid w:val="00A74EE0"/>
    <w:rsid w:val="00A754B3"/>
    <w:rsid w:val="00A75BD4"/>
    <w:rsid w:val="00A76B72"/>
    <w:rsid w:val="00A76E85"/>
    <w:rsid w:val="00A76EF0"/>
    <w:rsid w:val="00A811F8"/>
    <w:rsid w:val="00A81795"/>
    <w:rsid w:val="00A827C4"/>
    <w:rsid w:val="00A8452F"/>
    <w:rsid w:val="00A845C0"/>
    <w:rsid w:val="00A86855"/>
    <w:rsid w:val="00A87061"/>
    <w:rsid w:val="00A90F72"/>
    <w:rsid w:val="00A93000"/>
    <w:rsid w:val="00A937CA"/>
    <w:rsid w:val="00A969C9"/>
    <w:rsid w:val="00A9728E"/>
    <w:rsid w:val="00A97E27"/>
    <w:rsid w:val="00AA0527"/>
    <w:rsid w:val="00AA0589"/>
    <w:rsid w:val="00AA196E"/>
    <w:rsid w:val="00AA1FFE"/>
    <w:rsid w:val="00AA2CDA"/>
    <w:rsid w:val="00AA2E90"/>
    <w:rsid w:val="00AA52F6"/>
    <w:rsid w:val="00AA6A26"/>
    <w:rsid w:val="00AA6FEE"/>
    <w:rsid w:val="00AA7EBB"/>
    <w:rsid w:val="00AA7FB9"/>
    <w:rsid w:val="00AB0945"/>
    <w:rsid w:val="00AB1719"/>
    <w:rsid w:val="00AB1C4B"/>
    <w:rsid w:val="00AB30D3"/>
    <w:rsid w:val="00AB405E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2C1"/>
    <w:rsid w:val="00AC74F3"/>
    <w:rsid w:val="00AC7ADF"/>
    <w:rsid w:val="00AC7F6B"/>
    <w:rsid w:val="00AD0055"/>
    <w:rsid w:val="00AD1894"/>
    <w:rsid w:val="00AD1EEE"/>
    <w:rsid w:val="00AD2CAE"/>
    <w:rsid w:val="00AD3598"/>
    <w:rsid w:val="00AD3C06"/>
    <w:rsid w:val="00AD4B6D"/>
    <w:rsid w:val="00AD4DE9"/>
    <w:rsid w:val="00AD52A0"/>
    <w:rsid w:val="00AD5A61"/>
    <w:rsid w:val="00AD61C2"/>
    <w:rsid w:val="00AD7048"/>
    <w:rsid w:val="00AE1B50"/>
    <w:rsid w:val="00AE20B1"/>
    <w:rsid w:val="00AE2CE9"/>
    <w:rsid w:val="00AE3899"/>
    <w:rsid w:val="00AE4642"/>
    <w:rsid w:val="00AE5CBA"/>
    <w:rsid w:val="00AE5F75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59E"/>
    <w:rsid w:val="00B24C00"/>
    <w:rsid w:val="00B26F08"/>
    <w:rsid w:val="00B31336"/>
    <w:rsid w:val="00B3141F"/>
    <w:rsid w:val="00B322C8"/>
    <w:rsid w:val="00B35135"/>
    <w:rsid w:val="00B37632"/>
    <w:rsid w:val="00B4184D"/>
    <w:rsid w:val="00B41E8B"/>
    <w:rsid w:val="00B423F6"/>
    <w:rsid w:val="00B42BD5"/>
    <w:rsid w:val="00B43052"/>
    <w:rsid w:val="00B43149"/>
    <w:rsid w:val="00B4318F"/>
    <w:rsid w:val="00B4574C"/>
    <w:rsid w:val="00B45886"/>
    <w:rsid w:val="00B45EAF"/>
    <w:rsid w:val="00B463FE"/>
    <w:rsid w:val="00B51EB6"/>
    <w:rsid w:val="00B54E2D"/>
    <w:rsid w:val="00B55DE6"/>
    <w:rsid w:val="00B56D7B"/>
    <w:rsid w:val="00B57303"/>
    <w:rsid w:val="00B57A29"/>
    <w:rsid w:val="00B57E0B"/>
    <w:rsid w:val="00B60719"/>
    <w:rsid w:val="00B617AD"/>
    <w:rsid w:val="00B61A7F"/>
    <w:rsid w:val="00B61BAC"/>
    <w:rsid w:val="00B61D55"/>
    <w:rsid w:val="00B62941"/>
    <w:rsid w:val="00B62BB6"/>
    <w:rsid w:val="00B63411"/>
    <w:rsid w:val="00B635D3"/>
    <w:rsid w:val="00B65693"/>
    <w:rsid w:val="00B65C5B"/>
    <w:rsid w:val="00B66055"/>
    <w:rsid w:val="00B67197"/>
    <w:rsid w:val="00B71096"/>
    <w:rsid w:val="00B72E7C"/>
    <w:rsid w:val="00B73ADA"/>
    <w:rsid w:val="00B73D8A"/>
    <w:rsid w:val="00B74E68"/>
    <w:rsid w:val="00B75EE6"/>
    <w:rsid w:val="00B76533"/>
    <w:rsid w:val="00B767EA"/>
    <w:rsid w:val="00B76C5A"/>
    <w:rsid w:val="00B77C3B"/>
    <w:rsid w:val="00B81480"/>
    <w:rsid w:val="00B815C9"/>
    <w:rsid w:val="00B82E4B"/>
    <w:rsid w:val="00B8412D"/>
    <w:rsid w:val="00B85AF2"/>
    <w:rsid w:val="00B8698D"/>
    <w:rsid w:val="00B87BD8"/>
    <w:rsid w:val="00B90D4C"/>
    <w:rsid w:val="00B91F91"/>
    <w:rsid w:val="00B92097"/>
    <w:rsid w:val="00B946A9"/>
    <w:rsid w:val="00B97488"/>
    <w:rsid w:val="00B97AC4"/>
    <w:rsid w:val="00BA0DE5"/>
    <w:rsid w:val="00BA19D6"/>
    <w:rsid w:val="00BA1FDC"/>
    <w:rsid w:val="00BA2631"/>
    <w:rsid w:val="00BA5F68"/>
    <w:rsid w:val="00BA6774"/>
    <w:rsid w:val="00BB139B"/>
    <w:rsid w:val="00BB165A"/>
    <w:rsid w:val="00BB18EE"/>
    <w:rsid w:val="00BB2541"/>
    <w:rsid w:val="00BB2C5E"/>
    <w:rsid w:val="00BB2E05"/>
    <w:rsid w:val="00BB2F1B"/>
    <w:rsid w:val="00BB323E"/>
    <w:rsid w:val="00BB45CF"/>
    <w:rsid w:val="00BB47C8"/>
    <w:rsid w:val="00BB694B"/>
    <w:rsid w:val="00BB69A1"/>
    <w:rsid w:val="00BB6EA4"/>
    <w:rsid w:val="00BB71BC"/>
    <w:rsid w:val="00BC0482"/>
    <w:rsid w:val="00BC064D"/>
    <w:rsid w:val="00BC0E6E"/>
    <w:rsid w:val="00BC2F29"/>
    <w:rsid w:val="00BC346D"/>
    <w:rsid w:val="00BC5221"/>
    <w:rsid w:val="00BC5550"/>
    <w:rsid w:val="00BC557F"/>
    <w:rsid w:val="00BC5631"/>
    <w:rsid w:val="00BC5975"/>
    <w:rsid w:val="00BC6724"/>
    <w:rsid w:val="00BC7B5B"/>
    <w:rsid w:val="00BC7D54"/>
    <w:rsid w:val="00BD1C51"/>
    <w:rsid w:val="00BD21A1"/>
    <w:rsid w:val="00BD2CC9"/>
    <w:rsid w:val="00BD3FC5"/>
    <w:rsid w:val="00BD6243"/>
    <w:rsid w:val="00BD634D"/>
    <w:rsid w:val="00BD705D"/>
    <w:rsid w:val="00BE0260"/>
    <w:rsid w:val="00BE11E2"/>
    <w:rsid w:val="00BE2C21"/>
    <w:rsid w:val="00BE3234"/>
    <w:rsid w:val="00BE3435"/>
    <w:rsid w:val="00BE7AEA"/>
    <w:rsid w:val="00BF028A"/>
    <w:rsid w:val="00BF07E2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002A"/>
    <w:rsid w:val="00C12368"/>
    <w:rsid w:val="00C13A83"/>
    <w:rsid w:val="00C142E2"/>
    <w:rsid w:val="00C14578"/>
    <w:rsid w:val="00C14CFF"/>
    <w:rsid w:val="00C15F03"/>
    <w:rsid w:val="00C15F94"/>
    <w:rsid w:val="00C16173"/>
    <w:rsid w:val="00C1724B"/>
    <w:rsid w:val="00C1752C"/>
    <w:rsid w:val="00C179D9"/>
    <w:rsid w:val="00C20961"/>
    <w:rsid w:val="00C20988"/>
    <w:rsid w:val="00C2156D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6C74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689F"/>
    <w:rsid w:val="00C573B1"/>
    <w:rsid w:val="00C57F4F"/>
    <w:rsid w:val="00C601CC"/>
    <w:rsid w:val="00C613E0"/>
    <w:rsid w:val="00C61D4D"/>
    <w:rsid w:val="00C62013"/>
    <w:rsid w:val="00C63F78"/>
    <w:rsid w:val="00C64163"/>
    <w:rsid w:val="00C66B01"/>
    <w:rsid w:val="00C67A78"/>
    <w:rsid w:val="00C702CE"/>
    <w:rsid w:val="00C70371"/>
    <w:rsid w:val="00C70BE8"/>
    <w:rsid w:val="00C72F80"/>
    <w:rsid w:val="00C734C3"/>
    <w:rsid w:val="00C74702"/>
    <w:rsid w:val="00C751BA"/>
    <w:rsid w:val="00C755BC"/>
    <w:rsid w:val="00C77848"/>
    <w:rsid w:val="00C77DD8"/>
    <w:rsid w:val="00C807D8"/>
    <w:rsid w:val="00C80805"/>
    <w:rsid w:val="00C81641"/>
    <w:rsid w:val="00C81DA1"/>
    <w:rsid w:val="00C8360C"/>
    <w:rsid w:val="00C84561"/>
    <w:rsid w:val="00C84F91"/>
    <w:rsid w:val="00C85FEE"/>
    <w:rsid w:val="00C869FB"/>
    <w:rsid w:val="00C87569"/>
    <w:rsid w:val="00C876E5"/>
    <w:rsid w:val="00C900FB"/>
    <w:rsid w:val="00C909E2"/>
    <w:rsid w:val="00C9178E"/>
    <w:rsid w:val="00C93EC2"/>
    <w:rsid w:val="00C9442E"/>
    <w:rsid w:val="00C946B8"/>
    <w:rsid w:val="00C947B3"/>
    <w:rsid w:val="00C94BA4"/>
    <w:rsid w:val="00C9764E"/>
    <w:rsid w:val="00CA01A0"/>
    <w:rsid w:val="00CA0CB1"/>
    <w:rsid w:val="00CA12AE"/>
    <w:rsid w:val="00CA1F26"/>
    <w:rsid w:val="00CA38C0"/>
    <w:rsid w:val="00CA392A"/>
    <w:rsid w:val="00CA3E19"/>
    <w:rsid w:val="00CA4F63"/>
    <w:rsid w:val="00CA4F9F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C79"/>
    <w:rsid w:val="00CD0079"/>
    <w:rsid w:val="00CD2726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278B"/>
    <w:rsid w:val="00CE4441"/>
    <w:rsid w:val="00CE6DA4"/>
    <w:rsid w:val="00CE6EB5"/>
    <w:rsid w:val="00CF0257"/>
    <w:rsid w:val="00CF0E1A"/>
    <w:rsid w:val="00CF188F"/>
    <w:rsid w:val="00CF22E0"/>
    <w:rsid w:val="00CF4176"/>
    <w:rsid w:val="00CF54E7"/>
    <w:rsid w:val="00CF565A"/>
    <w:rsid w:val="00CF6001"/>
    <w:rsid w:val="00CF6699"/>
    <w:rsid w:val="00CF680D"/>
    <w:rsid w:val="00CF698E"/>
    <w:rsid w:val="00CF76F8"/>
    <w:rsid w:val="00D00975"/>
    <w:rsid w:val="00D01023"/>
    <w:rsid w:val="00D01170"/>
    <w:rsid w:val="00D01410"/>
    <w:rsid w:val="00D01498"/>
    <w:rsid w:val="00D02549"/>
    <w:rsid w:val="00D02878"/>
    <w:rsid w:val="00D02B18"/>
    <w:rsid w:val="00D02FB5"/>
    <w:rsid w:val="00D03663"/>
    <w:rsid w:val="00D03673"/>
    <w:rsid w:val="00D058A6"/>
    <w:rsid w:val="00D05A6D"/>
    <w:rsid w:val="00D0699E"/>
    <w:rsid w:val="00D06E82"/>
    <w:rsid w:val="00D10B69"/>
    <w:rsid w:val="00D125AC"/>
    <w:rsid w:val="00D13608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3AA7"/>
    <w:rsid w:val="00D24F33"/>
    <w:rsid w:val="00D250F4"/>
    <w:rsid w:val="00D26DD0"/>
    <w:rsid w:val="00D3021A"/>
    <w:rsid w:val="00D319A1"/>
    <w:rsid w:val="00D32825"/>
    <w:rsid w:val="00D32CEF"/>
    <w:rsid w:val="00D33EC1"/>
    <w:rsid w:val="00D34940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1724"/>
    <w:rsid w:val="00D42536"/>
    <w:rsid w:val="00D42FE7"/>
    <w:rsid w:val="00D4319A"/>
    <w:rsid w:val="00D44A37"/>
    <w:rsid w:val="00D468F8"/>
    <w:rsid w:val="00D46D1A"/>
    <w:rsid w:val="00D475AF"/>
    <w:rsid w:val="00D510D2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63E"/>
    <w:rsid w:val="00D67BCA"/>
    <w:rsid w:val="00D70BD4"/>
    <w:rsid w:val="00D7144D"/>
    <w:rsid w:val="00D71778"/>
    <w:rsid w:val="00D71A29"/>
    <w:rsid w:val="00D728D9"/>
    <w:rsid w:val="00D7328A"/>
    <w:rsid w:val="00D73CA5"/>
    <w:rsid w:val="00D73EB0"/>
    <w:rsid w:val="00D7407F"/>
    <w:rsid w:val="00D747EC"/>
    <w:rsid w:val="00D76196"/>
    <w:rsid w:val="00D7710C"/>
    <w:rsid w:val="00D80515"/>
    <w:rsid w:val="00D80AA2"/>
    <w:rsid w:val="00D80F7B"/>
    <w:rsid w:val="00D81F55"/>
    <w:rsid w:val="00D8303D"/>
    <w:rsid w:val="00D846AA"/>
    <w:rsid w:val="00D848B5"/>
    <w:rsid w:val="00D85D56"/>
    <w:rsid w:val="00D8608C"/>
    <w:rsid w:val="00D864E2"/>
    <w:rsid w:val="00D879D8"/>
    <w:rsid w:val="00D9056F"/>
    <w:rsid w:val="00D905D8"/>
    <w:rsid w:val="00D90CBB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65E6"/>
    <w:rsid w:val="00D9751E"/>
    <w:rsid w:val="00D97799"/>
    <w:rsid w:val="00DA043E"/>
    <w:rsid w:val="00DA18E9"/>
    <w:rsid w:val="00DA1BEC"/>
    <w:rsid w:val="00DA1D04"/>
    <w:rsid w:val="00DA1DB6"/>
    <w:rsid w:val="00DA24B0"/>
    <w:rsid w:val="00DA276C"/>
    <w:rsid w:val="00DA6A9C"/>
    <w:rsid w:val="00DA6B8B"/>
    <w:rsid w:val="00DA77B6"/>
    <w:rsid w:val="00DB01EF"/>
    <w:rsid w:val="00DB3083"/>
    <w:rsid w:val="00DB332D"/>
    <w:rsid w:val="00DB44BB"/>
    <w:rsid w:val="00DB4A93"/>
    <w:rsid w:val="00DB4EDF"/>
    <w:rsid w:val="00DB694F"/>
    <w:rsid w:val="00DC0744"/>
    <w:rsid w:val="00DC150D"/>
    <w:rsid w:val="00DC2E72"/>
    <w:rsid w:val="00DC3285"/>
    <w:rsid w:val="00DC3B5C"/>
    <w:rsid w:val="00DC47C8"/>
    <w:rsid w:val="00DC4A9C"/>
    <w:rsid w:val="00DC5A3D"/>
    <w:rsid w:val="00DC6866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118E"/>
    <w:rsid w:val="00DF3243"/>
    <w:rsid w:val="00DF333D"/>
    <w:rsid w:val="00DF43F1"/>
    <w:rsid w:val="00DF59D1"/>
    <w:rsid w:val="00DF687F"/>
    <w:rsid w:val="00DF6912"/>
    <w:rsid w:val="00E00392"/>
    <w:rsid w:val="00E00D71"/>
    <w:rsid w:val="00E00FAB"/>
    <w:rsid w:val="00E018B4"/>
    <w:rsid w:val="00E02A9B"/>
    <w:rsid w:val="00E030F7"/>
    <w:rsid w:val="00E0434D"/>
    <w:rsid w:val="00E05512"/>
    <w:rsid w:val="00E05945"/>
    <w:rsid w:val="00E05A5E"/>
    <w:rsid w:val="00E0631D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166C7"/>
    <w:rsid w:val="00E20A19"/>
    <w:rsid w:val="00E20A36"/>
    <w:rsid w:val="00E226B0"/>
    <w:rsid w:val="00E231F3"/>
    <w:rsid w:val="00E235D6"/>
    <w:rsid w:val="00E23859"/>
    <w:rsid w:val="00E26AC7"/>
    <w:rsid w:val="00E26D27"/>
    <w:rsid w:val="00E304A8"/>
    <w:rsid w:val="00E306DA"/>
    <w:rsid w:val="00E311C9"/>
    <w:rsid w:val="00E34444"/>
    <w:rsid w:val="00E34EC6"/>
    <w:rsid w:val="00E404E5"/>
    <w:rsid w:val="00E40B32"/>
    <w:rsid w:val="00E413D3"/>
    <w:rsid w:val="00E413EE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61FE"/>
    <w:rsid w:val="00E57306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3AFA"/>
    <w:rsid w:val="00E75E00"/>
    <w:rsid w:val="00E7601C"/>
    <w:rsid w:val="00E764D1"/>
    <w:rsid w:val="00E76801"/>
    <w:rsid w:val="00E80157"/>
    <w:rsid w:val="00E8200D"/>
    <w:rsid w:val="00E821CA"/>
    <w:rsid w:val="00E83F96"/>
    <w:rsid w:val="00E8420E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961EE"/>
    <w:rsid w:val="00E978CD"/>
    <w:rsid w:val="00EA00A8"/>
    <w:rsid w:val="00EA0316"/>
    <w:rsid w:val="00EA1B45"/>
    <w:rsid w:val="00EA301A"/>
    <w:rsid w:val="00EA39E4"/>
    <w:rsid w:val="00EA44E5"/>
    <w:rsid w:val="00EA4756"/>
    <w:rsid w:val="00EA52D0"/>
    <w:rsid w:val="00EA5878"/>
    <w:rsid w:val="00EA7128"/>
    <w:rsid w:val="00EB00A3"/>
    <w:rsid w:val="00EB03D9"/>
    <w:rsid w:val="00EB0CA3"/>
    <w:rsid w:val="00EB1855"/>
    <w:rsid w:val="00EB415F"/>
    <w:rsid w:val="00EB548A"/>
    <w:rsid w:val="00EB6933"/>
    <w:rsid w:val="00EB6FBD"/>
    <w:rsid w:val="00EB73B3"/>
    <w:rsid w:val="00EB744B"/>
    <w:rsid w:val="00EB787F"/>
    <w:rsid w:val="00EB7E9B"/>
    <w:rsid w:val="00EC0096"/>
    <w:rsid w:val="00EC05CC"/>
    <w:rsid w:val="00EC0B6C"/>
    <w:rsid w:val="00EC28F2"/>
    <w:rsid w:val="00EC40AF"/>
    <w:rsid w:val="00EC525D"/>
    <w:rsid w:val="00EC52B9"/>
    <w:rsid w:val="00EC55B3"/>
    <w:rsid w:val="00EC5D3B"/>
    <w:rsid w:val="00EC6843"/>
    <w:rsid w:val="00EC6862"/>
    <w:rsid w:val="00EC6A0D"/>
    <w:rsid w:val="00EC7D10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021A"/>
    <w:rsid w:val="00EE30A8"/>
    <w:rsid w:val="00EE6A8E"/>
    <w:rsid w:val="00EE6E8A"/>
    <w:rsid w:val="00EE70F1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6E2"/>
    <w:rsid w:val="00F0098E"/>
    <w:rsid w:val="00F00AB0"/>
    <w:rsid w:val="00F0192C"/>
    <w:rsid w:val="00F03B68"/>
    <w:rsid w:val="00F051E7"/>
    <w:rsid w:val="00F05AFF"/>
    <w:rsid w:val="00F07DCC"/>
    <w:rsid w:val="00F10010"/>
    <w:rsid w:val="00F128C1"/>
    <w:rsid w:val="00F130BD"/>
    <w:rsid w:val="00F135C1"/>
    <w:rsid w:val="00F1491E"/>
    <w:rsid w:val="00F1498F"/>
    <w:rsid w:val="00F157C9"/>
    <w:rsid w:val="00F1795B"/>
    <w:rsid w:val="00F2059C"/>
    <w:rsid w:val="00F21406"/>
    <w:rsid w:val="00F21FAC"/>
    <w:rsid w:val="00F235DE"/>
    <w:rsid w:val="00F23B7B"/>
    <w:rsid w:val="00F241D3"/>
    <w:rsid w:val="00F25C59"/>
    <w:rsid w:val="00F27C11"/>
    <w:rsid w:val="00F27CD0"/>
    <w:rsid w:val="00F318A5"/>
    <w:rsid w:val="00F31E92"/>
    <w:rsid w:val="00F325ED"/>
    <w:rsid w:val="00F3335E"/>
    <w:rsid w:val="00F33740"/>
    <w:rsid w:val="00F340F1"/>
    <w:rsid w:val="00F34CEE"/>
    <w:rsid w:val="00F364EA"/>
    <w:rsid w:val="00F37973"/>
    <w:rsid w:val="00F418B6"/>
    <w:rsid w:val="00F41EEA"/>
    <w:rsid w:val="00F42C84"/>
    <w:rsid w:val="00F4441B"/>
    <w:rsid w:val="00F44CD3"/>
    <w:rsid w:val="00F46DCA"/>
    <w:rsid w:val="00F46FBB"/>
    <w:rsid w:val="00F525F8"/>
    <w:rsid w:val="00F54E4F"/>
    <w:rsid w:val="00F600EB"/>
    <w:rsid w:val="00F6164E"/>
    <w:rsid w:val="00F62808"/>
    <w:rsid w:val="00F62CAF"/>
    <w:rsid w:val="00F62EF1"/>
    <w:rsid w:val="00F6321C"/>
    <w:rsid w:val="00F63C42"/>
    <w:rsid w:val="00F64430"/>
    <w:rsid w:val="00F64449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B27"/>
    <w:rsid w:val="00F75196"/>
    <w:rsid w:val="00F754CC"/>
    <w:rsid w:val="00F76A8E"/>
    <w:rsid w:val="00F77453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4B3"/>
    <w:rsid w:val="00F90AC6"/>
    <w:rsid w:val="00F91952"/>
    <w:rsid w:val="00F91FA2"/>
    <w:rsid w:val="00F93B1C"/>
    <w:rsid w:val="00F9522F"/>
    <w:rsid w:val="00F95B3C"/>
    <w:rsid w:val="00F96C22"/>
    <w:rsid w:val="00F97B5B"/>
    <w:rsid w:val="00FA156C"/>
    <w:rsid w:val="00FA1F5F"/>
    <w:rsid w:val="00FA3B15"/>
    <w:rsid w:val="00FA4B98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05A"/>
    <w:rsid w:val="00FB4717"/>
    <w:rsid w:val="00FB4A8D"/>
    <w:rsid w:val="00FB5D65"/>
    <w:rsid w:val="00FB7719"/>
    <w:rsid w:val="00FB7AEF"/>
    <w:rsid w:val="00FC18E4"/>
    <w:rsid w:val="00FC2848"/>
    <w:rsid w:val="00FC32A7"/>
    <w:rsid w:val="00FC77BE"/>
    <w:rsid w:val="00FC7F37"/>
    <w:rsid w:val="00FD1036"/>
    <w:rsid w:val="00FD44AD"/>
    <w:rsid w:val="00FD7330"/>
    <w:rsid w:val="00FE0188"/>
    <w:rsid w:val="00FE2964"/>
    <w:rsid w:val="00FE2CE8"/>
    <w:rsid w:val="00FE35CE"/>
    <w:rsid w:val="00FE3F0A"/>
    <w:rsid w:val="00FE4506"/>
    <w:rsid w:val="00FE45C1"/>
    <w:rsid w:val="00FE4C17"/>
    <w:rsid w:val="00FE4E53"/>
    <w:rsid w:val="00FF16C5"/>
    <w:rsid w:val="00FF19D4"/>
    <w:rsid w:val="00FF1DED"/>
    <w:rsid w:val="00FF26FE"/>
    <w:rsid w:val="00FF4206"/>
    <w:rsid w:val="00FF4243"/>
    <w:rsid w:val="00FF59F1"/>
    <w:rsid w:val="00FF5E51"/>
    <w:rsid w:val="00FF5E84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grey2">
    <w:name w:val="grey_2"/>
    <w:basedOn w:val="a1"/>
    <w:rsid w:val="00960BAC"/>
  </w:style>
  <w:style w:type="character" w:customStyle="1" w:styleId="grey3">
    <w:name w:val="grey_3"/>
    <w:basedOn w:val="a1"/>
    <w:rsid w:val="00960BAC"/>
  </w:style>
  <w:style w:type="character" w:styleId="af3">
    <w:name w:val="annotation reference"/>
    <w:basedOn w:val="a1"/>
    <w:semiHidden/>
    <w:unhideWhenUsed/>
    <w:rsid w:val="0060584E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60584E"/>
  </w:style>
  <w:style w:type="character" w:customStyle="1" w:styleId="af5">
    <w:name w:val="Текст примечания Знак"/>
    <w:basedOn w:val="a1"/>
    <w:link w:val="af4"/>
    <w:semiHidden/>
    <w:rsid w:val="0060584E"/>
  </w:style>
  <w:style w:type="paragraph" w:styleId="af6">
    <w:name w:val="annotation subject"/>
    <w:basedOn w:val="af4"/>
    <w:next w:val="af4"/>
    <w:link w:val="af7"/>
    <w:semiHidden/>
    <w:unhideWhenUsed/>
    <w:rsid w:val="0060584E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60584E"/>
    <w:rPr>
      <w:b/>
      <w:bCs/>
    </w:rPr>
  </w:style>
  <w:style w:type="paragraph" w:styleId="af8">
    <w:name w:val="Balloon Text"/>
    <w:basedOn w:val="a0"/>
    <w:link w:val="af9"/>
    <w:semiHidden/>
    <w:unhideWhenUsed/>
    <w:rsid w:val="0060584E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1"/>
    <w:link w:val="af8"/>
    <w:semiHidden/>
    <w:rsid w:val="0060584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grey2">
    <w:name w:val="grey_2"/>
    <w:basedOn w:val="a1"/>
    <w:rsid w:val="00960BAC"/>
  </w:style>
  <w:style w:type="character" w:customStyle="1" w:styleId="grey3">
    <w:name w:val="grey_3"/>
    <w:basedOn w:val="a1"/>
    <w:rsid w:val="00960BAC"/>
  </w:style>
  <w:style w:type="character" w:styleId="af3">
    <w:name w:val="annotation reference"/>
    <w:basedOn w:val="a1"/>
    <w:semiHidden/>
    <w:unhideWhenUsed/>
    <w:rsid w:val="0060584E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60584E"/>
  </w:style>
  <w:style w:type="character" w:customStyle="1" w:styleId="af5">
    <w:name w:val="Текст примечания Знак"/>
    <w:basedOn w:val="a1"/>
    <w:link w:val="af4"/>
    <w:semiHidden/>
    <w:rsid w:val="0060584E"/>
  </w:style>
  <w:style w:type="paragraph" w:styleId="af6">
    <w:name w:val="annotation subject"/>
    <w:basedOn w:val="af4"/>
    <w:next w:val="af4"/>
    <w:link w:val="af7"/>
    <w:semiHidden/>
    <w:unhideWhenUsed/>
    <w:rsid w:val="0060584E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60584E"/>
    <w:rPr>
      <w:b/>
      <w:bCs/>
    </w:rPr>
  </w:style>
  <w:style w:type="paragraph" w:styleId="af8">
    <w:name w:val="Balloon Text"/>
    <w:basedOn w:val="a0"/>
    <w:link w:val="af9"/>
    <w:semiHidden/>
    <w:unhideWhenUsed/>
    <w:rsid w:val="0060584E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1"/>
    <w:link w:val="af8"/>
    <w:semiHidden/>
    <w:rsid w:val="006058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31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646581">
                  <w:marLeft w:val="3150"/>
                  <w:marRight w:val="3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72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25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1323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12" w:space="8" w:color="CCCCCC"/>
                                <w:right w:val="none" w:sz="0" w:space="0" w:color="auto"/>
                              </w:divBdr>
                              <w:divsChild>
                                <w:div w:id="101326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69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5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8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5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8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86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42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68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5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9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12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2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1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0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8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69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5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2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5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internet-law.ru/gosts/gost/458/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internet-law.ru/gosts/gost/17712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70CCB-0BDE-4CC9-AD75-00D99352E16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B603011F-8438-422B-9AF0-3F9EEA5A6A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CC8D1C-E1BE-4655-A503-60146A779F6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74CF077-667E-445C-BFA6-17EAFD546A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1397</Words>
  <Characters>7964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9343</CharactersWithSpaces>
  <SharedDoc>false</SharedDoc>
  <HLinks>
    <vt:vector size="12" baseType="variant">
      <vt:variant>
        <vt:i4>7340068</vt:i4>
      </vt:variant>
      <vt:variant>
        <vt:i4>3</vt:i4>
      </vt:variant>
      <vt:variant>
        <vt:i4>0</vt:i4>
      </vt:variant>
      <vt:variant>
        <vt:i4>5</vt:i4>
      </vt:variant>
      <vt:variant>
        <vt:lpwstr>http://www.internet-law.ru/gosts/gost/458/</vt:lpwstr>
      </vt:variant>
      <vt:variant>
        <vt:lpwstr/>
      </vt:variant>
      <vt:variant>
        <vt:i4>4390940</vt:i4>
      </vt:variant>
      <vt:variant>
        <vt:i4>0</vt:i4>
      </vt:variant>
      <vt:variant>
        <vt:i4>0</vt:i4>
      </vt:variant>
      <vt:variant>
        <vt:i4>5</vt:i4>
      </vt:variant>
      <vt:variant>
        <vt:lpwstr>http://www.internet-law.ru/gosts/gost/17712/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Королева Елена Михайловна</cp:lastModifiedBy>
  <cp:revision>6</cp:revision>
  <cp:lastPrinted>2022-05-24T11:07:00Z</cp:lastPrinted>
  <dcterms:created xsi:type="dcterms:W3CDTF">2022-05-24T11:05:00Z</dcterms:created>
  <dcterms:modified xsi:type="dcterms:W3CDTF">2022-05-24T12:25:00Z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