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D26F6F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9E7C2C" w:rsidRPr="00E1126E" w:rsidRDefault="009E7C2C" w:rsidP="009E7C2C">
      <w:pPr>
        <w:spacing w:line="276" w:lineRule="auto"/>
        <w:ind w:right="-2"/>
        <w:jc w:val="right"/>
        <w:rPr>
          <w:sz w:val="24"/>
          <w:szCs w:val="24"/>
        </w:rPr>
      </w:pPr>
      <w:r w:rsidRPr="00E1126E">
        <w:rPr>
          <w:sz w:val="24"/>
          <w:szCs w:val="24"/>
        </w:rPr>
        <w:t>Первый заместитель директора –</w:t>
      </w:r>
    </w:p>
    <w:p w:rsidR="009E7C2C" w:rsidRPr="00E1126E" w:rsidRDefault="009E7C2C" w:rsidP="009E7C2C">
      <w:pPr>
        <w:spacing w:line="276" w:lineRule="auto"/>
        <w:ind w:right="-2"/>
        <w:jc w:val="right"/>
        <w:rPr>
          <w:sz w:val="24"/>
          <w:szCs w:val="24"/>
        </w:rPr>
      </w:pPr>
      <w:r w:rsidRPr="00E1126E">
        <w:rPr>
          <w:sz w:val="24"/>
          <w:szCs w:val="24"/>
        </w:rPr>
        <w:t>главный инженер</w:t>
      </w:r>
    </w:p>
    <w:p w:rsidR="009E7C2C" w:rsidRPr="00E1126E" w:rsidRDefault="009E7C2C" w:rsidP="009E7C2C">
      <w:pPr>
        <w:spacing w:line="276" w:lineRule="auto"/>
        <w:ind w:right="-2"/>
        <w:jc w:val="right"/>
        <w:rPr>
          <w:sz w:val="24"/>
          <w:szCs w:val="24"/>
        </w:rPr>
      </w:pPr>
      <w:r w:rsidRPr="00E1126E">
        <w:rPr>
          <w:sz w:val="24"/>
          <w:szCs w:val="24"/>
        </w:rPr>
        <w:t>филиала ПАО «Россети Центр» -</w:t>
      </w:r>
    </w:p>
    <w:p w:rsidR="009E7C2C" w:rsidRPr="00E1126E" w:rsidRDefault="009E7C2C" w:rsidP="009E7C2C">
      <w:pPr>
        <w:spacing w:line="276" w:lineRule="auto"/>
        <w:ind w:right="-2"/>
        <w:jc w:val="right"/>
        <w:rPr>
          <w:sz w:val="24"/>
          <w:szCs w:val="24"/>
        </w:rPr>
      </w:pPr>
      <w:r w:rsidRPr="00E1126E">
        <w:rPr>
          <w:sz w:val="24"/>
          <w:szCs w:val="24"/>
        </w:rPr>
        <w:t>«Смоленскэнерго»</w:t>
      </w:r>
    </w:p>
    <w:p w:rsidR="009E7C2C" w:rsidRPr="00C76D7D" w:rsidRDefault="009E7C2C" w:rsidP="009E7C2C">
      <w:pPr>
        <w:jc w:val="right"/>
        <w:rPr>
          <w:sz w:val="24"/>
          <w:szCs w:val="24"/>
        </w:rPr>
      </w:pPr>
      <w:r w:rsidRPr="00C76D7D">
        <w:rPr>
          <w:sz w:val="24"/>
          <w:szCs w:val="24"/>
        </w:rPr>
        <w:t>_________________ / А.А. Колдунов/</w:t>
      </w:r>
    </w:p>
    <w:p w:rsidR="009E7C2C" w:rsidRPr="00C76D7D" w:rsidRDefault="001C334E" w:rsidP="009E7C2C">
      <w:pPr>
        <w:tabs>
          <w:tab w:val="left" w:pos="4962"/>
        </w:tabs>
        <w:ind w:left="4962" w:firstLine="708"/>
        <w:jc w:val="right"/>
        <w:rPr>
          <w:b/>
          <w:sz w:val="24"/>
          <w:szCs w:val="24"/>
        </w:rPr>
      </w:pPr>
      <w:r>
        <w:rPr>
          <w:sz w:val="24"/>
          <w:szCs w:val="24"/>
        </w:rPr>
        <w:t>«14</w:t>
      </w:r>
      <w:r w:rsidR="009E7C2C" w:rsidRPr="00C76D7D">
        <w:rPr>
          <w:sz w:val="24"/>
          <w:szCs w:val="24"/>
        </w:rPr>
        <w:t xml:space="preserve">» </w:t>
      </w:r>
      <w:r>
        <w:rPr>
          <w:sz w:val="24"/>
          <w:szCs w:val="24"/>
        </w:rPr>
        <w:t xml:space="preserve">октября </w:t>
      </w:r>
      <w:r w:rsidR="009E7C2C" w:rsidRPr="00C76D7D">
        <w:rPr>
          <w:sz w:val="24"/>
          <w:szCs w:val="24"/>
        </w:rPr>
        <w:t xml:space="preserve"> 2022г</w:t>
      </w:r>
    </w:p>
    <w:p w:rsidR="009E7C2C" w:rsidRDefault="009E7C2C" w:rsidP="009E7C2C">
      <w:pPr>
        <w:jc w:val="right"/>
        <w:rPr>
          <w:sz w:val="26"/>
          <w:szCs w:val="26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>поставку</w:t>
      </w:r>
      <w:r w:rsidR="008F45E9">
        <w:rPr>
          <w:b/>
          <w:sz w:val="26"/>
          <w:szCs w:val="26"/>
        </w:rPr>
        <w:t xml:space="preserve"> </w:t>
      </w:r>
      <w:r w:rsidR="000A72C3">
        <w:rPr>
          <w:b/>
          <w:sz w:val="26"/>
          <w:szCs w:val="26"/>
        </w:rPr>
        <w:t>зап.частей к генераторам.</w:t>
      </w:r>
      <w:r w:rsidR="008F45E9">
        <w:rPr>
          <w:b/>
          <w:sz w:val="26"/>
          <w:szCs w:val="26"/>
        </w:rPr>
        <w:t xml:space="preserve"> 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AB6FCB" w:rsidRPr="00AB6FCB">
        <w:rPr>
          <w:b/>
          <w:sz w:val="26"/>
          <w:szCs w:val="26"/>
          <w:u w:val="single"/>
        </w:rPr>
        <w:t>308</w:t>
      </w:r>
      <w:r w:rsidR="00004529">
        <w:rPr>
          <w:b/>
          <w:sz w:val="26"/>
          <w:szCs w:val="26"/>
          <w:u w:val="single"/>
        </w:rPr>
        <w:t>А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C0537D" w:rsidRPr="00C0537D" w:rsidRDefault="00C0537D" w:rsidP="00C0537D">
      <w:pPr>
        <w:tabs>
          <w:tab w:val="left" w:pos="993"/>
        </w:tabs>
        <w:spacing w:line="276" w:lineRule="auto"/>
        <w:jc w:val="left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E7C2C" w:rsidRPr="009E7C2C" w:rsidRDefault="009E7C2C" w:rsidP="009E7C2C">
      <w:pPr>
        <w:rPr>
          <w:sz w:val="24"/>
          <w:szCs w:val="24"/>
        </w:rPr>
      </w:pPr>
      <w:r w:rsidRPr="009E7C2C">
        <w:rPr>
          <w:sz w:val="24"/>
          <w:szCs w:val="24"/>
        </w:rPr>
        <w:t xml:space="preserve">Технические требования и характеристики </w:t>
      </w:r>
      <w:r>
        <w:rPr>
          <w:sz w:val="24"/>
          <w:szCs w:val="24"/>
        </w:rPr>
        <w:t>материалов</w:t>
      </w:r>
      <w:r w:rsidRPr="009E7C2C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5047" w:type="pct"/>
        <w:tblLayout w:type="fixed"/>
        <w:tblLook w:val="04A0" w:firstRow="1" w:lastRow="0" w:firstColumn="1" w:lastColumn="0" w:noHBand="0" w:noVBand="1"/>
      </w:tblPr>
      <w:tblGrid>
        <w:gridCol w:w="421"/>
        <w:gridCol w:w="2408"/>
        <w:gridCol w:w="6772"/>
        <w:gridCol w:w="1027"/>
      </w:tblGrid>
      <w:tr w:rsidR="000772BF" w:rsidRPr="00211660" w:rsidTr="002A64B3">
        <w:trPr>
          <w:trHeight w:val="1005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60" w:rsidRPr="00701239" w:rsidRDefault="00211660" w:rsidP="0021166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№</w:t>
            </w:r>
          </w:p>
          <w:p w:rsidR="00211660" w:rsidRPr="00701239" w:rsidRDefault="00211660" w:rsidP="0021166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 xml:space="preserve"> п/п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60" w:rsidRPr="00701239" w:rsidRDefault="00211660" w:rsidP="00211660">
            <w:pPr>
              <w:tabs>
                <w:tab w:val="left" w:pos="0"/>
              </w:tabs>
              <w:ind w:right="157" w:firstLine="49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60" w:rsidRPr="00701239" w:rsidRDefault="00211660" w:rsidP="00211660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 xml:space="preserve">Технические требования и характеристики </w:t>
            </w: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660" w:rsidRPr="00211660" w:rsidRDefault="00211660" w:rsidP="000772BF">
            <w:pPr>
              <w:ind w:firstLine="52"/>
              <w:jc w:val="center"/>
              <w:rPr>
                <w:sz w:val="24"/>
                <w:szCs w:val="24"/>
              </w:rPr>
            </w:pPr>
            <w:r w:rsidRPr="00211660">
              <w:rPr>
                <w:sz w:val="24"/>
                <w:szCs w:val="24"/>
              </w:rPr>
              <w:t>Кол</w:t>
            </w:r>
            <w:r w:rsidR="000772BF">
              <w:rPr>
                <w:sz w:val="24"/>
                <w:szCs w:val="24"/>
              </w:rPr>
              <w:t>-</w:t>
            </w:r>
            <w:r w:rsidRPr="00211660">
              <w:rPr>
                <w:sz w:val="24"/>
                <w:szCs w:val="24"/>
              </w:rPr>
              <w:t>во, шт.</w:t>
            </w:r>
          </w:p>
        </w:tc>
      </w:tr>
      <w:tr w:rsidR="005E1EAA" w:rsidRPr="00211660" w:rsidTr="002A64B3">
        <w:trPr>
          <w:trHeight w:val="1005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0"/>
              </w:tabs>
              <w:ind w:right="157" w:firstLine="49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 xml:space="preserve">Панель переключения нагрузки </w:t>
            </w:r>
          </w:p>
          <w:p w:rsidR="00211660" w:rsidRPr="00701239" w:rsidRDefault="00211660" w:rsidP="00211660">
            <w:pPr>
              <w:tabs>
                <w:tab w:val="left" w:pos="0"/>
              </w:tabs>
              <w:ind w:right="157" w:firstLine="49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 xml:space="preserve">CTI 63 </w:t>
            </w:r>
            <w:r w:rsidRPr="00211660">
              <w:rPr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ind w:left="46" w:right="34" w:firstLine="0"/>
              <w:jc w:val="left"/>
              <w:rPr>
                <w:caps/>
                <w:color w:val="000000" w:themeColor="text1"/>
                <w:sz w:val="22"/>
                <w:szCs w:val="22"/>
              </w:rPr>
            </w:pPr>
            <w:r w:rsidRPr="00701239">
              <w:rPr>
                <w:caps/>
                <w:color w:val="000000" w:themeColor="text1"/>
                <w:sz w:val="22"/>
                <w:szCs w:val="22"/>
              </w:rPr>
              <w:t xml:space="preserve">Панель переключения нагрузки CTI63 / АРТ: 10000-70796 </w:t>
            </w:r>
          </w:p>
          <w:p w:rsidR="00211660" w:rsidRPr="00701239" w:rsidRDefault="00211660" w:rsidP="00211660">
            <w:pPr>
              <w:ind w:left="46" w:right="34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701239">
              <w:rPr>
                <w:color w:val="000000" w:themeColor="text1"/>
                <w:sz w:val="22"/>
                <w:szCs w:val="22"/>
              </w:rPr>
              <w:t>Опция ДГУ</w:t>
            </w:r>
          </w:p>
          <w:p w:rsidR="00211660" w:rsidRPr="00701239" w:rsidRDefault="00211660" w:rsidP="00211660">
            <w:pPr>
              <w:ind w:firstLine="0"/>
              <w:jc w:val="left"/>
              <w:textAlignment w:val="baseline"/>
              <w:rPr>
                <w:rFonts w:ascii="MuseoSansCyrl-300" w:hAnsi="MuseoSansCyrl-300"/>
                <w:color w:val="000000" w:themeColor="text1"/>
                <w:sz w:val="22"/>
                <w:szCs w:val="22"/>
              </w:rPr>
            </w:pPr>
            <w:r w:rsidRPr="00701239">
              <w:rPr>
                <w:rFonts w:ascii="MuseoSansCyrl-300" w:hAnsi="MuseoSansCyrl-300"/>
                <w:color w:val="000000" w:themeColor="text1"/>
                <w:sz w:val="22"/>
                <w:szCs w:val="22"/>
              </w:rPr>
              <w:t>Использование моторизованного переключателя с механической блокировкой;</w:t>
            </w:r>
          </w:p>
          <w:p w:rsidR="00211660" w:rsidRPr="00701239" w:rsidRDefault="00211660" w:rsidP="00211660">
            <w:pPr>
              <w:ind w:left="46" w:firstLine="0"/>
              <w:jc w:val="left"/>
              <w:textAlignment w:val="baseline"/>
              <w:rPr>
                <w:rFonts w:ascii="MuseoSansCyrl-300" w:hAnsi="MuseoSansCyrl-300"/>
                <w:color w:val="000000" w:themeColor="text1"/>
                <w:sz w:val="22"/>
                <w:szCs w:val="22"/>
              </w:rPr>
            </w:pPr>
            <w:r w:rsidRPr="00701239">
              <w:rPr>
                <w:rFonts w:ascii="MuseoSansCyrl-300" w:hAnsi="MuseoSansCyrl-300"/>
                <w:color w:val="000000" w:themeColor="text1"/>
                <w:sz w:val="22"/>
                <w:szCs w:val="22"/>
              </w:rPr>
              <w:t>Возможность автоматического и ручного управления;</w:t>
            </w:r>
          </w:p>
          <w:p w:rsidR="00211660" w:rsidRPr="00701239" w:rsidRDefault="00211660" w:rsidP="00211660">
            <w:pPr>
              <w:ind w:left="46" w:firstLine="0"/>
              <w:jc w:val="left"/>
              <w:textAlignment w:val="baseline"/>
              <w:rPr>
                <w:rFonts w:ascii="MuseoSansCyrl-300" w:hAnsi="MuseoSansCyrl-300"/>
                <w:color w:val="000000" w:themeColor="text1"/>
                <w:sz w:val="22"/>
                <w:szCs w:val="22"/>
              </w:rPr>
            </w:pPr>
            <w:r w:rsidRPr="00701239">
              <w:rPr>
                <w:rFonts w:ascii="MuseoSansCyrl-300" w:hAnsi="MuseoSansCyrl-300"/>
                <w:color w:val="000000" w:themeColor="text1"/>
                <w:sz w:val="22"/>
                <w:szCs w:val="22"/>
              </w:rPr>
              <w:t>Индикация состояния (наличие напряжения сети/генератора, подключение нагрузки к сети/генератору, режим работы ручной/автоматический, испытание без нагрузки/под нагрузкой, наличие нагрузки и др.);</w:t>
            </w:r>
          </w:p>
          <w:p w:rsidR="00211660" w:rsidRPr="00701239" w:rsidRDefault="00211660" w:rsidP="00211660">
            <w:pPr>
              <w:ind w:left="46" w:firstLine="0"/>
              <w:jc w:val="left"/>
              <w:textAlignment w:val="baseline"/>
              <w:rPr>
                <w:rFonts w:ascii="MuseoSansCyrl-300" w:hAnsi="MuseoSansCyrl-300"/>
                <w:color w:val="000000" w:themeColor="text1"/>
                <w:sz w:val="22"/>
                <w:szCs w:val="22"/>
              </w:rPr>
            </w:pPr>
            <w:r w:rsidRPr="00701239">
              <w:rPr>
                <w:rFonts w:ascii="MuseoSansCyrl-300" w:hAnsi="MuseoSansCyrl-300"/>
                <w:color w:val="000000" w:themeColor="text1"/>
                <w:sz w:val="22"/>
                <w:szCs w:val="22"/>
              </w:rPr>
              <w:t>Жидкокристаллический индикатор (индикация напряжения сети - фазное/линейное, напряжение генератора, частоты напряжения сети/генератора, установки таймеров, числа коммутаций);</w:t>
            </w:r>
          </w:p>
          <w:p w:rsidR="00211660" w:rsidRPr="00701239" w:rsidRDefault="00211660" w:rsidP="00211660">
            <w:pPr>
              <w:ind w:left="46" w:firstLine="0"/>
              <w:jc w:val="left"/>
              <w:textAlignment w:val="baseline"/>
              <w:rPr>
                <w:rFonts w:ascii="MuseoSansCyrl-300" w:hAnsi="MuseoSansCyrl-300"/>
                <w:color w:val="000000" w:themeColor="text1"/>
                <w:sz w:val="22"/>
                <w:szCs w:val="22"/>
              </w:rPr>
            </w:pPr>
            <w:r w:rsidRPr="00701239">
              <w:rPr>
                <w:rFonts w:ascii="MuseoSansCyrl-300" w:hAnsi="MuseoSansCyrl-300"/>
                <w:color w:val="000000" w:themeColor="text1"/>
                <w:sz w:val="22"/>
                <w:szCs w:val="22"/>
              </w:rPr>
              <w:t>Наличие различных средств контроля и управления (кнопки, таймеры, служебный переключатель с ключом и др.);</w:t>
            </w:r>
          </w:p>
          <w:p w:rsidR="00211660" w:rsidRPr="00701239" w:rsidRDefault="00211660" w:rsidP="00211660">
            <w:pPr>
              <w:ind w:left="46" w:firstLine="0"/>
              <w:jc w:val="left"/>
              <w:textAlignment w:val="baseline"/>
              <w:rPr>
                <w:rFonts w:ascii="MuseoSansCyrl-300" w:hAnsi="MuseoSansCyrl-300"/>
                <w:color w:val="000000" w:themeColor="text1"/>
                <w:sz w:val="22"/>
                <w:szCs w:val="22"/>
              </w:rPr>
            </w:pPr>
            <w:r w:rsidRPr="00701239">
              <w:rPr>
                <w:rFonts w:ascii="MuseoSansCyrl-300" w:hAnsi="MuseoSansCyrl-300"/>
                <w:color w:val="000000" w:themeColor="text1"/>
                <w:sz w:val="22"/>
                <w:szCs w:val="22"/>
              </w:rPr>
              <w:t>Приборы измерения тока нагрузки, мощности (в кВт, кВАр, кВА), коэффициент мощности;</w:t>
            </w:r>
          </w:p>
          <w:p w:rsidR="00211660" w:rsidRPr="00701239" w:rsidRDefault="00211660" w:rsidP="00211660">
            <w:pPr>
              <w:ind w:left="46" w:right="34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701239">
              <w:rPr>
                <w:color w:val="000000" w:themeColor="text1"/>
                <w:sz w:val="22"/>
                <w:szCs w:val="22"/>
              </w:rPr>
              <w:t>Номинальный ток 63А</w:t>
            </w:r>
          </w:p>
          <w:p w:rsidR="00211660" w:rsidRPr="00701239" w:rsidRDefault="00211660" w:rsidP="00211660">
            <w:pPr>
              <w:ind w:left="46" w:firstLine="0"/>
              <w:jc w:val="left"/>
              <w:rPr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>Напряжение переключаемой сети, В – 380/480</w:t>
            </w:r>
          </w:p>
          <w:p w:rsidR="00211660" w:rsidRPr="00701239" w:rsidRDefault="00211660" w:rsidP="00211660">
            <w:pPr>
              <w:ind w:left="46" w:right="34" w:firstLine="0"/>
              <w:jc w:val="lef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211660" w:rsidRDefault="00211660" w:rsidP="005E1EAA">
            <w:pPr>
              <w:ind w:firstLine="60"/>
              <w:jc w:val="center"/>
              <w:rPr>
                <w:color w:val="000000"/>
                <w:sz w:val="22"/>
                <w:szCs w:val="22"/>
              </w:rPr>
            </w:pPr>
            <w:r w:rsidRPr="00211660">
              <w:rPr>
                <w:color w:val="000000"/>
                <w:sz w:val="22"/>
                <w:szCs w:val="22"/>
              </w:rPr>
              <w:t>1</w:t>
            </w:r>
          </w:p>
        </w:tc>
      </w:tr>
      <w:tr w:rsidR="000772BF" w:rsidRPr="00211660" w:rsidTr="002A64B3">
        <w:trPr>
          <w:trHeight w:val="904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60" w:rsidRPr="00701239" w:rsidRDefault="00211660" w:rsidP="00211660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60" w:rsidRPr="00701239" w:rsidRDefault="00211660" w:rsidP="00211660">
            <w:pPr>
              <w:tabs>
                <w:tab w:val="left" w:pos="1168"/>
              </w:tabs>
              <w:ind w:right="157" w:firstLine="49"/>
              <w:jc w:val="center"/>
              <w:rPr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 xml:space="preserve">Соленоид Perkins 17/105201  </w:t>
            </w:r>
            <w:r w:rsidRPr="00701239">
              <w:rPr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660" w:rsidRPr="00701239" w:rsidRDefault="00211660" w:rsidP="00211660">
            <w:pPr>
              <w:tabs>
                <w:tab w:val="left" w:pos="1325"/>
              </w:tabs>
              <w:ind w:firstLine="49"/>
              <w:jc w:val="left"/>
              <w:rPr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>PART NO. 17/105201</w:t>
            </w:r>
          </w:p>
          <w:p w:rsidR="00211660" w:rsidRDefault="00211660" w:rsidP="00211660">
            <w:pPr>
              <w:tabs>
                <w:tab w:val="left" w:pos="1325"/>
              </w:tabs>
              <w:ind w:firstLine="49"/>
              <w:jc w:val="left"/>
              <w:rPr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>Описание: Электромагнитный клапан отсечки топлива ТНВД (холодного пуска) для JCB 3CX/4CX с двигателем Perkins (1996-2008 г.в.)</w:t>
            </w:r>
          </w:p>
          <w:p w:rsidR="007B7B20" w:rsidRPr="00701239" w:rsidRDefault="007B7B20" w:rsidP="00211660">
            <w:pPr>
              <w:tabs>
                <w:tab w:val="left" w:pos="1325"/>
              </w:tabs>
              <w:ind w:firstLine="49"/>
              <w:jc w:val="left"/>
              <w:rPr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211660" w:rsidRDefault="00211660" w:rsidP="005E1EAA">
            <w:pPr>
              <w:ind w:firstLine="60"/>
              <w:jc w:val="center"/>
              <w:rPr>
                <w:color w:val="000000"/>
                <w:sz w:val="22"/>
                <w:szCs w:val="22"/>
              </w:rPr>
            </w:pPr>
            <w:r w:rsidRPr="00211660">
              <w:rPr>
                <w:color w:val="000000"/>
                <w:sz w:val="22"/>
                <w:szCs w:val="22"/>
              </w:rPr>
              <w:t>1</w:t>
            </w:r>
          </w:p>
        </w:tc>
      </w:tr>
      <w:tr w:rsidR="005E1EAA" w:rsidRPr="00211660" w:rsidTr="002A64B3">
        <w:trPr>
          <w:trHeight w:val="34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157" w:firstLine="49"/>
              <w:rPr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>Подогреватель</w:t>
            </w:r>
          </w:p>
          <w:p w:rsidR="00211660" w:rsidRPr="00701239" w:rsidRDefault="00211660" w:rsidP="00211660">
            <w:pPr>
              <w:tabs>
                <w:tab w:val="left" w:pos="1325"/>
              </w:tabs>
              <w:ind w:right="157" w:firstLine="49"/>
              <w:rPr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 xml:space="preserve">590-600 KHTPS102GT10-007 </w:t>
            </w:r>
            <w:r w:rsidRPr="00701239">
              <w:rPr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660" w:rsidRPr="00701239" w:rsidRDefault="00211660" w:rsidP="00211660">
            <w:pPr>
              <w:ind w:firstLine="43"/>
              <w:rPr>
                <w:b/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 xml:space="preserve">Подогреватель Охлаждающей жидкости (ОЖ) Hotstart KHTPS1052GT10-007 применяется на дизельных и газовых генераторах FG Wilson применяются для предпускового подогрева двигателей внутреннего сгорания и небольших дизель генераторов с мощностью до 200 кВт (до 270 л.с.). Подогреватели серии TPS изготовлены из синтетических материалов, обладают высокой прочностью. Отличная ремонтопригодность, все запасные части подогревателя заменяемы, и всегда доступны для заказа на складе. В отличие от автономных подогревателей, данные модели работают при любых отрицательных температурах окружающей среды в </w:t>
            </w:r>
            <w:r w:rsidRPr="00701239">
              <w:rPr>
                <w:sz w:val="22"/>
                <w:szCs w:val="22"/>
              </w:rPr>
              <w:lastRenderedPageBreak/>
              <w:t>естественных условиях. Могут быть оборудованы термостатами, встроенными внутри корпуса или выносными, с предустановленными предельными значениями температуры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211660" w:rsidRDefault="00211660" w:rsidP="005E1EAA">
            <w:pPr>
              <w:ind w:firstLine="344"/>
              <w:rPr>
                <w:color w:val="000000"/>
                <w:sz w:val="22"/>
                <w:szCs w:val="22"/>
              </w:rPr>
            </w:pPr>
            <w:r w:rsidRPr="00211660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</w:tr>
      <w:tr w:rsidR="005E1EAA" w:rsidRPr="00701239" w:rsidTr="002A64B3">
        <w:trPr>
          <w:trHeight w:val="34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157" w:firstLine="49"/>
              <w:rPr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ПОДОГРЕВАТЕЛЬ ОЖ FG WILSON 590-831 или аналог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660" w:rsidRPr="00701239" w:rsidRDefault="00211660" w:rsidP="00211660">
            <w:pPr>
              <w:ind w:firstLine="4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Подогреватель охлаждающей жидкости, 2.5KW 230V / HEATER АРТ: 590-831</w:t>
            </w:r>
          </w:p>
          <w:p w:rsidR="00211660" w:rsidRPr="00701239" w:rsidRDefault="00211660" w:rsidP="00211660">
            <w:pPr>
              <w:ind w:firstLine="4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Артикул: 590-831</w:t>
            </w:r>
          </w:p>
          <w:p w:rsidR="00211660" w:rsidRPr="00701239" w:rsidRDefault="00211660" w:rsidP="00211660">
            <w:pPr>
              <w:ind w:firstLine="4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Элемент двигателя: Система охлаждения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211660" w:rsidRDefault="00211660" w:rsidP="005E1EAA">
            <w:pPr>
              <w:ind w:firstLine="344"/>
              <w:rPr>
                <w:color w:val="000000"/>
                <w:sz w:val="22"/>
                <w:szCs w:val="22"/>
              </w:rPr>
            </w:pPr>
            <w:r w:rsidRPr="00211660">
              <w:rPr>
                <w:color w:val="000000"/>
                <w:sz w:val="22"/>
                <w:szCs w:val="22"/>
              </w:rPr>
              <w:t>1</w:t>
            </w:r>
          </w:p>
        </w:tc>
      </w:tr>
      <w:tr w:rsidR="005E1EAA" w:rsidRPr="00701239" w:rsidTr="002A64B3">
        <w:trPr>
          <w:trHeight w:val="34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157" w:firstLine="49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 xml:space="preserve">ФОРСУНКА ТОПЛИВНАЯ </w:t>
            </w:r>
          </w:p>
          <w:p w:rsidR="00211660" w:rsidRPr="00701239" w:rsidRDefault="00211660" w:rsidP="00211660">
            <w:pPr>
              <w:tabs>
                <w:tab w:val="left" w:pos="1325"/>
              </w:tabs>
              <w:ind w:right="157" w:firstLine="49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 xml:space="preserve">FG </w:t>
            </w:r>
            <w:r>
              <w:rPr>
                <w:color w:val="000000"/>
                <w:sz w:val="22"/>
                <w:szCs w:val="22"/>
              </w:rPr>
              <w:t xml:space="preserve">WILSON </w:t>
            </w:r>
            <w:r w:rsidRPr="00701239">
              <w:rPr>
                <w:color w:val="000000"/>
                <w:sz w:val="22"/>
                <w:szCs w:val="22"/>
              </w:rPr>
              <w:t>934-621 или аналог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pStyle w:val="af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 xml:space="preserve">Форсунка топливная ПЕРКИНС 400 серии. Артикулы ПЕРКИНС: 131406500 131406440. Артикул FG Wilson: 934-621. Подходит для </w:t>
            </w:r>
            <w:r w:rsidRPr="00701239">
              <w:rPr>
                <w:sz w:val="22"/>
                <w:szCs w:val="22"/>
              </w:rPr>
              <w:t xml:space="preserve">ДГУ </w:t>
            </w:r>
            <w:r w:rsidRPr="00701239">
              <w:rPr>
                <w:sz w:val="22"/>
                <w:szCs w:val="22"/>
                <w:lang w:val="en-US"/>
              </w:rPr>
              <w:t>FG</w:t>
            </w:r>
            <w:r w:rsidRPr="00701239">
              <w:rPr>
                <w:sz w:val="22"/>
                <w:szCs w:val="22"/>
              </w:rPr>
              <w:t xml:space="preserve"> </w:t>
            </w:r>
            <w:r w:rsidRPr="00701239">
              <w:rPr>
                <w:sz w:val="22"/>
                <w:szCs w:val="22"/>
                <w:lang w:val="en-US"/>
              </w:rPr>
              <w:t>Wilson</w:t>
            </w:r>
            <w:r w:rsidRPr="00701239">
              <w:rPr>
                <w:sz w:val="22"/>
                <w:szCs w:val="22"/>
              </w:rPr>
              <w:t xml:space="preserve">: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10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11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11-4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12-1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12.5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13.5-4,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13.5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14-4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14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15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13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16-1,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16.5-4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16.5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16.5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PH</w:t>
            </w:r>
            <w:r w:rsidRPr="00701239">
              <w:rPr>
                <w:sz w:val="22"/>
                <w:szCs w:val="22"/>
              </w:rPr>
              <w:t>17.5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18-4,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18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20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22-1,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22-4,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 xml:space="preserve">22-6, 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22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PH</w:t>
            </w:r>
            <w:r w:rsidRPr="00701239">
              <w:rPr>
                <w:sz w:val="22"/>
                <w:szCs w:val="22"/>
              </w:rPr>
              <w:t>22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PH</w:t>
            </w:r>
            <w:r w:rsidRPr="00701239">
              <w:rPr>
                <w:sz w:val="22"/>
                <w:szCs w:val="22"/>
              </w:rPr>
              <w:t>24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PH</w:t>
            </w:r>
            <w:r w:rsidRPr="00701239">
              <w:rPr>
                <w:sz w:val="22"/>
                <w:szCs w:val="22"/>
              </w:rPr>
              <w:t>28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>2</w:t>
            </w:r>
            <w:r w:rsidRPr="00701239">
              <w:rPr>
                <w:sz w:val="22"/>
                <w:szCs w:val="22"/>
                <w:lang w:val="en-US"/>
              </w:rPr>
              <w:t>S</w:t>
            </w:r>
            <w:r w:rsidRPr="00701239">
              <w:rPr>
                <w:sz w:val="22"/>
                <w:szCs w:val="22"/>
              </w:rPr>
              <w:t xml:space="preserve">, </w:t>
            </w:r>
            <w:r w:rsidRPr="00701239">
              <w:rPr>
                <w:sz w:val="22"/>
                <w:szCs w:val="22"/>
                <w:lang w:val="en-US"/>
              </w:rPr>
              <w:t>PH</w:t>
            </w:r>
            <w:r w:rsidRPr="00701239">
              <w:rPr>
                <w:sz w:val="22"/>
                <w:szCs w:val="22"/>
              </w:rPr>
              <w:t>30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PH</w:t>
            </w:r>
            <w:r w:rsidRPr="00701239">
              <w:rPr>
                <w:sz w:val="22"/>
                <w:szCs w:val="22"/>
              </w:rPr>
              <w:t>35</w:t>
            </w:r>
            <w:r w:rsidRPr="00701239">
              <w:rPr>
                <w:sz w:val="22"/>
                <w:szCs w:val="22"/>
                <w:lang w:val="en-US"/>
              </w:rPr>
              <w:t>E</w:t>
            </w:r>
            <w:r w:rsidRPr="00701239">
              <w:rPr>
                <w:sz w:val="22"/>
                <w:szCs w:val="22"/>
              </w:rPr>
              <w:t xml:space="preserve">2, </w:t>
            </w:r>
            <w:r w:rsidRPr="00701239">
              <w:rPr>
                <w:sz w:val="22"/>
                <w:szCs w:val="22"/>
                <w:lang w:val="en-US"/>
              </w:rPr>
              <w:t>XD</w:t>
            </w:r>
            <w:r w:rsidRPr="00701239">
              <w:rPr>
                <w:sz w:val="22"/>
                <w:szCs w:val="22"/>
              </w:rPr>
              <w:t>20</w:t>
            </w:r>
            <w:r w:rsidRPr="00701239">
              <w:rPr>
                <w:sz w:val="22"/>
                <w:szCs w:val="22"/>
                <w:lang w:val="en-US"/>
              </w:rPr>
              <w:t>P</w:t>
            </w:r>
            <w:r w:rsidRPr="00701239">
              <w:rPr>
                <w:sz w:val="22"/>
                <w:szCs w:val="22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211660" w:rsidRDefault="00211660" w:rsidP="005E1EAA">
            <w:pPr>
              <w:ind w:firstLine="344"/>
              <w:rPr>
                <w:color w:val="000000"/>
                <w:sz w:val="22"/>
                <w:szCs w:val="22"/>
              </w:rPr>
            </w:pPr>
            <w:r w:rsidRPr="00211660">
              <w:rPr>
                <w:color w:val="000000"/>
                <w:sz w:val="22"/>
                <w:szCs w:val="22"/>
              </w:rPr>
              <w:t>6</w:t>
            </w:r>
          </w:p>
        </w:tc>
      </w:tr>
      <w:tr w:rsidR="005E1EAA" w:rsidRPr="00701239" w:rsidTr="002A64B3">
        <w:trPr>
          <w:trHeight w:val="34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157" w:firstLine="49"/>
              <w:rPr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 xml:space="preserve">НАСОС ТОПЛИВНЫЙ ВД FG WILSON 10000-05878 </w:t>
            </w:r>
            <w:r w:rsidRPr="00701239">
              <w:rPr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pStyle w:val="af"/>
              <w:rPr>
                <w:b/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>Насос высокого давления применяется для генераторов FG Wilson. Используются для таких моделей ДГУ FG Wilson мощностью 7,5-24 кВА: P11-6S, P13.5-6, P33-6</w:t>
            </w:r>
            <w:r w:rsidRPr="00701239">
              <w:rPr>
                <w:rFonts w:ascii="Montserrat" w:hAnsi="Montserrat" w:cs="Arial"/>
                <w:color w:val="777777"/>
                <w:sz w:val="22"/>
                <w:szCs w:val="22"/>
              </w:rPr>
              <w:t>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211660" w:rsidRDefault="00211660" w:rsidP="005E1EAA">
            <w:pPr>
              <w:ind w:firstLine="344"/>
              <w:rPr>
                <w:color w:val="000000"/>
                <w:sz w:val="22"/>
                <w:szCs w:val="22"/>
              </w:rPr>
            </w:pPr>
            <w:r w:rsidRPr="00211660">
              <w:rPr>
                <w:color w:val="000000"/>
                <w:sz w:val="22"/>
                <w:szCs w:val="22"/>
              </w:rPr>
              <w:t>2</w:t>
            </w:r>
          </w:p>
        </w:tc>
      </w:tr>
      <w:tr w:rsidR="005E1EAA" w:rsidRPr="00701239" w:rsidTr="002A64B3">
        <w:trPr>
          <w:trHeight w:val="34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157" w:firstLine="49"/>
              <w:rPr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 xml:space="preserve">СИЛЬФОН BELLOWS 50ММ 131-001 </w:t>
            </w:r>
            <w:r w:rsidRPr="00701239">
              <w:rPr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pStyle w:val="af"/>
              <w:rPr>
                <w:b/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 xml:space="preserve">Применяется для устранения вибраций выхлопных систем ДГУ FG Wilson, </w:t>
            </w:r>
            <w:r w:rsidRPr="00701239">
              <w:rPr>
                <w:sz w:val="22"/>
                <w:szCs w:val="22"/>
                <w:lang w:val="en-US"/>
              </w:rPr>
              <w:t>d</w:t>
            </w:r>
            <w:r w:rsidRPr="00701239">
              <w:rPr>
                <w:sz w:val="22"/>
                <w:szCs w:val="22"/>
              </w:rPr>
              <w:t>=50 мм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211660" w:rsidRDefault="00211660" w:rsidP="005E1EAA">
            <w:pPr>
              <w:ind w:firstLine="344"/>
              <w:rPr>
                <w:color w:val="000000"/>
                <w:sz w:val="22"/>
                <w:szCs w:val="22"/>
              </w:rPr>
            </w:pPr>
            <w:r w:rsidRPr="00211660">
              <w:rPr>
                <w:color w:val="000000"/>
                <w:sz w:val="22"/>
                <w:szCs w:val="22"/>
              </w:rPr>
              <w:t>4</w:t>
            </w:r>
          </w:p>
        </w:tc>
      </w:tr>
      <w:tr w:rsidR="005E1EAA" w:rsidRPr="00701239" w:rsidTr="002A64B3">
        <w:trPr>
          <w:trHeight w:val="34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 w:rsidRPr="00701239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701239" w:rsidRDefault="00211660" w:rsidP="00211660">
            <w:pPr>
              <w:tabs>
                <w:tab w:val="left" w:pos="1325"/>
              </w:tabs>
              <w:ind w:right="157" w:firstLine="49"/>
              <w:rPr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 xml:space="preserve">СИЛЬФОН BELLOWS 63,5ММ 131-005 </w:t>
            </w:r>
            <w:r w:rsidRPr="00701239">
              <w:rPr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660" w:rsidRPr="00701239" w:rsidRDefault="00211660" w:rsidP="00211660">
            <w:pPr>
              <w:pStyle w:val="af"/>
              <w:rPr>
                <w:b/>
                <w:color w:val="000000"/>
                <w:sz w:val="22"/>
                <w:szCs w:val="22"/>
              </w:rPr>
            </w:pPr>
            <w:r w:rsidRPr="00701239">
              <w:rPr>
                <w:sz w:val="22"/>
                <w:szCs w:val="22"/>
              </w:rPr>
              <w:t xml:space="preserve">Применяется для устранения вибраций выхлопных систем ДГУ FG Wilson, </w:t>
            </w:r>
            <w:r w:rsidRPr="00701239">
              <w:rPr>
                <w:sz w:val="22"/>
                <w:szCs w:val="22"/>
                <w:lang w:val="en-US"/>
              </w:rPr>
              <w:t>d</w:t>
            </w:r>
            <w:r w:rsidRPr="00701239">
              <w:rPr>
                <w:sz w:val="22"/>
                <w:szCs w:val="22"/>
              </w:rPr>
              <w:t>=63,5 мм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11660" w:rsidRPr="00211660" w:rsidRDefault="00211660" w:rsidP="005E1EAA">
            <w:pPr>
              <w:ind w:firstLine="344"/>
              <w:rPr>
                <w:color w:val="000000"/>
                <w:sz w:val="22"/>
                <w:szCs w:val="22"/>
              </w:rPr>
            </w:pPr>
            <w:r w:rsidRPr="00211660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2B405D" w:rsidRDefault="002B405D" w:rsidP="002B405D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751FAA" w:rsidRDefault="002C54D0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751FAA">
        <w:rPr>
          <w:sz w:val="24"/>
          <w:szCs w:val="24"/>
        </w:rPr>
        <w:t>.1. К</w:t>
      </w:r>
      <w:r w:rsidR="00751FAA" w:rsidRPr="00751FAA">
        <w:rPr>
          <w:sz w:val="24"/>
          <w:szCs w:val="24"/>
        </w:rPr>
        <w:t xml:space="preserve"> поставке допуска</w:t>
      </w:r>
      <w:r w:rsidR="00751FAA">
        <w:rPr>
          <w:sz w:val="24"/>
          <w:szCs w:val="24"/>
        </w:rPr>
        <w:t>ю</w:t>
      </w:r>
      <w:r w:rsidR="00751FAA" w:rsidRPr="00751FAA">
        <w:rPr>
          <w:sz w:val="24"/>
          <w:szCs w:val="24"/>
        </w:rPr>
        <w:t xml:space="preserve">тся </w:t>
      </w:r>
      <w:r w:rsidR="00701519">
        <w:rPr>
          <w:sz w:val="24"/>
          <w:szCs w:val="24"/>
        </w:rPr>
        <w:t>материалы</w:t>
      </w:r>
      <w:r w:rsidR="00751FAA" w:rsidRPr="00751FAA">
        <w:rPr>
          <w:sz w:val="24"/>
          <w:szCs w:val="24"/>
        </w:rPr>
        <w:t>, отвечающ</w:t>
      </w:r>
      <w:r w:rsidR="00E070D8">
        <w:rPr>
          <w:sz w:val="24"/>
          <w:szCs w:val="24"/>
        </w:rPr>
        <w:t>и</w:t>
      </w:r>
      <w:r w:rsidR="00751FAA" w:rsidRPr="00751FAA">
        <w:rPr>
          <w:sz w:val="24"/>
          <w:szCs w:val="24"/>
        </w:rPr>
        <w:t>е следующим требованиям</w:t>
      </w:r>
      <w:r w:rsidR="00751FAA">
        <w:rPr>
          <w:sz w:val="24"/>
          <w:szCs w:val="24"/>
        </w:rPr>
        <w:t>:</w:t>
      </w:r>
    </w:p>
    <w:p w:rsidR="007D3441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D3441">
        <w:rPr>
          <w:sz w:val="24"/>
          <w:szCs w:val="24"/>
        </w:rPr>
        <w:t>продукция должна быть новой, ранее не использованной;</w:t>
      </w:r>
    </w:p>
    <w:p w:rsidR="007D3441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7D3441" w:rsidRPr="004C22DB" w:rsidRDefault="007D3441" w:rsidP="0070151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продукция должна соответствовать требованиям технической политики </w:t>
      </w:r>
      <w:r w:rsidR="0036690C">
        <w:rPr>
          <w:sz w:val="24"/>
          <w:szCs w:val="24"/>
        </w:rPr>
        <w:t>П</w:t>
      </w:r>
      <w:r>
        <w:rPr>
          <w:sz w:val="24"/>
          <w:szCs w:val="24"/>
        </w:rPr>
        <w:t>АО «Россети»;</w:t>
      </w:r>
    </w:p>
    <w:p w:rsidR="00751FAA" w:rsidRDefault="002C54D0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3</w:t>
      </w:r>
      <w:r w:rsidR="007D3441">
        <w:rPr>
          <w:sz w:val="24"/>
          <w:szCs w:val="24"/>
        </w:rPr>
        <w:t xml:space="preserve">.2.  </w:t>
      </w:r>
      <w:r w:rsidR="006C1A52">
        <w:rPr>
          <w:sz w:val="24"/>
          <w:szCs w:val="24"/>
        </w:rPr>
        <w:t>Продукция</w:t>
      </w:r>
      <w:r w:rsidR="00751FAA" w:rsidRPr="00751FAA">
        <w:rPr>
          <w:sz w:val="24"/>
          <w:szCs w:val="24"/>
        </w:rPr>
        <w:t xml:space="preserve"> должн</w:t>
      </w:r>
      <w:r w:rsidR="006C1A52">
        <w:rPr>
          <w:sz w:val="24"/>
          <w:szCs w:val="24"/>
        </w:rPr>
        <w:t>а</w:t>
      </w:r>
      <w:r w:rsidR="00751FAA" w:rsidRPr="00751FAA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 стандартов МЭК и ГОСТ:</w:t>
      </w:r>
    </w:p>
    <w:p w:rsidR="00751FAA" w:rsidRPr="00FC4A99" w:rsidRDefault="007D3441" w:rsidP="00FC4A9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D3441">
        <w:rPr>
          <w:sz w:val="24"/>
          <w:szCs w:val="24"/>
        </w:rPr>
        <w:t xml:space="preserve">ГОСТ 15150-69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>».</w:t>
      </w:r>
    </w:p>
    <w:p w:rsidR="0015309D" w:rsidRPr="00DB5344" w:rsidRDefault="00701239" w:rsidP="00701239">
      <w:pPr>
        <w:pStyle w:val="1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r w:rsidRPr="00211660">
        <w:rPr>
          <w:sz w:val="24"/>
          <w:szCs w:val="24"/>
        </w:rPr>
        <w:t>3</w:t>
      </w:r>
      <w:r w:rsidR="00DB5344" w:rsidRPr="00211660">
        <w:rPr>
          <w:sz w:val="24"/>
          <w:szCs w:val="24"/>
        </w:rPr>
        <w:t>.</w:t>
      </w:r>
      <w:r w:rsidRPr="00211660">
        <w:rPr>
          <w:sz w:val="24"/>
          <w:szCs w:val="24"/>
        </w:rPr>
        <w:t>3</w:t>
      </w:r>
      <w:r w:rsidR="00DB5344" w:rsidRPr="00211660">
        <w:rPr>
          <w:sz w:val="24"/>
          <w:szCs w:val="24"/>
        </w:rPr>
        <w:t xml:space="preserve">. </w:t>
      </w:r>
      <w:r w:rsidR="0015309D" w:rsidRPr="00211660">
        <w:rPr>
          <w:sz w:val="24"/>
          <w:szCs w:val="24"/>
        </w:rPr>
        <w:t>Упаковка</w:t>
      </w:r>
      <w:r w:rsidR="0015309D" w:rsidRPr="00DB5344">
        <w:rPr>
          <w:sz w:val="24"/>
          <w:szCs w:val="24"/>
        </w:rPr>
        <w:t>, транспортирование, условия и сроки хранения.</w:t>
      </w:r>
    </w:p>
    <w:p w:rsidR="0015309D" w:rsidRDefault="0015309D" w:rsidP="0015309D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272C1F">
        <w:rPr>
          <w:sz w:val="24"/>
          <w:szCs w:val="24"/>
        </w:rPr>
        <w:t>соленоидов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должны соответствовать требованиям, указанным в технических условиях изготовителя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>
        <w:rPr>
          <w:color w:val="000000"/>
          <w:sz w:val="24"/>
          <w:szCs w:val="24"/>
        </w:rPr>
        <w:t>ГОСТ 14192–</w:t>
      </w:r>
      <w:r w:rsidRPr="00C54E2B">
        <w:rPr>
          <w:color w:val="000000"/>
          <w:sz w:val="24"/>
          <w:szCs w:val="24"/>
        </w:rPr>
        <w:t>96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>
        <w:rPr>
          <w:color w:val="000000"/>
          <w:sz w:val="24"/>
          <w:szCs w:val="24"/>
        </w:rPr>
        <w:t xml:space="preserve"> </w:t>
      </w:r>
      <w:r w:rsidRPr="00F64478">
        <w:rPr>
          <w:sz w:val="24"/>
          <w:szCs w:val="24"/>
        </w:rPr>
        <w:t xml:space="preserve">или соответствующих МЭК. 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15309D" w:rsidRPr="00701519" w:rsidRDefault="0015309D" w:rsidP="00701519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D6DCB" w:rsidRPr="004D4E32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677D34" w:rsidRPr="00677D34" w:rsidRDefault="00ED6DCB" w:rsidP="00677D34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1A2129"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 w:rsidR="001A2129">
        <w:rPr>
          <w:sz w:val="24"/>
          <w:szCs w:val="24"/>
        </w:rPr>
        <w:t>продукцию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 w:rsidR="00701519"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</w:t>
      </w:r>
      <w:r w:rsidR="00BD796F">
        <w:rPr>
          <w:sz w:val="24"/>
          <w:szCs w:val="24"/>
        </w:rPr>
        <w:t>а</w:t>
      </w:r>
      <w:r w:rsidR="00D70FA6">
        <w:rPr>
          <w:sz w:val="24"/>
          <w:szCs w:val="24"/>
        </w:rPr>
        <w:t>.</w:t>
      </w:r>
      <w:r w:rsidR="00D70FA6" w:rsidRPr="00431762">
        <w:rPr>
          <w:sz w:val="24"/>
          <w:szCs w:val="24"/>
        </w:rPr>
        <w:t xml:space="preserve"> Время начала исчисления гарантийного срока – с даты товарной накладной ТОРГ-12 (УПД). </w:t>
      </w:r>
      <w:r w:rsidRPr="00612811">
        <w:rPr>
          <w:sz w:val="24"/>
          <w:szCs w:val="24"/>
        </w:rPr>
        <w:t xml:space="preserve"> Поставщик должен за свой счет и </w:t>
      </w:r>
      <w:r w:rsidR="00A666E6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</w:t>
      </w:r>
      <w:r w:rsidRPr="00612811">
        <w:rPr>
          <w:sz w:val="24"/>
          <w:szCs w:val="24"/>
        </w:rPr>
        <w:lastRenderedPageBreak/>
        <w:t xml:space="preserve">выявленные в период гарантийного срока. В случае выхода </w:t>
      </w:r>
      <w:r w:rsidR="001A2129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77D34" w:rsidRDefault="00677D34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ED6DCB" w:rsidRPr="00596002" w:rsidRDefault="00ED6DCB" w:rsidP="0059600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C4205" w:rsidRPr="00530F83" w:rsidRDefault="001C4205" w:rsidP="001C420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продукции</w:t>
      </w:r>
      <w:r w:rsidRPr="00530F83">
        <w:rPr>
          <w:szCs w:val="24"/>
        </w:rPr>
        <w:t xml:space="preserve"> должны входить документы: </w:t>
      </w:r>
    </w:p>
    <w:p w:rsidR="001C4205" w:rsidRPr="00A74D8D" w:rsidRDefault="001C4205" w:rsidP="001C420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1C4205" w:rsidRPr="00A74D8D" w:rsidRDefault="001C4205" w:rsidP="001C420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1C4205" w:rsidRPr="00530F83" w:rsidRDefault="001C4205" w:rsidP="001C4205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530F83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530F83">
        <w:rPr>
          <w:sz w:val="24"/>
          <w:szCs w:val="24"/>
        </w:rPr>
        <w:t xml:space="preserve">соответствия и свидетельство о приемке на партию поставляемых </w:t>
      </w:r>
      <w:r w:rsidR="00FF77B2">
        <w:rPr>
          <w:sz w:val="24"/>
          <w:szCs w:val="24"/>
        </w:rPr>
        <w:t>материалов</w:t>
      </w:r>
      <w:r w:rsidRPr="00530F83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1C4205" w:rsidRDefault="001C4205" w:rsidP="001C4205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поставляемым </w:t>
      </w:r>
      <w:r w:rsidR="00701519">
        <w:rPr>
          <w:sz w:val="24"/>
          <w:szCs w:val="24"/>
        </w:rPr>
        <w:t>материалам.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</w:t>
      </w:r>
      <w:r w:rsidR="007E0919">
        <w:rPr>
          <w:sz w:val="24"/>
          <w:szCs w:val="24"/>
        </w:rPr>
        <w:t xml:space="preserve"> Р 2.601-2019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945B97">
        <w:rPr>
          <w:sz w:val="24"/>
          <w:szCs w:val="24"/>
        </w:rPr>
        <w:t xml:space="preserve"> </w:t>
      </w:r>
      <w:r w:rsidRPr="00321CCE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</w:t>
      </w:r>
      <w:r>
        <w:rPr>
          <w:sz w:val="24"/>
          <w:szCs w:val="24"/>
        </w:rPr>
        <w:t>й продукции</w:t>
      </w:r>
      <w:r w:rsidRPr="00F64478">
        <w:rPr>
          <w:sz w:val="24"/>
          <w:szCs w:val="24"/>
        </w:rPr>
        <w:t xml:space="preserve">. </w:t>
      </w:r>
    </w:p>
    <w:p w:rsidR="001C4205" w:rsidRDefault="001C4205" w:rsidP="001C4205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5054D" w:rsidRPr="0085054D" w:rsidRDefault="0085054D" w:rsidP="001C420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85054D">
        <w:rPr>
          <w:b/>
          <w:bCs/>
          <w:sz w:val="26"/>
          <w:szCs w:val="26"/>
        </w:rPr>
        <w:t xml:space="preserve">Сроки поставки </w:t>
      </w:r>
    </w:p>
    <w:p w:rsidR="0085054D" w:rsidRPr="0085054D" w:rsidRDefault="0085054D" w:rsidP="00701239">
      <w:pPr>
        <w:pStyle w:val="ad"/>
        <w:tabs>
          <w:tab w:val="left" w:pos="1134"/>
        </w:tabs>
        <w:spacing w:after="120"/>
        <w:ind w:left="0"/>
        <w:rPr>
          <w:bCs/>
          <w:sz w:val="24"/>
          <w:szCs w:val="24"/>
        </w:rPr>
      </w:pPr>
      <w:r w:rsidRPr="0085054D">
        <w:rPr>
          <w:bCs/>
          <w:sz w:val="24"/>
          <w:szCs w:val="24"/>
        </w:rPr>
        <w:t>Поставка осуществляется в период</w:t>
      </w:r>
      <w:r w:rsidR="00701239">
        <w:rPr>
          <w:bCs/>
          <w:sz w:val="24"/>
          <w:szCs w:val="24"/>
        </w:rPr>
        <w:t>:</w:t>
      </w:r>
      <w:r w:rsidRPr="0085054D">
        <w:rPr>
          <w:bCs/>
          <w:sz w:val="24"/>
          <w:szCs w:val="24"/>
        </w:rPr>
        <w:t xml:space="preserve"> с момента заключения договора в течение 30 календарных </w:t>
      </w:r>
      <w:r>
        <w:rPr>
          <w:bCs/>
          <w:sz w:val="24"/>
          <w:szCs w:val="24"/>
        </w:rPr>
        <w:t>дней, но не позднее 05</w:t>
      </w:r>
      <w:r w:rsidRPr="0085054D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4</w:t>
      </w:r>
      <w:r w:rsidRPr="0085054D">
        <w:rPr>
          <w:bCs/>
          <w:sz w:val="24"/>
          <w:szCs w:val="24"/>
        </w:rPr>
        <w:t>.</w:t>
      </w:r>
      <w:r w:rsidR="00211660">
        <w:rPr>
          <w:bCs/>
          <w:sz w:val="24"/>
          <w:szCs w:val="24"/>
        </w:rPr>
        <w:t>2023</w:t>
      </w:r>
    </w:p>
    <w:p w:rsidR="0085054D" w:rsidRPr="0085054D" w:rsidRDefault="0085054D" w:rsidP="00701239">
      <w:pPr>
        <w:pStyle w:val="ad"/>
        <w:tabs>
          <w:tab w:val="left" w:pos="1134"/>
        </w:tabs>
        <w:spacing w:after="120"/>
        <w:ind w:left="0"/>
        <w:rPr>
          <w:bCs/>
          <w:sz w:val="24"/>
          <w:szCs w:val="24"/>
        </w:rPr>
      </w:pPr>
      <w:r w:rsidRPr="0085054D">
        <w:rPr>
          <w:bCs/>
          <w:sz w:val="24"/>
          <w:szCs w:val="24"/>
        </w:rPr>
        <w:t>Поставщик обеспечивает поставку продукции на склад филиала ПАО «Россети Центр» - «Смоленскэнерго», расположенный по адресу: 214031, г. Смоленск, ул. Индустриальная, 5.</w:t>
      </w:r>
    </w:p>
    <w:p w:rsidR="0085054D" w:rsidRPr="0085054D" w:rsidRDefault="0085054D" w:rsidP="0085054D">
      <w:pPr>
        <w:tabs>
          <w:tab w:val="left" w:pos="1134"/>
        </w:tabs>
        <w:spacing w:line="276" w:lineRule="auto"/>
        <w:ind w:firstLine="0"/>
        <w:rPr>
          <w:sz w:val="26"/>
          <w:szCs w:val="26"/>
        </w:rPr>
      </w:pPr>
    </w:p>
    <w:p w:rsidR="001C4205" w:rsidRPr="00BB6EA4" w:rsidRDefault="001C4205" w:rsidP="001C4205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1C4205" w:rsidRDefault="001C4205" w:rsidP="001C4205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Pr="00612811">
        <w:rPr>
          <w:szCs w:val="24"/>
        </w:rPr>
        <w:t xml:space="preserve"> </w:t>
      </w:r>
      <w:r w:rsidR="0036690C">
        <w:rPr>
          <w:szCs w:val="24"/>
        </w:rPr>
        <w:t>П</w:t>
      </w:r>
      <w:r w:rsidRPr="00612811">
        <w:rPr>
          <w:szCs w:val="24"/>
        </w:rPr>
        <w:t>АО «</w:t>
      </w:r>
      <w:r w:rsidR="00701519">
        <w:rPr>
          <w:szCs w:val="24"/>
        </w:rPr>
        <w:t>Россети</w:t>
      </w:r>
      <w:r w:rsidRPr="00612811">
        <w:rPr>
          <w:szCs w:val="24"/>
        </w:rPr>
        <w:t xml:space="preserve"> Центр»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1C4205" w:rsidRDefault="001C4205" w:rsidP="001C420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5054D" w:rsidRDefault="0085054D" w:rsidP="0085054D">
      <w:pPr>
        <w:ind w:firstLine="142"/>
        <w:rPr>
          <w:sz w:val="24"/>
          <w:szCs w:val="24"/>
        </w:rPr>
      </w:pPr>
    </w:p>
    <w:p w:rsidR="0085054D" w:rsidRDefault="0085054D" w:rsidP="0085054D">
      <w:pPr>
        <w:ind w:firstLine="142"/>
        <w:rPr>
          <w:sz w:val="24"/>
          <w:szCs w:val="24"/>
        </w:rPr>
      </w:pPr>
      <w:r>
        <w:rPr>
          <w:sz w:val="24"/>
          <w:szCs w:val="24"/>
        </w:rPr>
        <w:t>Начальник отдела контролинга информационных</w:t>
      </w:r>
    </w:p>
    <w:p w:rsidR="0085054D" w:rsidRPr="00146FCA" w:rsidRDefault="0041685B" w:rsidP="0085054D">
      <w:pPr>
        <w:ind w:firstLine="142"/>
        <w:rPr>
          <w:sz w:val="26"/>
          <w:szCs w:val="26"/>
        </w:rPr>
      </w:pPr>
      <w:r>
        <w:rPr>
          <w:sz w:val="24"/>
          <w:szCs w:val="24"/>
        </w:rPr>
        <w:t>технологий</w:t>
      </w:r>
      <w:r w:rsidR="0085054D">
        <w:rPr>
          <w:sz w:val="24"/>
          <w:szCs w:val="24"/>
        </w:rPr>
        <w:t xml:space="preserve"> и телекоммуникаций                                                                                  А.В. Худшев</w:t>
      </w:r>
    </w:p>
    <w:sectPr w:rsidR="0085054D" w:rsidRPr="00146FCA" w:rsidSect="00F64478">
      <w:headerReference w:type="even" r:id="rId11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B94" w:rsidRDefault="00897B94">
      <w:r>
        <w:separator/>
      </w:r>
    </w:p>
  </w:endnote>
  <w:endnote w:type="continuationSeparator" w:id="0">
    <w:p w:rsidR="00897B94" w:rsidRDefault="00897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useoSansCyrl-300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B94" w:rsidRDefault="00897B94">
      <w:r>
        <w:separator/>
      </w:r>
    </w:p>
  </w:footnote>
  <w:footnote w:type="continuationSeparator" w:id="0">
    <w:p w:rsidR="00897B94" w:rsidRDefault="00897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5E46C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75968D4"/>
    <w:multiLevelType w:val="multilevel"/>
    <w:tmpl w:val="ACEA1B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4505511"/>
    <w:multiLevelType w:val="multilevel"/>
    <w:tmpl w:val="4B0CA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7D6418"/>
    <w:multiLevelType w:val="multilevel"/>
    <w:tmpl w:val="6C1A86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DAD4EEE"/>
    <w:multiLevelType w:val="multilevel"/>
    <w:tmpl w:val="6E4A72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13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 w:numId="12">
    <w:abstractNumId w:val="14"/>
  </w:num>
  <w:num w:numId="13">
    <w:abstractNumId w:val="9"/>
  </w:num>
  <w:num w:numId="14">
    <w:abstractNumId w:val="15"/>
  </w:num>
  <w:num w:numId="15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6A1F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5727"/>
    <w:rsid w:val="00035B17"/>
    <w:rsid w:val="00035EDC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2B79"/>
    <w:rsid w:val="000630F6"/>
    <w:rsid w:val="00071958"/>
    <w:rsid w:val="000772BF"/>
    <w:rsid w:val="000808BE"/>
    <w:rsid w:val="00084847"/>
    <w:rsid w:val="00084E0D"/>
    <w:rsid w:val="000858AE"/>
    <w:rsid w:val="00085DAC"/>
    <w:rsid w:val="0009174E"/>
    <w:rsid w:val="00094AC3"/>
    <w:rsid w:val="00094B98"/>
    <w:rsid w:val="000961A3"/>
    <w:rsid w:val="00096CC5"/>
    <w:rsid w:val="000A0393"/>
    <w:rsid w:val="000A6598"/>
    <w:rsid w:val="000A72C3"/>
    <w:rsid w:val="000B068C"/>
    <w:rsid w:val="000B2013"/>
    <w:rsid w:val="000B5D7C"/>
    <w:rsid w:val="000B7290"/>
    <w:rsid w:val="000B7329"/>
    <w:rsid w:val="000B7484"/>
    <w:rsid w:val="000C0CAA"/>
    <w:rsid w:val="000C2897"/>
    <w:rsid w:val="000C2F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660"/>
    <w:rsid w:val="000D6851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6BE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47BD"/>
    <w:rsid w:val="00127334"/>
    <w:rsid w:val="00127606"/>
    <w:rsid w:val="00127EC8"/>
    <w:rsid w:val="00127FE9"/>
    <w:rsid w:val="001313C2"/>
    <w:rsid w:val="00131550"/>
    <w:rsid w:val="00131F7B"/>
    <w:rsid w:val="001339EF"/>
    <w:rsid w:val="00133EF7"/>
    <w:rsid w:val="00136404"/>
    <w:rsid w:val="00141439"/>
    <w:rsid w:val="00143ED8"/>
    <w:rsid w:val="0015016E"/>
    <w:rsid w:val="001509E5"/>
    <w:rsid w:val="00151A7E"/>
    <w:rsid w:val="0015309D"/>
    <w:rsid w:val="0015383E"/>
    <w:rsid w:val="00153F44"/>
    <w:rsid w:val="00154809"/>
    <w:rsid w:val="00155F16"/>
    <w:rsid w:val="001567CA"/>
    <w:rsid w:val="00156931"/>
    <w:rsid w:val="00160620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129"/>
    <w:rsid w:val="001A22A5"/>
    <w:rsid w:val="001A2829"/>
    <w:rsid w:val="001A3DC7"/>
    <w:rsid w:val="001A5D99"/>
    <w:rsid w:val="001A7121"/>
    <w:rsid w:val="001A7AC6"/>
    <w:rsid w:val="001B285C"/>
    <w:rsid w:val="001B2AAF"/>
    <w:rsid w:val="001B3E25"/>
    <w:rsid w:val="001B43BA"/>
    <w:rsid w:val="001B7FD4"/>
    <w:rsid w:val="001C334E"/>
    <w:rsid w:val="001C347A"/>
    <w:rsid w:val="001C37EA"/>
    <w:rsid w:val="001C4205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1660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01CC"/>
    <w:rsid w:val="00262D6F"/>
    <w:rsid w:val="0026458C"/>
    <w:rsid w:val="00265CEA"/>
    <w:rsid w:val="00265E47"/>
    <w:rsid w:val="002662E7"/>
    <w:rsid w:val="00266EA4"/>
    <w:rsid w:val="00267C77"/>
    <w:rsid w:val="00272C1F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64B3"/>
    <w:rsid w:val="002A7741"/>
    <w:rsid w:val="002A7D7B"/>
    <w:rsid w:val="002B06A7"/>
    <w:rsid w:val="002B405D"/>
    <w:rsid w:val="002B5EB4"/>
    <w:rsid w:val="002C08A7"/>
    <w:rsid w:val="002C1AA6"/>
    <w:rsid w:val="002C54D0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F4A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6690C"/>
    <w:rsid w:val="003701C2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5B8F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685B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B47"/>
    <w:rsid w:val="00460E85"/>
    <w:rsid w:val="00462569"/>
    <w:rsid w:val="00462826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3D3C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376D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D7C66"/>
    <w:rsid w:val="004E144D"/>
    <w:rsid w:val="004E1C6C"/>
    <w:rsid w:val="004E4196"/>
    <w:rsid w:val="004E4708"/>
    <w:rsid w:val="004E474C"/>
    <w:rsid w:val="004E6C6E"/>
    <w:rsid w:val="004E6D5A"/>
    <w:rsid w:val="004F3357"/>
    <w:rsid w:val="004F4028"/>
    <w:rsid w:val="004F4E9E"/>
    <w:rsid w:val="004F517F"/>
    <w:rsid w:val="004F5C65"/>
    <w:rsid w:val="004F6968"/>
    <w:rsid w:val="00504E1D"/>
    <w:rsid w:val="00510CC9"/>
    <w:rsid w:val="00511EF6"/>
    <w:rsid w:val="00512505"/>
    <w:rsid w:val="00512E31"/>
    <w:rsid w:val="0051619D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0BEB"/>
    <w:rsid w:val="0056133F"/>
    <w:rsid w:val="005630A8"/>
    <w:rsid w:val="00563B24"/>
    <w:rsid w:val="00565A86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002"/>
    <w:rsid w:val="0059669F"/>
    <w:rsid w:val="005976F4"/>
    <w:rsid w:val="00597EE1"/>
    <w:rsid w:val="005A29B8"/>
    <w:rsid w:val="005A38CB"/>
    <w:rsid w:val="005A4C47"/>
    <w:rsid w:val="005B04A3"/>
    <w:rsid w:val="005B0BAF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1EAA"/>
    <w:rsid w:val="005E292D"/>
    <w:rsid w:val="005E46C9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0BA7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77D34"/>
    <w:rsid w:val="006806A9"/>
    <w:rsid w:val="00680B0B"/>
    <w:rsid w:val="00680EBD"/>
    <w:rsid w:val="00681C28"/>
    <w:rsid w:val="006837DC"/>
    <w:rsid w:val="006841FC"/>
    <w:rsid w:val="00687FE0"/>
    <w:rsid w:val="00691188"/>
    <w:rsid w:val="00696EAC"/>
    <w:rsid w:val="00697D58"/>
    <w:rsid w:val="006A35DC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1A52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14A"/>
    <w:rsid w:val="006E64BE"/>
    <w:rsid w:val="006E6D9C"/>
    <w:rsid w:val="006E7183"/>
    <w:rsid w:val="006F29C7"/>
    <w:rsid w:val="006F5D72"/>
    <w:rsid w:val="006F6D72"/>
    <w:rsid w:val="006F7734"/>
    <w:rsid w:val="007008F3"/>
    <w:rsid w:val="00701239"/>
    <w:rsid w:val="00701519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043B"/>
    <w:rsid w:val="00724050"/>
    <w:rsid w:val="007326A6"/>
    <w:rsid w:val="007326BC"/>
    <w:rsid w:val="00732BFD"/>
    <w:rsid w:val="00732C5D"/>
    <w:rsid w:val="007341AC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1F9D"/>
    <w:rsid w:val="00772C09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67AD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B20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0919"/>
    <w:rsid w:val="007E348A"/>
    <w:rsid w:val="007E5260"/>
    <w:rsid w:val="007E7181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05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96897"/>
    <w:rsid w:val="00897B94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45E9"/>
    <w:rsid w:val="008F5DD1"/>
    <w:rsid w:val="00900E6D"/>
    <w:rsid w:val="009011C0"/>
    <w:rsid w:val="009022A6"/>
    <w:rsid w:val="009039EB"/>
    <w:rsid w:val="00910A7C"/>
    <w:rsid w:val="00912E26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57F1"/>
    <w:rsid w:val="00975D00"/>
    <w:rsid w:val="0097688F"/>
    <w:rsid w:val="009773EE"/>
    <w:rsid w:val="00984018"/>
    <w:rsid w:val="00984849"/>
    <w:rsid w:val="00986E34"/>
    <w:rsid w:val="0098710A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ECD"/>
    <w:rsid w:val="009D3ED3"/>
    <w:rsid w:val="009D4F28"/>
    <w:rsid w:val="009D50D5"/>
    <w:rsid w:val="009D5301"/>
    <w:rsid w:val="009D5B2B"/>
    <w:rsid w:val="009E2943"/>
    <w:rsid w:val="009E2E20"/>
    <w:rsid w:val="009E474B"/>
    <w:rsid w:val="009E629B"/>
    <w:rsid w:val="009E70BD"/>
    <w:rsid w:val="009E7970"/>
    <w:rsid w:val="009E7C2C"/>
    <w:rsid w:val="009F1E96"/>
    <w:rsid w:val="009F233B"/>
    <w:rsid w:val="009F266B"/>
    <w:rsid w:val="009F3FFE"/>
    <w:rsid w:val="009F4485"/>
    <w:rsid w:val="009F6F23"/>
    <w:rsid w:val="009F782A"/>
    <w:rsid w:val="00A00A79"/>
    <w:rsid w:val="00A00C51"/>
    <w:rsid w:val="00A00EAB"/>
    <w:rsid w:val="00A022E0"/>
    <w:rsid w:val="00A0249A"/>
    <w:rsid w:val="00A03165"/>
    <w:rsid w:val="00A06807"/>
    <w:rsid w:val="00A1107F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7CDC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6E6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884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07C7B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67A9"/>
    <w:rsid w:val="00B57303"/>
    <w:rsid w:val="00B57A29"/>
    <w:rsid w:val="00B61BAC"/>
    <w:rsid w:val="00B63411"/>
    <w:rsid w:val="00B65693"/>
    <w:rsid w:val="00B66055"/>
    <w:rsid w:val="00B71096"/>
    <w:rsid w:val="00B714B5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8EE"/>
    <w:rsid w:val="00B82E4B"/>
    <w:rsid w:val="00B8412D"/>
    <w:rsid w:val="00B849AF"/>
    <w:rsid w:val="00B87BD8"/>
    <w:rsid w:val="00B92097"/>
    <w:rsid w:val="00B946A9"/>
    <w:rsid w:val="00B96E9C"/>
    <w:rsid w:val="00B97488"/>
    <w:rsid w:val="00B97AC4"/>
    <w:rsid w:val="00BA0DE5"/>
    <w:rsid w:val="00BA19D6"/>
    <w:rsid w:val="00BA77DF"/>
    <w:rsid w:val="00BB139B"/>
    <w:rsid w:val="00BB18EE"/>
    <w:rsid w:val="00BB2541"/>
    <w:rsid w:val="00BB2F1B"/>
    <w:rsid w:val="00BB323E"/>
    <w:rsid w:val="00BB42AE"/>
    <w:rsid w:val="00BB5347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3A1B"/>
    <w:rsid w:val="00BD634D"/>
    <w:rsid w:val="00BD6403"/>
    <w:rsid w:val="00BD705D"/>
    <w:rsid w:val="00BD796F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37D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601"/>
    <w:rsid w:val="00C72F80"/>
    <w:rsid w:val="00C734C3"/>
    <w:rsid w:val="00C74702"/>
    <w:rsid w:val="00C751BA"/>
    <w:rsid w:val="00C755BC"/>
    <w:rsid w:val="00C76D7D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2DF9"/>
    <w:rsid w:val="00CA4F63"/>
    <w:rsid w:val="00CA5205"/>
    <w:rsid w:val="00CA74B3"/>
    <w:rsid w:val="00CA7986"/>
    <w:rsid w:val="00CA7A88"/>
    <w:rsid w:val="00CB0D3C"/>
    <w:rsid w:val="00CB170A"/>
    <w:rsid w:val="00CB6E9A"/>
    <w:rsid w:val="00CB7033"/>
    <w:rsid w:val="00CB774F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5AE8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114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5EF1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0FA6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A7881"/>
    <w:rsid w:val="00DB01EF"/>
    <w:rsid w:val="00DB4EDF"/>
    <w:rsid w:val="00DB5344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0D8"/>
    <w:rsid w:val="00E07225"/>
    <w:rsid w:val="00E0767A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19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14BA"/>
    <w:rsid w:val="00E52AF7"/>
    <w:rsid w:val="00E53C53"/>
    <w:rsid w:val="00E5567C"/>
    <w:rsid w:val="00E60F8D"/>
    <w:rsid w:val="00E63075"/>
    <w:rsid w:val="00E6313F"/>
    <w:rsid w:val="00E70CC7"/>
    <w:rsid w:val="00E71B41"/>
    <w:rsid w:val="00E8200D"/>
    <w:rsid w:val="00E84B5D"/>
    <w:rsid w:val="00E84C0F"/>
    <w:rsid w:val="00E852F4"/>
    <w:rsid w:val="00E86BB7"/>
    <w:rsid w:val="00E872A5"/>
    <w:rsid w:val="00E91C87"/>
    <w:rsid w:val="00E92BDB"/>
    <w:rsid w:val="00E93602"/>
    <w:rsid w:val="00E93C86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17D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A72"/>
    <w:rsid w:val="00F03B68"/>
    <w:rsid w:val="00F045E5"/>
    <w:rsid w:val="00F0671A"/>
    <w:rsid w:val="00F07DCC"/>
    <w:rsid w:val="00F10010"/>
    <w:rsid w:val="00F128C1"/>
    <w:rsid w:val="00F135C1"/>
    <w:rsid w:val="00F140A8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3CCA"/>
    <w:rsid w:val="00F75196"/>
    <w:rsid w:val="00F754CC"/>
    <w:rsid w:val="00F7773E"/>
    <w:rsid w:val="00F84073"/>
    <w:rsid w:val="00F84141"/>
    <w:rsid w:val="00F844B6"/>
    <w:rsid w:val="00F85820"/>
    <w:rsid w:val="00F85E2D"/>
    <w:rsid w:val="00F862F9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4A99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2BC9"/>
    <w:rsid w:val="00FF4243"/>
    <w:rsid w:val="00FF4525"/>
    <w:rsid w:val="00FF59F1"/>
    <w:rsid w:val="00FF5E84"/>
    <w:rsid w:val="00FF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BEBF7D5-B723-4DED-A450-E8189FE69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aggedas">
    <w:name w:val="tagged_as"/>
    <w:basedOn w:val="a1"/>
    <w:rsid w:val="00E0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73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8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52000">
          <w:marLeft w:val="0"/>
          <w:marRight w:val="0"/>
          <w:marTop w:val="0"/>
          <w:marBottom w:val="0"/>
          <w:divBdr>
            <w:top w:val="single" w:sz="6" w:space="15" w:color="F6F6F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49036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9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4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67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716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253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70D16-1D50-494F-A3CA-B521AD0E92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42A2DB-27BC-4EC5-B5EF-9B3BBD986A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B7C1632D-A59F-43C8-9C9E-7EFD4713F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FC09AE-4F43-43AA-BFF4-067FAE94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Баркова Наталья Юрьевна</cp:lastModifiedBy>
  <cp:revision>10</cp:revision>
  <cp:lastPrinted>2022-11-24T07:21:00Z</cp:lastPrinted>
  <dcterms:created xsi:type="dcterms:W3CDTF">2022-11-10T13:53:00Z</dcterms:created>
  <dcterms:modified xsi:type="dcterms:W3CDTF">2022-11-24T07:21:00Z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