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  <w:gridCol w:w="994"/>
        <w:gridCol w:w="4975"/>
      </w:tblGrid>
      <w:tr w:rsidR="00A44189" w:rsidTr="00A44189">
        <w:tc>
          <w:tcPr>
            <w:tcW w:w="1500" w:type="pct"/>
            <w:shd w:val="clear" w:color="auto" w:fill="auto"/>
          </w:tcPr>
          <w:p w:rsidR="00A44189" w:rsidRPr="006E72BD" w:rsidRDefault="00A44189" w:rsidP="005D24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E72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:rsidR="00A44189" w:rsidRPr="00A44189" w:rsidRDefault="00A44189" w:rsidP="005D24A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203D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A44189" w:rsidRDefault="00A44189" w:rsidP="005D24A1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4189" w:rsidRPr="006E72BD" w:rsidRDefault="00A44189" w:rsidP="00B21BE6">
            <w:pPr>
              <w:ind w:firstLine="0"/>
              <w:jc w:val="right"/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B21BE6" w:rsidTr="00A44189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:rsidR="00B21BE6" w:rsidRPr="006E72BD" w:rsidRDefault="00B21BE6" w:rsidP="00B21B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E72BD">
              <w:rPr>
                <w:b/>
                <w:sz w:val="26"/>
                <w:szCs w:val="26"/>
              </w:rPr>
              <w:t xml:space="preserve">Номер материала </w:t>
            </w:r>
            <w:r w:rsidRPr="006E72B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:rsidR="00B21BE6" w:rsidRPr="006E72BD" w:rsidRDefault="00B21BE6" w:rsidP="00B21BE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44189">
              <w:rPr>
                <w:b/>
                <w:sz w:val="26"/>
                <w:szCs w:val="26"/>
                <w:lang w:val="en-US"/>
              </w:rPr>
              <w:t>2080825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B21BE6" w:rsidRDefault="00B21BE6" w:rsidP="00B21BE6">
            <w:pPr>
              <w:ind w:firstLine="0"/>
            </w:pP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1BE6" w:rsidRPr="00CD046B" w:rsidRDefault="00B21BE6" w:rsidP="00B21BE6">
            <w:pPr>
              <w:jc w:val="right"/>
              <w:rPr>
                <w:sz w:val="26"/>
                <w:szCs w:val="26"/>
              </w:rPr>
            </w:pPr>
          </w:p>
        </w:tc>
      </w:tr>
    </w:tbl>
    <w:p w:rsidR="00B21BE6" w:rsidRPr="00B21BE6" w:rsidRDefault="00B21BE6" w:rsidP="00B21BE6">
      <w:pPr>
        <w:jc w:val="right"/>
        <w:rPr>
          <w:sz w:val="26"/>
          <w:szCs w:val="26"/>
        </w:rPr>
      </w:pPr>
      <w:r w:rsidRPr="00B21BE6">
        <w:rPr>
          <w:sz w:val="26"/>
          <w:szCs w:val="26"/>
        </w:rPr>
        <w:t xml:space="preserve">Первый заместитель директора </w:t>
      </w:r>
    </w:p>
    <w:p w:rsidR="00B21BE6" w:rsidRPr="00B21BE6" w:rsidRDefault="00B21BE6" w:rsidP="00B21BE6">
      <w:pPr>
        <w:jc w:val="right"/>
        <w:rPr>
          <w:sz w:val="26"/>
          <w:szCs w:val="26"/>
        </w:rPr>
      </w:pPr>
      <w:bookmarkStart w:id="0" w:name="_GoBack"/>
      <w:bookmarkEnd w:id="0"/>
      <w:r w:rsidRPr="00B21BE6">
        <w:rPr>
          <w:sz w:val="26"/>
          <w:szCs w:val="26"/>
        </w:rPr>
        <w:t>– главный инженер филиала</w:t>
      </w:r>
    </w:p>
    <w:p w:rsidR="00B21BE6" w:rsidRPr="00B21BE6" w:rsidRDefault="00B21BE6" w:rsidP="00B21BE6">
      <w:pPr>
        <w:jc w:val="right"/>
        <w:rPr>
          <w:sz w:val="26"/>
          <w:szCs w:val="26"/>
        </w:rPr>
      </w:pPr>
      <w:r w:rsidRPr="00B21BE6">
        <w:rPr>
          <w:sz w:val="26"/>
          <w:szCs w:val="26"/>
        </w:rPr>
        <w:t>ПАО «Россети Центр» - «Тверьэнерго»</w:t>
      </w:r>
    </w:p>
    <w:p w:rsidR="00B21BE6" w:rsidRPr="00B21BE6" w:rsidRDefault="00B21BE6" w:rsidP="00B21BE6">
      <w:pPr>
        <w:jc w:val="right"/>
        <w:rPr>
          <w:sz w:val="26"/>
          <w:szCs w:val="26"/>
        </w:rPr>
      </w:pPr>
      <w:r w:rsidRPr="00B21BE6">
        <w:rPr>
          <w:sz w:val="26"/>
          <w:szCs w:val="26"/>
        </w:rPr>
        <w:t>___________________О.М. Баталов</w:t>
      </w:r>
    </w:p>
    <w:p w:rsidR="00B21BE6" w:rsidRPr="00B21BE6" w:rsidRDefault="0063536D" w:rsidP="00B21BE6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“01</w:t>
      </w:r>
      <w:r w:rsidR="00B21BE6" w:rsidRPr="00B21BE6">
        <w:rPr>
          <w:sz w:val="26"/>
          <w:szCs w:val="26"/>
        </w:rPr>
        <w:t xml:space="preserve">” </w:t>
      </w:r>
      <w:r>
        <w:rPr>
          <w:sz w:val="26"/>
          <w:szCs w:val="26"/>
        </w:rPr>
        <w:t>февраля</w:t>
      </w:r>
      <w:r w:rsidR="00B21BE6" w:rsidRPr="00B21BE6">
        <w:rPr>
          <w:sz w:val="26"/>
          <w:szCs w:val="26"/>
        </w:rPr>
        <w:t xml:space="preserve"> 202</w:t>
      </w:r>
      <w:r>
        <w:rPr>
          <w:sz w:val="26"/>
          <w:szCs w:val="26"/>
        </w:rPr>
        <w:t>3</w:t>
      </w:r>
      <w:r w:rsidR="00B21BE6" w:rsidRPr="00B21BE6">
        <w:rPr>
          <w:sz w:val="26"/>
          <w:szCs w:val="26"/>
        </w:rPr>
        <w:t xml:space="preserve"> г.</w:t>
      </w:r>
    </w:p>
    <w:p w:rsidR="009B75C6" w:rsidRPr="00A44189" w:rsidRDefault="009B75C6" w:rsidP="00A44189">
      <w:pPr>
        <w:ind w:left="851" w:firstLine="0"/>
      </w:pPr>
    </w:p>
    <w:p w:rsidR="00A44189" w:rsidRPr="00A44189" w:rsidRDefault="00A44189" w:rsidP="00A44189">
      <w:pPr>
        <w:ind w:left="851" w:firstLine="0"/>
      </w:pPr>
    </w:p>
    <w:p w:rsidR="004F6968" w:rsidRPr="00A44189" w:rsidRDefault="008D35FD" w:rsidP="00A44189">
      <w:pPr>
        <w:numPr>
          <w:ins w:id="1" w:author="Kozlov_E" w:date="2005-05-24T16:56:00Z"/>
        </w:numPr>
        <w:ind w:left="851" w:firstLine="0"/>
        <w:jc w:val="center"/>
        <w:rPr>
          <w:b/>
          <w:sz w:val="28"/>
        </w:rPr>
      </w:pPr>
      <w:r w:rsidRPr="00A44189">
        <w:rPr>
          <w:b/>
          <w:sz w:val="28"/>
        </w:rPr>
        <w:t>ТЕХНИЧЕСКОЕ ЗАДАНИЕ</w:t>
      </w:r>
    </w:p>
    <w:p w:rsidR="004F6968" w:rsidRPr="003C465E" w:rsidRDefault="004F6968" w:rsidP="00773399">
      <w:pPr>
        <w:ind w:firstLine="0"/>
        <w:jc w:val="center"/>
        <w:rPr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064651">
        <w:rPr>
          <w:b/>
          <w:sz w:val="26"/>
          <w:szCs w:val="26"/>
        </w:rPr>
        <w:t>троса грозозащитного и каната металлического</w:t>
      </w:r>
      <w:r w:rsidR="00961FFB">
        <w:rPr>
          <w:b/>
          <w:sz w:val="26"/>
          <w:szCs w:val="26"/>
        </w:rPr>
        <w:t xml:space="preserve"> (</w:t>
      </w:r>
      <w:r w:rsidR="00A44189" w:rsidRPr="00A44189">
        <w:rPr>
          <w:b/>
          <w:sz w:val="26"/>
          <w:szCs w:val="26"/>
        </w:rPr>
        <w:t>Канат стальной типа ТК d8,1 оцинкованный</w:t>
      </w:r>
      <w:r w:rsidR="00961FFB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E329B4">
        <w:rPr>
          <w:b/>
          <w:sz w:val="26"/>
          <w:szCs w:val="26"/>
          <w:u w:val="single"/>
        </w:rPr>
        <w:t>3</w:t>
      </w:r>
      <w:r w:rsidR="00064651">
        <w:rPr>
          <w:b/>
          <w:sz w:val="26"/>
          <w:szCs w:val="26"/>
          <w:u w:val="single"/>
          <w:lang w:val="en-US"/>
        </w:rPr>
        <w:t>D</w:t>
      </w:r>
      <w:r w:rsidR="003C465E">
        <w:rPr>
          <w:sz w:val="26"/>
          <w:szCs w:val="26"/>
        </w:rPr>
        <w:t xml:space="preserve"> </w:t>
      </w:r>
    </w:p>
    <w:p w:rsidR="000961A3" w:rsidRPr="00FA5580" w:rsidRDefault="000961A3" w:rsidP="00CD03C4">
      <w:pPr>
        <w:pStyle w:val="ad"/>
        <w:spacing w:line="276" w:lineRule="auto"/>
        <w:ind w:left="0" w:firstLine="0"/>
        <w:rPr>
          <w:sz w:val="12"/>
          <w:szCs w:val="12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555A6E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4217E">
        <w:rPr>
          <w:sz w:val="24"/>
          <w:szCs w:val="24"/>
        </w:rPr>
        <w:t>троса/каната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507C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приведенных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6D24D6" w:rsidRPr="007B6CB8" w:rsidRDefault="006D24D6" w:rsidP="006D24D6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90" w:type="dxa"/>
        <w:tblInd w:w="108" w:type="dxa"/>
        <w:tblLayout w:type="fixed"/>
        <w:tblLook w:val="04A0"/>
      </w:tblPr>
      <w:tblGrid>
        <w:gridCol w:w="6946"/>
        <w:gridCol w:w="3544"/>
      </w:tblGrid>
      <w:tr w:rsidR="003364F8" w:rsidRPr="00680220" w:rsidTr="003364F8">
        <w:trPr>
          <w:trHeight w:val="100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CB2E86" w:rsidRDefault="003364F8" w:rsidP="00FB2207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3"/>
                <w:szCs w:val="23"/>
              </w:rPr>
              <w:t>Наименование характеристики, значения нагрузки или параметра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CB2E86" w:rsidRDefault="003364F8" w:rsidP="00703C5C">
            <w:pPr>
              <w:pStyle w:val="Default"/>
              <w:jc w:val="center"/>
              <w:rPr>
                <w:sz w:val="20"/>
              </w:rPr>
            </w:pPr>
            <w:r w:rsidRPr="00CB2E86">
              <w:rPr>
                <w:bCs/>
                <w:sz w:val="20"/>
                <w:szCs w:val="20"/>
              </w:rPr>
              <w:t>Стальн</w:t>
            </w:r>
            <w:r>
              <w:rPr>
                <w:bCs/>
                <w:sz w:val="20"/>
                <w:szCs w:val="20"/>
              </w:rPr>
              <w:t>ой</w:t>
            </w:r>
            <w:r w:rsidRPr="00CB2E86">
              <w:rPr>
                <w:bCs/>
                <w:sz w:val="20"/>
                <w:szCs w:val="20"/>
              </w:rPr>
              <w:t xml:space="preserve"> канат</w:t>
            </w:r>
          </w:p>
        </w:tc>
      </w:tr>
      <w:tr w:rsidR="003364F8" w:rsidRPr="00CB2E86" w:rsidTr="003364F8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ГОСТ, ТУ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388" w:rsidRPr="00555507" w:rsidRDefault="005A5388" w:rsidP="00FB2207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55507">
              <w:rPr>
                <w:bCs/>
                <w:sz w:val="20"/>
                <w:szCs w:val="20"/>
              </w:rPr>
              <w:t xml:space="preserve">ГОСТ </w:t>
            </w:r>
            <w:r w:rsidR="003364F8" w:rsidRPr="00555507">
              <w:rPr>
                <w:bCs/>
                <w:sz w:val="20"/>
                <w:szCs w:val="20"/>
              </w:rPr>
              <w:t>3063</w:t>
            </w:r>
            <w:r w:rsidRPr="00555507">
              <w:rPr>
                <w:bCs/>
                <w:sz w:val="20"/>
                <w:szCs w:val="20"/>
              </w:rPr>
              <w:t>-80</w:t>
            </w:r>
          </w:p>
          <w:p w:rsidR="002B3BD1" w:rsidRPr="0001195E" w:rsidRDefault="005A5388" w:rsidP="0001195E">
            <w:pPr>
              <w:pStyle w:val="Default"/>
              <w:jc w:val="center"/>
              <w:rPr>
                <w:bCs/>
                <w:sz w:val="20"/>
                <w:szCs w:val="20"/>
              </w:rPr>
            </w:pPr>
            <w:r w:rsidRPr="00555507">
              <w:rPr>
                <w:sz w:val="20"/>
                <w:szCs w:val="20"/>
              </w:rPr>
              <w:t>«Канат одинарной свивки типа ТК конструкции 1х19(1+6+12)»</w:t>
            </w:r>
            <w:r w:rsidR="003364F8" w:rsidRPr="00555507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364F8" w:rsidRPr="00CB2E86" w:rsidTr="003364F8">
        <w:trPr>
          <w:trHeight w:val="69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FB2207" w:rsidRDefault="00555507" w:rsidP="00FB22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Диаметр каната</w:t>
            </w:r>
            <w:r w:rsidR="003364F8">
              <w:rPr>
                <w:sz w:val="22"/>
                <w:szCs w:val="22"/>
              </w:rPr>
              <w:t xml:space="preserve"> (мм)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FB2207" w:rsidRDefault="00A44189" w:rsidP="006D097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8,1</w:t>
            </w:r>
          </w:p>
        </w:tc>
      </w:tr>
      <w:tr w:rsidR="003364F8" w:rsidRPr="00CB2E86" w:rsidTr="003364F8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7E4D80" w:rsidRDefault="003364F8" w:rsidP="00C739F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Прочность на разрыв (кг</w:t>
            </w:r>
            <w:r w:rsidR="00D96022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/мм2)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7E4D80" w:rsidRDefault="003364F8" w:rsidP="00E706D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140</w:t>
            </w:r>
            <w:r w:rsidR="00E706DD">
              <w:rPr>
                <w:sz w:val="23"/>
                <w:szCs w:val="23"/>
              </w:rPr>
              <w:t>÷</w:t>
            </w:r>
            <w:r>
              <w:rPr>
                <w:sz w:val="23"/>
                <w:szCs w:val="23"/>
              </w:rPr>
              <w:t>180</w:t>
            </w:r>
          </w:p>
        </w:tc>
      </w:tr>
      <w:tr w:rsidR="003364F8" w:rsidRPr="00CB2E86" w:rsidTr="003364F8">
        <w:trPr>
          <w:trHeight w:val="703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7E4D80" w:rsidRDefault="003364F8" w:rsidP="007E4D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Назначение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 (грузовой)</w:t>
            </w:r>
          </w:p>
          <w:p w:rsidR="00E827B1" w:rsidRPr="007E4D80" w:rsidRDefault="00E827B1" w:rsidP="007E4D80">
            <w:pPr>
              <w:pStyle w:val="Default"/>
              <w:jc w:val="center"/>
              <w:rPr>
                <w:sz w:val="23"/>
                <w:szCs w:val="23"/>
              </w:rPr>
            </w:pPr>
            <w:r w:rsidRPr="00CB2E86">
              <w:rPr>
                <w:bCs/>
                <w:sz w:val="22"/>
                <w:szCs w:val="22"/>
              </w:rPr>
              <w:t>МЗ (молниезащитный)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Pr="007E4D80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виду покрытия в зависимости от поверхностной плотности цинка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64F8" w:rsidRDefault="003364F8" w:rsidP="007E4D8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С, Ж, ОЖ</w:t>
            </w:r>
            <w:r w:rsidR="00E827B1">
              <w:rPr>
                <w:sz w:val="20"/>
                <w:szCs w:val="20"/>
              </w:rPr>
              <w:t xml:space="preserve"> для Г</w:t>
            </w:r>
          </w:p>
          <w:p w:rsidR="00E827B1" w:rsidRPr="007E4D80" w:rsidRDefault="00E827B1" w:rsidP="007E4D80">
            <w:pPr>
              <w:pStyle w:val="Default"/>
              <w:jc w:val="center"/>
              <w:rPr>
                <w:sz w:val="20"/>
              </w:rPr>
            </w:pPr>
            <w:r>
              <w:rPr>
                <w:sz w:val="20"/>
              </w:rPr>
              <w:t>ОЖ для МЗ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Pr="007E4D80" w:rsidRDefault="003364F8" w:rsidP="007E4D80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22"/>
                <w:szCs w:val="22"/>
              </w:rPr>
              <w:t>Модуль упругости предварительно вытянутых канатов, Е*10</w:t>
            </w:r>
            <w:r>
              <w:rPr>
                <w:sz w:val="14"/>
                <w:szCs w:val="14"/>
              </w:rPr>
              <w:t>5</w:t>
            </w:r>
            <w:r>
              <w:rPr>
                <w:sz w:val="22"/>
                <w:szCs w:val="22"/>
              </w:rPr>
              <w:t>, Н/мм</w:t>
            </w:r>
            <w:r>
              <w:rPr>
                <w:sz w:val="14"/>
                <w:szCs w:val="1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01195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  <w:r w:rsidR="0001195E">
              <w:rPr>
                <w:sz w:val="20"/>
                <w:szCs w:val="20"/>
              </w:rPr>
              <w:t>÷</w:t>
            </w:r>
            <w:r>
              <w:rPr>
                <w:sz w:val="20"/>
                <w:szCs w:val="20"/>
              </w:rPr>
              <w:t xml:space="preserve">1,67 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Конструкция – вид касания проволок в сечении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4245F1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FD6F2E">
              <w:rPr>
                <w:sz w:val="22"/>
                <w:szCs w:val="22"/>
              </w:rPr>
              <w:t>спользование технологии уплотнения свивки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555507" w:rsidRPr="00CB2E86" w:rsidTr="00555507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507" w:rsidRDefault="00555507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FD6F2E">
              <w:rPr>
                <w:sz w:val="22"/>
                <w:szCs w:val="22"/>
              </w:rPr>
              <w:t>ысокая коррозионная стойкость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507" w:rsidRDefault="00555507" w:rsidP="001102F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3364F8" w:rsidRPr="00CB2E86" w:rsidTr="003364F8">
        <w:trPr>
          <w:trHeight w:val="561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4F8" w:rsidRDefault="003364F8" w:rsidP="007E4D8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службы,</w:t>
            </w:r>
            <w:r w:rsidRPr="00D1041F">
              <w:t xml:space="preserve"> лет, не менее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007" w:rsidRDefault="003364F8" w:rsidP="00CA0007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+70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1041F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-50</w:t>
            </w:r>
          </w:p>
        </w:tc>
      </w:tr>
      <w:tr w:rsidR="00FD6F2E" w:rsidRPr="00D1041F" w:rsidTr="00795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</w:tr>
      <w:tr w:rsidR="00FD6F2E" w:rsidRPr="00D1041F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46" w:type="dxa"/>
            <w:shd w:val="clear" w:color="000000" w:fill="FFFFFF"/>
          </w:tcPr>
          <w:p w:rsidR="00FD6F2E" w:rsidRPr="00D1041F" w:rsidRDefault="00FD6F2E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FD6F2E" w:rsidRPr="00D1041F" w:rsidRDefault="00FD6F2E" w:rsidP="007954E6">
            <w:pPr>
              <w:ind w:firstLine="34"/>
              <w:jc w:val="center"/>
              <w:rPr>
                <w:sz w:val="24"/>
                <w:szCs w:val="24"/>
              </w:rPr>
            </w:pPr>
            <w:r w:rsidRPr="00D1041F">
              <w:rPr>
                <w:color w:val="000000"/>
                <w:sz w:val="24"/>
                <w:szCs w:val="24"/>
              </w:rPr>
              <w:t>+</w:t>
            </w:r>
          </w:p>
        </w:tc>
      </w:tr>
      <w:tr w:rsidR="00FD6F2E" w:rsidRPr="002944C8" w:rsidTr="007A29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2"/>
            <w:shd w:val="clear" w:color="000000" w:fill="FFFFFF"/>
          </w:tcPr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стальные канаты и металлические сердечники должны изготовляться из проволоки по</w:t>
            </w:r>
            <w:r w:rsidRPr="00884046">
              <w:rPr>
                <w:color w:val="333333"/>
                <w:sz w:val="24"/>
                <w:szCs w:val="24"/>
              </w:rPr>
              <w:t xml:space="preserve"> </w:t>
            </w:r>
            <w:r w:rsidRPr="00884046">
              <w:rPr>
                <w:color w:val="333333"/>
                <w:sz w:val="24"/>
                <w:szCs w:val="24"/>
              </w:rPr>
              <w:lastRenderedPageBreak/>
              <w:t>ГОСТ 7372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333333"/>
                <w:sz w:val="24"/>
                <w:szCs w:val="24"/>
              </w:rPr>
              <w:t xml:space="preserve">в </w:t>
            </w:r>
            <w:r w:rsidRPr="00884046">
              <w:rPr>
                <w:color w:val="000000"/>
                <w:sz w:val="24"/>
              </w:rPr>
              <w:t>канате не должно быть западающих, перекрещивающихся и оборванных проволок, западающих прядей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>канат должен иметь по всей длине равномерный шаг свивки элементов каната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концы канатов у места отреза должны быть прочно обвязаны мягкой проволокой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  <w:szCs w:val="23"/>
              </w:rPr>
              <w:t>диаметр каната, ширина и толщина плоского каната должны соответствовать нормам, указанным в соответствую</w:t>
            </w:r>
            <w:r w:rsidRPr="00884046">
              <w:rPr>
                <w:sz w:val="24"/>
                <w:szCs w:val="23"/>
              </w:rPr>
              <w:t>щ</w:t>
            </w:r>
            <w:r w:rsidRPr="00884046">
              <w:rPr>
                <w:color w:val="000000"/>
                <w:sz w:val="24"/>
                <w:szCs w:val="23"/>
              </w:rPr>
              <w:t>их стандартах на сортамент стальных канатов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color w:val="000000"/>
                <w:sz w:val="24"/>
              </w:rPr>
              <w:t xml:space="preserve">при отсутствии указания длины канат изготовляют длиной не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м. Канаты длиной менее </w:t>
            </w:r>
            <w:r w:rsidRPr="00884046">
              <w:rPr>
                <w:sz w:val="24"/>
              </w:rPr>
              <w:t>200</w:t>
            </w:r>
            <w:r w:rsidRPr="00884046">
              <w:rPr>
                <w:color w:val="000000"/>
                <w:sz w:val="24"/>
              </w:rPr>
              <w:t xml:space="preserve"> м поставляют по согласованию с потребителем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>грозотросы (МЗ) помимо большей прочности и лучшей стойкости к коррозии должны обладать повышенной стойкостью к воздействию импульсов тока молнии от 85 Кл</w:t>
            </w:r>
          </w:p>
          <w:p w:rsidR="00FD6F2E" w:rsidRPr="00884046" w:rsidRDefault="00FD6F2E" w:rsidP="00555A6E">
            <w:pPr>
              <w:numPr>
                <w:ilvl w:val="2"/>
                <w:numId w:val="6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 w:rsidRPr="00884046">
              <w:rPr>
                <w:sz w:val="24"/>
                <w:szCs w:val="24"/>
              </w:rPr>
              <w:t xml:space="preserve">поставляемый </w:t>
            </w:r>
            <w:r w:rsidR="0052378D">
              <w:rPr>
                <w:sz w:val="24"/>
                <w:szCs w:val="24"/>
              </w:rPr>
              <w:t>трос/канат</w:t>
            </w:r>
            <w:r w:rsidRPr="00884046">
              <w:rPr>
                <w:sz w:val="24"/>
                <w:szCs w:val="24"/>
              </w:rPr>
              <w:t xml:space="preserve"> должен быть экологически безопасен и не должен наносить вред окружающей среде.</w:t>
            </w:r>
          </w:p>
        </w:tc>
      </w:tr>
    </w:tbl>
    <w:p w:rsidR="00A305DC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555A6E">
      <w:pPr>
        <w:pStyle w:val="ad"/>
        <w:numPr>
          <w:ilvl w:val="1"/>
          <w:numId w:val="8"/>
        </w:numPr>
        <w:tabs>
          <w:tab w:val="left" w:pos="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 w:rsidR="00706DC1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680220">
        <w:rPr>
          <w:sz w:val="24"/>
          <w:szCs w:val="24"/>
        </w:rPr>
        <w:t>трос</w:t>
      </w:r>
      <w:r w:rsidR="00706DC1">
        <w:rPr>
          <w:sz w:val="24"/>
          <w:szCs w:val="24"/>
        </w:rPr>
        <w:t>ы</w:t>
      </w:r>
      <w:r w:rsidR="00680220">
        <w:rPr>
          <w:sz w:val="24"/>
          <w:szCs w:val="24"/>
        </w:rPr>
        <w:t>/канат</w:t>
      </w:r>
      <w:r w:rsidR="00706DC1">
        <w:rPr>
          <w:sz w:val="24"/>
          <w:szCs w:val="24"/>
        </w:rPr>
        <w:t>ы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="00706DC1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 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CB60F0" w:rsidRDefault="00612811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 xml:space="preserve">для российских производителей - </w:t>
      </w:r>
      <w:r w:rsidR="00CB60F0" w:rsidRPr="00CB60F0">
        <w:rPr>
          <w:sz w:val="24"/>
          <w:szCs w:val="24"/>
        </w:rPr>
        <w:t>наличие ТУ, подтверждающих соответствие техническим требованиям</w:t>
      </w:r>
      <w:r w:rsidRPr="00CB60F0">
        <w:rPr>
          <w:sz w:val="24"/>
          <w:szCs w:val="24"/>
        </w:rPr>
        <w:t>;</w:t>
      </w:r>
    </w:p>
    <w:p w:rsidR="00612811" w:rsidRPr="0026458C" w:rsidRDefault="00612811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680220">
        <w:rPr>
          <w:sz w:val="24"/>
          <w:szCs w:val="24"/>
        </w:rPr>
        <w:t>трос/канат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12811" w:rsidRPr="00CB60F0" w:rsidRDefault="0068022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трос/канат</w:t>
      </w:r>
      <w:r w:rsidR="00612811" w:rsidRPr="00612811">
        <w:rPr>
          <w:sz w:val="24"/>
          <w:szCs w:val="24"/>
        </w:rPr>
        <w:t>, впервые поставляем</w:t>
      </w:r>
      <w:r w:rsidR="0071533A">
        <w:rPr>
          <w:sz w:val="24"/>
          <w:szCs w:val="24"/>
        </w:rPr>
        <w:t>ы</w:t>
      </w:r>
      <w:r w:rsidR="00B12B45">
        <w:rPr>
          <w:sz w:val="24"/>
          <w:szCs w:val="24"/>
        </w:rPr>
        <w:t>й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63536D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</w:t>
      </w:r>
      <w:r w:rsidR="00A400E8">
        <w:rPr>
          <w:sz w:val="24"/>
          <w:szCs w:val="24"/>
        </w:rPr>
        <w:t>Россети</w:t>
      </w:r>
      <w:r w:rsidR="00612811" w:rsidRPr="00612811">
        <w:rPr>
          <w:sz w:val="24"/>
          <w:szCs w:val="24"/>
        </w:rPr>
        <w:t xml:space="preserve">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</w:t>
      </w:r>
      <w:r w:rsidR="00B12B45">
        <w:rPr>
          <w:sz w:val="24"/>
          <w:szCs w:val="24"/>
        </w:rPr>
        <w:t>е</w:t>
      </w:r>
      <w:r w:rsidR="00612811" w:rsidRPr="00612811">
        <w:rPr>
          <w:sz w:val="24"/>
          <w:szCs w:val="24"/>
        </w:rPr>
        <w:t xml:space="preserve">н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 xml:space="preserve">сроком не менее </w:t>
      </w:r>
      <w:r w:rsidR="00612811" w:rsidRPr="00CB60F0">
        <w:rPr>
          <w:sz w:val="24"/>
          <w:szCs w:val="24"/>
        </w:rPr>
        <w:t xml:space="preserve">одного года и опыт применения в энергосистемах </w:t>
      </w:r>
      <w:r w:rsidR="00CB60F0" w:rsidRPr="00CB60F0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CB60F0">
        <w:rPr>
          <w:sz w:val="24"/>
          <w:szCs w:val="24"/>
        </w:rPr>
        <w:t>;</w:t>
      </w:r>
    </w:p>
    <w:p w:rsidR="0026458C" w:rsidRDefault="0026458C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3536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CB2926" w:rsidRPr="00CB2926" w:rsidRDefault="00CB2926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63536D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r w:rsidR="00E77A26">
        <w:rPr>
          <w:sz w:val="24"/>
          <w:szCs w:val="24"/>
        </w:rPr>
        <w:t>Россети</w:t>
      </w:r>
      <w:r>
        <w:rPr>
          <w:sz w:val="24"/>
          <w:szCs w:val="24"/>
        </w:rPr>
        <w:t>»;</w:t>
      </w:r>
    </w:p>
    <w:p w:rsidR="00F66FC0" w:rsidRDefault="00F66FC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80220">
        <w:rPr>
          <w:sz w:val="24"/>
          <w:szCs w:val="24"/>
        </w:rPr>
        <w:t>троса/каната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555A6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CB60F0" w:rsidRPr="00CB60F0" w:rsidRDefault="0063536D" w:rsidP="00555A6E">
      <w:pPr>
        <w:pStyle w:val="ad"/>
        <w:numPr>
          <w:ilvl w:val="1"/>
          <w:numId w:val="8"/>
        </w:numPr>
        <w:tabs>
          <w:tab w:val="left" w:pos="0"/>
          <w:tab w:val="left" w:pos="1276"/>
        </w:tabs>
        <w:spacing w:line="276" w:lineRule="auto"/>
        <w:ind w:left="0" w:firstLine="709"/>
        <w:rPr>
          <w:sz w:val="24"/>
          <w:szCs w:val="24"/>
        </w:rPr>
      </w:pPr>
      <w:r w:rsidRPr="00712478">
        <w:rPr>
          <w:sz w:val="24"/>
          <w:szCs w:val="24"/>
        </w:rPr>
        <w:t>Победитель обязан предоставить на этапе заключения Договора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CB60F0" w:rsidRPr="00CB60F0">
        <w:rPr>
          <w:sz w:val="24"/>
          <w:szCs w:val="24"/>
        </w:rPr>
        <w:t>.</w:t>
      </w:r>
    </w:p>
    <w:p w:rsidR="00612811" w:rsidRPr="00706DC1" w:rsidRDefault="00680220" w:rsidP="00555A6E">
      <w:pPr>
        <w:pStyle w:val="ad"/>
        <w:numPr>
          <w:ilvl w:val="1"/>
          <w:numId w:val="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Трос</w:t>
      </w:r>
      <w:r w:rsidR="00576CA4">
        <w:rPr>
          <w:sz w:val="24"/>
          <w:szCs w:val="24"/>
        </w:rPr>
        <w:t>ы</w:t>
      </w:r>
      <w:r>
        <w:rPr>
          <w:sz w:val="24"/>
          <w:szCs w:val="24"/>
        </w:rPr>
        <w:t>/канат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должн</w:t>
      </w:r>
      <w:r w:rsidR="00576CA4">
        <w:rPr>
          <w:sz w:val="24"/>
          <w:szCs w:val="24"/>
        </w:rPr>
        <w:t>ы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612811" w:rsidRPr="00706DC1">
        <w:rPr>
          <w:sz w:val="24"/>
          <w:szCs w:val="24"/>
        </w:rPr>
        <w:t>:</w:t>
      </w:r>
    </w:p>
    <w:p w:rsidR="00BD499E" w:rsidRDefault="00BD499E" w:rsidP="00555A6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>ГОСТ 3241-91 «Канаты стальные. Технические условия»;</w:t>
      </w:r>
    </w:p>
    <w:p w:rsidR="00507C83" w:rsidRPr="00706DC1" w:rsidRDefault="00507C83" w:rsidP="00555A6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706DC1">
        <w:rPr>
          <w:sz w:val="24"/>
          <w:szCs w:val="24"/>
        </w:rPr>
        <w:t xml:space="preserve">ГОСТ </w:t>
      </w:r>
      <w:r w:rsidRPr="00507C83">
        <w:rPr>
          <w:sz w:val="24"/>
          <w:szCs w:val="24"/>
        </w:rPr>
        <w:t>3063-80</w:t>
      </w:r>
      <w:r w:rsidRPr="00706DC1">
        <w:rPr>
          <w:sz w:val="24"/>
          <w:szCs w:val="24"/>
        </w:rPr>
        <w:t xml:space="preserve"> «</w:t>
      </w:r>
      <w:r w:rsidRPr="00507C83">
        <w:rPr>
          <w:sz w:val="24"/>
          <w:szCs w:val="24"/>
        </w:rPr>
        <w:t>Канат одинарной свивки типа ТК конструкции 1х19(1+6+12)</w:t>
      </w:r>
      <w:r w:rsidRPr="00706DC1">
        <w:rPr>
          <w:sz w:val="24"/>
          <w:szCs w:val="24"/>
        </w:rPr>
        <w:t>»;</w:t>
      </w:r>
    </w:p>
    <w:p w:rsidR="00CB60F0" w:rsidRPr="00CF1FB0" w:rsidRDefault="00CB60F0" w:rsidP="00555A6E">
      <w:pPr>
        <w:pStyle w:val="ad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761C6" w:rsidRPr="00971B64" w:rsidRDefault="00CB60F0" w:rsidP="00555A6E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3B590B" w:rsidRPr="00971B64">
        <w:rPr>
          <w:sz w:val="24"/>
          <w:szCs w:val="24"/>
        </w:rPr>
        <w:t>.</w:t>
      </w:r>
    </w:p>
    <w:p w:rsidR="00612811" w:rsidRPr="00612811" w:rsidRDefault="00612811" w:rsidP="00555A6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lastRenderedPageBreak/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>
        <w:rPr>
          <w:sz w:val="24"/>
          <w:szCs w:val="24"/>
        </w:rPr>
        <w:t xml:space="preserve">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802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3234AF">
        <w:rPr>
          <w:sz w:val="24"/>
          <w:szCs w:val="24"/>
        </w:rPr>
        <w:t xml:space="preserve">, </w:t>
      </w:r>
      <w:r w:rsidR="00767806" w:rsidRPr="00703C5C">
        <w:rPr>
          <w:sz w:val="24"/>
          <w:szCs w:val="24"/>
        </w:rPr>
        <w:t xml:space="preserve">ГОСТ 23216, </w:t>
      </w:r>
      <w:r w:rsidR="00612811" w:rsidRPr="006C4602">
        <w:rPr>
          <w:color w:val="000000"/>
          <w:sz w:val="24"/>
          <w:szCs w:val="24"/>
        </w:rPr>
        <w:t>ГОСТ 14192</w:t>
      </w:r>
      <w:r w:rsidR="002E6C8A" w:rsidRPr="006C4602">
        <w:rPr>
          <w:color w:val="000000"/>
          <w:sz w:val="24"/>
          <w:szCs w:val="24"/>
        </w:rPr>
        <w:t xml:space="preserve"> </w:t>
      </w:r>
      <w:r w:rsidR="00C4476E" w:rsidRPr="006C4602">
        <w:rPr>
          <w:color w:val="000000"/>
          <w:sz w:val="24"/>
          <w:szCs w:val="24"/>
        </w:rPr>
        <w:t>–</w:t>
      </w:r>
      <w:r w:rsidR="002E6C8A" w:rsidRPr="006C4602">
        <w:rPr>
          <w:color w:val="000000"/>
          <w:sz w:val="24"/>
          <w:szCs w:val="24"/>
        </w:rPr>
        <w:t xml:space="preserve"> 96</w:t>
      </w:r>
      <w:r w:rsidR="00655579" w:rsidRPr="00703C5C">
        <w:rPr>
          <w:color w:val="000000"/>
          <w:sz w:val="24"/>
          <w:szCs w:val="24"/>
        </w:rPr>
        <w:t>, Г</w:t>
      </w:r>
      <w:r w:rsidR="00655579" w:rsidRPr="00602A77">
        <w:rPr>
          <w:color w:val="000000"/>
          <w:sz w:val="24"/>
          <w:szCs w:val="24"/>
        </w:rPr>
        <w:t xml:space="preserve">ОСТ </w:t>
      </w:r>
      <w:r w:rsidR="00602A77" w:rsidRPr="00602A77">
        <w:rPr>
          <w:color w:val="000000"/>
          <w:sz w:val="24"/>
          <w:szCs w:val="24"/>
        </w:rPr>
        <w:t>3241</w:t>
      </w:r>
      <w:r w:rsidR="00602A77">
        <w:rPr>
          <w:color w:val="000000"/>
          <w:sz w:val="24"/>
          <w:szCs w:val="24"/>
        </w:rPr>
        <w:t>-91</w:t>
      </w:r>
      <w:r w:rsidR="002E6C8A" w:rsidRPr="003234AF">
        <w:rPr>
          <w:sz w:val="24"/>
          <w:szCs w:val="24"/>
        </w:rPr>
        <w:t xml:space="preserve"> 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A43D43" w:rsidRPr="00A43D43" w:rsidRDefault="00680220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sz w:val="24"/>
          <w:szCs w:val="24"/>
        </w:rPr>
        <w:t>Трос</w:t>
      </w:r>
      <w:r w:rsidR="00A43D43" w:rsidRPr="00A43D43">
        <w:rPr>
          <w:sz w:val="24"/>
          <w:szCs w:val="24"/>
        </w:rPr>
        <w:t>ы</w:t>
      </w:r>
      <w:r w:rsidRPr="00A43D43">
        <w:rPr>
          <w:sz w:val="24"/>
          <w:szCs w:val="24"/>
        </w:rPr>
        <w:t>/канат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долж</w:t>
      </w:r>
      <w:r w:rsidR="00716719" w:rsidRPr="00A43D43">
        <w:rPr>
          <w:sz w:val="24"/>
          <w:szCs w:val="24"/>
        </w:rPr>
        <w:t>н</w:t>
      </w:r>
      <w:r w:rsidR="00A43D43" w:rsidRPr="00A43D43">
        <w:rPr>
          <w:sz w:val="24"/>
          <w:szCs w:val="24"/>
        </w:rPr>
        <w:t>ы</w:t>
      </w:r>
      <w:r w:rsidR="008805F0" w:rsidRPr="00A43D43">
        <w:rPr>
          <w:sz w:val="24"/>
          <w:szCs w:val="24"/>
        </w:rPr>
        <w:t xml:space="preserve"> быть намотан</w:t>
      </w:r>
      <w:r w:rsidR="00A43D43" w:rsidRPr="00A43D43">
        <w:rPr>
          <w:sz w:val="24"/>
          <w:szCs w:val="24"/>
        </w:rPr>
        <w:t>ы</w:t>
      </w:r>
      <w:r w:rsidR="00716719" w:rsidRPr="00A43D43">
        <w:rPr>
          <w:sz w:val="24"/>
          <w:szCs w:val="24"/>
        </w:rPr>
        <w:t xml:space="preserve"> на </w:t>
      </w:r>
      <w:r w:rsidR="008805F0" w:rsidRPr="00A43D43">
        <w:rPr>
          <w:sz w:val="24"/>
          <w:szCs w:val="24"/>
        </w:rPr>
        <w:t xml:space="preserve">деревянные </w:t>
      </w:r>
      <w:r w:rsidR="00A43D43" w:rsidRPr="00A43D43">
        <w:rPr>
          <w:sz w:val="24"/>
          <w:szCs w:val="24"/>
        </w:rPr>
        <w:t xml:space="preserve">барабаны по </w:t>
      </w:r>
      <w:r w:rsidR="00A43D43" w:rsidRPr="00A43D43">
        <w:rPr>
          <w:color w:val="000000"/>
          <w:sz w:val="24"/>
          <w:szCs w:val="24"/>
        </w:rPr>
        <w:t xml:space="preserve">ГОСТ 11127 </w:t>
      </w:r>
      <w:r w:rsidR="008805F0" w:rsidRPr="00A43D43">
        <w:rPr>
          <w:sz w:val="24"/>
          <w:szCs w:val="24"/>
        </w:rPr>
        <w:t>или металлические б</w:t>
      </w:r>
      <w:r w:rsidR="00716719" w:rsidRPr="00A43D43">
        <w:rPr>
          <w:sz w:val="24"/>
          <w:szCs w:val="24"/>
        </w:rPr>
        <w:t>арабан</w:t>
      </w:r>
      <w:r w:rsidR="008805F0" w:rsidRPr="00A43D43">
        <w:rPr>
          <w:sz w:val="24"/>
          <w:szCs w:val="24"/>
        </w:rPr>
        <w:t>ы или в бухты.</w:t>
      </w:r>
      <w:r w:rsidR="00716719" w:rsidRPr="00A43D43">
        <w:rPr>
          <w:sz w:val="24"/>
          <w:szCs w:val="24"/>
        </w:rPr>
        <w:t xml:space="preserve"> </w:t>
      </w:r>
    </w:p>
    <w:p w:rsidR="00E26E20" w:rsidRDefault="00A43D43" w:rsidP="008805F0">
      <w:pPr>
        <w:spacing w:line="276" w:lineRule="auto"/>
        <w:ind w:firstLine="709"/>
        <w:rPr>
          <w:sz w:val="24"/>
          <w:szCs w:val="24"/>
        </w:rPr>
      </w:pPr>
      <w:r w:rsidRPr="00A43D43">
        <w:rPr>
          <w:color w:val="000000"/>
          <w:sz w:val="24"/>
          <w:szCs w:val="23"/>
        </w:rPr>
        <w:t>Концы каната должны быть прочно закреплены. Наружный конец каната обвязывается органическим сердечником по ГОСТ 5269 или другой нормативно-технической документации или проволокой по ГОСТ 3282</w:t>
      </w:r>
      <w:r w:rsidRPr="00A43D43">
        <w:rPr>
          <w:sz w:val="24"/>
          <w:szCs w:val="23"/>
        </w:rPr>
        <w:t xml:space="preserve"> </w:t>
      </w:r>
      <w:r w:rsidRPr="00A43D43">
        <w:rPr>
          <w:color w:val="000000"/>
          <w:sz w:val="24"/>
          <w:szCs w:val="23"/>
        </w:rPr>
        <w:t>или другой нормативно-технической документации, или прядью, или канатом, или лентой по ГОСТ 3560 и крепится к внутренней стороне щеки</w:t>
      </w:r>
      <w:r w:rsidR="008805F0" w:rsidRPr="00A43D43">
        <w:rPr>
          <w:sz w:val="24"/>
          <w:szCs w:val="24"/>
        </w:rPr>
        <w:t>.</w:t>
      </w:r>
    </w:p>
    <w:p w:rsidR="008805F0" w:rsidRPr="008805F0" w:rsidRDefault="00E26E20" w:rsidP="008805F0">
      <w:pPr>
        <w:spacing w:line="276" w:lineRule="auto"/>
        <w:ind w:firstLine="709"/>
        <w:rPr>
          <w:sz w:val="24"/>
          <w:szCs w:val="24"/>
        </w:rPr>
      </w:pPr>
      <w:r w:rsidRPr="00F03A7A">
        <w:rPr>
          <w:color w:val="000000"/>
          <w:sz w:val="24"/>
          <w:szCs w:val="23"/>
        </w:rPr>
        <w:t xml:space="preserve">Канат, смотанный в бухту, должен быть крепко перевязан мягкой проволокой </w:t>
      </w:r>
      <w:r>
        <w:rPr>
          <w:color w:val="000000"/>
          <w:sz w:val="24"/>
          <w:szCs w:val="23"/>
        </w:rPr>
        <w:t>по ГОСТ 3282</w:t>
      </w:r>
      <w:r w:rsidRPr="00F03A7A">
        <w:rPr>
          <w:color w:val="000000"/>
          <w:sz w:val="24"/>
          <w:szCs w:val="23"/>
        </w:rPr>
        <w:t xml:space="preserve"> или другой нормативно-технической документации или прядью каната, или лентой </w:t>
      </w:r>
      <w:r>
        <w:rPr>
          <w:color w:val="000000"/>
          <w:sz w:val="24"/>
          <w:szCs w:val="23"/>
        </w:rPr>
        <w:t xml:space="preserve">по ГОСТ 3560 </w:t>
      </w:r>
      <w:r w:rsidRPr="00F03A7A">
        <w:rPr>
          <w:color w:val="000000"/>
          <w:sz w:val="24"/>
          <w:szCs w:val="23"/>
        </w:rPr>
        <w:t>или другой нормативно-технической документации не менее, чем в четырех местах, равномерно расположенных по окружности</w:t>
      </w:r>
      <w:r>
        <w:rPr>
          <w:color w:val="000000"/>
          <w:sz w:val="24"/>
          <w:szCs w:val="23"/>
        </w:rPr>
        <w:t>.</w:t>
      </w:r>
      <w:r w:rsidR="008805F0">
        <w:rPr>
          <w:sz w:val="24"/>
          <w:szCs w:val="24"/>
        </w:rPr>
        <w:t xml:space="preserve"> 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680220" w:rsidRPr="00E26E20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E26E20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Pr="00E26E20">
        <w:rPr>
          <w:sz w:val="24"/>
          <w:szCs w:val="24"/>
        </w:rPr>
        <w:t xml:space="preserve"> должны соответствовать требованиям ГОСТ </w:t>
      </w:r>
      <w:r w:rsidR="00E26E20" w:rsidRPr="00E26E20">
        <w:rPr>
          <w:sz w:val="24"/>
          <w:szCs w:val="24"/>
        </w:rPr>
        <w:t>3241-91</w:t>
      </w:r>
      <w:r w:rsidR="00ED644C" w:rsidRPr="00E26E20">
        <w:rPr>
          <w:sz w:val="24"/>
          <w:szCs w:val="24"/>
        </w:rPr>
        <w:t xml:space="preserve"> 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680220" w:rsidRPr="00A850B4">
        <w:rPr>
          <w:sz w:val="24"/>
          <w:szCs w:val="24"/>
        </w:rPr>
        <w:t>трос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>/канат</w:t>
      </w:r>
      <w:r w:rsidR="00576CA4">
        <w:rPr>
          <w:sz w:val="24"/>
          <w:szCs w:val="24"/>
        </w:rPr>
        <w:t>ов</w:t>
      </w:r>
      <w:r w:rsidR="00680220" w:rsidRPr="00A850B4">
        <w:rPr>
          <w:sz w:val="24"/>
          <w:szCs w:val="24"/>
        </w:rPr>
        <w:t xml:space="preserve">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Default="00CB60F0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Способ у</w:t>
      </w:r>
      <w:r w:rsidR="00497866" w:rsidRPr="00CB60F0">
        <w:rPr>
          <w:szCs w:val="24"/>
        </w:rPr>
        <w:t>кладк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и транспортировк</w:t>
      </w:r>
      <w:r w:rsidRPr="00CB60F0">
        <w:rPr>
          <w:szCs w:val="24"/>
        </w:rPr>
        <w:t>и</w:t>
      </w:r>
      <w:r w:rsidR="00497866" w:rsidRPr="00CB60F0">
        <w:rPr>
          <w:szCs w:val="24"/>
        </w:rPr>
        <w:t xml:space="preserve"> </w:t>
      </w:r>
      <w:r w:rsidR="00680220" w:rsidRPr="00CB60F0">
        <w:rPr>
          <w:szCs w:val="24"/>
        </w:rPr>
        <w:t>трос</w:t>
      </w:r>
      <w:r w:rsidR="00576CA4" w:rsidRPr="00CB60F0">
        <w:rPr>
          <w:szCs w:val="24"/>
        </w:rPr>
        <w:t>ов</w:t>
      </w:r>
      <w:r w:rsidR="00680220" w:rsidRPr="00CB60F0">
        <w:rPr>
          <w:szCs w:val="24"/>
        </w:rPr>
        <w:t>/канат</w:t>
      </w:r>
      <w:r w:rsidR="00576CA4" w:rsidRPr="00CB60F0">
        <w:rPr>
          <w:szCs w:val="24"/>
        </w:rPr>
        <w:t>ов</w:t>
      </w:r>
      <w:r w:rsidR="00497866" w:rsidRPr="00CB60F0">
        <w:rPr>
          <w:szCs w:val="24"/>
        </w:rPr>
        <w:t xml:space="preserve"> долж</w:t>
      </w:r>
      <w:r w:rsidRPr="00CB60F0">
        <w:rPr>
          <w:szCs w:val="24"/>
        </w:rPr>
        <w:t>е</w:t>
      </w:r>
      <w:r w:rsidR="00497866" w:rsidRPr="00CB60F0">
        <w:rPr>
          <w:szCs w:val="24"/>
        </w:rPr>
        <w:t xml:space="preserve">н предотвратить </w:t>
      </w:r>
      <w:r w:rsidR="00576CA4" w:rsidRPr="00CB60F0">
        <w:rPr>
          <w:szCs w:val="24"/>
        </w:rPr>
        <w:t>их</w:t>
      </w:r>
      <w:r w:rsidR="00497866" w:rsidRPr="00CB60F0">
        <w:rPr>
          <w:szCs w:val="24"/>
        </w:rPr>
        <w:t xml:space="preserve"> повреждение или порчу во время перевозки</w:t>
      </w:r>
      <w:r w:rsidRPr="00CB60F0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497866" w:rsidRPr="00CB60F0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24201B" w:rsidRPr="005F25B9" w:rsidRDefault="0024201B" w:rsidP="00555A6E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F25B9">
        <w:rPr>
          <w:szCs w:val="24"/>
        </w:rPr>
        <w:t xml:space="preserve">Каждая партия </w:t>
      </w:r>
      <w:r w:rsidR="00680220" w:rsidRPr="005F25B9">
        <w:rPr>
          <w:szCs w:val="24"/>
        </w:rPr>
        <w:t>трос</w:t>
      </w:r>
      <w:r w:rsidR="00A040A9">
        <w:rPr>
          <w:szCs w:val="24"/>
        </w:rPr>
        <w:t>ов</w:t>
      </w:r>
      <w:r w:rsidR="00680220" w:rsidRPr="005F25B9">
        <w:rPr>
          <w:szCs w:val="24"/>
        </w:rPr>
        <w:t>/канат</w:t>
      </w:r>
      <w:r w:rsidR="00A040A9">
        <w:rPr>
          <w:szCs w:val="24"/>
        </w:rPr>
        <w:t>ов</w:t>
      </w:r>
      <w:r w:rsidRPr="005F25B9">
        <w:rPr>
          <w:szCs w:val="24"/>
        </w:rPr>
        <w:t xml:space="preserve"> должна подвергаться приемо-сдаточным испытаниям </w:t>
      </w:r>
      <w:r w:rsidR="00C07D2C" w:rsidRPr="005F25B9">
        <w:rPr>
          <w:szCs w:val="24"/>
        </w:rPr>
        <w:t xml:space="preserve">в соответствие с ГОСТ </w:t>
      </w:r>
      <w:r w:rsidR="005F25B9" w:rsidRPr="005F25B9">
        <w:rPr>
          <w:szCs w:val="24"/>
        </w:rPr>
        <w:t>3241-91</w:t>
      </w:r>
      <w:r w:rsidR="00C07D2C" w:rsidRPr="005F25B9">
        <w:rPr>
          <w:szCs w:val="24"/>
        </w:rPr>
        <w:t>.</w:t>
      </w:r>
    </w:p>
    <w:p w:rsidR="00F35185" w:rsidRPr="006B3CE7" w:rsidRDefault="00F35185" w:rsidP="00555A6E">
      <w:pPr>
        <w:pStyle w:val="BodyText21"/>
        <w:numPr>
          <w:ilvl w:val="1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35185">
        <w:rPr>
          <w:szCs w:val="24"/>
        </w:rPr>
        <w:t xml:space="preserve">Срок изготовления </w:t>
      </w:r>
      <w:r w:rsidR="00507C83" w:rsidRPr="005F25B9">
        <w:rPr>
          <w:szCs w:val="24"/>
        </w:rPr>
        <w:t>трос</w:t>
      </w:r>
      <w:r w:rsidR="00507C83">
        <w:rPr>
          <w:szCs w:val="24"/>
        </w:rPr>
        <w:t>а</w:t>
      </w:r>
      <w:r w:rsidR="00507C83" w:rsidRPr="005F25B9">
        <w:rPr>
          <w:szCs w:val="24"/>
        </w:rPr>
        <w:t>/канат</w:t>
      </w:r>
      <w:r w:rsidRPr="00F35185">
        <w:rPr>
          <w:szCs w:val="24"/>
        </w:rPr>
        <w:t>а должен быть не более полугода от момента поставки.</w:t>
      </w:r>
    </w:p>
    <w:p w:rsidR="00A44189" w:rsidRPr="005D5577" w:rsidRDefault="00A44189" w:rsidP="00A44189">
      <w:pPr>
        <w:pStyle w:val="BodyText21"/>
        <w:numPr>
          <w:ilvl w:val="0"/>
          <w:numId w:val="8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5D5577">
        <w:rPr>
          <w:szCs w:val="24"/>
        </w:rPr>
        <w:t>Поставщик обеспечивает поставку материалов на склады получателей – филиалов ПАО «</w:t>
      </w:r>
      <w:r>
        <w:rPr>
          <w:szCs w:val="24"/>
        </w:rPr>
        <w:t>Россети Центр</w:t>
      </w:r>
      <w:r w:rsidRPr="005D5577">
        <w:rPr>
          <w:szCs w:val="24"/>
        </w:rPr>
        <w:t>» в объемах и в сроки, указанные в ТЗ: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4"/>
        <w:gridCol w:w="2302"/>
        <w:gridCol w:w="3596"/>
        <w:gridCol w:w="2013"/>
      </w:tblGrid>
      <w:tr w:rsidR="00A44189" w:rsidRPr="005E5873" w:rsidTr="005D24A1">
        <w:trPr>
          <w:trHeight w:val="604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Филиал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Точка поставки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Сроки поставки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89" w:rsidRPr="005E5873" w:rsidRDefault="00A44189" w:rsidP="005D24A1">
            <w:pPr>
              <w:tabs>
                <w:tab w:val="left" w:pos="1134"/>
                <w:tab w:val="left" w:pos="127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5E5873">
              <w:rPr>
                <w:b/>
                <w:sz w:val="24"/>
                <w:szCs w:val="24"/>
              </w:rPr>
              <w:t>Количество</w:t>
            </w:r>
          </w:p>
        </w:tc>
      </w:tr>
      <w:tr w:rsidR="00A44189" w:rsidRPr="005E5873" w:rsidTr="005D24A1">
        <w:trPr>
          <w:trHeight w:val="525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Филиал ПАО «</w:t>
            </w:r>
            <w:r>
              <w:rPr>
                <w:bCs/>
                <w:sz w:val="24"/>
                <w:szCs w:val="24"/>
              </w:rPr>
              <w:t>Россети Центр</w:t>
            </w:r>
            <w:r w:rsidRPr="005E587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4189" w:rsidRPr="005E5873" w:rsidRDefault="00A44189" w:rsidP="005D24A1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 w:rsidRPr="005E5873">
              <w:rPr>
                <w:bCs/>
                <w:sz w:val="24"/>
                <w:szCs w:val="24"/>
              </w:rPr>
              <w:t>С даты</w:t>
            </w:r>
            <w:r w:rsidR="0063536D">
              <w:rPr>
                <w:bCs/>
                <w:sz w:val="24"/>
                <w:szCs w:val="24"/>
              </w:rPr>
              <w:t xml:space="preserve"> заключения договора в течение </w:t>
            </w:r>
            <w:r w:rsidR="000F0CDE">
              <w:rPr>
                <w:bCs/>
                <w:sz w:val="24"/>
                <w:szCs w:val="24"/>
              </w:rPr>
              <w:t>3</w:t>
            </w:r>
            <w:r w:rsidRPr="005E5873">
              <w:rPr>
                <w:bCs/>
                <w:sz w:val="24"/>
                <w:szCs w:val="24"/>
              </w:rPr>
              <w:t>0 календарных дней по письменной заявке филиала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189" w:rsidRPr="005E5873" w:rsidRDefault="00B21BE6" w:rsidP="005D24A1">
            <w:pPr>
              <w:tabs>
                <w:tab w:val="left" w:pos="1134"/>
              </w:tabs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1800</w:t>
            </w:r>
            <w:r w:rsidR="00A44189">
              <w:rPr>
                <w:bCs/>
                <w:sz w:val="24"/>
                <w:szCs w:val="24"/>
              </w:rPr>
              <w:t xml:space="preserve"> м</w:t>
            </w:r>
          </w:p>
        </w:tc>
      </w:tr>
    </w:tbl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9465AC">
        <w:rPr>
          <w:sz w:val="24"/>
          <w:szCs w:val="24"/>
        </w:rPr>
        <w:t>ы</w:t>
      </w:r>
      <w:r w:rsidR="00F704D2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</w:t>
      </w:r>
      <w:r w:rsidR="00680220">
        <w:rPr>
          <w:sz w:val="24"/>
          <w:szCs w:val="24"/>
        </w:rPr>
        <w:t>трос/канат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304022" w:rsidRPr="006B3CE7">
        <w:rPr>
          <w:sz w:val="24"/>
          <w:szCs w:val="24"/>
        </w:rPr>
        <w:t>36</w:t>
      </w:r>
      <w:r w:rsidRPr="00F6623F">
        <w:rPr>
          <w:sz w:val="24"/>
          <w:szCs w:val="24"/>
        </w:rPr>
        <w:t xml:space="preserve"> месяцев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607115"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 xml:space="preserve">сроки, согласованные с </w:t>
      </w:r>
      <w:r w:rsidR="000B3B9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D1041F">
        <w:rPr>
          <w:sz w:val="24"/>
          <w:szCs w:val="24"/>
        </w:rPr>
        <w:t>тросов/канатов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0B3B9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304022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Трос/канат</w:t>
      </w:r>
      <w:r w:rsidR="00DD2421">
        <w:rPr>
          <w:sz w:val="24"/>
          <w:szCs w:val="24"/>
        </w:rPr>
        <w:t xml:space="preserve"> долж</w:t>
      </w:r>
      <w:r w:rsidR="00F704D2">
        <w:rPr>
          <w:sz w:val="24"/>
          <w:szCs w:val="24"/>
        </w:rPr>
        <w:t>е</w:t>
      </w:r>
      <w:r w:rsidR="00DD2421">
        <w:rPr>
          <w:sz w:val="24"/>
          <w:szCs w:val="24"/>
        </w:rPr>
        <w:t xml:space="preserve">н обеспечивать эксплуатационные показатели </w:t>
      </w:r>
      <w:r w:rsidR="00612811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менее </w:t>
      </w:r>
      <w:r w:rsidR="00703C5C">
        <w:rPr>
          <w:sz w:val="24"/>
          <w:szCs w:val="24"/>
        </w:rPr>
        <w:t>2</w:t>
      </w:r>
      <w:r w:rsidR="0083624E" w:rsidRPr="006B3CE7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555A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 xml:space="preserve">В комплект поставки тросов/канатов должны входить документы: 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паспорт по нормативной документации, утвержденной в установленном порядке;</w:t>
      </w:r>
    </w:p>
    <w:p w:rsidR="00CB60F0" w:rsidRPr="00CB60F0" w:rsidRDefault="00CB60F0" w:rsidP="00CB60F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F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CB60F0" w:rsidRPr="00CB60F0" w:rsidRDefault="00CB60F0" w:rsidP="00CB60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F0">
        <w:rPr>
          <w:sz w:val="24"/>
          <w:szCs w:val="24"/>
        </w:rPr>
        <w:t>- сертификат соответствия и свидетельство о приемке на поставляемый трос/канат, на русском языке</w:t>
      </w:r>
      <w:r>
        <w:rPr>
          <w:sz w:val="24"/>
          <w:szCs w:val="24"/>
        </w:rPr>
        <w:t>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304022" w:rsidRPr="006E3460">
        <w:rPr>
          <w:sz w:val="24"/>
          <w:szCs w:val="24"/>
        </w:rPr>
        <w:t>трос</w:t>
      </w:r>
      <w:r w:rsidR="005133F1" w:rsidRPr="006E3460">
        <w:rPr>
          <w:sz w:val="24"/>
          <w:szCs w:val="24"/>
        </w:rPr>
        <w:t>ов</w:t>
      </w:r>
      <w:r w:rsidR="00304022" w:rsidRPr="006E3460">
        <w:rPr>
          <w:sz w:val="24"/>
          <w:szCs w:val="24"/>
        </w:rPr>
        <w:t>/канат</w:t>
      </w:r>
      <w:r w:rsidR="005133F1" w:rsidRPr="006E3460">
        <w:rPr>
          <w:sz w:val="24"/>
          <w:szCs w:val="24"/>
        </w:rPr>
        <w:t>ов</w:t>
      </w:r>
      <w:r w:rsidRPr="006E3460">
        <w:rPr>
          <w:sz w:val="24"/>
          <w:szCs w:val="24"/>
        </w:rPr>
        <w:t xml:space="preserve"> </w:t>
      </w:r>
      <w:r w:rsidR="00BC5975" w:rsidRPr="006E3460">
        <w:rPr>
          <w:sz w:val="24"/>
          <w:szCs w:val="24"/>
        </w:rPr>
        <w:t xml:space="preserve">должна соответствовать требованиям ГОСТ </w:t>
      </w:r>
      <w:r w:rsidR="006E3460" w:rsidRPr="006E3460">
        <w:rPr>
          <w:sz w:val="24"/>
          <w:szCs w:val="24"/>
        </w:rPr>
        <w:t>3241-91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color w:val="000000"/>
          <w:sz w:val="24"/>
        </w:rPr>
        <w:t>Каждый канат должен быть снабжен ярлыком из материала, обеспечивающего сохранность маркировки, на котором следует указать</w:t>
      </w:r>
      <w:r w:rsidR="00716719" w:rsidRPr="001D0A85">
        <w:rPr>
          <w:sz w:val="24"/>
          <w:szCs w:val="24"/>
        </w:rPr>
        <w:t>: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наименование или товарный знак предприяти</w:t>
      </w:r>
      <w:r w:rsidRPr="001D0A85">
        <w:rPr>
          <w:sz w:val="24"/>
          <w:szCs w:val="23"/>
        </w:rPr>
        <w:t>я-</w:t>
      </w:r>
      <w:r w:rsidRPr="001D0A85">
        <w:rPr>
          <w:color w:val="000000"/>
          <w:sz w:val="24"/>
          <w:szCs w:val="23"/>
        </w:rPr>
        <w:t>изготовител</w:t>
      </w:r>
      <w:r w:rsidRPr="001D0A85">
        <w:rPr>
          <w:sz w:val="24"/>
          <w:szCs w:val="23"/>
        </w:rPr>
        <w:t>я</w:t>
      </w:r>
      <w:r w:rsidR="00716719" w:rsidRPr="001D0A85">
        <w:rPr>
          <w:sz w:val="24"/>
          <w:szCs w:val="24"/>
        </w:rPr>
        <w:t>;</w:t>
      </w:r>
    </w:p>
    <w:p w:rsidR="00716719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номер каната в системе нумерации предприятия-изготовителя</w:t>
      </w:r>
      <w:r w:rsidR="00716719" w:rsidRPr="001D0A85">
        <w:rPr>
          <w:sz w:val="24"/>
          <w:szCs w:val="24"/>
        </w:rPr>
        <w:t>;</w:t>
      </w:r>
    </w:p>
    <w:p w:rsidR="008363D0" w:rsidRPr="001D0A85" w:rsidRDefault="001F758F" w:rsidP="00FF5E8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условное обозначение каната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  <w:szCs w:val="23"/>
        </w:rPr>
        <w:t>длину каната или каждого отрезка, считая от шейки барабана, м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color w:val="000000"/>
          <w:sz w:val="24"/>
        </w:rPr>
        <w:t>массу брутто, кг</w:t>
      </w:r>
      <w:r w:rsidR="008363D0" w:rsidRPr="001D0A85">
        <w:rPr>
          <w:sz w:val="24"/>
          <w:szCs w:val="24"/>
        </w:rPr>
        <w:t>;</w:t>
      </w:r>
    </w:p>
    <w:p w:rsidR="008363D0" w:rsidRPr="001D0A85" w:rsidRDefault="001F758F" w:rsidP="008363D0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1D0A85">
        <w:rPr>
          <w:sz w:val="24"/>
          <w:szCs w:val="24"/>
        </w:rPr>
        <w:t xml:space="preserve">- </w:t>
      </w:r>
      <w:r w:rsidRPr="001D0A85">
        <w:rPr>
          <w:sz w:val="24"/>
        </w:rPr>
        <w:t>д</w:t>
      </w:r>
      <w:r w:rsidRPr="001D0A85">
        <w:rPr>
          <w:color w:val="000000"/>
          <w:sz w:val="24"/>
        </w:rPr>
        <w:t>ату изготовления каната</w:t>
      </w:r>
      <w:r w:rsidRPr="001D0A85">
        <w:rPr>
          <w:sz w:val="24"/>
          <w:szCs w:val="24"/>
        </w:rPr>
        <w:t>.</w:t>
      </w:r>
    </w:p>
    <w:p w:rsidR="001F758F" w:rsidRDefault="001F758F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03A7A">
        <w:rPr>
          <w:color w:val="000000"/>
          <w:sz w:val="24"/>
        </w:rPr>
        <w:t>Ярлык прибивается гвоздями на видном месте щеки барабана, а к бухте крепится мягкой проволокой. При намотке каната на металлический барабан ярлык может крепиться к кон</w:t>
      </w:r>
      <w:r w:rsidRPr="00F03A7A">
        <w:rPr>
          <w:sz w:val="24"/>
        </w:rPr>
        <w:t>ц</w:t>
      </w:r>
      <w:r w:rsidRPr="00F03A7A">
        <w:rPr>
          <w:color w:val="000000"/>
          <w:sz w:val="24"/>
        </w:rPr>
        <w:t>у каната.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304022" w:rsidRPr="007E4090">
        <w:rPr>
          <w:sz w:val="24"/>
          <w:szCs w:val="24"/>
        </w:rPr>
        <w:t>трос</w:t>
      </w:r>
      <w:r w:rsidR="005133F1" w:rsidRPr="007E4090">
        <w:rPr>
          <w:sz w:val="24"/>
          <w:szCs w:val="24"/>
        </w:rPr>
        <w:t>ов</w:t>
      </w:r>
      <w:r w:rsidR="00304022" w:rsidRPr="007E4090">
        <w:rPr>
          <w:sz w:val="24"/>
          <w:szCs w:val="24"/>
        </w:rPr>
        <w:t>/канат</w:t>
      </w:r>
      <w:r w:rsidR="005133F1" w:rsidRPr="007E4090">
        <w:rPr>
          <w:sz w:val="24"/>
          <w:szCs w:val="24"/>
        </w:rPr>
        <w:t>ов</w:t>
      </w:r>
      <w:r w:rsidRPr="007E4090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7E4090">
        <w:rPr>
          <w:sz w:val="24"/>
          <w:szCs w:val="24"/>
        </w:rPr>
        <w:t xml:space="preserve"> по монтажу, обеспечению правильной и</w:t>
      </w:r>
      <w:r w:rsidRPr="00F64478">
        <w:rPr>
          <w:sz w:val="24"/>
          <w:szCs w:val="24"/>
        </w:rPr>
        <w:t xml:space="preserve"> безопасной эксплуатации, технического обслуживания поставляем</w:t>
      </w:r>
      <w:r w:rsidR="005133F1">
        <w:rPr>
          <w:sz w:val="24"/>
          <w:szCs w:val="24"/>
        </w:rPr>
        <w:t>ых</w:t>
      </w:r>
      <w:r w:rsidRPr="00F64478">
        <w:rPr>
          <w:sz w:val="24"/>
          <w:szCs w:val="24"/>
        </w:rPr>
        <w:t xml:space="preserve"> </w:t>
      </w:r>
      <w:r w:rsidR="00304022">
        <w:rPr>
          <w:sz w:val="24"/>
          <w:szCs w:val="24"/>
        </w:rPr>
        <w:t>трос</w:t>
      </w:r>
      <w:r w:rsidR="005133F1">
        <w:rPr>
          <w:sz w:val="24"/>
          <w:szCs w:val="24"/>
        </w:rPr>
        <w:t>ов</w:t>
      </w:r>
      <w:r w:rsidR="00304022">
        <w:rPr>
          <w:sz w:val="24"/>
          <w:szCs w:val="24"/>
        </w:rPr>
        <w:t>/канат</w:t>
      </w:r>
      <w:r w:rsidR="005133F1">
        <w:rPr>
          <w:sz w:val="24"/>
          <w:szCs w:val="24"/>
        </w:rPr>
        <w:t>ов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BB6EA4" w:rsidRDefault="00612811" w:rsidP="00555A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5133F1">
        <w:rPr>
          <w:szCs w:val="24"/>
        </w:rPr>
        <w:t>тросов/канатов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63536D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r w:rsidR="00A400E8">
        <w:rPr>
          <w:szCs w:val="24"/>
        </w:rPr>
        <w:t>Россети</w:t>
      </w:r>
      <w:r w:rsidR="00612811" w:rsidRPr="00612811">
        <w:rPr>
          <w:szCs w:val="24"/>
        </w:rPr>
        <w:t xml:space="preserve"> Центра» и ответственными представителями Поставщика при получении </w:t>
      </w:r>
      <w:r w:rsidR="005133F1"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44189" w:rsidRPr="00A400E8" w:rsidRDefault="00A44189" w:rsidP="00A44189">
      <w:pPr>
        <w:jc w:val="center"/>
        <w:rPr>
          <w:color w:val="000000"/>
          <w:sz w:val="26"/>
          <w:szCs w:val="26"/>
        </w:rPr>
      </w:pPr>
    </w:p>
    <w:p w:rsidR="00A44189" w:rsidRDefault="00A44189" w:rsidP="00A44189">
      <w:pPr>
        <w:jc w:val="center"/>
        <w:rPr>
          <w:color w:val="000000"/>
          <w:sz w:val="26"/>
          <w:szCs w:val="26"/>
        </w:rPr>
      </w:pPr>
    </w:p>
    <w:p w:rsidR="00B21BE6" w:rsidRPr="00B21BE6" w:rsidRDefault="00B21BE6" w:rsidP="00B21BE6">
      <w:pPr>
        <w:tabs>
          <w:tab w:val="left" w:pos="1134"/>
        </w:tabs>
        <w:ind w:firstLine="0"/>
        <w:rPr>
          <w:sz w:val="26"/>
          <w:szCs w:val="26"/>
        </w:rPr>
      </w:pPr>
      <w:r w:rsidRPr="00B21BE6">
        <w:rPr>
          <w:sz w:val="26"/>
          <w:szCs w:val="26"/>
        </w:rPr>
        <w:t>Начальник службы линий электропередач</w:t>
      </w:r>
    </w:p>
    <w:p w:rsidR="00B21BE6" w:rsidRPr="00B21BE6" w:rsidRDefault="00B21BE6" w:rsidP="00B21BE6">
      <w:pPr>
        <w:tabs>
          <w:tab w:val="left" w:pos="1134"/>
        </w:tabs>
        <w:ind w:firstLine="0"/>
        <w:rPr>
          <w:sz w:val="26"/>
          <w:szCs w:val="26"/>
        </w:rPr>
      </w:pPr>
      <w:r w:rsidRPr="00B21BE6">
        <w:rPr>
          <w:sz w:val="26"/>
          <w:szCs w:val="26"/>
        </w:rPr>
        <w:t xml:space="preserve">филиала ПАО «Россети Центр» - </w:t>
      </w:r>
    </w:p>
    <w:p w:rsidR="00B21BE6" w:rsidRPr="00B21BE6" w:rsidRDefault="00B21BE6" w:rsidP="00B21BE6">
      <w:pPr>
        <w:tabs>
          <w:tab w:val="left" w:pos="1134"/>
        </w:tabs>
        <w:ind w:firstLine="0"/>
        <w:rPr>
          <w:sz w:val="26"/>
          <w:szCs w:val="26"/>
        </w:rPr>
      </w:pPr>
      <w:r w:rsidRPr="00B21BE6">
        <w:rPr>
          <w:sz w:val="26"/>
          <w:szCs w:val="26"/>
        </w:rPr>
        <w:t>«Тверьэнерго»</w:t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</w:r>
      <w:r w:rsidRPr="00B21BE6">
        <w:rPr>
          <w:sz w:val="26"/>
          <w:szCs w:val="26"/>
        </w:rPr>
        <w:tab/>
        <w:t>В.Ю. Васильков</w:t>
      </w:r>
    </w:p>
    <w:p w:rsidR="008A5CA5" w:rsidRPr="00612811" w:rsidRDefault="008A5CA5" w:rsidP="00B21BE6">
      <w:pPr>
        <w:jc w:val="center"/>
        <w:rPr>
          <w:sz w:val="24"/>
          <w:szCs w:val="24"/>
        </w:rPr>
      </w:pPr>
    </w:p>
    <w:sectPr w:rsidR="008A5CA5" w:rsidRPr="00612811" w:rsidSect="00FB7996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000" w:rsidRDefault="00BD3000">
      <w:r>
        <w:separator/>
      </w:r>
    </w:p>
  </w:endnote>
  <w:endnote w:type="continuationSeparator" w:id="0">
    <w:p w:rsidR="00BD3000" w:rsidRDefault="00BD3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000" w:rsidRDefault="00BD3000">
      <w:r>
        <w:separator/>
      </w:r>
    </w:p>
  </w:footnote>
  <w:footnote w:type="continuationSeparator" w:id="0">
    <w:p w:rsidR="00BD3000" w:rsidRDefault="00BD30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96B" w:rsidRDefault="00B13B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096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096B">
      <w:rPr>
        <w:rStyle w:val="a7"/>
        <w:noProof/>
      </w:rPr>
      <w:t>1</w:t>
    </w:r>
    <w:r>
      <w:rPr>
        <w:rStyle w:val="a7"/>
      </w:rPr>
      <w:fldChar w:fldCharType="end"/>
    </w:r>
  </w:p>
  <w:p w:rsidR="009A096B" w:rsidRDefault="009A096B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F53079"/>
    <w:multiLevelType w:val="multilevel"/>
    <w:tmpl w:val="A746AE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FA6E99"/>
    <w:multiLevelType w:val="multilevel"/>
    <w:tmpl w:val="652E2F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95E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3B96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775A"/>
    <w:rsid w:val="000E79D9"/>
    <w:rsid w:val="000F0181"/>
    <w:rsid w:val="000F08B9"/>
    <w:rsid w:val="000F0CDE"/>
    <w:rsid w:val="000F5377"/>
    <w:rsid w:val="000F6F5B"/>
    <w:rsid w:val="00101290"/>
    <w:rsid w:val="00101DD6"/>
    <w:rsid w:val="00106731"/>
    <w:rsid w:val="00107271"/>
    <w:rsid w:val="001102F9"/>
    <w:rsid w:val="00110A2E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404"/>
    <w:rsid w:val="0013751A"/>
    <w:rsid w:val="00141439"/>
    <w:rsid w:val="00143107"/>
    <w:rsid w:val="00143ED8"/>
    <w:rsid w:val="00145642"/>
    <w:rsid w:val="0015016E"/>
    <w:rsid w:val="001509E5"/>
    <w:rsid w:val="00151D69"/>
    <w:rsid w:val="001523CF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3418"/>
    <w:rsid w:val="0016343C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215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E319B"/>
    <w:rsid w:val="001E634A"/>
    <w:rsid w:val="001E6D26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147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590"/>
    <w:rsid w:val="002A3E9F"/>
    <w:rsid w:val="002A64D3"/>
    <w:rsid w:val="002A7741"/>
    <w:rsid w:val="002A7D7B"/>
    <w:rsid w:val="002B06A7"/>
    <w:rsid w:val="002B2AEB"/>
    <w:rsid w:val="002B3BD1"/>
    <w:rsid w:val="002B5EB4"/>
    <w:rsid w:val="002C08A7"/>
    <w:rsid w:val="002C1AA6"/>
    <w:rsid w:val="002C3E8D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64F8"/>
    <w:rsid w:val="00340419"/>
    <w:rsid w:val="0034217E"/>
    <w:rsid w:val="0034536F"/>
    <w:rsid w:val="003479DD"/>
    <w:rsid w:val="00353334"/>
    <w:rsid w:val="0035538F"/>
    <w:rsid w:val="00355F50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3D83"/>
    <w:rsid w:val="00384B72"/>
    <w:rsid w:val="00384D9C"/>
    <w:rsid w:val="00391F3C"/>
    <w:rsid w:val="00393C53"/>
    <w:rsid w:val="00395BF9"/>
    <w:rsid w:val="003A2F10"/>
    <w:rsid w:val="003A4892"/>
    <w:rsid w:val="003A7DDA"/>
    <w:rsid w:val="003B0332"/>
    <w:rsid w:val="003B0588"/>
    <w:rsid w:val="003B3029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465E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45F1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1D6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45C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07C83"/>
    <w:rsid w:val="00510CC9"/>
    <w:rsid w:val="00511940"/>
    <w:rsid w:val="00511EF6"/>
    <w:rsid w:val="00512505"/>
    <w:rsid w:val="00512E31"/>
    <w:rsid w:val="00512F08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507"/>
    <w:rsid w:val="00555A6E"/>
    <w:rsid w:val="00557871"/>
    <w:rsid w:val="0056133F"/>
    <w:rsid w:val="005630A8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5388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99F"/>
    <w:rsid w:val="005C2394"/>
    <w:rsid w:val="005C2808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24A1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547"/>
    <w:rsid w:val="005F7A1F"/>
    <w:rsid w:val="006004FC"/>
    <w:rsid w:val="00602410"/>
    <w:rsid w:val="00602A77"/>
    <w:rsid w:val="006033B0"/>
    <w:rsid w:val="0060420B"/>
    <w:rsid w:val="00605D5D"/>
    <w:rsid w:val="00605E5D"/>
    <w:rsid w:val="00607115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536D"/>
    <w:rsid w:val="006364F4"/>
    <w:rsid w:val="006405AF"/>
    <w:rsid w:val="00643D80"/>
    <w:rsid w:val="00644676"/>
    <w:rsid w:val="006459FD"/>
    <w:rsid w:val="00647228"/>
    <w:rsid w:val="00650FA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220"/>
    <w:rsid w:val="006806A9"/>
    <w:rsid w:val="00681C28"/>
    <w:rsid w:val="006837DC"/>
    <w:rsid w:val="006841FC"/>
    <w:rsid w:val="00691E00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0EF1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5178"/>
    <w:rsid w:val="00776902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F0742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484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926"/>
    <w:rsid w:val="00850154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79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349"/>
    <w:rsid w:val="008E158F"/>
    <w:rsid w:val="008E1CB0"/>
    <w:rsid w:val="008E25AE"/>
    <w:rsid w:val="008E4456"/>
    <w:rsid w:val="008E495A"/>
    <w:rsid w:val="008E78B7"/>
    <w:rsid w:val="008E7F56"/>
    <w:rsid w:val="008F0662"/>
    <w:rsid w:val="008F2124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1FFB"/>
    <w:rsid w:val="009630C2"/>
    <w:rsid w:val="00964ACD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28A1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B0605"/>
    <w:rsid w:val="009B09DD"/>
    <w:rsid w:val="009B1C82"/>
    <w:rsid w:val="009B2FD2"/>
    <w:rsid w:val="009B37C2"/>
    <w:rsid w:val="009B4E36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0E28"/>
    <w:rsid w:val="00A11396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98"/>
    <w:rsid w:val="00A25445"/>
    <w:rsid w:val="00A27203"/>
    <w:rsid w:val="00A303EB"/>
    <w:rsid w:val="00A305DC"/>
    <w:rsid w:val="00A3087E"/>
    <w:rsid w:val="00A31E87"/>
    <w:rsid w:val="00A32A6D"/>
    <w:rsid w:val="00A35ABE"/>
    <w:rsid w:val="00A36A78"/>
    <w:rsid w:val="00A400E8"/>
    <w:rsid w:val="00A40BAC"/>
    <w:rsid w:val="00A420E1"/>
    <w:rsid w:val="00A43D43"/>
    <w:rsid w:val="00A44189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23E2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F92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5AEF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6BC9"/>
    <w:rsid w:val="00B07190"/>
    <w:rsid w:val="00B11B37"/>
    <w:rsid w:val="00B11E27"/>
    <w:rsid w:val="00B12311"/>
    <w:rsid w:val="00B12815"/>
    <w:rsid w:val="00B12AEA"/>
    <w:rsid w:val="00B12B45"/>
    <w:rsid w:val="00B136AC"/>
    <w:rsid w:val="00B13B89"/>
    <w:rsid w:val="00B152F1"/>
    <w:rsid w:val="00B156A3"/>
    <w:rsid w:val="00B1601B"/>
    <w:rsid w:val="00B21BE6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46A9"/>
    <w:rsid w:val="00B97488"/>
    <w:rsid w:val="00B97AC4"/>
    <w:rsid w:val="00BA0D27"/>
    <w:rsid w:val="00BA0DE5"/>
    <w:rsid w:val="00BA19D6"/>
    <w:rsid w:val="00BA1FDC"/>
    <w:rsid w:val="00BA3196"/>
    <w:rsid w:val="00BA6774"/>
    <w:rsid w:val="00BB139B"/>
    <w:rsid w:val="00BB14DC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000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0DB7"/>
    <w:rsid w:val="00C613E0"/>
    <w:rsid w:val="00C61D4D"/>
    <w:rsid w:val="00C62013"/>
    <w:rsid w:val="00C63F78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0007"/>
    <w:rsid w:val="00CA1F26"/>
    <w:rsid w:val="00CA4F63"/>
    <w:rsid w:val="00CA5205"/>
    <w:rsid w:val="00CA74B3"/>
    <w:rsid w:val="00CA7986"/>
    <w:rsid w:val="00CA7A88"/>
    <w:rsid w:val="00CB0D3C"/>
    <w:rsid w:val="00CB2926"/>
    <w:rsid w:val="00CB2E86"/>
    <w:rsid w:val="00CB60F0"/>
    <w:rsid w:val="00CB6E9A"/>
    <w:rsid w:val="00CB7033"/>
    <w:rsid w:val="00CC081C"/>
    <w:rsid w:val="00CC1E26"/>
    <w:rsid w:val="00CC4C73"/>
    <w:rsid w:val="00CD03C4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3485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716"/>
    <w:rsid w:val="00D945E5"/>
    <w:rsid w:val="00D952B4"/>
    <w:rsid w:val="00D953EC"/>
    <w:rsid w:val="00D96022"/>
    <w:rsid w:val="00D97799"/>
    <w:rsid w:val="00DA18E9"/>
    <w:rsid w:val="00DA1DB6"/>
    <w:rsid w:val="00DA24B0"/>
    <w:rsid w:val="00DA276C"/>
    <w:rsid w:val="00DA6B8B"/>
    <w:rsid w:val="00DA77B6"/>
    <w:rsid w:val="00DB01EF"/>
    <w:rsid w:val="00DB412E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78A0"/>
    <w:rsid w:val="00DF0350"/>
    <w:rsid w:val="00DF09EA"/>
    <w:rsid w:val="00DF0DBF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6E20"/>
    <w:rsid w:val="00E304A8"/>
    <w:rsid w:val="00E306DA"/>
    <w:rsid w:val="00E329B4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65786"/>
    <w:rsid w:val="00E706DD"/>
    <w:rsid w:val="00E70CC7"/>
    <w:rsid w:val="00E71B41"/>
    <w:rsid w:val="00E75E00"/>
    <w:rsid w:val="00E77A26"/>
    <w:rsid w:val="00E80157"/>
    <w:rsid w:val="00E8200D"/>
    <w:rsid w:val="00E821CA"/>
    <w:rsid w:val="00E827B1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3FA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5185"/>
    <w:rsid w:val="00F364EA"/>
    <w:rsid w:val="00F37973"/>
    <w:rsid w:val="00F40B0E"/>
    <w:rsid w:val="00F41EEA"/>
    <w:rsid w:val="00F4441B"/>
    <w:rsid w:val="00F46FBB"/>
    <w:rsid w:val="00F525F8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996"/>
    <w:rsid w:val="00FB7AEF"/>
    <w:rsid w:val="00FC098E"/>
    <w:rsid w:val="00FC32A7"/>
    <w:rsid w:val="00FC77BE"/>
    <w:rsid w:val="00FC7F37"/>
    <w:rsid w:val="00FD1036"/>
    <w:rsid w:val="00FD13C6"/>
    <w:rsid w:val="00FD29C1"/>
    <w:rsid w:val="00FD55F9"/>
    <w:rsid w:val="00FD6F2E"/>
    <w:rsid w:val="00FE290C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84A8-3E92-42BB-BF54-ED436F5814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400B4F-8E2F-4D84-905E-743CAA130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BD5516-1221-48CF-A2A4-7B12CCD5D0B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36678F7-E3AD-49FA-ABE8-14F407D81A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04F47200-20B8-499D-8270-5C5495ACB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kulikov.ss</cp:lastModifiedBy>
  <cp:revision>5</cp:revision>
  <cp:lastPrinted>2023-02-16T05:59:00Z</cp:lastPrinted>
  <dcterms:created xsi:type="dcterms:W3CDTF">2022-09-09T08:12:00Z</dcterms:created>
  <dcterms:modified xsi:type="dcterms:W3CDTF">2023-02-28T10:17:00Z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