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970" w:rsidRPr="008740D3" w:rsidRDefault="00690970" w:rsidP="00690970">
      <w:pPr>
        <w:jc w:val="right"/>
        <w:rPr>
          <w:b/>
          <w:sz w:val="26"/>
          <w:szCs w:val="26"/>
        </w:rPr>
      </w:pPr>
      <w:r w:rsidRPr="008740D3">
        <w:rPr>
          <w:b/>
          <w:sz w:val="26"/>
          <w:szCs w:val="26"/>
        </w:rPr>
        <w:t>“УТВЕРЖДАЮ”</w:t>
      </w:r>
    </w:p>
    <w:p w:rsidR="00690970" w:rsidRPr="008740D3" w:rsidRDefault="00690970" w:rsidP="00690970">
      <w:pPr>
        <w:jc w:val="right"/>
        <w:rPr>
          <w:b/>
          <w:sz w:val="26"/>
          <w:szCs w:val="26"/>
        </w:rPr>
      </w:pPr>
      <w:r w:rsidRPr="008740D3">
        <w:rPr>
          <w:b/>
          <w:sz w:val="26"/>
          <w:szCs w:val="26"/>
        </w:rPr>
        <w:t xml:space="preserve">Первый заместитель директора </w:t>
      </w:r>
    </w:p>
    <w:p w:rsidR="00690970" w:rsidRPr="008740D3" w:rsidRDefault="00690970" w:rsidP="00690970">
      <w:pPr>
        <w:jc w:val="right"/>
        <w:rPr>
          <w:b/>
          <w:sz w:val="26"/>
          <w:szCs w:val="26"/>
        </w:rPr>
      </w:pPr>
      <w:r w:rsidRPr="008740D3">
        <w:rPr>
          <w:b/>
          <w:sz w:val="26"/>
          <w:szCs w:val="26"/>
        </w:rPr>
        <w:t>– главный инженер филиала</w:t>
      </w:r>
    </w:p>
    <w:p w:rsidR="00690970" w:rsidRPr="008740D3" w:rsidRDefault="00690970" w:rsidP="00690970">
      <w:pPr>
        <w:jc w:val="right"/>
        <w:rPr>
          <w:b/>
          <w:sz w:val="26"/>
          <w:szCs w:val="26"/>
        </w:rPr>
      </w:pPr>
      <w:r w:rsidRPr="008740D3">
        <w:rPr>
          <w:b/>
          <w:sz w:val="26"/>
          <w:szCs w:val="26"/>
        </w:rPr>
        <w:t>ПАО «МРСК Центра» - «Тверьэнерго»</w:t>
      </w:r>
    </w:p>
    <w:p w:rsidR="00690970" w:rsidRPr="008740D3" w:rsidRDefault="00690970" w:rsidP="00690970">
      <w:pPr>
        <w:jc w:val="right"/>
        <w:rPr>
          <w:b/>
          <w:sz w:val="26"/>
          <w:szCs w:val="26"/>
        </w:rPr>
      </w:pPr>
      <w:r w:rsidRPr="008740D3">
        <w:rPr>
          <w:b/>
          <w:sz w:val="26"/>
          <w:szCs w:val="26"/>
        </w:rPr>
        <w:t>___________________</w:t>
      </w:r>
      <w:r w:rsidR="00111A27">
        <w:rPr>
          <w:b/>
          <w:sz w:val="26"/>
          <w:szCs w:val="26"/>
        </w:rPr>
        <w:t>А.И. Чумаченко</w:t>
      </w:r>
    </w:p>
    <w:p w:rsidR="00690970" w:rsidRDefault="00690970" w:rsidP="00690970">
      <w:pPr>
        <w:jc w:val="right"/>
      </w:pPr>
      <w:r w:rsidRPr="008740D3">
        <w:rPr>
          <w:b/>
          <w:sz w:val="26"/>
          <w:szCs w:val="26"/>
        </w:rPr>
        <w:t>“____” ___________________ 201</w:t>
      </w:r>
      <w:r w:rsidR="00111A27">
        <w:rPr>
          <w:b/>
          <w:sz w:val="26"/>
          <w:szCs w:val="26"/>
        </w:rPr>
        <w:t>6</w:t>
      </w:r>
      <w:r w:rsidRPr="008740D3">
        <w:rPr>
          <w:b/>
          <w:sz w:val="26"/>
          <w:szCs w:val="26"/>
        </w:rPr>
        <w:t xml:space="preserve"> г.</w:t>
      </w:r>
    </w:p>
    <w:p w:rsidR="0026453A" w:rsidRDefault="0026453A" w:rsidP="0026453A"/>
    <w:p w:rsidR="0026453A" w:rsidRPr="0026453A" w:rsidRDefault="0026453A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BD2843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7F4188">
        <w:rPr>
          <w:b/>
          <w:sz w:val="26"/>
          <w:szCs w:val="26"/>
        </w:rPr>
        <w:t>метизов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BD2843">
        <w:rPr>
          <w:b/>
          <w:sz w:val="26"/>
          <w:szCs w:val="26"/>
          <w:u w:val="single"/>
        </w:rPr>
        <w:t>203</w:t>
      </w:r>
      <w:r w:rsidR="00BD2843">
        <w:rPr>
          <w:b/>
          <w:sz w:val="26"/>
          <w:szCs w:val="26"/>
          <w:u w:val="single"/>
          <w:lang w:val="en-US"/>
        </w:rPr>
        <w:t>B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690970" w:rsidP="00181ED4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612811" w:rsidRPr="00534713">
        <w:rPr>
          <w:sz w:val="24"/>
          <w:szCs w:val="24"/>
        </w:rPr>
        <w:t xml:space="preserve">АО «МРСК Центра» производит закупку </w:t>
      </w:r>
      <w:r w:rsidR="00BD2843">
        <w:rPr>
          <w:sz w:val="24"/>
          <w:szCs w:val="24"/>
        </w:rPr>
        <w:t>метизов</w:t>
      </w:r>
      <w:r w:rsidR="00D475AF">
        <w:rPr>
          <w:sz w:val="24"/>
          <w:szCs w:val="24"/>
        </w:rPr>
        <w:t xml:space="preserve"> </w:t>
      </w:r>
      <w:r w:rsidR="00612811" w:rsidRPr="00534713">
        <w:rPr>
          <w:sz w:val="24"/>
          <w:szCs w:val="24"/>
        </w:rPr>
        <w:t xml:space="preserve">для </w:t>
      </w:r>
      <w:r w:rsidR="00232E4A" w:rsidRPr="002B66A7">
        <w:rPr>
          <w:i/>
          <w:sz w:val="24"/>
          <w:szCs w:val="24"/>
        </w:rPr>
        <w:t>ремонтно-эксплуатационного обслуживания</w:t>
      </w:r>
      <w:r w:rsidR="002E3087" w:rsidRPr="002B66A7">
        <w:rPr>
          <w:i/>
          <w:sz w:val="24"/>
          <w:szCs w:val="24"/>
        </w:rPr>
        <w:t xml:space="preserve"> электросетевого оборудования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612811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BD2843">
        <w:rPr>
          <w:sz w:val="24"/>
          <w:szCs w:val="24"/>
        </w:rPr>
        <w:t>метизов</w:t>
      </w:r>
      <w:r w:rsidR="003B3F9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на склады получател</w:t>
      </w:r>
      <w:r w:rsidR="00832040">
        <w:rPr>
          <w:sz w:val="24"/>
          <w:szCs w:val="24"/>
        </w:rPr>
        <w:t>я</w:t>
      </w:r>
      <w:r w:rsidRPr="00612811">
        <w:rPr>
          <w:sz w:val="24"/>
          <w:szCs w:val="24"/>
        </w:rPr>
        <w:t xml:space="preserve"> – филиал</w:t>
      </w:r>
      <w:r w:rsidR="00832040">
        <w:rPr>
          <w:sz w:val="24"/>
          <w:szCs w:val="24"/>
        </w:rPr>
        <w:t>а</w:t>
      </w:r>
      <w:r w:rsidR="00C94701">
        <w:rPr>
          <w:sz w:val="24"/>
          <w:szCs w:val="24"/>
        </w:rPr>
        <w:t xml:space="preserve"> </w:t>
      </w:r>
      <w:r w:rsidR="00690970">
        <w:rPr>
          <w:sz w:val="24"/>
          <w:szCs w:val="24"/>
        </w:rPr>
        <w:t>П</w:t>
      </w:r>
      <w:r w:rsidR="00C94701">
        <w:rPr>
          <w:sz w:val="24"/>
          <w:szCs w:val="24"/>
        </w:rPr>
        <w:t>АО «МРСК Центра</w:t>
      </w:r>
      <w:proofErr w:type="gramStart"/>
      <w:r w:rsidR="00C94701">
        <w:rPr>
          <w:sz w:val="24"/>
          <w:szCs w:val="24"/>
        </w:rPr>
        <w:t>»-</w:t>
      </w:r>
      <w:proofErr w:type="gramEnd"/>
      <w:r w:rsidR="00C94701">
        <w:rPr>
          <w:sz w:val="24"/>
          <w:szCs w:val="24"/>
        </w:rPr>
        <w:t xml:space="preserve">«Тверьэнерго» </w:t>
      </w:r>
      <w:r w:rsidRPr="00612811">
        <w:rPr>
          <w:sz w:val="24"/>
          <w:szCs w:val="24"/>
        </w:rPr>
        <w:t xml:space="preserve">в объемах и </w:t>
      </w:r>
      <w:r w:rsidR="00F130BD">
        <w:rPr>
          <w:sz w:val="24"/>
          <w:szCs w:val="24"/>
        </w:rPr>
        <w:t xml:space="preserve">в </w:t>
      </w:r>
      <w:r w:rsidRPr="00612811">
        <w:rPr>
          <w:sz w:val="24"/>
          <w:szCs w:val="24"/>
        </w:rPr>
        <w:t xml:space="preserve">сроки </w:t>
      </w:r>
      <w:r w:rsidR="00F130BD">
        <w:rPr>
          <w:sz w:val="24"/>
          <w:szCs w:val="24"/>
        </w:rPr>
        <w:t>указанные</w:t>
      </w:r>
      <w:r w:rsidRPr="00612811">
        <w:rPr>
          <w:sz w:val="24"/>
          <w:szCs w:val="24"/>
        </w:rPr>
        <w:t xml:space="preserve"> </w:t>
      </w:r>
      <w:r w:rsidR="00F130BD">
        <w:rPr>
          <w:sz w:val="24"/>
          <w:szCs w:val="24"/>
        </w:rPr>
        <w:t>в Приложении к</w:t>
      </w:r>
      <w:r w:rsidR="00FB23B4">
        <w:rPr>
          <w:sz w:val="24"/>
          <w:szCs w:val="24"/>
        </w:rPr>
        <w:t xml:space="preserve"> ТЗ.</w:t>
      </w: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181ED4">
      <w:pPr>
        <w:pStyle w:val="ad"/>
        <w:numPr>
          <w:ilvl w:val="1"/>
          <w:numId w:val="7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 xml:space="preserve">требования, характеристики и количество </w:t>
      </w:r>
      <w:r w:rsidR="00BD2843">
        <w:rPr>
          <w:sz w:val="24"/>
          <w:szCs w:val="24"/>
        </w:rPr>
        <w:t>метизов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>
        <w:rPr>
          <w:sz w:val="24"/>
          <w:szCs w:val="24"/>
        </w:rPr>
        <w:t>Приложении к ТЗ.</w:t>
      </w: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181ED4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BD2843">
        <w:rPr>
          <w:sz w:val="24"/>
          <w:szCs w:val="24"/>
        </w:rPr>
        <w:t>метизы</w:t>
      </w:r>
      <w:r w:rsidRPr="00612811">
        <w:rPr>
          <w:sz w:val="24"/>
          <w:szCs w:val="24"/>
        </w:rPr>
        <w:t>, 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85445F" w:rsidRPr="00690970" w:rsidRDefault="0085445F" w:rsidP="00690970">
      <w:pPr>
        <w:pStyle w:val="ad"/>
        <w:numPr>
          <w:ilvl w:val="0"/>
          <w:numId w:val="1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0970">
        <w:rPr>
          <w:sz w:val="24"/>
          <w:szCs w:val="24"/>
        </w:rPr>
        <w:t>продукция должна быть новой, ранее не использованной;</w:t>
      </w:r>
    </w:p>
    <w:p w:rsidR="0085445F" w:rsidRPr="00690970" w:rsidRDefault="0085445F" w:rsidP="00690970">
      <w:pPr>
        <w:pStyle w:val="ad"/>
        <w:numPr>
          <w:ilvl w:val="0"/>
          <w:numId w:val="1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097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металлопроката условиям эксплуатации и действующим отраслевым (национальным) требованиям. </w:t>
      </w:r>
    </w:p>
    <w:p w:rsidR="0085445F" w:rsidRPr="00690970" w:rsidRDefault="0085445F" w:rsidP="00690970">
      <w:pPr>
        <w:pStyle w:val="ad"/>
        <w:numPr>
          <w:ilvl w:val="0"/>
          <w:numId w:val="1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0970">
        <w:rPr>
          <w:sz w:val="24"/>
          <w:szCs w:val="24"/>
        </w:rPr>
        <w:t xml:space="preserve">в случае комплектации </w:t>
      </w:r>
      <w:r w:rsidR="00690970">
        <w:rPr>
          <w:sz w:val="24"/>
          <w:szCs w:val="24"/>
        </w:rPr>
        <w:t>метизами</w:t>
      </w:r>
      <w:r w:rsidRPr="00690970">
        <w:rPr>
          <w:sz w:val="24"/>
          <w:szCs w:val="24"/>
        </w:rPr>
        <w:t xml:space="preserve"> не собственного производства необходимо наличие письма от производителя продукции, подтверждающее поставки </w:t>
      </w:r>
      <w:r w:rsidR="00690970">
        <w:rPr>
          <w:sz w:val="24"/>
          <w:szCs w:val="24"/>
        </w:rPr>
        <w:t>метизов</w:t>
      </w:r>
      <w:r w:rsidRPr="00690970">
        <w:rPr>
          <w:sz w:val="24"/>
          <w:szCs w:val="24"/>
        </w:rPr>
        <w:t xml:space="preserve"> производителем продукции;</w:t>
      </w:r>
    </w:p>
    <w:p w:rsidR="0085445F" w:rsidRPr="00690970" w:rsidRDefault="0085445F" w:rsidP="00690970">
      <w:pPr>
        <w:pStyle w:val="ad"/>
        <w:numPr>
          <w:ilvl w:val="0"/>
          <w:numId w:val="1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0970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5445F" w:rsidRPr="00690970" w:rsidRDefault="0085445F" w:rsidP="00690970">
      <w:pPr>
        <w:pStyle w:val="ad"/>
        <w:numPr>
          <w:ilvl w:val="0"/>
          <w:numId w:val="1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0970">
        <w:rPr>
          <w:sz w:val="24"/>
          <w:szCs w:val="24"/>
        </w:rPr>
        <w:t>поставляемые материалы отечественного и зарубежного производства  должны быть аттестовано ПАО «</w:t>
      </w:r>
      <w:proofErr w:type="spellStart"/>
      <w:r w:rsidRPr="00690970">
        <w:rPr>
          <w:sz w:val="24"/>
          <w:szCs w:val="24"/>
        </w:rPr>
        <w:t>Россети</w:t>
      </w:r>
      <w:proofErr w:type="spellEnd"/>
      <w:r w:rsidRPr="00690970">
        <w:rPr>
          <w:sz w:val="24"/>
          <w:szCs w:val="24"/>
        </w:rPr>
        <w:t xml:space="preserve">». Для неаттестованного оборудования необходимо положительное заключение Комиссии ПАО «МРСК Центра» по допуску оборудования, материалов и систем. Участник закупочных процедур на право заключения договора на поставку </w:t>
      </w:r>
      <w:r w:rsidR="00690970">
        <w:rPr>
          <w:sz w:val="24"/>
          <w:szCs w:val="24"/>
        </w:rPr>
        <w:t>метизов</w:t>
      </w:r>
      <w:r w:rsidRPr="00690970">
        <w:rPr>
          <w:sz w:val="24"/>
          <w:szCs w:val="24"/>
        </w:rPr>
        <w:t xml:space="preserve">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 w:rsidR="00690970">
        <w:rPr>
          <w:sz w:val="24"/>
          <w:szCs w:val="24"/>
        </w:rPr>
        <w:t>метизов</w:t>
      </w:r>
      <w:r w:rsidRPr="00690970">
        <w:rPr>
          <w:sz w:val="24"/>
          <w:szCs w:val="24"/>
        </w:rPr>
        <w:t xml:space="preserve"> в техническом предложении.</w:t>
      </w:r>
    </w:p>
    <w:p w:rsidR="000E7AB1" w:rsidRPr="000E7AB1" w:rsidRDefault="000E7AB1" w:rsidP="00181ED4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E7AB1">
        <w:rPr>
          <w:sz w:val="24"/>
          <w:szCs w:val="24"/>
        </w:rPr>
        <w:t xml:space="preserve">Участник закупочных процедур на право заключения договора на поставку метизов для нужд </w:t>
      </w:r>
      <w:r w:rsidR="00690970">
        <w:rPr>
          <w:sz w:val="24"/>
          <w:szCs w:val="24"/>
        </w:rPr>
        <w:t>П</w:t>
      </w:r>
      <w:r w:rsidRPr="000E7AB1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FB7AEF" w:rsidRDefault="00BD2843" w:rsidP="00181ED4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</w:t>
      </w:r>
      <w:r w:rsidR="004E144D" w:rsidRPr="00FB7AEF">
        <w:rPr>
          <w:sz w:val="24"/>
          <w:szCs w:val="24"/>
        </w:rPr>
        <w:t xml:space="preserve"> должн</w:t>
      </w:r>
      <w:r w:rsidR="00EC05CC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87238D" w:rsidRPr="003C47AC" w:rsidRDefault="0087238D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C47AC">
        <w:rPr>
          <w:sz w:val="24"/>
          <w:szCs w:val="24"/>
        </w:rPr>
        <w:lastRenderedPageBreak/>
        <w:t>ГОСТ 7798-70 «</w:t>
      </w:r>
      <w:r w:rsidR="003C47AC" w:rsidRPr="003C47AC">
        <w:rPr>
          <w:sz w:val="24"/>
          <w:szCs w:val="24"/>
        </w:rPr>
        <w:t xml:space="preserve">Болты с шестигранной головкой класса точности </w:t>
      </w:r>
      <w:r w:rsidR="003C47AC" w:rsidRPr="003C47AC">
        <w:rPr>
          <w:sz w:val="24"/>
          <w:szCs w:val="24"/>
          <w:lang w:val="en-US"/>
        </w:rPr>
        <w:t>B</w:t>
      </w:r>
      <w:r w:rsidR="003C47AC" w:rsidRPr="003C47AC">
        <w:rPr>
          <w:sz w:val="24"/>
          <w:szCs w:val="24"/>
        </w:rPr>
        <w:t>. Конструкция и размеры</w:t>
      </w:r>
      <w:r w:rsidRPr="003C47AC">
        <w:rPr>
          <w:sz w:val="24"/>
          <w:szCs w:val="24"/>
        </w:rPr>
        <w:t>»;</w:t>
      </w:r>
    </w:p>
    <w:p w:rsidR="0087238D" w:rsidRPr="000310BC" w:rsidRDefault="0087238D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10BC">
        <w:rPr>
          <w:sz w:val="24"/>
          <w:szCs w:val="24"/>
        </w:rPr>
        <w:t>ГОСТ 17473-80 «</w:t>
      </w:r>
      <w:r w:rsidR="000310BC" w:rsidRPr="000310BC">
        <w:rPr>
          <w:sz w:val="24"/>
          <w:szCs w:val="24"/>
        </w:rPr>
        <w:t>Винты. Конструкция и размеры</w:t>
      </w:r>
      <w:r w:rsidRPr="000310BC">
        <w:rPr>
          <w:sz w:val="24"/>
          <w:szCs w:val="24"/>
        </w:rPr>
        <w:t>»;</w:t>
      </w:r>
    </w:p>
    <w:p w:rsidR="005426EC" w:rsidRDefault="0087238D" w:rsidP="005426E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10BC">
        <w:rPr>
          <w:sz w:val="24"/>
          <w:szCs w:val="24"/>
        </w:rPr>
        <w:t>ГОСТ 9066-75 «</w:t>
      </w:r>
      <w:r w:rsidR="000310BC" w:rsidRPr="000310BC">
        <w:rPr>
          <w:sz w:val="24"/>
          <w:szCs w:val="24"/>
        </w:rPr>
        <w:t>Шпильки для фланцевых соединений с температурой среды от 0 до 650</w:t>
      </w:r>
      <w:r w:rsidR="000310BC" w:rsidRPr="000310BC">
        <w:rPr>
          <w:bCs/>
          <w:sz w:val="24"/>
          <w:szCs w:val="24"/>
        </w:rPr>
        <w:t>°С</w:t>
      </w:r>
      <w:r w:rsidR="000310BC" w:rsidRPr="000310BC">
        <w:rPr>
          <w:sz w:val="24"/>
          <w:szCs w:val="24"/>
        </w:rPr>
        <w:t>. Типы и основные размеры</w:t>
      </w:r>
      <w:r w:rsidRPr="000310BC">
        <w:rPr>
          <w:sz w:val="24"/>
          <w:szCs w:val="24"/>
        </w:rPr>
        <w:t>»;</w:t>
      </w:r>
    </w:p>
    <w:p w:rsidR="005426EC" w:rsidRPr="005426EC" w:rsidRDefault="005426EC" w:rsidP="005426E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426EC">
        <w:rPr>
          <w:sz w:val="24"/>
          <w:szCs w:val="24"/>
        </w:rPr>
        <w:t>ГОСТ 22042-76 «Шпильки для деталей с гладкими отверстиями. Класса точности В. Конструкция и размеры»</w:t>
      </w:r>
      <w:r>
        <w:rPr>
          <w:sz w:val="24"/>
          <w:szCs w:val="24"/>
        </w:rPr>
        <w:t>;</w:t>
      </w:r>
    </w:p>
    <w:p w:rsidR="005426EC" w:rsidRDefault="0087238D" w:rsidP="005426E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10BC">
        <w:rPr>
          <w:sz w:val="24"/>
          <w:szCs w:val="24"/>
        </w:rPr>
        <w:t>ГОСТ 5915-70 «</w:t>
      </w:r>
      <w:r w:rsidR="000310BC" w:rsidRPr="000310BC">
        <w:rPr>
          <w:sz w:val="24"/>
          <w:szCs w:val="24"/>
        </w:rPr>
        <w:t xml:space="preserve">Гайки шестигранные класса точности </w:t>
      </w:r>
      <w:r w:rsidR="000310BC" w:rsidRPr="000310BC">
        <w:rPr>
          <w:sz w:val="24"/>
          <w:szCs w:val="24"/>
          <w:lang w:val="en-US"/>
        </w:rPr>
        <w:t>B</w:t>
      </w:r>
      <w:r w:rsidR="000310BC" w:rsidRPr="000310BC">
        <w:rPr>
          <w:sz w:val="24"/>
          <w:szCs w:val="24"/>
        </w:rPr>
        <w:t>. Конструкция и размеры</w:t>
      </w:r>
      <w:r w:rsidR="00F612AC" w:rsidRPr="000310BC">
        <w:rPr>
          <w:sz w:val="24"/>
          <w:szCs w:val="24"/>
        </w:rPr>
        <w:t>»;</w:t>
      </w:r>
    </w:p>
    <w:p w:rsidR="0087238D" w:rsidRPr="005426EC" w:rsidRDefault="0087238D" w:rsidP="005426E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426EC">
        <w:rPr>
          <w:sz w:val="24"/>
          <w:szCs w:val="24"/>
        </w:rPr>
        <w:t xml:space="preserve">ГОСТ </w:t>
      </w:r>
      <w:r w:rsidR="005426EC" w:rsidRPr="005426EC">
        <w:rPr>
          <w:sz w:val="24"/>
          <w:szCs w:val="24"/>
        </w:rPr>
        <w:t>4028-63</w:t>
      </w:r>
      <w:r w:rsidRPr="005426EC">
        <w:rPr>
          <w:sz w:val="24"/>
          <w:szCs w:val="24"/>
        </w:rPr>
        <w:t xml:space="preserve"> «</w:t>
      </w:r>
      <w:r w:rsidR="005426EC" w:rsidRPr="005426EC">
        <w:rPr>
          <w:sz w:val="24"/>
          <w:szCs w:val="24"/>
        </w:rPr>
        <w:t>Гвозди строительные. Конструкция и размеры</w:t>
      </w:r>
      <w:r w:rsidRPr="005426EC">
        <w:rPr>
          <w:sz w:val="24"/>
          <w:szCs w:val="24"/>
        </w:rPr>
        <w:t>»;</w:t>
      </w:r>
    </w:p>
    <w:p w:rsidR="0087238D" w:rsidRDefault="0087238D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C4AD8">
        <w:rPr>
          <w:sz w:val="24"/>
          <w:szCs w:val="24"/>
        </w:rPr>
        <w:t>ГОСТ 10620-80 «</w:t>
      </w:r>
      <w:r w:rsidR="00D1192E">
        <w:rPr>
          <w:sz w:val="24"/>
          <w:szCs w:val="24"/>
        </w:rPr>
        <w:t>В</w:t>
      </w:r>
      <w:r w:rsidR="001C4AD8" w:rsidRPr="001C4AD8">
        <w:rPr>
          <w:sz w:val="24"/>
          <w:szCs w:val="24"/>
        </w:rPr>
        <w:t>инты самонарезающие с полупотайной головкой для металла и пластмассы</w:t>
      </w:r>
      <w:r w:rsidR="00F612AC" w:rsidRPr="001C4AD8">
        <w:rPr>
          <w:sz w:val="24"/>
          <w:szCs w:val="24"/>
        </w:rPr>
        <w:t>»;</w:t>
      </w:r>
    </w:p>
    <w:p w:rsidR="0087238D" w:rsidRPr="001C4AD8" w:rsidRDefault="0087238D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C4AD8">
        <w:rPr>
          <w:sz w:val="24"/>
          <w:szCs w:val="24"/>
        </w:rPr>
        <w:t>ГОСТ 11371-78 «</w:t>
      </w:r>
      <w:r w:rsidR="001C4AD8" w:rsidRPr="001C4AD8">
        <w:rPr>
          <w:sz w:val="24"/>
          <w:szCs w:val="24"/>
        </w:rPr>
        <w:t>Шайбы. Т</w:t>
      </w:r>
      <w:r w:rsidR="00F612AC" w:rsidRPr="001C4AD8">
        <w:rPr>
          <w:sz w:val="24"/>
          <w:szCs w:val="24"/>
        </w:rPr>
        <w:t>ехнические условия»;</w:t>
      </w:r>
    </w:p>
    <w:p w:rsidR="0087238D" w:rsidRPr="001C4AD8" w:rsidRDefault="0087238D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C4AD8">
        <w:rPr>
          <w:sz w:val="24"/>
          <w:szCs w:val="24"/>
        </w:rPr>
        <w:t>ГОСТ 6958-78 «</w:t>
      </w:r>
      <w:r w:rsidR="001C4AD8" w:rsidRPr="001C4AD8">
        <w:rPr>
          <w:sz w:val="24"/>
          <w:szCs w:val="24"/>
        </w:rPr>
        <w:t xml:space="preserve">Шайбы увеличенные класса точности </w:t>
      </w:r>
      <w:r w:rsidR="001C4AD8" w:rsidRPr="001C4AD8">
        <w:rPr>
          <w:sz w:val="24"/>
          <w:szCs w:val="24"/>
          <w:lang w:val="en-US"/>
        </w:rPr>
        <w:t>A</w:t>
      </w:r>
      <w:r w:rsidR="001C4AD8" w:rsidRPr="001C4AD8">
        <w:rPr>
          <w:sz w:val="24"/>
          <w:szCs w:val="24"/>
        </w:rPr>
        <w:t xml:space="preserve"> и </w:t>
      </w:r>
      <w:r w:rsidR="001C4AD8" w:rsidRPr="001C4AD8">
        <w:rPr>
          <w:sz w:val="24"/>
          <w:szCs w:val="24"/>
          <w:lang w:val="en-US"/>
        </w:rPr>
        <w:t>C</w:t>
      </w:r>
      <w:r w:rsidR="001C4AD8" w:rsidRPr="001C4AD8">
        <w:rPr>
          <w:sz w:val="24"/>
          <w:szCs w:val="24"/>
        </w:rPr>
        <w:t>. Технические условия</w:t>
      </w:r>
      <w:r w:rsidR="00F612AC" w:rsidRPr="001C4AD8">
        <w:rPr>
          <w:sz w:val="24"/>
          <w:szCs w:val="24"/>
        </w:rPr>
        <w:t>»;</w:t>
      </w:r>
    </w:p>
    <w:p w:rsidR="005426EC" w:rsidRDefault="005426EC" w:rsidP="005426E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426EC">
        <w:rPr>
          <w:sz w:val="24"/>
          <w:szCs w:val="24"/>
        </w:rPr>
        <w:t>ГОСТ 23279-2012</w:t>
      </w:r>
      <w:r>
        <w:rPr>
          <w:sz w:val="24"/>
          <w:szCs w:val="24"/>
        </w:rPr>
        <w:t xml:space="preserve"> «</w:t>
      </w:r>
      <w:r w:rsidRPr="005426EC">
        <w:rPr>
          <w:sz w:val="24"/>
          <w:szCs w:val="24"/>
        </w:rPr>
        <w:t>Сетки арматурные сварные для железобетонных конструкций и изделий. Общие технические условия</w:t>
      </w:r>
      <w:r>
        <w:rPr>
          <w:sz w:val="24"/>
          <w:szCs w:val="24"/>
        </w:rPr>
        <w:t>»;</w:t>
      </w:r>
    </w:p>
    <w:p w:rsidR="005426EC" w:rsidRDefault="00F612AC" w:rsidP="005426E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C4AD8">
        <w:rPr>
          <w:sz w:val="24"/>
          <w:szCs w:val="24"/>
        </w:rPr>
        <w:t>ГОСТ 5336-80 «</w:t>
      </w:r>
      <w:r w:rsidR="001C4AD8" w:rsidRPr="001C4AD8">
        <w:rPr>
          <w:sz w:val="24"/>
          <w:szCs w:val="24"/>
        </w:rPr>
        <w:t>Сетки стальные плетеные одинарные. Технические условия</w:t>
      </w:r>
      <w:r w:rsidRPr="001C4AD8">
        <w:rPr>
          <w:sz w:val="24"/>
          <w:szCs w:val="24"/>
        </w:rPr>
        <w:t>»</w:t>
      </w:r>
      <w:r w:rsidR="002B66A7">
        <w:rPr>
          <w:sz w:val="24"/>
          <w:szCs w:val="24"/>
        </w:rPr>
        <w:t>;</w:t>
      </w:r>
    </w:p>
    <w:p w:rsidR="005426EC" w:rsidRDefault="005426EC" w:rsidP="005426E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426EC">
        <w:rPr>
          <w:sz w:val="24"/>
          <w:szCs w:val="24"/>
        </w:rPr>
        <w:t>ГОСТ 3826-82 «Сетки проволочные тканые с квадратными ячейками. Технические условия»;</w:t>
      </w:r>
    </w:p>
    <w:p w:rsidR="005426EC" w:rsidRDefault="005426EC" w:rsidP="005426E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426EC">
        <w:rPr>
          <w:sz w:val="24"/>
          <w:szCs w:val="24"/>
        </w:rPr>
        <w:t>ГОСТ 3282-74 «Проволока стальная низкоуглеродистая общего назначения. Технические условия»</w:t>
      </w:r>
      <w:r>
        <w:rPr>
          <w:sz w:val="24"/>
          <w:szCs w:val="24"/>
        </w:rPr>
        <w:t>;</w:t>
      </w:r>
    </w:p>
    <w:p w:rsidR="005426EC" w:rsidRPr="005426EC" w:rsidRDefault="005426EC" w:rsidP="005426E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426EC">
        <w:rPr>
          <w:sz w:val="24"/>
          <w:szCs w:val="24"/>
        </w:rPr>
        <w:t>ГОСТ 2319-81 «Цепи круглозвенные и тяговые нормальной прочности. Общие технические условия»</w:t>
      </w:r>
      <w:r>
        <w:rPr>
          <w:sz w:val="24"/>
          <w:szCs w:val="24"/>
        </w:rPr>
        <w:t>;</w:t>
      </w:r>
    </w:p>
    <w:p w:rsidR="00F612AC" w:rsidRPr="001C4AD8" w:rsidRDefault="002B66A7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1C4AD8">
        <w:rPr>
          <w:sz w:val="24"/>
          <w:szCs w:val="24"/>
        </w:rPr>
        <w:t>.</w:t>
      </w:r>
    </w:p>
    <w:p w:rsidR="00612811" w:rsidRPr="00612811" w:rsidRDefault="00612811" w:rsidP="00181ED4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BD2843">
        <w:rPr>
          <w:sz w:val="24"/>
          <w:szCs w:val="24"/>
        </w:rPr>
        <w:t>метизов</w:t>
      </w:r>
      <w:r w:rsidR="00EC05CC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BD2843">
        <w:rPr>
          <w:sz w:val="24"/>
          <w:szCs w:val="24"/>
        </w:rPr>
        <w:t>метизов</w:t>
      </w:r>
      <w:r w:rsidRPr="00C21AF8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="00612811" w:rsidRPr="00AA7E8E">
        <w:rPr>
          <w:color w:val="000000"/>
          <w:sz w:val="24"/>
          <w:szCs w:val="24"/>
        </w:rPr>
        <w:t>ГОСТ 14192</w:t>
      </w:r>
      <w:r w:rsidR="002E6C8A" w:rsidRPr="00AA7E8E">
        <w:rPr>
          <w:color w:val="000000"/>
          <w:sz w:val="24"/>
          <w:szCs w:val="24"/>
        </w:rPr>
        <w:t xml:space="preserve"> </w:t>
      </w:r>
      <w:r w:rsidR="00C4476E" w:rsidRPr="00AA7E8E">
        <w:rPr>
          <w:color w:val="000000"/>
          <w:sz w:val="24"/>
          <w:szCs w:val="24"/>
        </w:rPr>
        <w:t>–</w:t>
      </w:r>
      <w:r w:rsidR="002E6C8A" w:rsidRPr="00AA7E8E">
        <w:rPr>
          <w:color w:val="000000"/>
          <w:sz w:val="24"/>
          <w:szCs w:val="24"/>
        </w:rPr>
        <w:t xml:space="preserve"> 96</w:t>
      </w:r>
      <w:r w:rsidR="00C4476E" w:rsidRPr="00AA7E8E">
        <w:rPr>
          <w:color w:val="000000"/>
          <w:sz w:val="24"/>
          <w:szCs w:val="24"/>
        </w:rPr>
        <w:t xml:space="preserve">, </w:t>
      </w:r>
      <w:r w:rsidR="007D1AD9" w:rsidRPr="00AA7E8E">
        <w:rPr>
          <w:sz w:val="24"/>
          <w:szCs w:val="24"/>
        </w:rPr>
        <w:t xml:space="preserve">ГОСТ </w:t>
      </w:r>
      <w:r w:rsidR="00AA7E8E" w:rsidRPr="00AA7E8E">
        <w:rPr>
          <w:sz w:val="24"/>
          <w:szCs w:val="24"/>
        </w:rPr>
        <w:t>перечисленных в п.4.2 данного ТЗ</w:t>
      </w:r>
      <w:r w:rsidR="007D1AD9" w:rsidRPr="00AA7E8E">
        <w:rPr>
          <w:sz w:val="24"/>
          <w:szCs w:val="24"/>
        </w:rPr>
        <w:t xml:space="preserve"> </w:t>
      </w:r>
      <w:r w:rsidR="002E6C8A" w:rsidRPr="00AA7E8E">
        <w:rPr>
          <w:sz w:val="24"/>
          <w:szCs w:val="24"/>
        </w:rPr>
        <w:t>или соответствующих МЭК</w:t>
      </w:r>
      <w:r w:rsidR="00612811" w:rsidRPr="00AA7E8E">
        <w:rPr>
          <w:sz w:val="24"/>
          <w:szCs w:val="24"/>
        </w:rPr>
        <w:t>.</w:t>
      </w:r>
      <w:proofErr w:type="gramEnd"/>
      <w:r w:rsidR="00612811" w:rsidRPr="00AA7E8E">
        <w:rPr>
          <w:sz w:val="24"/>
          <w:szCs w:val="24"/>
        </w:rPr>
        <w:t xml:space="preserve"> </w:t>
      </w:r>
      <w:r w:rsidR="003A2F10" w:rsidRPr="00AA7E8E">
        <w:rPr>
          <w:sz w:val="24"/>
          <w:szCs w:val="24"/>
        </w:rPr>
        <w:t>Погрузочно-разгрузочные</w:t>
      </w:r>
      <w:r w:rsidR="003A2F10" w:rsidRPr="003234AF">
        <w:rPr>
          <w:sz w:val="24"/>
          <w:szCs w:val="24"/>
        </w:rPr>
        <w:t xml:space="preserve">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5E4351">
        <w:rPr>
          <w:sz w:val="24"/>
          <w:szCs w:val="24"/>
        </w:rPr>
        <w:t>Правила приемки</w:t>
      </w:r>
      <w:r w:rsidR="00C4476E" w:rsidRPr="005E4351">
        <w:rPr>
          <w:sz w:val="24"/>
          <w:szCs w:val="24"/>
        </w:rPr>
        <w:t xml:space="preserve"> </w:t>
      </w:r>
      <w:r w:rsidR="00BD2843" w:rsidRPr="005E4351">
        <w:rPr>
          <w:sz w:val="24"/>
          <w:szCs w:val="24"/>
        </w:rPr>
        <w:t>метизов</w:t>
      </w:r>
      <w:r w:rsidRPr="005E4351">
        <w:rPr>
          <w:sz w:val="24"/>
          <w:szCs w:val="24"/>
        </w:rPr>
        <w:t xml:space="preserve"> должны соответствовать требованиям </w:t>
      </w:r>
      <w:r w:rsidR="005E4351" w:rsidRPr="005E4351">
        <w:rPr>
          <w:sz w:val="24"/>
          <w:szCs w:val="24"/>
        </w:rPr>
        <w:t>ГОСТ перечисленных в п.4.</w:t>
      </w:r>
      <w:r w:rsidR="000E7AB1">
        <w:rPr>
          <w:sz w:val="24"/>
          <w:szCs w:val="24"/>
        </w:rPr>
        <w:t>3</w:t>
      </w:r>
      <w:r w:rsidR="005E4351" w:rsidRPr="005E4351">
        <w:rPr>
          <w:sz w:val="24"/>
          <w:szCs w:val="24"/>
        </w:rPr>
        <w:t xml:space="preserve"> данного ТЗ</w:t>
      </w:r>
      <w:r w:rsidR="00D37612" w:rsidRPr="005E4351">
        <w:rPr>
          <w:sz w:val="24"/>
          <w:szCs w:val="24"/>
        </w:rPr>
        <w:t>.</w:t>
      </w:r>
    </w:p>
    <w:p w:rsidR="00DE0EA0" w:rsidRPr="001666F9" w:rsidRDefault="002B66A7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B66A7">
        <w:rPr>
          <w:szCs w:val="24"/>
        </w:rPr>
        <w:t>Способ у</w:t>
      </w:r>
      <w:r w:rsidR="00497866" w:rsidRPr="002B66A7">
        <w:rPr>
          <w:szCs w:val="24"/>
        </w:rPr>
        <w:t>кладк</w:t>
      </w:r>
      <w:r w:rsidRPr="002B66A7">
        <w:rPr>
          <w:szCs w:val="24"/>
        </w:rPr>
        <w:t>и</w:t>
      </w:r>
      <w:r w:rsidR="00497866" w:rsidRPr="002B66A7">
        <w:rPr>
          <w:szCs w:val="24"/>
        </w:rPr>
        <w:t xml:space="preserve"> и транспортировк</w:t>
      </w:r>
      <w:r w:rsidRPr="002B66A7">
        <w:rPr>
          <w:szCs w:val="24"/>
        </w:rPr>
        <w:t>и</w:t>
      </w:r>
      <w:r w:rsidR="00497866" w:rsidRPr="002B66A7">
        <w:rPr>
          <w:szCs w:val="24"/>
        </w:rPr>
        <w:t xml:space="preserve"> </w:t>
      </w:r>
      <w:r w:rsidR="00BD2843" w:rsidRPr="002B66A7">
        <w:rPr>
          <w:szCs w:val="24"/>
        </w:rPr>
        <w:t>метизов</w:t>
      </w:r>
      <w:r w:rsidR="00497866" w:rsidRPr="002B66A7">
        <w:rPr>
          <w:szCs w:val="24"/>
        </w:rPr>
        <w:t xml:space="preserve"> долж</w:t>
      </w:r>
      <w:r w:rsidRPr="002B66A7">
        <w:rPr>
          <w:szCs w:val="24"/>
        </w:rPr>
        <w:t>е</w:t>
      </w:r>
      <w:r w:rsidR="00497866" w:rsidRPr="002B66A7">
        <w:rPr>
          <w:szCs w:val="24"/>
        </w:rPr>
        <w:t xml:space="preserve">н предотвратить </w:t>
      </w:r>
      <w:r w:rsidR="00EC05CC" w:rsidRPr="002B66A7">
        <w:rPr>
          <w:szCs w:val="24"/>
        </w:rPr>
        <w:t>их</w:t>
      </w:r>
      <w:r w:rsidR="00497866" w:rsidRPr="002B66A7">
        <w:rPr>
          <w:szCs w:val="24"/>
        </w:rPr>
        <w:t xml:space="preserve"> повреждение или порчу во время перевозки</w:t>
      </w:r>
      <w:r w:rsidRPr="002B66A7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B66A7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666F9">
        <w:rPr>
          <w:szCs w:val="24"/>
        </w:rPr>
        <w:t xml:space="preserve">Упаковка </w:t>
      </w:r>
      <w:r w:rsidR="00BD2843" w:rsidRPr="001666F9">
        <w:rPr>
          <w:szCs w:val="24"/>
        </w:rPr>
        <w:t>метизов</w:t>
      </w:r>
      <w:r w:rsidRPr="001666F9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D2843" w:rsidRPr="001666F9">
        <w:rPr>
          <w:szCs w:val="24"/>
        </w:rPr>
        <w:t>метизов</w:t>
      </w:r>
      <w:r w:rsidRPr="001666F9">
        <w:rPr>
          <w:szCs w:val="24"/>
        </w:rPr>
        <w:t>.</w:t>
      </w:r>
    </w:p>
    <w:p w:rsidR="00111A27" w:rsidRDefault="0024201B" w:rsidP="00111A27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1666F9">
        <w:rPr>
          <w:szCs w:val="24"/>
        </w:rPr>
        <w:t xml:space="preserve">Каждая партия </w:t>
      </w:r>
      <w:r w:rsidR="00BD2843" w:rsidRPr="001666F9">
        <w:rPr>
          <w:szCs w:val="24"/>
        </w:rPr>
        <w:t>метизов</w:t>
      </w:r>
      <w:r w:rsidRPr="001666F9">
        <w:rPr>
          <w:szCs w:val="24"/>
        </w:rPr>
        <w:t xml:space="preserve"> должна подвергаться приемо-сдаточным испытаниям </w:t>
      </w:r>
      <w:r w:rsidR="00C07D2C" w:rsidRPr="001666F9">
        <w:rPr>
          <w:szCs w:val="24"/>
        </w:rPr>
        <w:t xml:space="preserve">в соответствие с </w:t>
      </w:r>
      <w:r w:rsidR="001666F9" w:rsidRPr="001666F9">
        <w:rPr>
          <w:szCs w:val="24"/>
        </w:rPr>
        <w:t>ГОСТ перечисленных в п.4.</w:t>
      </w:r>
      <w:r w:rsidR="000E7AB1">
        <w:rPr>
          <w:szCs w:val="24"/>
        </w:rPr>
        <w:t>3</w:t>
      </w:r>
      <w:r w:rsidR="001666F9" w:rsidRPr="001666F9">
        <w:rPr>
          <w:szCs w:val="24"/>
        </w:rPr>
        <w:t xml:space="preserve"> </w:t>
      </w:r>
      <w:proofErr w:type="gramStart"/>
      <w:r w:rsidR="001666F9" w:rsidRPr="001666F9">
        <w:rPr>
          <w:szCs w:val="24"/>
        </w:rPr>
        <w:t>данного</w:t>
      </w:r>
      <w:proofErr w:type="gramEnd"/>
      <w:r w:rsidR="001666F9" w:rsidRPr="001666F9">
        <w:rPr>
          <w:szCs w:val="24"/>
        </w:rPr>
        <w:t xml:space="preserve"> ТЗ</w:t>
      </w:r>
      <w:r w:rsidR="00DE0EA0" w:rsidRPr="001666F9">
        <w:rPr>
          <w:szCs w:val="24"/>
        </w:rPr>
        <w:t>.</w:t>
      </w:r>
    </w:p>
    <w:p w:rsidR="00AC31A0" w:rsidRPr="00111A27" w:rsidRDefault="002B66A7" w:rsidP="00111A27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111A27">
        <w:rPr>
          <w:szCs w:val="24"/>
        </w:rPr>
        <w:t>Срок изготовления метизов должен быть не более полугода от момента поставки.</w:t>
      </w:r>
    </w:p>
    <w:p w:rsidR="00111A27" w:rsidRDefault="00111A27" w:rsidP="00111A27">
      <w:pPr>
        <w:pStyle w:val="BodyText21"/>
        <w:tabs>
          <w:tab w:val="left" w:pos="0"/>
          <w:tab w:val="left" w:pos="1134"/>
        </w:tabs>
        <w:spacing w:line="276" w:lineRule="auto"/>
        <w:ind w:left="1495" w:firstLine="0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905644"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 w:rsidR="00BD2843">
        <w:rPr>
          <w:sz w:val="24"/>
          <w:szCs w:val="24"/>
        </w:rPr>
        <w:t>метизы</w:t>
      </w:r>
      <w:r w:rsidR="009465AC" w:rsidRPr="00C93EC2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077096">
        <w:rPr>
          <w:sz w:val="24"/>
          <w:szCs w:val="24"/>
        </w:rPr>
        <w:t>12</w:t>
      </w:r>
      <w:r w:rsidRPr="003810BB">
        <w:rPr>
          <w:sz w:val="24"/>
          <w:szCs w:val="24"/>
        </w:rPr>
        <w:t xml:space="preserve"> месяц</w:t>
      </w:r>
      <w:r w:rsidR="00354A6F">
        <w:rPr>
          <w:sz w:val="24"/>
          <w:szCs w:val="24"/>
        </w:rPr>
        <w:t>ев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</w:t>
      </w:r>
      <w:r w:rsidR="00292425">
        <w:rPr>
          <w:sz w:val="24"/>
          <w:szCs w:val="24"/>
        </w:rPr>
        <w:t>поставки</w:t>
      </w:r>
      <w:r w:rsidRPr="00C93EC2"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5B67FF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>
        <w:rPr>
          <w:sz w:val="24"/>
          <w:szCs w:val="24"/>
        </w:rPr>
        <w:t>метизов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B67FF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</w:t>
      </w:r>
      <w:r w:rsidR="00DD2421">
        <w:rPr>
          <w:sz w:val="24"/>
          <w:szCs w:val="24"/>
        </w:rPr>
        <w:t xml:space="preserve"> 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CB793D">
        <w:rPr>
          <w:sz w:val="24"/>
          <w:szCs w:val="24"/>
        </w:rPr>
        <w:t>30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2B66A7" w:rsidRPr="00B85AF2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метизов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2B66A7" w:rsidRPr="00A3174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A31745">
        <w:rPr>
          <w:szCs w:val="24"/>
        </w:rPr>
        <w:t>- паспорт по нормативной документации, утвержденной в установленном порядке;</w:t>
      </w:r>
    </w:p>
    <w:p w:rsidR="002B66A7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793D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A2527" w:rsidRPr="00A45384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A45384">
        <w:rPr>
          <w:sz w:val="24"/>
          <w:szCs w:val="24"/>
        </w:rPr>
        <w:t xml:space="preserve">Маркировка </w:t>
      </w:r>
      <w:r w:rsidR="007F4188" w:rsidRPr="00A45384">
        <w:rPr>
          <w:sz w:val="24"/>
          <w:szCs w:val="24"/>
        </w:rPr>
        <w:t>метизов</w:t>
      </w:r>
      <w:r w:rsidRPr="00A45384">
        <w:rPr>
          <w:sz w:val="24"/>
          <w:szCs w:val="24"/>
        </w:rPr>
        <w:t xml:space="preserve"> </w:t>
      </w:r>
      <w:r w:rsidR="00BC5975" w:rsidRPr="00A45384">
        <w:rPr>
          <w:sz w:val="24"/>
          <w:szCs w:val="24"/>
        </w:rPr>
        <w:t xml:space="preserve">должна соответствовать требованиям </w:t>
      </w:r>
      <w:r w:rsidR="00EE30A8" w:rsidRPr="00A45384">
        <w:rPr>
          <w:sz w:val="24"/>
          <w:szCs w:val="24"/>
        </w:rPr>
        <w:t xml:space="preserve">ГОСТ </w:t>
      </w:r>
      <w:r w:rsidR="00A45384" w:rsidRPr="00A45384">
        <w:rPr>
          <w:sz w:val="24"/>
          <w:szCs w:val="24"/>
        </w:rPr>
        <w:t>перечисленных в п.4.2 данного ТЗ</w:t>
      </w:r>
      <w:r w:rsidR="00EE30A8" w:rsidRPr="00A45384">
        <w:rPr>
          <w:sz w:val="24"/>
          <w:szCs w:val="24"/>
        </w:rPr>
        <w:t xml:space="preserve"> </w:t>
      </w:r>
      <w:r w:rsidR="00267155" w:rsidRPr="00A45384">
        <w:rPr>
          <w:sz w:val="24"/>
          <w:szCs w:val="24"/>
        </w:rPr>
        <w:t>(для конкретного типа номенклатуры)</w:t>
      </w:r>
      <w:r w:rsidR="00E226B0" w:rsidRPr="00A45384">
        <w:rPr>
          <w:sz w:val="24"/>
          <w:szCs w:val="24"/>
        </w:rPr>
        <w:t>.</w:t>
      </w:r>
      <w:proofErr w:type="gramEnd"/>
      <w:r w:rsidR="00897389" w:rsidRPr="00A45384">
        <w:rPr>
          <w:sz w:val="24"/>
          <w:szCs w:val="24"/>
        </w:rPr>
        <w:t xml:space="preserve"> Маркировка </w:t>
      </w:r>
      <w:r w:rsidR="007F4188" w:rsidRPr="00A45384">
        <w:rPr>
          <w:sz w:val="24"/>
          <w:szCs w:val="24"/>
        </w:rPr>
        <w:t>метизов</w:t>
      </w:r>
      <w:r w:rsidR="00897389" w:rsidRPr="00A45384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A45384">
        <w:rPr>
          <w:sz w:val="24"/>
          <w:szCs w:val="24"/>
        </w:rPr>
        <w:t>а</w:t>
      </w:r>
      <w:r w:rsidR="00897389" w:rsidRPr="00A45384">
        <w:rPr>
          <w:sz w:val="24"/>
          <w:szCs w:val="24"/>
        </w:rPr>
        <w:t xml:space="preserve"> </w:t>
      </w:r>
      <w:r w:rsidR="007F4188" w:rsidRPr="00A45384">
        <w:rPr>
          <w:sz w:val="24"/>
          <w:szCs w:val="24"/>
        </w:rPr>
        <w:t>метизы</w:t>
      </w:r>
      <w:r w:rsidR="00897389" w:rsidRPr="00A45384">
        <w:rPr>
          <w:sz w:val="24"/>
          <w:szCs w:val="24"/>
        </w:rPr>
        <w:t xml:space="preserve"> конкретных типов.</w:t>
      </w:r>
    </w:p>
    <w:p w:rsidR="00533531" w:rsidRPr="00A45384" w:rsidRDefault="00A45384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>К наружному концу мотка проволоки прикрепляют ярлык, на котором указывают</w:t>
      </w:r>
      <w:r w:rsidR="00533531" w:rsidRPr="00A45384">
        <w:rPr>
          <w:sz w:val="24"/>
          <w:szCs w:val="24"/>
        </w:rPr>
        <w:t>:</w:t>
      </w:r>
    </w:p>
    <w:p w:rsidR="00533531" w:rsidRPr="00A45384" w:rsidRDefault="00A45384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>- товарный знак или наименование и товарный знак предприятия-изготовителя</w:t>
      </w:r>
      <w:r w:rsidR="00533531" w:rsidRPr="00A45384">
        <w:rPr>
          <w:sz w:val="24"/>
          <w:szCs w:val="24"/>
        </w:rPr>
        <w:t>;</w:t>
      </w:r>
    </w:p>
    <w:p w:rsidR="00533531" w:rsidRPr="00A4538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 xml:space="preserve">- </w:t>
      </w:r>
      <w:r w:rsidR="00A45384" w:rsidRPr="00A45384">
        <w:rPr>
          <w:sz w:val="24"/>
          <w:szCs w:val="24"/>
        </w:rPr>
        <w:t>условное обозначение проволоки</w:t>
      </w:r>
      <w:r w:rsidRPr="00A45384">
        <w:rPr>
          <w:sz w:val="24"/>
          <w:szCs w:val="24"/>
        </w:rPr>
        <w:t>;</w:t>
      </w:r>
    </w:p>
    <w:p w:rsidR="00533531" w:rsidRPr="00A4538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>- дат</w:t>
      </w:r>
      <w:r w:rsidR="00A45384" w:rsidRPr="00A45384">
        <w:rPr>
          <w:sz w:val="24"/>
          <w:szCs w:val="24"/>
        </w:rPr>
        <w:t>у</w:t>
      </w:r>
      <w:r w:rsidRPr="00A45384">
        <w:rPr>
          <w:sz w:val="24"/>
          <w:szCs w:val="24"/>
        </w:rPr>
        <w:t xml:space="preserve"> </w:t>
      </w:r>
      <w:r w:rsidR="00A45384" w:rsidRPr="00A45384">
        <w:rPr>
          <w:sz w:val="24"/>
          <w:szCs w:val="24"/>
        </w:rPr>
        <w:t>изготовления</w:t>
      </w:r>
      <w:r w:rsidRPr="00A45384">
        <w:rPr>
          <w:sz w:val="24"/>
          <w:szCs w:val="24"/>
        </w:rPr>
        <w:t>;</w:t>
      </w:r>
    </w:p>
    <w:p w:rsidR="00A45384" w:rsidRPr="00A45384" w:rsidRDefault="00A45384" w:rsidP="00A453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>- клеймо технического контроля;</w:t>
      </w:r>
    </w:p>
    <w:p w:rsidR="00533531" w:rsidRPr="00A45384" w:rsidRDefault="00533531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 xml:space="preserve">- </w:t>
      </w:r>
      <w:r w:rsidR="00A45384" w:rsidRPr="00A45384">
        <w:rPr>
          <w:sz w:val="24"/>
          <w:szCs w:val="24"/>
        </w:rPr>
        <w:t>номер партии</w:t>
      </w:r>
      <w:r w:rsidRPr="00A45384">
        <w:rPr>
          <w:sz w:val="24"/>
          <w:szCs w:val="24"/>
        </w:rPr>
        <w:t>.</w:t>
      </w:r>
    </w:p>
    <w:p w:rsidR="009B5B88" w:rsidRPr="00A45384" w:rsidRDefault="009B5B88" w:rsidP="009B5B8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 xml:space="preserve">К </w:t>
      </w:r>
      <w:r>
        <w:rPr>
          <w:sz w:val="24"/>
          <w:szCs w:val="24"/>
        </w:rPr>
        <w:t>торцу рулона сетки</w:t>
      </w:r>
      <w:r w:rsidRPr="00A45384">
        <w:rPr>
          <w:sz w:val="24"/>
          <w:szCs w:val="24"/>
        </w:rPr>
        <w:t xml:space="preserve"> прикрепляют ярлык, на котором указывают:</w:t>
      </w:r>
    </w:p>
    <w:p w:rsidR="009B5B88" w:rsidRPr="00A45384" w:rsidRDefault="009B5B88" w:rsidP="009B5B8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>- товарный знак или наименование и товарный знак предприятия-изготовителя;</w:t>
      </w:r>
    </w:p>
    <w:p w:rsidR="009B5B88" w:rsidRPr="00A45384" w:rsidRDefault="009B5B88" w:rsidP="009B5B8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 xml:space="preserve">- условное обозначение </w:t>
      </w:r>
      <w:r>
        <w:rPr>
          <w:sz w:val="24"/>
          <w:szCs w:val="24"/>
        </w:rPr>
        <w:t>сетки</w:t>
      </w:r>
      <w:r w:rsidRPr="00A45384">
        <w:rPr>
          <w:sz w:val="24"/>
          <w:szCs w:val="24"/>
        </w:rPr>
        <w:t>;</w:t>
      </w:r>
    </w:p>
    <w:p w:rsidR="009B5B88" w:rsidRPr="00A45384" w:rsidRDefault="009B5B88" w:rsidP="009B5B8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 xml:space="preserve">- </w:t>
      </w:r>
      <w:r w:rsidRPr="00786174">
        <w:rPr>
          <w:sz w:val="24"/>
          <w:szCs w:val="24"/>
        </w:rPr>
        <w:t>ширину в миллиметрах и длину сетки в метрах</w:t>
      </w:r>
      <w:r>
        <w:rPr>
          <w:sz w:val="24"/>
          <w:szCs w:val="24"/>
        </w:rPr>
        <w:t>,</w:t>
      </w:r>
      <w:r w:rsidRPr="00786174">
        <w:rPr>
          <w:sz w:val="24"/>
          <w:szCs w:val="24"/>
        </w:rPr>
        <w:t xml:space="preserve"> общее количество сетки в метрах квадратных</w:t>
      </w:r>
      <w:r w:rsidRPr="00A45384">
        <w:rPr>
          <w:sz w:val="24"/>
          <w:szCs w:val="24"/>
        </w:rPr>
        <w:t>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244A3">
        <w:rPr>
          <w:sz w:val="24"/>
          <w:szCs w:val="24"/>
        </w:rPr>
        <w:t xml:space="preserve">По всем видам </w:t>
      </w:r>
      <w:r w:rsidR="007F4188" w:rsidRPr="00C244A3">
        <w:rPr>
          <w:sz w:val="24"/>
          <w:szCs w:val="24"/>
        </w:rPr>
        <w:t>метизов</w:t>
      </w:r>
      <w:r w:rsidRPr="00C244A3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244A3">
        <w:rPr>
          <w:sz w:val="24"/>
          <w:szCs w:val="24"/>
        </w:rPr>
        <w:t>-2006</w:t>
      </w:r>
      <w:r w:rsidRPr="00C244A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C244A3">
        <w:rPr>
          <w:sz w:val="24"/>
          <w:szCs w:val="24"/>
        </w:rPr>
        <w:t>ых</w:t>
      </w:r>
      <w:r w:rsidRPr="00C244A3">
        <w:rPr>
          <w:sz w:val="24"/>
          <w:szCs w:val="24"/>
        </w:rPr>
        <w:t xml:space="preserve"> </w:t>
      </w:r>
      <w:r w:rsidR="007F4188" w:rsidRPr="00C244A3">
        <w:rPr>
          <w:sz w:val="24"/>
          <w:szCs w:val="24"/>
        </w:rPr>
        <w:t>метизов</w:t>
      </w:r>
      <w:r w:rsidRPr="00C244A3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64478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7F4188">
        <w:rPr>
          <w:sz w:val="24"/>
          <w:szCs w:val="24"/>
        </w:rPr>
        <w:t>метизов</w:t>
      </w:r>
      <w:r>
        <w:rPr>
          <w:sz w:val="24"/>
          <w:szCs w:val="24"/>
        </w:rPr>
        <w:t>, входящ</w:t>
      </w:r>
      <w:r w:rsidR="00154336">
        <w:rPr>
          <w:sz w:val="24"/>
          <w:szCs w:val="24"/>
        </w:rPr>
        <w:t>их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>, утвержденно</w:t>
      </w:r>
      <w:r w:rsidR="00F704D2">
        <w:rPr>
          <w:sz w:val="24"/>
          <w:szCs w:val="24"/>
        </w:rPr>
        <w:t>му</w:t>
      </w:r>
      <w:r w:rsidRPr="00612811">
        <w:rPr>
          <w:sz w:val="24"/>
          <w:szCs w:val="24"/>
        </w:rPr>
        <w:t xml:space="preserve"> </w:t>
      </w:r>
      <w:r w:rsidR="005B67FF">
        <w:rPr>
          <w:sz w:val="24"/>
          <w:szCs w:val="24"/>
        </w:rPr>
        <w:t>покупателем</w:t>
      </w:r>
      <w:r w:rsidRPr="00612811">
        <w:rPr>
          <w:sz w:val="24"/>
          <w:szCs w:val="24"/>
        </w:rPr>
        <w:t xml:space="preserve">.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7F4188">
        <w:rPr>
          <w:sz w:val="24"/>
          <w:szCs w:val="24"/>
        </w:rPr>
        <w:t>метизов</w:t>
      </w:r>
      <w:r w:rsidR="00612811" w:rsidRPr="00612811">
        <w:rPr>
          <w:sz w:val="24"/>
          <w:szCs w:val="24"/>
        </w:rPr>
        <w:t xml:space="preserve"> возможно по решению ЦКК </w:t>
      </w:r>
      <w:r w:rsidR="00690970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 xml:space="preserve">АО «МРСК Центра». </w:t>
      </w:r>
      <w:r w:rsidR="0073547D" w:rsidRPr="00CE3D9E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  <w:r w:rsidR="0073547D">
        <w:rPr>
          <w:sz w:val="24"/>
          <w:szCs w:val="24"/>
        </w:rPr>
        <w:t xml:space="preserve"> </w:t>
      </w: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7F4188">
        <w:rPr>
          <w:sz w:val="24"/>
          <w:szCs w:val="24"/>
        </w:rPr>
        <w:t>метизов</w:t>
      </w:r>
      <w:r w:rsidR="00CB23B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4F5C65" w:rsidRPr="004F5C65" w:rsidRDefault="004F5C65" w:rsidP="004F5C65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lastRenderedPageBreak/>
        <w:t>Наличие действующих лицензий на виды деятельности, свя</w:t>
      </w:r>
      <w:r w:rsidR="00F64478">
        <w:rPr>
          <w:sz w:val="24"/>
          <w:szCs w:val="24"/>
        </w:rPr>
        <w:t xml:space="preserve">занные с поставкой </w:t>
      </w:r>
      <w:r w:rsidR="007F4188">
        <w:rPr>
          <w:sz w:val="24"/>
          <w:szCs w:val="24"/>
        </w:rPr>
        <w:t>метизов</w:t>
      </w:r>
      <w:r w:rsidR="00F64478">
        <w:rPr>
          <w:sz w:val="24"/>
          <w:szCs w:val="24"/>
        </w:rPr>
        <w:t>.</w:t>
      </w: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7F4188">
        <w:rPr>
          <w:szCs w:val="24"/>
        </w:rPr>
        <w:t>метизов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</w:t>
      </w:r>
      <w:r w:rsidR="00690970">
        <w:rPr>
          <w:szCs w:val="24"/>
        </w:rPr>
        <w:t>яемый представителями филиалов 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D22CC" w:rsidRPr="00FD22CC" w:rsidRDefault="00FD22CC" w:rsidP="00FD22CC">
      <w:pPr>
        <w:pStyle w:val="ad"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FD22CC">
        <w:rPr>
          <w:b/>
          <w:bCs/>
          <w:sz w:val="24"/>
          <w:szCs w:val="24"/>
        </w:rPr>
        <w:t>Стоимость продукции.</w:t>
      </w:r>
    </w:p>
    <w:p w:rsidR="00FD22CC" w:rsidRPr="00CF1FB0" w:rsidRDefault="00FD22CC" w:rsidP="00FD22CC">
      <w:pPr>
        <w:spacing w:line="276" w:lineRule="auto"/>
        <w:ind w:firstLine="709"/>
        <w:rPr>
          <w:sz w:val="24"/>
          <w:szCs w:val="24"/>
        </w:rPr>
      </w:pPr>
      <w:r w:rsidRPr="00FD22CC">
        <w:rPr>
          <w:sz w:val="24"/>
          <w:szCs w:val="24"/>
        </w:rPr>
        <w:t>В стоимость должна быть включена доставка до склада Покупателя</w:t>
      </w:r>
      <w:r w:rsidRPr="00FD22CC">
        <w:rPr>
          <w:i/>
          <w:sz w:val="24"/>
          <w:szCs w:val="24"/>
        </w:rPr>
        <w:t>.</w:t>
      </w:r>
    </w:p>
    <w:p w:rsidR="004022B4" w:rsidRDefault="004022B4" w:rsidP="004022B4">
      <w:pPr>
        <w:pStyle w:val="a4"/>
        <w:tabs>
          <w:tab w:val="left" w:pos="3131"/>
        </w:tabs>
        <w:spacing w:line="276" w:lineRule="auto"/>
        <w:ind w:left="0" w:firstLine="0"/>
        <w:jc w:val="both"/>
        <w:rPr>
          <w:sz w:val="24"/>
          <w:szCs w:val="24"/>
        </w:rPr>
      </w:pPr>
    </w:p>
    <w:p w:rsidR="004022B4" w:rsidRDefault="004022B4" w:rsidP="004022B4">
      <w:pPr>
        <w:pStyle w:val="a4"/>
        <w:tabs>
          <w:tab w:val="left" w:pos="3131"/>
        </w:tabs>
        <w:spacing w:line="276" w:lineRule="auto"/>
        <w:ind w:left="0" w:firstLine="0"/>
        <w:jc w:val="both"/>
        <w:rPr>
          <w:sz w:val="24"/>
          <w:szCs w:val="24"/>
        </w:rPr>
      </w:pPr>
    </w:p>
    <w:p w:rsidR="004022B4" w:rsidRDefault="004022B4" w:rsidP="004022B4">
      <w:pPr>
        <w:pStyle w:val="a4"/>
        <w:tabs>
          <w:tab w:val="left" w:pos="3131"/>
        </w:tabs>
        <w:spacing w:line="27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022B4" w:rsidRDefault="004022B4" w:rsidP="004022B4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proofErr w:type="spellStart"/>
      <w:r w:rsidR="00AC2225">
        <w:rPr>
          <w:sz w:val="26"/>
          <w:szCs w:val="26"/>
        </w:rPr>
        <w:t>УПАиР</w:t>
      </w:r>
      <w:proofErr w:type="spell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F3720">
        <w:rPr>
          <w:sz w:val="26"/>
          <w:szCs w:val="26"/>
        </w:rPr>
        <w:tab/>
      </w:r>
      <w:r w:rsidR="00AC2225">
        <w:rPr>
          <w:sz w:val="26"/>
          <w:szCs w:val="26"/>
        </w:rPr>
        <w:tab/>
      </w:r>
      <w:r w:rsidR="00AC2225">
        <w:rPr>
          <w:sz w:val="26"/>
          <w:szCs w:val="26"/>
        </w:rPr>
        <w:tab/>
      </w:r>
      <w:r w:rsidR="00AC2225">
        <w:rPr>
          <w:sz w:val="26"/>
          <w:szCs w:val="26"/>
        </w:rPr>
        <w:tab/>
      </w:r>
      <w:bookmarkStart w:id="1" w:name="_GoBack"/>
      <w:bookmarkEnd w:id="1"/>
      <w:r>
        <w:rPr>
          <w:sz w:val="26"/>
          <w:szCs w:val="26"/>
        </w:rPr>
        <w:tab/>
      </w:r>
      <w:r w:rsidR="00AC2225">
        <w:rPr>
          <w:sz w:val="26"/>
          <w:szCs w:val="26"/>
        </w:rPr>
        <w:t>Вразов Е.В.</w:t>
      </w:r>
    </w:p>
    <w:p w:rsidR="00690970" w:rsidRDefault="00AC2225" w:rsidP="004022B4">
      <w:pPr>
        <w:ind w:left="709" w:firstLine="0"/>
      </w:pPr>
      <w:r>
        <w:tab/>
      </w: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Default="00690970" w:rsidP="004022B4">
      <w:pPr>
        <w:ind w:left="709" w:firstLine="0"/>
      </w:pPr>
    </w:p>
    <w:p w:rsidR="00690970" w:rsidRPr="00690970" w:rsidRDefault="00690970" w:rsidP="00690970">
      <w:pPr>
        <w:ind w:firstLine="0"/>
      </w:pPr>
      <w:proofErr w:type="spellStart"/>
      <w:r w:rsidRPr="00690970">
        <w:t>Исп</w:t>
      </w:r>
      <w:proofErr w:type="gramStart"/>
      <w:r w:rsidRPr="00690970">
        <w:t>.Л</w:t>
      </w:r>
      <w:proofErr w:type="gramEnd"/>
      <w:r w:rsidRPr="00690970">
        <w:t>ычагин</w:t>
      </w:r>
      <w:proofErr w:type="spellEnd"/>
      <w:r w:rsidRPr="00690970">
        <w:t xml:space="preserve"> М.С.</w:t>
      </w:r>
    </w:p>
    <w:p w:rsidR="00690970" w:rsidRPr="00690970" w:rsidRDefault="00690970" w:rsidP="00690970">
      <w:pPr>
        <w:ind w:firstLine="0"/>
      </w:pPr>
      <w:r w:rsidRPr="00690970">
        <w:t>21-08</w:t>
      </w:r>
    </w:p>
    <w:sectPr w:rsidR="00690970" w:rsidRPr="00690970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40A" w:rsidRDefault="0011740A">
      <w:r>
        <w:separator/>
      </w:r>
    </w:p>
  </w:endnote>
  <w:endnote w:type="continuationSeparator" w:id="0">
    <w:p w:rsidR="0011740A" w:rsidRDefault="0011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40A" w:rsidRDefault="0011740A">
      <w:r>
        <w:separator/>
      </w:r>
    </w:p>
  </w:footnote>
  <w:footnote w:type="continuationSeparator" w:id="0">
    <w:p w:rsidR="0011740A" w:rsidRDefault="00117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500E2"/>
    <w:multiLevelType w:val="hybridMultilevel"/>
    <w:tmpl w:val="17DE0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E091D"/>
    <w:multiLevelType w:val="hybridMultilevel"/>
    <w:tmpl w:val="792E6160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7"/>
  </w:num>
  <w:num w:numId="13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A27"/>
    <w:rsid w:val="00115340"/>
    <w:rsid w:val="0011740A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2B4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32FB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6EC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970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6B74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6137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45F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0647B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6E3B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7A7C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2225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4BC6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01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372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218E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3976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5DC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37F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rsid w:val="00CF372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CF3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rsid w:val="00CF372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CF3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480D3-383E-4854-9F2B-91EA5D51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Лычагин Максим Сергеевич</cp:lastModifiedBy>
  <cp:revision>9</cp:revision>
  <cp:lastPrinted>2015-11-03T14:30:00Z</cp:lastPrinted>
  <dcterms:created xsi:type="dcterms:W3CDTF">2013-10-23T07:34:00Z</dcterms:created>
  <dcterms:modified xsi:type="dcterms:W3CDTF">2016-09-29T13:53:00Z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