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B45" w:rsidRDefault="00740B45"/>
    <w:p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8C17E3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8C17E3" w:rsidRDefault="008C17E3" w:rsidP="003F0CB1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 w:rsidR="003F0CB1">
              <w:rPr>
                <w:b/>
                <w:sz w:val="26"/>
                <w:szCs w:val="26"/>
              </w:rPr>
              <w:t>26</w:t>
            </w:r>
          </w:p>
        </w:tc>
      </w:tr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1F078C" w:rsidRDefault="003F0CB1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2326530</w:t>
            </w:r>
          </w:p>
        </w:tc>
      </w:tr>
    </w:tbl>
    <w:p w:rsidR="004F4A4E" w:rsidRDefault="004F4A4E" w:rsidP="004F4A4E">
      <w:pPr>
        <w:tabs>
          <w:tab w:val="left" w:pos="10348"/>
        </w:tabs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директора-</w:t>
      </w:r>
    </w:p>
    <w:p w:rsidR="009D51F0" w:rsidRDefault="004F4A4E" w:rsidP="004F4A4E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главный инженер филиала  </w:t>
      </w:r>
    </w:p>
    <w:p w:rsidR="009D51F0" w:rsidRDefault="004F4A4E" w:rsidP="009D51F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Центр» - «Орелэнерго»</w:t>
      </w:r>
    </w:p>
    <w:p w:rsidR="009D51F0" w:rsidRPr="00EB40C8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/</w:t>
      </w:r>
      <w:r w:rsidR="004F4A4E">
        <w:rPr>
          <w:sz w:val="26"/>
          <w:szCs w:val="26"/>
        </w:rPr>
        <w:t>Колубанов И.В.</w:t>
      </w:r>
      <w:r w:rsidRPr="00EB40C8">
        <w:rPr>
          <w:sz w:val="26"/>
          <w:szCs w:val="26"/>
        </w:rPr>
        <w:t xml:space="preserve"> </w:t>
      </w:r>
    </w:p>
    <w:p w:rsidR="009D51F0" w:rsidRPr="00EB40C8" w:rsidRDefault="009D51F0" w:rsidP="009D51F0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</w:t>
      </w:r>
      <w:r w:rsidR="004F4A4E">
        <w:rPr>
          <w:sz w:val="26"/>
          <w:szCs w:val="26"/>
        </w:rPr>
        <w:t>09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</w:t>
      </w:r>
      <w:r w:rsidR="004F4A4E">
        <w:rPr>
          <w:sz w:val="26"/>
          <w:szCs w:val="26"/>
        </w:rPr>
        <w:t>02</w:t>
      </w:r>
      <w:r>
        <w:rPr>
          <w:sz w:val="26"/>
          <w:szCs w:val="26"/>
        </w:rPr>
        <w:t>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4F4A4E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C805B0">
        <w:rPr>
          <w:b/>
          <w:sz w:val="26"/>
          <w:szCs w:val="26"/>
        </w:rPr>
        <w:t>пор металлических</w:t>
      </w:r>
      <w:r w:rsidR="00546D3C" w:rsidRPr="00546D3C">
        <w:rPr>
          <w:b/>
          <w:sz w:val="26"/>
          <w:szCs w:val="26"/>
        </w:rPr>
        <w:t xml:space="preserve"> </w:t>
      </w:r>
      <w:r w:rsidR="00F27882" w:rsidRPr="00F27882">
        <w:rPr>
          <w:b/>
          <w:sz w:val="26"/>
          <w:szCs w:val="26"/>
        </w:rPr>
        <w:t>ВЛ 0,4</w:t>
      </w:r>
      <w:r w:rsidR="00810C89" w:rsidRPr="009D51F0">
        <w:rPr>
          <w:b/>
          <w:bCs/>
          <w:sz w:val="26"/>
          <w:szCs w:val="26"/>
        </w:rPr>
        <w:t xml:space="preserve"> </w:t>
      </w:r>
      <w:r w:rsidR="00546D3C">
        <w:rPr>
          <w:b/>
          <w:bCs/>
          <w:sz w:val="26"/>
          <w:szCs w:val="26"/>
        </w:rPr>
        <w:t xml:space="preserve">кВ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1F078C">
        <w:rPr>
          <w:b/>
          <w:sz w:val="26"/>
          <w:szCs w:val="26"/>
        </w:rPr>
        <w:t>УМз04</w:t>
      </w:r>
      <w:r w:rsidR="00F27882" w:rsidRPr="00F27882">
        <w:rPr>
          <w:b/>
          <w:sz w:val="26"/>
          <w:szCs w:val="26"/>
        </w:rPr>
        <w:t>-7-90 с фундам.325х</w:t>
      </w:r>
      <w:r w:rsidR="001F078C">
        <w:rPr>
          <w:b/>
          <w:sz w:val="26"/>
          <w:szCs w:val="26"/>
        </w:rPr>
        <w:t>5</w:t>
      </w:r>
      <w:r w:rsidR="00F27882" w:rsidRPr="00F27882">
        <w:rPr>
          <w:b/>
          <w:sz w:val="26"/>
          <w:szCs w:val="26"/>
        </w:rPr>
        <w:t>х3000мм</w:t>
      </w:r>
      <w:r w:rsidR="005D28F8">
        <w:rPr>
          <w:b/>
          <w:sz w:val="26"/>
          <w:szCs w:val="26"/>
        </w:rPr>
        <w:t>.</w:t>
      </w:r>
      <w:r w:rsidR="00810C89" w:rsidRPr="009D51F0">
        <w:rPr>
          <w:bCs/>
          <w:sz w:val="26"/>
          <w:szCs w:val="26"/>
        </w:rPr>
        <w:t xml:space="preserve">             </w:t>
      </w:r>
    </w:p>
    <w:p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:rsidR="003D74BF" w:rsidRPr="007966D9" w:rsidRDefault="001F078C" w:rsidP="00B43D0E">
            <w:pPr>
              <w:tabs>
                <w:tab w:val="left" w:pos="1134"/>
              </w:tabs>
              <w:ind w:firstLine="34"/>
              <w:jc w:val="center"/>
            </w:pPr>
            <w:r>
              <w:t>УМз04</w:t>
            </w:r>
            <w:r w:rsidR="00F27882" w:rsidRPr="007966D9">
              <w:t>-7-90</w:t>
            </w:r>
          </w:p>
        </w:tc>
      </w:tr>
      <w:tr w:rsidR="00810C89" w:rsidRPr="004B401F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E30C5E" w:rsidRPr="007966D9" w:rsidRDefault="00E30C5E" w:rsidP="00F07A24">
            <w:pPr>
              <w:ind w:firstLine="34"/>
              <w:jc w:val="left"/>
            </w:pPr>
            <w:r w:rsidRPr="007966D9">
              <w:t>Класс напряжения, кВ</w:t>
            </w:r>
          </w:p>
        </w:tc>
        <w:tc>
          <w:tcPr>
            <w:tcW w:w="5387" w:type="dxa"/>
            <w:shd w:val="clear" w:color="000000" w:fill="FFFFFF"/>
          </w:tcPr>
          <w:p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B4032E" w:rsidRPr="004B401F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Одностоечное, на базе стальной конической стойки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1F078C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t>Высота, м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7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кг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2</w:t>
            </w:r>
            <w:r w:rsidR="001F078C">
              <w:t>09</w:t>
            </w:r>
            <w:r>
              <w:t>,</w:t>
            </w:r>
            <w:r w:rsidR="001F078C">
              <w:t>22</w:t>
            </w:r>
          </w:p>
        </w:tc>
      </w:tr>
      <w:tr w:rsidR="00B4032E" w:rsidRPr="004B401F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Толщина стального листа, мм,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0A42E1" w:rsidRDefault="001F078C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:rsidR="00B4032E" w:rsidRPr="000A42E1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0A42E1">
              <w:rPr>
                <w:bCs/>
                <w:color w:val="000000"/>
              </w:rPr>
              <w:t>8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  <w:rPr>
                <w:color w:val="000000"/>
              </w:rPr>
            </w:pPr>
            <w:r w:rsidRPr="007966D9">
              <w:t>СИП2 3х70+1х70+2х16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rStyle w:val="af1"/>
                <w:b w:val="0"/>
              </w:rPr>
            </w:pPr>
            <w:r w:rsidRPr="00B4032E">
              <w:rPr>
                <w:rStyle w:val="af1"/>
                <w:b w:val="0"/>
              </w:rPr>
              <w:t>Макс. угол поворота оси ВЛ, град.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rStyle w:val="af1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тс*м,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1</w:t>
            </w:r>
            <w:r w:rsidR="001F078C">
              <w:t>1</w:t>
            </w:r>
            <w:r>
              <w:t>,</w:t>
            </w:r>
            <w:r w:rsidR="001F078C">
              <w:t>128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  <w:rPr>
                <w:rStyle w:val="af1"/>
                <w:b w:val="0"/>
              </w:rPr>
            </w:pPr>
            <w:r w:rsidRPr="007966D9">
              <w:rPr>
                <w:rStyle w:val="af1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  <w:rPr>
                <w:rStyle w:val="af1"/>
                <w:b w:val="0"/>
              </w:rPr>
            </w:pPr>
            <w:r w:rsidRPr="007966D9">
              <w:rPr>
                <w:rStyle w:val="af1"/>
                <w:b w:val="0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:rsidTr="00E62C64">
        <w:trPr>
          <w:trHeight w:val="6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У1</w:t>
            </w:r>
          </w:p>
        </w:tc>
      </w:tr>
      <w:tr w:rsidR="00B4032E" w:rsidRPr="004B401F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7966D9">
              <w:t xml:space="preserve"> Опоры должны быть рассчитаны для применения в агрессивных и неагрессивных средах</w:t>
            </w:r>
          </w:p>
          <w:p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:rsidR="00B4032E" w:rsidRP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</w:tc>
      </w:tr>
    </w:tbl>
    <w:p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1" allowOverlap="1" wp14:anchorId="0364FEB0" wp14:editId="43F0C53B">
            <wp:simplePos x="0" y="0"/>
            <wp:positionH relativeFrom="margin">
              <wp:align>right</wp:align>
            </wp:positionH>
            <wp:positionV relativeFrom="paragraph">
              <wp:posOffset>1422759</wp:posOffset>
            </wp:positionV>
            <wp:extent cx="292036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17" y="21345"/>
                <wp:lineTo x="2141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64715EF8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:rsidTr="00122D6B">
        <w:trPr>
          <w:trHeight w:val="450"/>
        </w:trPr>
        <w:tc>
          <w:tcPr>
            <w:tcW w:w="1276" w:type="dxa"/>
            <w:vMerge w:val="restart"/>
          </w:tcPr>
          <w:p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:rsidTr="00122D6B">
        <w:trPr>
          <w:trHeight w:val="390"/>
        </w:trPr>
        <w:tc>
          <w:tcPr>
            <w:tcW w:w="1276" w:type="dxa"/>
            <w:vMerge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</w:p>
        </w:tc>
        <w:tc>
          <w:tcPr>
            <w:tcW w:w="708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</w:p>
        </w:tc>
        <w:tc>
          <w:tcPr>
            <w:tcW w:w="283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исп</w:t>
            </w:r>
          </w:p>
        </w:tc>
        <w:tc>
          <w:tcPr>
            <w:tcW w:w="709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 мп трубы</w:t>
            </w:r>
          </w:p>
        </w:tc>
        <w:tc>
          <w:tcPr>
            <w:tcW w:w="840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:rsidTr="00122D6B">
        <w:trPr>
          <w:trHeight w:val="375"/>
        </w:trPr>
        <w:tc>
          <w:tcPr>
            <w:tcW w:w="1276" w:type="dxa"/>
          </w:tcPr>
          <w:p w:rsidR="000E03F8" w:rsidRPr="003A67A5" w:rsidRDefault="000E03F8" w:rsidP="00570F7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-7-90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3000</w:t>
            </w:r>
          </w:p>
        </w:tc>
        <w:tc>
          <w:tcPr>
            <w:tcW w:w="518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0E03F8"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04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0E03F8" w:rsidRPr="003A67A5" w:rsidRDefault="000E03F8" w:rsidP="007966D9">
            <w:pPr>
              <w:tabs>
                <w:tab w:val="left" w:pos="884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496" w:type="dxa"/>
          </w:tcPr>
          <w:p w:rsidR="000E03F8" w:rsidRPr="003A67A5" w:rsidRDefault="000E03F8" w:rsidP="001F078C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4</w:t>
            </w:r>
            <w:r w:rsidR="001F078C">
              <w:rPr>
                <w:bCs/>
                <w:sz w:val="18"/>
                <w:szCs w:val="18"/>
              </w:rPr>
              <w:t>1</w:t>
            </w:r>
            <w:r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</w:t>
            </w:r>
          </w:p>
        </w:tc>
        <w:tc>
          <w:tcPr>
            <w:tcW w:w="567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29,87</w:t>
            </w:r>
          </w:p>
        </w:tc>
        <w:tc>
          <w:tcPr>
            <w:tcW w:w="709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39,46</w:t>
            </w:r>
          </w:p>
        </w:tc>
        <w:tc>
          <w:tcPr>
            <w:tcW w:w="840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139,37</w:t>
            </w:r>
          </w:p>
        </w:tc>
      </w:tr>
    </w:tbl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C55426F" wp14:editId="49CAB06B">
            <wp:simplePos x="0" y="0"/>
            <wp:positionH relativeFrom="page">
              <wp:posOffset>4172888</wp:posOffset>
            </wp:positionH>
            <wp:positionV relativeFrom="paragraph">
              <wp:posOffset>2517720</wp:posOffset>
            </wp:positionV>
            <wp:extent cx="3321050" cy="22180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F6971" w:rsidRPr="009B590B" w:rsidRDefault="000F6971" w:rsidP="000F6971">
      <w:pPr>
        <w:pStyle w:val="ad"/>
        <w:tabs>
          <w:tab w:val="left" w:pos="993"/>
        </w:tabs>
        <w:ind w:left="709" w:firstLine="0"/>
        <w:rPr>
          <w:b/>
          <w:bCs/>
          <w:sz w:val="24"/>
          <w:szCs w:val="24"/>
        </w:rPr>
      </w:pPr>
    </w:p>
    <w:p w:rsidR="000F6971" w:rsidRPr="000F6971" w:rsidRDefault="000F697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Pr="00D615F1">
        <w:rPr>
          <w:b/>
          <w:bCs/>
          <w:sz w:val="24"/>
          <w:szCs w:val="24"/>
        </w:rPr>
        <w:t>закупочной процедуры</w:t>
      </w:r>
      <w:r>
        <w:rPr>
          <w:b/>
          <w:bCs/>
          <w:sz w:val="24"/>
          <w:szCs w:val="24"/>
        </w:rPr>
        <w:t>.</w:t>
      </w:r>
    </w:p>
    <w:p w:rsidR="000F6971" w:rsidRPr="000F6971" w:rsidRDefault="000F6971" w:rsidP="000F6971">
      <w:pPr>
        <w:pStyle w:val="ad"/>
        <w:tabs>
          <w:tab w:val="left" w:pos="993"/>
        </w:tabs>
        <w:ind w:left="709" w:firstLine="0"/>
        <w:rPr>
          <w:sz w:val="24"/>
          <w:szCs w:val="24"/>
        </w:rPr>
      </w:pPr>
      <w:r w:rsidRPr="000F6971">
        <w:rPr>
          <w:sz w:val="24"/>
          <w:szCs w:val="24"/>
        </w:rPr>
        <w:t>Поставщик обеспечивает поставку оборудования на склад получателей – филиалов ПАО «Россети Центр» в объемах и сроки установленные данным ТЗ: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2"/>
        <w:gridCol w:w="1550"/>
        <w:gridCol w:w="2507"/>
        <w:gridCol w:w="2173"/>
        <w:gridCol w:w="2657"/>
      </w:tblGrid>
      <w:tr w:rsidR="000F6971" w:rsidRPr="009B590B" w:rsidTr="000F6971">
        <w:trPr>
          <w:trHeight w:val="793"/>
        </w:trPr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0F6971" w:rsidRPr="00881DE7" w:rsidRDefault="000F6971" w:rsidP="000F6971">
            <w:pPr>
              <w:tabs>
                <w:tab w:val="left" w:pos="1134"/>
              </w:tabs>
              <w:ind w:firstLine="24"/>
              <w:jc w:val="center"/>
            </w:pPr>
            <w:r w:rsidRPr="00881DE7">
              <w:t>Филиал</w:t>
            </w:r>
          </w:p>
        </w:tc>
        <w:tc>
          <w:tcPr>
            <w:tcW w:w="1550" w:type="dxa"/>
            <w:vAlign w:val="center"/>
          </w:tcPr>
          <w:p w:rsidR="000F6971" w:rsidRPr="00881DE7" w:rsidRDefault="000F6971" w:rsidP="000F6971">
            <w:pPr>
              <w:tabs>
                <w:tab w:val="left" w:pos="1134"/>
              </w:tabs>
              <w:ind w:firstLine="149"/>
              <w:jc w:val="center"/>
            </w:pPr>
            <w:r w:rsidRPr="00881DE7">
              <w:t>Вид транспорта</w:t>
            </w:r>
          </w:p>
        </w:tc>
        <w:tc>
          <w:tcPr>
            <w:tcW w:w="2507" w:type="dxa"/>
            <w:vAlign w:val="center"/>
          </w:tcPr>
          <w:p w:rsidR="000F6971" w:rsidRPr="00881DE7" w:rsidRDefault="000F6971" w:rsidP="000F6971">
            <w:pPr>
              <w:tabs>
                <w:tab w:val="left" w:pos="1134"/>
              </w:tabs>
              <w:ind w:firstLine="1"/>
              <w:jc w:val="center"/>
            </w:pPr>
            <w:r w:rsidRPr="00881DE7">
              <w:t>Точка поставки</w:t>
            </w:r>
          </w:p>
        </w:tc>
        <w:tc>
          <w:tcPr>
            <w:tcW w:w="2173" w:type="dxa"/>
          </w:tcPr>
          <w:p w:rsidR="000F6971" w:rsidRDefault="000F6971" w:rsidP="000F6971">
            <w:pPr>
              <w:tabs>
                <w:tab w:val="left" w:pos="1134"/>
              </w:tabs>
              <w:ind w:hanging="121"/>
              <w:jc w:val="center"/>
            </w:pPr>
          </w:p>
          <w:p w:rsidR="000F6971" w:rsidRDefault="000F6971" w:rsidP="00BB3C94">
            <w:pPr>
              <w:tabs>
                <w:tab w:val="left" w:pos="1134"/>
              </w:tabs>
              <w:ind w:hanging="121"/>
              <w:jc w:val="center"/>
            </w:pPr>
            <w:r>
              <w:t>Количество,</w:t>
            </w:r>
            <w:r w:rsidR="00BB3C94">
              <w:t xml:space="preserve"> кмт</w:t>
            </w:r>
            <w:r>
              <w:t>.</w:t>
            </w:r>
          </w:p>
        </w:tc>
        <w:tc>
          <w:tcPr>
            <w:tcW w:w="2657" w:type="dxa"/>
            <w:vAlign w:val="center"/>
          </w:tcPr>
          <w:p w:rsidR="000F6971" w:rsidRPr="00881DE7" w:rsidRDefault="000F6971" w:rsidP="000F6971">
            <w:pPr>
              <w:tabs>
                <w:tab w:val="left" w:pos="1134"/>
              </w:tabs>
              <w:ind w:hanging="121"/>
              <w:jc w:val="center"/>
            </w:pPr>
            <w:r>
              <w:t xml:space="preserve">Срок поставки </w:t>
            </w:r>
          </w:p>
        </w:tc>
      </w:tr>
      <w:tr w:rsidR="000F6971" w:rsidRPr="009B590B" w:rsidTr="000F6971">
        <w:tc>
          <w:tcPr>
            <w:tcW w:w="1642" w:type="dxa"/>
            <w:vAlign w:val="center"/>
          </w:tcPr>
          <w:p w:rsidR="000F6971" w:rsidRPr="009B590B" w:rsidRDefault="000F6971" w:rsidP="000F6971">
            <w:pPr>
              <w:tabs>
                <w:tab w:val="left" w:pos="1134"/>
              </w:tabs>
              <w:ind w:firstLine="24"/>
              <w:jc w:val="center"/>
            </w:pPr>
            <w:r>
              <w:rPr>
                <w:color w:val="000000"/>
                <w:sz w:val="22"/>
                <w:szCs w:val="22"/>
              </w:rPr>
              <w:t>ПАО «Россети Центр</w:t>
            </w:r>
            <w:r w:rsidRPr="00495EEA">
              <w:rPr>
                <w:color w:val="000000"/>
                <w:sz w:val="22"/>
                <w:szCs w:val="22"/>
              </w:rPr>
              <w:t>» - «Орелэнерго»</w:t>
            </w:r>
          </w:p>
        </w:tc>
        <w:tc>
          <w:tcPr>
            <w:tcW w:w="1550" w:type="dxa"/>
            <w:vAlign w:val="center"/>
          </w:tcPr>
          <w:p w:rsidR="000F6971" w:rsidRPr="009B590B" w:rsidRDefault="000F6971" w:rsidP="000F6971">
            <w:pPr>
              <w:tabs>
                <w:tab w:val="left" w:pos="1134"/>
              </w:tabs>
              <w:ind w:firstLine="0"/>
              <w:jc w:val="center"/>
            </w:pPr>
            <w:r w:rsidRPr="009B590B">
              <w:t>Авто/жд</w:t>
            </w:r>
          </w:p>
        </w:tc>
        <w:tc>
          <w:tcPr>
            <w:tcW w:w="2507" w:type="dxa"/>
            <w:vAlign w:val="center"/>
          </w:tcPr>
          <w:p w:rsidR="000F6971" w:rsidRPr="00495EEA" w:rsidRDefault="000F6971" w:rsidP="000F6971">
            <w:pPr>
              <w:tabs>
                <w:tab w:val="left" w:pos="568"/>
              </w:tabs>
              <w:ind w:firstLine="14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ЦС филиала ПАО «Россети Центр</w:t>
            </w:r>
            <w:r w:rsidRPr="00495EEA">
              <w:rPr>
                <w:color w:val="000000"/>
                <w:sz w:val="22"/>
                <w:szCs w:val="22"/>
              </w:rPr>
              <w:t>» - «Орелэнерго»                       г.Орел, ул.Высоковольтная, 9</w:t>
            </w:r>
          </w:p>
        </w:tc>
        <w:tc>
          <w:tcPr>
            <w:tcW w:w="2173" w:type="dxa"/>
          </w:tcPr>
          <w:p w:rsidR="000F6971" w:rsidRDefault="000F6971" w:rsidP="000F6971">
            <w:pPr>
              <w:tabs>
                <w:tab w:val="left" w:pos="1134"/>
              </w:tabs>
              <w:ind w:firstLine="21"/>
              <w:jc w:val="center"/>
            </w:pPr>
          </w:p>
          <w:p w:rsidR="000F6971" w:rsidRDefault="000F6971" w:rsidP="000F6971">
            <w:pPr>
              <w:tabs>
                <w:tab w:val="left" w:pos="1134"/>
              </w:tabs>
              <w:ind w:firstLine="21"/>
              <w:jc w:val="center"/>
            </w:pPr>
          </w:p>
          <w:p w:rsidR="000F6971" w:rsidRPr="00583BB7" w:rsidRDefault="000F6971" w:rsidP="000F6971">
            <w:pPr>
              <w:tabs>
                <w:tab w:val="left" w:pos="1134"/>
              </w:tabs>
              <w:ind w:firstLine="21"/>
              <w:jc w:val="center"/>
            </w:pPr>
            <w:r>
              <w:t>8</w:t>
            </w:r>
          </w:p>
        </w:tc>
        <w:tc>
          <w:tcPr>
            <w:tcW w:w="2657" w:type="dxa"/>
            <w:vAlign w:val="center"/>
          </w:tcPr>
          <w:p w:rsidR="000F6971" w:rsidRPr="009B590B" w:rsidRDefault="000F6971" w:rsidP="00BB3C94">
            <w:pPr>
              <w:tabs>
                <w:tab w:val="left" w:pos="1134"/>
              </w:tabs>
              <w:ind w:firstLine="21"/>
              <w:jc w:val="center"/>
            </w:pPr>
            <w:r w:rsidRPr="00583BB7">
              <w:t xml:space="preserve">в </w:t>
            </w:r>
            <w:r>
              <w:t xml:space="preserve">течение 30 </w:t>
            </w:r>
            <w:r w:rsidRPr="00583BB7">
              <w:t>календарных дн</w:t>
            </w:r>
            <w:r>
              <w:t>ей</w:t>
            </w:r>
            <w:r w:rsidRPr="00583BB7">
              <w:t xml:space="preserve">, с момента </w:t>
            </w:r>
            <w:r w:rsidR="00BB3C94">
              <w:t>заключения договора</w:t>
            </w:r>
          </w:p>
        </w:tc>
      </w:tr>
    </w:tbl>
    <w:p w:rsidR="000F6971" w:rsidRDefault="000F6971" w:rsidP="000F6971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0F6971" w:rsidRDefault="000F6971" w:rsidP="000F6971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</w:p>
    <w:p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цинкования с толщиной покрытия не менее 80-100 мкм в соответствии со СНиП 2.03.11-85 «Защита строительных конструкций от коррозии».  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lastRenderedPageBreak/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«МРСК Центра».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F6971" w:rsidRDefault="000F697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F6971" w:rsidRDefault="000F697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F6971" w:rsidRPr="00EF4B80" w:rsidRDefault="000F697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7966D9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13500" w:rsidRDefault="00B1350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52319" w:rsidRDefault="00252319" w:rsidP="00252319">
      <w:pPr>
        <w:ind w:firstLine="0"/>
        <w:rPr>
          <w:sz w:val="26"/>
          <w:szCs w:val="26"/>
        </w:rPr>
      </w:pPr>
      <w:r>
        <w:rPr>
          <w:sz w:val="26"/>
          <w:szCs w:val="26"/>
        </w:rPr>
        <w:t>__</w:t>
      </w:r>
      <w:r w:rsidR="004F4A4E">
        <w:rPr>
          <w:sz w:val="26"/>
          <w:szCs w:val="26"/>
          <w:u w:val="single"/>
        </w:rPr>
        <w:t>Начальник УРС</w:t>
      </w:r>
      <w:r>
        <w:rPr>
          <w:sz w:val="26"/>
          <w:szCs w:val="26"/>
        </w:rPr>
        <w:t>___________________________/__________________/_</w:t>
      </w:r>
      <w:r w:rsidR="004F4A4E">
        <w:rPr>
          <w:sz w:val="26"/>
          <w:szCs w:val="26"/>
          <w:u w:val="single"/>
        </w:rPr>
        <w:t>М.А. Юрусов</w:t>
      </w:r>
      <w:r>
        <w:rPr>
          <w:sz w:val="26"/>
          <w:szCs w:val="26"/>
        </w:rPr>
        <w:t>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6A5A" w:rsidRDefault="00AC6A5A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62785F">
      <w:pPr>
        <w:ind w:firstLine="0"/>
        <w:rPr>
          <w:sz w:val="26"/>
          <w:szCs w:val="26"/>
        </w:rPr>
      </w:pPr>
    </w:p>
    <w:sectPr w:rsidR="00062FD8" w:rsidSect="00252319">
      <w:headerReference w:type="even" r:id="rId14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063" w:rsidRDefault="00543063">
      <w:r>
        <w:separator/>
      </w:r>
    </w:p>
  </w:endnote>
  <w:endnote w:type="continuationSeparator" w:id="0">
    <w:p w:rsidR="00543063" w:rsidRDefault="0054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063" w:rsidRDefault="00543063">
      <w:r>
        <w:separator/>
      </w:r>
    </w:p>
  </w:footnote>
  <w:footnote w:type="continuationSeparator" w:id="0">
    <w:p w:rsidR="00543063" w:rsidRDefault="0054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3"/>
  </w:num>
  <w:num w:numId="8">
    <w:abstractNumId w:val="1"/>
  </w:num>
  <w:num w:numId="9">
    <w:abstractNumId w:val="5"/>
  </w:num>
  <w:num w:numId="10">
    <w:abstractNumId w:val="12"/>
  </w:num>
  <w:num w:numId="11">
    <w:abstractNumId w:val="15"/>
  </w:num>
  <w:num w:numId="12">
    <w:abstractNumId w:val="16"/>
  </w:num>
  <w:num w:numId="13">
    <w:abstractNumId w:val="14"/>
  </w:num>
  <w:num w:numId="14">
    <w:abstractNumId w:val="9"/>
  </w:num>
  <w:num w:numId="15">
    <w:abstractNumId w:val="4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47BEC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808BE"/>
    <w:rsid w:val="00084847"/>
    <w:rsid w:val="000858AE"/>
    <w:rsid w:val="00085DAC"/>
    <w:rsid w:val="000A0393"/>
    <w:rsid w:val="000A1FA6"/>
    <w:rsid w:val="000A42E1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3D5C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971"/>
    <w:rsid w:val="000F6F5B"/>
    <w:rsid w:val="00101290"/>
    <w:rsid w:val="00101DD6"/>
    <w:rsid w:val="0010483C"/>
    <w:rsid w:val="00106731"/>
    <w:rsid w:val="0011204C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A4E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3063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2785F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935E7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467D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3C94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5B0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3600FF-0EBE-4BA6-9822-D2355BD1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basedOn w:val="a1"/>
    <w:uiPriority w:val="22"/>
    <w:qFormat/>
    <w:rsid w:val="00740B45"/>
    <w:rPr>
      <w:b/>
      <w:bCs/>
    </w:rPr>
  </w:style>
  <w:style w:type="character" w:styleId="af2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alloon Text"/>
    <w:basedOn w:val="a0"/>
    <w:link w:val="af4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F27882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0F6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00A1-D305-4A22-9222-B85B8404213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B34DA-A7B1-46C0-B8C1-498EF89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5</cp:revision>
  <cp:lastPrinted>2022-02-09T07:38:00Z</cp:lastPrinted>
  <dcterms:created xsi:type="dcterms:W3CDTF">2022-02-09T10:38:00Z</dcterms:created>
  <dcterms:modified xsi:type="dcterms:W3CDTF">2022-02-24T07:18:00Z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