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1909BF" w:rsidP="0059632D">
            <w:pPr>
              <w:ind w:firstLine="0"/>
              <w:jc w:val="left"/>
            </w:pPr>
            <w:r w:rsidRPr="001909BF">
              <w:t>305С13</w:t>
            </w:r>
          </w:p>
        </w:tc>
      </w:tr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1B033A" w:rsidP="0059632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2307793</w:t>
            </w:r>
          </w:p>
        </w:tc>
      </w:tr>
    </w:tbl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94C97" w:rsidRPr="00F94C97" w:rsidRDefault="00F94C97" w:rsidP="00F94C9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94C97">
        <w:rPr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4011295</wp:posOffset>
            </wp:positionH>
            <wp:positionV relativeFrom="paragraph">
              <wp:posOffset>186055</wp:posOffset>
            </wp:positionV>
            <wp:extent cx="1132205" cy="54737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4C97">
        <w:rPr>
          <w:sz w:val="26"/>
          <w:szCs w:val="26"/>
        </w:rPr>
        <w:t>Заместитель директора по техническим     вопросам – главный инженер филиала</w:t>
      </w:r>
    </w:p>
    <w:p w:rsidR="00F94C97" w:rsidRPr="00F94C97" w:rsidRDefault="00F94C97" w:rsidP="00F94C9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94C97">
        <w:rPr>
          <w:sz w:val="26"/>
          <w:szCs w:val="26"/>
        </w:rPr>
        <w:t>ОАО «МРСК Центра» - «Орелэнерго»</w:t>
      </w:r>
    </w:p>
    <w:p w:rsidR="0026453A" w:rsidRPr="00EB40C8" w:rsidRDefault="00F94C97" w:rsidP="00F94C9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94C97">
        <w:rPr>
          <w:sz w:val="26"/>
          <w:szCs w:val="26"/>
        </w:rPr>
        <w:t>________________________Колубанов И.В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Default="0026453A" w:rsidP="0026453A"/>
    <w:p w:rsidR="005C1050" w:rsidRPr="0026453A" w:rsidRDefault="005C1050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511B1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8940A2">
        <w:rPr>
          <w:b/>
          <w:sz w:val="26"/>
          <w:szCs w:val="26"/>
        </w:rPr>
        <w:t>разрядников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0511B1">
        <w:rPr>
          <w:b/>
          <w:sz w:val="26"/>
          <w:szCs w:val="26"/>
        </w:rPr>
        <w:t>305</w:t>
      </w:r>
      <w:r w:rsidR="008940A2">
        <w:rPr>
          <w:b/>
          <w:sz w:val="26"/>
          <w:szCs w:val="26"/>
        </w:rPr>
        <w:t>С</w:t>
      </w:r>
      <w:r w:rsidR="000511B1">
        <w:rPr>
          <w:b/>
          <w:sz w:val="26"/>
          <w:szCs w:val="26"/>
        </w:rPr>
        <w:t>.</w:t>
      </w:r>
    </w:p>
    <w:p w:rsidR="00177783" w:rsidRPr="00177783" w:rsidRDefault="00FC4AEB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8940A2" w:rsidRPr="008940A2">
        <w:rPr>
          <w:b/>
          <w:sz w:val="26"/>
          <w:szCs w:val="26"/>
        </w:rPr>
        <w:t>Разрядник РДИП</w:t>
      </w:r>
      <w:r w:rsidR="001B033A">
        <w:rPr>
          <w:b/>
          <w:sz w:val="26"/>
          <w:szCs w:val="26"/>
        </w:rPr>
        <w:t>-</w:t>
      </w:r>
      <w:r w:rsidR="008940A2" w:rsidRPr="008940A2">
        <w:rPr>
          <w:b/>
          <w:sz w:val="26"/>
          <w:szCs w:val="26"/>
        </w:rPr>
        <w:t>10-</w:t>
      </w:r>
      <w:r w:rsidR="001B033A">
        <w:rPr>
          <w:b/>
          <w:sz w:val="26"/>
          <w:szCs w:val="26"/>
          <w:lang w:val="en-US"/>
        </w:rPr>
        <w:t>IV</w:t>
      </w:r>
      <w:r w:rsidR="008940A2" w:rsidRPr="008940A2">
        <w:rPr>
          <w:b/>
          <w:sz w:val="26"/>
          <w:szCs w:val="26"/>
        </w:rPr>
        <w:t xml:space="preserve"> УХЛ</w:t>
      </w:r>
      <w:proofErr w:type="gramStart"/>
      <w:r w:rsidR="008940A2" w:rsidRPr="008940A2">
        <w:rPr>
          <w:b/>
          <w:sz w:val="26"/>
          <w:szCs w:val="26"/>
        </w:rPr>
        <w:t>1</w:t>
      </w:r>
      <w:proofErr w:type="gramEnd"/>
      <w:r w:rsidR="008B01C9">
        <w:rPr>
          <w:b/>
          <w:sz w:val="26"/>
          <w:szCs w:val="26"/>
        </w:rPr>
        <w:t>)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40597" w:rsidRPr="00101DD6" w:rsidRDefault="00440597" w:rsidP="00440597">
      <w:pPr>
        <w:pStyle w:val="ad"/>
        <w:spacing w:line="276" w:lineRule="auto"/>
        <w:ind w:hanging="11"/>
        <w:rPr>
          <w:sz w:val="24"/>
          <w:szCs w:val="24"/>
        </w:rPr>
      </w:pPr>
      <w:bookmarkStart w:id="1" w:name="_GoBack"/>
      <w:bookmarkEnd w:id="1"/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8940A2">
      <w:pPr>
        <w:pStyle w:val="ad"/>
        <w:numPr>
          <w:ilvl w:val="1"/>
          <w:numId w:val="3"/>
        </w:numPr>
        <w:tabs>
          <w:tab w:val="left" w:pos="567"/>
        </w:tabs>
        <w:ind w:left="0" w:firstLine="106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7C145F">
        <w:rPr>
          <w:sz w:val="24"/>
          <w:szCs w:val="24"/>
        </w:rPr>
        <w:t>треб</w:t>
      </w:r>
      <w:r w:rsidR="00FC4AEB">
        <w:rPr>
          <w:sz w:val="24"/>
          <w:szCs w:val="24"/>
        </w:rPr>
        <w:t xml:space="preserve">ования и характеристики </w:t>
      </w:r>
      <w:r w:rsidR="008940A2">
        <w:rPr>
          <w:sz w:val="24"/>
          <w:szCs w:val="24"/>
        </w:rPr>
        <w:t>р</w:t>
      </w:r>
      <w:r w:rsidR="008940A2" w:rsidRPr="008940A2">
        <w:rPr>
          <w:sz w:val="24"/>
          <w:szCs w:val="24"/>
        </w:rPr>
        <w:t>азрядник</w:t>
      </w:r>
      <w:r w:rsidR="008940A2">
        <w:rPr>
          <w:sz w:val="24"/>
          <w:szCs w:val="24"/>
        </w:rPr>
        <w:t>а</w:t>
      </w:r>
      <w:r w:rsidR="008940A2" w:rsidRPr="008940A2">
        <w:rPr>
          <w:sz w:val="24"/>
          <w:szCs w:val="24"/>
        </w:rPr>
        <w:t xml:space="preserve"> длинно-искрово</w:t>
      </w:r>
      <w:r w:rsidR="008940A2">
        <w:rPr>
          <w:sz w:val="24"/>
          <w:szCs w:val="24"/>
        </w:rPr>
        <w:t>го</w:t>
      </w:r>
      <w:r w:rsidR="008940A2" w:rsidRPr="008940A2">
        <w:rPr>
          <w:sz w:val="24"/>
          <w:szCs w:val="24"/>
        </w:rPr>
        <w:t xml:space="preserve"> петлево</w:t>
      </w:r>
      <w:r w:rsidR="008940A2">
        <w:rPr>
          <w:sz w:val="24"/>
          <w:szCs w:val="24"/>
        </w:rPr>
        <w:t>го</w:t>
      </w:r>
      <w:r w:rsidR="008940A2" w:rsidRPr="008940A2">
        <w:rPr>
          <w:sz w:val="24"/>
          <w:szCs w:val="24"/>
        </w:rPr>
        <w:t xml:space="preserve"> </w:t>
      </w:r>
      <w:r w:rsidR="008940A2">
        <w:rPr>
          <w:sz w:val="24"/>
          <w:szCs w:val="24"/>
        </w:rPr>
        <w:t>(далее РДИП</w:t>
      </w:r>
      <w:r w:rsidR="000511B1">
        <w:rPr>
          <w:sz w:val="24"/>
          <w:szCs w:val="24"/>
        </w:rPr>
        <w:t>)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B160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7C145F">
        <w:rPr>
          <w:sz w:val="24"/>
          <w:szCs w:val="24"/>
        </w:rPr>
        <w:t>таблице:</w:t>
      </w:r>
    </w:p>
    <w:p w:rsidR="005C1050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2209"/>
        <w:gridCol w:w="6691"/>
      </w:tblGrid>
      <w:tr w:rsidR="008940A2" w:rsidRPr="00A521C1" w:rsidTr="00266BBD">
        <w:tc>
          <w:tcPr>
            <w:tcW w:w="592" w:type="dxa"/>
            <w:shd w:val="clear" w:color="auto" w:fill="auto"/>
          </w:tcPr>
          <w:p w:rsidR="008940A2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8940A2" w:rsidRPr="00266BBD">
              <w:rPr>
                <w:sz w:val="26"/>
                <w:szCs w:val="26"/>
              </w:rPr>
              <w:t xml:space="preserve"> </w:t>
            </w:r>
            <w:proofErr w:type="gramStart"/>
            <w:r w:rsidR="008940A2" w:rsidRPr="00266BBD">
              <w:rPr>
                <w:sz w:val="26"/>
                <w:szCs w:val="26"/>
              </w:rPr>
              <w:t>п</w:t>
            </w:r>
            <w:proofErr w:type="gramEnd"/>
            <w:r w:rsidR="008940A2" w:rsidRPr="00266BBD">
              <w:rPr>
                <w:sz w:val="26"/>
                <w:szCs w:val="26"/>
              </w:rPr>
              <w:t>/п</w:t>
            </w:r>
          </w:p>
        </w:tc>
        <w:tc>
          <w:tcPr>
            <w:tcW w:w="2209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91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266BBD" w:rsidRPr="00A521C1" w:rsidTr="00266BBD">
        <w:tc>
          <w:tcPr>
            <w:tcW w:w="592" w:type="dxa"/>
            <w:vMerge w:val="restart"/>
            <w:shd w:val="clear" w:color="auto" w:fill="auto"/>
            <w:vAlign w:val="center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 w:val="restart"/>
            <w:shd w:val="clear" w:color="auto" w:fill="auto"/>
            <w:vAlign w:val="center"/>
          </w:tcPr>
          <w:p w:rsidR="00266BBD" w:rsidRPr="001B033A" w:rsidRDefault="001B033A" w:rsidP="000F6732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  <w:r w:rsidRPr="008940A2">
              <w:rPr>
                <w:b/>
                <w:sz w:val="26"/>
                <w:szCs w:val="26"/>
              </w:rPr>
              <w:t>Разрядник РДИП</w:t>
            </w:r>
            <w:r>
              <w:rPr>
                <w:b/>
                <w:sz w:val="26"/>
                <w:szCs w:val="26"/>
              </w:rPr>
              <w:t>-</w:t>
            </w:r>
            <w:r w:rsidRPr="008940A2">
              <w:rPr>
                <w:b/>
                <w:sz w:val="26"/>
                <w:szCs w:val="26"/>
              </w:rPr>
              <w:t>10-</w:t>
            </w:r>
            <w:r>
              <w:rPr>
                <w:b/>
                <w:sz w:val="26"/>
                <w:szCs w:val="26"/>
                <w:lang w:val="en-US"/>
              </w:rPr>
              <w:t xml:space="preserve">IV </w:t>
            </w:r>
            <w:r>
              <w:rPr>
                <w:b/>
                <w:sz w:val="26"/>
                <w:szCs w:val="26"/>
              </w:rPr>
              <w:t>УХЛ</w:t>
            </w:r>
            <w:proofErr w:type="gramStart"/>
            <w:r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Класс напряжения сети - 10 кВ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Номинальное напряжение разрядника - 10 кВ 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Конструктивное исполнение - </w:t>
            </w:r>
            <w:proofErr w:type="gramStart"/>
            <w:r w:rsidRPr="00266BBD">
              <w:rPr>
                <w:sz w:val="26"/>
                <w:szCs w:val="26"/>
              </w:rPr>
              <w:t>петлевой</w:t>
            </w:r>
            <w:proofErr w:type="gramEnd"/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Импульсное 50 %-</w:t>
            </w:r>
            <w:proofErr w:type="spellStart"/>
            <w:r w:rsidRPr="00266BBD">
              <w:rPr>
                <w:sz w:val="26"/>
                <w:szCs w:val="26"/>
              </w:rPr>
              <w:t>ное</w:t>
            </w:r>
            <w:proofErr w:type="spellEnd"/>
            <w:r w:rsidRPr="00266BBD">
              <w:rPr>
                <w:sz w:val="26"/>
                <w:szCs w:val="26"/>
              </w:rPr>
              <w:t xml:space="preserve"> разрядное напряжение, </w:t>
            </w:r>
            <w:proofErr w:type="spellStart"/>
            <w:r w:rsidRPr="00266BBD">
              <w:rPr>
                <w:sz w:val="26"/>
                <w:szCs w:val="26"/>
              </w:rPr>
              <w:t>кВ</w:t>
            </w:r>
            <w:proofErr w:type="spellEnd"/>
            <w:r w:rsidRPr="00266BBD">
              <w:rPr>
                <w:sz w:val="26"/>
                <w:szCs w:val="26"/>
              </w:rPr>
              <w:t>, не более 110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Многократно выдерживаемое импульсное напряжение, кВ, не менее 280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Число импульсов срабатывания, шт., не менее 40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Выдерживаемое напряжение промышленной частоты, кВ, не менее: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 в сухом состоянии - 42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 под дождем - 28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Номинальный разрядный ток 8/20 мкс, кА - 40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Климатическое исполнение и категория размещения - У</w:t>
            </w:r>
            <w:proofErr w:type="gramStart"/>
            <w:r w:rsidRPr="00266BBD">
              <w:rPr>
                <w:sz w:val="26"/>
                <w:szCs w:val="26"/>
              </w:rPr>
              <w:t>1</w:t>
            </w:r>
            <w:proofErr w:type="gramEnd"/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Высота установки над уровнем моря, не более 1000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 xml:space="preserve">Длина перекрытия по поверхности, </w:t>
            </w:r>
            <w:proofErr w:type="gramStart"/>
            <w:r w:rsidRPr="00266BBD">
              <w:rPr>
                <w:sz w:val="26"/>
                <w:szCs w:val="26"/>
              </w:rPr>
              <w:t>мм</w:t>
            </w:r>
            <w:proofErr w:type="gramEnd"/>
            <w:r w:rsidRPr="00266BBD">
              <w:rPr>
                <w:sz w:val="26"/>
                <w:szCs w:val="26"/>
              </w:rPr>
              <w:t>, не менее 750</w:t>
            </w:r>
          </w:p>
        </w:tc>
      </w:tr>
      <w:tr w:rsidR="00266BBD" w:rsidRPr="00A521C1" w:rsidTr="00266BBD">
        <w:tc>
          <w:tcPr>
            <w:tcW w:w="592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266BBD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266BBD" w:rsidRPr="00266BBD" w:rsidRDefault="00266BBD" w:rsidP="00266BBD">
            <w:pPr>
              <w:ind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Внешний искровой промежуток - от 20 до 40 мм</w:t>
            </w:r>
          </w:p>
        </w:tc>
      </w:tr>
    </w:tbl>
    <w:p w:rsidR="008940A2" w:rsidRDefault="008940A2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p w:rsidR="00C36DF9" w:rsidRDefault="00C36DF9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266BBD" w:rsidRPr="00266BBD" w:rsidRDefault="000511B1" w:rsidP="00266BB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>1</w:t>
      </w:r>
      <w:r w:rsidRPr="000511B1">
        <w:rPr>
          <w:sz w:val="24"/>
          <w:szCs w:val="24"/>
        </w:rPr>
        <w:t>.2</w:t>
      </w:r>
      <w:r w:rsidRPr="000511B1">
        <w:rPr>
          <w:sz w:val="24"/>
          <w:szCs w:val="24"/>
        </w:rPr>
        <w:tab/>
      </w:r>
      <w:r w:rsidR="00266BBD" w:rsidRPr="00266BBD">
        <w:rPr>
          <w:sz w:val="24"/>
          <w:szCs w:val="24"/>
        </w:rPr>
        <w:t xml:space="preserve">Требования к конструкции </w:t>
      </w:r>
      <w:r w:rsidR="00B16083">
        <w:rPr>
          <w:sz w:val="24"/>
          <w:szCs w:val="24"/>
        </w:rPr>
        <w:t>РДИП</w:t>
      </w:r>
      <w:r w:rsidR="00266BBD" w:rsidRPr="00266BBD">
        <w:rPr>
          <w:sz w:val="24"/>
          <w:szCs w:val="24"/>
        </w:rPr>
        <w:t>: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разрядники должны быть взрывобезопасными;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конструкция разрядника должна быть стойкой к проникновению влаги и другим воздействиям окружающей среды;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разрядники должны иметь зажимы для присоединения к токоведущим частям и стойке опоры;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lastRenderedPageBreak/>
        <w:t xml:space="preserve">все металлические детали разрядника должны быть защищены от коррозии. Материал уплотнения для герметизации должен быть </w:t>
      </w:r>
      <w:proofErr w:type="spellStart"/>
      <w:r w:rsidRPr="00266BBD">
        <w:rPr>
          <w:sz w:val="24"/>
          <w:szCs w:val="24"/>
        </w:rPr>
        <w:t>озоностойким</w:t>
      </w:r>
      <w:proofErr w:type="spellEnd"/>
      <w:r w:rsidRPr="00266BBD">
        <w:rPr>
          <w:sz w:val="24"/>
          <w:szCs w:val="24"/>
        </w:rPr>
        <w:t>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 xml:space="preserve">полимерная изоляция </w:t>
      </w:r>
      <w:r>
        <w:rPr>
          <w:sz w:val="24"/>
          <w:szCs w:val="24"/>
        </w:rPr>
        <w:t xml:space="preserve">РДИП </w:t>
      </w:r>
      <w:r w:rsidRPr="00266BBD">
        <w:rPr>
          <w:sz w:val="24"/>
          <w:szCs w:val="24"/>
        </w:rPr>
        <w:t>должна быть трекинг-эрозионно-стойкой;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пожаробезопасность разрядников должна соответствовать ГОСТ 12.2.007.3;</w:t>
      </w:r>
    </w:p>
    <w:p w:rsidR="00266BBD" w:rsidRPr="00266BBD" w:rsidRDefault="00266BBD" w:rsidP="00266BBD">
      <w:pPr>
        <w:pStyle w:val="ad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266BBD">
        <w:rPr>
          <w:sz w:val="24"/>
          <w:szCs w:val="24"/>
        </w:rPr>
        <w:t>разрядники должны выдерживать скорость ветра: не менее 40 м/</w:t>
      </w:r>
      <w:proofErr w:type="gramStart"/>
      <w:r w:rsidRPr="00266BBD">
        <w:rPr>
          <w:sz w:val="24"/>
          <w:szCs w:val="24"/>
        </w:rPr>
        <w:t>с</w:t>
      </w:r>
      <w:proofErr w:type="gramEnd"/>
      <w:r w:rsidRPr="00266BBD">
        <w:rPr>
          <w:sz w:val="24"/>
          <w:szCs w:val="24"/>
        </w:rPr>
        <w:t xml:space="preserve"> (</w:t>
      </w:r>
      <w:proofErr w:type="gramStart"/>
      <w:r w:rsidRPr="00266BBD">
        <w:rPr>
          <w:sz w:val="24"/>
          <w:szCs w:val="24"/>
        </w:rPr>
        <w:t>при</w:t>
      </w:r>
      <w:proofErr w:type="gramEnd"/>
      <w:r w:rsidRPr="00266BBD">
        <w:rPr>
          <w:sz w:val="24"/>
          <w:szCs w:val="24"/>
        </w:rPr>
        <w:t xml:space="preserve"> отсутствии гололеда); не менее 15 м/с при толщине стенки льда до 20 мм. </w:t>
      </w:r>
    </w:p>
    <w:p w:rsidR="005C1050" w:rsidRPr="000511B1" w:rsidRDefault="005C1050" w:rsidP="00266BB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612811" w:rsidP="000511B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CC7296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1134" w:firstLine="0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266BBD">
        <w:rPr>
          <w:sz w:val="24"/>
          <w:szCs w:val="24"/>
        </w:rPr>
        <w:t>РДИП</w:t>
      </w:r>
      <w:r w:rsidRPr="00612811">
        <w:rPr>
          <w:sz w:val="24"/>
          <w:szCs w:val="24"/>
        </w:rPr>
        <w:t xml:space="preserve">, </w:t>
      </w:r>
      <w:proofErr w:type="gramStart"/>
      <w:r w:rsidRPr="00612811">
        <w:rPr>
          <w:sz w:val="24"/>
          <w:szCs w:val="24"/>
        </w:rPr>
        <w:t>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proofErr w:type="gramEnd"/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122CF0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47404">
        <w:rPr>
          <w:sz w:val="24"/>
          <w:szCs w:val="24"/>
        </w:rPr>
        <w:t>РДИП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оборудования условиям эксплуатации и действующим отраслевым (национальным) требованиям; </w:t>
      </w:r>
    </w:p>
    <w:p w:rsidR="0026458C" w:rsidRPr="00122CF0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122CF0" w:rsidRPr="00122CF0">
        <w:rPr>
          <w:sz w:val="24"/>
          <w:szCs w:val="24"/>
        </w:rPr>
        <w:t xml:space="preserve"> (с изменениями от 3 января 2001 г., 21 августа 2002 г.)</w:t>
      </w:r>
      <w:r w:rsidRPr="00122CF0">
        <w:rPr>
          <w:sz w:val="24"/>
          <w:szCs w:val="24"/>
        </w:rPr>
        <w:t>;</w:t>
      </w:r>
    </w:p>
    <w:p w:rsidR="00612811" w:rsidRPr="00122CF0" w:rsidRDefault="00266BB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РДИП</w:t>
      </w:r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AD1F9F">
        <w:rPr>
          <w:sz w:val="24"/>
          <w:szCs w:val="24"/>
        </w:rPr>
        <w:t xml:space="preserve"> для нужд 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</w:t>
      </w:r>
      <w:r w:rsidR="00AD1F9F">
        <w:rPr>
          <w:sz w:val="24"/>
          <w:szCs w:val="24"/>
        </w:rPr>
        <w:t>тацию в аккредитованном Центре П</w:t>
      </w:r>
      <w:r>
        <w:rPr>
          <w:sz w:val="24"/>
          <w:szCs w:val="24"/>
        </w:rPr>
        <w:t>АО «</w:t>
      </w:r>
      <w:proofErr w:type="spellStart"/>
      <w:r w:rsidR="0063034A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30C39" w:rsidRDefault="00730C39" w:rsidP="00730C3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hanging="502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D1F9F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266BBD">
        <w:rPr>
          <w:sz w:val="24"/>
          <w:szCs w:val="24"/>
        </w:rPr>
        <w:t>РДИП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F8363D" w:rsidRPr="008B796D" w:rsidRDefault="00F8363D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266BBD">
        <w:rPr>
          <w:sz w:val="24"/>
          <w:szCs w:val="24"/>
        </w:rPr>
        <w:t>РДИП</w:t>
      </w:r>
      <w:r w:rsidRPr="008B796D">
        <w:rPr>
          <w:sz w:val="24"/>
          <w:szCs w:val="24"/>
        </w:rPr>
        <w:t xml:space="preserve"> для нужд </w:t>
      </w:r>
      <w:r w:rsidR="00AD1F9F">
        <w:rPr>
          <w:sz w:val="24"/>
          <w:szCs w:val="24"/>
        </w:rPr>
        <w:t>П</w:t>
      </w:r>
      <w:r w:rsidRPr="008B796D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8B796D" w:rsidRPr="008B796D">
        <w:rPr>
          <w:sz w:val="24"/>
          <w:szCs w:val="24"/>
        </w:rPr>
        <w:t>.</w:t>
      </w:r>
    </w:p>
    <w:p w:rsidR="00612811" w:rsidRPr="00FB7AEF" w:rsidRDefault="00266BBD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РДИП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0511B1" w:rsidRDefault="000511B1" w:rsidP="000511B1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ГОСТ 12.2.007.3</w:t>
      </w:r>
      <w:r>
        <w:rPr>
          <w:sz w:val="24"/>
          <w:szCs w:val="24"/>
        </w:rPr>
        <w:t xml:space="preserve"> «</w:t>
      </w:r>
      <w:r w:rsidRPr="000511B1">
        <w:rPr>
          <w:sz w:val="24"/>
          <w:szCs w:val="24"/>
        </w:rPr>
        <w:t>Систем</w:t>
      </w:r>
      <w:r>
        <w:rPr>
          <w:sz w:val="24"/>
          <w:szCs w:val="24"/>
        </w:rPr>
        <w:t>а стандартов безопасности труда.</w:t>
      </w:r>
      <w:r w:rsidRPr="000511B1">
        <w:rPr>
          <w:sz w:val="24"/>
          <w:szCs w:val="24"/>
        </w:rPr>
        <w:t xml:space="preserve"> </w:t>
      </w:r>
      <w:r>
        <w:rPr>
          <w:sz w:val="24"/>
          <w:szCs w:val="24"/>
        </w:rPr>
        <w:t>Э</w:t>
      </w:r>
      <w:r w:rsidRPr="000511B1">
        <w:rPr>
          <w:sz w:val="24"/>
          <w:szCs w:val="24"/>
        </w:rPr>
        <w:t>лектротехнические устройства на напряжение свыше 1000 в</w:t>
      </w:r>
      <w:r>
        <w:rPr>
          <w:sz w:val="24"/>
          <w:szCs w:val="24"/>
        </w:rPr>
        <w:t>.</w:t>
      </w:r>
      <w:r w:rsidRPr="000511B1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0511B1">
        <w:rPr>
          <w:sz w:val="24"/>
          <w:szCs w:val="24"/>
        </w:rPr>
        <w:t>ребования безопасности</w:t>
      </w:r>
      <w:r>
        <w:rPr>
          <w:sz w:val="24"/>
          <w:szCs w:val="24"/>
        </w:rPr>
        <w:t>».</w:t>
      </w:r>
    </w:p>
    <w:p w:rsidR="00122CF0" w:rsidRPr="00CF1FB0" w:rsidRDefault="00122CF0" w:rsidP="00122CF0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C77848" w:rsidRDefault="00122CF0" w:rsidP="00122CF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 w:rsidR="00C77848">
        <w:rPr>
          <w:sz w:val="24"/>
          <w:szCs w:val="24"/>
        </w:rPr>
        <w:t>.</w:t>
      </w:r>
    </w:p>
    <w:p w:rsidR="00612811" w:rsidRPr="00612811" w:rsidRDefault="00612811" w:rsidP="00CC7296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266BBD">
        <w:rPr>
          <w:sz w:val="24"/>
          <w:szCs w:val="24"/>
        </w:rPr>
        <w:t>РДИП</w:t>
      </w:r>
      <w:r w:rsidR="00EC05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266BBD">
        <w:rPr>
          <w:sz w:val="24"/>
          <w:szCs w:val="24"/>
        </w:rPr>
        <w:t>РДИП</w:t>
      </w:r>
      <w:r w:rsidRPr="00C21AF8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6E54E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266BBD">
        <w:rPr>
          <w:sz w:val="24"/>
          <w:szCs w:val="24"/>
        </w:rPr>
        <w:t>РДИП</w:t>
      </w:r>
      <w:r w:rsidRPr="00C47A7D">
        <w:rPr>
          <w:sz w:val="24"/>
          <w:szCs w:val="24"/>
        </w:rPr>
        <w:t xml:space="preserve"> дол</w:t>
      </w:r>
      <w:r w:rsidR="000511B1">
        <w:rPr>
          <w:sz w:val="24"/>
          <w:szCs w:val="24"/>
        </w:rPr>
        <w:t xml:space="preserve">жны соответствовать требованиям </w:t>
      </w:r>
      <w:r w:rsidR="00266BBD">
        <w:rPr>
          <w:sz w:val="24"/>
          <w:szCs w:val="24"/>
        </w:rPr>
        <w:t>технических условий</w:t>
      </w:r>
      <w:r w:rsidR="00266BBD" w:rsidRPr="00266BBD">
        <w:rPr>
          <w:sz w:val="24"/>
          <w:szCs w:val="24"/>
        </w:rPr>
        <w:t xml:space="preserve"> изготовителя</w:t>
      </w:r>
      <w:r w:rsidR="00D37612" w:rsidRPr="00961849">
        <w:rPr>
          <w:sz w:val="24"/>
          <w:szCs w:val="24"/>
        </w:rPr>
        <w:t>.</w:t>
      </w:r>
    </w:p>
    <w:p w:rsidR="00DE0EA0" w:rsidRDefault="00122C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Способ у</w:t>
      </w:r>
      <w:r w:rsidR="00497866" w:rsidRPr="00122CF0">
        <w:rPr>
          <w:szCs w:val="24"/>
        </w:rPr>
        <w:t>кладк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и транспортировк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</w:t>
      </w:r>
      <w:r w:rsidR="00266BBD">
        <w:rPr>
          <w:szCs w:val="24"/>
        </w:rPr>
        <w:t>РДИП</w:t>
      </w:r>
      <w:r w:rsidR="00497866" w:rsidRPr="00122CF0">
        <w:rPr>
          <w:szCs w:val="24"/>
        </w:rPr>
        <w:t xml:space="preserve"> долж</w:t>
      </w:r>
      <w:r w:rsidRPr="00122CF0">
        <w:rPr>
          <w:szCs w:val="24"/>
        </w:rPr>
        <w:t>е</w:t>
      </w:r>
      <w:r w:rsidR="00497866" w:rsidRPr="00122CF0">
        <w:rPr>
          <w:szCs w:val="24"/>
        </w:rPr>
        <w:t xml:space="preserve">н предотвратить </w:t>
      </w:r>
      <w:r w:rsidR="00EC05CC" w:rsidRPr="00122CF0">
        <w:rPr>
          <w:szCs w:val="24"/>
        </w:rPr>
        <w:t>их</w:t>
      </w:r>
      <w:r w:rsidR="00497866" w:rsidRPr="00122CF0">
        <w:rPr>
          <w:szCs w:val="24"/>
        </w:rPr>
        <w:t xml:space="preserve"> повреждение или порчу во время перевозки</w:t>
      </w:r>
      <w:r w:rsidRPr="00122C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122CF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266BBD">
        <w:rPr>
          <w:szCs w:val="24"/>
        </w:rPr>
        <w:t>РДИП</w:t>
      </w:r>
      <w:r>
        <w:rPr>
          <w:szCs w:val="24"/>
        </w:rPr>
        <w:t xml:space="preserve"> должна производиться в соответствии с требованиями нормативно-технической </w:t>
      </w:r>
      <w:r w:rsidR="00266BBD">
        <w:rPr>
          <w:szCs w:val="24"/>
        </w:rPr>
        <w:t>документации на конкретную марку</w:t>
      </w:r>
      <w:r>
        <w:rPr>
          <w:szCs w:val="24"/>
        </w:rPr>
        <w:t>.</w:t>
      </w:r>
    </w:p>
    <w:p w:rsidR="00F64478" w:rsidRDefault="00266BBD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РДИП</w:t>
      </w:r>
      <w:r w:rsidR="009D1FDC">
        <w:rPr>
          <w:szCs w:val="24"/>
        </w:rPr>
        <w:t xml:space="preserve"> и </w:t>
      </w:r>
      <w:r w:rsidR="000511B1">
        <w:rPr>
          <w:szCs w:val="24"/>
        </w:rPr>
        <w:t xml:space="preserve">его </w:t>
      </w:r>
      <w:r w:rsidR="009D1FDC">
        <w:rPr>
          <w:szCs w:val="24"/>
        </w:rPr>
        <w:t xml:space="preserve">части (при транспортировании </w:t>
      </w:r>
      <w:r>
        <w:rPr>
          <w:szCs w:val="24"/>
        </w:rPr>
        <w:t>РДИП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24201B" w:rsidRPr="00961849" w:rsidRDefault="0024201B" w:rsidP="000511B1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047404">
        <w:rPr>
          <w:szCs w:val="24"/>
        </w:rPr>
        <w:t>РДИП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0511B1">
        <w:rPr>
          <w:szCs w:val="24"/>
        </w:rPr>
        <w:t xml:space="preserve">в соответствие с </w:t>
      </w:r>
      <w:r w:rsidR="00B16083">
        <w:rPr>
          <w:szCs w:val="24"/>
        </w:rPr>
        <w:t>техническими условиями изготовителя</w:t>
      </w:r>
      <w:r w:rsidR="00DE0EA0" w:rsidRPr="00961849">
        <w:rPr>
          <w:szCs w:val="24"/>
        </w:rPr>
        <w:t>.</w:t>
      </w:r>
    </w:p>
    <w:p w:rsidR="00AC31A0" w:rsidRPr="00B85AF2" w:rsidRDefault="005B620C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B85AF2">
        <w:rPr>
          <w:szCs w:val="24"/>
        </w:rPr>
        <w:t>.</w:t>
      </w:r>
      <w:r w:rsidR="008B796D">
        <w:rPr>
          <w:szCs w:val="24"/>
        </w:rPr>
        <w:t>6</w:t>
      </w:r>
      <w:r w:rsidR="00AC31A0" w:rsidRPr="00B85AF2">
        <w:rPr>
          <w:szCs w:val="24"/>
        </w:rPr>
        <w:t xml:space="preserve">. В комплект поставки </w:t>
      </w:r>
      <w:r w:rsidR="00B16083">
        <w:rPr>
          <w:szCs w:val="24"/>
        </w:rPr>
        <w:t>РДИП</w:t>
      </w:r>
      <w:r w:rsidR="00AC31A0" w:rsidRPr="00B85AF2">
        <w:rPr>
          <w:szCs w:val="24"/>
        </w:rPr>
        <w:t xml:space="preserve"> должно входить: </w:t>
      </w:r>
    </w:p>
    <w:p w:rsidR="000511B1" w:rsidRPr="000511B1" w:rsidRDefault="00B16083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разрядник </w:t>
      </w:r>
      <w:proofErr w:type="spellStart"/>
      <w:r>
        <w:rPr>
          <w:szCs w:val="24"/>
        </w:rPr>
        <w:t>длинноискровой</w:t>
      </w:r>
      <w:proofErr w:type="spellEnd"/>
      <w:r w:rsidR="000511B1" w:rsidRPr="000511B1">
        <w:rPr>
          <w:szCs w:val="24"/>
        </w:rPr>
        <w:t>;</w:t>
      </w:r>
    </w:p>
    <w:p w:rsidR="000511B1" w:rsidRP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 xml:space="preserve">паспорт с результатами приемосдаточных испытаний (на каждый </w:t>
      </w:r>
      <w:r w:rsidR="00047404">
        <w:rPr>
          <w:szCs w:val="24"/>
        </w:rPr>
        <w:t>РДИП</w:t>
      </w:r>
      <w:r w:rsidRPr="000511B1">
        <w:rPr>
          <w:szCs w:val="24"/>
        </w:rPr>
        <w:t>);</w:t>
      </w:r>
    </w:p>
    <w:p w:rsid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>руководство по монтажу и эксплуатации (на группу поставляемых однотипных аппаратов).</w:t>
      </w:r>
    </w:p>
    <w:p w:rsidR="00CB4D02" w:rsidRDefault="005B620C" w:rsidP="000511B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>2</w:t>
      </w:r>
      <w:r w:rsidR="00CB4D02" w:rsidRPr="00CB4D02">
        <w:rPr>
          <w:szCs w:val="24"/>
        </w:rPr>
        <w:t>.</w:t>
      </w:r>
      <w:r w:rsidR="008B796D">
        <w:rPr>
          <w:szCs w:val="24"/>
        </w:rPr>
        <w:t>7</w:t>
      </w:r>
      <w:r w:rsidR="00CB4D02" w:rsidRPr="00CB4D02">
        <w:rPr>
          <w:szCs w:val="24"/>
        </w:rPr>
        <w:t xml:space="preserve">. Срок изготовления </w:t>
      </w:r>
      <w:r w:rsidR="00047404">
        <w:rPr>
          <w:szCs w:val="24"/>
        </w:rPr>
        <w:t>РДИП</w:t>
      </w:r>
      <w:r w:rsidR="00CB4D02" w:rsidRPr="00CB4D02">
        <w:rPr>
          <w:szCs w:val="24"/>
        </w:rPr>
        <w:t xml:space="preserve"> 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Гарантия на поставляемое оборудование должна распространяться не менее</w:t>
      </w:r>
      <w:proofErr w:type="gramStart"/>
      <w:r w:rsidRPr="000511B1">
        <w:rPr>
          <w:sz w:val="24"/>
          <w:szCs w:val="24"/>
        </w:rPr>
        <w:t>,</w:t>
      </w:r>
      <w:proofErr w:type="gramEnd"/>
      <w:r w:rsidRPr="000511B1">
        <w:rPr>
          <w:sz w:val="24"/>
          <w:szCs w:val="24"/>
        </w:rPr>
        <w:t xml:space="preserve">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дефекты в поставляемом оборудовании,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511B1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  <w:r w:rsidRPr="000511B1">
        <w:rPr>
          <w:sz w:val="24"/>
          <w:szCs w:val="24"/>
        </w:rPr>
        <w:tab/>
      </w:r>
    </w:p>
    <w:p w:rsidR="000511B1" w:rsidRPr="00612811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B16083">
        <w:rPr>
          <w:sz w:val="24"/>
          <w:szCs w:val="24"/>
        </w:rPr>
        <w:t>РДИП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B16083">
        <w:rPr>
          <w:sz w:val="24"/>
          <w:szCs w:val="24"/>
        </w:rPr>
        <w:t>технических условий изготовителя</w:t>
      </w:r>
      <w:r w:rsidR="005C1050" w:rsidRPr="000511B1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B16083">
        <w:rPr>
          <w:sz w:val="24"/>
          <w:szCs w:val="24"/>
        </w:rPr>
        <w:t>РДИП</w:t>
      </w:r>
      <w:r w:rsidR="00897389" w:rsidRPr="008E4989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B16083">
        <w:rPr>
          <w:sz w:val="24"/>
          <w:szCs w:val="24"/>
        </w:rPr>
        <w:t>разрядники</w:t>
      </w:r>
      <w:r w:rsidR="00897389">
        <w:rPr>
          <w:sz w:val="24"/>
          <w:szCs w:val="24"/>
        </w:rPr>
        <w:t xml:space="preserve"> 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B16083">
        <w:rPr>
          <w:sz w:val="24"/>
          <w:szCs w:val="24"/>
        </w:rPr>
        <w:t>РДИП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B16083">
        <w:rPr>
          <w:sz w:val="24"/>
          <w:szCs w:val="24"/>
        </w:rPr>
        <w:t>РДИП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B16083">
        <w:rPr>
          <w:sz w:val="24"/>
          <w:szCs w:val="24"/>
        </w:rPr>
        <w:t>РДИП</w:t>
      </w:r>
      <w:r>
        <w:rPr>
          <w:sz w:val="24"/>
          <w:szCs w:val="24"/>
        </w:rPr>
        <w:t xml:space="preserve"> в режимах и условиях, установленных </w:t>
      </w:r>
      <w:r w:rsidR="00395E7A">
        <w:rPr>
          <w:sz w:val="24"/>
          <w:szCs w:val="24"/>
        </w:rPr>
        <w:t>стандартами или техническими условиями конкретны</w:t>
      </w:r>
      <w:r w:rsidR="00B16083">
        <w:rPr>
          <w:sz w:val="24"/>
          <w:szCs w:val="24"/>
        </w:rPr>
        <w:t>е</w:t>
      </w:r>
      <w:r w:rsidR="00395E7A">
        <w:rPr>
          <w:sz w:val="24"/>
          <w:szCs w:val="24"/>
        </w:rPr>
        <w:t xml:space="preserve"> сери</w:t>
      </w:r>
      <w:r w:rsidR="00B16083">
        <w:rPr>
          <w:sz w:val="24"/>
          <w:szCs w:val="24"/>
        </w:rPr>
        <w:t>и</w:t>
      </w:r>
      <w:r w:rsidR="00395E7A">
        <w:rPr>
          <w:sz w:val="24"/>
          <w:szCs w:val="24"/>
        </w:rPr>
        <w:t xml:space="preserve"> и тип</w:t>
      </w:r>
      <w:r w:rsidR="00B16083">
        <w:rPr>
          <w:sz w:val="24"/>
          <w:szCs w:val="24"/>
        </w:rPr>
        <w:t>ы</w:t>
      </w:r>
      <w:r w:rsidR="00395E7A">
        <w:rPr>
          <w:sz w:val="24"/>
          <w:szCs w:val="24"/>
        </w:rPr>
        <w:t>.</w:t>
      </w:r>
    </w:p>
    <w:p w:rsidR="000511B1" w:rsidRPr="000511B1" w:rsidRDefault="00B16083" w:rsidP="000511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На каждом РДИП</w:t>
      </w:r>
      <w:r w:rsidR="000511B1" w:rsidRPr="000511B1">
        <w:rPr>
          <w:sz w:val="24"/>
          <w:szCs w:val="24"/>
        </w:rPr>
        <w:t xml:space="preserve"> должны быть указаны: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товарный знак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 xml:space="preserve">условное обозначение </w:t>
      </w:r>
      <w:r w:rsidR="00B16083">
        <w:rPr>
          <w:sz w:val="24"/>
          <w:szCs w:val="24"/>
        </w:rPr>
        <w:t>разрядника</w:t>
      </w:r>
      <w:r w:rsidRPr="000511B1">
        <w:rPr>
          <w:sz w:val="24"/>
          <w:szCs w:val="24"/>
        </w:rPr>
        <w:t>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порядковый номер по системе нумерации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номинальная частота в герцах;</w:t>
      </w:r>
    </w:p>
    <w:p w:rsidR="000511B1" w:rsidRDefault="00B16083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год выпуска разрядника</w:t>
      </w:r>
      <w:r w:rsidR="000511B1" w:rsidRPr="000511B1">
        <w:rPr>
          <w:sz w:val="24"/>
          <w:szCs w:val="24"/>
        </w:rPr>
        <w:t>.</w:t>
      </w:r>
    </w:p>
    <w:p w:rsidR="004F4E9E" w:rsidRDefault="004F4E9E" w:rsidP="000511B1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B16083">
        <w:rPr>
          <w:sz w:val="24"/>
          <w:szCs w:val="24"/>
        </w:rPr>
        <w:t>РДИП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 xml:space="preserve">, обеспечению правильной и безопасной эксплуатации, технического обслуживания </w:t>
      </w:r>
      <w:proofErr w:type="gramStart"/>
      <w:r w:rsidRPr="00C21AF8">
        <w:rPr>
          <w:sz w:val="24"/>
          <w:szCs w:val="24"/>
        </w:rPr>
        <w:t>поставляем</w:t>
      </w:r>
      <w:r w:rsidR="00154336">
        <w:rPr>
          <w:sz w:val="24"/>
          <w:szCs w:val="24"/>
        </w:rPr>
        <w:t>ых</w:t>
      </w:r>
      <w:proofErr w:type="gramEnd"/>
      <w:r w:rsidRPr="00C21AF8">
        <w:rPr>
          <w:sz w:val="24"/>
          <w:szCs w:val="24"/>
        </w:rPr>
        <w:t xml:space="preserve"> </w:t>
      </w:r>
      <w:r w:rsidR="00B16083">
        <w:rPr>
          <w:sz w:val="24"/>
          <w:szCs w:val="24"/>
        </w:rPr>
        <w:t>РДИП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B16083">
        <w:rPr>
          <w:szCs w:val="24"/>
        </w:rPr>
        <w:t>РДИП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AD1F9F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5C1050">
      <w:headerReference w:type="even" r:id="rId14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565" w:rsidRDefault="003B7565">
      <w:r>
        <w:separator/>
      </w:r>
    </w:p>
  </w:endnote>
  <w:endnote w:type="continuationSeparator" w:id="0">
    <w:p w:rsidR="003B7565" w:rsidRDefault="003B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565" w:rsidRDefault="003B7565">
      <w:r>
        <w:separator/>
      </w:r>
    </w:p>
  </w:footnote>
  <w:footnote w:type="continuationSeparator" w:id="0">
    <w:p w:rsidR="003B7565" w:rsidRDefault="003B7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82001"/>
    <w:multiLevelType w:val="hybridMultilevel"/>
    <w:tmpl w:val="E23490AC"/>
    <w:lvl w:ilvl="0" w:tplc="A58A46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9"/>
  </w:num>
  <w:num w:numId="13">
    <w:abstractNumId w:val="5"/>
  </w:num>
  <w:num w:numId="14">
    <w:abstractNumId w:val="12"/>
  </w:num>
  <w:num w:numId="15">
    <w:abstractNumId w:val="19"/>
  </w:num>
  <w:num w:numId="16">
    <w:abstractNumId w:val="14"/>
  </w:num>
  <w:num w:numId="17">
    <w:abstractNumId w:val="16"/>
  </w:num>
  <w:num w:numId="18">
    <w:abstractNumId w:val="17"/>
  </w:num>
  <w:num w:numId="19">
    <w:abstractNumId w:val="18"/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404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4749"/>
    <w:rsid w:val="00071958"/>
    <w:rsid w:val="0007491B"/>
    <w:rsid w:val="000754B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732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9BF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033A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90B"/>
    <w:rsid w:val="001F19B0"/>
    <w:rsid w:val="001F5609"/>
    <w:rsid w:val="001F5706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BBD"/>
    <w:rsid w:val="00266EA4"/>
    <w:rsid w:val="00267155"/>
    <w:rsid w:val="00267C77"/>
    <w:rsid w:val="00270EC1"/>
    <w:rsid w:val="00272893"/>
    <w:rsid w:val="00274583"/>
    <w:rsid w:val="002761C6"/>
    <w:rsid w:val="00277523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AA6"/>
    <w:rsid w:val="002C1D09"/>
    <w:rsid w:val="002C3611"/>
    <w:rsid w:val="002C4B0C"/>
    <w:rsid w:val="002C5858"/>
    <w:rsid w:val="002C6308"/>
    <w:rsid w:val="002C78DB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053"/>
    <w:rsid w:val="0033432F"/>
    <w:rsid w:val="0033682D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0D7B"/>
    <w:rsid w:val="003B3F9A"/>
    <w:rsid w:val="003B590B"/>
    <w:rsid w:val="003B6EDD"/>
    <w:rsid w:val="003B7565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60E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7205"/>
    <w:rsid w:val="0043769D"/>
    <w:rsid w:val="00437D8C"/>
    <w:rsid w:val="00440597"/>
    <w:rsid w:val="00440D61"/>
    <w:rsid w:val="00440D8B"/>
    <w:rsid w:val="0044147D"/>
    <w:rsid w:val="004437D3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29F"/>
    <w:rsid w:val="004A353B"/>
    <w:rsid w:val="004A359B"/>
    <w:rsid w:val="004A3D52"/>
    <w:rsid w:val="004A668C"/>
    <w:rsid w:val="004A7ACD"/>
    <w:rsid w:val="004B3E76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DB6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5E05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1C4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30C39"/>
    <w:rsid w:val="0073178E"/>
    <w:rsid w:val="007326A6"/>
    <w:rsid w:val="007326BC"/>
    <w:rsid w:val="00732BFD"/>
    <w:rsid w:val="00732C5D"/>
    <w:rsid w:val="00733D68"/>
    <w:rsid w:val="00734A03"/>
    <w:rsid w:val="00734B51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6F9F"/>
    <w:rsid w:val="0083734E"/>
    <w:rsid w:val="00841A2F"/>
    <w:rsid w:val="00841EA2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0A2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4424"/>
    <w:rsid w:val="00955E24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3A34"/>
    <w:rsid w:val="009F3FFE"/>
    <w:rsid w:val="009F4485"/>
    <w:rsid w:val="009F46FA"/>
    <w:rsid w:val="009F4B0F"/>
    <w:rsid w:val="009F4B21"/>
    <w:rsid w:val="009F4B8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1F9F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20B1"/>
    <w:rsid w:val="00AE2CE9"/>
    <w:rsid w:val="00AE3899"/>
    <w:rsid w:val="00AE4642"/>
    <w:rsid w:val="00AE503B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83"/>
    <w:rsid w:val="00B23B16"/>
    <w:rsid w:val="00B24C00"/>
    <w:rsid w:val="00B31336"/>
    <w:rsid w:val="00B3141F"/>
    <w:rsid w:val="00B322C8"/>
    <w:rsid w:val="00B3364A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68B"/>
    <w:rsid w:val="00BD2CC9"/>
    <w:rsid w:val="00BD634D"/>
    <w:rsid w:val="00BD705D"/>
    <w:rsid w:val="00BE0260"/>
    <w:rsid w:val="00BE2C21"/>
    <w:rsid w:val="00BE3234"/>
    <w:rsid w:val="00BE3435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451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C97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AEB"/>
    <w:rsid w:val="00FC63AA"/>
    <w:rsid w:val="00FC77BE"/>
    <w:rsid w:val="00FC7F37"/>
    <w:rsid w:val="00FD1036"/>
    <w:rsid w:val="00FD44AD"/>
    <w:rsid w:val="00FE0188"/>
    <w:rsid w:val="00FE0625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218E8-D22B-4098-B628-5E2C4F7126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7440B6-B323-4034-BB4F-A9E515EFD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9A30C-EB94-41E8-A7E4-A891F1895DD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76E6AB5-9F40-400C-828A-4A12DF05223D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7554F29B-C310-48CD-BE09-298A5D04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3</cp:revision>
  <cp:lastPrinted>2010-09-30T14:29:00Z</cp:lastPrinted>
  <dcterms:created xsi:type="dcterms:W3CDTF">2015-08-19T13:25:00Z</dcterms:created>
  <dcterms:modified xsi:type="dcterms:W3CDTF">2015-10-22T08:02:00Z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