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629" w:type="pct"/>
        <w:tblInd w:w="-885" w:type="dxa"/>
        <w:tblLook w:val="04A0" w:firstRow="1" w:lastRow="0" w:firstColumn="1" w:lastColumn="0" w:noHBand="0" w:noVBand="1"/>
      </w:tblPr>
      <w:tblGrid>
        <w:gridCol w:w="5227"/>
        <w:gridCol w:w="246"/>
        <w:gridCol w:w="5696"/>
      </w:tblGrid>
      <w:tr w:rsidR="00A21BA8" w:rsidRPr="00C42394" w14:paraId="75349B75" w14:textId="77777777" w:rsidTr="00990163">
        <w:tc>
          <w:tcPr>
            <w:tcW w:w="2340" w:type="pct"/>
          </w:tcPr>
          <w:tbl>
            <w:tblPr>
              <w:tblpPr w:leftFromText="180" w:rightFromText="180" w:vertAnchor="text" w:horzAnchor="page" w:tblpX="1216" w:tblpY="-79"/>
              <w:tblOverlap w:val="never"/>
              <w:tblW w:w="4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1418"/>
            </w:tblGrid>
            <w:tr w:rsidR="00035341" w:rsidRPr="0052681C" w14:paraId="75349B68" w14:textId="77777777" w:rsidTr="00820DF5">
              <w:trPr>
                <w:trHeight w:val="70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349B66" w14:textId="77777777" w:rsidR="00035341" w:rsidRPr="00035341" w:rsidRDefault="00035341" w:rsidP="0045779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035341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Номер ТЗ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349B67" w14:textId="1E61C800" w:rsidR="00035341" w:rsidRPr="00035341" w:rsidRDefault="00DF6243" w:rsidP="00306EE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401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L</w:t>
                  </w:r>
                </w:p>
              </w:tc>
            </w:tr>
            <w:tr w:rsidR="00035341" w:rsidRPr="0052681C" w14:paraId="75349B6B" w14:textId="77777777" w:rsidTr="007B1BE7">
              <w:trPr>
                <w:trHeight w:val="28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349B69" w14:textId="77777777" w:rsidR="00035341" w:rsidRPr="00035341" w:rsidRDefault="00035341" w:rsidP="0045779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</w:pPr>
                  <w:r w:rsidRPr="00035341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Номер материала </w:t>
                  </w:r>
                  <w:r w:rsidRPr="00035341"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SAP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349B6A" w14:textId="28427C72" w:rsidR="00990163" w:rsidRPr="00990163" w:rsidRDefault="00990163" w:rsidP="0045779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c>
            </w:tr>
          </w:tbl>
          <w:p w14:paraId="75349B6C" w14:textId="77777777" w:rsidR="00A21BA8" w:rsidRPr="00C42394" w:rsidRDefault="00A21BA8" w:rsidP="00A21BA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0" w:type="pct"/>
          </w:tcPr>
          <w:p w14:paraId="75349B6D" w14:textId="77777777" w:rsidR="00A21BA8" w:rsidRPr="00C42394" w:rsidRDefault="00A21BA8" w:rsidP="00A21BA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551" w:type="pct"/>
          </w:tcPr>
          <w:p w14:paraId="75349B6E" w14:textId="77777777" w:rsidR="00990163" w:rsidRPr="007B1BE7" w:rsidRDefault="00990163" w:rsidP="0099016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B1BE7">
              <w:rPr>
                <w:rFonts w:ascii="Times New Roman" w:hAnsi="Times New Roman"/>
                <w:b/>
                <w:sz w:val="26"/>
                <w:szCs w:val="26"/>
              </w:rPr>
              <w:t>“УТВЕРЖДАЮ”</w:t>
            </w:r>
          </w:p>
          <w:p w14:paraId="7B7EF0DA" w14:textId="77777777" w:rsidR="00306EE3" w:rsidRDefault="00306EE3" w:rsidP="00306EE3">
            <w:pPr>
              <w:spacing w:after="0"/>
              <w:jc w:val="right"/>
              <w:rPr>
                <w:rFonts w:ascii="Times New Roman" w:hAnsi="Times New Roman"/>
                <w:sz w:val="28"/>
                <w:szCs w:val="24"/>
              </w:rPr>
            </w:pPr>
            <w:r w:rsidRPr="00306EE3">
              <w:rPr>
                <w:rFonts w:ascii="Times New Roman" w:hAnsi="Times New Roman"/>
                <w:sz w:val="28"/>
                <w:szCs w:val="24"/>
              </w:rPr>
              <w:t>П</w:t>
            </w:r>
            <w:r w:rsidRPr="00306EE3">
              <w:rPr>
                <w:rFonts w:ascii="Times New Roman" w:hAnsi="Times New Roman"/>
                <w:sz w:val="28"/>
                <w:szCs w:val="24"/>
              </w:rPr>
              <w:t>ервого заместителя директора-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14:paraId="7DC7C2A1" w14:textId="77777777" w:rsidR="00306EE3" w:rsidRDefault="00306EE3" w:rsidP="00306EE3">
            <w:pPr>
              <w:spacing w:after="0"/>
              <w:jc w:val="right"/>
              <w:rPr>
                <w:rFonts w:ascii="Times New Roman" w:hAnsi="Times New Roman"/>
                <w:sz w:val="28"/>
                <w:szCs w:val="24"/>
              </w:rPr>
            </w:pPr>
            <w:r w:rsidRPr="00306EE3">
              <w:rPr>
                <w:rFonts w:ascii="Times New Roman" w:hAnsi="Times New Roman"/>
                <w:sz w:val="28"/>
                <w:szCs w:val="24"/>
              </w:rPr>
              <w:t xml:space="preserve">главного инженера филиала </w:t>
            </w:r>
          </w:p>
          <w:p w14:paraId="4BA4031E" w14:textId="4FEACD03" w:rsidR="00306EE3" w:rsidRPr="00306EE3" w:rsidRDefault="00306EE3" w:rsidP="00306EE3">
            <w:pPr>
              <w:spacing w:after="0"/>
              <w:jc w:val="right"/>
              <w:rPr>
                <w:rFonts w:ascii="Times New Roman" w:hAnsi="Times New Roman"/>
                <w:sz w:val="28"/>
                <w:szCs w:val="24"/>
              </w:rPr>
            </w:pPr>
            <w:r w:rsidRPr="00306EE3">
              <w:rPr>
                <w:rFonts w:ascii="Times New Roman" w:hAnsi="Times New Roman"/>
                <w:sz w:val="28"/>
                <w:szCs w:val="24"/>
              </w:rPr>
              <w:t>ПАО «МРСК Центра»-«Воронежэнерго»</w:t>
            </w:r>
          </w:p>
          <w:p w14:paraId="6E18737B" w14:textId="065D4ECD" w:rsidR="00306EE3" w:rsidRPr="00306EE3" w:rsidRDefault="00306EE3" w:rsidP="00306EE3">
            <w:pPr>
              <w:spacing w:after="0"/>
              <w:jc w:val="right"/>
              <w:rPr>
                <w:rFonts w:ascii="Times New Roman" w:hAnsi="Times New Roman"/>
                <w:sz w:val="28"/>
                <w:szCs w:val="24"/>
              </w:rPr>
            </w:pPr>
            <w:r w:rsidRPr="00306EE3">
              <w:rPr>
                <w:rFonts w:ascii="Times New Roman" w:hAnsi="Times New Roman"/>
                <w:sz w:val="28"/>
                <w:szCs w:val="24"/>
              </w:rPr>
              <w:t xml:space="preserve">________________ </w:t>
            </w:r>
            <w:r>
              <w:rPr>
                <w:rFonts w:ascii="Times New Roman" w:hAnsi="Times New Roman"/>
                <w:sz w:val="28"/>
                <w:szCs w:val="24"/>
              </w:rPr>
              <w:t>В</w:t>
            </w:r>
            <w:r w:rsidRPr="00306EE3">
              <w:rPr>
                <w:rFonts w:ascii="Times New Roman" w:hAnsi="Times New Roman"/>
                <w:sz w:val="28"/>
                <w:szCs w:val="24"/>
              </w:rPr>
              <w:t xml:space="preserve">.А. </w:t>
            </w:r>
            <w:r>
              <w:rPr>
                <w:rFonts w:ascii="Times New Roman" w:hAnsi="Times New Roman"/>
                <w:sz w:val="28"/>
                <w:szCs w:val="24"/>
              </w:rPr>
              <w:t>Антонов</w:t>
            </w:r>
          </w:p>
          <w:p w14:paraId="75349B74" w14:textId="1EDBACC3" w:rsidR="00A21BA8" w:rsidRPr="00C42394" w:rsidRDefault="00306EE3" w:rsidP="00306EE3">
            <w:pPr>
              <w:spacing w:after="0"/>
              <w:jc w:val="right"/>
              <w:rPr>
                <w:sz w:val="24"/>
                <w:szCs w:val="24"/>
              </w:rPr>
            </w:pPr>
            <w:r w:rsidRPr="00306EE3">
              <w:rPr>
                <w:rFonts w:ascii="Times New Roman" w:hAnsi="Times New Roman"/>
                <w:sz w:val="28"/>
                <w:szCs w:val="24"/>
              </w:rPr>
              <w:t xml:space="preserve">    «____» ______________201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9 </w:t>
            </w:r>
            <w:r w:rsidRPr="00306EE3">
              <w:rPr>
                <w:rFonts w:ascii="Times New Roman" w:hAnsi="Times New Roman"/>
                <w:sz w:val="28"/>
                <w:szCs w:val="24"/>
              </w:rPr>
              <w:t>г</w:t>
            </w:r>
            <w:r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</w:tr>
    </w:tbl>
    <w:p w14:paraId="75349B76" w14:textId="77777777" w:rsidR="00214FE1" w:rsidRDefault="00214FE1" w:rsidP="0073562A">
      <w:pPr>
        <w:pStyle w:val="2"/>
        <w:numPr>
          <w:ilvl w:val="0"/>
          <w:numId w:val="0"/>
        </w:numPr>
        <w:spacing w:after="120"/>
        <w:jc w:val="center"/>
        <w:rPr>
          <w:rFonts w:ascii="Times New Roman" w:hAnsi="Times New Roman"/>
          <w:b w:val="0"/>
          <w:color w:val="auto"/>
        </w:rPr>
      </w:pPr>
    </w:p>
    <w:p w14:paraId="75349B77" w14:textId="77777777" w:rsidR="0073562A" w:rsidRPr="00960914" w:rsidRDefault="0073562A" w:rsidP="0073562A">
      <w:pPr>
        <w:pStyle w:val="2"/>
        <w:numPr>
          <w:ilvl w:val="0"/>
          <w:numId w:val="0"/>
          <w:ins w:id="0" w:author="Kozlov_E" w:date="2005-05-24T16:56:00Z"/>
        </w:numPr>
        <w:spacing w:after="120"/>
        <w:jc w:val="center"/>
        <w:rPr>
          <w:rFonts w:ascii="Times New Roman" w:hAnsi="Times New Roman"/>
          <w:color w:val="auto"/>
        </w:rPr>
      </w:pPr>
      <w:r w:rsidRPr="00960914">
        <w:rPr>
          <w:rFonts w:ascii="Times New Roman" w:hAnsi="Times New Roman"/>
          <w:color w:val="auto"/>
        </w:rPr>
        <w:t>ТЕХНИЧЕСКОЕ ЗАДАНИЕ</w:t>
      </w:r>
    </w:p>
    <w:p w14:paraId="75349B79" w14:textId="1C4A8F82" w:rsidR="00035341" w:rsidRPr="00960914" w:rsidRDefault="00035341" w:rsidP="00306EE3">
      <w:pPr>
        <w:pStyle w:val="1"/>
        <w:numPr>
          <w:ilvl w:val="0"/>
          <w:numId w:val="0"/>
        </w:numPr>
        <w:ind w:left="432" w:hanging="432"/>
      </w:pPr>
      <w:r w:rsidRPr="00960914">
        <w:t xml:space="preserve">на поставку </w:t>
      </w:r>
      <w:r w:rsidR="00DF6243">
        <w:t>стройматериалов</w:t>
      </w:r>
      <w:r w:rsidRPr="00960914">
        <w:t xml:space="preserve">. Лот № </w:t>
      </w:r>
      <w:r w:rsidR="00DF6243">
        <w:rPr>
          <w:u w:val="single"/>
        </w:rPr>
        <w:t>401</w:t>
      </w:r>
      <w:r w:rsidR="00DF6243">
        <w:rPr>
          <w:u w:val="single"/>
          <w:lang w:val="en-US"/>
        </w:rPr>
        <w:t>L</w:t>
      </w:r>
    </w:p>
    <w:p w14:paraId="75349B7A" w14:textId="77777777" w:rsidR="00035341" w:rsidRPr="00960914" w:rsidRDefault="00035341" w:rsidP="00035341">
      <w:pPr>
        <w:rPr>
          <w:b/>
          <w:lang w:eastAsia="ru-RU"/>
        </w:rPr>
      </w:pPr>
    </w:p>
    <w:p w14:paraId="6C061072" w14:textId="698175EA" w:rsidR="006270C2" w:rsidRDefault="006270C2" w:rsidP="00B642B0">
      <w:pPr>
        <w:pStyle w:val="a7"/>
        <w:numPr>
          <w:ilvl w:val="0"/>
          <w:numId w:val="14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b/>
          <w:bCs/>
          <w:sz w:val="26"/>
          <w:szCs w:val="26"/>
        </w:rPr>
      </w:pPr>
      <w:r w:rsidRPr="006270C2">
        <w:rPr>
          <w:rFonts w:ascii="Times New Roman" w:hAnsi="Times New Roman"/>
          <w:b/>
          <w:bCs/>
          <w:sz w:val="26"/>
          <w:szCs w:val="26"/>
        </w:rPr>
        <w:t>Общая часть.</w:t>
      </w:r>
    </w:p>
    <w:p w14:paraId="16CCC22F" w14:textId="77777777" w:rsidR="006270C2" w:rsidRPr="00EB40B4" w:rsidRDefault="006270C2" w:rsidP="006270C2">
      <w:pPr>
        <w:pStyle w:val="Style3"/>
        <w:widowControl/>
        <w:spacing w:line="312" w:lineRule="exact"/>
      </w:pPr>
      <w:r w:rsidRPr="00EB40B4">
        <w:t xml:space="preserve">ПАО «МРСК Центра» проводит закупку </w:t>
      </w:r>
      <w:r>
        <w:t xml:space="preserve">строительных материалов </w:t>
      </w:r>
      <w:r w:rsidRPr="00EB40B4">
        <w:t>для производства ремонтных и эксплуатационных работ в 20</w:t>
      </w:r>
      <w:r>
        <w:t>20</w:t>
      </w:r>
      <w:r w:rsidRPr="00EB40B4">
        <w:t>г.</w:t>
      </w:r>
    </w:p>
    <w:p w14:paraId="26958540" w14:textId="77777777" w:rsidR="006270C2" w:rsidRPr="006270C2" w:rsidRDefault="006270C2" w:rsidP="006270C2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75349B7B" w14:textId="7A0BA756" w:rsidR="00B642B0" w:rsidRDefault="006270C2" w:rsidP="00B642B0">
      <w:pPr>
        <w:pStyle w:val="a7"/>
        <w:numPr>
          <w:ilvl w:val="0"/>
          <w:numId w:val="14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Предмет ТЗП</w:t>
      </w:r>
      <w:r w:rsidR="00B642B0" w:rsidRPr="00960914">
        <w:rPr>
          <w:rFonts w:ascii="Times New Roman" w:hAnsi="Times New Roman"/>
          <w:b/>
          <w:bCs/>
          <w:sz w:val="26"/>
          <w:szCs w:val="26"/>
        </w:rPr>
        <w:t>.</w:t>
      </w:r>
    </w:p>
    <w:p w14:paraId="1C03C346" w14:textId="61C0FA8A" w:rsidR="002C7CBA" w:rsidRPr="00EB40B4" w:rsidRDefault="002C7CBA" w:rsidP="002C7CBA">
      <w:pPr>
        <w:pStyle w:val="Style3"/>
        <w:widowControl/>
        <w:spacing w:line="317" w:lineRule="exact"/>
        <w:ind w:firstLine="709"/>
      </w:pPr>
      <w:r w:rsidRPr="00EB40B4">
        <w:t xml:space="preserve">Поставщик обеспечивает поставку </w:t>
      </w:r>
      <w:r>
        <w:t xml:space="preserve">строительных материалов </w:t>
      </w:r>
      <w:r w:rsidRPr="00EB40B4">
        <w:t>в объемах и сроки установленные данным ТЗ. Поставка производится на склад получателя - филиала ПАО «МРСК Центра» - «Воронежэнерго»:</w:t>
      </w:r>
    </w:p>
    <w:tbl>
      <w:tblPr>
        <w:tblW w:w="106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0"/>
        <w:gridCol w:w="2338"/>
        <w:gridCol w:w="3986"/>
        <w:gridCol w:w="2268"/>
      </w:tblGrid>
      <w:tr w:rsidR="002C7CBA" w:rsidRPr="00D13E48" w14:paraId="220BF279" w14:textId="77777777" w:rsidTr="00105F4F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36348" w14:textId="77777777" w:rsidR="002C7CBA" w:rsidRPr="00D13E48" w:rsidRDefault="002C7CBA" w:rsidP="00105F4F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Филиал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49800" w14:textId="77777777" w:rsidR="002C7CBA" w:rsidRPr="00D13E48" w:rsidRDefault="002C7CBA" w:rsidP="00105F4F">
            <w:pPr>
              <w:pStyle w:val="Style6"/>
              <w:widowControl/>
              <w:ind w:left="240"/>
              <w:rPr>
                <w:rStyle w:val="FontStyle12"/>
              </w:rPr>
            </w:pPr>
            <w:r w:rsidRPr="00D13E48">
              <w:rPr>
                <w:rStyle w:val="FontStyle12"/>
              </w:rPr>
              <w:t>Вид транспорта Авто/</w:t>
            </w:r>
            <w:proofErr w:type="spellStart"/>
            <w:r w:rsidRPr="00D13E48">
              <w:rPr>
                <w:rStyle w:val="FontStyle12"/>
              </w:rPr>
              <w:t>жд</w:t>
            </w:r>
            <w:proofErr w:type="spellEnd"/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7FF7C" w14:textId="77777777" w:rsidR="002C7CBA" w:rsidRPr="00D13E48" w:rsidRDefault="002C7CBA" w:rsidP="00105F4F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Точка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0F677" w14:textId="77777777" w:rsidR="002C7CBA" w:rsidRPr="00D13E48" w:rsidRDefault="002C7CBA" w:rsidP="00105F4F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Срок поставки</w:t>
            </w:r>
            <w:r>
              <w:rPr>
                <w:rStyle w:val="FontStyle12"/>
              </w:rPr>
              <w:t>*</w:t>
            </w:r>
          </w:p>
        </w:tc>
      </w:tr>
      <w:tr w:rsidR="002C7CBA" w:rsidRPr="00D13E48" w14:paraId="4A8A7EE2" w14:textId="77777777" w:rsidTr="00105F4F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1CB1F" w14:textId="77777777" w:rsidR="002C7CBA" w:rsidRPr="00D13E48" w:rsidRDefault="002C7CBA" w:rsidP="00105F4F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Воронежэнерго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A42D3" w14:textId="77777777" w:rsidR="002C7CBA" w:rsidRPr="00D13E48" w:rsidRDefault="002C7CBA" w:rsidP="00105F4F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proofErr w:type="spellStart"/>
            <w:r w:rsidRPr="00D13E48">
              <w:rPr>
                <w:rStyle w:val="FontStyle12"/>
              </w:rPr>
              <w:t>Авто,ж</w:t>
            </w:r>
            <w:proofErr w:type="spellEnd"/>
            <w:r w:rsidRPr="00D13E48">
              <w:rPr>
                <w:rStyle w:val="FontStyle12"/>
              </w:rPr>
              <w:t>/д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254F7" w14:textId="77777777" w:rsidR="002C7CBA" w:rsidRPr="00D13E48" w:rsidRDefault="002C7CBA" w:rsidP="00105F4F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394026, г. Воронеж, ул. 9 Января, 205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29066" w14:textId="77777777" w:rsidR="002C7CBA" w:rsidRPr="00D13E48" w:rsidRDefault="002C7CBA" w:rsidP="00105F4F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30</w:t>
            </w:r>
          </w:p>
        </w:tc>
      </w:tr>
    </w:tbl>
    <w:p w14:paraId="3E32783F" w14:textId="77777777" w:rsidR="002C7CBA" w:rsidRDefault="002C7CBA" w:rsidP="002C7CBA">
      <w:pPr>
        <w:pStyle w:val="Style10"/>
        <w:widowControl/>
        <w:spacing w:line="240" w:lineRule="exact"/>
        <w:ind w:left="1429"/>
        <w:jc w:val="both"/>
      </w:pPr>
      <w:r>
        <w:t>*в днях, с момента заключения договора</w:t>
      </w:r>
    </w:p>
    <w:p w14:paraId="75349B7E" w14:textId="1A0BB613" w:rsidR="00B5773A" w:rsidRDefault="00B5773A" w:rsidP="00B5773A">
      <w:pPr>
        <w:jc w:val="center"/>
        <w:rPr>
          <w:lang w:eastAsia="ru-RU"/>
        </w:rPr>
      </w:pPr>
    </w:p>
    <w:p w14:paraId="518BBE74" w14:textId="0AD24D5F" w:rsidR="006270C2" w:rsidRDefault="006270C2" w:rsidP="00BD7C19">
      <w:pPr>
        <w:pStyle w:val="a7"/>
        <w:numPr>
          <w:ilvl w:val="0"/>
          <w:numId w:val="14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Технические требования.</w:t>
      </w:r>
    </w:p>
    <w:p w14:paraId="40EEFD5E" w14:textId="07D23DA7" w:rsidR="006270C2" w:rsidRDefault="006270C2" w:rsidP="006270C2">
      <w:pPr>
        <w:pStyle w:val="a7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6270C2">
        <w:rPr>
          <w:rFonts w:ascii="Times New Roman" w:hAnsi="Times New Roman"/>
          <w:bCs/>
          <w:sz w:val="26"/>
          <w:szCs w:val="26"/>
        </w:rPr>
        <w:t>Технические характеристики</w:t>
      </w:r>
      <w:r>
        <w:rPr>
          <w:rFonts w:ascii="Times New Roman" w:hAnsi="Times New Roman"/>
          <w:bCs/>
          <w:sz w:val="26"/>
          <w:szCs w:val="26"/>
        </w:rPr>
        <w:t xml:space="preserve"> строительных материалов и их количество должны соответствовать Приложение № 1 к Техническому заданию.</w:t>
      </w:r>
    </w:p>
    <w:p w14:paraId="2793E0BF" w14:textId="77777777" w:rsidR="006270C2" w:rsidRPr="006270C2" w:rsidRDefault="006270C2" w:rsidP="006270C2">
      <w:pPr>
        <w:pStyle w:val="a7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</w:p>
    <w:p w14:paraId="75349B7F" w14:textId="2C1F8DB2" w:rsidR="00BD7C19" w:rsidRPr="00960914" w:rsidRDefault="00BD7C19" w:rsidP="00BD7C19">
      <w:pPr>
        <w:pStyle w:val="a7"/>
        <w:numPr>
          <w:ilvl w:val="0"/>
          <w:numId w:val="14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b/>
          <w:bCs/>
          <w:sz w:val="26"/>
          <w:szCs w:val="26"/>
        </w:rPr>
      </w:pPr>
      <w:r w:rsidRPr="00960914">
        <w:rPr>
          <w:rFonts w:ascii="Times New Roman" w:hAnsi="Times New Roman"/>
          <w:b/>
          <w:bCs/>
          <w:sz w:val="26"/>
          <w:szCs w:val="26"/>
        </w:rPr>
        <w:t xml:space="preserve">Общие требования. </w:t>
      </w:r>
    </w:p>
    <w:p w14:paraId="75349B80" w14:textId="77777777" w:rsidR="00BD7C19" w:rsidRPr="00457793" w:rsidRDefault="00BD7C19" w:rsidP="00BD7C19">
      <w:pPr>
        <w:pStyle w:val="a7"/>
        <w:tabs>
          <w:tab w:val="left" w:pos="0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2.1. К поставке допускается продукция, отвечающая следующим требованиям:</w:t>
      </w:r>
    </w:p>
    <w:p w14:paraId="75349B81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быть новой, ранее не использованной;</w:t>
      </w:r>
    </w:p>
    <w:p w14:paraId="75349B82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75349B83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для импортных производителей, а также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5349B84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5349B85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запасные части, впервые поставляемые заводом - изготовителем для нужд ПАО «МРСК Центра», должна иметь положительное заключение об опытной эксплуатации сроком </w:t>
      </w:r>
      <w:r w:rsidRPr="00457793">
        <w:rPr>
          <w:rFonts w:ascii="Times New Roman" w:hAnsi="Times New Roman"/>
          <w:sz w:val="24"/>
          <w:szCs w:val="24"/>
        </w:rPr>
        <w:lastRenderedPageBreak/>
        <w:t>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75349B86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запасные части, не использовавшиеся ранее на </w:t>
      </w:r>
      <w:proofErr w:type="spellStart"/>
      <w:r w:rsidRPr="00457793">
        <w:rPr>
          <w:rFonts w:ascii="Times New Roman" w:hAnsi="Times New Roman"/>
          <w:sz w:val="24"/>
          <w:szCs w:val="24"/>
        </w:rPr>
        <w:t>энергообъектах</w:t>
      </w:r>
      <w:proofErr w:type="spellEnd"/>
      <w:r w:rsidRPr="00457793">
        <w:rPr>
          <w:rFonts w:ascii="Times New Roman" w:hAnsi="Times New Roman"/>
          <w:sz w:val="24"/>
          <w:szCs w:val="24"/>
        </w:rPr>
        <w:t xml:space="preserve"> ПАО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14:paraId="75349B87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пройти обязательную аттестацию в аккредитованном Центре ПАО «</w:t>
      </w:r>
      <w:proofErr w:type="spellStart"/>
      <w:r w:rsidRPr="00457793">
        <w:rPr>
          <w:rFonts w:ascii="Times New Roman" w:hAnsi="Times New Roman"/>
          <w:sz w:val="24"/>
          <w:szCs w:val="24"/>
        </w:rPr>
        <w:t>Россети</w:t>
      </w:r>
      <w:proofErr w:type="spellEnd"/>
      <w:r w:rsidRPr="00457793">
        <w:rPr>
          <w:rFonts w:ascii="Times New Roman" w:hAnsi="Times New Roman"/>
          <w:sz w:val="24"/>
          <w:szCs w:val="24"/>
        </w:rPr>
        <w:t>»;</w:t>
      </w:r>
    </w:p>
    <w:p w14:paraId="75349B88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 w:rsidRPr="00457793">
        <w:rPr>
          <w:rFonts w:ascii="Times New Roman" w:hAnsi="Times New Roman"/>
          <w:sz w:val="24"/>
          <w:szCs w:val="24"/>
        </w:rPr>
        <w:t>Россети</w:t>
      </w:r>
      <w:proofErr w:type="spellEnd"/>
      <w:r w:rsidRPr="00457793">
        <w:rPr>
          <w:rFonts w:ascii="Times New Roman" w:hAnsi="Times New Roman"/>
          <w:sz w:val="24"/>
          <w:szCs w:val="24"/>
        </w:rPr>
        <w:t>»;</w:t>
      </w:r>
    </w:p>
    <w:p w14:paraId="75349B89" w14:textId="77777777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14:paraId="75349B8A" w14:textId="77777777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5349B8B" w14:textId="2AE6A5CF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2.2. Участник закупочных процедур на право заключения договора на поставку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5349B8C" w14:textId="180F0A73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2.3. </w:t>
      </w:r>
      <w:r w:rsidR="00DF6243">
        <w:rPr>
          <w:szCs w:val="24"/>
        </w:rPr>
        <w:t>Стройматериалы</w:t>
      </w:r>
      <w:r w:rsidRPr="00457793">
        <w:rPr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 </w:t>
      </w:r>
    </w:p>
    <w:p w14:paraId="75349B8D" w14:textId="28D9B088" w:rsidR="00BD7C19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256221B" w14:textId="0C2645AA" w:rsidR="006270C2" w:rsidRDefault="006270C2" w:rsidP="00960914">
      <w:pPr>
        <w:pStyle w:val="BodyText21"/>
        <w:tabs>
          <w:tab w:val="left" w:pos="0"/>
          <w:tab w:val="left" w:pos="1134"/>
        </w:tabs>
        <w:spacing w:line="276" w:lineRule="auto"/>
      </w:pPr>
      <w:r>
        <w:t>ГОСТ 6617-76 Битумы нефтяные строительные. Технические условия (с Изменениями N 1, 2, 3, 4, 5)</w:t>
      </w:r>
      <w:r>
        <w:t>.</w:t>
      </w:r>
    </w:p>
    <w:p w14:paraId="334B407C" w14:textId="0573295B" w:rsidR="006270C2" w:rsidRDefault="006270C2" w:rsidP="00960914">
      <w:pPr>
        <w:pStyle w:val="BodyText21"/>
        <w:tabs>
          <w:tab w:val="left" w:pos="0"/>
          <w:tab w:val="left" w:pos="1134"/>
        </w:tabs>
        <w:spacing w:line="276" w:lineRule="auto"/>
      </w:pPr>
      <w:r>
        <w:t>ГОСТ 475-2016 Блоки дверные деревянные и комбинированные. Общие технические условия</w:t>
      </w:r>
    </w:p>
    <w:p w14:paraId="2E063923" w14:textId="749DD2D4" w:rsidR="006270C2" w:rsidRDefault="00306EE3" w:rsidP="00960914">
      <w:pPr>
        <w:pStyle w:val="BodyText21"/>
        <w:tabs>
          <w:tab w:val="left" w:pos="0"/>
          <w:tab w:val="left" w:pos="1134"/>
        </w:tabs>
        <w:spacing w:line="276" w:lineRule="auto"/>
      </w:pPr>
      <w:r>
        <w:t>ГОСТ 8486-86 Пиломатериалы хвойных пород. Технические условия (с Изменениями N 1, 2, 3, с Поправкой)</w:t>
      </w:r>
    </w:p>
    <w:p w14:paraId="65ADFFB5" w14:textId="510267DD" w:rsidR="00306EE3" w:rsidRDefault="00306EE3" w:rsidP="00960914">
      <w:pPr>
        <w:pStyle w:val="BodyText21"/>
        <w:tabs>
          <w:tab w:val="left" w:pos="0"/>
          <w:tab w:val="left" w:pos="1134"/>
        </w:tabs>
        <w:spacing w:line="276" w:lineRule="auto"/>
      </w:pPr>
      <w:r>
        <w:t>ГОСТ 530-2012 Кирпич и камень керамические. Общие технические условия</w:t>
      </w:r>
    </w:p>
    <w:p w14:paraId="64576884" w14:textId="5D982086" w:rsidR="00306EE3" w:rsidRDefault="00306EE3" w:rsidP="00960914">
      <w:pPr>
        <w:pStyle w:val="BodyText21"/>
        <w:tabs>
          <w:tab w:val="left" w:pos="0"/>
          <w:tab w:val="left" w:pos="1134"/>
        </w:tabs>
        <w:spacing w:line="276" w:lineRule="auto"/>
      </w:pPr>
      <w:r>
        <w:t>ГОСТ 7251-2016 Линолеум поливинилхлоридный на тканой и нетканой подоснове. Технические условия</w:t>
      </w:r>
    </w:p>
    <w:p w14:paraId="302494B3" w14:textId="111E151D" w:rsidR="00306EE3" w:rsidRDefault="00306EE3" w:rsidP="00960914">
      <w:pPr>
        <w:pStyle w:val="BodyText21"/>
        <w:tabs>
          <w:tab w:val="left" w:pos="0"/>
          <w:tab w:val="left" w:pos="1134"/>
        </w:tabs>
        <w:spacing w:line="276" w:lineRule="auto"/>
      </w:pPr>
      <w:r>
        <w:t>ГОСТ 24045-2016 Профили стальные листовые гнутые с трапециевидными гофрами для строительства. Технические условия</w:t>
      </w:r>
    </w:p>
    <w:p w14:paraId="4A1CB135" w14:textId="71DEA211" w:rsidR="00306EE3" w:rsidRDefault="00306EE3" w:rsidP="00960914">
      <w:pPr>
        <w:pStyle w:val="BodyText21"/>
        <w:tabs>
          <w:tab w:val="left" w:pos="0"/>
          <w:tab w:val="left" w:pos="1134"/>
        </w:tabs>
        <w:spacing w:line="276" w:lineRule="auto"/>
      </w:pPr>
      <w:r>
        <w:t>ГОСТ 30674-99 Блоки оконные из поливинилхлоридных профилей. Технические условия (с Поправкой)</w:t>
      </w:r>
    </w:p>
    <w:p w14:paraId="04FC4A6F" w14:textId="796E6976" w:rsidR="00306EE3" w:rsidRDefault="00306EE3" w:rsidP="00960914">
      <w:pPr>
        <w:pStyle w:val="BodyText21"/>
        <w:tabs>
          <w:tab w:val="left" w:pos="0"/>
          <w:tab w:val="left" w:pos="1134"/>
        </w:tabs>
        <w:spacing w:line="276" w:lineRule="auto"/>
      </w:pPr>
      <w:r>
        <w:t>ГОСТ 8736-2014 Песок для строительных работ. Технические условия (с Поправкой)</w:t>
      </w:r>
    </w:p>
    <w:p w14:paraId="1BD0B9C6" w14:textId="6DA642E9" w:rsidR="00306EE3" w:rsidRPr="00457793" w:rsidRDefault="00306EE3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t>ГОСТ 8267-93. Щебень и гравий из плотных горных пород для строительных работ. Технические условия (с Изменениями N 1-4)</w:t>
      </w:r>
    </w:p>
    <w:p w14:paraId="75349B8E" w14:textId="77777777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2.4. Упаковка, транспортирование, условия и сроки хранения.</w:t>
      </w:r>
    </w:p>
    <w:p w14:paraId="75349B8F" w14:textId="5E1C5431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Упаковка, маркировка, транспортирование, условия и сроки хранения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должны соответствовать требованиям, указанным в технических условиях изготовителя запасных частей, ГОСТ 23216-78, ГОСТ 14192–96,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5349B90" w14:textId="0266EEFF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Правила приемки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должны соответствовать требованиям ГОСТ 23216. </w:t>
      </w:r>
    </w:p>
    <w:p w14:paraId="75349B91" w14:textId="7D40FC17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Способ укладки и транспортировки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5349B92" w14:textId="1A615636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Упаковка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>.</w:t>
      </w:r>
    </w:p>
    <w:p w14:paraId="75349B94" w14:textId="320249B3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2.5. Каждая партия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должна подвергаться приемо-сдаточным испытаниям в соответствие с ГОСТ 23216-78.</w:t>
      </w:r>
    </w:p>
    <w:p w14:paraId="75349B95" w14:textId="6C86CAC9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2.6. Срок изготовления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должен быть не более полугода от момента поставки.</w:t>
      </w:r>
    </w:p>
    <w:p w14:paraId="75349B96" w14:textId="77777777" w:rsidR="00BD7C19" w:rsidRPr="00BD7C19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7" w14:textId="2F7A8CE9" w:rsidR="00BD7C19" w:rsidRPr="00960914" w:rsidRDefault="006270C2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960914" w:rsidRPr="00960914">
        <w:rPr>
          <w:b/>
          <w:sz w:val="26"/>
          <w:szCs w:val="26"/>
        </w:rPr>
        <w:t xml:space="preserve">. </w:t>
      </w:r>
      <w:r w:rsidR="00BD7C19" w:rsidRPr="00960914">
        <w:rPr>
          <w:b/>
          <w:sz w:val="26"/>
          <w:szCs w:val="26"/>
        </w:rPr>
        <w:t>Гарантийные обязательства.</w:t>
      </w:r>
    </w:p>
    <w:p w14:paraId="75349B98" w14:textId="6E361B45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5349B99" w14:textId="77777777" w:rsidR="00BD7C19" w:rsidRPr="00BD7C19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A" w14:textId="45B882A5" w:rsidR="00BD7C19" w:rsidRPr="00960914" w:rsidRDefault="006270C2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="00960914" w:rsidRPr="00960914">
        <w:rPr>
          <w:b/>
          <w:sz w:val="26"/>
          <w:szCs w:val="26"/>
        </w:rPr>
        <w:t xml:space="preserve">. </w:t>
      </w:r>
      <w:r w:rsidR="00BD7C19" w:rsidRPr="00960914">
        <w:rPr>
          <w:b/>
          <w:sz w:val="26"/>
          <w:szCs w:val="26"/>
        </w:rPr>
        <w:t>Требования к надежности и живучести продукции.</w:t>
      </w:r>
    </w:p>
    <w:p w14:paraId="75349B9B" w14:textId="77777777" w:rsidR="00960914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A0211">
        <w:rPr>
          <w:szCs w:val="24"/>
        </w:rPr>
        <w:t>30</w:t>
      </w:r>
      <w:r w:rsidRPr="00457793">
        <w:rPr>
          <w:szCs w:val="24"/>
        </w:rPr>
        <w:t xml:space="preserve"> лет.</w:t>
      </w:r>
    </w:p>
    <w:p w14:paraId="75349B9C" w14:textId="77777777" w:rsidR="00960914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D" w14:textId="7F8DF272" w:rsidR="00BD7C19" w:rsidRPr="00960914" w:rsidRDefault="006270C2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="00960914" w:rsidRPr="00960914">
        <w:rPr>
          <w:b/>
          <w:sz w:val="26"/>
          <w:szCs w:val="26"/>
        </w:rPr>
        <w:t xml:space="preserve">. </w:t>
      </w:r>
      <w:r w:rsidR="00BD7C19" w:rsidRPr="00960914">
        <w:rPr>
          <w:b/>
          <w:sz w:val="26"/>
          <w:szCs w:val="26"/>
        </w:rPr>
        <w:t>Маркировка, состав технической и эксплуатационной документации.</w:t>
      </w:r>
    </w:p>
    <w:p w14:paraId="75349B9E" w14:textId="05EE578C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В комплект поставки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должны входить документы: </w:t>
      </w:r>
    </w:p>
    <w:p w14:paraId="75349B9F" w14:textId="77777777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- паспорт по нормативной документации, утвержденной в установленном порядке;</w:t>
      </w:r>
    </w:p>
    <w:p w14:paraId="75349BA0" w14:textId="77777777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75349BA1" w14:textId="77777777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14:paraId="75349BA2" w14:textId="7DF6BDB2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Маркировка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должна соответствовать требованиям </w:t>
      </w:r>
      <w:r w:rsidRPr="00457793">
        <w:rPr>
          <w:rFonts w:ascii="Times New Roman" w:hAnsi="Times New Roman"/>
          <w:color w:val="000000"/>
          <w:sz w:val="24"/>
          <w:szCs w:val="24"/>
        </w:rPr>
        <w:t>ГОСТ 14192 – 96</w:t>
      </w:r>
      <w:r w:rsidRPr="00457793">
        <w:rPr>
          <w:rFonts w:ascii="Times New Roman" w:hAnsi="Times New Roman"/>
          <w:sz w:val="24"/>
          <w:szCs w:val="24"/>
        </w:rPr>
        <w:t xml:space="preserve"> (для конкретного типа номенклатуры). Маркировка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>, содержание и способ нанесения ее указывается в стандартах или технических условиях на арматуру конкретных типов.</w:t>
      </w:r>
    </w:p>
    <w:p w14:paraId="75349BA3" w14:textId="6C50CABA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Маркировка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производится непосредственно на изделии или ярлыке.</w:t>
      </w:r>
    </w:p>
    <w:p w14:paraId="75349BA4" w14:textId="143C0658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Для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>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14:paraId="75349BA5" w14:textId="2E196895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По всем видам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14:paraId="75349BA6" w14:textId="6D7254F4" w:rsidR="00BD7C19" w:rsidRPr="00960914" w:rsidRDefault="006270C2" w:rsidP="0096091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8</w:t>
      </w:r>
      <w:r w:rsidR="00960914" w:rsidRPr="00960914">
        <w:rPr>
          <w:rFonts w:ascii="Times New Roman" w:hAnsi="Times New Roman"/>
          <w:b/>
          <w:bCs/>
          <w:sz w:val="26"/>
          <w:szCs w:val="26"/>
        </w:rPr>
        <w:t xml:space="preserve">. </w:t>
      </w:r>
      <w:r w:rsidR="00BD7C19" w:rsidRPr="00960914">
        <w:rPr>
          <w:rFonts w:ascii="Times New Roman" w:hAnsi="Times New Roman"/>
          <w:b/>
          <w:bCs/>
          <w:sz w:val="26"/>
          <w:szCs w:val="26"/>
        </w:rPr>
        <w:t>Правила приемки продукции.</w:t>
      </w:r>
    </w:p>
    <w:p w14:paraId="75349BA7" w14:textId="3FB3DB2D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Каждая партия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14:paraId="75349BA8" w14:textId="77777777" w:rsidR="00BD7C19" w:rsidRPr="00457793" w:rsidRDefault="00BD7C19" w:rsidP="00BD7C19">
      <w:pPr>
        <w:pStyle w:val="a7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5349BAC" w14:textId="05F14A83" w:rsidR="00990163" w:rsidRDefault="00990163" w:rsidP="00990163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</w:p>
    <w:p w14:paraId="14C44455" w14:textId="487E21F5" w:rsidR="00306EE3" w:rsidRDefault="00306EE3" w:rsidP="00990163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</w:p>
    <w:p w14:paraId="29E98CDF" w14:textId="77777777" w:rsidR="00306EE3" w:rsidRPr="00990163" w:rsidRDefault="00306EE3" w:rsidP="00990163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bookmarkStart w:id="1" w:name="_GoBack"/>
      <w:bookmarkEnd w:id="1"/>
    </w:p>
    <w:p w14:paraId="75349BAD" w14:textId="42099DA3" w:rsidR="00990163" w:rsidRPr="00990163" w:rsidRDefault="00306EE3" w:rsidP="00306EE3">
      <w:pPr>
        <w:pStyle w:val="BodyText21"/>
        <w:tabs>
          <w:tab w:val="left" w:pos="0"/>
          <w:tab w:val="left" w:pos="1134"/>
          <w:tab w:val="left" w:pos="6465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     Начальник АХО</w:t>
      </w:r>
      <w:r>
        <w:rPr>
          <w:sz w:val="26"/>
          <w:szCs w:val="26"/>
        </w:rPr>
        <w:tab/>
        <w:t>Чаплыгин А.А.</w:t>
      </w:r>
    </w:p>
    <w:sectPr w:rsidR="00990163" w:rsidRPr="00990163" w:rsidSect="007B1BE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YMXM Y+ Plumb">
    <w:altName w:val="Plumb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403"/>
    <w:multiLevelType w:val="hybridMultilevel"/>
    <w:tmpl w:val="3F5AD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3" w15:restartNumberingAfterBreak="0">
    <w:nsid w:val="1F542019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5" w15:restartNumberingAfterBreak="0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277B1"/>
    <w:multiLevelType w:val="multilevel"/>
    <w:tmpl w:val="4B66F9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7" w15:restartNumberingAfterBreak="0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2C4066"/>
    <w:multiLevelType w:val="multilevel"/>
    <w:tmpl w:val="3F2495D0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A0A439B"/>
    <w:multiLevelType w:val="hybridMultilevel"/>
    <w:tmpl w:val="B4EAF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A54A3B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12"/>
  </w:num>
  <w:num w:numId="10">
    <w:abstractNumId w:val="15"/>
  </w:num>
  <w:num w:numId="11">
    <w:abstractNumId w:val="6"/>
  </w:num>
  <w:num w:numId="12">
    <w:abstractNumId w:val="14"/>
  </w:num>
  <w:num w:numId="13">
    <w:abstractNumId w:val="14"/>
  </w:num>
  <w:num w:numId="14">
    <w:abstractNumId w:val="10"/>
  </w:num>
  <w:num w:numId="15">
    <w:abstractNumId w:val="14"/>
  </w:num>
  <w:num w:numId="16">
    <w:abstractNumId w:val="17"/>
  </w:num>
  <w:num w:numId="17">
    <w:abstractNumId w:val="3"/>
  </w:num>
  <w:num w:numId="18">
    <w:abstractNumId w:val="13"/>
  </w:num>
  <w:num w:numId="19">
    <w:abstractNumId w:val="2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E7"/>
    <w:rsid w:val="0000022C"/>
    <w:rsid w:val="00002ABE"/>
    <w:rsid w:val="00005E89"/>
    <w:rsid w:val="00013416"/>
    <w:rsid w:val="00013F88"/>
    <w:rsid w:val="00020578"/>
    <w:rsid w:val="00022E27"/>
    <w:rsid w:val="00027866"/>
    <w:rsid w:val="00035341"/>
    <w:rsid w:val="000412BC"/>
    <w:rsid w:val="00047B9C"/>
    <w:rsid w:val="00051B05"/>
    <w:rsid w:val="000552CB"/>
    <w:rsid w:val="00057017"/>
    <w:rsid w:val="0007060B"/>
    <w:rsid w:val="0007501B"/>
    <w:rsid w:val="000844BF"/>
    <w:rsid w:val="00086C7C"/>
    <w:rsid w:val="00087EF1"/>
    <w:rsid w:val="000A1B47"/>
    <w:rsid w:val="000A3DF0"/>
    <w:rsid w:val="000B335C"/>
    <w:rsid w:val="000C2046"/>
    <w:rsid w:val="000C3510"/>
    <w:rsid w:val="000C61C6"/>
    <w:rsid w:val="000D0A89"/>
    <w:rsid w:val="000D58DB"/>
    <w:rsid w:val="000D6681"/>
    <w:rsid w:val="000E6C22"/>
    <w:rsid w:val="000E6C55"/>
    <w:rsid w:val="000F5C55"/>
    <w:rsid w:val="00101D4F"/>
    <w:rsid w:val="001069E0"/>
    <w:rsid w:val="00111A14"/>
    <w:rsid w:val="00111E55"/>
    <w:rsid w:val="0012150E"/>
    <w:rsid w:val="00124802"/>
    <w:rsid w:val="00127AE6"/>
    <w:rsid w:val="00130989"/>
    <w:rsid w:val="00131F17"/>
    <w:rsid w:val="00136E52"/>
    <w:rsid w:val="00151F27"/>
    <w:rsid w:val="0016438D"/>
    <w:rsid w:val="00166DDF"/>
    <w:rsid w:val="001672BC"/>
    <w:rsid w:val="00182064"/>
    <w:rsid w:val="001827C6"/>
    <w:rsid w:val="0018582F"/>
    <w:rsid w:val="001A3A2B"/>
    <w:rsid w:val="001A3F43"/>
    <w:rsid w:val="001A5AE7"/>
    <w:rsid w:val="001A750F"/>
    <w:rsid w:val="001B2614"/>
    <w:rsid w:val="001B272B"/>
    <w:rsid w:val="001B2DE6"/>
    <w:rsid w:val="001B31EB"/>
    <w:rsid w:val="001B6572"/>
    <w:rsid w:val="001B71EE"/>
    <w:rsid w:val="001C0F04"/>
    <w:rsid w:val="001C1D57"/>
    <w:rsid w:val="001C303C"/>
    <w:rsid w:val="001C5FEC"/>
    <w:rsid w:val="001D0458"/>
    <w:rsid w:val="001D164F"/>
    <w:rsid w:val="001D2CE2"/>
    <w:rsid w:val="001E6C16"/>
    <w:rsid w:val="001E7C4C"/>
    <w:rsid w:val="001F2225"/>
    <w:rsid w:val="002036BF"/>
    <w:rsid w:val="002064DA"/>
    <w:rsid w:val="00210EB1"/>
    <w:rsid w:val="00214FE1"/>
    <w:rsid w:val="002153FC"/>
    <w:rsid w:val="00221636"/>
    <w:rsid w:val="00226EF8"/>
    <w:rsid w:val="00230594"/>
    <w:rsid w:val="0024064D"/>
    <w:rsid w:val="00245216"/>
    <w:rsid w:val="002502AA"/>
    <w:rsid w:val="002506F1"/>
    <w:rsid w:val="00252EA7"/>
    <w:rsid w:val="002602EC"/>
    <w:rsid w:val="00260CD9"/>
    <w:rsid w:val="00271919"/>
    <w:rsid w:val="00275FE6"/>
    <w:rsid w:val="002829A2"/>
    <w:rsid w:val="00292C55"/>
    <w:rsid w:val="00294685"/>
    <w:rsid w:val="0029498E"/>
    <w:rsid w:val="002A1D51"/>
    <w:rsid w:val="002A37E7"/>
    <w:rsid w:val="002A7059"/>
    <w:rsid w:val="002B0AFB"/>
    <w:rsid w:val="002B3743"/>
    <w:rsid w:val="002B5950"/>
    <w:rsid w:val="002B779E"/>
    <w:rsid w:val="002C2F21"/>
    <w:rsid w:val="002C64A2"/>
    <w:rsid w:val="002C7247"/>
    <w:rsid w:val="002C7CBA"/>
    <w:rsid w:val="002D5C24"/>
    <w:rsid w:val="002D63BC"/>
    <w:rsid w:val="002E4F20"/>
    <w:rsid w:val="002E5DF7"/>
    <w:rsid w:val="002E6307"/>
    <w:rsid w:val="002E71FB"/>
    <w:rsid w:val="002F1993"/>
    <w:rsid w:val="002F2F28"/>
    <w:rsid w:val="002F42F2"/>
    <w:rsid w:val="002F6654"/>
    <w:rsid w:val="002F6CA3"/>
    <w:rsid w:val="00303C47"/>
    <w:rsid w:val="00306EE3"/>
    <w:rsid w:val="0031003C"/>
    <w:rsid w:val="003125FC"/>
    <w:rsid w:val="00313FE1"/>
    <w:rsid w:val="00320584"/>
    <w:rsid w:val="00322D09"/>
    <w:rsid w:val="003237C2"/>
    <w:rsid w:val="00333FE6"/>
    <w:rsid w:val="00334DDD"/>
    <w:rsid w:val="003373F0"/>
    <w:rsid w:val="003375D8"/>
    <w:rsid w:val="003423F0"/>
    <w:rsid w:val="00352EE3"/>
    <w:rsid w:val="00364B71"/>
    <w:rsid w:val="00371919"/>
    <w:rsid w:val="00373B46"/>
    <w:rsid w:val="00377BCC"/>
    <w:rsid w:val="00380A3C"/>
    <w:rsid w:val="00385DBA"/>
    <w:rsid w:val="00391DEC"/>
    <w:rsid w:val="00394ECD"/>
    <w:rsid w:val="0039557C"/>
    <w:rsid w:val="003A1BED"/>
    <w:rsid w:val="003A7B4A"/>
    <w:rsid w:val="003B403A"/>
    <w:rsid w:val="003D43E7"/>
    <w:rsid w:val="003D74D6"/>
    <w:rsid w:val="003E0125"/>
    <w:rsid w:val="003E21C6"/>
    <w:rsid w:val="003E4A91"/>
    <w:rsid w:val="003F0B05"/>
    <w:rsid w:val="003F1BF5"/>
    <w:rsid w:val="003F49D7"/>
    <w:rsid w:val="003F7532"/>
    <w:rsid w:val="00401023"/>
    <w:rsid w:val="00405CD1"/>
    <w:rsid w:val="004103E4"/>
    <w:rsid w:val="004127B6"/>
    <w:rsid w:val="004141DA"/>
    <w:rsid w:val="004207F9"/>
    <w:rsid w:val="00420FD9"/>
    <w:rsid w:val="004215DF"/>
    <w:rsid w:val="00427510"/>
    <w:rsid w:val="004313B4"/>
    <w:rsid w:val="004362EC"/>
    <w:rsid w:val="00437244"/>
    <w:rsid w:val="0043741D"/>
    <w:rsid w:val="00440BFD"/>
    <w:rsid w:val="0045095C"/>
    <w:rsid w:val="00454497"/>
    <w:rsid w:val="00455EED"/>
    <w:rsid w:val="00456866"/>
    <w:rsid w:val="00456A0C"/>
    <w:rsid w:val="00457793"/>
    <w:rsid w:val="0046044B"/>
    <w:rsid w:val="00460688"/>
    <w:rsid w:val="00462860"/>
    <w:rsid w:val="004712BC"/>
    <w:rsid w:val="0048051E"/>
    <w:rsid w:val="00481D4E"/>
    <w:rsid w:val="004849D4"/>
    <w:rsid w:val="00484E90"/>
    <w:rsid w:val="00494882"/>
    <w:rsid w:val="004A10C8"/>
    <w:rsid w:val="004A2814"/>
    <w:rsid w:val="004A53B2"/>
    <w:rsid w:val="004B3BC6"/>
    <w:rsid w:val="004B5BB7"/>
    <w:rsid w:val="004C4BAE"/>
    <w:rsid w:val="004C7D2E"/>
    <w:rsid w:val="004D5A14"/>
    <w:rsid w:val="004E4142"/>
    <w:rsid w:val="004F7ADE"/>
    <w:rsid w:val="00507532"/>
    <w:rsid w:val="00507EAE"/>
    <w:rsid w:val="00507ECD"/>
    <w:rsid w:val="00516376"/>
    <w:rsid w:val="00520824"/>
    <w:rsid w:val="00523682"/>
    <w:rsid w:val="00524F80"/>
    <w:rsid w:val="00535543"/>
    <w:rsid w:val="00543D52"/>
    <w:rsid w:val="00545EA8"/>
    <w:rsid w:val="0057019D"/>
    <w:rsid w:val="00570701"/>
    <w:rsid w:val="00574CE3"/>
    <w:rsid w:val="00582A0E"/>
    <w:rsid w:val="00595CD0"/>
    <w:rsid w:val="005A0CE7"/>
    <w:rsid w:val="005A63AC"/>
    <w:rsid w:val="005A7EAB"/>
    <w:rsid w:val="005B106C"/>
    <w:rsid w:val="005B1A0F"/>
    <w:rsid w:val="005B1FFA"/>
    <w:rsid w:val="005B2AFE"/>
    <w:rsid w:val="005C29BF"/>
    <w:rsid w:val="005C402E"/>
    <w:rsid w:val="005C49EB"/>
    <w:rsid w:val="005C5C63"/>
    <w:rsid w:val="005E7FEA"/>
    <w:rsid w:val="005F35A7"/>
    <w:rsid w:val="005F5D28"/>
    <w:rsid w:val="005F6003"/>
    <w:rsid w:val="005F7D2E"/>
    <w:rsid w:val="006038AA"/>
    <w:rsid w:val="006041D6"/>
    <w:rsid w:val="006222AA"/>
    <w:rsid w:val="0062300D"/>
    <w:rsid w:val="0062472F"/>
    <w:rsid w:val="00625940"/>
    <w:rsid w:val="006270C2"/>
    <w:rsid w:val="00632DB1"/>
    <w:rsid w:val="0064400A"/>
    <w:rsid w:val="00645B08"/>
    <w:rsid w:val="0065197B"/>
    <w:rsid w:val="0065445D"/>
    <w:rsid w:val="00670EE3"/>
    <w:rsid w:val="00673690"/>
    <w:rsid w:val="00674785"/>
    <w:rsid w:val="00680EAC"/>
    <w:rsid w:val="006869CD"/>
    <w:rsid w:val="00686B58"/>
    <w:rsid w:val="00697172"/>
    <w:rsid w:val="006A3BAA"/>
    <w:rsid w:val="006A43FA"/>
    <w:rsid w:val="006A6968"/>
    <w:rsid w:val="006B280C"/>
    <w:rsid w:val="006C1938"/>
    <w:rsid w:val="006C234E"/>
    <w:rsid w:val="006C41F2"/>
    <w:rsid w:val="006C4F28"/>
    <w:rsid w:val="006C5273"/>
    <w:rsid w:val="006D62D2"/>
    <w:rsid w:val="006D77F1"/>
    <w:rsid w:val="006D781C"/>
    <w:rsid w:val="006E5F4B"/>
    <w:rsid w:val="006E627B"/>
    <w:rsid w:val="006E660C"/>
    <w:rsid w:val="00700650"/>
    <w:rsid w:val="00700A98"/>
    <w:rsid w:val="00705B7C"/>
    <w:rsid w:val="00705FE0"/>
    <w:rsid w:val="00714636"/>
    <w:rsid w:val="0071768F"/>
    <w:rsid w:val="00721CBB"/>
    <w:rsid w:val="007221C9"/>
    <w:rsid w:val="00731328"/>
    <w:rsid w:val="00733C86"/>
    <w:rsid w:val="0073424D"/>
    <w:rsid w:val="0073562A"/>
    <w:rsid w:val="00736702"/>
    <w:rsid w:val="00742816"/>
    <w:rsid w:val="0074314E"/>
    <w:rsid w:val="00745A6A"/>
    <w:rsid w:val="00746BE5"/>
    <w:rsid w:val="00753A95"/>
    <w:rsid w:val="0075539A"/>
    <w:rsid w:val="00764D6E"/>
    <w:rsid w:val="00766DB4"/>
    <w:rsid w:val="00773635"/>
    <w:rsid w:val="00775B6F"/>
    <w:rsid w:val="00781B41"/>
    <w:rsid w:val="007929AB"/>
    <w:rsid w:val="00793239"/>
    <w:rsid w:val="00793FF4"/>
    <w:rsid w:val="00796ECB"/>
    <w:rsid w:val="007A0706"/>
    <w:rsid w:val="007B1BE7"/>
    <w:rsid w:val="007B3BB2"/>
    <w:rsid w:val="007B4CF5"/>
    <w:rsid w:val="007B7A06"/>
    <w:rsid w:val="007D3359"/>
    <w:rsid w:val="007E2936"/>
    <w:rsid w:val="007E37A0"/>
    <w:rsid w:val="007E56C0"/>
    <w:rsid w:val="007F08EB"/>
    <w:rsid w:val="007F43AF"/>
    <w:rsid w:val="008002CF"/>
    <w:rsid w:val="00800A34"/>
    <w:rsid w:val="00803C11"/>
    <w:rsid w:val="00810B4F"/>
    <w:rsid w:val="0081236A"/>
    <w:rsid w:val="0081356C"/>
    <w:rsid w:val="00813F34"/>
    <w:rsid w:val="008141ED"/>
    <w:rsid w:val="00820DF5"/>
    <w:rsid w:val="00821015"/>
    <w:rsid w:val="00822297"/>
    <w:rsid w:val="00824A81"/>
    <w:rsid w:val="008276E6"/>
    <w:rsid w:val="00831CC4"/>
    <w:rsid w:val="00833836"/>
    <w:rsid w:val="008349F6"/>
    <w:rsid w:val="00836639"/>
    <w:rsid w:val="0083762C"/>
    <w:rsid w:val="00846AD0"/>
    <w:rsid w:val="00850C3D"/>
    <w:rsid w:val="0085208D"/>
    <w:rsid w:val="0085485F"/>
    <w:rsid w:val="0085745B"/>
    <w:rsid w:val="00871836"/>
    <w:rsid w:val="0087489F"/>
    <w:rsid w:val="008805B6"/>
    <w:rsid w:val="00883EE7"/>
    <w:rsid w:val="008913CA"/>
    <w:rsid w:val="008914ED"/>
    <w:rsid w:val="0089678A"/>
    <w:rsid w:val="008A0211"/>
    <w:rsid w:val="008A7040"/>
    <w:rsid w:val="008B0A0C"/>
    <w:rsid w:val="008B28E1"/>
    <w:rsid w:val="008B37C5"/>
    <w:rsid w:val="008B62BA"/>
    <w:rsid w:val="008C04DC"/>
    <w:rsid w:val="008C0865"/>
    <w:rsid w:val="008C337D"/>
    <w:rsid w:val="008C67BC"/>
    <w:rsid w:val="008E0089"/>
    <w:rsid w:val="008E3351"/>
    <w:rsid w:val="008F1819"/>
    <w:rsid w:val="008F2331"/>
    <w:rsid w:val="008F43C2"/>
    <w:rsid w:val="008F5C59"/>
    <w:rsid w:val="008F61F2"/>
    <w:rsid w:val="00901248"/>
    <w:rsid w:val="0090268E"/>
    <w:rsid w:val="00904025"/>
    <w:rsid w:val="009048F9"/>
    <w:rsid w:val="00904A16"/>
    <w:rsid w:val="00904E30"/>
    <w:rsid w:val="00907044"/>
    <w:rsid w:val="00910080"/>
    <w:rsid w:val="0091440A"/>
    <w:rsid w:val="0091699E"/>
    <w:rsid w:val="009238DC"/>
    <w:rsid w:val="00927551"/>
    <w:rsid w:val="0093277B"/>
    <w:rsid w:val="00940E4C"/>
    <w:rsid w:val="00943774"/>
    <w:rsid w:val="00943AB6"/>
    <w:rsid w:val="00945E76"/>
    <w:rsid w:val="009473C8"/>
    <w:rsid w:val="00951F01"/>
    <w:rsid w:val="00952686"/>
    <w:rsid w:val="00956615"/>
    <w:rsid w:val="0095683F"/>
    <w:rsid w:val="00960914"/>
    <w:rsid w:val="0096467E"/>
    <w:rsid w:val="00966287"/>
    <w:rsid w:val="00970C74"/>
    <w:rsid w:val="00974CCC"/>
    <w:rsid w:val="00982D55"/>
    <w:rsid w:val="00986FE7"/>
    <w:rsid w:val="00990163"/>
    <w:rsid w:val="009903F7"/>
    <w:rsid w:val="00991BA8"/>
    <w:rsid w:val="00992394"/>
    <w:rsid w:val="009A0830"/>
    <w:rsid w:val="009A337E"/>
    <w:rsid w:val="009A3E40"/>
    <w:rsid w:val="009A7A90"/>
    <w:rsid w:val="009C3F39"/>
    <w:rsid w:val="009C6BD2"/>
    <w:rsid w:val="009D24B2"/>
    <w:rsid w:val="009E6602"/>
    <w:rsid w:val="009E694D"/>
    <w:rsid w:val="009E7935"/>
    <w:rsid w:val="00A010F7"/>
    <w:rsid w:val="00A072EB"/>
    <w:rsid w:val="00A076EA"/>
    <w:rsid w:val="00A13FFE"/>
    <w:rsid w:val="00A14207"/>
    <w:rsid w:val="00A171E2"/>
    <w:rsid w:val="00A21BA8"/>
    <w:rsid w:val="00A23FB1"/>
    <w:rsid w:val="00A27746"/>
    <w:rsid w:val="00A30F6A"/>
    <w:rsid w:val="00A34387"/>
    <w:rsid w:val="00A34D39"/>
    <w:rsid w:val="00A422F1"/>
    <w:rsid w:val="00A45EA3"/>
    <w:rsid w:val="00A52847"/>
    <w:rsid w:val="00A561E8"/>
    <w:rsid w:val="00A6206B"/>
    <w:rsid w:val="00A75AF2"/>
    <w:rsid w:val="00A8064E"/>
    <w:rsid w:val="00A80F9B"/>
    <w:rsid w:val="00A85365"/>
    <w:rsid w:val="00A87D19"/>
    <w:rsid w:val="00A94B13"/>
    <w:rsid w:val="00A9614F"/>
    <w:rsid w:val="00AA0305"/>
    <w:rsid w:val="00AB482D"/>
    <w:rsid w:val="00AC2C4A"/>
    <w:rsid w:val="00AC4C0D"/>
    <w:rsid w:val="00AE593E"/>
    <w:rsid w:val="00AF023C"/>
    <w:rsid w:val="00AF68AB"/>
    <w:rsid w:val="00AF7FE4"/>
    <w:rsid w:val="00B05083"/>
    <w:rsid w:val="00B11763"/>
    <w:rsid w:val="00B16D97"/>
    <w:rsid w:val="00B2222C"/>
    <w:rsid w:val="00B26F40"/>
    <w:rsid w:val="00B36D94"/>
    <w:rsid w:val="00B44C5B"/>
    <w:rsid w:val="00B45AAF"/>
    <w:rsid w:val="00B502B4"/>
    <w:rsid w:val="00B5269C"/>
    <w:rsid w:val="00B52F50"/>
    <w:rsid w:val="00B5730E"/>
    <w:rsid w:val="00B5773A"/>
    <w:rsid w:val="00B62251"/>
    <w:rsid w:val="00B63FCF"/>
    <w:rsid w:val="00B642B0"/>
    <w:rsid w:val="00B778ED"/>
    <w:rsid w:val="00B903E9"/>
    <w:rsid w:val="00B929F8"/>
    <w:rsid w:val="00B96CD8"/>
    <w:rsid w:val="00BA0744"/>
    <w:rsid w:val="00BA0D8F"/>
    <w:rsid w:val="00BA22B4"/>
    <w:rsid w:val="00BA70DC"/>
    <w:rsid w:val="00BB2CCF"/>
    <w:rsid w:val="00BC0890"/>
    <w:rsid w:val="00BC1913"/>
    <w:rsid w:val="00BC7B90"/>
    <w:rsid w:val="00BD0B4F"/>
    <w:rsid w:val="00BD0DF7"/>
    <w:rsid w:val="00BD7C19"/>
    <w:rsid w:val="00BE4504"/>
    <w:rsid w:val="00BE6223"/>
    <w:rsid w:val="00BE7E14"/>
    <w:rsid w:val="00BF3BED"/>
    <w:rsid w:val="00BF7B75"/>
    <w:rsid w:val="00BF7D4C"/>
    <w:rsid w:val="00C06383"/>
    <w:rsid w:val="00C11745"/>
    <w:rsid w:val="00C206E7"/>
    <w:rsid w:val="00C23019"/>
    <w:rsid w:val="00C23E7D"/>
    <w:rsid w:val="00C32323"/>
    <w:rsid w:val="00C34A13"/>
    <w:rsid w:val="00C35353"/>
    <w:rsid w:val="00C61BA7"/>
    <w:rsid w:val="00C70832"/>
    <w:rsid w:val="00C73946"/>
    <w:rsid w:val="00C744FF"/>
    <w:rsid w:val="00C755EA"/>
    <w:rsid w:val="00C801A4"/>
    <w:rsid w:val="00C81661"/>
    <w:rsid w:val="00C91723"/>
    <w:rsid w:val="00C96880"/>
    <w:rsid w:val="00CD75A1"/>
    <w:rsid w:val="00CD7994"/>
    <w:rsid w:val="00CD79D4"/>
    <w:rsid w:val="00CE73E5"/>
    <w:rsid w:val="00CF373D"/>
    <w:rsid w:val="00CF693A"/>
    <w:rsid w:val="00D0711A"/>
    <w:rsid w:val="00D173CC"/>
    <w:rsid w:val="00D25E14"/>
    <w:rsid w:val="00D27720"/>
    <w:rsid w:val="00D31B67"/>
    <w:rsid w:val="00D32EAD"/>
    <w:rsid w:val="00D33860"/>
    <w:rsid w:val="00D46DE6"/>
    <w:rsid w:val="00D5203F"/>
    <w:rsid w:val="00D63A73"/>
    <w:rsid w:val="00D653C3"/>
    <w:rsid w:val="00D654D9"/>
    <w:rsid w:val="00D71C20"/>
    <w:rsid w:val="00D8074C"/>
    <w:rsid w:val="00D82BBD"/>
    <w:rsid w:val="00D82BCC"/>
    <w:rsid w:val="00D84308"/>
    <w:rsid w:val="00D847EE"/>
    <w:rsid w:val="00D90580"/>
    <w:rsid w:val="00D90697"/>
    <w:rsid w:val="00D9254D"/>
    <w:rsid w:val="00D9512B"/>
    <w:rsid w:val="00D96EE9"/>
    <w:rsid w:val="00DA468D"/>
    <w:rsid w:val="00DB7A8A"/>
    <w:rsid w:val="00DC0136"/>
    <w:rsid w:val="00DC3210"/>
    <w:rsid w:val="00DD2338"/>
    <w:rsid w:val="00DD350B"/>
    <w:rsid w:val="00DD3ACC"/>
    <w:rsid w:val="00DE5326"/>
    <w:rsid w:val="00DE7C1E"/>
    <w:rsid w:val="00DF0F3F"/>
    <w:rsid w:val="00DF2770"/>
    <w:rsid w:val="00DF6243"/>
    <w:rsid w:val="00DF6617"/>
    <w:rsid w:val="00DF7DF7"/>
    <w:rsid w:val="00E01AA2"/>
    <w:rsid w:val="00E02670"/>
    <w:rsid w:val="00E0656E"/>
    <w:rsid w:val="00E12069"/>
    <w:rsid w:val="00E124C6"/>
    <w:rsid w:val="00E166BD"/>
    <w:rsid w:val="00E24966"/>
    <w:rsid w:val="00E25262"/>
    <w:rsid w:val="00E26879"/>
    <w:rsid w:val="00E274FE"/>
    <w:rsid w:val="00E3085F"/>
    <w:rsid w:val="00E30E2B"/>
    <w:rsid w:val="00E3101A"/>
    <w:rsid w:val="00E31056"/>
    <w:rsid w:val="00E37390"/>
    <w:rsid w:val="00E40C13"/>
    <w:rsid w:val="00E4189A"/>
    <w:rsid w:val="00E4589E"/>
    <w:rsid w:val="00E5579F"/>
    <w:rsid w:val="00E55C73"/>
    <w:rsid w:val="00E61AD5"/>
    <w:rsid w:val="00E71FA8"/>
    <w:rsid w:val="00E7330D"/>
    <w:rsid w:val="00E843D1"/>
    <w:rsid w:val="00E87BCF"/>
    <w:rsid w:val="00E93413"/>
    <w:rsid w:val="00EA46BD"/>
    <w:rsid w:val="00EB0766"/>
    <w:rsid w:val="00EB1DB9"/>
    <w:rsid w:val="00EB1F31"/>
    <w:rsid w:val="00EB2A8D"/>
    <w:rsid w:val="00EB4842"/>
    <w:rsid w:val="00EB5D09"/>
    <w:rsid w:val="00EC3FE4"/>
    <w:rsid w:val="00EC443A"/>
    <w:rsid w:val="00EC54C9"/>
    <w:rsid w:val="00EC68B5"/>
    <w:rsid w:val="00ED533F"/>
    <w:rsid w:val="00ED597E"/>
    <w:rsid w:val="00EE003D"/>
    <w:rsid w:val="00EE578B"/>
    <w:rsid w:val="00EE77CA"/>
    <w:rsid w:val="00EE7C68"/>
    <w:rsid w:val="00EF212C"/>
    <w:rsid w:val="00EF645C"/>
    <w:rsid w:val="00EF6BD7"/>
    <w:rsid w:val="00F04E46"/>
    <w:rsid w:val="00F16701"/>
    <w:rsid w:val="00F16B0C"/>
    <w:rsid w:val="00F21DFB"/>
    <w:rsid w:val="00F230ED"/>
    <w:rsid w:val="00F25252"/>
    <w:rsid w:val="00F34A7C"/>
    <w:rsid w:val="00F3731E"/>
    <w:rsid w:val="00F415C9"/>
    <w:rsid w:val="00F5198A"/>
    <w:rsid w:val="00F55EF8"/>
    <w:rsid w:val="00F82D75"/>
    <w:rsid w:val="00F8362B"/>
    <w:rsid w:val="00F844A7"/>
    <w:rsid w:val="00F85BE0"/>
    <w:rsid w:val="00F906EC"/>
    <w:rsid w:val="00F9339B"/>
    <w:rsid w:val="00F94E4D"/>
    <w:rsid w:val="00F95255"/>
    <w:rsid w:val="00FA02D7"/>
    <w:rsid w:val="00FA08D6"/>
    <w:rsid w:val="00FA1CBE"/>
    <w:rsid w:val="00FA67E9"/>
    <w:rsid w:val="00FC26E8"/>
    <w:rsid w:val="00FC756B"/>
    <w:rsid w:val="00FD2BDA"/>
    <w:rsid w:val="00FE310F"/>
    <w:rsid w:val="00FE41EF"/>
    <w:rsid w:val="00FE7CC0"/>
    <w:rsid w:val="00FF1664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9B66"/>
  <w15:docId w15:val="{612214C5-C3C2-4BBC-9CDB-11A7E36DD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numPr>
        <w:numId w:val="12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A1B47"/>
    <w:pPr>
      <w:keepNext/>
      <w:keepLines/>
      <w:numPr>
        <w:ilvl w:val="1"/>
        <w:numId w:val="12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numPr>
        <w:ilvl w:val="2"/>
        <w:numId w:val="1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numPr>
        <w:ilvl w:val="3"/>
        <w:numId w:val="1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numPr>
        <w:ilvl w:val="4"/>
        <w:numId w:val="1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numPr>
        <w:ilvl w:val="5"/>
        <w:numId w:val="1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numPr>
        <w:ilvl w:val="6"/>
        <w:numId w:val="1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numPr>
        <w:ilvl w:val="7"/>
        <w:numId w:val="1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numPr>
        <w:ilvl w:val="8"/>
        <w:numId w:val="1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0A1B47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character" w:styleId="af5">
    <w:name w:val="Hyperlink"/>
    <w:basedOn w:val="a0"/>
    <w:uiPriority w:val="99"/>
    <w:unhideWhenUsed/>
    <w:rsid w:val="003423F0"/>
    <w:rPr>
      <w:color w:val="0000FF"/>
      <w:u w:val="single"/>
    </w:rPr>
  </w:style>
  <w:style w:type="paragraph" w:customStyle="1" w:styleId="BodyText21">
    <w:name w:val="Body Text 21"/>
    <w:basedOn w:val="a"/>
    <w:rsid w:val="009A337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0">
    <w:name w:val="A4"/>
    <w:uiPriority w:val="99"/>
    <w:rsid w:val="0016438D"/>
    <w:rPr>
      <w:rFonts w:cs="OYMXM Y+ Plumb"/>
      <w:color w:val="000000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03534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35341"/>
    <w:rPr>
      <w:sz w:val="16"/>
      <w:szCs w:val="16"/>
      <w:lang w:eastAsia="en-US"/>
    </w:rPr>
  </w:style>
  <w:style w:type="paragraph" w:customStyle="1" w:styleId="Style3">
    <w:name w:val="Style3"/>
    <w:basedOn w:val="a"/>
    <w:uiPriority w:val="99"/>
    <w:rsid w:val="002C7CBA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2C7CBA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2C7CBA"/>
    <w:pPr>
      <w:widowControl w:val="0"/>
      <w:autoSpaceDE w:val="0"/>
      <w:autoSpaceDN w:val="0"/>
      <w:adjustRightInd w:val="0"/>
      <w:spacing w:after="0" w:line="31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C7C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8648585-FA21-4A25-84A1-B136FDF054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6F80A0-7F1F-4EAD-AC37-AFB2EDF8FB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AC17C5-4FCA-409E-BEA9-6C67129B4FBF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aeb3e8e0-784a-4348-b8a9-74d788c4fa59"/>
    <ds:schemaRef ds:uri="http://purl.org/dc/dcmitype/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6F336DB-4B56-4E8E-91E0-945A5BAB9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1204</Words>
  <Characters>6864</Characters>
  <Application>Microsoft Office Word</Application>
  <DocSecurity>4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Александров Игорь Михайлович</cp:lastModifiedBy>
  <cp:revision>2</cp:revision>
  <cp:lastPrinted>2016-01-13T07:56:00Z</cp:lastPrinted>
  <dcterms:created xsi:type="dcterms:W3CDTF">2019-11-19T16:04:00Z</dcterms:created>
  <dcterms:modified xsi:type="dcterms:W3CDTF">2019-11-19T16:04:00Z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