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753" w:rsidRPr="00083D75" w:rsidRDefault="00864753" w:rsidP="0086475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65606" w:rsidTr="00B808ED">
        <w:tc>
          <w:tcPr>
            <w:tcW w:w="3227" w:type="dxa"/>
            <w:hideMark/>
          </w:tcPr>
          <w:p w:rsidR="00565606" w:rsidRPr="009E46D4" w:rsidRDefault="00565606" w:rsidP="00B808E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</w:tcPr>
          <w:p w:rsidR="00565606" w:rsidRPr="00565606" w:rsidRDefault="00DC3D7E" w:rsidP="00DC3D7E">
            <w:pPr>
              <w:ind w:firstLine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        </w:t>
            </w:r>
            <w:r w:rsidR="00565606">
              <w:rPr>
                <w:b/>
                <w:color w:val="000000"/>
                <w:sz w:val="26"/>
                <w:szCs w:val="26"/>
              </w:rPr>
              <w:t>3</w:t>
            </w:r>
          </w:p>
        </w:tc>
      </w:tr>
      <w:tr w:rsidR="00565606" w:rsidTr="00B808ED">
        <w:tc>
          <w:tcPr>
            <w:tcW w:w="3227" w:type="dxa"/>
            <w:hideMark/>
          </w:tcPr>
          <w:p w:rsidR="00565606" w:rsidRPr="009E46D4" w:rsidRDefault="00565606" w:rsidP="00565606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</w:tcPr>
          <w:p w:rsidR="00565606" w:rsidRPr="0072003F" w:rsidRDefault="00565606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72003F">
              <w:rPr>
                <w:b/>
                <w:color w:val="000000"/>
                <w:sz w:val="24"/>
                <w:szCs w:val="24"/>
              </w:rPr>
              <w:t>2000879</w:t>
            </w:r>
          </w:p>
          <w:p w:rsidR="00565606" w:rsidRPr="0072003F" w:rsidRDefault="00565606" w:rsidP="0072003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72003F">
              <w:rPr>
                <w:b/>
                <w:color w:val="000000"/>
                <w:sz w:val="24"/>
                <w:szCs w:val="24"/>
              </w:rPr>
              <w:t>2221086</w:t>
            </w:r>
          </w:p>
          <w:p w:rsidR="00565606" w:rsidRPr="009E46D4" w:rsidRDefault="00565606" w:rsidP="0072003F">
            <w:pPr>
              <w:ind w:firstLine="0"/>
              <w:jc w:val="center"/>
              <w:rPr>
                <w:b/>
                <w:color w:val="000000"/>
                <w:sz w:val="26"/>
                <w:szCs w:val="26"/>
              </w:rPr>
            </w:pPr>
            <w:r w:rsidRPr="0072003F">
              <w:rPr>
                <w:b/>
                <w:color w:val="000000"/>
                <w:sz w:val="24"/>
                <w:szCs w:val="24"/>
              </w:rPr>
              <w:t>2271616</w:t>
            </w:r>
          </w:p>
        </w:tc>
      </w:tr>
    </w:tbl>
    <w:p w:rsidR="00864753" w:rsidRPr="007228DD" w:rsidRDefault="00864753" w:rsidP="00864753">
      <w:pPr>
        <w:spacing w:line="276" w:lineRule="auto"/>
        <w:ind w:left="5670" w:right="-1" w:firstLine="0"/>
        <w:jc w:val="right"/>
        <w:rPr>
          <w:sz w:val="26"/>
          <w:szCs w:val="26"/>
        </w:rPr>
      </w:pPr>
      <w:r w:rsidRPr="007228DD">
        <w:rPr>
          <w:sz w:val="26"/>
          <w:szCs w:val="26"/>
        </w:rPr>
        <w:t>Заместитель директора по техническим вопросам – главный инженер филиала ОАО «МРСК Центра» - «Орелэнерго»</w:t>
      </w:r>
    </w:p>
    <w:p w:rsidR="00864753" w:rsidRPr="00EB40C8" w:rsidRDefault="00864753" w:rsidP="0086475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</w:t>
      </w:r>
      <w:r>
        <w:rPr>
          <w:sz w:val="26"/>
          <w:szCs w:val="26"/>
        </w:rPr>
        <w:t xml:space="preserve"> Колубанов И.В.</w:t>
      </w:r>
      <w:r w:rsidRPr="00EB40C8">
        <w:rPr>
          <w:sz w:val="26"/>
          <w:szCs w:val="26"/>
        </w:rPr>
        <w:t xml:space="preserve"> </w:t>
      </w:r>
    </w:p>
    <w:p w:rsidR="00864753" w:rsidRPr="00EB40C8" w:rsidRDefault="00565606" w:rsidP="00864753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864753" w:rsidRPr="00083D75">
        <w:rPr>
          <w:sz w:val="26"/>
          <w:szCs w:val="26"/>
        </w:rPr>
        <w:t>_</w:t>
      </w:r>
      <w:r w:rsidR="00864753">
        <w:rPr>
          <w:sz w:val="26"/>
          <w:szCs w:val="26"/>
        </w:rPr>
        <w:t>___</w:t>
      </w:r>
      <w:r w:rsidR="00DC3D7E">
        <w:rPr>
          <w:sz w:val="26"/>
          <w:szCs w:val="26"/>
        </w:rPr>
        <w:t>28</w:t>
      </w:r>
      <w:r w:rsidR="00864753">
        <w:rPr>
          <w:sz w:val="26"/>
          <w:szCs w:val="26"/>
        </w:rPr>
        <w:t>_</w:t>
      </w:r>
      <w:r>
        <w:rPr>
          <w:sz w:val="26"/>
          <w:szCs w:val="26"/>
        </w:rPr>
        <w:t>__»</w:t>
      </w:r>
      <w:r w:rsidR="00864753" w:rsidRPr="00083D75">
        <w:rPr>
          <w:sz w:val="26"/>
          <w:szCs w:val="26"/>
        </w:rPr>
        <w:t xml:space="preserve"> _</w:t>
      </w:r>
      <w:r w:rsidR="00864753">
        <w:rPr>
          <w:sz w:val="26"/>
          <w:szCs w:val="26"/>
        </w:rPr>
        <w:t>______</w:t>
      </w:r>
      <w:r w:rsidR="00864753" w:rsidRPr="00083D75">
        <w:rPr>
          <w:sz w:val="26"/>
          <w:szCs w:val="26"/>
        </w:rPr>
        <w:t>_</w:t>
      </w:r>
      <w:r w:rsidR="00DC3D7E">
        <w:rPr>
          <w:sz w:val="26"/>
          <w:szCs w:val="26"/>
        </w:rPr>
        <w:t>01</w:t>
      </w:r>
      <w:r w:rsidR="00864753" w:rsidRPr="00083D75">
        <w:rPr>
          <w:sz w:val="26"/>
          <w:szCs w:val="26"/>
        </w:rPr>
        <w:t>__</w:t>
      </w:r>
      <w:r w:rsidR="00864753">
        <w:rPr>
          <w:sz w:val="26"/>
          <w:szCs w:val="26"/>
        </w:rPr>
        <w:t>_</w:t>
      </w:r>
      <w:r w:rsidR="00864753" w:rsidRPr="00083D75">
        <w:rPr>
          <w:sz w:val="26"/>
          <w:szCs w:val="26"/>
        </w:rPr>
        <w:t>________ 20</w:t>
      </w:r>
      <w:r w:rsidR="00864753">
        <w:rPr>
          <w:sz w:val="26"/>
          <w:szCs w:val="26"/>
        </w:rPr>
        <w:t>1</w:t>
      </w:r>
      <w:r>
        <w:rPr>
          <w:sz w:val="26"/>
          <w:szCs w:val="26"/>
        </w:rPr>
        <w:t>5</w:t>
      </w:r>
      <w:r w:rsidR="00864753" w:rsidRPr="00EB40C8">
        <w:rPr>
          <w:sz w:val="26"/>
          <w:szCs w:val="26"/>
        </w:rPr>
        <w:t xml:space="preserve"> г.</w:t>
      </w:r>
    </w:p>
    <w:p w:rsidR="001F5706" w:rsidRPr="00EB40C8" w:rsidRDefault="001F5706" w:rsidP="001F5706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5310E2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proofErr w:type="gramStart"/>
      <w:r w:rsidR="00562915">
        <w:rPr>
          <w:b/>
          <w:sz w:val="26"/>
          <w:szCs w:val="26"/>
        </w:rPr>
        <w:t>комплектующих</w:t>
      </w:r>
      <w:proofErr w:type="gramEnd"/>
      <w:r w:rsidR="00562915">
        <w:rPr>
          <w:b/>
          <w:sz w:val="26"/>
          <w:szCs w:val="26"/>
        </w:rPr>
        <w:t xml:space="preserve"> РЗА</w:t>
      </w:r>
      <w:r w:rsidR="003F4E6C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C41807" w:rsidRPr="00C41807">
        <w:rPr>
          <w:b/>
          <w:sz w:val="26"/>
          <w:szCs w:val="26"/>
          <w:u w:val="single"/>
        </w:rPr>
        <w:t>309</w:t>
      </w:r>
      <w:r w:rsidR="00562915">
        <w:rPr>
          <w:b/>
          <w:sz w:val="26"/>
          <w:szCs w:val="26"/>
          <w:u w:val="single"/>
        </w:rPr>
        <w:t>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4F4E9E">
      <w:pPr>
        <w:pStyle w:val="ad"/>
        <w:numPr>
          <w:ilvl w:val="1"/>
          <w:numId w:val="43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562915">
        <w:rPr>
          <w:sz w:val="24"/>
          <w:szCs w:val="24"/>
        </w:rPr>
        <w:t>комплектующих РЗА</w:t>
      </w:r>
      <w:r w:rsidR="00D1149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 з</w:t>
      </w:r>
      <w:r w:rsidR="007B6CB8">
        <w:rPr>
          <w:sz w:val="24"/>
          <w:szCs w:val="24"/>
        </w:rPr>
        <w:t>начений, приведенных в таблиц</w:t>
      </w:r>
      <w:r w:rsidR="003F2D3B">
        <w:rPr>
          <w:sz w:val="24"/>
          <w:szCs w:val="24"/>
        </w:rPr>
        <w:t>е № 1</w:t>
      </w:r>
      <w:r w:rsidRPr="00101DD6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 № 1</w:t>
      </w:r>
    </w:p>
    <w:tbl>
      <w:tblPr>
        <w:tblW w:w="10505" w:type="dxa"/>
        <w:tblInd w:w="93" w:type="dxa"/>
        <w:tblLook w:val="04A0"/>
      </w:tblPr>
      <w:tblGrid>
        <w:gridCol w:w="582"/>
        <w:gridCol w:w="2835"/>
        <w:gridCol w:w="7088"/>
      </w:tblGrid>
      <w:tr w:rsidR="00EE2A46" w:rsidRPr="001A7AC6" w:rsidTr="00DB741F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Default="00EE2A46" w:rsidP="00DB741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EE2A46" w:rsidRPr="001A7AC6" w:rsidRDefault="00EE2A46" w:rsidP="00DB741F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A7AC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B74A26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B74A26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4D1E84" w:rsidRDefault="00EE2A46" w:rsidP="00DB741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4D1E8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4D1E84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D1E84">
              <w:rPr>
                <w:color w:val="000000"/>
                <w:sz w:val="24"/>
                <w:szCs w:val="24"/>
              </w:rPr>
              <w:t>РС-80М2-30С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 3698-82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 – двухфазное реле максимального тока с функцией АПВ и отключения от АЧР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Род оперативного тока – переменный 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оперативного тока, В – 220 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тока срабатывания МТЗ, А, не менее – 2-36,32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времени срабатывания, с, - 0,3-25,8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кратностей тока срабатывания отсечки – 2-17,75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времени срабатывания АПВ, с, - 0,5-8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5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50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возврата, не менее – 0,85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и количество выходных контактов – 3 замыкающих и 1 замыкающий мгновенный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125х195х127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2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присоединения внешних проводов – </w:t>
            </w:r>
            <w:proofErr w:type="gramStart"/>
            <w:r>
              <w:rPr>
                <w:color w:val="000000"/>
                <w:sz w:val="24"/>
                <w:szCs w:val="24"/>
              </w:rPr>
              <w:t>переднее</w:t>
            </w:r>
            <w:proofErr w:type="gramEnd"/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50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4D1E84" w:rsidRDefault="00EE2A46" w:rsidP="00DB741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4D1E8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4D1E84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4D1E84">
              <w:rPr>
                <w:color w:val="000000"/>
                <w:sz w:val="24"/>
                <w:szCs w:val="24"/>
              </w:rPr>
              <w:t>РС-80М2-31С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 3698-82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Назначение – двухфазное реле максимального тока с функцией АПВ, отключения от АЧР и </w:t>
            </w:r>
            <w:proofErr w:type="spellStart"/>
            <w:r>
              <w:rPr>
                <w:color w:val="000000"/>
                <w:sz w:val="24"/>
                <w:szCs w:val="24"/>
              </w:rPr>
              <w:t>дешунтированием</w:t>
            </w:r>
            <w:proofErr w:type="spellEnd"/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Род оперативного тока – переменный 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оперативного тока, В – 220 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тока срабатывания МТЗ, А, не менее – 2-36,32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времени срабатывания, с, - 0,3-25,8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кратностей тока срабатывания отсечки – 2-17,75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</w:t>
            </w:r>
            <w:proofErr w:type="spellStart"/>
            <w:r>
              <w:rPr>
                <w:color w:val="000000"/>
                <w:sz w:val="24"/>
                <w:szCs w:val="24"/>
              </w:rPr>
              <w:t>уставок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времени срабатывания АПВ, с, - 0,5-8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ток, А – 5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частота,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50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возврата, не менее – 0,85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и количество выходных контактов – 2 замыкающих, 2 размыкающих и 1 замыкающий мгновенный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</w:t>
            </w:r>
          </w:p>
        </w:tc>
      </w:tr>
      <w:tr w:rsidR="00EE2A46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Категория размещения – 4 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Габаритные размеры,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125х195х127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>
              <w:rPr>
                <w:color w:val="000000"/>
                <w:sz w:val="24"/>
                <w:szCs w:val="24"/>
              </w:rPr>
              <w:t>, не более – 2</w:t>
            </w:r>
          </w:p>
        </w:tc>
      </w:tr>
      <w:tr w:rsidR="00EE2A4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EE2A46" w:rsidRPr="001A7AC6" w:rsidTr="0064347E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A46" w:rsidRPr="001A7AC6" w:rsidRDefault="00EE2A46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не менее, - 4</w:t>
            </w:r>
            <w:r w:rsidRPr="00B55D19">
              <w:rPr>
                <w:color w:val="000000"/>
                <w:sz w:val="24"/>
                <w:szCs w:val="24"/>
              </w:rPr>
              <w:t xml:space="preserve">0˚ С до + </w:t>
            </w:r>
            <w:r>
              <w:rPr>
                <w:color w:val="000000"/>
                <w:sz w:val="24"/>
                <w:szCs w:val="24"/>
              </w:rPr>
              <w:t>50</w:t>
            </w:r>
            <w:r w:rsidRPr="00B55D19">
              <w:rPr>
                <w:color w:val="000000"/>
                <w:sz w:val="24"/>
                <w:szCs w:val="24"/>
              </w:rPr>
              <w:t>˚ С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B74A26" w:rsidP="00DB741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900F5B">
              <w:rPr>
                <w:color w:val="000000"/>
                <w:sz w:val="24"/>
                <w:szCs w:val="24"/>
              </w:rPr>
              <w:t>БПЗ-401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 16-88 (или аналоги)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входное напряжение переменного тока, В – 100, 127, 220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выходное напряжение выпрямленного тока, В – 110, 220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 заряда конденсаторов, В – 400 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Выходная мощность в длительном режиме, Вт -100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Выходная мощность в кратковременном режиме, Вт - 200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- 9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рабочих температур, не менее, </w:t>
            </w:r>
            <w:r w:rsidRPr="00B55D19">
              <w:rPr>
                <w:color w:val="000000"/>
                <w:sz w:val="24"/>
                <w:szCs w:val="24"/>
              </w:rPr>
              <w:t>- 40˚ С до + 40˚ С</w:t>
            </w:r>
          </w:p>
        </w:tc>
      </w:tr>
      <w:tr w:rsidR="0064347E" w:rsidRPr="001A7AC6" w:rsidTr="00DB741F">
        <w:trPr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347E" w:rsidRPr="001A7AC6" w:rsidRDefault="0064347E" w:rsidP="00DB741F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присоединения внешних проводников – заднее шпилькой</w:t>
            </w:r>
          </w:p>
        </w:tc>
      </w:tr>
    </w:tbl>
    <w:p w:rsidR="00EF6E80" w:rsidRPr="0064347E" w:rsidRDefault="00EF6E80" w:rsidP="0064347E">
      <w:pPr>
        <w:ind w:left="851" w:firstLine="0"/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562915">
        <w:rPr>
          <w:sz w:val="24"/>
          <w:szCs w:val="24"/>
        </w:rPr>
        <w:t>комплектующие РЗА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562915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>;</w:t>
      </w:r>
    </w:p>
    <w:p w:rsidR="00612811" w:rsidRDefault="00562915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612811" w:rsidRPr="00612811">
        <w:rPr>
          <w:sz w:val="24"/>
          <w:szCs w:val="24"/>
        </w:rPr>
        <w:t>, 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562915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lastRenderedPageBreak/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562915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94245C">
        <w:rPr>
          <w:sz w:val="24"/>
          <w:szCs w:val="24"/>
        </w:rPr>
        <w:t xml:space="preserve"> ГОСТ.</w:t>
      </w:r>
    </w:p>
    <w:p w:rsidR="00612811" w:rsidRPr="00612811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562915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sz w:val="24"/>
          <w:szCs w:val="24"/>
        </w:rPr>
        <w:t xml:space="preserve"> </w:t>
      </w:r>
      <w:r w:rsidR="00612811" w:rsidRPr="009134A5">
        <w:rPr>
          <w:color w:val="000000"/>
          <w:sz w:val="24"/>
          <w:szCs w:val="24"/>
        </w:rPr>
        <w:t>ГОСТ 14192</w:t>
      </w:r>
      <w:r w:rsidR="002E6C8A" w:rsidRPr="009134A5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Pr="005E0A60" w:rsidRDefault="0094245C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Дата</w:t>
      </w:r>
      <w:r w:rsidR="00F64478" w:rsidRPr="005E0A60">
        <w:rPr>
          <w:szCs w:val="24"/>
        </w:rPr>
        <w:t xml:space="preserve"> изготовления </w:t>
      </w:r>
      <w:r w:rsidR="00562915">
        <w:rPr>
          <w:szCs w:val="24"/>
        </w:rPr>
        <w:t>комплектующих РЗА</w:t>
      </w:r>
      <w:r w:rsidR="0021378B">
        <w:rPr>
          <w:szCs w:val="24"/>
        </w:rPr>
        <w:t xml:space="preserve"> </w:t>
      </w:r>
      <w:r w:rsidR="00F64478" w:rsidRPr="005E0A60">
        <w:rPr>
          <w:szCs w:val="24"/>
        </w:rPr>
        <w:t>производителем долж</w:t>
      </w:r>
      <w:r>
        <w:rPr>
          <w:szCs w:val="24"/>
        </w:rPr>
        <w:t>на</w:t>
      </w:r>
      <w:r w:rsidR="00F64478" w:rsidRPr="005E0A60">
        <w:rPr>
          <w:szCs w:val="24"/>
        </w:rPr>
        <w:t xml:space="preserve"> быть не ранее года, в который производится их поставка.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562915"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AC1059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</w:t>
      </w:r>
      <w:r w:rsidR="00C44DD6">
        <w:rPr>
          <w:sz w:val="24"/>
          <w:szCs w:val="24"/>
        </w:rPr>
        <w:t>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AC69EB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562915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AC69EB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562915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Комплектующие РЗА</w:t>
      </w:r>
      <w:r w:rsidR="0021378B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>
        <w:rPr>
          <w:sz w:val="24"/>
          <w:szCs w:val="24"/>
        </w:rPr>
        <w:t>15</w:t>
      </w:r>
      <w:r w:rsidR="00612811" w:rsidRPr="00612811">
        <w:rPr>
          <w:sz w:val="24"/>
          <w:szCs w:val="24"/>
        </w:rPr>
        <w:t xml:space="preserve"> лет.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562915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должна содержать следующие данные: </w:t>
      </w:r>
    </w:p>
    <w:p w:rsidR="004D4E32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C9764E" w:rsidRPr="00E01C90" w:rsidRDefault="004D4E32" w:rsidP="00E01C9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00261E">
        <w:rPr>
          <w:sz w:val="24"/>
          <w:szCs w:val="24"/>
        </w:rPr>
        <w:t>изделия</w:t>
      </w:r>
      <w:r w:rsidRPr="00E01C90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562915">
        <w:rPr>
          <w:sz w:val="24"/>
          <w:szCs w:val="24"/>
        </w:rPr>
        <w:t>комплектующих РЗА</w:t>
      </w:r>
      <w:r w:rsidR="0021378B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</w:t>
      </w:r>
      <w:r w:rsidR="003C2EDA"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562915">
        <w:rPr>
          <w:sz w:val="24"/>
          <w:szCs w:val="24"/>
        </w:rPr>
        <w:t>комплектующих РЗА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562915">
        <w:rPr>
          <w:sz w:val="24"/>
          <w:szCs w:val="24"/>
        </w:rPr>
        <w:t>комплектующих РЗА</w:t>
      </w:r>
      <w:r w:rsidR="0021378B" w:rsidRPr="00F64478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>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4F4E9E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3279E" w:rsidRPr="00E3279E" w:rsidRDefault="00531D00" w:rsidP="00E3279E">
      <w:pPr>
        <w:ind w:firstLine="709"/>
        <w:rPr>
          <w:sz w:val="24"/>
          <w:szCs w:val="24"/>
        </w:rPr>
      </w:pPr>
      <w:r w:rsidRPr="00E3279E">
        <w:rPr>
          <w:sz w:val="24"/>
          <w:szCs w:val="24"/>
        </w:rPr>
        <w:t xml:space="preserve">Поставка </w:t>
      </w:r>
      <w:r w:rsidR="00562915" w:rsidRPr="00E3279E">
        <w:rPr>
          <w:sz w:val="24"/>
          <w:szCs w:val="24"/>
        </w:rPr>
        <w:t>комплектующих РЗА</w:t>
      </w:r>
      <w:r w:rsidRPr="00E3279E">
        <w:rPr>
          <w:sz w:val="24"/>
          <w:szCs w:val="24"/>
        </w:rPr>
        <w:t xml:space="preserve"> должна быть выполнена </w:t>
      </w:r>
      <w:r w:rsidR="00E3279E" w:rsidRPr="00E3279E">
        <w:rPr>
          <w:sz w:val="24"/>
          <w:szCs w:val="24"/>
        </w:rPr>
        <w:t xml:space="preserve">в </w:t>
      </w:r>
      <w:r w:rsidR="00B551E0">
        <w:rPr>
          <w:sz w:val="24"/>
          <w:szCs w:val="24"/>
        </w:rPr>
        <w:t>соответствии с планом закупки ОАО «МРСК Центра»</w:t>
      </w:r>
      <w:r w:rsidR="00500390">
        <w:rPr>
          <w:sz w:val="24"/>
          <w:szCs w:val="24"/>
        </w:rPr>
        <w:t xml:space="preserve"> на 2014 год</w:t>
      </w:r>
      <w:r w:rsidR="00E3279E" w:rsidRPr="00E3279E">
        <w:rPr>
          <w:sz w:val="24"/>
          <w:szCs w:val="24"/>
        </w:rPr>
        <w:t xml:space="preserve">. </w:t>
      </w:r>
    </w:p>
    <w:p w:rsidR="00F64478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 xml:space="preserve">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562915">
        <w:rPr>
          <w:sz w:val="24"/>
          <w:szCs w:val="24"/>
        </w:rPr>
        <w:t>комплектующих РЗА</w:t>
      </w:r>
      <w:r w:rsidR="0021378B" w:rsidRPr="00612811">
        <w:rPr>
          <w:sz w:val="24"/>
          <w:szCs w:val="24"/>
        </w:rPr>
        <w:t xml:space="preserve"> </w:t>
      </w:r>
      <w:r w:rsidR="00612811" w:rsidRPr="00612811">
        <w:rPr>
          <w:sz w:val="24"/>
          <w:szCs w:val="24"/>
        </w:rPr>
        <w:t xml:space="preserve">возможно по решению ЦКК ОАО «МРСК Центра». </w:t>
      </w:r>
    </w:p>
    <w:p w:rsidR="004F4E9E" w:rsidRPr="00612811" w:rsidRDefault="004F4E9E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562915">
        <w:rPr>
          <w:sz w:val="24"/>
          <w:szCs w:val="24"/>
        </w:rPr>
        <w:t>комплектующих РЗА</w:t>
      </w:r>
      <w:r w:rsidR="00E01C90" w:rsidRPr="00612811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4F5C65" w:rsidRPr="004F5C65" w:rsidRDefault="004F5C65" w:rsidP="004F5C65">
      <w:pPr>
        <w:ind w:firstLine="709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 w:rsidR="00F64478">
        <w:rPr>
          <w:sz w:val="24"/>
          <w:szCs w:val="24"/>
        </w:rPr>
        <w:t xml:space="preserve">занные с поставкой </w:t>
      </w:r>
      <w:r w:rsidR="00562915">
        <w:rPr>
          <w:sz w:val="24"/>
          <w:szCs w:val="24"/>
        </w:rPr>
        <w:t>комплектующих РЗА</w:t>
      </w:r>
      <w:r w:rsidR="00F64478">
        <w:rPr>
          <w:sz w:val="24"/>
          <w:szCs w:val="24"/>
        </w:rPr>
        <w:t>.</w:t>
      </w:r>
    </w:p>
    <w:p w:rsidR="009011C0" w:rsidRPr="00612811" w:rsidRDefault="004F5C65" w:rsidP="00F07CCB">
      <w:pPr>
        <w:ind w:firstLine="0"/>
        <w:rPr>
          <w:sz w:val="24"/>
          <w:szCs w:val="24"/>
        </w:rPr>
      </w:pPr>
      <w:r w:rsidRPr="004F5C65">
        <w:rPr>
          <w:sz w:val="24"/>
          <w:szCs w:val="24"/>
        </w:rPr>
        <w:t xml:space="preserve"> </w:t>
      </w:r>
      <w:r w:rsidRPr="004F5C65">
        <w:rPr>
          <w:sz w:val="24"/>
          <w:szCs w:val="24"/>
        </w:rPr>
        <w:tab/>
      </w: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9A6C9F">
        <w:rPr>
          <w:szCs w:val="24"/>
        </w:rPr>
        <w:t>комплектующих РЗА</w:t>
      </w:r>
      <w:r w:rsidR="00E01C90">
        <w:rPr>
          <w:szCs w:val="24"/>
        </w:rPr>
        <w:t xml:space="preserve">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В </w:t>
      </w:r>
      <w:proofErr w:type="gramStart"/>
      <w:r w:rsidRPr="00612811">
        <w:rPr>
          <w:sz w:val="24"/>
          <w:szCs w:val="24"/>
        </w:rPr>
        <w:t>случае</w:t>
      </w:r>
      <w:proofErr w:type="gramEnd"/>
      <w:r w:rsidRPr="00612811">
        <w:rPr>
          <w:sz w:val="24"/>
          <w:szCs w:val="24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3305" w:rsidRPr="00800555" w:rsidRDefault="00A03305" w:rsidP="00A03305">
      <w:pPr>
        <w:pStyle w:val="ad"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Стоимость</w:t>
      </w:r>
      <w:r w:rsidRPr="00800555">
        <w:rPr>
          <w:b/>
          <w:bCs/>
          <w:sz w:val="24"/>
          <w:szCs w:val="24"/>
        </w:rPr>
        <w:t>.</w:t>
      </w:r>
    </w:p>
    <w:p w:rsidR="00A03305" w:rsidRPr="00C96E10" w:rsidRDefault="00A03305" w:rsidP="00A03305">
      <w:pPr>
        <w:tabs>
          <w:tab w:val="left" w:pos="993"/>
        </w:tabs>
        <w:spacing w:line="276" w:lineRule="auto"/>
        <w:ind w:firstLine="709"/>
        <w:rPr>
          <w:color w:val="00B0F0"/>
          <w:sz w:val="24"/>
          <w:szCs w:val="24"/>
        </w:rPr>
      </w:pPr>
      <w:r w:rsidRPr="00C96E10">
        <w:rPr>
          <w:sz w:val="24"/>
          <w:szCs w:val="24"/>
        </w:rPr>
        <w:t>В стоимость должны быть включены:  доставка до склада Покупателя.</w:t>
      </w:r>
    </w:p>
    <w:p w:rsidR="00BD73E8" w:rsidRDefault="00BD73E8" w:rsidP="00451C4D">
      <w:pPr>
        <w:ind w:firstLine="0"/>
        <w:rPr>
          <w:sz w:val="26"/>
          <w:szCs w:val="26"/>
        </w:rPr>
      </w:pPr>
    </w:p>
    <w:p w:rsidR="00EF6E80" w:rsidRDefault="00EF6E80" w:rsidP="00EF6E80">
      <w:pPr>
        <w:tabs>
          <w:tab w:val="left" w:pos="0"/>
        </w:tabs>
        <w:rPr>
          <w:sz w:val="26"/>
          <w:szCs w:val="26"/>
          <w:u w:val="single"/>
        </w:rPr>
      </w:pPr>
    </w:p>
    <w:p w:rsidR="00EF6E80" w:rsidRDefault="00EF6E80" w:rsidP="00EF6E80">
      <w:pPr>
        <w:tabs>
          <w:tab w:val="left" w:pos="0"/>
        </w:tabs>
        <w:rPr>
          <w:sz w:val="26"/>
          <w:szCs w:val="26"/>
          <w:u w:val="single"/>
        </w:rPr>
      </w:pPr>
    </w:p>
    <w:p w:rsidR="00EF6E80" w:rsidRDefault="00EF6E80" w:rsidP="00EF6E80">
      <w:pPr>
        <w:tabs>
          <w:tab w:val="left" w:pos="0"/>
        </w:tabs>
        <w:jc w:val="center"/>
        <w:rPr>
          <w:sz w:val="26"/>
          <w:szCs w:val="26"/>
        </w:rPr>
      </w:pPr>
    </w:p>
    <w:p w:rsidR="00EF6E80" w:rsidRDefault="00EF6E80" w:rsidP="00EF6E80">
      <w:pPr>
        <w:tabs>
          <w:tab w:val="left" w:pos="0"/>
        </w:tabs>
        <w:jc w:val="left"/>
        <w:rPr>
          <w:sz w:val="26"/>
          <w:szCs w:val="26"/>
        </w:rPr>
      </w:pPr>
    </w:p>
    <w:p w:rsidR="00EF6E80" w:rsidRPr="00EF6E80" w:rsidRDefault="00EF6E80" w:rsidP="00EF6E80">
      <w:pPr>
        <w:tabs>
          <w:tab w:val="left" w:pos="0"/>
        </w:tabs>
        <w:jc w:val="left"/>
        <w:rPr>
          <w:sz w:val="26"/>
          <w:szCs w:val="26"/>
        </w:rPr>
      </w:pPr>
      <w:r w:rsidRPr="00EF6E80">
        <w:rPr>
          <w:sz w:val="26"/>
          <w:szCs w:val="26"/>
        </w:rPr>
        <w:t xml:space="preserve">Начальник СРЗАИМ                      </w:t>
      </w:r>
      <w:r w:rsidRPr="00EF6E80">
        <w:rPr>
          <w:sz w:val="26"/>
          <w:szCs w:val="26"/>
        </w:rPr>
        <w:tab/>
      </w:r>
      <w:r w:rsidRPr="00EF6E80">
        <w:rPr>
          <w:sz w:val="26"/>
          <w:szCs w:val="26"/>
        </w:rPr>
        <w:tab/>
      </w:r>
      <w:r w:rsidRPr="00EF6E80">
        <w:rPr>
          <w:sz w:val="26"/>
          <w:szCs w:val="26"/>
        </w:rPr>
        <w:tab/>
        <w:t xml:space="preserve">   Андрианов А.А.</w:t>
      </w:r>
    </w:p>
    <w:p w:rsidR="00020367" w:rsidRDefault="00020367" w:rsidP="00020367">
      <w:pPr>
        <w:ind w:firstLine="0"/>
        <w:rPr>
          <w:sz w:val="26"/>
          <w:szCs w:val="26"/>
        </w:rPr>
      </w:pPr>
      <w:r w:rsidRPr="00DD53C5">
        <w:rPr>
          <w:sz w:val="26"/>
          <w:szCs w:val="26"/>
        </w:rPr>
        <w:t xml:space="preserve">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20367" w:rsidRPr="00E1390F" w:rsidRDefault="00020367" w:rsidP="0002036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</w:t>
      </w: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020367">
      <w:headerReference w:type="even" r:id="rId8"/>
      <w:pgSz w:w="12240" w:h="15840" w:code="1"/>
      <w:pgMar w:top="567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D30" w:rsidRDefault="00B94D30">
      <w:r>
        <w:separator/>
      </w:r>
    </w:p>
  </w:endnote>
  <w:endnote w:type="continuationSeparator" w:id="0">
    <w:p w:rsidR="00B94D30" w:rsidRDefault="00B94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D30" w:rsidRDefault="00B94D30">
      <w:r>
        <w:separator/>
      </w:r>
    </w:p>
  </w:footnote>
  <w:footnote w:type="continuationSeparator" w:id="0">
    <w:p w:rsidR="00B94D30" w:rsidRDefault="00B94D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915" w:rsidRDefault="009A619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6291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2915">
      <w:rPr>
        <w:rStyle w:val="a7"/>
        <w:noProof/>
      </w:rPr>
      <w:t>1</w:t>
    </w:r>
    <w:r>
      <w:rPr>
        <w:rStyle w:val="a7"/>
      </w:rPr>
      <w:fldChar w:fldCharType="end"/>
    </w:r>
  </w:p>
  <w:p w:rsidR="00562915" w:rsidRDefault="00562915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6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7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9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6"/>
  </w:num>
  <w:num w:numId="8">
    <w:abstractNumId w:val="22"/>
  </w:num>
  <w:num w:numId="9">
    <w:abstractNumId w:val="48"/>
  </w:num>
  <w:num w:numId="10">
    <w:abstractNumId w:val="11"/>
  </w:num>
  <w:num w:numId="11">
    <w:abstractNumId w:val="30"/>
  </w:num>
  <w:num w:numId="12">
    <w:abstractNumId w:val="34"/>
  </w:num>
  <w:num w:numId="13">
    <w:abstractNumId w:val="18"/>
  </w:num>
  <w:num w:numId="14">
    <w:abstractNumId w:val="38"/>
  </w:num>
  <w:num w:numId="15">
    <w:abstractNumId w:val="44"/>
  </w:num>
  <w:num w:numId="16">
    <w:abstractNumId w:val="17"/>
  </w:num>
  <w:num w:numId="17">
    <w:abstractNumId w:val="36"/>
  </w:num>
  <w:num w:numId="18">
    <w:abstractNumId w:val="10"/>
  </w:num>
  <w:num w:numId="19">
    <w:abstractNumId w:val="41"/>
  </w:num>
  <w:num w:numId="20">
    <w:abstractNumId w:val="47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49"/>
  </w:num>
  <w:num w:numId="26">
    <w:abstractNumId w:val="9"/>
  </w:num>
  <w:num w:numId="27">
    <w:abstractNumId w:val="32"/>
  </w:num>
  <w:num w:numId="28">
    <w:abstractNumId w:val="13"/>
  </w:num>
  <w:num w:numId="29">
    <w:abstractNumId w:val="39"/>
  </w:num>
  <w:num w:numId="30">
    <w:abstractNumId w:val="15"/>
  </w:num>
  <w:num w:numId="31">
    <w:abstractNumId w:val="42"/>
  </w:num>
  <w:num w:numId="32">
    <w:abstractNumId w:val="33"/>
  </w:num>
  <w:num w:numId="33">
    <w:abstractNumId w:val="23"/>
  </w:num>
  <w:num w:numId="34">
    <w:abstractNumId w:val="45"/>
  </w:num>
  <w:num w:numId="35">
    <w:abstractNumId w:val="24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7"/>
  </w:num>
  <w:num w:numId="42">
    <w:abstractNumId w:val="43"/>
  </w:num>
  <w:num w:numId="43">
    <w:abstractNumId w:val="4"/>
  </w:num>
  <w:num w:numId="44">
    <w:abstractNumId w:val="35"/>
  </w:num>
  <w:num w:numId="45">
    <w:abstractNumId w:val="2"/>
  </w:num>
  <w:num w:numId="46">
    <w:abstractNumId w:val="12"/>
  </w:num>
  <w:num w:numId="47">
    <w:abstractNumId w:val="46"/>
  </w:num>
  <w:num w:numId="48">
    <w:abstractNumId w:val="40"/>
  </w:num>
  <w:num w:numId="49">
    <w:abstractNumId w:val="21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893"/>
    <w:rsid w:val="00007DB5"/>
    <w:rsid w:val="00010695"/>
    <w:rsid w:val="000141BE"/>
    <w:rsid w:val="000150AB"/>
    <w:rsid w:val="00016DC9"/>
    <w:rsid w:val="00020367"/>
    <w:rsid w:val="00020BC6"/>
    <w:rsid w:val="00022596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301C"/>
    <w:rsid w:val="000442DE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71958"/>
    <w:rsid w:val="000808BE"/>
    <w:rsid w:val="00084847"/>
    <w:rsid w:val="000858AE"/>
    <w:rsid w:val="00085DAC"/>
    <w:rsid w:val="00094AC3"/>
    <w:rsid w:val="000961A3"/>
    <w:rsid w:val="000969A3"/>
    <w:rsid w:val="000A0393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39EF"/>
    <w:rsid w:val="00133EF7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6192E"/>
    <w:rsid w:val="00162A2B"/>
    <w:rsid w:val="00163935"/>
    <w:rsid w:val="00165DBD"/>
    <w:rsid w:val="00165E14"/>
    <w:rsid w:val="00166355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AC6"/>
    <w:rsid w:val="001B285C"/>
    <w:rsid w:val="001B2AAF"/>
    <w:rsid w:val="001B3E25"/>
    <w:rsid w:val="001C37EA"/>
    <w:rsid w:val="001C402A"/>
    <w:rsid w:val="001C4CAD"/>
    <w:rsid w:val="001D2559"/>
    <w:rsid w:val="001D28CF"/>
    <w:rsid w:val="001D4B0D"/>
    <w:rsid w:val="001E319B"/>
    <w:rsid w:val="001F090B"/>
    <w:rsid w:val="001F19B0"/>
    <w:rsid w:val="001F5706"/>
    <w:rsid w:val="001F6CEB"/>
    <w:rsid w:val="002037CA"/>
    <w:rsid w:val="002047D5"/>
    <w:rsid w:val="00206147"/>
    <w:rsid w:val="00210C03"/>
    <w:rsid w:val="002119BF"/>
    <w:rsid w:val="00213168"/>
    <w:rsid w:val="0021378B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4583"/>
    <w:rsid w:val="002761C6"/>
    <w:rsid w:val="0028198D"/>
    <w:rsid w:val="00281C4A"/>
    <w:rsid w:val="00284D0A"/>
    <w:rsid w:val="00285586"/>
    <w:rsid w:val="0028564E"/>
    <w:rsid w:val="00286CF9"/>
    <w:rsid w:val="002877C4"/>
    <w:rsid w:val="00287E46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5858"/>
    <w:rsid w:val="002C6308"/>
    <w:rsid w:val="002D1182"/>
    <w:rsid w:val="002D1202"/>
    <w:rsid w:val="002D133C"/>
    <w:rsid w:val="002D22A8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3A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814C1"/>
    <w:rsid w:val="00382FEA"/>
    <w:rsid w:val="00383AA7"/>
    <w:rsid w:val="00384B72"/>
    <w:rsid w:val="00384F05"/>
    <w:rsid w:val="00391F3C"/>
    <w:rsid w:val="00393C53"/>
    <w:rsid w:val="003A2F10"/>
    <w:rsid w:val="003A4892"/>
    <w:rsid w:val="003A7C5D"/>
    <w:rsid w:val="003A7DDA"/>
    <w:rsid w:val="003A7E84"/>
    <w:rsid w:val="003B0588"/>
    <w:rsid w:val="003B3F9A"/>
    <w:rsid w:val="003B4D40"/>
    <w:rsid w:val="003B7589"/>
    <w:rsid w:val="003C0AFD"/>
    <w:rsid w:val="003C1592"/>
    <w:rsid w:val="003C164C"/>
    <w:rsid w:val="003C287C"/>
    <w:rsid w:val="003C2EDA"/>
    <w:rsid w:val="003C67A5"/>
    <w:rsid w:val="003D02A2"/>
    <w:rsid w:val="003D1ACA"/>
    <w:rsid w:val="003D36AB"/>
    <w:rsid w:val="003D644A"/>
    <w:rsid w:val="003D6545"/>
    <w:rsid w:val="003D7943"/>
    <w:rsid w:val="003D7B36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724E"/>
    <w:rsid w:val="00472626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B1B"/>
    <w:rsid w:val="004E1C6C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0390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2915"/>
    <w:rsid w:val="00565606"/>
    <w:rsid w:val="00567CD4"/>
    <w:rsid w:val="0057282B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2BE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47E"/>
    <w:rsid w:val="00643D80"/>
    <w:rsid w:val="00644676"/>
    <w:rsid w:val="006459FD"/>
    <w:rsid w:val="00647228"/>
    <w:rsid w:val="006512FD"/>
    <w:rsid w:val="00651664"/>
    <w:rsid w:val="00651675"/>
    <w:rsid w:val="00652824"/>
    <w:rsid w:val="00652856"/>
    <w:rsid w:val="00656B8E"/>
    <w:rsid w:val="00657166"/>
    <w:rsid w:val="0065763B"/>
    <w:rsid w:val="0066047C"/>
    <w:rsid w:val="00661675"/>
    <w:rsid w:val="006626DA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64A3"/>
    <w:rsid w:val="006B7AFA"/>
    <w:rsid w:val="006C0CD6"/>
    <w:rsid w:val="006C1D95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1B60"/>
    <w:rsid w:val="006F2170"/>
    <w:rsid w:val="006F29C7"/>
    <w:rsid w:val="006F5D72"/>
    <w:rsid w:val="006F6D72"/>
    <w:rsid w:val="006F7734"/>
    <w:rsid w:val="00702268"/>
    <w:rsid w:val="007056C3"/>
    <w:rsid w:val="0070676C"/>
    <w:rsid w:val="00706A0D"/>
    <w:rsid w:val="00707D0B"/>
    <w:rsid w:val="007115BC"/>
    <w:rsid w:val="00712961"/>
    <w:rsid w:val="0071327A"/>
    <w:rsid w:val="0071533A"/>
    <w:rsid w:val="00716496"/>
    <w:rsid w:val="0072003F"/>
    <w:rsid w:val="0072028E"/>
    <w:rsid w:val="00724050"/>
    <w:rsid w:val="007326A6"/>
    <w:rsid w:val="007326BC"/>
    <w:rsid w:val="00732BFD"/>
    <w:rsid w:val="00732C5D"/>
    <w:rsid w:val="007331CB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5FE9"/>
    <w:rsid w:val="0076646C"/>
    <w:rsid w:val="00766745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0C0A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15BC"/>
    <w:rsid w:val="00832103"/>
    <w:rsid w:val="00832544"/>
    <w:rsid w:val="00833C23"/>
    <w:rsid w:val="00835EF7"/>
    <w:rsid w:val="008363E5"/>
    <w:rsid w:val="00837A3B"/>
    <w:rsid w:val="00841EA2"/>
    <w:rsid w:val="00842C0C"/>
    <w:rsid w:val="008433F9"/>
    <w:rsid w:val="00843B4D"/>
    <w:rsid w:val="00847926"/>
    <w:rsid w:val="00850154"/>
    <w:rsid w:val="008546A6"/>
    <w:rsid w:val="00854C37"/>
    <w:rsid w:val="008574C3"/>
    <w:rsid w:val="00857D4B"/>
    <w:rsid w:val="00864753"/>
    <w:rsid w:val="00865492"/>
    <w:rsid w:val="008664A8"/>
    <w:rsid w:val="008667B2"/>
    <w:rsid w:val="0087122F"/>
    <w:rsid w:val="008727FA"/>
    <w:rsid w:val="0087407B"/>
    <w:rsid w:val="008740B4"/>
    <w:rsid w:val="0087433A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3C34"/>
    <w:rsid w:val="008A5CA5"/>
    <w:rsid w:val="008A6687"/>
    <w:rsid w:val="008B22FE"/>
    <w:rsid w:val="008B41DF"/>
    <w:rsid w:val="008B5281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33D0"/>
    <w:rsid w:val="008E495A"/>
    <w:rsid w:val="008E6452"/>
    <w:rsid w:val="008E78B7"/>
    <w:rsid w:val="008E7F56"/>
    <w:rsid w:val="008F31BD"/>
    <w:rsid w:val="008F3930"/>
    <w:rsid w:val="008F3A51"/>
    <w:rsid w:val="008F5313"/>
    <w:rsid w:val="008F5DD1"/>
    <w:rsid w:val="00900E6D"/>
    <w:rsid w:val="00900F5B"/>
    <w:rsid w:val="009011C0"/>
    <w:rsid w:val="009022A6"/>
    <w:rsid w:val="009039EB"/>
    <w:rsid w:val="00906190"/>
    <w:rsid w:val="009134A5"/>
    <w:rsid w:val="00913BC4"/>
    <w:rsid w:val="00915176"/>
    <w:rsid w:val="00916AF6"/>
    <w:rsid w:val="009205BB"/>
    <w:rsid w:val="00924511"/>
    <w:rsid w:val="009253E2"/>
    <w:rsid w:val="009337EA"/>
    <w:rsid w:val="00934F00"/>
    <w:rsid w:val="00935020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10FF"/>
    <w:rsid w:val="00971559"/>
    <w:rsid w:val="00971945"/>
    <w:rsid w:val="00973170"/>
    <w:rsid w:val="00973C4F"/>
    <w:rsid w:val="0097481A"/>
    <w:rsid w:val="009773EE"/>
    <w:rsid w:val="0098437C"/>
    <w:rsid w:val="00984849"/>
    <w:rsid w:val="00991BDD"/>
    <w:rsid w:val="0099327E"/>
    <w:rsid w:val="009935D6"/>
    <w:rsid w:val="009A2E7D"/>
    <w:rsid w:val="009A3226"/>
    <w:rsid w:val="009A6196"/>
    <w:rsid w:val="009A6C9F"/>
    <w:rsid w:val="009B09DD"/>
    <w:rsid w:val="009B2FD2"/>
    <w:rsid w:val="009B521D"/>
    <w:rsid w:val="009B548B"/>
    <w:rsid w:val="009B5D3A"/>
    <w:rsid w:val="009C0389"/>
    <w:rsid w:val="009C14FB"/>
    <w:rsid w:val="009C200B"/>
    <w:rsid w:val="009C641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1828"/>
    <w:rsid w:val="00A1241A"/>
    <w:rsid w:val="00A13E50"/>
    <w:rsid w:val="00A1579C"/>
    <w:rsid w:val="00A20734"/>
    <w:rsid w:val="00A208E8"/>
    <w:rsid w:val="00A212A5"/>
    <w:rsid w:val="00A215AE"/>
    <w:rsid w:val="00A221EF"/>
    <w:rsid w:val="00A2477A"/>
    <w:rsid w:val="00A25298"/>
    <w:rsid w:val="00A27203"/>
    <w:rsid w:val="00A279B0"/>
    <w:rsid w:val="00A303EB"/>
    <w:rsid w:val="00A3087E"/>
    <w:rsid w:val="00A31E87"/>
    <w:rsid w:val="00A32A6D"/>
    <w:rsid w:val="00A35ABE"/>
    <w:rsid w:val="00A36A78"/>
    <w:rsid w:val="00A40BAC"/>
    <w:rsid w:val="00A420E1"/>
    <w:rsid w:val="00A47D57"/>
    <w:rsid w:val="00A501FF"/>
    <w:rsid w:val="00A50F37"/>
    <w:rsid w:val="00A515A6"/>
    <w:rsid w:val="00A53A7C"/>
    <w:rsid w:val="00A5411B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452F"/>
    <w:rsid w:val="00A856C7"/>
    <w:rsid w:val="00A86855"/>
    <w:rsid w:val="00A87061"/>
    <w:rsid w:val="00A90CFE"/>
    <w:rsid w:val="00A90F72"/>
    <w:rsid w:val="00A91C9F"/>
    <w:rsid w:val="00A93000"/>
    <w:rsid w:val="00A937CA"/>
    <w:rsid w:val="00A93CD6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C3C"/>
    <w:rsid w:val="00AF71B7"/>
    <w:rsid w:val="00AF7208"/>
    <w:rsid w:val="00B010B8"/>
    <w:rsid w:val="00B015B1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52F1"/>
    <w:rsid w:val="00B1601B"/>
    <w:rsid w:val="00B24C00"/>
    <w:rsid w:val="00B31336"/>
    <w:rsid w:val="00B3141F"/>
    <w:rsid w:val="00B4184D"/>
    <w:rsid w:val="00B42BD5"/>
    <w:rsid w:val="00B43052"/>
    <w:rsid w:val="00B448CE"/>
    <w:rsid w:val="00B45886"/>
    <w:rsid w:val="00B45EAF"/>
    <w:rsid w:val="00B51EB6"/>
    <w:rsid w:val="00B54E2D"/>
    <w:rsid w:val="00B551E0"/>
    <w:rsid w:val="00B55D19"/>
    <w:rsid w:val="00B55DE6"/>
    <w:rsid w:val="00B57A29"/>
    <w:rsid w:val="00B61BAC"/>
    <w:rsid w:val="00B63411"/>
    <w:rsid w:val="00B65693"/>
    <w:rsid w:val="00B66055"/>
    <w:rsid w:val="00B71096"/>
    <w:rsid w:val="00B72473"/>
    <w:rsid w:val="00B72E7C"/>
    <w:rsid w:val="00B73ADA"/>
    <w:rsid w:val="00B74A26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4D30"/>
    <w:rsid w:val="00B97488"/>
    <w:rsid w:val="00B97AC4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F028A"/>
    <w:rsid w:val="00BF20ED"/>
    <w:rsid w:val="00BF3190"/>
    <w:rsid w:val="00BF3F09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1807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60A1"/>
    <w:rsid w:val="00C72F80"/>
    <w:rsid w:val="00C734C3"/>
    <w:rsid w:val="00C74702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024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2CF3"/>
    <w:rsid w:val="00CF4176"/>
    <w:rsid w:val="00CF6699"/>
    <w:rsid w:val="00CF74A8"/>
    <w:rsid w:val="00D00975"/>
    <w:rsid w:val="00D01410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7379"/>
    <w:rsid w:val="00D61273"/>
    <w:rsid w:val="00D61ED8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2919"/>
    <w:rsid w:val="00DC3B5C"/>
    <w:rsid w:val="00DC3D7E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E0469"/>
    <w:rsid w:val="00DE1980"/>
    <w:rsid w:val="00DE1D88"/>
    <w:rsid w:val="00DE472E"/>
    <w:rsid w:val="00DE5A24"/>
    <w:rsid w:val="00DE720C"/>
    <w:rsid w:val="00DE751E"/>
    <w:rsid w:val="00DF0350"/>
    <w:rsid w:val="00DF05E9"/>
    <w:rsid w:val="00DF3243"/>
    <w:rsid w:val="00DF333D"/>
    <w:rsid w:val="00DF43F1"/>
    <w:rsid w:val="00DF687F"/>
    <w:rsid w:val="00DF6CE3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20A19"/>
    <w:rsid w:val="00E23859"/>
    <w:rsid w:val="00E26AC7"/>
    <w:rsid w:val="00E26D27"/>
    <w:rsid w:val="00E304A8"/>
    <w:rsid w:val="00E306DA"/>
    <w:rsid w:val="00E3279E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A2E"/>
    <w:rsid w:val="00E71B41"/>
    <w:rsid w:val="00E8200D"/>
    <w:rsid w:val="00E84C0F"/>
    <w:rsid w:val="00E852F4"/>
    <w:rsid w:val="00E86BB7"/>
    <w:rsid w:val="00E872A5"/>
    <w:rsid w:val="00E92BDB"/>
    <w:rsid w:val="00E936B3"/>
    <w:rsid w:val="00E94CFB"/>
    <w:rsid w:val="00E95C74"/>
    <w:rsid w:val="00E961A0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2A46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5E9E"/>
    <w:rsid w:val="00EF6AE5"/>
    <w:rsid w:val="00EF6E80"/>
    <w:rsid w:val="00F0098E"/>
    <w:rsid w:val="00F00AB0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64EA"/>
    <w:rsid w:val="00F37973"/>
    <w:rsid w:val="00F41EEA"/>
    <w:rsid w:val="00F4441B"/>
    <w:rsid w:val="00F46FBB"/>
    <w:rsid w:val="00F525F8"/>
    <w:rsid w:val="00F532C0"/>
    <w:rsid w:val="00F600EB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90B"/>
    <w:rsid w:val="00F96C22"/>
    <w:rsid w:val="00F97B5B"/>
    <w:rsid w:val="00FA0259"/>
    <w:rsid w:val="00FA156C"/>
    <w:rsid w:val="00FA3B15"/>
    <w:rsid w:val="00FA4F69"/>
    <w:rsid w:val="00FA5FA8"/>
    <w:rsid w:val="00FA624B"/>
    <w:rsid w:val="00FA6D11"/>
    <w:rsid w:val="00FA7364"/>
    <w:rsid w:val="00FB1EA8"/>
    <w:rsid w:val="00FB2B61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5108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CC1A5-37E5-4534-A9FB-34B8E60DF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andrianov.aa</cp:lastModifiedBy>
  <cp:revision>18</cp:revision>
  <cp:lastPrinted>2012-05-29T09:30:00Z</cp:lastPrinted>
  <dcterms:created xsi:type="dcterms:W3CDTF">2014-07-16T05:06:00Z</dcterms:created>
  <dcterms:modified xsi:type="dcterms:W3CDTF">2015-02-09T11:33:00Z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