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170" w:rsidRDefault="001C7170" w:rsidP="001C717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p w:rsidR="00591D51" w:rsidRPr="00591D51" w:rsidRDefault="00591D51" w:rsidP="00591D51">
      <w:pPr>
        <w:spacing w:line="276" w:lineRule="auto"/>
        <w:ind w:right="-1"/>
        <w:jc w:val="right"/>
        <w:rPr>
          <w:sz w:val="26"/>
          <w:szCs w:val="26"/>
        </w:rPr>
      </w:pPr>
      <w:r w:rsidRPr="00591D51">
        <w:rPr>
          <w:sz w:val="26"/>
          <w:szCs w:val="26"/>
        </w:rPr>
        <w:t xml:space="preserve">Первый заместитель директора – </w:t>
      </w:r>
    </w:p>
    <w:p w:rsidR="00591D51" w:rsidRDefault="00591D51" w:rsidP="00591D51">
      <w:pPr>
        <w:spacing w:line="276" w:lineRule="auto"/>
        <w:ind w:right="-1"/>
        <w:jc w:val="right"/>
        <w:rPr>
          <w:sz w:val="26"/>
          <w:szCs w:val="26"/>
        </w:rPr>
      </w:pPr>
      <w:r w:rsidRPr="00591D51">
        <w:rPr>
          <w:sz w:val="26"/>
          <w:szCs w:val="26"/>
        </w:rPr>
        <w:t>главный инженер филиала</w:t>
      </w:r>
    </w:p>
    <w:p w:rsidR="001C7170" w:rsidRDefault="002F7148" w:rsidP="001C717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</w:t>
      </w:r>
      <w:r w:rsidR="001C7170">
        <w:rPr>
          <w:sz w:val="26"/>
          <w:szCs w:val="26"/>
        </w:rPr>
        <w:t xml:space="preserve"> «МРСК Центра» </w:t>
      </w:r>
      <w:proofErr w:type="gramStart"/>
      <w:r w:rsidR="001C7170">
        <w:rPr>
          <w:sz w:val="26"/>
          <w:szCs w:val="26"/>
        </w:rPr>
        <w:t>-«</w:t>
      </w:r>
      <w:proofErr w:type="spellStart"/>
      <w:proofErr w:type="gramEnd"/>
      <w:r w:rsidR="001C7170">
        <w:rPr>
          <w:sz w:val="26"/>
          <w:szCs w:val="26"/>
        </w:rPr>
        <w:t>Орелэнерго</w:t>
      </w:r>
      <w:proofErr w:type="spellEnd"/>
      <w:r w:rsidR="001C7170">
        <w:rPr>
          <w:sz w:val="26"/>
          <w:szCs w:val="26"/>
        </w:rPr>
        <w:t>»</w:t>
      </w:r>
    </w:p>
    <w:p w:rsidR="001C7170" w:rsidRDefault="001C7170" w:rsidP="001C717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_______________________ </w:t>
      </w:r>
      <w:r w:rsidR="00C80C93">
        <w:rPr>
          <w:sz w:val="26"/>
          <w:szCs w:val="26"/>
        </w:rPr>
        <w:t>И.В. Колубанов</w:t>
      </w:r>
    </w:p>
    <w:p w:rsidR="001C7170" w:rsidRDefault="001C7170" w:rsidP="001C7170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“______” __________________ 201</w:t>
      </w:r>
      <w:r w:rsidR="002F7148">
        <w:rPr>
          <w:sz w:val="26"/>
          <w:szCs w:val="26"/>
        </w:rPr>
        <w:t>6</w:t>
      </w:r>
      <w:r>
        <w:rPr>
          <w:sz w:val="26"/>
          <w:szCs w:val="26"/>
        </w:rPr>
        <w:t xml:space="preserve"> г.</w:t>
      </w:r>
    </w:p>
    <w:p w:rsidR="001F5706" w:rsidRPr="00015CF2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9B75C6" w:rsidRDefault="009B75C6" w:rsidP="004F6968">
      <w:pPr>
        <w:pStyle w:val="2"/>
        <w:numPr>
          <w:ilvl w:val="0"/>
          <w:numId w:val="0"/>
        </w:numPr>
        <w:spacing w:after="120"/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223820" w:rsidRDefault="004F6968" w:rsidP="00694D4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885D47" w:rsidRPr="00885D47">
        <w:rPr>
          <w:b/>
          <w:sz w:val="26"/>
          <w:szCs w:val="26"/>
        </w:rPr>
        <w:t>строительных материалов</w:t>
      </w:r>
      <w:r w:rsidR="00167E84" w:rsidRPr="00167E84">
        <w:rPr>
          <w:b/>
          <w:sz w:val="26"/>
          <w:szCs w:val="26"/>
        </w:rPr>
        <w:t>.</w:t>
      </w:r>
    </w:p>
    <w:p w:rsidR="00694D49" w:rsidRPr="00694D49" w:rsidRDefault="00694D49" w:rsidP="00694D49">
      <w:pPr>
        <w:ind w:firstLine="0"/>
        <w:jc w:val="center"/>
        <w:rPr>
          <w:b/>
          <w:sz w:val="26"/>
          <w:szCs w:val="26"/>
        </w:rPr>
      </w:pPr>
      <w:r w:rsidRPr="00694D49">
        <w:rPr>
          <w:b/>
          <w:sz w:val="26"/>
          <w:szCs w:val="26"/>
        </w:rPr>
        <w:t xml:space="preserve">Лот </w:t>
      </w:r>
      <w:r w:rsidR="002F7148">
        <w:rPr>
          <w:b/>
          <w:sz w:val="26"/>
          <w:szCs w:val="26"/>
        </w:rPr>
        <w:t>401</w:t>
      </w:r>
      <w:r w:rsidR="002F7148">
        <w:rPr>
          <w:b/>
          <w:sz w:val="26"/>
          <w:szCs w:val="26"/>
          <w:lang w:val="en-US"/>
        </w:rPr>
        <w:t>L</w:t>
      </w:r>
      <w:r w:rsidRPr="00694D49">
        <w:rPr>
          <w:b/>
          <w:sz w:val="26"/>
          <w:szCs w:val="26"/>
        </w:rPr>
        <w:t>.</w:t>
      </w:r>
    </w:p>
    <w:p w:rsidR="001B7F97" w:rsidRPr="005F1072" w:rsidRDefault="001B7F97" w:rsidP="001B7F97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 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:rsidR="00612811" w:rsidRPr="00534713" w:rsidRDefault="002F7148" w:rsidP="00534713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ПАО</w:t>
      </w:r>
      <w:r w:rsidR="00612811" w:rsidRPr="00534713">
        <w:rPr>
          <w:sz w:val="24"/>
          <w:szCs w:val="24"/>
        </w:rPr>
        <w:t xml:space="preserve"> «МРСК Центра» производит закупку</w:t>
      </w:r>
      <w:r w:rsidR="00353DB9">
        <w:rPr>
          <w:sz w:val="24"/>
          <w:szCs w:val="24"/>
        </w:rPr>
        <w:t xml:space="preserve"> </w:t>
      </w:r>
      <w:r w:rsidR="00885D47" w:rsidRPr="00885D47">
        <w:rPr>
          <w:sz w:val="24"/>
          <w:szCs w:val="24"/>
        </w:rPr>
        <w:t>строительных материалов</w:t>
      </w:r>
      <w:r w:rsidR="00885D47">
        <w:rPr>
          <w:sz w:val="24"/>
          <w:szCs w:val="24"/>
        </w:rPr>
        <w:t xml:space="preserve"> </w:t>
      </w:r>
      <w:r w:rsidR="00FC1E03">
        <w:rPr>
          <w:sz w:val="24"/>
          <w:szCs w:val="24"/>
        </w:rPr>
        <w:t xml:space="preserve">(далее – </w:t>
      </w:r>
      <w:r w:rsidR="001B7F97">
        <w:rPr>
          <w:sz w:val="24"/>
          <w:szCs w:val="24"/>
        </w:rPr>
        <w:t>продукция</w:t>
      </w:r>
      <w:r w:rsidR="00FC1E03">
        <w:rPr>
          <w:sz w:val="24"/>
          <w:szCs w:val="24"/>
        </w:rPr>
        <w:t xml:space="preserve">) </w:t>
      </w:r>
      <w:r w:rsidR="00612811" w:rsidRPr="00534713">
        <w:rPr>
          <w:sz w:val="24"/>
          <w:szCs w:val="24"/>
        </w:rPr>
        <w:t xml:space="preserve">для </w:t>
      </w:r>
      <w:r w:rsidR="00232E4A" w:rsidRPr="00534713">
        <w:rPr>
          <w:sz w:val="24"/>
          <w:szCs w:val="24"/>
        </w:rPr>
        <w:t>ремонтно-эксплуатационного обслуживания</w:t>
      </w:r>
      <w:r w:rsidR="002E3087">
        <w:rPr>
          <w:sz w:val="24"/>
          <w:szCs w:val="24"/>
        </w:rPr>
        <w:t xml:space="preserve"> </w:t>
      </w:r>
      <w:proofErr w:type="spellStart"/>
      <w:r w:rsidR="002E3087">
        <w:rPr>
          <w:sz w:val="24"/>
          <w:szCs w:val="24"/>
        </w:rPr>
        <w:t>электросетевого</w:t>
      </w:r>
      <w:proofErr w:type="spellEnd"/>
      <w:r w:rsidR="002E3087">
        <w:rPr>
          <w:sz w:val="24"/>
          <w:szCs w:val="24"/>
        </w:rPr>
        <w:t xml:space="preserve"> оборудования</w:t>
      </w:r>
      <w:r w:rsidR="005464B6" w:rsidRPr="00534713">
        <w:rPr>
          <w:sz w:val="24"/>
          <w:szCs w:val="24"/>
        </w:rPr>
        <w:t>.</w:t>
      </w:r>
      <w:r w:rsidR="00612811" w:rsidRPr="00534713">
        <w:rPr>
          <w:sz w:val="24"/>
          <w:szCs w:val="24"/>
        </w:rPr>
        <w:t xml:space="preserve"> </w:t>
      </w:r>
    </w:p>
    <w:p w:rsidR="00020DD3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1F19E0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1B7F97">
        <w:rPr>
          <w:sz w:val="24"/>
          <w:szCs w:val="24"/>
        </w:rPr>
        <w:t>продукции</w:t>
      </w:r>
      <w:r w:rsidR="00FC1E03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 xml:space="preserve">приведенных </w:t>
      </w:r>
      <w:r w:rsidR="00BA2AD5">
        <w:rPr>
          <w:sz w:val="24"/>
          <w:szCs w:val="24"/>
        </w:rPr>
        <w:t>в Приложении к ТЗ.</w:t>
      </w:r>
    </w:p>
    <w:p w:rsidR="006D24D6" w:rsidRPr="00FA5580" w:rsidRDefault="006D24D6" w:rsidP="006D6EB9">
      <w:pPr>
        <w:rPr>
          <w:bCs/>
          <w:color w:val="000000"/>
          <w:sz w:val="12"/>
          <w:szCs w:val="12"/>
          <w:highlight w:val="yellow"/>
        </w:rPr>
      </w:pPr>
    </w:p>
    <w:p w:rsidR="000D7893" w:rsidRDefault="000D7893" w:rsidP="000D7893">
      <w:pPr>
        <w:pStyle w:val="ad"/>
        <w:tabs>
          <w:tab w:val="left" w:pos="1134"/>
        </w:tabs>
        <w:ind w:left="0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612811" w:rsidRDefault="00612811" w:rsidP="001F19E0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 w:rsidR="00BA0A66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 w:rsidR="001B7F97"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 w:rsidR="00BA2AD5">
        <w:rPr>
          <w:sz w:val="24"/>
          <w:szCs w:val="24"/>
        </w:rPr>
        <w:t xml:space="preserve">ая </w:t>
      </w:r>
      <w:r w:rsidRPr="00612811">
        <w:rPr>
          <w:sz w:val="24"/>
          <w:szCs w:val="24"/>
        </w:rPr>
        <w:t>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612811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для российских производителей - </w:t>
      </w:r>
      <w:r w:rsidR="000858AE" w:rsidRPr="00612811">
        <w:rPr>
          <w:sz w:val="24"/>
          <w:szCs w:val="24"/>
        </w:rPr>
        <w:t>документы, подтверждающие соответствие тех</w:t>
      </w:r>
      <w:r w:rsidR="0071533A"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 w:rsidR="0071533A"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612811" w:rsidRPr="0026458C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BA2AD5">
        <w:rPr>
          <w:sz w:val="24"/>
          <w:szCs w:val="24"/>
        </w:rPr>
        <w:t>продукцию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612811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>
        <w:rPr>
          <w:sz w:val="24"/>
          <w:szCs w:val="24"/>
        </w:rPr>
        <w:t>;</w:t>
      </w:r>
    </w:p>
    <w:p w:rsidR="00612811" w:rsidRDefault="001B7F97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612811" w:rsidRPr="00612811">
        <w:rPr>
          <w:sz w:val="24"/>
          <w:szCs w:val="24"/>
        </w:rPr>
        <w:t>,  впервые поставляем</w:t>
      </w:r>
      <w:r w:rsidR="00BA2AD5">
        <w:rPr>
          <w:sz w:val="24"/>
          <w:szCs w:val="24"/>
        </w:rPr>
        <w:t>ая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 w:rsidR="002F7148">
        <w:rPr>
          <w:sz w:val="24"/>
          <w:szCs w:val="24"/>
        </w:rPr>
        <w:t>ПАО</w:t>
      </w:r>
      <w:r w:rsidR="00612811" w:rsidRPr="00612811">
        <w:rPr>
          <w:sz w:val="24"/>
          <w:szCs w:val="24"/>
        </w:rPr>
        <w:t xml:space="preserve">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BA2AD5">
        <w:rPr>
          <w:sz w:val="24"/>
          <w:szCs w:val="24"/>
        </w:rPr>
        <w:t>а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</w:t>
      </w:r>
      <w:r w:rsidR="00612811" w:rsidRPr="00F6623F">
        <w:rPr>
          <w:sz w:val="24"/>
          <w:szCs w:val="24"/>
        </w:rPr>
        <w:t>сроком не менее одного года</w:t>
      </w:r>
      <w:r w:rsidR="00612811" w:rsidRPr="00612811">
        <w:rPr>
          <w:sz w:val="24"/>
          <w:szCs w:val="24"/>
        </w:rPr>
        <w:t xml:space="preserve"> и опыт применения в энергосистемах </w:t>
      </w:r>
      <w:r w:rsidR="00612811" w:rsidRPr="00F6623F">
        <w:rPr>
          <w:sz w:val="24"/>
          <w:szCs w:val="24"/>
        </w:rPr>
        <w:t>сроком не менее трех лет;</w:t>
      </w:r>
    </w:p>
    <w:p w:rsidR="0026458C" w:rsidRPr="00612811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2F7148">
        <w:rPr>
          <w:sz w:val="24"/>
          <w:szCs w:val="24"/>
        </w:rPr>
        <w:t>ПАО</w:t>
      </w:r>
      <w:r>
        <w:rPr>
          <w:sz w:val="24"/>
          <w:szCs w:val="24"/>
        </w:rPr>
        <w:t xml:space="preserve"> «Холдинг МРСК»;</w:t>
      </w:r>
    </w:p>
    <w:p w:rsidR="00F66FC0" w:rsidRDefault="00F66FC0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A2AD5">
        <w:rPr>
          <w:sz w:val="24"/>
          <w:szCs w:val="24"/>
        </w:rPr>
        <w:t>продукции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BF612E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612811" w:rsidRPr="00706DC1" w:rsidRDefault="001B7F97" w:rsidP="001F19E0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4E144D" w:rsidRPr="00FB7AEF">
        <w:rPr>
          <w:sz w:val="24"/>
          <w:szCs w:val="24"/>
        </w:rPr>
        <w:t xml:space="preserve"> долж</w:t>
      </w:r>
      <w:r w:rsidR="00ED168F">
        <w:rPr>
          <w:sz w:val="24"/>
          <w:szCs w:val="24"/>
        </w:rPr>
        <w:t>н</w:t>
      </w:r>
      <w:r w:rsidR="00BA2AD5">
        <w:rPr>
          <w:sz w:val="24"/>
          <w:szCs w:val="24"/>
        </w:rPr>
        <w:t>а</w:t>
      </w:r>
      <w:r w:rsidR="004E144D" w:rsidRPr="00FB7AEF">
        <w:rPr>
          <w:sz w:val="24"/>
          <w:szCs w:val="24"/>
        </w:rPr>
        <w:t xml:space="preserve"> с</w:t>
      </w:r>
      <w:r w:rsidR="00612811" w:rsidRPr="00FB7AEF">
        <w:rPr>
          <w:sz w:val="24"/>
          <w:szCs w:val="24"/>
        </w:rPr>
        <w:t xml:space="preserve">оответствовать требованиям «Правил устройства электроустановок» (ПУЭ) (7-е </w:t>
      </w:r>
      <w:r w:rsidR="00612811" w:rsidRPr="00706DC1">
        <w:rPr>
          <w:sz w:val="24"/>
          <w:szCs w:val="24"/>
        </w:rPr>
        <w:t>издание) и тр</w:t>
      </w:r>
      <w:r w:rsidR="00732C5D" w:rsidRPr="00706DC1">
        <w:rPr>
          <w:sz w:val="24"/>
          <w:szCs w:val="24"/>
        </w:rPr>
        <w:t>ебованиям</w:t>
      </w:r>
      <w:r w:rsidR="00BA2AD5">
        <w:rPr>
          <w:sz w:val="24"/>
          <w:szCs w:val="24"/>
        </w:rPr>
        <w:t xml:space="preserve"> ГОСТ и ТУ указанных в Приложении к ТЗ.</w:t>
      </w:r>
    </w:p>
    <w:p w:rsidR="00612811" w:rsidRPr="00612811" w:rsidRDefault="00612811" w:rsidP="001F19E0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61281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1B7F97">
        <w:rPr>
          <w:sz w:val="24"/>
          <w:szCs w:val="24"/>
        </w:rPr>
        <w:t xml:space="preserve">продукции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7E5511">
        <w:rPr>
          <w:sz w:val="24"/>
          <w:szCs w:val="24"/>
        </w:rPr>
        <w:t>продукции</w:t>
      </w:r>
      <w:r w:rsidRPr="003234AF">
        <w:rPr>
          <w:sz w:val="24"/>
          <w:szCs w:val="24"/>
        </w:rPr>
        <w:t>,</w:t>
      </w:r>
      <w:r w:rsidR="00767806" w:rsidRPr="003234AF">
        <w:rPr>
          <w:sz w:val="24"/>
          <w:szCs w:val="24"/>
        </w:rPr>
        <w:t xml:space="preserve"> </w:t>
      </w:r>
      <w:r w:rsidRPr="003234AF">
        <w:rPr>
          <w:sz w:val="24"/>
          <w:szCs w:val="24"/>
        </w:rPr>
        <w:t xml:space="preserve"> </w:t>
      </w:r>
      <w:r w:rsidR="00767806" w:rsidRPr="001D714C">
        <w:rPr>
          <w:sz w:val="24"/>
          <w:szCs w:val="24"/>
        </w:rPr>
        <w:t xml:space="preserve">ГОСТ 23216, </w:t>
      </w:r>
      <w:r w:rsidR="00612811" w:rsidRPr="00E066FD">
        <w:rPr>
          <w:color w:val="000000"/>
          <w:sz w:val="24"/>
          <w:szCs w:val="24"/>
        </w:rPr>
        <w:t>ГОСТ 14192</w:t>
      </w:r>
      <w:r w:rsidR="002E6C8A" w:rsidRPr="00E066FD">
        <w:rPr>
          <w:color w:val="000000"/>
          <w:sz w:val="24"/>
          <w:szCs w:val="24"/>
        </w:rPr>
        <w:t xml:space="preserve"> </w:t>
      </w:r>
      <w:r w:rsidR="00C4476E" w:rsidRPr="00E066FD">
        <w:rPr>
          <w:color w:val="000000"/>
          <w:sz w:val="24"/>
          <w:szCs w:val="24"/>
        </w:rPr>
        <w:t>–</w:t>
      </w:r>
      <w:r w:rsidR="002E6C8A" w:rsidRPr="00E066FD">
        <w:rPr>
          <w:color w:val="000000"/>
          <w:sz w:val="24"/>
          <w:szCs w:val="24"/>
        </w:rPr>
        <w:t xml:space="preserve"> 96</w:t>
      </w:r>
      <w:r w:rsidR="002132A8">
        <w:rPr>
          <w:color w:val="000000"/>
          <w:sz w:val="24"/>
          <w:szCs w:val="24"/>
        </w:rPr>
        <w:t>,</w:t>
      </w:r>
      <w:r w:rsidR="002E6C8A" w:rsidRPr="003234AF">
        <w:rPr>
          <w:sz w:val="24"/>
          <w:szCs w:val="24"/>
        </w:rPr>
        <w:t xml:space="preserve"> </w:t>
      </w:r>
      <w:r w:rsidR="002132A8">
        <w:rPr>
          <w:sz w:val="24"/>
          <w:szCs w:val="24"/>
        </w:rPr>
        <w:t xml:space="preserve">ГОСТ 9980.3-86, ГОСТ 9980.4-86, ГОСТ 9980.5-86 </w:t>
      </w:r>
      <w:r w:rsidR="002E6C8A" w:rsidRPr="003234AF">
        <w:rPr>
          <w:sz w:val="24"/>
          <w:szCs w:val="24"/>
        </w:rPr>
        <w:t>или соответствующих МЭК</w:t>
      </w:r>
      <w:r w:rsidR="00612811" w:rsidRPr="003234AF">
        <w:rPr>
          <w:sz w:val="24"/>
          <w:szCs w:val="24"/>
        </w:rPr>
        <w:t xml:space="preserve">. </w:t>
      </w:r>
      <w:r w:rsidR="003A2F10" w:rsidRPr="003234AF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="003A2F10" w:rsidRPr="00703C5C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5B2A00" w:rsidRDefault="005B2A00" w:rsidP="005B2A0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Номинальные значения климатических факторов внешней среды для </w:t>
      </w:r>
      <w:r w:rsidR="001B7F97">
        <w:rPr>
          <w:sz w:val="24"/>
          <w:szCs w:val="24"/>
        </w:rPr>
        <w:t>продукции</w:t>
      </w:r>
      <w:r w:rsidR="00A456C1">
        <w:rPr>
          <w:sz w:val="24"/>
          <w:szCs w:val="24"/>
        </w:rPr>
        <w:t xml:space="preserve"> </w:t>
      </w:r>
      <w:r>
        <w:rPr>
          <w:sz w:val="24"/>
          <w:szCs w:val="24"/>
        </w:rPr>
        <w:t>должны соответствовать ГОСТ 15150-69.</w:t>
      </w:r>
    </w:p>
    <w:p w:rsidR="00ED644C" w:rsidRPr="00A850B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E26E20">
        <w:rPr>
          <w:sz w:val="24"/>
          <w:szCs w:val="24"/>
        </w:rPr>
        <w:t>Правила приемки</w:t>
      </w:r>
      <w:r w:rsidR="00C4476E" w:rsidRPr="00E26E20">
        <w:rPr>
          <w:sz w:val="24"/>
          <w:szCs w:val="24"/>
        </w:rPr>
        <w:t xml:space="preserve"> </w:t>
      </w:r>
      <w:r w:rsidR="001B7F97">
        <w:rPr>
          <w:sz w:val="24"/>
          <w:szCs w:val="24"/>
        </w:rPr>
        <w:t xml:space="preserve">продукции </w:t>
      </w:r>
      <w:r w:rsidRPr="00E26E20">
        <w:rPr>
          <w:sz w:val="24"/>
          <w:szCs w:val="24"/>
        </w:rPr>
        <w:t xml:space="preserve">должны соответствовать требованиям </w:t>
      </w:r>
      <w:r w:rsidR="002F5FFE" w:rsidRPr="00E3695D">
        <w:rPr>
          <w:color w:val="000000"/>
          <w:sz w:val="24"/>
          <w:szCs w:val="24"/>
        </w:rPr>
        <w:t>ГОСТ</w:t>
      </w:r>
      <w:r w:rsidR="002132A8">
        <w:rPr>
          <w:color w:val="000000"/>
          <w:sz w:val="24"/>
          <w:szCs w:val="24"/>
        </w:rPr>
        <w:t xml:space="preserve"> 9980.1-86, ГОСТ </w:t>
      </w:r>
      <w:r w:rsidR="00ED644C" w:rsidRPr="00E26E20">
        <w:rPr>
          <w:sz w:val="24"/>
          <w:szCs w:val="24"/>
        </w:rPr>
        <w:t xml:space="preserve">и </w:t>
      </w:r>
      <w:r w:rsidRPr="00A850B4">
        <w:rPr>
          <w:sz w:val="24"/>
          <w:szCs w:val="24"/>
        </w:rPr>
        <w:t>технических услов</w:t>
      </w:r>
      <w:r w:rsidR="00716719" w:rsidRPr="00A850B4">
        <w:rPr>
          <w:sz w:val="24"/>
          <w:szCs w:val="24"/>
        </w:rPr>
        <w:t xml:space="preserve">ий для </w:t>
      </w:r>
      <w:r w:rsidR="001B7F97">
        <w:rPr>
          <w:sz w:val="24"/>
          <w:szCs w:val="24"/>
        </w:rPr>
        <w:t xml:space="preserve">продукции </w:t>
      </w:r>
      <w:r w:rsidR="00716719" w:rsidRPr="00A850B4">
        <w:rPr>
          <w:sz w:val="24"/>
          <w:szCs w:val="24"/>
        </w:rPr>
        <w:t>конкретных марок</w:t>
      </w:r>
      <w:r w:rsidR="00ED644C" w:rsidRPr="00A850B4">
        <w:rPr>
          <w:sz w:val="24"/>
          <w:szCs w:val="24"/>
        </w:rPr>
        <w:t>.</w:t>
      </w:r>
    </w:p>
    <w:p w:rsidR="00F64478" w:rsidRPr="00D061E4" w:rsidRDefault="005B67C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061E4">
        <w:rPr>
          <w:szCs w:val="24"/>
        </w:rPr>
        <w:t>Заливка</w:t>
      </w:r>
      <w:r w:rsidR="00497866" w:rsidRPr="00D061E4">
        <w:rPr>
          <w:szCs w:val="24"/>
        </w:rPr>
        <w:t xml:space="preserve"> и транспортировка </w:t>
      </w:r>
      <w:r w:rsidR="001B7F97">
        <w:rPr>
          <w:szCs w:val="24"/>
        </w:rPr>
        <w:t xml:space="preserve">продукции </w:t>
      </w:r>
      <w:r w:rsidR="00497866" w:rsidRPr="00D061E4">
        <w:rPr>
          <w:szCs w:val="24"/>
        </w:rPr>
        <w:t xml:space="preserve">должна предотвратить </w:t>
      </w:r>
      <w:r w:rsidRPr="00D061E4">
        <w:rPr>
          <w:szCs w:val="24"/>
        </w:rPr>
        <w:t>е</w:t>
      </w:r>
      <w:r w:rsidR="00EB33F0">
        <w:rPr>
          <w:szCs w:val="24"/>
        </w:rPr>
        <w:t>е</w:t>
      </w:r>
      <w:r w:rsidR="00497866" w:rsidRPr="00D061E4">
        <w:rPr>
          <w:szCs w:val="24"/>
        </w:rPr>
        <w:t xml:space="preserve"> повреждение или порчу во время перевозки, а также выдерживать подъемно-транспортную обработку и воздействие осадков во время перевозки и при открытом хранении.</w:t>
      </w:r>
      <w:r w:rsidR="00A456C1">
        <w:rPr>
          <w:szCs w:val="24"/>
        </w:rPr>
        <w:t xml:space="preserve"> П</w:t>
      </w:r>
      <w:r w:rsidR="00EB33F0">
        <w:rPr>
          <w:szCs w:val="24"/>
        </w:rPr>
        <w:t xml:space="preserve">родукцию </w:t>
      </w:r>
      <w:r w:rsidR="00D061E4" w:rsidRPr="00D061E4">
        <w:rPr>
          <w:szCs w:val="24"/>
        </w:rPr>
        <w:t xml:space="preserve"> следует хранить на </w:t>
      </w:r>
      <w:proofErr w:type="gramStart"/>
      <w:r w:rsidR="00D061E4" w:rsidRPr="00D061E4">
        <w:rPr>
          <w:szCs w:val="24"/>
        </w:rPr>
        <w:t>стеллажах</w:t>
      </w:r>
      <w:proofErr w:type="gramEnd"/>
      <w:r w:rsidR="00D061E4" w:rsidRPr="00D061E4">
        <w:rPr>
          <w:szCs w:val="24"/>
        </w:rPr>
        <w:t>, поддонах или в штабелях в крытых складских помещениях.</w:t>
      </w:r>
    </w:p>
    <w:p w:rsidR="00D061E4" w:rsidRPr="001F19E0" w:rsidRDefault="00D061E4" w:rsidP="00D061E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F19E0">
        <w:rPr>
          <w:szCs w:val="24"/>
        </w:rPr>
        <w:t>Доставка осуществляется транспортом поставщика.</w:t>
      </w:r>
    </w:p>
    <w:p w:rsidR="00F64478" w:rsidRPr="001F19E0" w:rsidRDefault="00F64478" w:rsidP="001F19E0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1F19E0">
        <w:rPr>
          <w:sz w:val="24"/>
          <w:szCs w:val="24"/>
        </w:rPr>
        <w:t xml:space="preserve">Срок изготовления </w:t>
      </w:r>
      <w:r w:rsidR="001B7F97" w:rsidRPr="001F19E0">
        <w:rPr>
          <w:sz w:val="24"/>
          <w:szCs w:val="24"/>
        </w:rPr>
        <w:t xml:space="preserve">продукции </w:t>
      </w:r>
      <w:r w:rsidRPr="001F19E0">
        <w:rPr>
          <w:sz w:val="24"/>
          <w:szCs w:val="24"/>
        </w:rPr>
        <w:t xml:space="preserve">производителем должен быть не ранее </w:t>
      </w:r>
      <w:r w:rsidR="007036ED" w:rsidRPr="001F19E0">
        <w:rPr>
          <w:sz w:val="24"/>
          <w:szCs w:val="24"/>
        </w:rPr>
        <w:t>первого</w:t>
      </w:r>
      <w:r w:rsidRPr="001F19E0">
        <w:rPr>
          <w:sz w:val="24"/>
          <w:szCs w:val="24"/>
        </w:rPr>
        <w:t xml:space="preserve"> квартала года, в который производится </w:t>
      </w:r>
      <w:r w:rsidR="00CA2377" w:rsidRPr="001F19E0">
        <w:rPr>
          <w:sz w:val="24"/>
          <w:szCs w:val="24"/>
        </w:rPr>
        <w:t>ее</w:t>
      </w:r>
      <w:r w:rsidRPr="001F19E0">
        <w:rPr>
          <w:sz w:val="24"/>
          <w:szCs w:val="24"/>
        </w:rPr>
        <w:t xml:space="preserve"> поставка.</w:t>
      </w:r>
    </w:p>
    <w:p w:rsidR="00AC31A0" w:rsidRPr="001F19E0" w:rsidRDefault="00AC31A0" w:rsidP="001F19E0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1F19E0">
        <w:rPr>
          <w:sz w:val="24"/>
          <w:szCs w:val="24"/>
        </w:rPr>
        <w:t xml:space="preserve">В комплект поставки </w:t>
      </w:r>
      <w:r w:rsidR="001B7F97" w:rsidRPr="001F19E0">
        <w:rPr>
          <w:sz w:val="24"/>
          <w:szCs w:val="24"/>
        </w:rPr>
        <w:t xml:space="preserve">продукции </w:t>
      </w:r>
      <w:r w:rsidRPr="001F19E0">
        <w:rPr>
          <w:sz w:val="24"/>
          <w:szCs w:val="24"/>
        </w:rPr>
        <w:t xml:space="preserve">должно входить: </w:t>
      </w:r>
    </w:p>
    <w:p w:rsidR="00AC31A0" w:rsidRPr="001F19E0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F19E0">
        <w:rPr>
          <w:szCs w:val="24"/>
        </w:rPr>
        <w:t xml:space="preserve">- </w:t>
      </w:r>
      <w:r w:rsidR="007D2840" w:rsidRPr="001F19E0">
        <w:rPr>
          <w:szCs w:val="24"/>
        </w:rPr>
        <w:t xml:space="preserve">партия </w:t>
      </w:r>
      <w:r w:rsidR="001B7F97" w:rsidRPr="001F19E0">
        <w:rPr>
          <w:szCs w:val="24"/>
        </w:rPr>
        <w:t xml:space="preserve">продукции </w:t>
      </w:r>
      <w:r w:rsidRPr="001F19E0">
        <w:rPr>
          <w:szCs w:val="24"/>
        </w:rPr>
        <w:t>конкретного типа;</w:t>
      </w:r>
    </w:p>
    <w:p w:rsidR="00AC31A0" w:rsidRPr="006B3CE7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B3CE7">
        <w:rPr>
          <w:szCs w:val="24"/>
        </w:rPr>
        <w:t xml:space="preserve">- паспорт </w:t>
      </w:r>
      <w:r w:rsidR="007D2840">
        <w:rPr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1B7F97">
        <w:rPr>
          <w:sz w:val="24"/>
          <w:szCs w:val="24"/>
        </w:rPr>
        <w:t xml:space="preserve">ую </w:t>
      </w:r>
      <w:r w:rsidR="00CA2377">
        <w:rPr>
          <w:sz w:val="24"/>
          <w:szCs w:val="24"/>
        </w:rPr>
        <w:t xml:space="preserve"> продукцию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F6623F">
        <w:rPr>
          <w:sz w:val="24"/>
          <w:szCs w:val="24"/>
        </w:rPr>
        <w:t xml:space="preserve">на </w:t>
      </w:r>
      <w:r w:rsidR="00832930">
        <w:rPr>
          <w:sz w:val="24"/>
          <w:szCs w:val="24"/>
        </w:rPr>
        <w:t>12</w:t>
      </w:r>
      <w:r w:rsidRPr="00F6623F">
        <w:rPr>
          <w:sz w:val="24"/>
          <w:szCs w:val="24"/>
        </w:rPr>
        <w:t xml:space="preserve"> месяцев</w:t>
      </w:r>
      <w:r w:rsidR="00F456C6">
        <w:rPr>
          <w:sz w:val="24"/>
          <w:szCs w:val="24"/>
        </w:rPr>
        <w:t xml:space="preserve"> со дня ее изготовления</w:t>
      </w:r>
      <w:r w:rsidRPr="00612811">
        <w:rPr>
          <w:sz w:val="24"/>
          <w:szCs w:val="24"/>
        </w:rPr>
        <w:t>. Поставщик должен за свой счет и сроки, согласованные с Заказ</w:t>
      </w:r>
      <w:r w:rsidR="00310587">
        <w:rPr>
          <w:sz w:val="24"/>
          <w:szCs w:val="24"/>
        </w:rPr>
        <w:t>чиком,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</w:t>
      </w:r>
      <w:r w:rsidR="005B67C3">
        <w:rPr>
          <w:sz w:val="24"/>
          <w:szCs w:val="24"/>
        </w:rPr>
        <w:t>значительного ухудшения характеристик</w:t>
      </w:r>
      <w:r w:rsidRPr="00612811">
        <w:rPr>
          <w:sz w:val="24"/>
          <w:szCs w:val="24"/>
        </w:rPr>
        <w:t xml:space="preserve"> </w:t>
      </w:r>
      <w:r w:rsidR="00A456C1">
        <w:rPr>
          <w:sz w:val="24"/>
          <w:szCs w:val="24"/>
        </w:rPr>
        <w:t xml:space="preserve"> </w:t>
      </w:r>
      <w:r w:rsidR="00CA2377">
        <w:rPr>
          <w:sz w:val="24"/>
          <w:szCs w:val="24"/>
        </w:rPr>
        <w:t>продукции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EA00A8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1B7F97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DD2421">
        <w:rPr>
          <w:sz w:val="24"/>
          <w:szCs w:val="24"/>
        </w:rPr>
        <w:t xml:space="preserve"> должн</w:t>
      </w:r>
      <w:r w:rsidR="00CA2377">
        <w:rPr>
          <w:sz w:val="24"/>
          <w:szCs w:val="24"/>
        </w:rPr>
        <w:t>а</w:t>
      </w:r>
      <w:r w:rsidR="00DD2421">
        <w:rPr>
          <w:sz w:val="24"/>
          <w:szCs w:val="24"/>
        </w:rPr>
        <w:t xml:space="preserve"> обеспечивать эксплуатационные показатели </w:t>
      </w:r>
      <w:r w:rsidR="00612811" w:rsidRPr="00612811">
        <w:rPr>
          <w:sz w:val="24"/>
          <w:szCs w:val="24"/>
        </w:rPr>
        <w:t>в тече</w:t>
      </w:r>
      <w:r w:rsidR="00832930">
        <w:rPr>
          <w:sz w:val="24"/>
          <w:szCs w:val="24"/>
        </w:rPr>
        <w:t>ние установленного срока службы</w:t>
      </w:r>
      <w:r w:rsidR="00612811" w:rsidRPr="00612811">
        <w:rPr>
          <w:sz w:val="24"/>
          <w:szCs w:val="24"/>
        </w:rPr>
        <w:t xml:space="preserve">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обслуживанию) должен </w:t>
      </w:r>
      <w:r w:rsidR="00612811" w:rsidRPr="00814026">
        <w:rPr>
          <w:sz w:val="24"/>
          <w:szCs w:val="24"/>
        </w:rPr>
        <w:t xml:space="preserve">быть не </w:t>
      </w:r>
      <w:r w:rsidR="00612811" w:rsidRPr="003415EF">
        <w:rPr>
          <w:sz w:val="24"/>
          <w:szCs w:val="24"/>
        </w:rPr>
        <w:t xml:space="preserve">менее </w:t>
      </w:r>
      <w:r w:rsidR="0083624E" w:rsidRPr="003415EF">
        <w:rPr>
          <w:sz w:val="24"/>
          <w:szCs w:val="24"/>
        </w:rPr>
        <w:t>5</w:t>
      </w:r>
      <w:r w:rsidR="00612811" w:rsidRPr="006B3CE7">
        <w:rPr>
          <w:sz w:val="24"/>
          <w:szCs w:val="24"/>
        </w:rPr>
        <w:t xml:space="preserve"> л</w:t>
      </w:r>
      <w:r w:rsidR="00612811" w:rsidRPr="00814026">
        <w:rPr>
          <w:sz w:val="24"/>
          <w:szCs w:val="24"/>
        </w:rPr>
        <w:t>ет</w:t>
      </w:r>
      <w:r w:rsidR="003415EF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145642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E3460">
        <w:rPr>
          <w:sz w:val="24"/>
          <w:szCs w:val="24"/>
        </w:rPr>
        <w:t xml:space="preserve">Маркировка </w:t>
      </w:r>
      <w:r w:rsidR="005B67C3">
        <w:rPr>
          <w:sz w:val="24"/>
          <w:szCs w:val="24"/>
        </w:rPr>
        <w:t xml:space="preserve">тары для </w:t>
      </w:r>
      <w:r w:rsidR="001B7F97">
        <w:rPr>
          <w:sz w:val="24"/>
          <w:szCs w:val="24"/>
        </w:rPr>
        <w:t xml:space="preserve">продукции </w:t>
      </w:r>
      <w:r w:rsidR="00BC5975" w:rsidRPr="006E3460">
        <w:rPr>
          <w:sz w:val="24"/>
          <w:szCs w:val="24"/>
        </w:rPr>
        <w:t xml:space="preserve">должна соответствовать требованиям </w:t>
      </w:r>
      <w:r w:rsidR="00BC5975" w:rsidRPr="007861CE">
        <w:rPr>
          <w:sz w:val="24"/>
          <w:szCs w:val="24"/>
        </w:rPr>
        <w:t xml:space="preserve">ГОСТ </w:t>
      </w:r>
      <w:r w:rsidR="002132A8">
        <w:rPr>
          <w:sz w:val="24"/>
          <w:szCs w:val="24"/>
        </w:rPr>
        <w:t>9980.4-86</w:t>
      </w:r>
      <w:r w:rsidR="00930A14">
        <w:rPr>
          <w:sz w:val="24"/>
          <w:szCs w:val="24"/>
        </w:rPr>
        <w:t xml:space="preserve">, </w:t>
      </w:r>
      <w:r w:rsidR="00930A14">
        <w:rPr>
          <w:color w:val="000000"/>
          <w:sz w:val="24"/>
          <w:szCs w:val="24"/>
        </w:rPr>
        <w:t xml:space="preserve">ГОСТ </w:t>
      </w:r>
      <w:r w:rsidR="00930A14" w:rsidRPr="00E26E20">
        <w:rPr>
          <w:sz w:val="24"/>
          <w:szCs w:val="24"/>
        </w:rPr>
        <w:t xml:space="preserve">и </w:t>
      </w:r>
      <w:r w:rsidR="00930A14" w:rsidRPr="00A850B4">
        <w:rPr>
          <w:sz w:val="24"/>
          <w:szCs w:val="24"/>
        </w:rPr>
        <w:t xml:space="preserve">технических условий для </w:t>
      </w:r>
      <w:r w:rsidR="001B7F97">
        <w:rPr>
          <w:sz w:val="24"/>
          <w:szCs w:val="24"/>
        </w:rPr>
        <w:t xml:space="preserve">продукции </w:t>
      </w:r>
      <w:r w:rsidR="00930A14" w:rsidRPr="00A850B4">
        <w:rPr>
          <w:sz w:val="24"/>
          <w:szCs w:val="24"/>
        </w:rPr>
        <w:t>конкретных марок</w:t>
      </w:r>
      <w:r w:rsidR="00BC5975" w:rsidRPr="006E3460">
        <w:rPr>
          <w:sz w:val="24"/>
          <w:szCs w:val="24"/>
        </w:rPr>
        <w:t>.</w:t>
      </w:r>
      <w:r w:rsidR="00BC5975" w:rsidRPr="00145642">
        <w:rPr>
          <w:sz w:val="24"/>
          <w:szCs w:val="24"/>
        </w:rPr>
        <w:t xml:space="preserve"> 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7E4090">
        <w:rPr>
          <w:sz w:val="24"/>
          <w:szCs w:val="24"/>
        </w:rPr>
        <w:t xml:space="preserve">По всем видам </w:t>
      </w:r>
      <w:r w:rsidR="001B7F97">
        <w:rPr>
          <w:sz w:val="24"/>
          <w:szCs w:val="24"/>
        </w:rPr>
        <w:t xml:space="preserve">продукции </w:t>
      </w:r>
      <w:r w:rsidRPr="007E4090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7E4090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. </w:t>
      </w:r>
    </w:p>
    <w:p w:rsidR="005D17A5" w:rsidRPr="00F64478" w:rsidRDefault="005D17A5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Сроки и очередность поставки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64478" w:rsidRDefault="00531D00" w:rsidP="00F64478">
      <w:pPr>
        <w:spacing w:line="276" w:lineRule="auto"/>
        <w:ind w:firstLine="708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Поставка </w:t>
      </w:r>
      <w:r w:rsidR="00C02A24">
        <w:rPr>
          <w:sz w:val="24"/>
          <w:szCs w:val="24"/>
        </w:rPr>
        <w:t>продукции</w:t>
      </w:r>
      <w:r>
        <w:rPr>
          <w:sz w:val="24"/>
          <w:szCs w:val="24"/>
        </w:rPr>
        <w:t>, входящ</w:t>
      </w:r>
      <w:r w:rsidR="00054CC8">
        <w:rPr>
          <w:sz w:val="24"/>
          <w:szCs w:val="24"/>
        </w:rPr>
        <w:t>е</w:t>
      </w:r>
      <w:r w:rsidR="00C02A24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в предмет Договора, должна </w:t>
      </w:r>
      <w:r>
        <w:rPr>
          <w:sz w:val="24"/>
          <w:szCs w:val="24"/>
        </w:rPr>
        <w:t>быть выполнена согласно графику</w:t>
      </w:r>
      <w:r w:rsidRPr="00612811">
        <w:rPr>
          <w:sz w:val="24"/>
          <w:szCs w:val="24"/>
        </w:rPr>
        <w:t>, утвержденно</w:t>
      </w:r>
      <w:r w:rsidR="00F704D2">
        <w:rPr>
          <w:sz w:val="24"/>
          <w:szCs w:val="24"/>
        </w:rPr>
        <w:t>му</w:t>
      </w:r>
      <w:r w:rsidRPr="00612811">
        <w:rPr>
          <w:sz w:val="24"/>
          <w:szCs w:val="24"/>
        </w:rPr>
        <w:t xml:space="preserve"> Заказчиком. </w:t>
      </w:r>
      <w:r w:rsidR="00612811" w:rsidRPr="00612811">
        <w:rPr>
          <w:sz w:val="24"/>
          <w:szCs w:val="24"/>
        </w:rPr>
        <w:t xml:space="preserve">Изменение сроков поставки </w:t>
      </w:r>
      <w:r w:rsidR="001B7F97">
        <w:rPr>
          <w:sz w:val="24"/>
          <w:szCs w:val="24"/>
        </w:rPr>
        <w:t>продукции</w:t>
      </w:r>
      <w:r w:rsidR="00612811" w:rsidRPr="00612811">
        <w:rPr>
          <w:sz w:val="24"/>
          <w:szCs w:val="24"/>
        </w:rPr>
        <w:t xml:space="preserve"> возможн</w:t>
      </w:r>
      <w:r w:rsidR="008D23D0">
        <w:rPr>
          <w:sz w:val="24"/>
          <w:szCs w:val="24"/>
        </w:rPr>
        <w:t xml:space="preserve">о </w:t>
      </w:r>
      <w:r w:rsidR="00612811" w:rsidRPr="00612811">
        <w:rPr>
          <w:sz w:val="24"/>
          <w:szCs w:val="24"/>
        </w:rPr>
        <w:t xml:space="preserve">по решению ЦКК </w:t>
      </w:r>
      <w:r w:rsidR="002F7148">
        <w:rPr>
          <w:sz w:val="24"/>
          <w:szCs w:val="24"/>
        </w:rPr>
        <w:t>ПАО</w:t>
      </w:r>
      <w:r w:rsidR="00612811" w:rsidRPr="00612811">
        <w:rPr>
          <w:sz w:val="24"/>
          <w:szCs w:val="24"/>
        </w:rPr>
        <w:t xml:space="preserve"> «МРСК Центра». </w:t>
      </w:r>
    </w:p>
    <w:p w:rsidR="00F64478" w:rsidRPr="005E0A60" w:rsidRDefault="00F64478" w:rsidP="00F64478">
      <w:pPr>
        <w:spacing w:line="276" w:lineRule="auto"/>
        <w:ind w:firstLine="708"/>
        <w:rPr>
          <w:sz w:val="24"/>
          <w:szCs w:val="24"/>
        </w:rPr>
      </w:pPr>
      <w:r w:rsidRPr="005E0A60">
        <w:rPr>
          <w:sz w:val="24"/>
          <w:szCs w:val="24"/>
        </w:rPr>
        <w:t>Заказчик имеет право в одностороннем порядке скорректировать объем поставляем</w:t>
      </w:r>
      <w:r w:rsidR="00054CC8">
        <w:rPr>
          <w:sz w:val="24"/>
          <w:szCs w:val="24"/>
        </w:rPr>
        <w:t>о</w:t>
      </w:r>
      <w:r w:rsidR="00C02A24">
        <w:rPr>
          <w:sz w:val="24"/>
          <w:szCs w:val="24"/>
        </w:rPr>
        <w:t>й</w:t>
      </w:r>
      <w:r w:rsidRPr="005E0A60">
        <w:rPr>
          <w:sz w:val="24"/>
          <w:szCs w:val="24"/>
        </w:rPr>
        <w:t xml:space="preserve"> по договору </w:t>
      </w:r>
      <w:r w:rsidR="00C02A24">
        <w:rPr>
          <w:sz w:val="24"/>
          <w:szCs w:val="24"/>
        </w:rPr>
        <w:t>продукции</w:t>
      </w:r>
      <w:r w:rsidRPr="005E0A60">
        <w:rPr>
          <w:sz w:val="24"/>
          <w:szCs w:val="24"/>
        </w:rPr>
        <w:t xml:space="preserve">, направив поставщику соответствующее письменное уведомление. В уведомлении указывается объем скорректированных договорных обязательств и дата вступления в силу такого уведомления. </w:t>
      </w:r>
    </w:p>
    <w:p w:rsidR="004F4E9E" w:rsidRPr="00612811" w:rsidRDefault="004F4E9E" w:rsidP="00DC7833">
      <w:pPr>
        <w:spacing w:line="276" w:lineRule="auto"/>
        <w:ind w:firstLine="708"/>
        <w:rPr>
          <w:sz w:val="24"/>
          <w:szCs w:val="24"/>
        </w:rPr>
      </w:pP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Требования к Поставщику.</w:t>
      </w:r>
    </w:p>
    <w:p w:rsidR="00612811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Наличие документов, подтверждающих возможность осуществления поставок </w:t>
      </w:r>
      <w:r w:rsidR="001B7F97">
        <w:rPr>
          <w:sz w:val="24"/>
          <w:szCs w:val="24"/>
        </w:rPr>
        <w:t>продукции</w:t>
      </w:r>
      <w:r w:rsidR="00105FF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(в соответствии с требованиями конкурсной документа</w:t>
      </w:r>
      <w:r w:rsidR="0047759E">
        <w:rPr>
          <w:sz w:val="24"/>
          <w:szCs w:val="24"/>
        </w:rPr>
        <w:t>ции).</w:t>
      </w:r>
    </w:p>
    <w:p w:rsidR="009011C0" w:rsidRPr="00612811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DC7833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1B7F97">
        <w:rPr>
          <w:szCs w:val="24"/>
        </w:rPr>
        <w:t xml:space="preserve">продукции </w:t>
      </w:r>
      <w:r>
        <w:rPr>
          <w:szCs w:val="24"/>
        </w:rPr>
        <w:t>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2F7148">
        <w:rPr>
          <w:szCs w:val="24"/>
        </w:rPr>
        <w:t>ПАО</w:t>
      </w:r>
      <w:r w:rsidR="00612811"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 w:rsidR="00054CC8">
        <w:rPr>
          <w:szCs w:val="24"/>
        </w:rPr>
        <w:t>его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97866" w:rsidRDefault="00497866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2F7148" w:rsidRDefault="002F7148" w:rsidP="00451C4D">
      <w:pPr>
        <w:rPr>
          <w:sz w:val="26"/>
          <w:szCs w:val="26"/>
        </w:rPr>
      </w:pPr>
    </w:p>
    <w:p w:rsidR="0038211B" w:rsidRDefault="002F7148" w:rsidP="0038211B">
      <w:r>
        <w:rPr>
          <w:sz w:val="26"/>
          <w:szCs w:val="26"/>
        </w:rPr>
        <w:t>Н</w:t>
      </w:r>
      <w:r w:rsidR="0038211B">
        <w:rPr>
          <w:sz w:val="26"/>
          <w:szCs w:val="26"/>
        </w:rPr>
        <w:t>ачальник управления распределительных сетей</w:t>
      </w:r>
      <w:r w:rsidR="0038211B" w:rsidRPr="00DD53C5">
        <w:rPr>
          <w:sz w:val="26"/>
          <w:szCs w:val="26"/>
        </w:rPr>
        <w:t xml:space="preserve">    </w:t>
      </w:r>
      <w:r w:rsidR="0038211B">
        <w:rPr>
          <w:sz w:val="26"/>
          <w:szCs w:val="26"/>
        </w:rPr>
        <w:t xml:space="preserve">         </w:t>
      </w:r>
      <w:r w:rsidR="0038211B" w:rsidRPr="00DD53C5">
        <w:rPr>
          <w:sz w:val="26"/>
          <w:szCs w:val="26"/>
        </w:rPr>
        <w:t xml:space="preserve">        </w:t>
      </w:r>
      <w:r w:rsidR="00660799">
        <w:rPr>
          <w:sz w:val="26"/>
          <w:szCs w:val="26"/>
        </w:rPr>
        <w:t xml:space="preserve">                </w:t>
      </w:r>
      <w:r w:rsidR="0038211B">
        <w:rPr>
          <w:sz w:val="26"/>
          <w:szCs w:val="26"/>
        </w:rPr>
        <w:t xml:space="preserve"> </w:t>
      </w:r>
      <w:r>
        <w:rPr>
          <w:sz w:val="26"/>
          <w:szCs w:val="26"/>
        </w:rPr>
        <w:t>П.Ф</w:t>
      </w:r>
      <w:r w:rsidR="00174D02">
        <w:rPr>
          <w:sz w:val="26"/>
          <w:szCs w:val="26"/>
        </w:rPr>
        <w:t xml:space="preserve">. </w:t>
      </w:r>
      <w:r>
        <w:rPr>
          <w:sz w:val="26"/>
          <w:szCs w:val="26"/>
        </w:rPr>
        <w:t>Негодин</w:t>
      </w: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9E0" w:rsidRDefault="001F19E0">
      <w:r>
        <w:separator/>
      </w:r>
    </w:p>
  </w:endnote>
  <w:endnote w:type="continuationSeparator" w:id="0">
    <w:p w:rsidR="001F19E0" w:rsidRDefault="001F19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9E0" w:rsidRDefault="001F19E0">
      <w:r>
        <w:separator/>
      </w:r>
    </w:p>
  </w:footnote>
  <w:footnote w:type="continuationSeparator" w:id="0">
    <w:p w:rsidR="001F19E0" w:rsidRDefault="001F19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9E0" w:rsidRDefault="006132E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F19E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F19E0">
      <w:rPr>
        <w:rStyle w:val="a7"/>
        <w:noProof/>
      </w:rPr>
      <w:t>1</w:t>
    </w:r>
    <w:r>
      <w:rPr>
        <w:rStyle w:val="a7"/>
      </w:rPr>
      <w:fldChar w:fldCharType="end"/>
    </w:r>
  </w:p>
  <w:p w:rsidR="001F19E0" w:rsidRDefault="001F19E0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4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5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3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8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39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0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5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6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8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4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5"/>
  </w:num>
  <w:num w:numId="8">
    <w:abstractNumId w:val="21"/>
  </w:num>
  <w:num w:numId="9">
    <w:abstractNumId w:val="47"/>
  </w:num>
  <w:num w:numId="10">
    <w:abstractNumId w:val="11"/>
  </w:num>
  <w:num w:numId="11">
    <w:abstractNumId w:val="29"/>
  </w:num>
  <w:num w:numId="12">
    <w:abstractNumId w:val="33"/>
  </w:num>
  <w:num w:numId="13">
    <w:abstractNumId w:val="18"/>
  </w:num>
  <w:num w:numId="14">
    <w:abstractNumId w:val="37"/>
  </w:num>
  <w:num w:numId="15">
    <w:abstractNumId w:val="43"/>
  </w:num>
  <w:num w:numId="16">
    <w:abstractNumId w:val="17"/>
  </w:num>
  <w:num w:numId="17">
    <w:abstractNumId w:val="35"/>
  </w:num>
  <w:num w:numId="18">
    <w:abstractNumId w:val="10"/>
  </w:num>
  <w:num w:numId="19">
    <w:abstractNumId w:val="40"/>
  </w:num>
  <w:num w:numId="20">
    <w:abstractNumId w:val="46"/>
  </w:num>
  <w:num w:numId="21">
    <w:abstractNumId w:val="14"/>
  </w:num>
  <w:num w:numId="22">
    <w:abstractNumId w:val="1"/>
  </w:num>
  <w:num w:numId="23">
    <w:abstractNumId w:val="28"/>
  </w:num>
  <w:num w:numId="24">
    <w:abstractNumId w:val="8"/>
  </w:num>
  <w:num w:numId="25">
    <w:abstractNumId w:val="48"/>
  </w:num>
  <w:num w:numId="26">
    <w:abstractNumId w:val="9"/>
  </w:num>
  <w:num w:numId="27">
    <w:abstractNumId w:val="31"/>
  </w:num>
  <w:num w:numId="28">
    <w:abstractNumId w:val="13"/>
  </w:num>
  <w:num w:numId="29">
    <w:abstractNumId w:val="38"/>
  </w:num>
  <w:num w:numId="30">
    <w:abstractNumId w:val="15"/>
  </w:num>
  <w:num w:numId="31">
    <w:abstractNumId w:val="41"/>
  </w:num>
  <w:num w:numId="32">
    <w:abstractNumId w:val="32"/>
  </w:num>
  <w:num w:numId="33">
    <w:abstractNumId w:val="22"/>
  </w:num>
  <w:num w:numId="34">
    <w:abstractNumId w:val="44"/>
  </w:num>
  <w:num w:numId="35">
    <w:abstractNumId w:val="23"/>
  </w:num>
  <w:num w:numId="36">
    <w:abstractNumId w:val="30"/>
  </w:num>
  <w:num w:numId="37">
    <w:abstractNumId w:val="3"/>
  </w:num>
  <w:num w:numId="38">
    <w:abstractNumId w:val="26"/>
  </w:num>
  <w:num w:numId="39">
    <w:abstractNumId w:val="20"/>
  </w:num>
  <w:num w:numId="40">
    <w:abstractNumId w:val="7"/>
  </w:num>
  <w:num w:numId="41">
    <w:abstractNumId w:val="36"/>
  </w:num>
  <w:num w:numId="42">
    <w:abstractNumId w:val="42"/>
  </w:num>
  <w:num w:numId="43">
    <w:abstractNumId w:val="4"/>
  </w:num>
  <w:num w:numId="44">
    <w:abstractNumId w:val="34"/>
  </w:num>
  <w:num w:numId="45">
    <w:abstractNumId w:val="2"/>
  </w:num>
  <w:num w:numId="46">
    <w:abstractNumId w:val="12"/>
  </w:num>
  <w:num w:numId="47">
    <w:abstractNumId w:val="45"/>
  </w:num>
  <w:num w:numId="48">
    <w:abstractNumId w:val="39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5FF7"/>
    <w:rsid w:val="00106731"/>
    <w:rsid w:val="00106A45"/>
    <w:rsid w:val="00107271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3107"/>
    <w:rsid w:val="00143ED8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5DBD"/>
    <w:rsid w:val="00165E14"/>
    <w:rsid w:val="00166FCC"/>
    <w:rsid w:val="00167E84"/>
    <w:rsid w:val="00170481"/>
    <w:rsid w:val="00173531"/>
    <w:rsid w:val="00174D02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038"/>
    <w:rsid w:val="001B3E25"/>
    <w:rsid w:val="001B43BA"/>
    <w:rsid w:val="001B7F97"/>
    <w:rsid w:val="001B7FD4"/>
    <w:rsid w:val="001C19CB"/>
    <w:rsid w:val="001C347A"/>
    <w:rsid w:val="001C37EA"/>
    <w:rsid w:val="001C7170"/>
    <w:rsid w:val="001D0A85"/>
    <w:rsid w:val="001D2559"/>
    <w:rsid w:val="001D5D1C"/>
    <w:rsid w:val="001D714C"/>
    <w:rsid w:val="001E1BD8"/>
    <w:rsid w:val="001E319B"/>
    <w:rsid w:val="001E3408"/>
    <w:rsid w:val="001E634A"/>
    <w:rsid w:val="001E6D26"/>
    <w:rsid w:val="001F090B"/>
    <w:rsid w:val="001F19B0"/>
    <w:rsid w:val="001F19E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820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64D3"/>
    <w:rsid w:val="002A7741"/>
    <w:rsid w:val="002A7D7B"/>
    <w:rsid w:val="002B06A7"/>
    <w:rsid w:val="002B2AEB"/>
    <w:rsid w:val="002B5EB4"/>
    <w:rsid w:val="002C08A7"/>
    <w:rsid w:val="002C1AA6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148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40419"/>
    <w:rsid w:val="003415EF"/>
    <w:rsid w:val="0034217E"/>
    <w:rsid w:val="003443D2"/>
    <w:rsid w:val="0034536F"/>
    <w:rsid w:val="003479DD"/>
    <w:rsid w:val="00353334"/>
    <w:rsid w:val="00353DB9"/>
    <w:rsid w:val="0035538F"/>
    <w:rsid w:val="00355F50"/>
    <w:rsid w:val="00355F53"/>
    <w:rsid w:val="00360691"/>
    <w:rsid w:val="0036100E"/>
    <w:rsid w:val="00363396"/>
    <w:rsid w:val="00363438"/>
    <w:rsid w:val="0036354A"/>
    <w:rsid w:val="00370C33"/>
    <w:rsid w:val="003735E0"/>
    <w:rsid w:val="0037514A"/>
    <w:rsid w:val="00375192"/>
    <w:rsid w:val="00375440"/>
    <w:rsid w:val="00375CA2"/>
    <w:rsid w:val="003763A6"/>
    <w:rsid w:val="00376B78"/>
    <w:rsid w:val="0038211B"/>
    <w:rsid w:val="00382FEA"/>
    <w:rsid w:val="00384B72"/>
    <w:rsid w:val="00384D9C"/>
    <w:rsid w:val="00386F8E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2B98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5634"/>
    <w:rsid w:val="00567CD4"/>
    <w:rsid w:val="0057500D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1D51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420B"/>
    <w:rsid w:val="00605D5D"/>
    <w:rsid w:val="00605E5D"/>
    <w:rsid w:val="006121A0"/>
    <w:rsid w:val="00612811"/>
    <w:rsid w:val="006132EB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0799"/>
    <w:rsid w:val="00661675"/>
    <w:rsid w:val="006626DA"/>
    <w:rsid w:val="00664FBF"/>
    <w:rsid w:val="00667142"/>
    <w:rsid w:val="0066735A"/>
    <w:rsid w:val="00671622"/>
    <w:rsid w:val="0067198B"/>
    <w:rsid w:val="00676792"/>
    <w:rsid w:val="00676F25"/>
    <w:rsid w:val="00680220"/>
    <w:rsid w:val="006806A9"/>
    <w:rsid w:val="00681C28"/>
    <w:rsid w:val="006837DC"/>
    <w:rsid w:val="006841FC"/>
    <w:rsid w:val="006918C1"/>
    <w:rsid w:val="00691E00"/>
    <w:rsid w:val="00694D49"/>
    <w:rsid w:val="00696EAC"/>
    <w:rsid w:val="00697D58"/>
    <w:rsid w:val="006A0A7A"/>
    <w:rsid w:val="006A383F"/>
    <w:rsid w:val="006A4E1A"/>
    <w:rsid w:val="006A7360"/>
    <w:rsid w:val="006B1281"/>
    <w:rsid w:val="006B1836"/>
    <w:rsid w:val="006B1DEF"/>
    <w:rsid w:val="006B2F64"/>
    <w:rsid w:val="006B337A"/>
    <w:rsid w:val="006B3CE7"/>
    <w:rsid w:val="006B4A0A"/>
    <w:rsid w:val="006B4B4D"/>
    <w:rsid w:val="006B64A3"/>
    <w:rsid w:val="006B76C9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54E6"/>
    <w:rsid w:val="007963C2"/>
    <w:rsid w:val="00797123"/>
    <w:rsid w:val="00797192"/>
    <w:rsid w:val="007976EF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7F782B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1503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2930"/>
    <w:rsid w:val="00833C23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3BF9"/>
    <w:rsid w:val="008546A6"/>
    <w:rsid w:val="008574C3"/>
    <w:rsid w:val="00857D4B"/>
    <w:rsid w:val="0086167B"/>
    <w:rsid w:val="00865492"/>
    <w:rsid w:val="008667B2"/>
    <w:rsid w:val="0087122F"/>
    <w:rsid w:val="008727FA"/>
    <w:rsid w:val="0087407B"/>
    <w:rsid w:val="008740B4"/>
    <w:rsid w:val="0087433A"/>
    <w:rsid w:val="0087572B"/>
    <w:rsid w:val="008805F0"/>
    <w:rsid w:val="008832E3"/>
    <w:rsid w:val="00884046"/>
    <w:rsid w:val="00884BC3"/>
    <w:rsid w:val="00885D47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4E81"/>
    <w:rsid w:val="009D50D5"/>
    <w:rsid w:val="009D5301"/>
    <w:rsid w:val="009D5B2B"/>
    <w:rsid w:val="009E2943"/>
    <w:rsid w:val="009E474B"/>
    <w:rsid w:val="009E4974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7203"/>
    <w:rsid w:val="00A303EB"/>
    <w:rsid w:val="00A305DC"/>
    <w:rsid w:val="00A3087E"/>
    <w:rsid w:val="00A31E87"/>
    <w:rsid w:val="00A32A6D"/>
    <w:rsid w:val="00A35ABE"/>
    <w:rsid w:val="00A36A78"/>
    <w:rsid w:val="00A40BAC"/>
    <w:rsid w:val="00A420E1"/>
    <w:rsid w:val="00A43D43"/>
    <w:rsid w:val="00A456C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1CF8"/>
    <w:rsid w:val="00B24C00"/>
    <w:rsid w:val="00B31336"/>
    <w:rsid w:val="00B3141F"/>
    <w:rsid w:val="00B35128"/>
    <w:rsid w:val="00B4184D"/>
    <w:rsid w:val="00B42BD5"/>
    <w:rsid w:val="00B43052"/>
    <w:rsid w:val="00B45886"/>
    <w:rsid w:val="00B45EAF"/>
    <w:rsid w:val="00B51EB6"/>
    <w:rsid w:val="00B53631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4D27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F78"/>
    <w:rsid w:val="00C70BE8"/>
    <w:rsid w:val="00C7282D"/>
    <w:rsid w:val="00C72F80"/>
    <w:rsid w:val="00C734C3"/>
    <w:rsid w:val="00C739F7"/>
    <w:rsid w:val="00C74702"/>
    <w:rsid w:val="00C751BA"/>
    <w:rsid w:val="00C755BC"/>
    <w:rsid w:val="00C77DD8"/>
    <w:rsid w:val="00C80805"/>
    <w:rsid w:val="00C80C93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3B1C"/>
    <w:rsid w:val="00D94011"/>
    <w:rsid w:val="00D945E5"/>
    <w:rsid w:val="00D9525C"/>
    <w:rsid w:val="00D952B4"/>
    <w:rsid w:val="00D953EC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0DBF"/>
    <w:rsid w:val="00DF1E08"/>
    <w:rsid w:val="00DF3243"/>
    <w:rsid w:val="00DF333D"/>
    <w:rsid w:val="00DF43F1"/>
    <w:rsid w:val="00DF687F"/>
    <w:rsid w:val="00E00D71"/>
    <w:rsid w:val="00E01006"/>
    <w:rsid w:val="00E018B4"/>
    <w:rsid w:val="00E05512"/>
    <w:rsid w:val="00E05945"/>
    <w:rsid w:val="00E05A5E"/>
    <w:rsid w:val="00E06342"/>
    <w:rsid w:val="00E066F3"/>
    <w:rsid w:val="00E066FD"/>
    <w:rsid w:val="00E07225"/>
    <w:rsid w:val="00E0794D"/>
    <w:rsid w:val="00E10770"/>
    <w:rsid w:val="00E10976"/>
    <w:rsid w:val="00E112D7"/>
    <w:rsid w:val="00E1390F"/>
    <w:rsid w:val="00E15A59"/>
    <w:rsid w:val="00E20A19"/>
    <w:rsid w:val="00E23859"/>
    <w:rsid w:val="00E26AC7"/>
    <w:rsid w:val="00E26D27"/>
    <w:rsid w:val="00E26E20"/>
    <w:rsid w:val="00E304A8"/>
    <w:rsid w:val="00E306DA"/>
    <w:rsid w:val="00E3695D"/>
    <w:rsid w:val="00E3759C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095E"/>
    <w:rsid w:val="00E52AF7"/>
    <w:rsid w:val="00E5567C"/>
    <w:rsid w:val="00E60F8D"/>
    <w:rsid w:val="00E61735"/>
    <w:rsid w:val="00E63075"/>
    <w:rsid w:val="00E6313F"/>
    <w:rsid w:val="00E64AC0"/>
    <w:rsid w:val="00E70CC7"/>
    <w:rsid w:val="00E715EA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590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518E"/>
    <w:rsid w:val="00F16DA7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25F8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CC1"/>
    <w:rsid w:val="00F86F49"/>
    <w:rsid w:val="00F8764E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C098E"/>
    <w:rsid w:val="00FC1E03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EB37E-5DC9-44E6-8243-3869E43E1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721</Words>
  <Characters>5210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vnukov.da</cp:lastModifiedBy>
  <cp:revision>15</cp:revision>
  <cp:lastPrinted>2015-04-28T05:59:00Z</cp:lastPrinted>
  <dcterms:created xsi:type="dcterms:W3CDTF">2015-03-03T05:04:00Z</dcterms:created>
  <dcterms:modified xsi:type="dcterms:W3CDTF">2016-09-27T07:50:00Z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