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D0C" w:rsidRPr="00697DC5" w:rsidRDefault="003C1D0C" w:rsidP="003C1D0C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3C1D0C" w:rsidRPr="00697DC5" w:rsidRDefault="003C1D0C" w:rsidP="003C1D0C">
      <w:pPr>
        <w:spacing w:line="276" w:lineRule="auto"/>
        <w:ind w:right="-1"/>
        <w:jc w:val="right"/>
        <w:rPr>
          <w:sz w:val="26"/>
          <w:szCs w:val="26"/>
        </w:rPr>
      </w:pPr>
      <w:r w:rsidRPr="00756EE8">
        <w:rPr>
          <w:sz w:val="28"/>
          <w:szCs w:val="28"/>
        </w:rPr>
        <w:t>Первый заместитель директора -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3C1D0C" w:rsidRPr="0011603A" w:rsidTr="00CC1F4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0C" w:rsidRDefault="003C1D0C" w:rsidP="00CC1F4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0C" w:rsidRPr="003A4714" w:rsidRDefault="003C1D0C" w:rsidP="00CA0F9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highlight w:val="red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4</w:t>
            </w:r>
            <w:r>
              <w:rPr>
                <w:b/>
                <w:sz w:val="26"/>
                <w:szCs w:val="26"/>
                <w:u w:val="single"/>
                <w:lang w:val="en-US"/>
              </w:rPr>
              <w:t>A</w:t>
            </w:r>
            <w:r w:rsidR="009019D2">
              <w:rPr>
                <w:b/>
                <w:sz w:val="26"/>
                <w:szCs w:val="26"/>
                <w:u w:val="single"/>
                <w:lang w:val="en-US"/>
              </w:rPr>
              <w:t>08</w:t>
            </w:r>
          </w:p>
        </w:tc>
      </w:tr>
      <w:tr w:rsidR="003C1D0C" w:rsidRPr="00C44B8B" w:rsidTr="00CC1F4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0C" w:rsidRDefault="003C1D0C" w:rsidP="00CC1F4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0C" w:rsidRPr="003C1D0C" w:rsidRDefault="003C1D0C" w:rsidP="00CC1F4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highlight w:val="red"/>
                <w:lang w:val="en-US"/>
              </w:rPr>
            </w:pPr>
            <w:r w:rsidRPr="003C1D0C">
              <w:rPr>
                <w:b/>
                <w:sz w:val="26"/>
                <w:szCs w:val="26"/>
              </w:rPr>
              <w:t xml:space="preserve">2094952   </w:t>
            </w:r>
            <w:r w:rsidRPr="003C1D0C">
              <w:rPr>
                <w:b/>
                <w:sz w:val="26"/>
                <w:szCs w:val="26"/>
                <w:lang w:val="en-US"/>
              </w:rPr>
              <w:t xml:space="preserve">     </w:t>
            </w:r>
          </w:p>
        </w:tc>
      </w:tr>
    </w:tbl>
    <w:p w:rsidR="003C1D0C" w:rsidRPr="00697DC5" w:rsidRDefault="003C1D0C" w:rsidP="003C1D0C">
      <w:pPr>
        <w:spacing w:line="276" w:lineRule="auto"/>
        <w:ind w:right="-1"/>
        <w:jc w:val="right"/>
        <w:rPr>
          <w:sz w:val="26"/>
          <w:szCs w:val="26"/>
        </w:rPr>
      </w:pPr>
      <w:r w:rsidRPr="00756EE8">
        <w:rPr>
          <w:sz w:val="28"/>
          <w:szCs w:val="28"/>
        </w:rPr>
        <w:t>главный инженер</w:t>
      </w:r>
    </w:p>
    <w:p w:rsidR="003C1D0C" w:rsidRDefault="003C1D0C" w:rsidP="003C1D0C">
      <w:pPr>
        <w:spacing w:line="276" w:lineRule="auto"/>
        <w:ind w:right="-1"/>
        <w:jc w:val="right"/>
        <w:rPr>
          <w:sz w:val="28"/>
          <w:szCs w:val="28"/>
        </w:rPr>
      </w:pPr>
      <w:r w:rsidRPr="00756EE8">
        <w:rPr>
          <w:sz w:val="28"/>
          <w:szCs w:val="28"/>
        </w:rPr>
        <w:t xml:space="preserve">Филиала </w:t>
      </w:r>
      <w:r w:rsidR="004C540F">
        <w:rPr>
          <w:sz w:val="28"/>
          <w:szCs w:val="28"/>
        </w:rPr>
        <w:t>П</w:t>
      </w:r>
      <w:r w:rsidRPr="00756EE8">
        <w:rPr>
          <w:sz w:val="28"/>
          <w:szCs w:val="28"/>
        </w:rPr>
        <w:t>АО «МРСК Центра» -</w:t>
      </w:r>
    </w:p>
    <w:p w:rsidR="003C1D0C" w:rsidRPr="00756EE8" w:rsidRDefault="003C1D0C" w:rsidP="003C1D0C">
      <w:pPr>
        <w:spacing w:line="276" w:lineRule="auto"/>
        <w:ind w:right="-1"/>
        <w:jc w:val="right"/>
        <w:rPr>
          <w:sz w:val="28"/>
          <w:szCs w:val="28"/>
        </w:rPr>
      </w:pPr>
      <w:r w:rsidRPr="00756EE8">
        <w:rPr>
          <w:sz w:val="28"/>
          <w:szCs w:val="28"/>
        </w:rPr>
        <w:t>«Орелэнерго»</w:t>
      </w:r>
    </w:p>
    <w:p w:rsidR="003C1D0C" w:rsidRPr="00697DC5" w:rsidRDefault="004C540F" w:rsidP="003C1D0C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="003C1D0C" w:rsidRPr="00697DC5">
        <w:rPr>
          <w:sz w:val="26"/>
          <w:szCs w:val="26"/>
        </w:rPr>
        <w:t>______________ /</w:t>
      </w:r>
      <w:r w:rsidR="003C1D0C" w:rsidRPr="00756EE8">
        <w:t xml:space="preserve"> </w:t>
      </w:r>
      <w:r w:rsidR="003C1D0C" w:rsidRPr="003A4714">
        <w:rPr>
          <w:b w:val="0"/>
          <w:szCs w:val="28"/>
        </w:rPr>
        <w:t>Колубанов И.В.</w:t>
      </w:r>
    </w:p>
    <w:p w:rsidR="003C1D0C" w:rsidRPr="005E0C06" w:rsidRDefault="003C1D0C" w:rsidP="003C1D0C">
      <w:pPr>
        <w:tabs>
          <w:tab w:val="right" w:pos="10207"/>
        </w:tabs>
        <w:spacing w:line="276" w:lineRule="auto"/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Pr="00E707B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4C540F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>«</w:t>
      </w:r>
      <w:r w:rsidR="004C540F">
        <w:rPr>
          <w:sz w:val="28"/>
          <w:szCs w:val="28"/>
        </w:rPr>
        <w:t>__</w:t>
      </w:r>
      <w:r w:rsidRPr="005E0C06">
        <w:rPr>
          <w:sz w:val="28"/>
          <w:szCs w:val="28"/>
        </w:rPr>
        <w:t>»</w:t>
      </w:r>
      <w:r w:rsidR="004C540F">
        <w:rPr>
          <w:sz w:val="28"/>
          <w:szCs w:val="28"/>
        </w:rPr>
        <w:t>___________</w:t>
      </w:r>
      <w:r w:rsidRPr="005E0C06">
        <w:rPr>
          <w:sz w:val="28"/>
          <w:szCs w:val="28"/>
        </w:rPr>
        <w:t>20</w:t>
      </w:r>
      <w:r w:rsidR="004C540F">
        <w:rPr>
          <w:sz w:val="28"/>
          <w:szCs w:val="28"/>
        </w:rPr>
        <w:t>__</w:t>
      </w:r>
      <w:r w:rsidRPr="005E0C06">
        <w:rPr>
          <w:sz w:val="28"/>
          <w:szCs w:val="28"/>
        </w:rPr>
        <w:t xml:space="preserve"> г</w:t>
      </w:r>
    </w:p>
    <w:p w:rsidR="003C1D0C" w:rsidRDefault="003C1D0C" w:rsidP="00080B6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:rsidR="003C1D0C" w:rsidRDefault="003C1D0C" w:rsidP="00080B6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:rsidR="003C1D0C" w:rsidRDefault="003C1D0C" w:rsidP="00080B6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642A8E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642A8E">
        <w:rPr>
          <w:b/>
          <w:sz w:val="26"/>
          <w:szCs w:val="26"/>
        </w:rPr>
        <w:t>силового кабеля</w:t>
      </w:r>
      <w:r w:rsidR="005E465A" w:rsidRPr="005E465A">
        <w:rPr>
          <w:color w:val="000000"/>
        </w:rPr>
        <w:t xml:space="preserve"> </w:t>
      </w:r>
      <w:r w:rsidR="00E4201A" w:rsidRPr="00E4201A">
        <w:rPr>
          <w:b/>
          <w:color w:val="000000"/>
          <w:sz w:val="24"/>
          <w:szCs w:val="24"/>
          <w:u w:val="single"/>
        </w:rPr>
        <w:t>ВВГнг 2x2,5-1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E06342">
        <w:rPr>
          <w:b/>
          <w:sz w:val="26"/>
          <w:szCs w:val="26"/>
          <w:u w:val="single"/>
        </w:rPr>
        <w:t>4</w:t>
      </w:r>
      <w:r w:rsidR="00642A8E">
        <w:rPr>
          <w:b/>
          <w:sz w:val="26"/>
          <w:szCs w:val="26"/>
          <w:u w:val="single"/>
          <w:lang w:val="en-US"/>
        </w:rPr>
        <w:t>A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BE5448" w:rsidRDefault="00612811" w:rsidP="00FD579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 xml:space="preserve">Технические требования к </w:t>
      </w:r>
      <w:r w:rsidR="000D4FD2" w:rsidRPr="00BE5448">
        <w:rPr>
          <w:b/>
          <w:bCs/>
          <w:sz w:val="24"/>
          <w:szCs w:val="24"/>
        </w:rPr>
        <w:t>продукции</w:t>
      </w:r>
      <w:r w:rsidRPr="00BE5448">
        <w:rPr>
          <w:b/>
          <w:bCs/>
          <w:sz w:val="24"/>
          <w:szCs w:val="24"/>
        </w:rPr>
        <w:t>.</w:t>
      </w:r>
    </w:p>
    <w:p w:rsidR="004F4E9E" w:rsidRPr="00BE5448" w:rsidRDefault="00E34779" w:rsidP="00E34779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E34779">
        <w:rPr>
          <w:sz w:val="24"/>
          <w:szCs w:val="24"/>
        </w:rPr>
        <w:t xml:space="preserve">1.1 </w:t>
      </w:r>
      <w:r w:rsidR="004F4E9E" w:rsidRPr="00BE5448">
        <w:rPr>
          <w:sz w:val="24"/>
          <w:szCs w:val="24"/>
        </w:rPr>
        <w:t xml:space="preserve">Технические данные </w:t>
      </w:r>
      <w:r w:rsidR="00642A8E" w:rsidRPr="00BE5448">
        <w:rPr>
          <w:sz w:val="24"/>
          <w:szCs w:val="24"/>
        </w:rPr>
        <w:t>кабеля</w:t>
      </w:r>
      <w:r w:rsidR="004F4E9E" w:rsidRPr="00BE5448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BE5448">
        <w:rPr>
          <w:sz w:val="24"/>
          <w:szCs w:val="24"/>
        </w:rPr>
        <w:t xml:space="preserve"> </w:t>
      </w:r>
      <w:r w:rsidR="004F4E9E" w:rsidRPr="00BE5448">
        <w:rPr>
          <w:sz w:val="24"/>
          <w:szCs w:val="24"/>
        </w:rPr>
        <w:t>з</w:t>
      </w:r>
      <w:r w:rsidR="00163418" w:rsidRPr="00BE5448">
        <w:rPr>
          <w:sz w:val="24"/>
          <w:szCs w:val="24"/>
        </w:rPr>
        <w:t>начений</w:t>
      </w:r>
      <w:r w:rsidR="006D6EB9" w:rsidRPr="00BE5448">
        <w:rPr>
          <w:sz w:val="24"/>
          <w:szCs w:val="24"/>
        </w:rPr>
        <w:t xml:space="preserve"> </w:t>
      </w:r>
      <w:r w:rsidR="00163418" w:rsidRPr="00BE5448">
        <w:rPr>
          <w:sz w:val="24"/>
          <w:szCs w:val="24"/>
        </w:rPr>
        <w:t>приведенных в таблиц</w:t>
      </w:r>
      <w:r w:rsidR="0013751A" w:rsidRPr="00BE5448">
        <w:rPr>
          <w:sz w:val="24"/>
          <w:szCs w:val="24"/>
        </w:rPr>
        <w:t>е</w:t>
      </w:r>
      <w:r w:rsidR="00163418" w:rsidRPr="00BE5448">
        <w:rPr>
          <w:sz w:val="24"/>
          <w:szCs w:val="24"/>
        </w:rPr>
        <w:t>:</w:t>
      </w:r>
    </w:p>
    <w:p w:rsidR="006D24D6" w:rsidRPr="00BE5448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</w:p>
    <w:tbl>
      <w:tblPr>
        <w:tblW w:w="10490" w:type="dxa"/>
        <w:tblInd w:w="108" w:type="dxa"/>
        <w:tblLayout w:type="fixed"/>
        <w:tblLook w:val="04A0"/>
      </w:tblPr>
      <w:tblGrid>
        <w:gridCol w:w="567"/>
        <w:gridCol w:w="1701"/>
        <w:gridCol w:w="4678"/>
        <w:gridCol w:w="3544"/>
      </w:tblGrid>
      <w:tr w:rsidR="006D24D6" w:rsidRPr="00BE5448" w:rsidTr="007A2954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4D6" w:rsidRPr="00BE5448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>№</w:t>
            </w:r>
          </w:p>
          <w:p w:rsidR="006D24D6" w:rsidRPr="00BE5448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4D6" w:rsidRPr="00BE5448" w:rsidRDefault="006D24D6" w:rsidP="00642A8E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>Наименова</w:t>
            </w:r>
            <w:r w:rsidR="00D64A4F" w:rsidRPr="00BE5448">
              <w:rPr>
                <w:color w:val="000000"/>
                <w:sz w:val="24"/>
                <w:szCs w:val="24"/>
              </w:rPr>
              <w:t>-</w:t>
            </w:r>
            <w:r w:rsidRPr="00BE5448">
              <w:rPr>
                <w:color w:val="000000"/>
                <w:sz w:val="24"/>
                <w:szCs w:val="24"/>
              </w:rPr>
              <w:t xml:space="preserve">ние </w:t>
            </w:r>
            <w:r w:rsidR="00642A8E" w:rsidRPr="00BE5448">
              <w:rPr>
                <w:color w:val="000000"/>
                <w:sz w:val="24"/>
                <w:szCs w:val="24"/>
              </w:rPr>
              <w:t>кабеля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4D6" w:rsidRPr="00BE5448" w:rsidRDefault="006D24D6" w:rsidP="00642A8E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 xml:space="preserve">Технические требования и характеристики </w:t>
            </w:r>
            <w:r w:rsidR="00642A8E" w:rsidRPr="00BE5448">
              <w:rPr>
                <w:color w:val="000000"/>
                <w:sz w:val="24"/>
                <w:szCs w:val="24"/>
              </w:rPr>
              <w:t>кабеля</w:t>
            </w:r>
          </w:p>
        </w:tc>
      </w:tr>
      <w:tr w:rsidR="00E0550C" w:rsidRPr="0051779A" w:rsidTr="009C3D67">
        <w:trPr>
          <w:trHeight w:val="26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006D9A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  <w:r w:rsidRPr="00E0550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45544C" w:rsidRDefault="00E4201A" w:rsidP="0045544C">
            <w:pPr>
              <w:tabs>
                <w:tab w:val="left" w:pos="1325"/>
              </w:tabs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E4201A">
              <w:rPr>
                <w:sz w:val="24"/>
                <w:szCs w:val="24"/>
              </w:rPr>
              <w:t>ВВГнг 2x2,5-1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50C" w:rsidRPr="00E0550C" w:rsidRDefault="00E0550C" w:rsidP="00E0550C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E0550C">
              <w:rPr>
                <w:sz w:val="24"/>
                <w:szCs w:val="24"/>
              </w:rPr>
              <w:t>ГОСТ 16442-80, ГОСТ Р 53769-2010</w:t>
            </w:r>
          </w:p>
        </w:tc>
      </w:tr>
      <w:tr w:rsidR="00E0550C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9C3D67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9C3D67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50C" w:rsidRPr="0045544C" w:rsidRDefault="00E0550C" w:rsidP="0045544C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lang w:val="en-US"/>
              </w:rPr>
            </w:pPr>
            <w:r w:rsidRPr="00E0550C">
              <w:rPr>
                <w:sz w:val="24"/>
                <w:szCs w:val="24"/>
              </w:rPr>
              <w:t xml:space="preserve">- Номинальное напряжение, кВ – </w:t>
            </w:r>
            <w:r w:rsidR="0045544C">
              <w:rPr>
                <w:sz w:val="24"/>
                <w:szCs w:val="24"/>
                <w:lang w:val="en-US"/>
              </w:rPr>
              <w:t>1</w:t>
            </w:r>
          </w:p>
        </w:tc>
      </w:tr>
      <w:tr w:rsidR="00E0550C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9C3D67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9C3D67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50C" w:rsidRPr="00E4201A" w:rsidRDefault="00E0550C" w:rsidP="00E4201A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  <w:lang w:val="en-US"/>
              </w:rPr>
            </w:pPr>
            <w:r w:rsidRPr="00E0550C">
              <w:rPr>
                <w:sz w:val="24"/>
                <w:szCs w:val="24"/>
              </w:rPr>
              <w:t xml:space="preserve">- Число жил – </w:t>
            </w:r>
            <w:r w:rsidR="00E4201A">
              <w:rPr>
                <w:sz w:val="24"/>
                <w:szCs w:val="24"/>
                <w:lang w:val="en-US"/>
              </w:rPr>
              <w:t>2</w:t>
            </w:r>
          </w:p>
        </w:tc>
      </w:tr>
      <w:tr w:rsidR="00E0550C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9C3D67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9C3D67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50C" w:rsidRPr="00E0550C" w:rsidRDefault="00E0550C" w:rsidP="009C3D67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 w:rsidRPr="00E0550C">
              <w:rPr>
                <w:sz w:val="24"/>
                <w:szCs w:val="24"/>
              </w:rPr>
              <w:t>- Н</w:t>
            </w:r>
            <w:r w:rsidR="0045544C">
              <w:rPr>
                <w:sz w:val="24"/>
                <w:szCs w:val="24"/>
              </w:rPr>
              <w:t xml:space="preserve">оминальное сечение жилы, мм2 – </w:t>
            </w:r>
            <w:r w:rsidR="0045544C">
              <w:rPr>
                <w:sz w:val="24"/>
                <w:szCs w:val="24"/>
                <w:lang w:val="en-US"/>
              </w:rPr>
              <w:t>2</w:t>
            </w:r>
            <w:r w:rsidRPr="00E0550C">
              <w:rPr>
                <w:sz w:val="24"/>
                <w:szCs w:val="24"/>
              </w:rPr>
              <w:t>,5</w:t>
            </w:r>
          </w:p>
        </w:tc>
      </w:tr>
      <w:tr w:rsidR="00E0550C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9C3D67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9C3D67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50C" w:rsidRPr="00E0550C" w:rsidRDefault="00E0550C" w:rsidP="009C3D67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 w:rsidRPr="00E0550C">
              <w:rPr>
                <w:sz w:val="24"/>
                <w:szCs w:val="24"/>
              </w:rPr>
              <w:t>- Материал жилы - медь</w:t>
            </w:r>
          </w:p>
        </w:tc>
      </w:tr>
      <w:tr w:rsidR="00E0550C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9C3D67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9C3D67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50C" w:rsidRPr="00E0550C" w:rsidRDefault="00E0550C" w:rsidP="009C3D67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 w:rsidRPr="00E0550C">
              <w:rPr>
                <w:sz w:val="24"/>
                <w:szCs w:val="24"/>
              </w:rPr>
              <w:t>- Тип исполнения жилы - однопроволочное</w:t>
            </w:r>
          </w:p>
        </w:tc>
      </w:tr>
      <w:tr w:rsidR="00E0550C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9C3D67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9C3D67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0550C" w:rsidRPr="00E0550C" w:rsidRDefault="00E0550C" w:rsidP="009C3D67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 w:rsidRPr="00E0550C">
              <w:rPr>
                <w:sz w:val="24"/>
                <w:szCs w:val="24"/>
              </w:rPr>
              <w:t>- Фазная изоляция - ПВХ пластикат</w:t>
            </w:r>
          </w:p>
        </w:tc>
      </w:tr>
      <w:tr w:rsidR="00E0550C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9C3D67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9C3D67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0550C" w:rsidRPr="00E0550C" w:rsidRDefault="001331B6" w:rsidP="009C3D67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color w:val="000000"/>
                <w:sz w:val="24"/>
                <w:szCs w:val="24"/>
              </w:rPr>
              <w:t>- Оболочка – ПВХ пластикат пониженной горючести</w:t>
            </w:r>
          </w:p>
        </w:tc>
      </w:tr>
      <w:tr w:rsidR="00E0550C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9C3D67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9C3D67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0550C" w:rsidRPr="00E0550C" w:rsidRDefault="00E0550C" w:rsidP="009C3D67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E0550C">
              <w:rPr>
                <w:sz w:val="24"/>
                <w:szCs w:val="24"/>
              </w:rPr>
              <w:t>- Предельно допустимая рабочая температура, °С - 70</w:t>
            </w:r>
          </w:p>
        </w:tc>
      </w:tr>
      <w:tr w:rsidR="00E0550C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9C3D67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9C3D67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0550C" w:rsidRPr="00E0550C" w:rsidRDefault="00E0550C" w:rsidP="009C3D67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E0550C">
              <w:rPr>
                <w:sz w:val="24"/>
                <w:szCs w:val="24"/>
              </w:rPr>
              <w:t>- Температура прокладки, °С, не ниже – минус 15</w:t>
            </w:r>
          </w:p>
        </w:tc>
      </w:tr>
      <w:tr w:rsidR="00E0550C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9C3D67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9C3D67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0550C" w:rsidRPr="00E0550C" w:rsidRDefault="00E0550C" w:rsidP="009C3D67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E0550C">
              <w:rPr>
                <w:sz w:val="24"/>
                <w:szCs w:val="24"/>
              </w:rPr>
              <w:t xml:space="preserve">- Минимальный радиус изгиба кабеля при прокладке, не менее – 7,5 наружных диаметров кабеля </w:t>
            </w:r>
          </w:p>
        </w:tc>
      </w:tr>
      <w:tr w:rsidR="00E0550C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9C3D67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9C3D67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50C" w:rsidRPr="00E0550C" w:rsidRDefault="00E0550C" w:rsidP="009C3D67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 w:rsidRPr="00E0550C">
              <w:rPr>
                <w:sz w:val="24"/>
                <w:szCs w:val="24"/>
              </w:rPr>
              <w:t>- Электрическое сопротивление изоляции кабеля, пересчитанное на 1 км длины и температуру 20 °С, МОм, не менее – 12</w:t>
            </w:r>
          </w:p>
        </w:tc>
      </w:tr>
      <w:tr w:rsidR="00E0550C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9C3D67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9C3D67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50C" w:rsidRPr="00E4201A" w:rsidRDefault="00E0550C" w:rsidP="00E4201A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 w:rsidRPr="00E0550C">
              <w:rPr>
                <w:sz w:val="24"/>
                <w:szCs w:val="24"/>
              </w:rPr>
              <w:t xml:space="preserve">- Длительно допустимая токовая нагрузка кабеля при прокладке на воздухе, А – </w:t>
            </w:r>
            <w:r w:rsidR="00E4201A" w:rsidRPr="00E4201A">
              <w:rPr>
                <w:sz w:val="24"/>
                <w:szCs w:val="24"/>
              </w:rPr>
              <w:t>33</w:t>
            </w:r>
          </w:p>
        </w:tc>
      </w:tr>
      <w:tr w:rsidR="00E0550C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9C3D67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9C3D67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0550C" w:rsidRPr="00E0550C" w:rsidRDefault="00E0550C" w:rsidP="009C3D67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 w:rsidRPr="00E0550C">
              <w:rPr>
                <w:sz w:val="24"/>
                <w:szCs w:val="24"/>
              </w:rPr>
              <w:t>- Допустимый ток односекундного коро</w:t>
            </w:r>
            <w:r w:rsidR="0045544C">
              <w:rPr>
                <w:sz w:val="24"/>
                <w:szCs w:val="24"/>
              </w:rPr>
              <w:t>ткого замыкания кабеля, кА – 0,</w:t>
            </w:r>
            <w:r w:rsidR="0045544C" w:rsidRPr="0045544C">
              <w:rPr>
                <w:sz w:val="24"/>
                <w:szCs w:val="24"/>
              </w:rPr>
              <w:t>2</w:t>
            </w:r>
            <w:r w:rsidRPr="00E0550C">
              <w:rPr>
                <w:sz w:val="24"/>
                <w:szCs w:val="24"/>
              </w:rPr>
              <w:t>7</w:t>
            </w:r>
          </w:p>
        </w:tc>
      </w:tr>
      <w:tr w:rsidR="00E0550C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9C3D67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9C3D67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50C" w:rsidRPr="00E0550C" w:rsidRDefault="00E0550C" w:rsidP="009C3D67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 w:rsidRPr="00E0550C">
              <w:rPr>
                <w:sz w:val="24"/>
                <w:szCs w:val="24"/>
              </w:rPr>
              <w:t>- Строительная длина кабеля, м, не менее – 450</w:t>
            </w:r>
          </w:p>
        </w:tc>
      </w:tr>
      <w:tr w:rsidR="0081534D" w:rsidRPr="00EA5878" w:rsidTr="007A2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46" w:type="dxa"/>
            <w:gridSpan w:val="3"/>
            <w:shd w:val="clear" w:color="000000" w:fill="FFFFFF"/>
          </w:tcPr>
          <w:p w:rsidR="0081534D" w:rsidRPr="00EA5878" w:rsidRDefault="0081534D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EA5878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3544" w:type="dxa"/>
            <w:shd w:val="clear" w:color="000000" w:fill="FFFFFF"/>
          </w:tcPr>
          <w:p w:rsidR="0081534D" w:rsidRDefault="0081534D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+50</w:t>
            </w:r>
          </w:p>
        </w:tc>
      </w:tr>
      <w:tr w:rsidR="0081534D" w:rsidRPr="00EA5878" w:rsidTr="007A2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46" w:type="dxa"/>
            <w:gridSpan w:val="3"/>
            <w:shd w:val="clear" w:color="000000" w:fill="FFFFFF"/>
          </w:tcPr>
          <w:p w:rsidR="0081534D" w:rsidRPr="00EA5878" w:rsidRDefault="0081534D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EA5878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 °С</w:t>
            </w:r>
          </w:p>
        </w:tc>
        <w:tc>
          <w:tcPr>
            <w:tcW w:w="3544" w:type="dxa"/>
            <w:shd w:val="clear" w:color="000000" w:fill="FFFFFF"/>
          </w:tcPr>
          <w:p w:rsidR="0081534D" w:rsidRDefault="0081534D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-50 </w:t>
            </w:r>
          </w:p>
        </w:tc>
      </w:tr>
      <w:tr w:rsidR="0081534D" w:rsidRPr="0051779A" w:rsidTr="007A2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6946" w:type="dxa"/>
            <w:gridSpan w:val="3"/>
            <w:shd w:val="clear" w:color="000000" w:fill="FFFFFF"/>
          </w:tcPr>
          <w:p w:rsidR="0081534D" w:rsidRPr="00E226B0" w:rsidRDefault="0081534D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E226B0">
              <w:rPr>
                <w:color w:val="000000"/>
                <w:sz w:val="24"/>
                <w:szCs w:val="24"/>
              </w:rPr>
              <w:t xml:space="preserve">Гарантийный срок эксплуатации, месяцев, не менее </w:t>
            </w:r>
          </w:p>
        </w:tc>
        <w:tc>
          <w:tcPr>
            <w:tcW w:w="3544" w:type="dxa"/>
            <w:shd w:val="clear" w:color="000000" w:fill="FFFFFF"/>
          </w:tcPr>
          <w:p w:rsidR="0081534D" w:rsidRDefault="0081534D">
            <w:pPr>
              <w:ind w:firstLine="3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81534D" w:rsidRPr="00E226B0" w:rsidTr="007A2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6946" w:type="dxa"/>
            <w:gridSpan w:val="3"/>
            <w:shd w:val="clear" w:color="000000" w:fill="FFFFFF"/>
          </w:tcPr>
          <w:p w:rsidR="0081534D" w:rsidRPr="00E226B0" w:rsidRDefault="0081534D" w:rsidP="00E226B0">
            <w:pPr>
              <w:ind w:firstLine="34"/>
              <w:rPr>
                <w:color w:val="000000"/>
                <w:sz w:val="24"/>
                <w:szCs w:val="24"/>
              </w:rPr>
            </w:pPr>
            <w:r w:rsidRPr="00E226B0">
              <w:rPr>
                <w:color w:val="000000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544" w:type="dxa"/>
            <w:shd w:val="clear" w:color="000000" w:fill="FFFFFF"/>
          </w:tcPr>
          <w:p w:rsidR="0081534D" w:rsidRDefault="0081534D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 </w:t>
            </w:r>
          </w:p>
        </w:tc>
      </w:tr>
      <w:tr w:rsidR="0081534D" w:rsidRPr="00E226B0" w:rsidTr="00D73B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1"/>
        </w:trPr>
        <w:tc>
          <w:tcPr>
            <w:tcW w:w="6946" w:type="dxa"/>
            <w:gridSpan w:val="3"/>
            <w:shd w:val="clear" w:color="000000" w:fill="FFFFFF"/>
          </w:tcPr>
          <w:p w:rsidR="0081534D" w:rsidRPr="00E226B0" w:rsidRDefault="0081534D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E226B0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544" w:type="dxa"/>
            <w:shd w:val="clear" w:color="000000" w:fill="FFFFFF"/>
          </w:tcPr>
          <w:p w:rsidR="0081534D" w:rsidRDefault="0081534D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D7710C" w:rsidRPr="002944C8" w:rsidTr="007A2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490" w:type="dxa"/>
            <w:gridSpan w:val="4"/>
            <w:shd w:val="clear" w:color="000000" w:fill="FFFFFF"/>
          </w:tcPr>
          <w:p w:rsidR="00D7710C" w:rsidRPr="006468CC" w:rsidRDefault="00D7710C" w:rsidP="00FD5799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6468CC">
              <w:rPr>
                <w:sz w:val="24"/>
                <w:szCs w:val="24"/>
              </w:rPr>
              <w:t>алюминиевая и свинцовая оболочки должны соответствовать ГОСТ 24641</w:t>
            </w:r>
          </w:p>
          <w:p w:rsidR="00D7710C" w:rsidRPr="006468CC" w:rsidRDefault="00D7710C" w:rsidP="00FD5799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6468CC">
              <w:rPr>
                <w:sz w:val="24"/>
                <w:szCs w:val="24"/>
              </w:rPr>
              <w:t>защитные покровы кабелей должны соответствовать ГОСТ 7006</w:t>
            </w:r>
          </w:p>
          <w:p w:rsidR="00D7710C" w:rsidRPr="006468CC" w:rsidRDefault="00D7710C" w:rsidP="00FD5799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6468CC">
              <w:rPr>
                <w:sz w:val="24"/>
                <w:szCs w:val="24"/>
              </w:rPr>
              <w:lastRenderedPageBreak/>
              <w:t>материалы, применяемые для изготовления кабелей: с пропитанной бумажной изоляцией должны соответствовать п.2.2.16. ГОСТ 18410-73 Е; с пластмассовой изоляцией должны соответствовать п. 2.2.11. ГОСТ 16442-80</w:t>
            </w:r>
          </w:p>
          <w:p w:rsidR="00D7710C" w:rsidRPr="006468CC" w:rsidRDefault="00D7710C" w:rsidP="00FD5799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6468CC">
              <w:rPr>
                <w:sz w:val="24"/>
                <w:szCs w:val="24"/>
              </w:rPr>
              <w:t>электрическое сопротивление токопроводящей жилы постоянному току должно соответствовать ГОСТ 22483</w:t>
            </w:r>
          </w:p>
          <w:p w:rsidR="00D7710C" w:rsidRPr="006468CC" w:rsidRDefault="00D7710C" w:rsidP="00FD5799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6468CC">
              <w:rPr>
                <w:sz w:val="24"/>
                <w:szCs w:val="24"/>
              </w:rPr>
              <w:t>номинальное напряжение кабелей, число и номинальное сечение жил</w:t>
            </w:r>
            <w:r w:rsidR="009917EF">
              <w:rPr>
                <w:sz w:val="24"/>
                <w:szCs w:val="24"/>
              </w:rPr>
              <w:t>, наружный диаметр и расчетная масса кабеля</w:t>
            </w:r>
            <w:r w:rsidRPr="006468CC">
              <w:rPr>
                <w:sz w:val="24"/>
                <w:szCs w:val="24"/>
              </w:rPr>
              <w:t xml:space="preserve"> должны соответствовать: ГОСТ 18410-73 Е (для кабелей с пропитанной бумажной изоляцией); ГОСТ 16442-80 (для кабелей с пластмассовой изоляцией)</w:t>
            </w:r>
            <w:r w:rsidR="00C40B77">
              <w:rPr>
                <w:sz w:val="24"/>
                <w:szCs w:val="24"/>
              </w:rPr>
              <w:t>; ГОСТ 24334-80 (для кабелей нестационарной прокладки)</w:t>
            </w:r>
          </w:p>
          <w:p w:rsidR="00D7710C" w:rsidRPr="006468CC" w:rsidRDefault="00D7710C" w:rsidP="00FD5799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6468CC">
              <w:rPr>
                <w:sz w:val="24"/>
                <w:szCs w:val="24"/>
              </w:rPr>
              <w:t xml:space="preserve">бумажная изоляция кабелей должна быть пропитана вязким или нестекающим изоляционным пропиточным составом; в пропитанной бумажной изоляции ленты не должны иметь складок, разрывов  </w:t>
            </w:r>
          </w:p>
          <w:p w:rsidR="00D7710C" w:rsidRDefault="00D7710C" w:rsidP="00FD5799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6468CC">
              <w:rPr>
                <w:sz w:val="24"/>
                <w:szCs w:val="24"/>
              </w:rPr>
              <w:t>у кабелей с пластмассовой изоляцией на поверхности изоляции жил и пластмассовой оболочки не должно быть трещин, пузырей и вмятин, выводящих толщину изоляции или оболочки за предельные отклонения</w:t>
            </w:r>
          </w:p>
          <w:p w:rsidR="00D7710C" w:rsidRPr="006468CC" w:rsidRDefault="00D7710C" w:rsidP="00FD5799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кабели, предназначенные для работы в условиях растяжения, должны быть стойкими к воздействию растягивающих усилий</w:t>
            </w:r>
          </w:p>
          <w:p w:rsidR="00D7710C" w:rsidRPr="006468CC" w:rsidRDefault="00D7710C" w:rsidP="00FD5799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6468CC">
              <w:rPr>
                <w:sz w:val="24"/>
                <w:szCs w:val="24"/>
              </w:rPr>
              <w:t>поставляемый кабель должен быть экологически безопасен и не должен наносить вред окружающей среде.</w:t>
            </w:r>
          </w:p>
        </w:tc>
      </w:tr>
    </w:tbl>
    <w:p w:rsidR="00E34779" w:rsidRDefault="00E34779" w:rsidP="00E3477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E34779" w:rsidRDefault="00E34779" w:rsidP="00E3477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E34779" w:rsidRDefault="00E34779" w:rsidP="00E34779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2.1 К поставке допускается кабель, отвечающий следующим требованиям:</w:t>
      </w:r>
    </w:p>
    <w:p w:rsidR="00E34779" w:rsidRDefault="00E34779" w:rsidP="00E34779">
      <w:pPr>
        <w:pStyle w:val="ad"/>
        <w:numPr>
          <w:ilvl w:val="0"/>
          <w:numId w:val="16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E34779" w:rsidRDefault="00E34779" w:rsidP="00E34779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E34779" w:rsidRDefault="00E34779" w:rsidP="00E34779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:rsidR="00E34779" w:rsidRDefault="00E34779" w:rsidP="00E34779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E34779" w:rsidRDefault="00E34779" w:rsidP="00E34779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кабель, впервые поставляемый для нужд ОАО «МРСК Центра», должен иметь положительное заключение об опытной эксплуатации в ОАО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E34779" w:rsidRDefault="00E34779" w:rsidP="00E34779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кабель, не использовавшийся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E34779" w:rsidRDefault="00E34779" w:rsidP="00E34779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«Россети»;</w:t>
      </w:r>
    </w:p>
    <w:p w:rsidR="00E34779" w:rsidRDefault="00E34779" w:rsidP="00E34779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«Россети»;</w:t>
      </w:r>
    </w:p>
    <w:p w:rsidR="00E34779" w:rsidRDefault="00E34779" w:rsidP="00E34779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кабеля) деклараций (сертификатов) соответствия требованиям безопасности;</w:t>
      </w:r>
    </w:p>
    <w:p w:rsidR="00E34779" w:rsidRDefault="00E34779" w:rsidP="00E34779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34779" w:rsidRDefault="00E34779" w:rsidP="00E34779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 Участник закупочных процедур на право заключения договора на поставку кабеля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</w:t>
      </w:r>
      <w:r>
        <w:rPr>
          <w:sz w:val="24"/>
          <w:szCs w:val="24"/>
        </w:rPr>
        <w:lastRenderedPageBreak/>
        <w:t>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E34779" w:rsidRDefault="00E34779" w:rsidP="00E34779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2.3 Кабель должен соответствовать требованиям «Правил устройства электроустановок» (ПУЭ) (7-е издание) и требованиям:</w:t>
      </w:r>
    </w:p>
    <w:p w:rsidR="00E34779" w:rsidRDefault="00E34779" w:rsidP="00E34779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18410-73 Е «Кабели силовые с пропитанной бумажной изоляцией. Технические условия»;</w:t>
      </w:r>
    </w:p>
    <w:p w:rsidR="00E34779" w:rsidRDefault="00E34779" w:rsidP="00E34779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16442-80 «Кабели силовые с пластмассовой изоляцией. Технические условия»;</w:t>
      </w:r>
    </w:p>
    <w:p w:rsidR="00E34779" w:rsidRDefault="00E34779" w:rsidP="00E34779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Р 53769-2010 «Кабели силовые с пластмассовой изоляцией на номинальное напряжение 0,66; 1 и 3 кВ. Общие технические условия»; </w:t>
      </w:r>
    </w:p>
    <w:p w:rsidR="00E34779" w:rsidRDefault="00E34779" w:rsidP="00E34779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24334-80 «Кабели силовые для нестационарной прокладки. Общие технические требования»;</w:t>
      </w:r>
    </w:p>
    <w:p w:rsidR="00E34779" w:rsidRDefault="00E34779" w:rsidP="00E34779">
      <w:pPr>
        <w:pStyle w:val="ad"/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E34779" w:rsidRDefault="00E34779" w:rsidP="00E34779">
      <w:pPr>
        <w:pStyle w:val="ad"/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E34779" w:rsidRDefault="00E34779" w:rsidP="00E34779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2.4 Упаковка, транспортирование, условия и сроки хранения.</w:t>
      </w:r>
    </w:p>
    <w:p w:rsidR="00E34779" w:rsidRDefault="00E34779" w:rsidP="00E3477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кабеля должны соответствовать требованиям, указанным в технических условиях изготовителя кабеля, 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>ГОСТ 18690, ГОСТ 18410-73 Е</w:t>
      </w:r>
      <w:r>
        <w:rPr>
          <w:color w:val="000000"/>
          <w:sz w:val="24"/>
          <w:szCs w:val="24"/>
        </w:rPr>
        <w:t xml:space="preserve">, </w:t>
      </w:r>
      <w:r>
        <w:rPr>
          <w:sz w:val="24"/>
          <w:szCs w:val="24"/>
        </w:rPr>
        <w:t>ГОСТ 16442-80, ГОСТ Р 53769-2010, ГОСТ 24334-80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E34779" w:rsidRDefault="00E34779" w:rsidP="00E34779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Кабели должны быть намотаны на барабаны. Допускается наматывать кабели с пластмассовой оболочкой в бухты. Концы кабелей должны быть заделаны в соответствие с ГОСТ 18690. Допускается заделка концов кабелей с пропитанной бумажной изоляцией горячим способом при помощи расплава полиэтилена при условии обеспечения герметичности. Длина нижнего конца кабеля, выведенного за щеку барабана, должна быть не менее 0,1 м.</w:t>
      </w:r>
    </w:p>
    <w:p w:rsidR="00E34779" w:rsidRDefault="00E34779" w:rsidP="00E3477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Допускается хранение кабелей на барабанах в обшитом виде на открытых площадках. </w:t>
      </w:r>
    </w:p>
    <w:p w:rsidR="00E34779" w:rsidRDefault="00E34779" w:rsidP="00E3477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Способ укладки и транспортировки кабеля должен предотвращать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E34779" w:rsidRDefault="00E34779" w:rsidP="00E34779">
      <w:pPr>
        <w:pStyle w:val="BodyText21"/>
        <w:tabs>
          <w:tab w:val="left" w:pos="0"/>
          <w:tab w:val="left" w:pos="1134"/>
        </w:tabs>
        <w:spacing w:line="276" w:lineRule="auto"/>
        <w:ind w:left="709" w:hanging="142"/>
        <w:rPr>
          <w:szCs w:val="24"/>
        </w:rPr>
      </w:pPr>
      <w:r>
        <w:rPr>
          <w:szCs w:val="24"/>
        </w:rPr>
        <w:t>2.5 Каждая партия кабеля должна подвергаться приемо-сдаточным испытаниям в соответствие с ГОСТ 18410-73 Е</w:t>
      </w:r>
      <w:r>
        <w:rPr>
          <w:color w:val="000000"/>
          <w:szCs w:val="24"/>
        </w:rPr>
        <w:t xml:space="preserve">, </w:t>
      </w:r>
      <w:r>
        <w:rPr>
          <w:szCs w:val="24"/>
        </w:rPr>
        <w:t>ГОСТ 16442-80, ГОСТ Р 53769-2010, ГОСТ 24334-80.</w:t>
      </w:r>
    </w:p>
    <w:p w:rsidR="00E34779" w:rsidRDefault="00E34779" w:rsidP="00E34779">
      <w:pPr>
        <w:pStyle w:val="BodyText21"/>
        <w:tabs>
          <w:tab w:val="left" w:pos="0"/>
          <w:tab w:val="left" w:pos="1134"/>
        </w:tabs>
        <w:spacing w:line="276" w:lineRule="auto"/>
        <w:ind w:left="567" w:firstLine="0"/>
        <w:rPr>
          <w:szCs w:val="24"/>
        </w:rPr>
      </w:pPr>
      <w:r>
        <w:rPr>
          <w:szCs w:val="24"/>
        </w:rPr>
        <w:t>2.6 Срок изготовления кабеля должен быть не более полугода от момента поставки.</w:t>
      </w:r>
    </w:p>
    <w:p w:rsidR="00E34779" w:rsidRDefault="00E34779" w:rsidP="00E34779">
      <w:pPr>
        <w:spacing w:line="276" w:lineRule="auto"/>
        <w:rPr>
          <w:sz w:val="24"/>
          <w:szCs w:val="24"/>
        </w:rPr>
      </w:pPr>
    </w:p>
    <w:p w:rsidR="00E34779" w:rsidRDefault="00E34779" w:rsidP="00E3477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E34779" w:rsidRDefault="00E34779" w:rsidP="00E3477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кабель должна распространяться не менее чем на </w:t>
      </w:r>
      <w:r>
        <w:rPr>
          <w:color w:val="000000"/>
          <w:sz w:val="24"/>
          <w:szCs w:val="24"/>
        </w:rPr>
        <w:t xml:space="preserve">6 месяцев (для кабелей нестационарной прокладки типа КГ), </w:t>
      </w:r>
      <w:r>
        <w:rPr>
          <w:sz w:val="24"/>
          <w:szCs w:val="24"/>
        </w:rPr>
        <w:t>54 месяца (для кабелей с пропитанной бумажной изоляцией) и 60 месяцев (для кабелей с пластмассовой изоляцией). Время начала исчисления гарантийного срока – с момента его ввода в эксплуатацию. Поставщик должен за свой счет  и  сроки, согласованные с Покупателем, устранять любые дефекты, выявленные в период гарантийного срока. В случае выхода кабеля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E34779" w:rsidRDefault="00E34779" w:rsidP="00E3477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34779" w:rsidRDefault="00E34779" w:rsidP="00E3477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Требования к надежности и живучести продукции.</w:t>
      </w:r>
    </w:p>
    <w:p w:rsidR="00E34779" w:rsidRDefault="00E34779" w:rsidP="00E3477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Кабель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 лет (для </w:t>
      </w:r>
      <w:r>
        <w:rPr>
          <w:color w:val="000000"/>
          <w:sz w:val="24"/>
          <w:szCs w:val="24"/>
        </w:rPr>
        <w:t>кабелей нестационарной прокладки типа КГ),</w:t>
      </w:r>
      <w:r>
        <w:rPr>
          <w:sz w:val="24"/>
          <w:szCs w:val="24"/>
        </w:rPr>
        <w:t xml:space="preserve"> 30 лет (для остальных кабелей).</w:t>
      </w:r>
    </w:p>
    <w:p w:rsidR="00E34779" w:rsidRDefault="00E34779" w:rsidP="00E3477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34779" w:rsidRDefault="00E34779" w:rsidP="00E3477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E34779" w:rsidRDefault="00E34779" w:rsidP="00E3477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кабеля должны входить документы: </w:t>
      </w:r>
    </w:p>
    <w:p w:rsidR="00E34779" w:rsidRDefault="00E34779" w:rsidP="00E3477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E34779" w:rsidRDefault="00E34779" w:rsidP="00E3477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E34779" w:rsidRDefault="00E34779" w:rsidP="00E3477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кабель, на русском языке.</w:t>
      </w:r>
    </w:p>
    <w:p w:rsidR="00E34779" w:rsidRDefault="00E34779" w:rsidP="00E3477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кабеля должна соответствовать требованиям ГОСТ 18690, ГОСТ 18410-73 Е</w:t>
      </w:r>
      <w:r>
        <w:rPr>
          <w:color w:val="000000"/>
          <w:sz w:val="24"/>
          <w:szCs w:val="24"/>
        </w:rPr>
        <w:t xml:space="preserve">, </w:t>
      </w:r>
      <w:r>
        <w:rPr>
          <w:sz w:val="24"/>
          <w:szCs w:val="24"/>
        </w:rPr>
        <w:t>ГОСТ 16442-80, ГОСТ Р 53769-2010, ГОСТ 24334-80.</w:t>
      </w:r>
    </w:p>
    <w:p w:rsidR="00E34779" w:rsidRDefault="00E34779" w:rsidP="00E3477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Изолированные жилы многожильных кабелей должны иметь отличительную расцветку или обозначение цифрами. Маркировка расцветкой должна быть устойчивой, нестираемой и различимой. Маркировка цифрами производится печатанием или тиснением и должна быть отчетливой.</w:t>
      </w:r>
    </w:p>
    <w:p w:rsidR="00E34779" w:rsidRDefault="00E34779" w:rsidP="00E34779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или ярлыке, прикрепленном к бухте, или барабане должны быть указаны:</w:t>
      </w:r>
    </w:p>
    <w:p w:rsidR="00E34779" w:rsidRDefault="00E34779" w:rsidP="00E34779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:rsidR="00E34779" w:rsidRDefault="00E34779" w:rsidP="00E34779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кабеля;</w:t>
      </w:r>
    </w:p>
    <w:p w:rsidR="00E34779" w:rsidRDefault="00E34779" w:rsidP="00E34779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кабеля в метрах и число отрезков;</w:t>
      </w:r>
    </w:p>
    <w:p w:rsidR="00E34779" w:rsidRDefault="00E34779" w:rsidP="00E34779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брутто/нетто, кг (для барабана/бухты);</w:t>
      </w:r>
    </w:p>
    <w:p w:rsidR="00E34779" w:rsidRDefault="00E34779" w:rsidP="00E34779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:rsidR="00E34779" w:rsidRDefault="00E34779" w:rsidP="00E34779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номер барабана или бухты;</w:t>
      </w:r>
    </w:p>
    <w:p w:rsidR="00E34779" w:rsidRDefault="00E34779" w:rsidP="00E34779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 на ярлыке. </w:t>
      </w:r>
    </w:p>
    <w:p w:rsidR="00E34779" w:rsidRDefault="00E34779" w:rsidP="00E3477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кабеля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кабеля. </w:t>
      </w:r>
    </w:p>
    <w:p w:rsidR="00E34779" w:rsidRDefault="00E34779" w:rsidP="00E3477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E34779" w:rsidRDefault="00E34779" w:rsidP="00E34779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E34779" w:rsidRDefault="00E34779" w:rsidP="00E3477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кабеля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его на склад.</w:t>
      </w:r>
    </w:p>
    <w:p w:rsidR="00E34779" w:rsidRDefault="00E34779" w:rsidP="00E3477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C1D0C" w:rsidRPr="009019D2" w:rsidRDefault="003C1D0C" w:rsidP="003C1D0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3C1D0C" w:rsidRDefault="003C1D0C" w:rsidP="003C1D0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3C1D0C" w:rsidRDefault="003C1D0C" w:rsidP="003C1D0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3C1D0C" w:rsidRPr="000F6807" w:rsidRDefault="003C1D0C" w:rsidP="003C1D0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F6807">
        <w:rPr>
          <w:sz w:val="24"/>
          <w:szCs w:val="24"/>
        </w:rPr>
        <w:t>Начальник УУЭЭ</w:t>
      </w:r>
      <w:r w:rsidRPr="000F6807">
        <w:rPr>
          <w:sz w:val="24"/>
          <w:szCs w:val="24"/>
        </w:rPr>
        <w:tab/>
      </w:r>
      <w:r w:rsidRPr="000F6807">
        <w:rPr>
          <w:sz w:val="24"/>
          <w:szCs w:val="24"/>
        </w:rPr>
        <w:tab/>
      </w:r>
      <w:r w:rsidRPr="000F6807">
        <w:rPr>
          <w:sz w:val="24"/>
          <w:szCs w:val="24"/>
        </w:rPr>
        <w:tab/>
      </w:r>
      <w:r w:rsidRPr="000F6807">
        <w:rPr>
          <w:sz w:val="24"/>
          <w:szCs w:val="24"/>
        </w:rPr>
        <w:tab/>
      </w:r>
      <w:r w:rsidRPr="000F6807">
        <w:rPr>
          <w:sz w:val="24"/>
          <w:szCs w:val="24"/>
        </w:rPr>
        <w:tab/>
      </w:r>
      <w:r w:rsidRPr="000F6807">
        <w:rPr>
          <w:sz w:val="24"/>
          <w:szCs w:val="24"/>
        </w:rPr>
        <w:tab/>
      </w:r>
      <w:r w:rsidRPr="000F6807">
        <w:rPr>
          <w:sz w:val="24"/>
          <w:szCs w:val="24"/>
        </w:rPr>
        <w:tab/>
        <w:t xml:space="preserve">                Селин П.А.</w:t>
      </w:r>
    </w:p>
    <w:p w:rsidR="003C1D0C" w:rsidRPr="000F6807" w:rsidRDefault="003C1D0C" w:rsidP="003C1D0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3C1D0C" w:rsidRPr="000F6807" w:rsidRDefault="003C1D0C" w:rsidP="003C1D0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3C1D0C" w:rsidRPr="000F6807" w:rsidRDefault="003C1D0C" w:rsidP="003C1D0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3C1D0C" w:rsidRPr="000F6807" w:rsidRDefault="003C1D0C" w:rsidP="003C1D0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F6807">
        <w:rPr>
          <w:sz w:val="24"/>
          <w:szCs w:val="24"/>
        </w:rPr>
        <w:t xml:space="preserve">Заместитель директора по </w:t>
      </w:r>
    </w:p>
    <w:p w:rsidR="003C1D0C" w:rsidRPr="000F6807" w:rsidRDefault="003C1D0C" w:rsidP="003C1D0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F6807">
        <w:rPr>
          <w:sz w:val="24"/>
          <w:szCs w:val="24"/>
        </w:rPr>
        <w:t xml:space="preserve">реализации и развитию услуг                                         </w:t>
      </w:r>
      <w:r>
        <w:rPr>
          <w:sz w:val="24"/>
          <w:szCs w:val="24"/>
        </w:rPr>
        <w:t xml:space="preserve">                   </w:t>
      </w:r>
      <w:r w:rsidRPr="000F6807">
        <w:rPr>
          <w:sz w:val="24"/>
          <w:szCs w:val="24"/>
        </w:rPr>
        <w:t xml:space="preserve">   Волченков  Ю.А.</w:t>
      </w:r>
    </w:p>
    <w:p w:rsidR="00A305DC" w:rsidRPr="00E34779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sectPr w:rsidR="00A305DC" w:rsidRPr="00E34779" w:rsidSect="00BE5448">
      <w:headerReference w:type="even" r:id="rId12"/>
      <w:pgSz w:w="12240" w:h="15840" w:code="1"/>
      <w:pgMar w:top="426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223" w:rsidRDefault="00A36223">
      <w:r>
        <w:separator/>
      </w:r>
    </w:p>
  </w:endnote>
  <w:endnote w:type="continuationSeparator" w:id="0">
    <w:p w:rsidR="00A36223" w:rsidRDefault="00A362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223" w:rsidRDefault="00A36223">
      <w:r>
        <w:separator/>
      </w:r>
    </w:p>
  </w:footnote>
  <w:footnote w:type="continuationSeparator" w:id="0">
    <w:p w:rsidR="00A36223" w:rsidRDefault="00A362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35C" w:rsidRDefault="00B5449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235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6235C">
      <w:rPr>
        <w:rStyle w:val="a7"/>
        <w:noProof/>
      </w:rPr>
      <w:t>1</w:t>
    </w:r>
    <w:r>
      <w:rPr>
        <w:rStyle w:val="a7"/>
      </w:rPr>
      <w:fldChar w:fldCharType="end"/>
    </w:r>
  </w:p>
  <w:p w:rsidR="0066235C" w:rsidRDefault="0066235C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801C3B6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4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2"/>
  </w:num>
  <w:num w:numId="5">
    <w:abstractNumId w:val="10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4"/>
  </w:num>
  <w:num w:numId="11">
    <w:abstractNumId w:val="8"/>
  </w:num>
  <w:num w:numId="12">
    <w:abstractNumId w:val="12"/>
  </w:num>
  <w:num w:numId="13">
    <w:abstractNumId w:val="5"/>
  </w:num>
  <w:num w:numId="14">
    <w:abstractNumId w:val="1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4"/>
  </w:num>
  <w:num w:numId="19">
    <w:abstractNumId w:val="6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6D9A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71958"/>
    <w:rsid w:val="0007491B"/>
    <w:rsid w:val="000808BE"/>
    <w:rsid w:val="00080B6B"/>
    <w:rsid w:val="00080C4E"/>
    <w:rsid w:val="000844E3"/>
    <w:rsid w:val="00084847"/>
    <w:rsid w:val="000858AE"/>
    <w:rsid w:val="00085DAC"/>
    <w:rsid w:val="00093393"/>
    <w:rsid w:val="00094AC3"/>
    <w:rsid w:val="000961A3"/>
    <w:rsid w:val="00097235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2C88"/>
    <w:rsid w:val="001230A7"/>
    <w:rsid w:val="00127334"/>
    <w:rsid w:val="00127606"/>
    <w:rsid w:val="00127A3D"/>
    <w:rsid w:val="00127EC8"/>
    <w:rsid w:val="00127FE9"/>
    <w:rsid w:val="001313C2"/>
    <w:rsid w:val="001331B6"/>
    <w:rsid w:val="001339EF"/>
    <w:rsid w:val="00133EF7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491"/>
    <w:rsid w:val="001B7DFC"/>
    <w:rsid w:val="001B7FD4"/>
    <w:rsid w:val="001C0CD9"/>
    <w:rsid w:val="001C19CB"/>
    <w:rsid w:val="001C225B"/>
    <w:rsid w:val="001C347A"/>
    <w:rsid w:val="001C37EA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3334"/>
    <w:rsid w:val="0035538F"/>
    <w:rsid w:val="00355F50"/>
    <w:rsid w:val="00360045"/>
    <w:rsid w:val="00360691"/>
    <w:rsid w:val="0036100E"/>
    <w:rsid w:val="00363396"/>
    <w:rsid w:val="00363438"/>
    <w:rsid w:val="00364AF3"/>
    <w:rsid w:val="00367CC7"/>
    <w:rsid w:val="00370C33"/>
    <w:rsid w:val="00371592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07E5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43E3"/>
    <w:rsid w:val="003B590B"/>
    <w:rsid w:val="003B6EDD"/>
    <w:rsid w:val="003B7589"/>
    <w:rsid w:val="003C05B4"/>
    <w:rsid w:val="003C0AFD"/>
    <w:rsid w:val="003C1592"/>
    <w:rsid w:val="003C164C"/>
    <w:rsid w:val="003C1D0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2101"/>
    <w:rsid w:val="004153BA"/>
    <w:rsid w:val="00415731"/>
    <w:rsid w:val="00416124"/>
    <w:rsid w:val="00417997"/>
    <w:rsid w:val="0042238C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5049C"/>
    <w:rsid w:val="00450986"/>
    <w:rsid w:val="00451C4D"/>
    <w:rsid w:val="00451FF3"/>
    <w:rsid w:val="0045544C"/>
    <w:rsid w:val="0045572F"/>
    <w:rsid w:val="004559BA"/>
    <w:rsid w:val="0045645B"/>
    <w:rsid w:val="00460AA5"/>
    <w:rsid w:val="00460E85"/>
    <w:rsid w:val="00462569"/>
    <w:rsid w:val="00462826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40F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281"/>
    <w:rsid w:val="00505047"/>
    <w:rsid w:val="005075B6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2E9D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65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39EB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0978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965"/>
    <w:rsid w:val="006756CD"/>
    <w:rsid w:val="00676792"/>
    <w:rsid w:val="006806A9"/>
    <w:rsid w:val="00681C28"/>
    <w:rsid w:val="006837DC"/>
    <w:rsid w:val="006841FC"/>
    <w:rsid w:val="0069133E"/>
    <w:rsid w:val="00691E00"/>
    <w:rsid w:val="00696EAC"/>
    <w:rsid w:val="00697D58"/>
    <w:rsid w:val="006A383F"/>
    <w:rsid w:val="006A4E1A"/>
    <w:rsid w:val="006A7360"/>
    <w:rsid w:val="006B1281"/>
    <w:rsid w:val="006B1836"/>
    <w:rsid w:val="006B1DEF"/>
    <w:rsid w:val="006B2092"/>
    <w:rsid w:val="006B2F64"/>
    <w:rsid w:val="006B4A0A"/>
    <w:rsid w:val="006B4B4D"/>
    <w:rsid w:val="006B64A3"/>
    <w:rsid w:val="006B7AFA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0824"/>
    <w:rsid w:val="007F1E2C"/>
    <w:rsid w:val="007F202C"/>
    <w:rsid w:val="007F2E41"/>
    <w:rsid w:val="007F519B"/>
    <w:rsid w:val="007F5FE9"/>
    <w:rsid w:val="007F6916"/>
    <w:rsid w:val="007F6D5F"/>
    <w:rsid w:val="007F6FA3"/>
    <w:rsid w:val="008000AE"/>
    <w:rsid w:val="008006BC"/>
    <w:rsid w:val="00800BA0"/>
    <w:rsid w:val="00811566"/>
    <w:rsid w:val="00813A61"/>
    <w:rsid w:val="00814026"/>
    <w:rsid w:val="00814132"/>
    <w:rsid w:val="0081534D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6A6"/>
    <w:rsid w:val="008561B8"/>
    <w:rsid w:val="008574C3"/>
    <w:rsid w:val="00857D4B"/>
    <w:rsid w:val="0086167B"/>
    <w:rsid w:val="00865492"/>
    <w:rsid w:val="008656B8"/>
    <w:rsid w:val="008667B2"/>
    <w:rsid w:val="00866AD0"/>
    <w:rsid w:val="0087122F"/>
    <w:rsid w:val="008727FA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19D2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A0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223"/>
    <w:rsid w:val="00A36A78"/>
    <w:rsid w:val="00A40BAC"/>
    <w:rsid w:val="00A420E1"/>
    <w:rsid w:val="00A4321E"/>
    <w:rsid w:val="00A501FF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2317"/>
    <w:rsid w:val="00A72AB4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1EB6"/>
    <w:rsid w:val="00B5449F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9E8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35C8"/>
    <w:rsid w:val="00BD634D"/>
    <w:rsid w:val="00BD705D"/>
    <w:rsid w:val="00BE0260"/>
    <w:rsid w:val="00BE2C21"/>
    <w:rsid w:val="00BE3234"/>
    <w:rsid w:val="00BE3435"/>
    <w:rsid w:val="00BE5448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0F9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3C9A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3021A"/>
    <w:rsid w:val="00D30FEF"/>
    <w:rsid w:val="00D319A1"/>
    <w:rsid w:val="00D33EC1"/>
    <w:rsid w:val="00D362F5"/>
    <w:rsid w:val="00D37612"/>
    <w:rsid w:val="00D378AA"/>
    <w:rsid w:val="00D37B52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691C"/>
    <w:rsid w:val="00DC6951"/>
    <w:rsid w:val="00DC6965"/>
    <w:rsid w:val="00DC6E84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10F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4779"/>
    <w:rsid w:val="00E404E5"/>
    <w:rsid w:val="00E40B32"/>
    <w:rsid w:val="00E4201A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3D8E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FBB"/>
    <w:rsid w:val="00F4710E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799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7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 xsi:nil="true"/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56B6E-BE29-4487-9ED7-52A954C16060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C1C6638-74E7-4335-82C1-3921BF475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D72A52-7CF0-4621-A4E4-B2D0EDCF79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AE3E9F-0B64-4E6D-A889-27812B19D6E2}">
  <ds:schemaRefs>
    <ds:schemaRef ds:uri="http://schemas.microsoft.com/office/2006/metadata/propertie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8F42AB03-5C1D-4074-A713-7689C5570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1586</Words>
  <Characters>9045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Костомаров Сергей Владимирович</cp:lastModifiedBy>
  <cp:revision>7</cp:revision>
  <cp:lastPrinted>2015-11-23T05:24:00Z</cp:lastPrinted>
  <dcterms:created xsi:type="dcterms:W3CDTF">2015-06-10T11:10:00Z</dcterms:created>
  <dcterms:modified xsi:type="dcterms:W3CDTF">2015-11-23T05:36:00Z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