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955" w:rsidRPr="00CB35D8" w:rsidRDefault="00251955" w:rsidP="00023E71">
      <w:pPr>
        <w:pStyle w:val="af1"/>
        <w:tabs>
          <w:tab w:val="center" w:pos="8222"/>
        </w:tabs>
        <w:jc w:val="both"/>
        <w:rPr>
          <w:rFonts w:ascii="Times New Roman" w:hAnsi="Times New Roman"/>
          <w:b/>
          <w:sz w:val="24"/>
          <w:szCs w:val="24"/>
        </w:rPr>
      </w:pPr>
      <w:r w:rsidRPr="00CB35D8">
        <w:rPr>
          <w:rFonts w:ascii="Times New Roman" w:hAnsi="Times New Roman"/>
          <w:b/>
          <w:bCs/>
          <w:color w:val="000000"/>
          <w:sz w:val="24"/>
          <w:szCs w:val="24"/>
        </w:rPr>
        <w:tab/>
        <w:t>УТВЕРЖДАЮ</w:t>
      </w:r>
    </w:p>
    <w:p w:rsidR="00251955" w:rsidRPr="00CB35D8" w:rsidRDefault="00251955" w:rsidP="00F34F90">
      <w:pPr>
        <w:pStyle w:val="af1"/>
        <w:tabs>
          <w:tab w:val="left" w:pos="6237"/>
        </w:tabs>
        <w:jc w:val="both"/>
        <w:rPr>
          <w:rFonts w:ascii="Times New Roman" w:hAnsi="Times New Roman"/>
          <w:sz w:val="24"/>
          <w:szCs w:val="24"/>
        </w:rPr>
      </w:pPr>
      <w:r w:rsidRPr="00CB35D8">
        <w:rPr>
          <w:rFonts w:ascii="Times New Roman" w:hAnsi="Times New Roman"/>
          <w:sz w:val="24"/>
          <w:szCs w:val="24"/>
        </w:rPr>
        <w:tab/>
      </w:r>
      <w:r w:rsidR="00E7431B">
        <w:rPr>
          <w:rFonts w:ascii="Times New Roman" w:hAnsi="Times New Roman"/>
          <w:sz w:val="24"/>
          <w:szCs w:val="24"/>
        </w:rPr>
        <w:t>Первый</w:t>
      </w:r>
      <w:r w:rsidR="00CC0359">
        <w:rPr>
          <w:rFonts w:ascii="Times New Roman" w:hAnsi="Times New Roman"/>
          <w:sz w:val="24"/>
          <w:szCs w:val="24"/>
        </w:rPr>
        <w:t xml:space="preserve"> з</w:t>
      </w:r>
      <w:r w:rsidR="004D7CF8" w:rsidRPr="00CB35D8">
        <w:rPr>
          <w:rFonts w:ascii="Times New Roman" w:hAnsi="Times New Roman"/>
          <w:sz w:val="24"/>
          <w:szCs w:val="24"/>
        </w:rPr>
        <w:t>аместител</w:t>
      </w:r>
      <w:r w:rsidR="00E7431B">
        <w:rPr>
          <w:rFonts w:ascii="Times New Roman" w:hAnsi="Times New Roman"/>
          <w:sz w:val="24"/>
          <w:szCs w:val="24"/>
        </w:rPr>
        <w:t>ь</w:t>
      </w:r>
      <w:r w:rsidR="004D7CF8" w:rsidRPr="00CB35D8">
        <w:rPr>
          <w:rFonts w:ascii="Times New Roman" w:hAnsi="Times New Roman"/>
          <w:sz w:val="24"/>
          <w:szCs w:val="24"/>
        </w:rPr>
        <w:t xml:space="preserve"> директора </w:t>
      </w:r>
      <w:r w:rsidR="00CC0359">
        <w:rPr>
          <w:rFonts w:ascii="Times New Roman" w:hAnsi="Times New Roman"/>
          <w:sz w:val="24"/>
          <w:szCs w:val="24"/>
        </w:rPr>
        <w:t>-</w:t>
      </w:r>
    </w:p>
    <w:p w:rsidR="00CB35D8" w:rsidRPr="00CB35D8" w:rsidRDefault="00251955" w:rsidP="00F34F90">
      <w:pPr>
        <w:pStyle w:val="af1"/>
        <w:tabs>
          <w:tab w:val="left" w:pos="6237"/>
        </w:tabs>
        <w:jc w:val="both"/>
        <w:rPr>
          <w:rFonts w:ascii="Times New Roman" w:hAnsi="Times New Roman"/>
          <w:sz w:val="24"/>
          <w:szCs w:val="24"/>
        </w:rPr>
      </w:pPr>
      <w:r w:rsidRPr="00CB35D8">
        <w:rPr>
          <w:rFonts w:ascii="Times New Roman" w:hAnsi="Times New Roman"/>
          <w:sz w:val="24"/>
          <w:szCs w:val="24"/>
        </w:rPr>
        <w:tab/>
      </w:r>
      <w:r w:rsidR="001E48AD">
        <w:rPr>
          <w:rFonts w:ascii="Times New Roman" w:hAnsi="Times New Roman"/>
          <w:sz w:val="24"/>
          <w:szCs w:val="24"/>
        </w:rPr>
        <w:t>главный</w:t>
      </w:r>
      <w:r w:rsidR="00CC0359">
        <w:rPr>
          <w:rFonts w:ascii="Times New Roman" w:hAnsi="Times New Roman"/>
          <w:sz w:val="24"/>
          <w:szCs w:val="24"/>
        </w:rPr>
        <w:t xml:space="preserve"> инженер</w:t>
      </w:r>
    </w:p>
    <w:p w:rsidR="00251955" w:rsidRPr="00CB35D8" w:rsidRDefault="00CB35D8" w:rsidP="00F34F90">
      <w:pPr>
        <w:pStyle w:val="af1"/>
        <w:tabs>
          <w:tab w:val="left" w:pos="6237"/>
        </w:tabs>
        <w:jc w:val="both"/>
        <w:rPr>
          <w:rFonts w:ascii="Times New Roman" w:hAnsi="Times New Roman"/>
          <w:sz w:val="24"/>
          <w:szCs w:val="24"/>
        </w:rPr>
      </w:pPr>
      <w:r w:rsidRPr="00CB35D8">
        <w:rPr>
          <w:rFonts w:ascii="Times New Roman" w:hAnsi="Times New Roman"/>
          <w:sz w:val="24"/>
          <w:szCs w:val="24"/>
        </w:rPr>
        <w:tab/>
      </w:r>
      <w:r w:rsidR="004D7CF8" w:rsidRPr="00CB35D8">
        <w:rPr>
          <w:rFonts w:ascii="Times New Roman" w:hAnsi="Times New Roman"/>
          <w:sz w:val="24"/>
          <w:szCs w:val="24"/>
        </w:rPr>
        <w:t>филиала ПАО</w:t>
      </w:r>
      <w:r w:rsidRPr="00CB35D8">
        <w:rPr>
          <w:rFonts w:ascii="Times New Roman" w:hAnsi="Times New Roman"/>
          <w:sz w:val="24"/>
          <w:szCs w:val="24"/>
        </w:rPr>
        <w:t xml:space="preserve"> «МРСК Центра»-</w:t>
      </w:r>
    </w:p>
    <w:p w:rsidR="00251955" w:rsidRPr="00CB35D8" w:rsidRDefault="00251955" w:rsidP="00F34F90">
      <w:pPr>
        <w:pStyle w:val="af1"/>
        <w:tabs>
          <w:tab w:val="left" w:pos="6237"/>
        </w:tabs>
        <w:jc w:val="both"/>
        <w:rPr>
          <w:rFonts w:ascii="Times New Roman" w:hAnsi="Times New Roman"/>
          <w:sz w:val="24"/>
          <w:szCs w:val="24"/>
        </w:rPr>
      </w:pPr>
      <w:r w:rsidRPr="00CB35D8">
        <w:rPr>
          <w:rFonts w:ascii="Times New Roman" w:hAnsi="Times New Roman"/>
          <w:sz w:val="24"/>
          <w:szCs w:val="24"/>
        </w:rPr>
        <w:tab/>
      </w:r>
      <w:r w:rsidR="004D7CF8" w:rsidRPr="00CB35D8">
        <w:rPr>
          <w:rFonts w:ascii="Times New Roman" w:hAnsi="Times New Roman"/>
          <w:color w:val="000000"/>
          <w:sz w:val="24"/>
          <w:szCs w:val="24"/>
        </w:rPr>
        <w:t>«Липецкэнерго»</w:t>
      </w:r>
    </w:p>
    <w:p w:rsidR="004D7CF8" w:rsidRPr="00CB35D8" w:rsidRDefault="00251955" w:rsidP="00F34F90">
      <w:pPr>
        <w:pStyle w:val="af1"/>
        <w:tabs>
          <w:tab w:val="left" w:pos="6237"/>
        </w:tabs>
        <w:jc w:val="both"/>
        <w:rPr>
          <w:rFonts w:ascii="Times New Roman" w:hAnsi="Times New Roman"/>
          <w:sz w:val="24"/>
          <w:szCs w:val="24"/>
        </w:rPr>
      </w:pPr>
      <w:r w:rsidRPr="00CB35D8">
        <w:rPr>
          <w:rFonts w:ascii="Times New Roman" w:hAnsi="Times New Roman"/>
          <w:sz w:val="24"/>
          <w:szCs w:val="24"/>
        </w:rPr>
        <w:tab/>
      </w:r>
      <w:r w:rsidR="0041134F" w:rsidRPr="00CB35D8">
        <w:rPr>
          <w:rFonts w:ascii="Times New Roman" w:hAnsi="Times New Roman"/>
          <w:sz w:val="24"/>
          <w:szCs w:val="24"/>
        </w:rPr>
        <w:t>____</w:t>
      </w:r>
      <w:r w:rsidR="00AA503C" w:rsidRPr="00CB35D8">
        <w:rPr>
          <w:rFonts w:ascii="Times New Roman" w:hAnsi="Times New Roman"/>
          <w:sz w:val="24"/>
          <w:szCs w:val="24"/>
        </w:rPr>
        <w:t>_______</w:t>
      </w:r>
      <w:r w:rsidR="004B297C" w:rsidRPr="00CB35D8">
        <w:rPr>
          <w:rFonts w:ascii="Times New Roman" w:hAnsi="Times New Roman"/>
          <w:sz w:val="24"/>
          <w:szCs w:val="24"/>
        </w:rPr>
        <w:t>__</w:t>
      </w:r>
      <w:r w:rsidR="004D7CF8" w:rsidRPr="00CB35D8">
        <w:rPr>
          <w:rFonts w:ascii="Times New Roman" w:hAnsi="Times New Roman"/>
          <w:sz w:val="24"/>
          <w:szCs w:val="24"/>
        </w:rPr>
        <w:t>__</w:t>
      </w:r>
      <w:r w:rsidR="00AA503C" w:rsidRPr="00CB35D8">
        <w:rPr>
          <w:rFonts w:ascii="Times New Roman" w:hAnsi="Times New Roman"/>
          <w:sz w:val="24"/>
          <w:szCs w:val="24"/>
        </w:rPr>
        <w:t xml:space="preserve">__ </w:t>
      </w:r>
      <w:r w:rsidR="00E7431B">
        <w:rPr>
          <w:rFonts w:ascii="Times New Roman" w:hAnsi="Times New Roman"/>
          <w:sz w:val="24"/>
          <w:szCs w:val="24"/>
        </w:rPr>
        <w:t>В</w:t>
      </w:r>
      <w:r w:rsidR="00E7431B" w:rsidRPr="00CB35D8">
        <w:rPr>
          <w:rFonts w:ascii="Times New Roman" w:hAnsi="Times New Roman"/>
          <w:sz w:val="24"/>
          <w:szCs w:val="24"/>
        </w:rPr>
        <w:t>.</w:t>
      </w:r>
      <w:r w:rsidR="00E7431B">
        <w:rPr>
          <w:rFonts w:ascii="Times New Roman" w:hAnsi="Times New Roman"/>
          <w:sz w:val="24"/>
          <w:szCs w:val="24"/>
        </w:rPr>
        <w:t>А</w:t>
      </w:r>
      <w:r w:rsidR="00E7431B" w:rsidRPr="00CB35D8">
        <w:rPr>
          <w:rFonts w:ascii="Times New Roman" w:hAnsi="Times New Roman"/>
          <w:sz w:val="24"/>
          <w:szCs w:val="24"/>
        </w:rPr>
        <w:t xml:space="preserve">. </w:t>
      </w:r>
      <w:r w:rsidR="00E7431B">
        <w:rPr>
          <w:rFonts w:ascii="Times New Roman" w:hAnsi="Times New Roman"/>
          <w:sz w:val="24"/>
          <w:szCs w:val="24"/>
        </w:rPr>
        <w:t>Тихонов</w:t>
      </w:r>
    </w:p>
    <w:p w:rsidR="00251955" w:rsidRPr="00CB35D8" w:rsidRDefault="00251955" w:rsidP="00F34F90">
      <w:pPr>
        <w:pStyle w:val="af1"/>
        <w:tabs>
          <w:tab w:val="left" w:pos="6237"/>
        </w:tabs>
        <w:jc w:val="both"/>
        <w:rPr>
          <w:rFonts w:ascii="Times New Roman" w:hAnsi="Times New Roman"/>
          <w:sz w:val="24"/>
          <w:szCs w:val="24"/>
        </w:rPr>
      </w:pPr>
      <w:r w:rsidRPr="00CB35D8">
        <w:rPr>
          <w:rFonts w:ascii="Times New Roman" w:hAnsi="Times New Roman"/>
          <w:sz w:val="24"/>
          <w:szCs w:val="24"/>
        </w:rPr>
        <w:tab/>
      </w:r>
      <w:r w:rsidR="00AA503C" w:rsidRPr="00CB35D8">
        <w:rPr>
          <w:rFonts w:ascii="Times New Roman" w:hAnsi="Times New Roman"/>
          <w:sz w:val="24"/>
          <w:szCs w:val="24"/>
        </w:rPr>
        <w:t>«___</w:t>
      </w:r>
      <w:proofErr w:type="gramStart"/>
      <w:r w:rsidR="00AA503C" w:rsidRPr="00CB35D8">
        <w:rPr>
          <w:rFonts w:ascii="Times New Roman" w:hAnsi="Times New Roman"/>
          <w:sz w:val="24"/>
          <w:szCs w:val="24"/>
        </w:rPr>
        <w:t>_»</w:t>
      </w:r>
      <w:r w:rsidR="004D7CF8" w:rsidRPr="00CB35D8">
        <w:rPr>
          <w:rFonts w:ascii="Times New Roman" w:hAnsi="Times New Roman"/>
          <w:sz w:val="24"/>
          <w:szCs w:val="24"/>
        </w:rPr>
        <w:t xml:space="preserve"> </w:t>
      </w:r>
      <w:r w:rsidR="00AA503C" w:rsidRPr="00CB35D8">
        <w:rPr>
          <w:rFonts w:ascii="Times New Roman" w:hAnsi="Times New Roman"/>
          <w:sz w:val="24"/>
          <w:szCs w:val="24"/>
        </w:rPr>
        <w:t xml:space="preserve"> _</w:t>
      </w:r>
      <w:proofErr w:type="gramEnd"/>
      <w:r w:rsidR="00AA503C" w:rsidRPr="00CB35D8">
        <w:rPr>
          <w:rFonts w:ascii="Times New Roman" w:hAnsi="Times New Roman"/>
          <w:sz w:val="24"/>
          <w:szCs w:val="24"/>
        </w:rPr>
        <w:t>__</w:t>
      </w:r>
      <w:r w:rsidRPr="00CB35D8">
        <w:rPr>
          <w:rFonts w:ascii="Times New Roman" w:hAnsi="Times New Roman"/>
          <w:sz w:val="24"/>
          <w:szCs w:val="24"/>
        </w:rPr>
        <w:t>_</w:t>
      </w:r>
      <w:r w:rsidR="00981B70" w:rsidRPr="00CB35D8">
        <w:rPr>
          <w:rFonts w:ascii="Times New Roman" w:hAnsi="Times New Roman"/>
          <w:sz w:val="24"/>
          <w:szCs w:val="24"/>
        </w:rPr>
        <w:t>____</w:t>
      </w:r>
      <w:r w:rsidR="004D7CF8" w:rsidRPr="00CB35D8">
        <w:rPr>
          <w:rFonts w:ascii="Times New Roman" w:hAnsi="Times New Roman"/>
          <w:sz w:val="24"/>
          <w:szCs w:val="24"/>
        </w:rPr>
        <w:t>___</w:t>
      </w:r>
      <w:r w:rsidRPr="00CB35D8">
        <w:rPr>
          <w:rFonts w:ascii="Times New Roman" w:hAnsi="Times New Roman"/>
          <w:sz w:val="24"/>
          <w:szCs w:val="24"/>
        </w:rPr>
        <w:t xml:space="preserve">____ </w:t>
      </w:r>
      <w:r w:rsidR="004D7CF8" w:rsidRPr="00CB35D8">
        <w:rPr>
          <w:rFonts w:ascii="Times New Roman" w:hAnsi="Times New Roman"/>
          <w:sz w:val="24"/>
          <w:szCs w:val="24"/>
        </w:rPr>
        <w:t xml:space="preserve"> </w:t>
      </w:r>
      <w:r w:rsidRPr="00CB35D8">
        <w:rPr>
          <w:rFonts w:ascii="Times New Roman" w:hAnsi="Times New Roman"/>
          <w:sz w:val="24"/>
          <w:szCs w:val="24"/>
        </w:rPr>
        <w:t>201</w:t>
      </w:r>
      <w:r w:rsidR="00C02E9B">
        <w:rPr>
          <w:rFonts w:ascii="Times New Roman" w:hAnsi="Times New Roman"/>
          <w:sz w:val="24"/>
          <w:szCs w:val="24"/>
        </w:rPr>
        <w:t>9</w:t>
      </w:r>
      <w:r w:rsidRPr="00CB35D8">
        <w:rPr>
          <w:rFonts w:ascii="Times New Roman" w:hAnsi="Times New Roman"/>
          <w:sz w:val="24"/>
          <w:szCs w:val="24"/>
        </w:rPr>
        <w:t xml:space="preserve"> г.</w:t>
      </w:r>
    </w:p>
    <w:p w:rsidR="00251955" w:rsidRPr="00CB35D8" w:rsidRDefault="00251955" w:rsidP="007B7797">
      <w:pPr>
        <w:shd w:val="clear" w:color="auto" w:fill="FFFFFF"/>
        <w:tabs>
          <w:tab w:val="left" w:pos="5529"/>
        </w:tabs>
        <w:jc w:val="both"/>
        <w:rPr>
          <w:color w:val="000000"/>
          <w:sz w:val="24"/>
          <w:szCs w:val="24"/>
        </w:rPr>
      </w:pPr>
    </w:p>
    <w:p w:rsidR="00915176" w:rsidRPr="00CB35D8" w:rsidRDefault="00C72C15" w:rsidP="00416B68">
      <w:pPr>
        <w:pStyle w:val="2"/>
        <w:numPr>
          <w:ilvl w:val="0"/>
          <w:numId w:val="0"/>
          <w:ins w:id="0" w:author="Kozlov_E" w:date="2005-05-24T16:56:00Z"/>
        </w:numPr>
        <w:rPr>
          <w:sz w:val="24"/>
          <w:szCs w:val="24"/>
        </w:rPr>
      </w:pPr>
      <w:r w:rsidRPr="00CB35D8">
        <w:rPr>
          <w:sz w:val="24"/>
          <w:szCs w:val="24"/>
        </w:rPr>
        <w:t>ТЕХНИЧЕСКОЕ ЗАДАНИЕ</w:t>
      </w:r>
      <w:r w:rsidR="00CF77CD" w:rsidRPr="00CB35D8">
        <w:rPr>
          <w:sz w:val="24"/>
          <w:szCs w:val="24"/>
        </w:rPr>
        <w:t xml:space="preserve"> № </w:t>
      </w:r>
      <w:r w:rsidR="003E3B16" w:rsidRPr="00CB35D8">
        <w:rPr>
          <w:sz w:val="24"/>
          <w:szCs w:val="24"/>
        </w:rPr>
        <w:t>1</w:t>
      </w:r>
      <w:r w:rsidR="00061754">
        <w:rPr>
          <w:sz w:val="24"/>
          <w:szCs w:val="24"/>
        </w:rPr>
        <w:t>9</w:t>
      </w:r>
      <w:r w:rsidR="00CE6888" w:rsidRPr="00CB35D8">
        <w:rPr>
          <w:sz w:val="24"/>
          <w:szCs w:val="24"/>
        </w:rPr>
        <w:t>-</w:t>
      </w:r>
      <w:r w:rsidR="008904C6" w:rsidRPr="00CB35D8">
        <w:rPr>
          <w:sz w:val="24"/>
          <w:szCs w:val="24"/>
        </w:rPr>
        <w:t>0</w:t>
      </w:r>
      <w:r w:rsidR="00BC18FE">
        <w:rPr>
          <w:sz w:val="24"/>
          <w:szCs w:val="24"/>
        </w:rPr>
        <w:t>12</w:t>
      </w:r>
    </w:p>
    <w:p w:rsidR="007A6E2E" w:rsidRPr="00E163FB" w:rsidRDefault="00E7431B" w:rsidP="007A6E2E">
      <w:pPr>
        <w:pStyle w:val="af7"/>
        <w:spacing w:after="0" w:line="264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7A6E2E">
        <w:rPr>
          <w:rFonts w:ascii="Times New Roman" w:hAnsi="Times New Roman" w:cs="Times New Roman"/>
          <w:sz w:val="24"/>
          <w:szCs w:val="24"/>
        </w:rPr>
        <w:t>на выполнение строительно-монтажных и пусконаладочных работ с поставкой оборудования и материалов на объект</w:t>
      </w:r>
      <w:r w:rsidR="0014627C" w:rsidRPr="007A6E2E">
        <w:rPr>
          <w:rFonts w:ascii="Times New Roman" w:hAnsi="Times New Roman" w:cs="Times New Roman"/>
          <w:sz w:val="24"/>
          <w:szCs w:val="24"/>
        </w:rPr>
        <w:t>е</w:t>
      </w:r>
      <w:r w:rsidRPr="007A6E2E">
        <w:rPr>
          <w:rFonts w:ascii="Times New Roman" w:hAnsi="Times New Roman" w:cs="Times New Roman"/>
          <w:sz w:val="24"/>
          <w:szCs w:val="24"/>
        </w:rPr>
        <w:t xml:space="preserve"> 0,4-10 </w:t>
      </w:r>
      <w:proofErr w:type="spellStart"/>
      <w:r w:rsidRPr="007A6E2E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0466AB" w:rsidRPr="007A6E2E">
        <w:rPr>
          <w:rFonts w:ascii="Times New Roman" w:hAnsi="Times New Roman" w:cs="Times New Roman"/>
          <w:sz w:val="24"/>
          <w:szCs w:val="24"/>
        </w:rPr>
        <w:t xml:space="preserve"> филиала </w:t>
      </w:r>
      <w:r w:rsidR="00981B70" w:rsidRPr="007A6E2E">
        <w:rPr>
          <w:rFonts w:ascii="Times New Roman" w:hAnsi="Times New Roman" w:cs="Times New Roman"/>
          <w:sz w:val="24"/>
          <w:szCs w:val="24"/>
        </w:rPr>
        <w:t>П</w:t>
      </w:r>
      <w:r w:rsidR="003E2214" w:rsidRPr="007A6E2E">
        <w:rPr>
          <w:rFonts w:ascii="Times New Roman" w:hAnsi="Times New Roman" w:cs="Times New Roman"/>
          <w:sz w:val="24"/>
          <w:szCs w:val="24"/>
        </w:rPr>
        <w:t>АО «МРСК Центра»-«Липецкэнерго»</w:t>
      </w:r>
      <w:r w:rsidR="00056D7B" w:rsidRPr="007A6E2E">
        <w:rPr>
          <w:rFonts w:ascii="Times New Roman" w:hAnsi="Times New Roman" w:cs="Times New Roman"/>
          <w:sz w:val="24"/>
          <w:szCs w:val="24"/>
        </w:rPr>
        <w:t xml:space="preserve">: </w:t>
      </w:r>
      <w:r w:rsidR="007A6E2E">
        <w:rPr>
          <w:rFonts w:ascii="Times New Roman" w:hAnsi="Times New Roman" w:cs="Times New Roman"/>
          <w:sz w:val="24"/>
          <w:szCs w:val="24"/>
        </w:rPr>
        <w:t>«</w:t>
      </w:r>
      <w:r w:rsidR="007A6E2E" w:rsidRPr="00433E37">
        <w:rPr>
          <w:rFonts w:ascii="Times New Roman" w:hAnsi="Times New Roman" w:cs="Times New Roman"/>
          <w:sz w:val="24"/>
          <w:szCs w:val="24"/>
        </w:rPr>
        <w:t xml:space="preserve">Технологическое присоединение </w:t>
      </w:r>
      <w:r w:rsidR="007A6E2E">
        <w:rPr>
          <w:rFonts w:ascii="Times New Roman" w:hAnsi="Times New Roman" w:cs="Times New Roman"/>
          <w:sz w:val="24"/>
          <w:szCs w:val="24"/>
        </w:rPr>
        <w:t>строящегося жилого дома с коммунально-</w:t>
      </w:r>
      <w:proofErr w:type="spellStart"/>
      <w:proofErr w:type="gramStart"/>
      <w:r w:rsidR="007A6E2E">
        <w:rPr>
          <w:rFonts w:ascii="Times New Roman" w:hAnsi="Times New Roman" w:cs="Times New Roman"/>
          <w:sz w:val="24"/>
          <w:szCs w:val="24"/>
        </w:rPr>
        <w:t>быт.электроприборами</w:t>
      </w:r>
      <w:proofErr w:type="spellEnd"/>
      <w:proofErr w:type="gramEnd"/>
      <w:r w:rsidR="007A6E2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A6E2E">
        <w:rPr>
          <w:rFonts w:ascii="Times New Roman" w:hAnsi="Times New Roman" w:cs="Times New Roman"/>
          <w:sz w:val="24"/>
          <w:szCs w:val="24"/>
        </w:rPr>
        <w:t>Брюховецкий</w:t>
      </w:r>
      <w:proofErr w:type="spellEnd"/>
      <w:r w:rsidR="007A6E2E">
        <w:rPr>
          <w:rFonts w:ascii="Times New Roman" w:hAnsi="Times New Roman" w:cs="Times New Roman"/>
          <w:sz w:val="24"/>
          <w:szCs w:val="24"/>
        </w:rPr>
        <w:t xml:space="preserve"> М.Л.) в Липецком р-не, с/п Ленинский сельсовет, с. Троицкое </w:t>
      </w:r>
      <w:proofErr w:type="spellStart"/>
      <w:r w:rsidR="007A6E2E">
        <w:rPr>
          <w:rFonts w:ascii="Times New Roman" w:hAnsi="Times New Roman" w:cs="Times New Roman"/>
          <w:sz w:val="24"/>
          <w:szCs w:val="24"/>
        </w:rPr>
        <w:t>зем.уч</w:t>
      </w:r>
      <w:proofErr w:type="spellEnd"/>
      <w:r w:rsidR="007A6E2E">
        <w:rPr>
          <w:rFonts w:ascii="Times New Roman" w:hAnsi="Times New Roman" w:cs="Times New Roman"/>
          <w:sz w:val="24"/>
          <w:szCs w:val="24"/>
        </w:rPr>
        <w:t xml:space="preserve">. № </w:t>
      </w:r>
      <w:r w:rsidR="007A6E2E" w:rsidRPr="00433E37">
        <w:rPr>
          <w:rFonts w:ascii="Times New Roman" w:hAnsi="Times New Roman" w:cs="Times New Roman"/>
          <w:sz w:val="24"/>
          <w:szCs w:val="24"/>
        </w:rPr>
        <w:t xml:space="preserve"> </w:t>
      </w:r>
      <w:r w:rsidR="007A6E2E">
        <w:rPr>
          <w:rFonts w:ascii="Times New Roman" w:hAnsi="Times New Roman" w:cs="Times New Roman"/>
          <w:sz w:val="24"/>
          <w:szCs w:val="24"/>
        </w:rPr>
        <w:t>48:13:1530401:165 (ТЗ№6106435/ТУ№6106435)».</w:t>
      </w:r>
    </w:p>
    <w:p w:rsidR="00AD49CB" w:rsidRPr="00CB35D8" w:rsidRDefault="00483EEC" w:rsidP="007A6E2E">
      <w:pPr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</w:p>
    <w:p w:rsidR="00142685" w:rsidRPr="00CB35D8" w:rsidRDefault="00142685" w:rsidP="00FB4AB2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CB35D8">
        <w:rPr>
          <w:b/>
          <w:sz w:val="24"/>
          <w:szCs w:val="24"/>
        </w:rPr>
        <w:t>Общие требования.</w:t>
      </w:r>
    </w:p>
    <w:p w:rsidR="0060462C" w:rsidRPr="00CB35D8" w:rsidRDefault="0060462C" w:rsidP="0060462C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Место выполнения работ:</w:t>
      </w:r>
      <w:r w:rsidR="00093154">
        <w:rPr>
          <w:sz w:val="24"/>
          <w:szCs w:val="24"/>
        </w:rPr>
        <w:t xml:space="preserve"> </w:t>
      </w:r>
      <w:r w:rsidR="00244036">
        <w:rPr>
          <w:sz w:val="24"/>
          <w:szCs w:val="24"/>
        </w:rPr>
        <w:t xml:space="preserve">с. </w:t>
      </w:r>
      <w:proofErr w:type="gramStart"/>
      <w:r w:rsidR="007A6E2E">
        <w:rPr>
          <w:sz w:val="24"/>
          <w:szCs w:val="24"/>
        </w:rPr>
        <w:t xml:space="preserve">Троицкое, </w:t>
      </w:r>
      <w:r w:rsidR="00061754">
        <w:rPr>
          <w:sz w:val="24"/>
          <w:szCs w:val="24"/>
        </w:rPr>
        <w:t xml:space="preserve"> </w:t>
      </w:r>
      <w:r w:rsidR="007A6E2E">
        <w:rPr>
          <w:sz w:val="24"/>
          <w:szCs w:val="24"/>
        </w:rPr>
        <w:t>Липецкого</w:t>
      </w:r>
      <w:proofErr w:type="gramEnd"/>
      <w:r w:rsidR="002E73B9">
        <w:rPr>
          <w:sz w:val="24"/>
          <w:szCs w:val="24"/>
        </w:rPr>
        <w:t xml:space="preserve"> р</w:t>
      </w:r>
      <w:r w:rsidR="00061754">
        <w:rPr>
          <w:sz w:val="24"/>
          <w:szCs w:val="24"/>
        </w:rPr>
        <w:t>айона</w:t>
      </w:r>
      <w:r w:rsidR="002E73B9">
        <w:rPr>
          <w:sz w:val="24"/>
          <w:szCs w:val="24"/>
        </w:rPr>
        <w:t xml:space="preserve"> </w:t>
      </w:r>
      <w:r w:rsidR="003D2A58">
        <w:rPr>
          <w:sz w:val="24"/>
          <w:szCs w:val="24"/>
        </w:rPr>
        <w:t>Липецкой области</w:t>
      </w:r>
      <w:r w:rsidR="00964F9C">
        <w:rPr>
          <w:sz w:val="24"/>
          <w:szCs w:val="24"/>
        </w:rPr>
        <w:t>.</w:t>
      </w:r>
    </w:p>
    <w:p w:rsidR="00142685" w:rsidRDefault="00285D5D" w:rsidP="00142685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Работы на объект</w:t>
      </w:r>
      <w:r w:rsidR="00204F5D">
        <w:rPr>
          <w:sz w:val="24"/>
          <w:szCs w:val="24"/>
        </w:rPr>
        <w:t>е</w:t>
      </w:r>
      <w:r w:rsidR="00D73DE1">
        <w:rPr>
          <w:sz w:val="24"/>
          <w:szCs w:val="24"/>
        </w:rPr>
        <w:t xml:space="preserve"> должны производится в полном соответствии с проект</w:t>
      </w:r>
      <w:r w:rsidR="00204F5D">
        <w:rPr>
          <w:sz w:val="24"/>
          <w:szCs w:val="24"/>
        </w:rPr>
        <w:t>ом</w:t>
      </w:r>
      <w:r w:rsidR="00D73DE1">
        <w:rPr>
          <w:sz w:val="24"/>
          <w:szCs w:val="24"/>
        </w:rPr>
        <w:t xml:space="preserve"> № </w:t>
      </w:r>
      <w:r w:rsidR="007A6E2E">
        <w:rPr>
          <w:sz w:val="24"/>
          <w:szCs w:val="24"/>
        </w:rPr>
        <w:t>49/18</w:t>
      </w:r>
      <w:r w:rsidR="007A6E2E" w:rsidRPr="00847EA6">
        <w:rPr>
          <w:sz w:val="24"/>
          <w:szCs w:val="24"/>
        </w:rPr>
        <w:t>-ЭС</w:t>
      </w:r>
      <w:r w:rsidR="00204F5D">
        <w:rPr>
          <w:sz w:val="24"/>
          <w:szCs w:val="24"/>
        </w:rPr>
        <w:t xml:space="preserve"> </w:t>
      </w:r>
      <w:r>
        <w:rPr>
          <w:sz w:val="24"/>
          <w:szCs w:val="24"/>
        </w:rPr>
        <w:t>выполненны</w:t>
      </w:r>
      <w:r w:rsidR="00DD75F6">
        <w:rPr>
          <w:sz w:val="24"/>
          <w:szCs w:val="24"/>
        </w:rPr>
        <w:t>м</w:t>
      </w:r>
      <w:r>
        <w:rPr>
          <w:sz w:val="24"/>
          <w:szCs w:val="24"/>
        </w:rPr>
        <w:t xml:space="preserve"> </w:t>
      </w:r>
      <w:r w:rsidR="00AD19EC">
        <w:rPr>
          <w:sz w:val="24"/>
          <w:szCs w:val="24"/>
        </w:rPr>
        <w:t>ООО «РЕГИОНЭНЕРГОСЕРВИС».</w:t>
      </w:r>
    </w:p>
    <w:p w:rsidR="0060462C" w:rsidRDefault="0060462C" w:rsidP="0060462C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 xml:space="preserve">Основные характеристики </w:t>
      </w:r>
      <w:r>
        <w:rPr>
          <w:sz w:val="24"/>
          <w:szCs w:val="24"/>
        </w:rPr>
        <w:t>объект</w:t>
      </w:r>
      <w:r w:rsidR="00204F5D">
        <w:rPr>
          <w:sz w:val="24"/>
          <w:szCs w:val="24"/>
        </w:rPr>
        <w:t>а</w:t>
      </w:r>
      <w:r w:rsidRPr="00CB35D8">
        <w:rPr>
          <w:sz w:val="24"/>
          <w:szCs w:val="24"/>
        </w:rPr>
        <w:t xml:space="preserve"> приведены в приложении 1.</w:t>
      </w:r>
    </w:p>
    <w:p w:rsidR="00142685" w:rsidRDefault="009D06F8" w:rsidP="00142685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Подрядная организация</w:t>
      </w:r>
      <w:r w:rsidR="00142685" w:rsidRPr="00CB35D8">
        <w:rPr>
          <w:sz w:val="24"/>
          <w:szCs w:val="24"/>
        </w:rPr>
        <w:t xml:space="preserve"> определяется на основании проведения </w:t>
      </w:r>
      <w:r w:rsidRPr="00CB35D8">
        <w:rPr>
          <w:sz w:val="24"/>
          <w:szCs w:val="24"/>
        </w:rPr>
        <w:t>торговой процедуры</w:t>
      </w:r>
      <w:r w:rsidR="00142685" w:rsidRPr="00CB35D8">
        <w:rPr>
          <w:sz w:val="24"/>
          <w:szCs w:val="24"/>
        </w:rPr>
        <w:t xml:space="preserve"> на выполнение данного вида работ.</w:t>
      </w:r>
    </w:p>
    <w:p w:rsidR="00DD2A1B" w:rsidRDefault="00DD2A1B" w:rsidP="00142685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Все строительные материалы и оборудование поставляются Подрядной организацией согласно проектным спецификациям, ГОСТ и ТУ.</w:t>
      </w:r>
    </w:p>
    <w:p w:rsidR="00DD2A1B" w:rsidRDefault="00DD2A1B" w:rsidP="00142685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Все условия работ определяются и регулируются на основе договора заключенного Заказчиком с победителем торговой процедуры.</w:t>
      </w:r>
    </w:p>
    <w:p w:rsidR="00DD2A1B" w:rsidRDefault="00DD2A1B" w:rsidP="00142685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Участвующие в торговой процедуре должны</w:t>
      </w:r>
      <w:r w:rsidRPr="00CB35D8">
        <w:rPr>
          <w:sz w:val="24"/>
          <w:szCs w:val="24"/>
        </w:rPr>
        <w:t xml:space="preserve"> иметь право допуска на данный вид деятельности в соответствии с действующим законодательством РФ и Уставом СРО, а </w:t>
      </w:r>
      <w:proofErr w:type="gramStart"/>
      <w:r w:rsidRPr="00CB35D8">
        <w:rPr>
          <w:sz w:val="24"/>
          <w:szCs w:val="24"/>
        </w:rPr>
        <w:t>так же</w:t>
      </w:r>
      <w:proofErr w:type="gramEnd"/>
      <w:r w:rsidRPr="00CB35D8">
        <w:rPr>
          <w:sz w:val="24"/>
          <w:szCs w:val="24"/>
        </w:rPr>
        <w:t xml:space="preserve"> опыт строительно-монтажных работ анало</w:t>
      </w:r>
      <w:r>
        <w:rPr>
          <w:sz w:val="24"/>
          <w:szCs w:val="24"/>
        </w:rPr>
        <w:t>гичных объектов</w:t>
      </w:r>
      <w:r w:rsidRPr="00CB35D8">
        <w:rPr>
          <w:sz w:val="24"/>
          <w:szCs w:val="24"/>
        </w:rPr>
        <w:t>.</w:t>
      </w:r>
    </w:p>
    <w:p w:rsidR="00DD2A1B" w:rsidRPr="00CB35D8" w:rsidRDefault="00DE1648" w:rsidP="00142685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Работы</w:t>
      </w:r>
      <w:proofErr w:type="gramEnd"/>
      <w:r>
        <w:rPr>
          <w:sz w:val="24"/>
          <w:szCs w:val="24"/>
        </w:rPr>
        <w:t xml:space="preserve"> производимые Подрядной </w:t>
      </w:r>
      <w:r w:rsidR="00DD2A1B">
        <w:rPr>
          <w:sz w:val="24"/>
          <w:szCs w:val="24"/>
        </w:rPr>
        <w:t>организацией должны быть застрахованы.</w:t>
      </w:r>
    </w:p>
    <w:p w:rsidR="00415731" w:rsidRPr="00CB35D8" w:rsidRDefault="00151762" w:rsidP="00FB4AB2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b/>
          <w:sz w:val="24"/>
          <w:szCs w:val="24"/>
        </w:rPr>
        <w:t>О</w:t>
      </w:r>
      <w:r w:rsidR="00415731" w:rsidRPr="00CB35D8">
        <w:rPr>
          <w:b/>
          <w:sz w:val="24"/>
          <w:szCs w:val="24"/>
        </w:rPr>
        <w:t>сновные нормативно-технические документы (НТД), определяющие тре</w:t>
      </w:r>
      <w:r w:rsidR="007E364C" w:rsidRPr="00CB35D8">
        <w:rPr>
          <w:b/>
          <w:sz w:val="24"/>
          <w:szCs w:val="24"/>
        </w:rPr>
        <w:t xml:space="preserve">бования к </w:t>
      </w:r>
      <w:r w:rsidR="00A60EE4" w:rsidRPr="00CB35D8">
        <w:rPr>
          <w:b/>
          <w:sz w:val="24"/>
          <w:szCs w:val="24"/>
        </w:rPr>
        <w:t>работам</w:t>
      </w:r>
      <w:r w:rsidR="00B3265E" w:rsidRPr="00CB35D8">
        <w:rPr>
          <w:b/>
          <w:sz w:val="24"/>
          <w:szCs w:val="24"/>
        </w:rPr>
        <w:t>.</w:t>
      </w:r>
    </w:p>
    <w:p w:rsidR="00C460C6" w:rsidRPr="00CB35D8" w:rsidRDefault="00C460C6" w:rsidP="00C460C6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CB35D8">
        <w:rPr>
          <w:sz w:val="24"/>
          <w:szCs w:val="24"/>
        </w:rPr>
        <w:t>Градостроительный кодекс Российской Федерации (Федеральный закон от 29 декабря 2004 г. № 190-ФЗ);</w:t>
      </w:r>
    </w:p>
    <w:p w:rsidR="009D1763" w:rsidRPr="00CB35D8" w:rsidRDefault="00C460C6" w:rsidP="00C460C6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CB35D8">
        <w:rPr>
          <w:sz w:val="24"/>
          <w:szCs w:val="24"/>
        </w:rPr>
        <w:t>СП 48.13330.2011 «Организация строительства»</w:t>
      </w:r>
      <w:r w:rsidR="009D1763" w:rsidRPr="00CB35D8">
        <w:rPr>
          <w:sz w:val="24"/>
          <w:szCs w:val="24"/>
        </w:rPr>
        <w:t>;</w:t>
      </w:r>
    </w:p>
    <w:p w:rsidR="009D1763" w:rsidRPr="00CB35D8" w:rsidRDefault="009D1763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CB35D8">
        <w:rPr>
          <w:sz w:val="24"/>
          <w:szCs w:val="24"/>
        </w:rPr>
        <w:t>СНиП 12-03-2001 «Безопасность труда в строительстве»,</w:t>
      </w:r>
      <w:r w:rsidR="0010047F" w:rsidRPr="00CB35D8">
        <w:rPr>
          <w:sz w:val="24"/>
          <w:szCs w:val="24"/>
        </w:rPr>
        <w:t xml:space="preserve"> </w:t>
      </w:r>
      <w:r w:rsidRPr="00CB35D8">
        <w:rPr>
          <w:sz w:val="24"/>
          <w:szCs w:val="24"/>
        </w:rPr>
        <w:t>часть 1 «Общие требования»;</w:t>
      </w:r>
    </w:p>
    <w:p w:rsidR="009D1763" w:rsidRPr="00CB35D8" w:rsidRDefault="009D1763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CB35D8">
        <w:rPr>
          <w:sz w:val="24"/>
          <w:szCs w:val="24"/>
        </w:rPr>
        <w:t xml:space="preserve">СНиП 12-04-2002 «Безопасность </w:t>
      </w:r>
      <w:r w:rsidR="004F0436" w:rsidRPr="00CB35D8">
        <w:rPr>
          <w:sz w:val="24"/>
          <w:szCs w:val="24"/>
        </w:rPr>
        <w:t xml:space="preserve">труда в строительстве», часть 2 </w:t>
      </w:r>
      <w:r w:rsidRPr="00CB35D8">
        <w:rPr>
          <w:sz w:val="24"/>
          <w:szCs w:val="24"/>
        </w:rPr>
        <w:t>«Строительное производство»</w:t>
      </w:r>
      <w:r w:rsidR="001068B9" w:rsidRPr="00CB35D8">
        <w:rPr>
          <w:sz w:val="24"/>
          <w:szCs w:val="24"/>
        </w:rPr>
        <w:t>;</w:t>
      </w:r>
    </w:p>
    <w:p w:rsidR="009D1763" w:rsidRPr="00AD49CB" w:rsidRDefault="009D1763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CB35D8">
        <w:rPr>
          <w:sz w:val="24"/>
          <w:szCs w:val="24"/>
        </w:rPr>
        <w:t>ГОСТ 12.3.032-</w:t>
      </w:r>
      <w:proofErr w:type="gramStart"/>
      <w:r w:rsidRPr="00CB35D8">
        <w:rPr>
          <w:sz w:val="24"/>
          <w:szCs w:val="24"/>
        </w:rPr>
        <w:t>84  ССТБ</w:t>
      </w:r>
      <w:proofErr w:type="gramEnd"/>
      <w:r w:rsidRPr="00CB35D8">
        <w:rPr>
          <w:sz w:val="24"/>
          <w:szCs w:val="24"/>
        </w:rPr>
        <w:t xml:space="preserve"> «Работы электромонтажные. Общие требования безопасности»;</w:t>
      </w:r>
    </w:p>
    <w:p w:rsidR="00AD49CB" w:rsidRPr="00AD49CB" w:rsidRDefault="00AD49CB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CB35D8">
        <w:rPr>
          <w:sz w:val="24"/>
          <w:szCs w:val="24"/>
        </w:rPr>
        <w:t>Положение о проведении строительного контроля при осуществлении строительства, реконструкции и капитального ремонта объектов капитального строительства, утвержденным постановлением Правительства Российской Федерации от 21.06.2010 № 468</w:t>
      </w:r>
      <w:r>
        <w:rPr>
          <w:sz w:val="24"/>
          <w:szCs w:val="24"/>
        </w:rPr>
        <w:t>;</w:t>
      </w:r>
    </w:p>
    <w:p w:rsidR="00AD49CB" w:rsidRPr="00AD49CB" w:rsidRDefault="00AD49CB" w:rsidP="00AD49CB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AD49CB">
        <w:rPr>
          <w:sz w:val="24"/>
          <w:szCs w:val="24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РК 20/13-01/2017</w:t>
      </w:r>
      <w:r w:rsidR="001E546A">
        <w:rPr>
          <w:sz w:val="24"/>
          <w:szCs w:val="24"/>
        </w:rPr>
        <w:t>, утвержденное приказом ПАО «МРСК Центра» от 14.02.2017 г. № 45-ЦА</w:t>
      </w:r>
      <w:r w:rsidRPr="00AD49CB">
        <w:rPr>
          <w:sz w:val="24"/>
          <w:szCs w:val="24"/>
        </w:rPr>
        <w:t>;</w:t>
      </w:r>
    </w:p>
    <w:p w:rsidR="00AD49CB" w:rsidRPr="00AD49CB" w:rsidRDefault="00AD49CB" w:rsidP="00AD49CB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AD49CB">
        <w:rPr>
          <w:sz w:val="24"/>
          <w:szCs w:val="24"/>
        </w:rPr>
        <w:t>Руководство «Порядок осуществления строительного контроля на объе</w:t>
      </w:r>
      <w:r w:rsidR="001E546A">
        <w:rPr>
          <w:sz w:val="24"/>
          <w:szCs w:val="24"/>
        </w:rPr>
        <w:t>ктах электросетевого комплекса П</w:t>
      </w:r>
      <w:r w:rsidRPr="00AD49CB">
        <w:rPr>
          <w:sz w:val="24"/>
          <w:szCs w:val="24"/>
        </w:rPr>
        <w:t>АО «МРСК Центра»</w:t>
      </w:r>
      <w:r w:rsidR="001E546A">
        <w:rPr>
          <w:sz w:val="24"/>
          <w:szCs w:val="24"/>
        </w:rPr>
        <w:t xml:space="preserve"> и ПАО «МРСК Центра и Приволжья» РК БП 20/02-02/2018</w:t>
      </w:r>
      <w:r w:rsidRPr="00AD49CB">
        <w:rPr>
          <w:sz w:val="24"/>
          <w:szCs w:val="24"/>
        </w:rPr>
        <w:t xml:space="preserve">, утвержденное </w:t>
      </w:r>
      <w:r w:rsidR="001E546A">
        <w:rPr>
          <w:sz w:val="24"/>
          <w:szCs w:val="24"/>
        </w:rPr>
        <w:t>приказом</w:t>
      </w:r>
      <w:r w:rsidRPr="00AD49CB">
        <w:rPr>
          <w:sz w:val="24"/>
          <w:szCs w:val="24"/>
        </w:rPr>
        <w:t xml:space="preserve"> </w:t>
      </w:r>
      <w:r w:rsidR="001E546A">
        <w:rPr>
          <w:sz w:val="24"/>
          <w:szCs w:val="24"/>
        </w:rPr>
        <w:t xml:space="preserve">ПАО «МРСК Центра» </w:t>
      </w:r>
      <w:r w:rsidRPr="00AD49CB">
        <w:rPr>
          <w:sz w:val="24"/>
          <w:szCs w:val="24"/>
        </w:rPr>
        <w:t xml:space="preserve">от </w:t>
      </w:r>
      <w:r w:rsidR="001E546A">
        <w:rPr>
          <w:sz w:val="24"/>
          <w:szCs w:val="24"/>
        </w:rPr>
        <w:t>15.06</w:t>
      </w:r>
      <w:r w:rsidRPr="00AD49CB">
        <w:rPr>
          <w:sz w:val="24"/>
          <w:szCs w:val="24"/>
        </w:rPr>
        <w:t>.201</w:t>
      </w:r>
      <w:r w:rsidR="001E546A">
        <w:rPr>
          <w:sz w:val="24"/>
          <w:szCs w:val="24"/>
        </w:rPr>
        <w:t>8 г.</w:t>
      </w:r>
      <w:r w:rsidRPr="00AD49CB">
        <w:rPr>
          <w:sz w:val="24"/>
          <w:szCs w:val="24"/>
        </w:rPr>
        <w:t xml:space="preserve"> № </w:t>
      </w:r>
      <w:r w:rsidR="001E546A">
        <w:rPr>
          <w:sz w:val="24"/>
          <w:szCs w:val="24"/>
        </w:rPr>
        <w:t>274-ЦА</w:t>
      </w:r>
      <w:r w:rsidRPr="00AD49CB">
        <w:rPr>
          <w:sz w:val="24"/>
          <w:szCs w:val="24"/>
        </w:rPr>
        <w:t>;</w:t>
      </w:r>
    </w:p>
    <w:p w:rsidR="00AD49CB" w:rsidRDefault="00AD49CB" w:rsidP="00AD49CB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AD49CB">
        <w:rPr>
          <w:sz w:val="24"/>
          <w:szCs w:val="24"/>
        </w:rPr>
        <w:t>Руководство «Реализация инвестиционных проектов ПАО «МРСК Центра»</w:t>
      </w:r>
      <w:r w:rsidR="001E546A">
        <w:rPr>
          <w:sz w:val="24"/>
          <w:szCs w:val="24"/>
        </w:rPr>
        <w:t xml:space="preserve"> и ПАО «МРСК Центра и Приволжья»</w:t>
      </w:r>
      <w:r w:rsidRPr="00AD49CB">
        <w:rPr>
          <w:sz w:val="24"/>
          <w:szCs w:val="24"/>
        </w:rPr>
        <w:t xml:space="preserve"> в части выполнения проектно-изыскательских работ, оформления исходно-разрешительной документации, производства строительно-монтажных работ»</w:t>
      </w:r>
      <w:r w:rsidR="001E546A">
        <w:rPr>
          <w:sz w:val="24"/>
          <w:szCs w:val="24"/>
        </w:rPr>
        <w:t xml:space="preserve"> РК 20/12-02/2018</w:t>
      </w:r>
      <w:r w:rsidRPr="00AD49CB">
        <w:rPr>
          <w:sz w:val="24"/>
          <w:szCs w:val="24"/>
        </w:rPr>
        <w:t>, утвержденное приказом ПАО «МРСК Центра» от 1</w:t>
      </w:r>
      <w:r w:rsidR="001E546A">
        <w:rPr>
          <w:sz w:val="24"/>
          <w:szCs w:val="24"/>
        </w:rPr>
        <w:t>5</w:t>
      </w:r>
      <w:r w:rsidRPr="00AD49CB">
        <w:rPr>
          <w:sz w:val="24"/>
          <w:szCs w:val="24"/>
        </w:rPr>
        <w:t>.0</w:t>
      </w:r>
      <w:r w:rsidR="001E546A">
        <w:rPr>
          <w:sz w:val="24"/>
          <w:szCs w:val="24"/>
        </w:rPr>
        <w:t>6</w:t>
      </w:r>
      <w:r w:rsidRPr="00AD49CB">
        <w:rPr>
          <w:sz w:val="24"/>
          <w:szCs w:val="24"/>
        </w:rPr>
        <w:t>.201</w:t>
      </w:r>
      <w:r w:rsidR="001E546A">
        <w:rPr>
          <w:sz w:val="24"/>
          <w:szCs w:val="24"/>
        </w:rPr>
        <w:t>8 г.</w:t>
      </w:r>
      <w:r w:rsidRPr="00AD49CB">
        <w:rPr>
          <w:sz w:val="24"/>
          <w:szCs w:val="24"/>
        </w:rPr>
        <w:t xml:space="preserve"> № </w:t>
      </w:r>
      <w:r w:rsidR="001E546A">
        <w:rPr>
          <w:sz w:val="24"/>
          <w:szCs w:val="24"/>
        </w:rPr>
        <w:t>274</w:t>
      </w:r>
      <w:r w:rsidRPr="00AD49CB">
        <w:rPr>
          <w:sz w:val="24"/>
          <w:szCs w:val="24"/>
        </w:rPr>
        <w:t>-ЦА</w:t>
      </w:r>
      <w:r>
        <w:rPr>
          <w:sz w:val="24"/>
          <w:szCs w:val="24"/>
        </w:rPr>
        <w:t>;</w:t>
      </w:r>
    </w:p>
    <w:p w:rsidR="00945553" w:rsidRPr="00AD49CB" w:rsidRDefault="00945553" w:rsidP="00AD49CB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Руководство «</w:t>
      </w:r>
      <w:r w:rsidRPr="00945553">
        <w:rPr>
          <w:sz w:val="24"/>
          <w:szCs w:val="24"/>
        </w:rPr>
        <w:t xml:space="preserve">Требования к зданиям и сооружениям объектов электрических </w:t>
      </w:r>
      <w:proofErr w:type="gramStart"/>
      <w:r w:rsidRPr="00945553">
        <w:rPr>
          <w:sz w:val="24"/>
          <w:szCs w:val="24"/>
        </w:rPr>
        <w:t>сетей  при</w:t>
      </w:r>
      <w:proofErr w:type="gramEnd"/>
      <w:r w:rsidRPr="00945553">
        <w:rPr>
          <w:sz w:val="24"/>
          <w:szCs w:val="24"/>
        </w:rPr>
        <w:t xml:space="preserve"> выполнении работ по реконструкции и новому строительству ПАО «МРСК Центра» и ПАО «МРСК Центра и Приволжья»</w:t>
      </w:r>
      <w:r>
        <w:rPr>
          <w:sz w:val="24"/>
          <w:szCs w:val="24"/>
        </w:rPr>
        <w:t xml:space="preserve"> РК БП 20/17-01/2018, утвержденное приказом ПАО «МРСК Центра» от 07.11.2018 г. № 515-ЦА;</w:t>
      </w:r>
    </w:p>
    <w:p w:rsidR="005D2A01" w:rsidRPr="00CB35D8" w:rsidRDefault="005D2A01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CB35D8">
        <w:rPr>
          <w:sz w:val="24"/>
          <w:szCs w:val="24"/>
        </w:rPr>
        <w:t>Инструкции по организации и производству работ повышенной опасности, РД 34.03.384-96;</w:t>
      </w:r>
    </w:p>
    <w:p w:rsidR="005D2A01" w:rsidRPr="00CB35D8" w:rsidRDefault="005D2A01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CB35D8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34.03.285-97;</w:t>
      </w:r>
    </w:p>
    <w:p w:rsidR="009D1763" w:rsidRPr="00CB35D8" w:rsidRDefault="009D1763" w:rsidP="00067878">
      <w:pPr>
        <w:pStyle w:val="30"/>
        <w:numPr>
          <w:ilvl w:val="0"/>
          <w:numId w:val="6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ПУЭ (действующее издание);</w:t>
      </w:r>
    </w:p>
    <w:p w:rsidR="00151762" w:rsidRDefault="004F0436" w:rsidP="00151762">
      <w:pPr>
        <w:pStyle w:val="30"/>
        <w:numPr>
          <w:ilvl w:val="0"/>
          <w:numId w:val="6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ПТЭ (действующее издание).</w:t>
      </w:r>
    </w:p>
    <w:p w:rsidR="00151762" w:rsidRDefault="00151762" w:rsidP="00FB4AB2">
      <w:pPr>
        <w:pStyle w:val="30"/>
        <w:numPr>
          <w:ilvl w:val="0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CB35D8">
        <w:rPr>
          <w:b/>
          <w:sz w:val="24"/>
          <w:szCs w:val="24"/>
        </w:rPr>
        <w:t>Состав работ.</w:t>
      </w:r>
    </w:p>
    <w:p w:rsidR="00A60233" w:rsidRPr="00CB35D8" w:rsidRDefault="00FB3A9F" w:rsidP="00A60233">
      <w:pPr>
        <w:pStyle w:val="30"/>
        <w:numPr>
          <w:ilvl w:val="0"/>
          <w:numId w:val="1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 xml:space="preserve">Подготовительные работы, организационно-техническая подготовка к </w:t>
      </w:r>
      <w:r w:rsidR="000466AB">
        <w:rPr>
          <w:sz w:val="24"/>
          <w:szCs w:val="24"/>
        </w:rPr>
        <w:t>выполнению работ</w:t>
      </w:r>
      <w:r w:rsidR="001802E4">
        <w:rPr>
          <w:sz w:val="24"/>
          <w:szCs w:val="24"/>
        </w:rPr>
        <w:t>,</w:t>
      </w:r>
      <w:r w:rsidRPr="00CB35D8">
        <w:rPr>
          <w:sz w:val="24"/>
          <w:szCs w:val="24"/>
        </w:rPr>
        <w:t xml:space="preserve"> предварительный осмотр объект</w:t>
      </w:r>
      <w:r w:rsidR="000A2297">
        <w:rPr>
          <w:sz w:val="24"/>
          <w:szCs w:val="24"/>
        </w:rPr>
        <w:t>а</w:t>
      </w:r>
      <w:r w:rsidRPr="00CB35D8">
        <w:rPr>
          <w:sz w:val="24"/>
          <w:szCs w:val="24"/>
        </w:rPr>
        <w:t xml:space="preserve"> и уточнение исходных данных</w:t>
      </w:r>
      <w:r w:rsidR="00A60233" w:rsidRPr="00CB35D8">
        <w:rPr>
          <w:sz w:val="24"/>
          <w:szCs w:val="24"/>
        </w:rPr>
        <w:t>.</w:t>
      </w:r>
    </w:p>
    <w:p w:rsidR="002600E5" w:rsidRPr="00CB35D8" w:rsidRDefault="002600E5" w:rsidP="00A60233">
      <w:pPr>
        <w:pStyle w:val="30"/>
        <w:numPr>
          <w:ilvl w:val="0"/>
          <w:numId w:val="1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Комплектация материалами и оборудованием.</w:t>
      </w:r>
    </w:p>
    <w:p w:rsidR="00151762" w:rsidRPr="00CB35D8" w:rsidRDefault="00A60233" w:rsidP="00A60233">
      <w:pPr>
        <w:pStyle w:val="30"/>
        <w:numPr>
          <w:ilvl w:val="0"/>
          <w:numId w:val="1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</w:t>
      </w:r>
      <w:r w:rsidR="00151762" w:rsidRPr="00CB35D8">
        <w:rPr>
          <w:sz w:val="24"/>
          <w:szCs w:val="24"/>
        </w:rPr>
        <w:t>роизводство строительно-монтажных работ</w:t>
      </w:r>
      <w:r w:rsidR="00023DB4" w:rsidRPr="00CB35D8">
        <w:rPr>
          <w:sz w:val="24"/>
          <w:szCs w:val="24"/>
        </w:rPr>
        <w:t xml:space="preserve"> (в </w:t>
      </w:r>
      <w:proofErr w:type="spellStart"/>
      <w:r w:rsidR="00023DB4" w:rsidRPr="00CB35D8">
        <w:rPr>
          <w:sz w:val="24"/>
          <w:szCs w:val="24"/>
        </w:rPr>
        <w:t>т.ч</w:t>
      </w:r>
      <w:proofErr w:type="spellEnd"/>
      <w:r w:rsidR="00023DB4" w:rsidRPr="00CB35D8">
        <w:rPr>
          <w:sz w:val="24"/>
          <w:szCs w:val="24"/>
        </w:rPr>
        <w:t>. работы по демонтажу старых линий электропередачи</w:t>
      </w:r>
      <w:r w:rsidR="0078649D">
        <w:rPr>
          <w:sz w:val="24"/>
          <w:szCs w:val="24"/>
        </w:rPr>
        <w:t xml:space="preserve"> и электротехнического оборудования</w:t>
      </w:r>
      <w:r w:rsidR="00AD49CB">
        <w:rPr>
          <w:sz w:val="24"/>
          <w:szCs w:val="24"/>
        </w:rPr>
        <w:t xml:space="preserve"> (при их наличии)</w:t>
      </w:r>
      <w:r w:rsidR="00023DB4" w:rsidRPr="00CB35D8">
        <w:rPr>
          <w:sz w:val="24"/>
          <w:szCs w:val="24"/>
        </w:rPr>
        <w:t>)</w:t>
      </w:r>
      <w:r w:rsidRPr="00CB35D8">
        <w:rPr>
          <w:sz w:val="24"/>
          <w:szCs w:val="24"/>
        </w:rPr>
        <w:t>.</w:t>
      </w:r>
    </w:p>
    <w:p w:rsidR="00151762" w:rsidRPr="00CB35D8" w:rsidRDefault="00151762" w:rsidP="00A60233">
      <w:pPr>
        <w:pStyle w:val="30"/>
        <w:numPr>
          <w:ilvl w:val="0"/>
          <w:numId w:val="1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Производство пуско-наладочных работ.</w:t>
      </w:r>
    </w:p>
    <w:p w:rsidR="00A60233" w:rsidRDefault="00A60233" w:rsidP="00A60233">
      <w:pPr>
        <w:pStyle w:val="30"/>
        <w:numPr>
          <w:ilvl w:val="0"/>
          <w:numId w:val="1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Проведение прием</w:t>
      </w:r>
      <w:r w:rsidR="002600E5" w:rsidRPr="00CB35D8">
        <w:rPr>
          <w:sz w:val="24"/>
          <w:szCs w:val="24"/>
        </w:rPr>
        <w:t>о-сдаточных испытаний и сдача объект</w:t>
      </w:r>
      <w:r w:rsidR="000A2297">
        <w:rPr>
          <w:sz w:val="24"/>
          <w:szCs w:val="24"/>
        </w:rPr>
        <w:t>а</w:t>
      </w:r>
      <w:r w:rsidR="002600E5" w:rsidRPr="00CB35D8">
        <w:rPr>
          <w:sz w:val="24"/>
          <w:szCs w:val="24"/>
        </w:rPr>
        <w:t xml:space="preserve"> </w:t>
      </w:r>
      <w:r w:rsidR="001D2FB5" w:rsidRPr="00CB35D8">
        <w:rPr>
          <w:sz w:val="24"/>
          <w:szCs w:val="24"/>
        </w:rPr>
        <w:t xml:space="preserve">филиалу </w:t>
      </w:r>
      <w:r w:rsidR="00981B70" w:rsidRPr="00CB35D8">
        <w:rPr>
          <w:sz w:val="24"/>
          <w:szCs w:val="24"/>
        </w:rPr>
        <w:t>П</w:t>
      </w:r>
      <w:r w:rsidR="001D2FB5" w:rsidRPr="00CB35D8">
        <w:rPr>
          <w:sz w:val="24"/>
          <w:szCs w:val="24"/>
        </w:rPr>
        <w:t>АО «МРСК Центра»-«Липецкэнерго»</w:t>
      </w:r>
      <w:r w:rsidR="002600E5" w:rsidRPr="00CB35D8">
        <w:rPr>
          <w:sz w:val="24"/>
          <w:szCs w:val="24"/>
        </w:rPr>
        <w:t xml:space="preserve"> </w:t>
      </w:r>
      <w:r w:rsidR="005A1AD6" w:rsidRPr="00CB35D8">
        <w:rPr>
          <w:sz w:val="24"/>
          <w:szCs w:val="24"/>
        </w:rPr>
        <w:t>(</w:t>
      </w:r>
      <w:r w:rsidR="002600E5" w:rsidRPr="00CB35D8">
        <w:rPr>
          <w:sz w:val="24"/>
          <w:szCs w:val="24"/>
        </w:rPr>
        <w:t xml:space="preserve">с </w:t>
      </w:r>
      <w:r w:rsidR="005A1AD6" w:rsidRPr="00CB35D8">
        <w:rPr>
          <w:sz w:val="24"/>
          <w:szCs w:val="24"/>
        </w:rPr>
        <w:t>о</w:t>
      </w:r>
      <w:r w:rsidRPr="00CB35D8">
        <w:rPr>
          <w:sz w:val="24"/>
          <w:szCs w:val="24"/>
        </w:rPr>
        <w:t>формление</w:t>
      </w:r>
      <w:r w:rsidR="002600E5" w:rsidRPr="00CB35D8">
        <w:rPr>
          <w:sz w:val="24"/>
          <w:szCs w:val="24"/>
        </w:rPr>
        <w:t>м</w:t>
      </w:r>
      <w:r w:rsidR="00694EA4">
        <w:rPr>
          <w:sz w:val="24"/>
          <w:szCs w:val="24"/>
        </w:rPr>
        <w:t xml:space="preserve"> формы Р</w:t>
      </w:r>
      <w:r w:rsidRPr="00CB35D8">
        <w:rPr>
          <w:sz w:val="24"/>
          <w:szCs w:val="24"/>
        </w:rPr>
        <w:t>С-14</w:t>
      </w:r>
      <w:r w:rsidR="005A1AD6" w:rsidRPr="00CB35D8">
        <w:rPr>
          <w:sz w:val="24"/>
          <w:szCs w:val="24"/>
        </w:rPr>
        <w:t>)</w:t>
      </w:r>
      <w:r w:rsidRPr="00CB35D8">
        <w:rPr>
          <w:sz w:val="24"/>
          <w:szCs w:val="24"/>
        </w:rPr>
        <w:t>.</w:t>
      </w:r>
    </w:p>
    <w:p w:rsidR="00151762" w:rsidRDefault="00151762" w:rsidP="000E1925">
      <w:pPr>
        <w:pStyle w:val="30"/>
        <w:numPr>
          <w:ilvl w:val="0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CB35D8">
        <w:rPr>
          <w:b/>
          <w:sz w:val="24"/>
          <w:szCs w:val="24"/>
        </w:rPr>
        <w:t>Основные требования к выполнению работ.</w:t>
      </w:r>
    </w:p>
    <w:p w:rsidR="00151762" w:rsidRPr="00CB35D8" w:rsidRDefault="00A60233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CB35D8">
        <w:rPr>
          <w:sz w:val="24"/>
          <w:szCs w:val="24"/>
        </w:rPr>
        <w:t>Строительные работы выполняются в соответствии с настоящим техническим заданием в 1 этап: строительно-монтажные и пуско-наладочные работы.</w:t>
      </w:r>
    </w:p>
    <w:p w:rsidR="00D03E93" w:rsidRPr="00F36AF4" w:rsidRDefault="001D2FB5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F36AF4">
        <w:rPr>
          <w:sz w:val="24"/>
          <w:szCs w:val="24"/>
        </w:rPr>
        <w:t>Строительные работы должны быть организованы и проведены в соответствии с разработанной Подрядной организацией организационно-тех</w:t>
      </w:r>
      <w:r w:rsidR="0034386D" w:rsidRPr="00F36AF4">
        <w:rPr>
          <w:sz w:val="24"/>
          <w:szCs w:val="24"/>
        </w:rPr>
        <w:t>нической</w:t>
      </w:r>
      <w:r w:rsidRPr="00F36AF4">
        <w:rPr>
          <w:sz w:val="24"/>
          <w:szCs w:val="24"/>
        </w:rPr>
        <w:t xml:space="preserve"> документацией: проектом производства работ (ППР) с прилагаемыми технологическими картами, схемами операционного контроля качества по всем видам работ, предусмотренных проектной (рабочей) документацией</w:t>
      </w:r>
      <w:r w:rsidR="00180CCB" w:rsidRPr="00F36AF4">
        <w:rPr>
          <w:sz w:val="24"/>
          <w:szCs w:val="24"/>
        </w:rPr>
        <w:t>,</w:t>
      </w:r>
      <w:r w:rsidR="0034386D" w:rsidRPr="00F36AF4">
        <w:rPr>
          <w:sz w:val="24"/>
          <w:szCs w:val="24"/>
        </w:rPr>
        <w:t xml:space="preserve"> </w:t>
      </w:r>
      <w:r w:rsidR="00180CCB" w:rsidRPr="00F36AF4">
        <w:rPr>
          <w:sz w:val="24"/>
          <w:szCs w:val="24"/>
        </w:rPr>
        <w:t>программой материально-технического снабжения</w:t>
      </w:r>
      <w:r w:rsidRPr="00F36AF4">
        <w:rPr>
          <w:sz w:val="24"/>
          <w:szCs w:val="24"/>
        </w:rPr>
        <w:t xml:space="preserve">. ППР обязательно согласовывается с филиалом </w:t>
      </w:r>
      <w:r w:rsidR="00981B70" w:rsidRPr="00F36AF4">
        <w:rPr>
          <w:sz w:val="24"/>
          <w:szCs w:val="24"/>
        </w:rPr>
        <w:t>П</w:t>
      </w:r>
      <w:r w:rsidRPr="00F36AF4">
        <w:rPr>
          <w:sz w:val="24"/>
          <w:szCs w:val="24"/>
        </w:rPr>
        <w:t>АО «МРСК Центра»-«Липецкэнерго»</w:t>
      </w:r>
      <w:r w:rsidR="00D03E93" w:rsidRPr="00F36AF4">
        <w:rPr>
          <w:sz w:val="24"/>
          <w:szCs w:val="24"/>
        </w:rPr>
        <w:t>.</w:t>
      </w:r>
    </w:p>
    <w:p w:rsidR="00D03E93" w:rsidRPr="00CB35D8" w:rsidRDefault="00D03E93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Работы по выносу трассы ЛЭП в натуру выполнить силами и средствами Подряд</w:t>
      </w:r>
      <w:r w:rsidR="00AF41B2" w:rsidRPr="00CB35D8">
        <w:rPr>
          <w:sz w:val="24"/>
          <w:szCs w:val="24"/>
        </w:rPr>
        <w:t>ной организации</w:t>
      </w:r>
      <w:r w:rsidRPr="00CB35D8">
        <w:rPr>
          <w:sz w:val="24"/>
          <w:szCs w:val="24"/>
        </w:rPr>
        <w:t>.</w:t>
      </w:r>
    </w:p>
    <w:p w:rsidR="00A60233" w:rsidRPr="00A3790F" w:rsidRDefault="00D03E93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CB35D8">
        <w:rPr>
          <w:sz w:val="24"/>
          <w:szCs w:val="24"/>
        </w:rPr>
        <w:t>Подряд</w:t>
      </w:r>
      <w:r w:rsidR="00741651" w:rsidRPr="00CB35D8">
        <w:rPr>
          <w:sz w:val="24"/>
          <w:szCs w:val="24"/>
        </w:rPr>
        <w:t>ная</w:t>
      </w:r>
      <w:r w:rsidR="00AF41B2" w:rsidRPr="00CB35D8">
        <w:rPr>
          <w:sz w:val="24"/>
          <w:szCs w:val="24"/>
        </w:rPr>
        <w:t xml:space="preserve"> организаци</w:t>
      </w:r>
      <w:r w:rsidR="00741651" w:rsidRPr="00CB35D8">
        <w:rPr>
          <w:sz w:val="24"/>
          <w:szCs w:val="24"/>
        </w:rPr>
        <w:t>я</w:t>
      </w:r>
      <w:r w:rsidRPr="00CB35D8">
        <w:rPr>
          <w:sz w:val="24"/>
          <w:szCs w:val="24"/>
        </w:rPr>
        <w:t xml:space="preserve"> осуществляет комплектацию работ всеми материалами, конструкциями и оборудованием, необходимыми для проведения работ, в строгом соответствии с технологической последовательностью СМР в сроки, установленные календарным планом и графиком </w:t>
      </w:r>
      <w:r w:rsidR="00D26EB2">
        <w:rPr>
          <w:sz w:val="24"/>
          <w:szCs w:val="24"/>
        </w:rPr>
        <w:t>производства работ</w:t>
      </w:r>
      <w:r w:rsidRPr="00CB35D8">
        <w:rPr>
          <w:sz w:val="24"/>
          <w:szCs w:val="24"/>
        </w:rPr>
        <w:t>.</w:t>
      </w:r>
    </w:p>
    <w:p w:rsidR="00A3790F" w:rsidRPr="00CB35D8" w:rsidRDefault="00A3790F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В</w:t>
      </w:r>
      <w:r w:rsidRPr="00104932">
        <w:rPr>
          <w:sz w:val="24"/>
          <w:szCs w:val="24"/>
        </w:rPr>
        <w:t xml:space="preserve">сё применяемое оборудование и материалы отечественного и зарубежного производства должны быть новыми (дата изготовления не более полугода), ранее не использованными, соответствовать требованиям технической политики </w:t>
      </w:r>
      <w:r>
        <w:rPr>
          <w:sz w:val="24"/>
          <w:szCs w:val="24"/>
        </w:rPr>
        <w:t>П</w:t>
      </w:r>
      <w:r w:rsidRPr="00104932">
        <w:rPr>
          <w:sz w:val="24"/>
          <w:szCs w:val="24"/>
        </w:rPr>
        <w:t>АО «</w:t>
      </w:r>
      <w:proofErr w:type="spellStart"/>
      <w:r w:rsidRPr="00104932">
        <w:rPr>
          <w:sz w:val="24"/>
          <w:szCs w:val="24"/>
        </w:rPr>
        <w:t>Россети</w:t>
      </w:r>
      <w:proofErr w:type="spellEnd"/>
      <w:r w:rsidRPr="00104932">
        <w:rPr>
          <w:sz w:val="24"/>
          <w:szCs w:val="24"/>
        </w:rPr>
        <w:t>»</w:t>
      </w:r>
      <w:r>
        <w:rPr>
          <w:sz w:val="24"/>
          <w:szCs w:val="24"/>
        </w:rPr>
        <w:t xml:space="preserve">, а также </w:t>
      </w:r>
      <w:r w:rsidRPr="00104932">
        <w:rPr>
          <w:sz w:val="24"/>
          <w:szCs w:val="24"/>
        </w:rPr>
        <w:t>про</w:t>
      </w:r>
      <w:r>
        <w:rPr>
          <w:sz w:val="24"/>
          <w:szCs w:val="24"/>
        </w:rPr>
        <w:t>йти</w:t>
      </w:r>
      <w:r w:rsidRPr="00104932">
        <w:rPr>
          <w:sz w:val="24"/>
          <w:szCs w:val="24"/>
        </w:rPr>
        <w:t xml:space="preserve"> проце</w:t>
      </w:r>
      <w:r>
        <w:rPr>
          <w:sz w:val="24"/>
          <w:szCs w:val="24"/>
        </w:rPr>
        <w:t>дуру аттестации в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 (при условии наличия в перечнях оборудования и материалов, подлежащих аттестации).</w:t>
      </w:r>
    </w:p>
    <w:p w:rsidR="00D03E93" w:rsidRPr="00CB35D8" w:rsidRDefault="00D03E93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CB35D8">
        <w:rPr>
          <w:sz w:val="24"/>
          <w:szCs w:val="24"/>
        </w:rPr>
        <w:t>Номенклатура закупаемых материалов, конструкций и оборудования должна соответствовать спецификациям, прилагаемым к проекту.</w:t>
      </w:r>
    </w:p>
    <w:p w:rsidR="00D03E93" w:rsidRPr="00CB35D8" w:rsidRDefault="00B062B6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CB35D8">
        <w:rPr>
          <w:sz w:val="24"/>
          <w:szCs w:val="24"/>
        </w:rPr>
        <w:t xml:space="preserve">Изменение номенклатуры поставляемых материалов, конструкций и оборудования должно быть согласовано с </w:t>
      </w:r>
      <w:r w:rsidR="00AF41B2" w:rsidRPr="00CB35D8">
        <w:rPr>
          <w:sz w:val="24"/>
          <w:szCs w:val="24"/>
        </w:rPr>
        <w:t xml:space="preserve">филиалом </w:t>
      </w:r>
      <w:r w:rsidR="00981B70" w:rsidRPr="00CB35D8">
        <w:rPr>
          <w:sz w:val="24"/>
          <w:szCs w:val="24"/>
        </w:rPr>
        <w:t>П</w:t>
      </w:r>
      <w:r w:rsidR="00AF41B2" w:rsidRPr="00CB35D8">
        <w:rPr>
          <w:sz w:val="24"/>
          <w:szCs w:val="24"/>
        </w:rPr>
        <w:t>АО «МРСК Центра»-«Липецкэнерго»</w:t>
      </w:r>
      <w:r w:rsidRPr="00CB35D8">
        <w:rPr>
          <w:sz w:val="24"/>
          <w:szCs w:val="24"/>
        </w:rPr>
        <w:t xml:space="preserve"> и проектной организацией без изменения сметной стоимости.</w:t>
      </w:r>
    </w:p>
    <w:p w:rsidR="00E07751" w:rsidRPr="00CB35D8" w:rsidRDefault="00E07751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CB35D8">
        <w:rPr>
          <w:sz w:val="24"/>
          <w:szCs w:val="24"/>
        </w:rPr>
        <w:t>Закупку поставляемых материалов, конструкций и оборудования необходимо производить у поставщиков, предлагающих наименьшую цену, после мониторинга рынка сбыта на закупаемые товарно-материальные ценности.</w:t>
      </w:r>
    </w:p>
    <w:p w:rsidR="00741651" w:rsidRPr="00CB35D8" w:rsidRDefault="00B062B6" w:rsidP="00D97CB8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Все применяемые материалы, конструкции и оборудование должны иметь паспорта</w:t>
      </w:r>
      <w:r w:rsidR="00741651" w:rsidRPr="00CB35D8">
        <w:rPr>
          <w:sz w:val="24"/>
          <w:szCs w:val="24"/>
        </w:rPr>
        <w:t>,</w:t>
      </w:r>
      <w:r w:rsidRPr="00CB35D8">
        <w:rPr>
          <w:sz w:val="24"/>
          <w:szCs w:val="24"/>
        </w:rPr>
        <w:t xml:space="preserve"> сертификаты</w:t>
      </w:r>
      <w:r w:rsidR="00741651" w:rsidRPr="00CB35D8">
        <w:rPr>
          <w:sz w:val="24"/>
          <w:szCs w:val="24"/>
        </w:rPr>
        <w:t xml:space="preserve"> и документы о качестве на каждую поставляемую партию</w:t>
      </w:r>
      <w:r w:rsidRPr="00CB35D8">
        <w:rPr>
          <w:sz w:val="24"/>
          <w:szCs w:val="24"/>
        </w:rPr>
        <w:t>.</w:t>
      </w:r>
    </w:p>
    <w:p w:rsidR="00DA60A9" w:rsidRPr="00CB35D8" w:rsidRDefault="00DA60A9" w:rsidP="00D97CB8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При монтаже металлоконструкций, оборудования, проводов и тросов Подряд</w:t>
      </w:r>
      <w:r w:rsidR="00AF41B2" w:rsidRPr="00CB35D8">
        <w:rPr>
          <w:sz w:val="24"/>
          <w:szCs w:val="24"/>
        </w:rPr>
        <w:t>ная организация</w:t>
      </w:r>
      <w:r w:rsidR="00711777" w:rsidRPr="00CB35D8">
        <w:rPr>
          <w:sz w:val="24"/>
          <w:szCs w:val="24"/>
        </w:rPr>
        <w:t xml:space="preserve"> (и привлекаемые Субподрядчики)</w:t>
      </w:r>
      <w:r w:rsidRPr="00CB35D8">
        <w:rPr>
          <w:sz w:val="24"/>
          <w:szCs w:val="24"/>
        </w:rPr>
        <w:t xml:space="preserve"> обязан</w:t>
      </w:r>
      <w:r w:rsidR="00AF41B2" w:rsidRPr="00CB35D8">
        <w:rPr>
          <w:sz w:val="24"/>
          <w:szCs w:val="24"/>
        </w:rPr>
        <w:t>а</w:t>
      </w:r>
      <w:r w:rsidRPr="00CB35D8">
        <w:rPr>
          <w:sz w:val="24"/>
          <w:szCs w:val="24"/>
        </w:rPr>
        <w:t xml:space="preserve"> применить передовые и наиболее рациональные </w:t>
      </w:r>
      <w:r w:rsidR="00741651" w:rsidRPr="00CB35D8">
        <w:rPr>
          <w:sz w:val="24"/>
          <w:szCs w:val="24"/>
        </w:rPr>
        <w:t>технологии</w:t>
      </w:r>
      <w:r w:rsidRPr="00CB35D8">
        <w:rPr>
          <w:sz w:val="24"/>
          <w:szCs w:val="24"/>
        </w:rPr>
        <w:t xml:space="preserve"> монтажа.</w:t>
      </w:r>
    </w:p>
    <w:p w:rsidR="00B062B6" w:rsidRPr="00F36AF4" w:rsidRDefault="00AF41B2" w:rsidP="00D97CB8">
      <w:pPr>
        <w:pStyle w:val="30"/>
        <w:numPr>
          <w:ilvl w:val="1"/>
          <w:numId w:val="2"/>
        </w:numPr>
        <w:tabs>
          <w:tab w:val="left" w:pos="1418"/>
        </w:tabs>
        <w:suppressAutoHyphens/>
        <w:ind w:left="0" w:firstLine="709"/>
        <w:jc w:val="both"/>
        <w:rPr>
          <w:b/>
          <w:spacing w:val="-2"/>
          <w:sz w:val="24"/>
          <w:szCs w:val="24"/>
        </w:rPr>
      </w:pPr>
      <w:r w:rsidRPr="00F36AF4">
        <w:rPr>
          <w:spacing w:val="-2"/>
          <w:sz w:val="24"/>
          <w:szCs w:val="24"/>
        </w:rPr>
        <w:t xml:space="preserve">Подрядная </w:t>
      </w:r>
      <w:proofErr w:type="gramStart"/>
      <w:r w:rsidRPr="00F36AF4">
        <w:rPr>
          <w:spacing w:val="-2"/>
          <w:sz w:val="24"/>
          <w:szCs w:val="24"/>
        </w:rPr>
        <w:t>организация</w:t>
      </w:r>
      <w:r w:rsidR="00711777" w:rsidRPr="00F36AF4">
        <w:rPr>
          <w:spacing w:val="-2"/>
          <w:sz w:val="24"/>
          <w:szCs w:val="24"/>
        </w:rPr>
        <w:t xml:space="preserve"> </w:t>
      </w:r>
      <w:r w:rsidR="00B062B6" w:rsidRPr="00F36AF4">
        <w:rPr>
          <w:spacing w:val="-2"/>
          <w:sz w:val="24"/>
          <w:szCs w:val="24"/>
        </w:rPr>
        <w:t xml:space="preserve"> ведет</w:t>
      </w:r>
      <w:proofErr w:type="gramEnd"/>
      <w:r w:rsidR="00B062B6" w:rsidRPr="00F36AF4">
        <w:rPr>
          <w:spacing w:val="-2"/>
          <w:sz w:val="24"/>
          <w:szCs w:val="24"/>
        </w:rPr>
        <w:t xml:space="preserve"> исполнительную документацию на протяжении всего периода производства </w:t>
      </w:r>
      <w:r w:rsidR="00711777" w:rsidRPr="00F36AF4">
        <w:rPr>
          <w:spacing w:val="-2"/>
          <w:sz w:val="24"/>
          <w:szCs w:val="24"/>
        </w:rPr>
        <w:t>строительно-монтажных и пуско-наладочных работ</w:t>
      </w:r>
      <w:r w:rsidR="00B062B6" w:rsidRPr="00F36AF4">
        <w:rPr>
          <w:spacing w:val="-2"/>
          <w:sz w:val="24"/>
          <w:szCs w:val="24"/>
        </w:rPr>
        <w:t xml:space="preserve"> в соответствии СНиП и </w:t>
      </w:r>
      <w:r w:rsidR="00B062B6" w:rsidRPr="00F36AF4">
        <w:rPr>
          <w:spacing w:val="-2"/>
          <w:sz w:val="24"/>
          <w:szCs w:val="24"/>
        </w:rPr>
        <w:lastRenderedPageBreak/>
        <w:t xml:space="preserve">передает ее </w:t>
      </w:r>
      <w:r w:rsidRPr="00F36AF4">
        <w:rPr>
          <w:spacing w:val="-2"/>
          <w:sz w:val="24"/>
          <w:szCs w:val="24"/>
        </w:rPr>
        <w:t xml:space="preserve">филиалу </w:t>
      </w:r>
      <w:r w:rsidR="00981B70" w:rsidRPr="00F36AF4">
        <w:rPr>
          <w:spacing w:val="-2"/>
          <w:sz w:val="24"/>
          <w:szCs w:val="24"/>
        </w:rPr>
        <w:t>П</w:t>
      </w:r>
      <w:r w:rsidRPr="00F36AF4">
        <w:rPr>
          <w:spacing w:val="-2"/>
          <w:sz w:val="24"/>
          <w:szCs w:val="24"/>
        </w:rPr>
        <w:t>АО «МРСК Центра»-«Липецкэнерго»</w:t>
      </w:r>
      <w:r w:rsidR="00B062B6" w:rsidRPr="00F36AF4">
        <w:rPr>
          <w:spacing w:val="-2"/>
          <w:sz w:val="24"/>
          <w:szCs w:val="24"/>
        </w:rPr>
        <w:t xml:space="preserve"> в полном объеме (включая паспорта и сертификаты на применяемые материалы, конструкции и оборудование) по завершении очереди реконструкции</w:t>
      </w:r>
      <w:r w:rsidR="000466AB" w:rsidRPr="00F36AF4">
        <w:rPr>
          <w:spacing w:val="-2"/>
          <w:sz w:val="24"/>
          <w:szCs w:val="24"/>
        </w:rPr>
        <w:t xml:space="preserve"> (строительства)</w:t>
      </w:r>
      <w:r w:rsidR="00711777" w:rsidRPr="00F36AF4">
        <w:rPr>
          <w:spacing w:val="-2"/>
          <w:sz w:val="24"/>
          <w:szCs w:val="24"/>
        </w:rPr>
        <w:t xml:space="preserve"> </w:t>
      </w:r>
      <w:r w:rsidR="00B062B6" w:rsidRPr="00F36AF4">
        <w:rPr>
          <w:spacing w:val="-2"/>
          <w:sz w:val="24"/>
          <w:szCs w:val="24"/>
        </w:rPr>
        <w:t xml:space="preserve">или полного завершения реконструкции </w:t>
      </w:r>
      <w:r w:rsidR="000466AB" w:rsidRPr="00F36AF4">
        <w:rPr>
          <w:spacing w:val="-2"/>
          <w:sz w:val="24"/>
          <w:szCs w:val="24"/>
        </w:rPr>
        <w:t xml:space="preserve">(строительства) </w:t>
      </w:r>
      <w:r w:rsidR="00B062B6" w:rsidRPr="00F36AF4">
        <w:rPr>
          <w:spacing w:val="-2"/>
          <w:sz w:val="24"/>
          <w:szCs w:val="24"/>
        </w:rPr>
        <w:t>объект</w:t>
      </w:r>
      <w:r w:rsidR="000466AB" w:rsidRPr="00F36AF4">
        <w:rPr>
          <w:spacing w:val="-2"/>
          <w:sz w:val="24"/>
          <w:szCs w:val="24"/>
        </w:rPr>
        <w:t>а</w:t>
      </w:r>
      <w:r w:rsidR="00B062B6" w:rsidRPr="00F36AF4">
        <w:rPr>
          <w:spacing w:val="-2"/>
          <w:sz w:val="24"/>
          <w:szCs w:val="24"/>
        </w:rPr>
        <w:t>.</w:t>
      </w:r>
    </w:p>
    <w:p w:rsidR="00B062B6" w:rsidRPr="00CB35D8" w:rsidRDefault="00AF41B2" w:rsidP="00B062B6">
      <w:pPr>
        <w:pStyle w:val="30"/>
        <w:numPr>
          <w:ilvl w:val="1"/>
          <w:numId w:val="2"/>
        </w:numPr>
        <w:tabs>
          <w:tab w:val="left" w:pos="1418"/>
        </w:tabs>
        <w:suppressAutoHyphens/>
        <w:ind w:left="0" w:firstLine="709"/>
        <w:jc w:val="both"/>
        <w:rPr>
          <w:b/>
          <w:sz w:val="24"/>
          <w:szCs w:val="24"/>
        </w:rPr>
      </w:pPr>
      <w:r w:rsidRPr="00CB35D8">
        <w:rPr>
          <w:sz w:val="24"/>
          <w:szCs w:val="24"/>
        </w:rPr>
        <w:t>Подрядная организация</w:t>
      </w:r>
      <w:r w:rsidR="00B062B6" w:rsidRPr="00CB35D8">
        <w:rPr>
          <w:sz w:val="24"/>
          <w:szCs w:val="24"/>
        </w:rPr>
        <w:t xml:space="preserve"> самостоятельно оформляет разрешени</w:t>
      </w:r>
      <w:r w:rsidR="00D26EB2">
        <w:rPr>
          <w:sz w:val="24"/>
          <w:szCs w:val="24"/>
        </w:rPr>
        <w:t>я</w:t>
      </w:r>
      <w:r w:rsidR="00B062B6" w:rsidRPr="00CB35D8">
        <w:rPr>
          <w:sz w:val="24"/>
          <w:szCs w:val="24"/>
        </w:rPr>
        <w:t xml:space="preserve"> на производство земляных работ </w:t>
      </w:r>
      <w:r w:rsidR="000A2297">
        <w:rPr>
          <w:sz w:val="24"/>
          <w:szCs w:val="24"/>
        </w:rPr>
        <w:t>на объекте</w:t>
      </w:r>
      <w:r w:rsidR="00B062B6" w:rsidRPr="00CB35D8">
        <w:rPr>
          <w:sz w:val="24"/>
          <w:szCs w:val="24"/>
        </w:rPr>
        <w:t xml:space="preserve"> и несет полную ответственность при нарушении производства работ.</w:t>
      </w:r>
    </w:p>
    <w:p w:rsidR="00B062B6" w:rsidRPr="00DD2A1B" w:rsidRDefault="00B062B6" w:rsidP="00B062B6">
      <w:pPr>
        <w:pStyle w:val="30"/>
        <w:numPr>
          <w:ilvl w:val="1"/>
          <w:numId w:val="2"/>
        </w:numPr>
        <w:tabs>
          <w:tab w:val="left" w:pos="1418"/>
        </w:tabs>
        <w:suppressAutoHyphens/>
        <w:ind w:left="0" w:firstLine="709"/>
        <w:jc w:val="both"/>
        <w:rPr>
          <w:b/>
          <w:sz w:val="24"/>
          <w:szCs w:val="24"/>
        </w:rPr>
      </w:pPr>
      <w:r w:rsidRPr="00CB35D8">
        <w:rPr>
          <w:sz w:val="24"/>
          <w:szCs w:val="24"/>
        </w:rPr>
        <w:t xml:space="preserve">Все необходимые согласования с </w:t>
      </w:r>
      <w:proofErr w:type="spellStart"/>
      <w:r w:rsidRPr="00CB35D8">
        <w:rPr>
          <w:sz w:val="24"/>
          <w:szCs w:val="24"/>
        </w:rPr>
        <w:t>шефмонтажными</w:t>
      </w:r>
      <w:proofErr w:type="spellEnd"/>
      <w:r w:rsidRPr="00CB35D8">
        <w:rPr>
          <w:sz w:val="24"/>
          <w:szCs w:val="24"/>
        </w:rPr>
        <w:t xml:space="preserve"> и сторонними организациями, возникающие в про</w:t>
      </w:r>
      <w:r w:rsidR="00AF41B2" w:rsidRPr="00CB35D8">
        <w:rPr>
          <w:sz w:val="24"/>
          <w:szCs w:val="24"/>
        </w:rPr>
        <w:t xml:space="preserve">цессе производства работ Подрядная организация </w:t>
      </w:r>
      <w:r w:rsidRPr="00CB35D8">
        <w:rPr>
          <w:sz w:val="24"/>
          <w:szCs w:val="24"/>
        </w:rPr>
        <w:t>выполняет самостоятельно.</w:t>
      </w:r>
    </w:p>
    <w:p w:rsidR="00DD2A1B" w:rsidRPr="00CB35D8" w:rsidRDefault="00DD2A1B" w:rsidP="00B062B6">
      <w:pPr>
        <w:pStyle w:val="30"/>
        <w:numPr>
          <w:ilvl w:val="1"/>
          <w:numId w:val="2"/>
        </w:numPr>
        <w:tabs>
          <w:tab w:val="left" w:pos="1418"/>
        </w:tabs>
        <w:suppressAutoHyphens/>
        <w:ind w:left="0" w:firstLine="709"/>
        <w:jc w:val="both"/>
        <w:rPr>
          <w:b/>
          <w:sz w:val="24"/>
          <w:szCs w:val="24"/>
        </w:rPr>
      </w:pPr>
      <w:r w:rsidRPr="00CB35D8">
        <w:rPr>
          <w:sz w:val="24"/>
          <w:szCs w:val="24"/>
        </w:rPr>
        <w:t>Все изменения проектных решений должны быть согласованы с филиалом ПАО «МРСК Центра»-«Липецкэнерго» и проектной организацией</w:t>
      </w:r>
      <w:r>
        <w:rPr>
          <w:sz w:val="24"/>
          <w:szCs w:val="24"/>
        </w:rPr>
        <w:t>.</w:t>
      </w:r>
    </w:p>
    <w:p w:rsidR="00D97CB8" w:rsidRPr="00CB35D8" w:rsidRDefault="00D97CB8" w:rsidP="00B062B6">
      <w:pPr>
        <w:pStyle w:val="30"/>
        <w:numPr>
          <w:ilvl w:val="1"/>
          <w:numId w:val="2"/>
        </w:numPr>
        <w:tabs>
          <w:tab w:val="left" w:pos="1418"/>
        </w:tabs>
        <w:suppressAutoHyphens/>
        <w:ind w:left="0" w:firstLine="709"/>
        <w:jc w:val="both"/>
        <w:rPr>
          <w:b/>
          <w:sz w:val="24"/>
          <w:szCs w:val="24"/>
        </w:rPr>
      </w:pPr>
      <w:r w:rsidRPr="00CB35D8">
        <w:rPr>
          <w:sz w:val="24"/>
          <w:szCs w:val="24"/>
        </w:rPr>
        <w:t>Подряд</w:t>
      </w:r>
      <w:r w:rsidR="00AF41B2" w:rsidRPr="00CB35D8">
        <w:rPr>
          <w:sz w:val="24"/>
          <w:szCs w:val="24"/>
        </w:rPr>
        <w:t>ная организация</w:t>
      </w:r>
      <w:r w:rsidRPr="00CB35D8">
        <w:rPr>
          <w:sz w:val="24"/>
          <w:szCs w:val="24"/>
        </w:rPr>
        <w:t xml:space="preserve"> </w:t>
      </w:r>
      <w:r w:rsidR="00AF41B2" w:rsidRPr="00CB35D8">
        <w:rPr>
          <w:sz w:val="24"/>
          <w:szCs w:val="24"/>
        </w:rPr>
        <w:t>обязана</w:t>
      </w:r>
      <w:r w:rsidRPr="00CB35D8">
        <w:rPr>
          <w:sz w:val="24"/>
          <w:szCs w:val="24"/>
        </w:rPr>
        <w:t xml:space="preserve"> перед присоединением произвести необходимые наладочные работы и профилактические испытания оборудования.</w:t>
      </w:r>
    </w:p>
    <w:p w:rsidR="00B062B6" w:rsidRPr="00CB35D8" w:rsidRDefault="00B062B6" w:rsidP="00B062B6">
      <w:pPr>
        <w:pStyle w:val="30"/>
        <w:numPr>
          <w:ilvl w:val="1"/>
          <w:numId w:val="2"/>
        </w:numPr>
        <w:tabs>
          <w:tab w:val="left" w:pos="1418"/>
        </w:tabs>
        <w:suppressAutoHyphens/>
        <w:ind w:left="0" w:firstLine="709"/>
        <w:jc w:val="both"/>
        <w:rPr>
          <w:b/>
          <w:sz w:val="24"/>
          <w:szCs w:val="24"/>
        </w:rPr>
      </w:pPr>
      <w:r w:rsidRPr="00CB35D8">
        <w:rPr>
          <w:sz w:val="24"/>
          <w:szCs w:val="24"/>
        </w:rPr>
        <w:t>Выполнение всех технических условий, выданных заинтересованными предприятиями и организациями, в соответствии с проектными решениями.</w:t>
      </w:r>
    </w:p>
    <w:p w:rsidR="00D97CB8" w:rsidRPr="00CB35D8" w:rsidRDefault="00D97CB8" w:rsidP="00B062B6">
      <w:pPr>
        <w:pStyle w:val="30"/>
        <w:numPr>
          <w:ilvl w:val="1"/>
          <w:numId w:val="2"/>
        </w:numPr>
        <w:tabs>
          <w:tab w:val="left" w:pos="1418"/>
        </w:tabs>
        <w:suppressAutoHyphens/>
        <w:ind w:left="0" w:firstLine="709"/>
        <w:jc w:val="both"/>
        <w:rPr>
          <w:b/>
          <w:sz w:val="24"/>
          <w:szCs w:val="24"/>
        </w:rPr>
      </w:pPr>
      <w:r w:rsidRPr="00CB35D8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660006" w:rsidRPr="00CB35D8" w:rsidRDefault="00660006" w:rsidP="00FB4AB2">
      <w:pPr>
        <w:pStyle w:val="a4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CB35D8">
        <w:rPr>
          <w:b/>
          <w:sz w:val="24"/>
          <w:szCs w:val="24"/>
        </w:rPr>
        <w:t>Основные требования к поставляемому оборудованию.</w:t>
      </w:r>
    </w:p>
    <w:p w:rsidR="003A2B03" w:rsidRPr="00CB35D8" w:rsidRDefault="00A47608" w:rsidP="00DA60A9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К поставке и монтажу допускается оборудование, отвечающее</w:t>
      </w:r>
      <w:r w:rsidR="003A2B03" w:rsidRPr="00CB35D8">
        <w:rPr>
          <w:sz w:val="24"/>
          <w:szCs w:val="24"/>
        </w:rPr>
        <w:t>:</w:t>
      </w:r>
    </w:p>
    <w:p w:rsidR="006023FB" w:rsidRPr="00CC3344" w:rsidRDefault="006023FB" w:rsidP="006023FB">
      <w:pPr>
        <w:pStyle w:val="af6"/>
        <w:numPr>
          <w:ilvl w:val="0"/>
          <w:numId w:val="23"/>
        </w:numPr>
        <w:tabs>
          <w:tab w:val="left" w:pos="0"/>
          <w:tab w:val="left" w:pos="1276"/>
        </w:tabs>
        <w:ind w:left="0" w:firstLine="709"/>
        <w:contextualSpacing/>
        <w:jc w:val="both"/>
        <w:rPr>
          <w:spacing w:val="-2"/>
          <w:sz w:val="24"/>
          <w:szCs w:val="24"/>
        </w:rPr>
      </w:pPr>
      <w:r w:rsidRPr="00CC3344">
        <w:rPr>
          <w:spacing w:val="-2"/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«О правилах проведения сертификации электрооборудования» (с изменениями от 3 января 2001 г., 21 августа 2002 г.);</w:t>
      </w:r>
    </w:p>
    <w:p w:rsidR="006023FB" w:rsidRDefault="006023FB" w:rsidP="006023FB">
      <w:pPr>
        <w:pStyle w:val="af6"/>
        <w:numPr>
          <w:ilvl w:val="0"/>
          <w:numId w:val="23"/>
        </w:numPr>
        <w:tabs>
          <w:tab w:val="left" w:pos="0"/>
          <w:tab w:val="left" w:pos="1276"/>
        </w:tabs>
        <w:ind w:left="0" w:firstLine="709"/>
        <w:contextualSpacing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023FB" w:rsidRDefault="006023FB" w:rsidP="006023FB">
      <w:pPr>
        <w:pStyle w:val="10"/>
        <w:numPr>
          <w:ilvl w:val="0"/>
          <w:numId w:val="23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F36AF4">
        <w:rPr>
          <w:sz w:val="24"/>
          <w:szCs w:val="24"/>
        </w:rPr>
        <w:t xml:space="preserve">поставляемое электротехническое оборудование отечественного и зарубежного </w:t>
      </w:r>
      <w:proofErr w:type="gramStart"/>
      <w:r w:rsidRPr="00F36AF4">
        <w:rPr>
          <w:sz w:val="24"/>
          <w:szCs w:val="24"/>
        </w:rPr>
        <w:t>производства  должно</w:t>
      </w:r>
      <w:proofErr w:type="gramEnd"/>
      <w:r w:rsidRPr="00F36AF4">
        <w:rPr>
          <w:sz w:val="24"/>
          <w:szCs w:val="24"/>
        </w:rPr>
        <w:t xml:space="preserve"> быть аттестовано ПАО «</w:t>
      </w:r>
      <w:proofErr w:type="spellStart"/>
      <w:r w:rsidRPr="00F36AF4">
        <w:rPr>
          <w:sz w:val="24"/>
          <w:szCs w:val="24"/>
        </w:rPr>
        <w:t>Россети</w:t>
      </w:r>
      <w:proofErr w:type="spellEnd"/>
      <w:r w:rsidRPr="00F36AF4">
        <w:rPr>
          <w:sz w:val="24"/>
          <w:szCs w:val="24"/>
        </w:rPr>
        <w:t>». Для неаттестованного оборудования необходимо положительное заключение Комиссии ПАО «МРСК Центра» по допуску об</w:t>
      </w:r>
      <w:r w:rsidR="00945553">
        <w:rPr>
          <w:sz w:val="24"/>
          <w:szCs w:val="24"/>
        </w:rPr>
        <w:t>орудования, материалов и систем;</w:t>
      </w:r>
    </w:p>
    <w:p w:rsidR="00945553" w:rsidRPr="00F36AF4" w:rsidRDefault="00945553" w:rsidP="006023FB">
      <w:pPr>
        <w:pStyle w:val="10"/>
        <w:numPr>
          <w:ilvl w:val="0"/>
          <w:numId w:val="23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внешний вид должен удовлетворять требованиям руководства «</w:t>
      </w:r>
      <w:r w:rsidRPr="00945553">
        <w:rPr>
          <w:sz w:val="24"/>
          <w:szCs w:val="24"/>
        </w:rPr>
        <w:t xml:space="preserve">Требования к зданиям и сооружениям объектов электрических </w:t>
      </w:r>
      <w:proofErr w:type="gramStart"/>
      <w:r w:rsidRPr="00945553">
        <w:rPr>
          <w:sz w:val="24"/>
          <w:szCs w:val="24"/>
        </w:rPr>
        <w:t>сетей  при</w:t>
      </w:r>
      <w:proofErr w:type="gramEnd"/>
      <w:r w:rsidRPr="00945553">
        <w:rPr>
          <w:sz w:val="24"/>
          <w:szCs w:val="24"/>
        </w:rPr>
        <w:t xml:space="preserve"> выполнении работ по реконструкции и новому строительству ПАО «МРСК Центра» и ПАО «МРСК Центра и Приволжья»</w:t>
      </w:r>
      <w:r>
        <w:rPr>
          <w:sz w:val="24"/>
          <w:szCs w:val="24"/>
        </w:rPr>
        <w:t xml:space="preserve"> РК БП 20/17-01/2018, утвержденного приказом ПАО «МРСК Центра» от 07.11.2018 г. № 515-ЦА.</w:t>
      </w:r>
    </w:p>
    <w:p w:rsidR="005A1AD6" w:rsidRPr="00CB35D8" w:rsidRDefault="008456FC" w:rsidP="005A1AD6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color w:val="000000"/>
          <w:sz w:val="24"/>
          <w:szCs w:val="24"/>
        </w:rPr>
      </w:pPr>
      <w:r w:rsidRPr="00CB35D8">
        <w:rPr>
          <w:color w:val="000000"/>
          <w:sz w:val="24"/>
          <w:szCs w:val="24"/>
        </w:rPr>
        <w:t xml:space="preserve">Поставка оборудования производится после получения письменного согласования филиала </w:t>
      </w:r>
      <w:r w:rsidR="00981B70" w:rsidRPr="00CB35D8">
        <w:rPr>
          <w:color w:val="000000"/>
          <w:sz w:val="24"/>
          <w:szCs w:val="24"/>
        </w:rPr>
        <w:t>П</w:t>
      </w:r>
      <w:r w:rsidRPr="00CB35D8">
        <w:rPr>
          <w:color w:val="000000"/>
          <w:sz w:val="24"/>
          <w:szCs w:val="24"/>
        </w:rPr>
        <w:t>АО «МРСК Центра»-«Липецкэнерго»</w:t>
      </w:r>
      <w:r w:rsidR="00A47608" w:rsidRPr="00CB35D8">
        <w:rPr>
          <w:color w:val="000000"/>
          <w:sz w:val="24"/>
          <w:szCs w:val="24"/>
        </w:rPr>
        <w:t>.</w:t>
      </w:r>
    </w:p>
    <w:p w:rsidR="005A1AD6" w:rsidRPr="00CB35D8" w:rsidRDefault="00F66FC0" w:rsidP="005A1AD6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color w:val="000000"/>
          <w:sz w:val="24"/>
          <w:szCs w:val="24"/>
        </w:rPr>
      </w:pPr>
      <w:r w:rsidRPr="00CB35D8">
        <w:rPr>
          <w:sz w:val="24"/>
          <w:szCs w:val="24"/>
        </w:rPr>
        <w:t>Подрядная организация</w:t>
      </w:r>
      <w:r w:rsidR="00A47608" w:rsidRPr="00CB35D8">
        <w:rPr>
          <w:sz w:val="24"/>
          <w:szCs w:val="24"/>
        </w:rPr>
        <w:t xml:space="preserve"> </w:t>
      </w:r>
      <w:r w:rsidR="005A1AD6" w:rsidRPr="00CB35D8">
        <w:rPr>
          <w:sz w:val="24"/>
          <w:szCs w:val="24"/>
        </w:rPr>
        <w:t>обязан</w:t>
      </w:r>
      <w:r w:rsidR="00711777" w:rsidRPr="00CB35D8">
        <w:rPr>
          <w:sz w:val="24"/>
          <w:szCs w:val="24"/>
        </w:rPr>
        <w:t>а</w:t>
      </w:r>
      <w:r w:rsidR="00A47608" w:rsidRPr="00CB35D8">
        <w:rPr>
          <w:sz w:val="24"/>
          <w:szCs w:val="24"/>
        </w:rPr>
        <w:t xml:space="preserve"> предоставить комплект запасных частей, расходных материалов и принадлежностей (ЗИП)</w:t>
      </w:r>
      <w:r w:rsidR="00950607" w:rsidRPr="00CB35D8">
        <w:rPr>
          <w:sz w:val="24"/>
          <w:szCs w:val="24"/>
        </w:rPr>
        <w:t xml:space="preserve"> к поставляемому оборудованию</w:t>
      </w:r>
      <w:r w:rsidR="00A47608" w:rsidRPr="00CB35D8">
        <w:rPr>
          <w:sz w:val="24"/>
          <w:szCs w:val="24"/>
        </w:rPr>
        <w:t>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A47608" w:rsidRPr="00CB35D8" w:rsidRDefault="00A47608" w:rsidP="005A1AD6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color w:val="000000"/>
          <w:sz w:val="24"/>
          <w:szCs w:val="24"/>
        </w:rPr>
      </w:pPr>
      <w:r w:rsidRPr="00CB35D8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</w:t>
      </w:r>
      <w:r w:rsidRPr="00CB35D8">
        <w:rPr>
          <w:color w:val="000000"/>
          <w:sz w:val="24"/>
          <w:szCs w:val="24"/>
        </w:rPr>
        <w:t>687, ГОСТ 14192, ГОСТ 23216 и ГОСТ 15150-69</w:t>
      </w:r>
      <w:r w:rsidRPr="00CB35D8">
        <w:rPr>
          <w:sz w:val="24"/>
          <w:szCs w:val="24"/>
        </w:rPr>
        <w:t xml:space="preserve"> или соответствующих МЭК.</w:t>
      </w:r>
    </w:p>
    <w:p w:rsidR="00A47608" w:rsidRPr="00F36AF4" w:rsidRDefault="00950607" w:rsidP="00A47608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pacing w:val="-2"/>
          <w:sz w:val="24"/>
          <w:szCs w:val="24"/>
        </w:rPr>
      </w:pPr>
      <w:r w:rsidRPr="00F36AF4">
        <w:rPr>
          <w:spacing w:val="-2"/>
          <w:sz w:val="24"/>
          <w:szCs w:val="24"/>
        </w:rPr>
        <w:t>Гарантия на поставляемо</w:t>
      </w:r>
      <w:r w:rsidR="00A47608" w:rsidRPr="00F36AF4">
        <w:rPr>
          <w:spacing w:val="-2"/>
          <w:sz w:val="24"/>
          <w:szCs w:val="24"/>
        </w:rPr>
        <w:t>е оборудование</w:t>
      </w:r>
      <w:r w:rsidRPr="00F36AF4">
        <w:rPr>
          <w:spacing w:val="-2"/>
          <w:sz w:val="24"/>
          <w:szCs w:val="24"/>
        </w:rPr>
        <w:t xml:space="preserve"> и ЗИП</w:t>
      </w:r>
      <w:r w:rsidR="00A47608" w:rsidRPr="00F36AF4">
        <w:rPr>
          <w:spacing w:val="-2"/>
          <w:sz w:val="24"/>
          <w:szCs w:val="24"/>
        </w:rPr>
        <w:t xml:space="preserve"> должна распространяться не менее чем на 60 месяцев. Время начала исчисления гарантийного срока</w:t>
      </w:r>
      <w:r w:rsidR="008D5022" w:rsidRPr="00F36AF4">
        <w:rPr>
          <w:spacing w:val="-2"/>
          <w:sz w:val="24"/>
          <w:szCs w:val="24"/>
        </w:rPr>
        <w:t xml:space="preserve"> </w:t>
      </w:r>
      <w:r w:rsidR="00A47608" w:rsidRPr="00F36AF4">
        <w:rPr>
          <w:spacing w:val="-2"/>
          <w:sz w:val="24"/>
          <w:szCs w:val="24"/>
        </w:rPr>
        <w:t>– с момента ввода оборудования в эксплуатацию. П</w:t>
      </w:r>
      <w:r w:rsidR="006125AC" w:rsidRPr="00F36AF4">
        <w:rPr>
          <w:spacing w:val="-2"/>
          <w:sz w:val="24"/>
          <w:szCs w:val="24"/>
        </w:rPr>
        <w:t>одряд</w:t>
      </w:r>
      <w:r w:rsidR="00F66FC0" w:rsidRPr="00F36AF4">
        <w:rPr>
          <w:spacing w:val="-2"/>
          <w:sz w:val="24"/>
          <w:szCs w:val="24"/>
        </w:rPr>
        <w:t>ная организация</w:t>
      </w:r>
      <w:r w:rsidR="00711777" w:rsidRPr="00F36AF4">
        <w:rPr>
          <w:spacing w:val="-2"/>
          <w:sz w:val="24"/>
          <w:szCs w:val="24"/>
        </w:rPr>
        <w:t xml:space="preserve"> долж</w:t>
      </w:r>
      <w:r w:rsidR="00A47608" w:rsidRPr="00F36AF4">
        <w:rPr>
          <w:spacing w:val="-2"/>
          <w:sz w:val="24"/>
          <w:szCs w:val="24"/>
        </w:rPr>
        <w:t>н</w:t>
      </w:r>
      <w:r w:rsidR="00711777" w:rsidRPr="00F36AF4">
        <w:rPr>
          <w:spacing w:val="-2"/>
          <w:sz w:val="24"/>
          <w:szCs w:val="24"/>
        </w:rPr>
        <w:t>а</w:t>
      </w:r>
      <w:r w:rsidR="00A47608" w:rsidRPr="00F36AF4">
        <w:rPr>
          <w:spacing w:val="-2"/>
          <w:sz w:val="24"/>
          <w:szCs w:val="24"/>
        </w:rPr>
        <w:t xml:space="preserve"> за свой </w:t>
      </w:r>
      <w:proofErr w:type="gramStart"/>
      <w:r w:rsidR="00A47608" w:rsidRPr="00F36AF4">
        <w:rPr>
          <w:spacing w:val="-2"/>
          <w:sz w:val="24"/>
          <w:szCs w:val="24"/>
        </w:rPr>
        <w:t>счет  и</w:t>
      </w:r>
      <w:proofErr w:type="gramEnd"/>
      <w:r w:rsidR="00A47608" w:rsidRPr="00F36AF4">
        <w:rPr>
          <w:spacing w:val="-2"/>
          <w:sz w:val="24"/>
          <w:szCs w:val="24"/>
        </w:rPr>
        <w:t xml:space="preserve">  сроки, согласованные с </w:t>
      </w:r>
      <w:r w:rsidR="00F66FC0" w:rsidRPr="00F36AF4">
        <w:rPr>
          <w:spacing w:val="-2"/>
          <w:sz w:val="24"/>
          <w:szCs w:val="24"/>
        </w:rPr>
        <w:t xml:space="preserve">филиалом </w:t>
      </w:r>
      <w:r w:rsidR="00981B70" w:rsidRPr="00F36AF4">
        <w:rPr>
          <w:spacing w:val="-2"/>
          <w:sz w:val="24"/>
          <w:szCs w:val="24"/>
        </w:rPr>
        <w:t>П</w:t>
      </w:r>
      <w:r w:rsidR="00F66FC0" w:rsidRPr="00F36AF4">
        <w:rPr>
          <w:spacing w:val="-2"/>
          <w:sz w:val="24"/>
          <w:szCs w:val="24"/>
        </w:rPr>
        <w:t>АО «МРСК Центра»-«Липецкэнерго»</w:t>
      </w:r>
      <w:r w:rsidR="00A47608" w:rsidRPr="00F36AF4">
        <w:rPr>
          <w:spacing w:val="-2"/>
          <w:sz w:val="24"/>
          <w:szCs w:val="24"/>
        </w:rPr>
        <w:t>, устранять любые дефекты в по</w:t>
      </w:r>
      <w:r w:rsidR="00CE6FA7" w:rsidRPr="00F36AF4">
        <w:rPr>
          <w:spacing w:val="-2"/>
          <w:sz w:val="24"/>
          <w:szCs w:val="24"/>
        </w:rPr>
        <w:t>ставляемом</w:t>
      </w:r>
      <w:r w:rsidR="00A47608" w:rsidRPr="00F36AF4">
        <w:rPr>
          <w:spacing w:val="-2"/>
          <w:sz w:val="24"/>
          <w:szCs w:val="24"/>
        </w:rPr>
        <w:t xml:space="preserve"> оборудовании</w:t>
      </w:r>
      <w:r w:rsidRPr="00F36AF4">
        <w:rPr>
          <w:spacing w:val="-2"/>
          <w:sz w:val="24"/>
          <w:szCs w:val="24"/>
        </w:rPr>
        <w:t xml:space="preserve"> и</w:t>
      </w:r>
      <w:r w:rsidR="00A47608" w:rsidRPr="00F36AF4">
        <w:rPr>
          <w:spacing w:val="-2"/>
          <w:sz w:val="24"/>
          <w:szCs w:val="24"/>
        </w:rPr>
        <w:t xml:space="preserve"> материалах, выявленные в период гарантийного срока. В случае выхода из строя оборудования </w:t>
      </w:r>
      <w:r w:rsidR="00F66FC0" w:rsidRPr="00F36AF4">
        <w:rPr>
          <w:spacing w:val="-2"/>
          <w:sz w:val="24"/>
          <w:szCs w:val="24"/>
        </w:rPr>
        <w:t xml:space="preserve">Подрядная организация </w:t>
      </w:r>
      <w:r w:rsidR="00A47608" w:rsidRPr="00F36AF4">
        <w:rPr>
          <w:spacing w:val="-2"/>
          <w:sz w:val="24"/>
          <w:szCs w:val="24"/>
        </w:rPr>
        <w:t>обязан</w:t>
      </w:r>
      <w:r w:rsidR="00F66FC0" w:rsidRPr="00F36AF4">
        <w:rPr>
          <w:spacing w:val="-2"/>
          <w:sz w:val="24"/>
          <w:szCs w:val="24"/>
        </w:rPr>
        <w:t>а</w:t>
      </w:r>
      <w:r w:rsidR="00A47608" w:rsidRPr="00F36AF4">
        <w:rPr>
          <w:spacing w:val="-2"/>
          <w:sz w:val="24"/>
          <w:szCs w:val="24"/>
        </w:rPr>
        <w:t xml:space="preserve">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F22A5F" w:rsidRPr="00F36AF4">
        <w:rPr>
          <w:spacing w:val="-2"/>
          <w:sz w:val="24"/>
          <w:szCs w:val="24"/>
        </w:rPr>
        <w:t xml:space="preserve">филиала </w:t>
      </w:r>
      <w:r w:rsidR="00981B70" w:rsidRPr="00F36AF4">
        <w:rPr>
          <w:spacing w:val="-2"/>
          <w:sz w:val="24"/>
          <w:szCs w:val="24"/>
        </w:rPr>
        <w:t>П</w:t>
      </w:r>
      <w:r w:rsidR="00F22A5F" w:rsidRPr="00F36AF4">
        <w:rPr>
          <w:spacing w:val="-2"/>
          <w:sz w:val="24"/>
          <w:szCs w:val="24"/>
        </w:rPr>
        <w:t>АО «МРСК Центра»-«Липецкэнерго»</w:t>
      </w:r>
      <w:r w:rsidR="00A47608" w:rsidRPr="00F36AF4">
        <w:rPr>
          <w:spacing w:val="-2"/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A47608" w:rsidRPr="00CB35D8" w:rsidRDefault="00A47608" w:rsidP="005A1AD6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85695E" w:rsidRPr="00CB35D8" w:rsidRDefault="0085695E" w:rsidP="00DA60A9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lastRenderedPageBreak/>
        <w:t>По всем видам оборудования Подряд</w:t>
      </w:r>
      <w:r w:rsidR="00F22A5F" w:rsidRPr="00CB35D8">
        <w:rPr>
          <w:sz w:val="24"/>
          <w:szCs w:val="24"/>
        </w:rPr>
        <w:t>ная организация</w:t>
      </w:r>
      <w:r w:rsidRPr="00CB35D8">
        <w:rPr>
          <w:sz w:val="24"/>
          <w:szCs w:val="24"/>
        </w:rPr>
        <w:t xml:space="preserve"> должн</w:t>
      </w:r>
      <w:r w:rsidR="00F22A5F" w:rsidRPr="00CB35D8">
        <w:rPr>
          <w:sz w:val="24"/>
          <w:szCs w:val="24"/>
        </w:rPr>
        <w:t>а</w:t>
      </w:r>
      <w:r w:rsidRPr="00CB35D8">
        <w:rPr>
          <w:sz w:val="24"/>
          <w:szCs w:val="24"/>
        </w:rPr>
        <w:t xml:space="preserve"> предоставить полный комплект технической и </w:t>
      </w:r>
      <w:proofErr w:type="gramStart"/>
      <w:r w:rsidRPr="00CB35D8">
        <w:rPr>
          <w:sz w:val="24"/>
          <w:szCs w:val="24"/>
        </w:rPr>
        <w:t>эксплуатационной  документации</w:t>
      </w:r>
      <w:proofErr w:type="gramEnd"/>
      <w:r w:rsidRPr="00CB35D8">
        <w:rPr>
          <w:sz w:val="24"/>
          <w:szCs w:val="24"/>
        </w:rPr>
        <w:t xml:space="preserve"> на русском языке, подготовленной в соответствии с ГОСТ 34.003-90, ГОСТ 34.201-89,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85695E" w:rsidRPr="00CB35D8" w:rsidRDefault="0085695E" w:rsidP="0085695E">
      <w:pPr>
        <w:pStyle w:val="af6"/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Предоставляемая П</w:t>
      </w:r>
      <w:r w:rsidR="00F22A5F" w:rsidRPr="00CB35D8">
        <w:rPr>
          <w:sz w:val="24"/>
          <w:szCs w:val="24"/>
        </w:rPr>
        <w:t>одрядной организацией</w:t>
      </w:r>
      <w:r w:rsidRPr="00CB35D8">
        <w:rPr>
          <w:sz w:val="24"/>
          <w:szCs w:val="24"/>
        </w:rPr>
        <w:t xml:space="preserve"> техническая и эксплуатационная документация для каждой единицы оборудования должна включать:</w:t>
      </w:r>
    </w:p>
    <w:p w:rsidR="0085695E" w:rsidRPr="00CB35D8" w:rsidRDefault="0085695E" w:rsidP="0085695E">
      <w:pPr>
        <w:pStyle w:val="af6"/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–</w:t>
      </w:r>
      <w:r w:rsidRPr="00CB35D8">
        <w:rPr>
          <w:sz w:val="24"/>
          <w:szCs w:val="24"/>
        </w:rPr>
        <w:tab/>
        <w:t>паспорт;</w:t>
      </w:r>
    </w:p>
    <w:p w:rsidR="0085695E" w:rsidRPr="00CB35D8" w:rsidRDefault="0085695E" w:rsidP="0085695E">
      <w:pPr>
        <w:pStyle w:val="af6"/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–</w:t>
      </w:r>
      <w:r w:rsidRPr="00CB35D8">
        <w:rPr>
          <w:sz w:val="24"/>
          <w:szCs w:val="24"/>
        </w:rPr>
        <w:tab/>
        <w:t>комплект электрических схем;</w:t>
      </w:r>
    </w:p>
    <w:p w:rsidR="0085695E" w:rsidRPr="00CB35D8" w:rsidRDefault="0085695E" w:rsidP="0085695E">
      <w:pPr>
        <w:pStyle w:val="af6"/>
        <w:tabs>
          <w:tab w:val="left" w:pos="1276"/>
        </w:tabs>
        <w:ind w:left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–</w:t>
      </w:r>
      <w:r w:rsidRPr="00CB35D8">
        <w:rPr>
          <w:sz w:val="24"/>
          <w:szCs w:val="24"/>
        </w:rPr>
        <w:tab/>
        <w:t>руководство по эксплуатации.</w:t>
      </w:r>
    </w:p>
    <w:p w:rsidR="0067564B" w:rsidRPr="00CB35D8" w:rsidRDefault="0067564B" w:rsidP="00FB4AB2">
      <w:pPr>
        <w:pStyle w:val="a4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CB35D8">
        <w:rPr>
          <w:b/>
          <w:sz w:val="24"/>
          <w:szCs w:val="24"/>
        </w:rPr>
        <w:t>П</w:t>
      </w:r>
      <w:r w:rsidR="00950607" w:rsidRPr="00CB35D8">
        <w:rPr>
          <w:b/>
          <w:sz w:val="24"/>
          <w:szCs w:val="24"/>
        </w:rPr>
        <w:t>равила контроля и приемки работ и оборудования.</w:t>
      </w:r>
    </w:p>
    <w:p w:rsidR="00FE2EBA" w:rsidRPr="00F36AF4" w:rsidRDefault="00FE2EBA" w:rsidP="00DA60A9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pacing w:val="-4"/>
          <w:sz w:val="24"/>
          <w:szCs w:val="24"/>
        </w:rPr>
      </w:pPr>
      <w:r w:rsidRPr="00F36AF4">
        <w:rPr>
          <w:spacing w:val="-4"/>
          <w:sz w:val="24"/>
          <w:szCs w:val="24"/>
        </w:rPr>
        <w:t>Подрядная организация обязана в течении 5 (пяти) календарных дней с момента заключения договора назначить своим распорядительным документом ответственн</w:t>
      </w:r>
      <w:r w:rsidR="00711777" w:rsidRPr="00F36AF4">
        <w:rPr>
          <w:spacing w:val="-4"/>
          <w:sz w:val="24"/>
          <w:szCs w:val="24"/>
        </w:rPr>
        <w:t>ое</w:t>
      </w:r>
      <w:r w:rsidRPr="00F36AF4">
        <w:rPr>
          <w:spacing w:val="-4"/>
          <w:sz w:val="24"/>
          <w:szCs w:val="24"/>
        </w:rPr>
        <w:t xml:space="preserve"> должностн</w:t>
      </w:r>
      <w:r w:rsidR="00711777" w:rsidRPr="00F36AF4">
        <w:rPr>
          <w:spacing w:val="-4"/>
          <w:sz w:val="24"/>
          <w:szCs w:val="24"/>
        </w:rPr>
        <w:t>ое</w:t>
      </w:r>
      <w:r w:rsidRPr="00F36AF4">
        <w:rPr>
          <w:spacing w:val="-4"/>
          <w:sz w:val="24"/>
          <w:szCs w:val="24"/>
        </w:rPr>
        <w:t xml:space="preserve"> лиц</w:t>
      </w:r>
      <w:r w:rsidR="00711777" w:rsidRPr="00F36AF4">
        <w:rPr>
          <w:spacing w:val="-4"/>
          <w:sz w:val="24"/>
          <w:szCs w:val="24"/>
        </w:rPr>
        <w:t>о, отве</w:t>
      </w:r>
      <w:r w:rsidR="00741651" w:rsidRPr="00F36AF4">
        <w:rPr>
          <w:spacing w:val="-4"/>
          <w:sz w:val="24"/>
          <w:szCs w:val="24"/>
        </w:rPr>
        <w:t>тственное</w:t>
      </w:r>
      <w:r w:rsidRPr="00F36AF4">
        <w:rPr>
          <w:spacing w:val="-4"/>
          <w:sz w:val="24"/>
          <w:szCs w:val="24"/>
        </w:rPr>
        <w:t xml:space="preserve"> за осуществление </w:t>
      </w:r>
      <w:r w:rsidR="000466AB" w:rsidRPr="00F36AF4">
        <w:rPr>
          <w:spacing w:val="-4"/>
          <w:sz w:val="24"/>
          <w:szCs w:val="24"/>
        </w:rPr>
        <w:t xml:space="preserve">работ на </w:t>
      </w:r>
      <w:r w:rsidRPr="00F36AF4">
        <w:rPr>
          <w:spacing w:val="-4"/>
          <w:sz w:val="24"/>
          <w:szCs w:val="24"/>
        </w:rPr>
        <w:t>объект</w:t>
      </w:r>
      <w:r w:rsidR="000A2297" w:rsidRPr="00F36AF4">
        <w:rPr>
          <w:spacing w:val="-4"/>
          <w:sz w:val="24"/>
          <w:szCs w:val="24"/>
        </w:rPr>
        <w:t>е</w:t>
      </w:r>
      <w:r w:rsidR="002B5192" w:rsidRPr="00F36AF4">
        <w:rPr>
          <w:spacing w:val="-4"/>
          <w:sz w:val="24"/>
          <w:szCs w:val="24"/>
        </w:rPr>
        <w:t>, а так же лиц</w:t>
      </w:r>
      <w:r w:rsidR="00711777" w:rsidRPr="00F36AF4">
        <w:rPr>
          <w:spacing w:val="-4"/>
          <w:sz w:val="24"/>
          <w:szCs w:val="24"/>
        </w:rPr>
        <w:t xml:space="preserve"> осуществляющих</w:t>
      </w:r>
      <w:r w:rsidR="002B5192" w:rsidRPr="00F36AF4">
        <w:rPr>
          <w:spacing w:val="-4"/>
          <w:sz w:val="24"/>
          <w:szCs w:val="24"/>
        </w:rPr>
        <w:t xml:space="preserve"> производственный контроль качества выполняемых работ</w:t>
      </w:r>
      <w:r w:rsidR="00711777" w:rsidRPr="00F36AF4">
        <w:rPr>
          <w:spacing w:val="-4"/>
          <w:sz w:val="24"/>
          <w:szCs w:val="24"/>
        </w:rPr>
        <w:t>, аттестованных</w:t>
      </w:r>
      <w:r w:rsidRPr="00F36AF4">
        <w:rPr>
          <w:spacing w:val="-4"/>
          <w:sz w:val="24"/>
          <w:szCs w:val="24"/>
        </w:rPr>
        <w:t xml:space="preserve"> в установленном порядке с подтверждением наличия </w:t>
      </w:r>
      <w:r w:rsidR="00741651" w:rsidRPr="00F36AF4">
        <w:rPr>
          <w:spacing w:val="-4"/>
          <w:sz w:val="24"/>
          <w:szCs w:val="24"/>
        </w:rPr>
        <w:t>свидетельств и удостоверений</w:t>
      </w:r>
      <w:r w:rsidRPr="00F36AF4">
        <w:rPr>
          <w:spacing w:val="-4"/>
          <w:sz w:val="24"/>
          <w:szCs w:val="24"/>
        </w:rPr>
        <w:t xml:space="preserve"> повышения квалификации (профессиональной переподготовки) и представить в филиал </w:t>
      </w:r>
      <w:r w:rsidR="00981B70" w:rsidRPr="00F36AF4">
        <w:rPr>
          <w:spacing w:val="-4"/>
          <w:sz w:val="24"/>
          <w:szCs w:val="24"/>
        </w:rPr>
        <w:t>П</w:t>
      </w:r>
      <w:r w:rsidRPr="00F36AF4">
        <w:rPr>
          <w:spacing w:val="-4"/>
          <w:sz w:val="24"/>
          <w:szCs w:val="24"/>
        </w:rPr>
        <w:t>АО «МРСК Центра»-«Липецкэнерго» заверенн</w:t>
      </w:r>
      <w:r w:rsidR="00741651" w:rsidRPr="00F36AF4">
        <w:rPr>
          <w:spacing w:val="-4"/>
          <w:sz w:val="24"/>
          <w:szCs w:val="24"/>
        </w:rPr>
        <w:t>ые</w:t>
      </w:r>
      <w:r w:rsidR="00711777" w:rsidRPr="00F36AF4">
        <w:rPr>
          <w:spacing w:val="-4"/>
          <w:sz w:val="24"/>
          <w:szCs w:val="24"/>
        </w:rPr>
        <w:t xml:space="preserve"> в установленном порядке копи</w:t>
      </w:r>
      <w:r w:rsidR="00741651" w:rsidRPr="00F36AF4">
        <w:rPr>
          <w:spacing w:val="-4"/>
          <w:sz w:val="24"/>
          <w:szCs w:val="24"/>
        </w:rPr>
        <w:t>и</w:t>
      </w:r>
      <w:r w:rsidRPr="00F36AF4">
        <w:rPr>
          <w:spacing w:val="-4"/>
          <w:sz w:val="24"/>
          <w:szCs w:val="24"/>
        </w:rPr>
        <w:t xml:space="preserve"> соответствующих распорядительных документов.</w:t>
      </w:r>
    </w:p>
    <w:p w:rsidR="0067564B" w:rsidRPr="00F36AF4" w:rsidRDefault="00FE2EBA" w:rsidP="00DA60A9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pacing w:val="-2"/>
          <w:sz w:val="24"/>
          <w:szCs w:val="24"/>
        </w:rPr>
      </w:pPr>
      <w:r w:rsidRPr="00F36AF4">
        <w:rPr>
          <w:spacing w:val="-2"/>
          <w:sz w:val="24"/>
          <w:szCs w:val="24"/>
        </w:rPr>
        <w:t>Персонально ответственное должностное лицо Подрядной орг</w:t>
      </w:r>
      <w:r w:rsidR="00D26EB2" w:rsidRPr="00F36AF4">
        <w:rPr>
          <w:spacing w:val="-2"/>
          <w:sz w:val="24"/>
          <w:szCs w:val="24"/>
        </w:rPr>
        <w:t>анизации участвующее в выполнении работ</w:t>
      </w:r>
      <w:r w:rsidR="00B3265E" w:rsidRPr="00F36AF4">
        <w:rPr>
          <w:spacing w:val="-2"/>
          <w:sz w:val="24"/>
          <w:szCs w:val="24"/>
        </w:rPr>
        <w:t>, а так же лиц</w:t>
      </w:r>
      <w:r w:rsidR="00711777" w:rsidRPr="00F36AF4">
        <w:rPr>
          <w:spacing w:val="-2"/>
          <w:sz w:val="24"/>
          <w:szCs w:val="24"/>
        </w:rPr>
        <w:t>а осуществляющие</w:t>
      </w:r>
      <w:r w:rsidR="00B3265E" w:rsidRPr="00F36AF4">
        <w:rPr>
          <w:spacing w:val="-2"/>
          <w:sz w:val="24"/>
          <w:szCs w:val="24"/>
        </w:rPr>
        <w:t xml:space="preserve"> производственный контроль качества выполняемых работ</w:t>
      </w:r>
      <w:r w:rsidRPr="00F36AF4">
        <w:rPr>
          <w:spacing w:val="-2"/>
          <w:sz w:val="24"/>
          <w:szCs w:val="24"/>
        </w:rPr>
        <w:t xml:space="preserve">, совместно с представителями филиала </w:t>
      </w:r>
      <w:r w:rsidR="00981B70" w:rsidRPr="00F36AF4">
        <w:rPr>
          <w:spacing w:val="-2"/>
          <w:sz w:val="24"/>
          <w:szCs w:val="24"/>
        </w:rPr>
        <w:t>П</w:t>
      </w:r>
      <w:r w:rsidRPr="00F36AF4">
        <w:rPr>
          <w:spacing w:val="-2"/>
          <w:sz w:val="24"/>
          <w:szCs w:val="24"/>
        </w:rPr>
        <w:t xml:space="preserve">АО «МРСК Центра»-«Липецкэнерго» осуществляют входной контроль качества применяемых материалов, конструкций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</w:t>
      </w:r>
      <w:r w:rsidR="00D26EB2" w:rsidRPr="00F36AF4">
        <w:rPr>
          <w:spacing w:val="-2"/>
          <w:sz w:val="24"/>
          <w:szCs w:val="24"/>
        </w:rPr>
        <w:t>выполнения работ</w:t>
      </w:r>
      <w:r w:rsidR="0067564B" w:rsidRPr="00F36AF4">
        <w:rPr>
          <w:spacing w:val="-2"/>
          <w:sz w:val="24"/>
          <w:szCs w:val="24"/>
        </w:rPr>
        <w:t>.</w:t>
      </w:r>
    </w:p>
    <w:p w:rsidR="006023FB" w:rsidRPr="00CB35D8" w:rsidRDefault="006023FB" w:rsidP="006023FB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При проведении работ на объекте Подрядная организация выполняет функции строительного контроля с выполнением контрольных мероприятий:</w:t>
      </w:r>
    </w:p>
    <w:p w:rsidR="006023FB" w:rsidRPr="00CB35D8" w:rsidRDefault="006023FB" w:rsidP="006023FB">
      <w:pPr>
        <w:pStyle w:val="ConsPlusNormal"/>
        <w:numPr>
          <w:ilvl w:val="0"/>
          <w:numId w:val="24"/>
        </w:numPr>
        <w:tabs>
          <w:tab w:val="left" w:pos="1276"/>
        </w:tabs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B35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проверка качества строительных материалов, изделий, конструкций и оборудования, поставленных для </w:t>
      </w:r>
      <w:r w:rsidR="000539E2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выполнения работ на объекте</w:t>
      </w:r>
      <w:r w:rsidRPr="00CB35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капитального строительства (далее соответственно – продукция, входной контроль);</w:t>
      </w:r>
    </w:p>
    <w:p w:rsidR="006023FB" w:rsidRPr="00CB35D8" w:rsidRDefault="006023FB" w:rsidP="006023FB">
      <w:pPr>
        <w:pStyle w:val="ConsPlusNormal"/>
        <w:numPr>
          <w:ilvl w:val="0"/>
          <w:numId w:val="24"/>
        </w:numPr>
        <w:tabs>
          <w:tab w:val="left" w:pos="1276"/>
        </w:tabs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B35D8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проверка соблюдения установленных норм и правил складирования и хранения применяемой продукции;</w:t>
      </w:r>
    </w:p>
    <w:p w:rsidR="006023FB" w:rsidRPr="00CB35D8" w:rsidRDefault="006023FB" w:rsidP="006023FB">
      <w:pPr>
        <w:pStyle w:val="ConsPlusNormal"/>
        <w:numPr>
          <w:ilvl w:val="0"/>
          <w:numId w:val="24"/>
        </w:numPr>
        <w:tabs>
          <w:tab w:val="left" w:pos="1276"/>
        </w:tabs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B35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проверка соблюдения последовательности и состава технологических операций при осуществлении </w:t>
      </w:r>
      <w:r w:rsidR="000539E2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работ на</w:t>
      </w:r>
      <w:r w:rsidRPr="00CB35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объект</w:t>
      </w:r>
      <w:r w:rsidR="000539E2">
        <w:rPr>
          <w:rFonts w:ascii="Times New Roman" w:eastAsiaTheme="minorHAnsi" w:hAnsi="Times New Roman" w:cs="Times New Roman"/>
          <w:sz w:val="24"/>
          <w:szCs w:val="24"/>
          <w:lang w:eastAsia="en-US"/>
        </w:rPr>
        <w:t>е</w:t>
      </w:r>
      <w:r w:rsidRPr="00CB35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капитального строительства;</w:t>
      </w:r>
    </w:p>
    <w:p w:rsidR="006023FB" w:rsidRPr="00CB35D8" w:rsidRDefault="006023FB" w:rsidP="006023FB">
      <w:pPr>
        <w:pStyle w:val="ConsPlusNormal"/>
        <w:numPr>
          <w:ilvl w:val="0"/>
          <w:numId w:val="24"/>
        </w:numPr>
        <w:tabs>
          <w:tab w:val="left" w:pos="1276"/>
        </w:tabs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B35D8">
        <w:rPr>
          <w:rFonts w:ascii="Times New Roman" w:eastAsiaTheme="minorHAnsi" w:hAnsi="Times New Roman" w:cs="Times New Roman"/>
          <w:sz w:val="24"/>
          <w:szCs w:val="24"/>
          <w:lang w:eastAsia="en-US"/>
        </w:rPr>
        <w:t>совместно с Заказчиком (</w:t>
      </w:r>
      <w:proofErr w:type="gramStart"/>
      <w:r w:rsidRPr="00CB35D8">
        <w:rPr>
          <w:rFonts w:ascii="Times New Roman" w:eastAsiaTheme="minorHAnsi" w:hAnsi="Times New Roman" w:cs="Times New Roman"/>
          <w:sz w:val="24"/>
          <w:szCs w:val="24"/>
          <w:lang w:eastAsia="en-US"/>
        </w:rPr>
        <w:t>организацией</w:t>
      </w:r>
      <w:proofErr w:type="gramEnd"/>
      <w:r w:rsidRPr="00CB35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привлеченной по договору для осуществления строительного контроля)</w:t>
      </w:r>
      <w:r w:rsidRPr="00CB35D8">
        <w:rPr>
          <w:sz w:val="24"/>
          <w:szCs w:val="24"/>
        </w:rPr>
        <w:t xml:space="preserve"> </w:t>
      </w:r>
      <w:r w:rsidRPr="00CB35D8">
        <w:rPr>
          <w:rFonts w:ascii="Times New Roman" w:eastAsiaTheme="minorHAnsi" w:hAnsi="Times New Roman" w:cs="Times New Roman"/>
          <w:sz w:val="24"/>
          <w:szCs w:val="24"/>
          <w:lang w:eastAsia="en-US"/>
        </w:rPr>
        <w:t>освидетельствование работ, скрываемых последующими работами (далее – скрытые работы), и промежуточная приемка возведенных строительных конструкций, влияющих на безопасность объекта капитального строительства, участков сетей инженерно-технического обеспечения;</w:t>
      </w:r>
    </w:p>
    <w:p w:rsidR="006023FB" w:rsidRPr="00CB35D8" w:rsidRDefault="006023FB" w:rsidP="006023FB">
      <w:pPr>
        <w:pStyle w:val="ConsPlusNormal"/>
        <w:numPr>
          <w:ilvl w:val="0"/>
          <w:numId w:val="24"/>
        </w:numPr>
        <w:tabs>
          <w:tab w:val="left" w:pos="1276"/>
        </w:tabs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B35D8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приемка законченных видов (этапов) работ;</w:t>
      </w:r>
    </w:p>
    <w:p w:rsidR="006023FB" w:rsidRPr="00CB35D8" w:rsidRDefault="006023FB" w:rsidP="006023FB">
      <w:pPr>
        <w:pStyle w:val="ConsPlusNormal"/>
        <w:numPr>
          <w:ilvl w:val="0"/>
          <w:numId w:val="24"/>
        </w:numPr>
        <w:tabs>
          <w:tab w:val="left" w:pos="1276"/>
        </w:tabs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B35D8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проверка совместно с заказчиком (</w:t>
      </w:r>
      <w:proofErr w:type="gramStart"/>
      <w:r w:rsidRPr="00CB35D8">
        <w:rPr>
          <w:rFonts w:ascii="Times New Roman" w:eastAsiaTheme="minorHAnsi" w:hAnsi="Times New Roman" w:cs="Times New Roman"/>
          <w:sz w:val="24"/>
          <w:szCs w:val="24"/>
          <w:lang w:eastAsia="en-US"/>
        </w:rPr>
        <w:t>организацией</w:t>
      </w:r>
      <w:proofErr w:type="gramEnd"/>
      <w:r w:rsidRPr="00CB35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привлеченной по договору для осуществления строительного контроля)</w:t>
      </w:r>
      <w:r w:rsidRPr="00CB35D8">
        <w:rPr>
          <w:sz w:val="24"/>
          <w:szCs w:val="24"/>
        </w:rPr>
        <w:t xml:space="preserve"> </w:t>
      </w:r>
      <w:r w:rsidRPr="00CB35D8">
        <w:rPr>
          <w:rFonts w:ascii="Times New Roman" w:eastAsiaTheme="minorHAnsi" w:hAnsi="Times New Roman" w:cs="Times New Roman"/>
          <w:sz w:val="24"/>
          <w:szCs w:val="24"/>
          <w:lang w:eastAsia="en-US"/>
        </w:rPr>
        <w:t>соответствия законченного строительством</w:t>
      </w:r>
      <w:r w:rsidR="000539E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(реконструированного)</w:t>
      </w:r>
      <w:r w:rsidRPr="00CB35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объекта требованиям проектной и подготовленной на ее основе рабочей документации, результатам инженерных изысканий, требованиям градостроительного плана земельного участка, технических регламентов.</w:t>
      </w:r>
    </w:p>
    <w:p w:rsidR="002B5192" w:rsidRPr="00CB35D8" w:rsidRDefault="00F22A5F" w:rsidP="00475D7B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 xml:space="preserve">Филиал </w:t>
      </w:r>
      <w:r w:rsidR="00981B70" w:rsidRPr="00CB35D8">
        <w:rPr>
          <w:sz w:val="24"/>
          <w:szCs w:val="24"/>
        </w:rPr>
        <w:t>П</w:t>
      </w:r>
      <w:r w:rsidRPr="00CB35D8">
        <w:rPr>
          <w:sz w:val="24"/>
          <w:szCs w:val="24"/>
        </w:rPr>
        <w:t>АО «МРСК Центра»-«Липецкэнерго»</w:t>
      </w:r>
      <w:r w:rsidR="00475D7B" w:rsidRPr="00CB35D8">
        <w:rPr>
          <w:sz w:val="24"/>
          <w:szCs w:val="24"/>
        </w:rPr>
        <w:t xml:space="preserve"> вправе</w:t>
      </w:r>
      <w:r w:rsidR="002B5192" w:rsidRPr="00CB35D8">
        <w:rPr>
          <w:sz w:val="24"/>
          <w:szCs w:val="24"/>
        </w:rPr>
        <w:t>:</w:t>
      </w:r>
      <w:r w:rsidR="00475D7B" w:rsidRPr="00CB35D8">
        <w:rPr>
          <w:sz w:val="24"/>
          <w:szCs w:val="24"/>
        </w:rPr>
        <w:t xml:space="preserve"> </w:t>
      </w:r>
    </w:p>
    <w:p w:rsidR="002B5192" w:rsidRPr="00CC3344" w:rsidRDefault="002B5192" w:rsidP="00DE22AA">
      <w:pPr>
        <w:pStyle w:val="a4"/>
        <w:numPr>
          <w:ilvl w:val="0"/>
          <w:numId w:val="21"/>
        </w:numPr>
        <w:tabs>
          <w:tab w:val="left" w:pos="1276"/>
        </w:tabs>
        <w:ind w:left="0" w:firstLine="709"/>
        <w:jc w:val="both"/>
        <w:rPr>
          <w:spacing w:val="-2"/>
          <w:sz w:val="24"/>
          <w:szCs w:val="24"/>
        </w:rPr>
      </w:pPr>
      <w:r w:rsidRPr="00CC3344">
        <w:rPr>
          <w:spacing w:val="-2"/>
          <w:sz w:val="24"/>
          <w:szCs w:val="24"/>
        </w:rPr>
        <w:t xml:space="preserve">осуществлять строительный контроль </w:t>
      </w:r>
      <w:r w:rsidR="00DE22AA" w:rsidRPr="00CC3344">
        <w:rPr>
          <w:spacing w:val="-2"/>
          <w:sz w:val="24"/>
          <w:szCs w:val="24"/>
        </w:rPr>
        <w:t>по</w:t>
      </w:r>
      <w:r w:rsidRPr="00CC3344">
        <w:rPr>
          <w:spacing w:val="-2"/>
          <w:sz w:val="24"/>
          <w:szCs w:val="24"/>
        </w:rPr>
        <w:t xml:space="preserve"> обеспечени</w:t>
      </w:r>
      <w:r w:rsidR="00DE22AA" w:rsidRPr="00CC3344">
        <w:rPr>
          <w:spacing w:val="-2"/>
          <w:sz w:val="24"/>
          <w:szCs w:val="24"/>
        </w:rPr>
        <w:t>ю</w:t>
      </w:r>
      <w:r w:rsidRPr="00CC3344">
        <w:rPr>
          <w:spacing w:val="-2"/>
          <w:sz w:val="24"/>
          <w:szCs w:val="24"/>
        </w:rPr>
        <w:t xml:space="preserve"> качества </w:t>
      </w:r>
      <w:r w:rsidR="00D26EB2" w:rsidRPr="00CC3344">
        <w:rPr>
          <w:spacing w:val="-2"/>
          <w:sz w:val="24"/>
          <w:szCs w:val="24"/>
        </w:rPr>
        <w:t>выполняемых работ</w:t>
      </w:r>
      <w:r w:rsidR="0091083A" w:rsidRPr="00CC3344">
        <w:rPr>
          <w:spacing w:val="-2"/>
          <w:sz w:val="24"/>
          <w:szCs w:val="24"/>
        </w:rPr>
        <w:t xml:space="preserve"> </w:t>
      </w:r>
      <w:r w:rsidRPr="00CC3344">
        <w:rPr>
          <w:spacing w:val="-2"/>
          <w:sz w:val="24"/>
          <w:szCs w:val="24"/>
        </w:rPr>
        <w:t xml:space="preserve">в </w:t>
      </w:r>
      <w:r w:rsidR="00DE22AA" w:rsidRPr="00CC3344">
        <w:rPr>
          <w:spacing w:val="-2"/>
          <w:sz w:val="24"/>
          <w:szCs w:val="24"/>
        </w:rPr>
        <w:t>форме проведения контрольных проверок за соблюдением в процессе выполнения работ на конструктивных элементах объекта требований, установленные технологическими нормами производства работ (СНиП), стандартами (ГОСТ), организационно-технологическими решениями ППР, проектной (рабочей) документации и условиями заключенного договора подряда;</w:t>
      </w:r>
    </w:p>
    <w:p w:rsidR="002B6296" w:rsidRPr="00CB35D8" w:rsidRDefault="00475D7B" w:rsidP="002B6296">
      <w:pPr>
        <w:pStyle w:val="a4"/>
        <w:numPr>
          <w:ilvl w:val="0"/>
          <w:numId w:val="21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о</w:t>
      </w:r>
      <w:r w:rsidR="005E2BF1" w:rsidRPr="00CB35D8">
        <w:rPr>
          <w:sz w:val="24"/>
          <w:szCs w:val="24"/>
        </w:rPr>
        <w:t xml:space="preserve">существлять контроль соблюдения персоналом Подрядной организации (привлекаемых Субподрядчиков) требований охраны труда, промышленной и пожарной </w:t>
      </w:r>
      <w:r w:rsidR="005E2BF1" w:rsidRPr="00CB35D8">
        <w:rPr>
          <w:sz w:val="24"/>
          <w:szCs w:val="24"/>
        </w:rPr>
        <w:lastRenderedPageBreak/>
        <w:t xml:space="preserve">безопасности, санитарных </w:t>
      </w:r>
      <w:r w:rsidR="002B5192" w:rsidRPr="00CB35D8">
        <w:rPr>
          <w:sz w:val="24"/>
          <w:szCs w:val="24"/>
        </w:rPr>
        <w:t xml:space="preserve">норм и </w:t>
      </w:r>
      <w:proofErr w:type="gramStart"/>
      <w:r w:rsidR="002B5192" w:rsidRPr="00CB35D8">
        <w:rPr>
          <w:sz w:val="24"/>
          <w:szCs w:val="24"/>
        </w:rPr>
        <w:t>правил</w:t>
      </w:r>
      <w:proofErr w:type="gramEnd"/>
      <w:r w:rsidR="000C6C98" w:rsidRPr="00CB35D8">
        <w:rPr>
          <w:sz w:val="24"/>
          <w:szCs w:val="24"/>
        </w:rPr>
        <w:t xml:space="preserve"> и иных требований на рабочих местах персонала Подрядной организации (привлекаемых Субподрядчиков</w:t>
      </w:r>
      <w:r w:rsidRPr="00CB35D8">
        <w:rPr>
          <w:sz w:val="24"/>
          <w:szCs w:val="24"/>
        </w:rPr>
        <w:t>)</w:t>
      </w:r>
      <w:r w:rsidR="000C6C98" w:rsidRPr="00CB35D8">
        <w:rPr>
          <w:sz w:val="24"/>
          <w:szCs w:val="24"/>
        </w:rPr>
        <w:t>.</w:t>
      </w:r>
    </w:p>
    <w:p w:rsidR="00475D7B" w:rsidRPr="00CB35D8" w:rsidRDefault="00475D7B" w:rsidP="002B6296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По результатам контроля</w:t>
      </w:r>
      <w:r w:rsidR="002B6296" w:rsidRPr="00CB35D8">
        <w:rPr>
          <w:sz w:val="24"/>
          <w:szCs w:val="24"/>
        </w:rPr>
        <w:t xml:space="preserve"> выполняемых работ </w:t>
      </w:r>
      <w:r w:rsidRPr="00CB35D8">
        <w:rPr>
          <w:sz w:val="24"/>
          <w:szCs w:val="24"/>
        </w:rPr>
        <w:t>Подрядной организаци</w:t>
      </w:r>
      <w:r w:rsidR="002B6296" w:rsidRPr="00CB35D8">
        <w:rPr>
          <w:sz w:val="24"/>
          <w:szCs w:val="24"/>
        </w:rPr>
        <w:t>ей</w:t>
      </w:r>
      <w:r w:rsidRPr="00CB35D8">
        <w:rPr>
          <w:sz w:val="24"/>
          <w:szCs w:val="24"/>
        </w:rPr>
        <w:t xml:space="preserve"> (привлекаемых Субподрядчиков), при выявлении грубых нарушений вышеуказанны</w:t>
      </w:r>
      <w:r w:rsidR="0091083A" w:rsidRPr="00CB35D8">
        <w:rPr>
          <w:sz w:val="24"/>
          <w:szCs w:val="24"/>
        </w:rPr>
        <w:t>х</w:t>
      </w:r>
      <w:r w:rsidRPr="00CB35D8">
        <w:rPr>
          <w:sz w:val="24"/>
          <w:szCs w:val="24"/>
        </w:rPr>
        <w:t xml:space="preserve"> требований</w:t>
      </w:r>
      <w:r w:rsidR="002B6296" w:rsidRPr="00CB35D8">
        <w:rPr>
          <w:sz w:val="24"/>
          <w:szCs w:val="24"/>
        </w:rPr>
        <w:t xml:space="preserve">, филиал </w:t>
      </w:r>
      <w:r w:rsidR="00981B70" w:rsidRPr="00CB35D8">
        <w:rPr>
          <w:sz w:val="24"/>
          <w:szCs w:val="24"/>
        </w:rPr>
        <w:t>П</w:t>
      </w:r>
      <w:r w:rsidR="002B6296" w:rsidRPr="00CB35D8">
        <w:rPr>
          <w:sz w:val="24"/>
          <w:szCs w:val="24"/>
        </w:rPr>
        <w:t>АО «МРСК Центра»-«Липецкэнерго» вправе</w:t>
      </w:r>
      <w:r w:rsidRPr="00CB35D8">
        <w:rPr>
          <w:sz w:val="24"/>
          <w:szCs w:val="24"/>
        </w:rPr>
        <w:t>:</w:t>
      </w:r>
    </w:p>
    <w:p w:rsidR="00475D7B" w:rsidRPr="00CB35D8" w:rsidRDefault="00475D7B" w:rsidP="00475D7B">
      <w:pPr>
        <w:pStyle w:val="a4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выдавать обязательные для исполнения Подрядной организаци</w:t>
      </w:r>
      <w:r w:rsidR="002B6296" w:rsidRPr="00CB35D8">
        <w:rPr>
          <w:sz w:val="24"/>
          <w:szCs w:val="24"/>
        </w:rPr>
        <w:t>ей</w:t>
      </w:r>
      <w:r w:rsidRPr="00CB35D8">
        <w:rPr>
          <w:sz w:val="24"/>
          <w:szCs w:val="24"/>
        </w:rPr>
        <w:t xml:space="preserve"> предписания в соответствии с действующим законодательством РФ;</w:t>
      </w:r>
    </w:p>
    <w:p w:rsidR="002B6296" w:rsidRPr="00CB35D8" w:rsidRDefault="002B6296" w:rsidP="00475D7B">
      <w:pPr>
        <w:pStyle w:val="a4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приостанавливать работы на объекте;</w:t>
      </w:r>
    </w:p>
    <w:p w:rsidR="00475D7B" w:rsidRPr="00CB35D8" w:rsidRDefault="00475D7B" w:rsidP="00475D7B">
      <w:pPr>
        <w:pStyle w:val="a4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принимать меры по пресечению выявленных нарушений, вплоть до отстранения бригады или отдельных лиц от работы, отказа от их дальнейшего допуска;</w:t>
      </w:r>
    </w:p>
    <w:p w:rsidR="00475D7B" w:rsidRPr="00CB35D8" w:rsidRDefault="00475D7B" w:rsidP="00475D7B">
      <w:pPr>
        <w:pStyle w:val="a4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 xml:space="preserve">требовать замены бригады или </w:t>
      </w:r>
      <w:proofErr w:type="gramStart"/>
      <w:r w:rsidRPr="00CB35D8">
        <w:rPr>
          <w:sz w:val="24"/>
          <w:szCs w:val="24"/>
        </w:rPr>
        <w:t>лиц</w:t>
      </w:r>
      <w:proofErr w:type="gramEnd"/>
      <w:r w:rsidRPr="00CB35D8">
        <w:rPr>
          <w:sz w:val="24"/>
          <w:szCs w:val="24"/>
        </w:rPr>
        <w:t xml:space="preserve"> отстраненных от работы, корректировки сроков графика выполнения работ, компенсации любых издержек или убытков, </w:t>
      </w:r>
      <w:r w:rsidR="002B6296" w:rsidRPr="00CB35D8">
        <w:rPr>
          <w:sz w:val="24"/>
          <w:szCs w:val="24"/>
        </w:rPr>
        <w:t>причинённых</w:t>
      </w:r>
      <w:r w:rsidRPr="00CB35D8">
        <w:rPr>
          <w:sz w:val="24"/>
          <w:szCs w:val="24"/>
        </w:rPr>
        <w:t xml:space="preserve"> </w:t>
      </w:r>
      <w:r w:rsidR="002B6296" w:rsidRPr="00CB35D8">
        <w:rPr>
          <w:sz w:val="24"/>
          <w:szCs w:val="24"/>
        </w:rPr>
        <w:t>филиалу</w:t>
      </w:r>
      <w:r w:rsidR="00F22A5F" w:rsidRPr="00CB35D8">
        <w:rPr>
          <w:sz w:val="24"/>
          <w:szCs w:val="24"/>
        </w:rPr>
        <w:t xml:space="preserve"> </w:t>
      </w:r>
      <w:r w:rsidR="00981B70" w:rsidRPr="00CB35D8">
        <w:rPr>
          <w:sz w:val="24"/>
          <w:szCs w:val="24"/>
        </w:rPr>
        <w:t>П</w:t>
      </w:r>
      <w:r w:rsidR="00F22A5F" w:rsidRPr="00CB35D8">
        <w:rPr>
          <w:sz w:val="24"/>
          <w:szCs w:val="24"/>
        </w:rPr>
        <w:t>АО «МРСК Центра»-«Липецкэнерго»</w:t>
      </w:r>
      <w:r w:rsidRPr="00CB35D8">
        <w:rPr>
          <w:sz w:val="24"/>
          <w:szCs w:val="24"/>
        </w:rPr>
        <w:t xml:space="preserve"> в связи с выполнением указанных мероприятий и нарушениями Подрядной организаци</w:t>
      </w:r>
      <w:r w:rsidR="00944258" w:rsidRPr="00CB35D8">
        <w:rPr>
          <w:sz w:val="24"/>
          <w:szCs w:val="24"/>
        </w:rPr>
        <w:t>ей</w:t>
      </w:r>
      <w:r w:rsidRPr="00CB35D8">
        <w:rPr>
          <w:sz w:val="24"/>
          <w:szCs w:val="24"/>
        </w:rPr>
        <w:t xml:space="preserve"> (привлекаемых Субподрядчиков).</w:t>
      </w:r>
    </w:p>
    <w:p w:rsidR="000321AC" w:rsidRPr="00CB35D8" w:rsidRDefault="000321AC" w:rsidP="00DA60A9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Подрядная организация обязана:</w:t>
      </w:r>
    </w:p>
    <w:p w:rsidR="002B5192" w:rsidRPr="00CB35D8" w:rsidRDefault="002B5192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 xml:space="preserve">в первый день рабочей недели предоставлять в управление капитального строительства филиала </w:t>
      </w:r>
      <w:r w:rsidR="00981B70" w:rsidRPr="00CB35D8">
        <w:rPr>
          <w:sz w:val="24"/>
          <w:szCs w:val="24"/>
        </w:rPr>
        <w:t>П</w:t>
      </w:r>
      <w:r w:rsidRPr="00CB35D8">
        <w:rPr>
          <w:sz w:val="24"/>
          <w:szCs w:val="24"/>
        </w:rPr>
        <w:t>АО «МРСК Центра»-«Липецкэнерго» информацию о видах выполненных работ за прошедшую неделю в объемных показателях;</w:t>
      </w:r>
    </w:p>
    <w:p w:rsidR="00B3265E" w:rsidRPr="00CB35D8" w:rsidRDefault="00B3265E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 xml:space="preserve">осуществлять входной контроль переданной проектной (рабочей) документации и направить перечень выявленных в ней ошибок, каких-либо расхождений, просчетов и упущений в филиал </w:t>
      </w:r>
      <w:r w:rsidR="00981B70" w:rsidRPr="00CB35D8">
        <w:rPr>
          <w:sz w:val="24"/>
          <w:szCs w:val="24"/>
        </w:rPr>
        <w:t>П</w:t>
      </w:r>
      <w:r w:rsidRPr="00CB35D8">
        <w:rPr>
          <w:sz w:val="24"/>
          <w:szCs w:val="24"/>
        </w:rPr>
        <w:t>АО «МРСК Центра»-«Липецкэнерго» в течение первой недели после момента подписания договора;</w:t>
      </w:r>
    </w:p>
    <w:p w:rsidR="00B3265E" w:rsidRPr="00CB35D8" w:rsidRDefault="00B3265E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осуществлять входной контроль поставляемых материалов, конструкций и оборудования требованиям стандартов (ГОСТ), ТУ или технических свидетельств на них с проверкой наличия и содержания сопроводительных документов, удостоверяющих качество (паспорта, документ о качестве, сертификаты соответствия, сертификаты о пожарной безопасности и т.д.);</w:t>
      </w:r>
    </w:p>
    <w:p w:rsidR="00B3265E" w:rsidRPr="00CB35D8" w:rsidRDefault="00B3265E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осуществлять операционный контроль соответствия последовательности и состава выполняемых технологических операций, соблюдения технологических режимов в процессе исполнения работ, установленных технологическими картами и схемами операционного контроля ка</w:t>
      </w:r>
      <w:r w:rsidR="00737B25" w:rsidRPr="00CB35D8">
        <w:rPr>
          <w:sz w:val="24"/>
          <w:szCs w:val="24"/>
        </w:rPr>
        <w:t>чества;</w:t>
      </w:r>
    </w:p>
    <w:p w:rsidR="00737B25" w:rsidRPr="00CB35D8" w:rsidRDefault="00737B25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осуществлять (при необходимости) лабораторный контроль качества в процессе входного контроля строительных материалов, путем проведения испытаний отбор проб строительных материалов, контрольных кубиков бетонных и растворных смесей, а также получения результатов испытаний;</w:t>
      </w:r>
    </w:p>
    <w:p w:rsidR="00737B25" w:rsidRPr="00CB35D8" w:rsidRDefault="00737B25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осуществлять геодезический контроль производства работ, отображающий фактическое исполнение проектных решений и фактическое положение, и оформлять их в соответствии с требованиями нормативных актов;</w:t>
      </w:r>
    </w:p>
    <w:p w:rsidR="000321AC" w:rsidRPr="00CB35D8" w:rsidRDefault="004F5BDF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соблюдать все действующие нормативы и правила охраны труда при производстве работ, правила внутреннего трудо</w:t>
      </w:r>
      <w:r w:rsidR="00F22A5F" w:rsidRPr="00CB35D8">
        <w:rPr>
          <w:sz w:val="24"/>
          <w:szCs w:val="24"/>
        </w:rPr>
        <w:t xml:space="preserve">вого распорядка, установленные филиалом </w:t>
      </w:r>
      <w:r w:rsidR="00981B70" w:rsidRPr="00CB35D8">
        <w:rPr>
          <w:sz w:val="24"/>
          <w:szCs w:val="24"/>
        </w:rPr>
        <w:t>П</w:t>
      </w:r>
      <w:r w:rsidR="00F22A5F" w:rsidRPr="00CB35D8">
        <w:rPr>
          <w:sz w:val="24"/>
          <w:szCs w:val="24"/>
        </w:rPr>
        <w:t>АО «МРСК Центра»-«Липецкэнерго»</w:t>
      </w:r>
      <w:r w:rsidRPr="00CB35D8">
        <w:rPr>
          <w:sz w:val="24"/>
          <w:szCs w:val="24"/>
        </w:rPr>
        <w:t>;</w:t>
      </w:r>
    </w:p>
    <w:p w:rsidR="004F5BDF" w:rsidRPr="00CC3344" w:rsidRDefault="004F5BDF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pacing w:val="-4"/>
          <w:sz w:val="24"/>
          <w:szCs w:val="24"/>
        </w:rPr>
      </w:pPr>
      <w:r w:rsidRPr="00CC3344">
        <w:rPr>
          <w:spacing w:val="-4"/>
          <w:sz w:val="24"/>
          <w:szCs w:val="24"/>
        </w:rPr>
        <w:t>обеспечить эффективную работу собственной системы контроля работающих бригад;</w:t>
      </w:r>
    </w:p>
    <w:p w:rsidR="004F5BDF" w:rsidRPr="00CB35D8" w:rsidRDefault="004F5BDF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обеспечить безопасность технологии выполнения работ всеми членами бригады;</w:t>
      </w:r>
    </w:p>
    <w:p w:rsidR="004F5BDF" w:rsidRPr="00CB35D8" w:rsidRDefault="004F5BDF" w:rsidP="004F5BDF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принимать меры по устранению нарушений требований безопасности при производстве работ бригадой на территории строите</w:t>
      </w:r>
      <w:r w:rsidR="004A5F22" w:rsidRPr="00CB35D8">
        <w:rPr>
          <w:sz w:val="24"/>
          <w:szCs w:val="24"/>
        </w:rPr>
        <w:t>льной площадки и/или на объекте;</w:t>
      </w:r>
    </w:p>
    <w:p w:rsidR="00E259B4" w:rsidRPr="00CC3344" w:rsidRDefault="005F57A2" w:rsidP="00E259B4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pacing w:val="-4"/>
          <w:sz w:val="24"/>
          <w:szCs w:val="24"/>
        </w:rPr>
      </w:pPr>
      <w:r w:rsidRPr="00CC3344">
        <w:rPr>
          <w:spacing w:val="-4"/>
          <w:sz w:val="24"/>
          <w:szCs w:val="24"/>
        </w:rPr>
        <w:t xml:space="preserve">не препятствовать контролю со стороны персонала </w:t>
      </w:r>
      <w:r w:rsidR="00F22A5F" w:rsidRPr="00CC3344">
        <w:rPr>
          <w:spacing w:val="-4"/>
          <w:sz w:val="24"/>
          <w:szCs w:val="24"/>
        </w:rPr>
        <w:t xml:space="preserve">филиала </w:t>
      </w:r>
      <w:r w:rsidR="00981B70" w:rsidRPr="00CC3344">
        <w:rPr>
          <w:spacing w:val="-4"/>
          <w:sz w:val="24"/>
          <w:szCs w:val="24"/>
        </w:rPr>
        <w:t>П</w:t>
      </w:r>
      <w:r w:rsidR="00F22A5F" w:rsidRPr="00CC3344">
        <w:rPr>
          <w:spacing w:val="-4"/>
          <w:sz w:val="24"/>
          <w:szCs w:val="24"/>
        </w:rPr>
        <w:t>АО «МРСК Центра»-«Липецкэнерго»</w:t>
      </w:r>
      <w:r w:rsidRPr="00CC3344">
        <w:rPr>
          <w:spacing w:val="-4"/>
          <w:sz w:val="24"/>
          <w:szCs w:val="24"/>
        </w:rPr>
        <w:t xml:space="preserve"> в части</w:t>
      </w:r>
      <w:r w:rsidR="0087424B" w:rsidRPr="00CC3344">
        <w:rPr>
          <w:spacing w:val="-4"/>
          <w:sz w:val="24"/>
          <w:szCs w:val="24"/>
        </w:rPr>
        <w:t xml:space="preserve"> осуществления строительного контроля и</w:t>
      </w:r>
      <w:r w:rsidRPr="00CC3344">
        <w:rPr>
          <w:spacing w:val="-4"/>
          <w:sz w:val="24"/>
          <w:szCs w:val="24"/>
        </w:rPr>
        <w:t xml:space="preserve"> проверки соблюдения требований охраны труда, промышленной и пожарной безопасности, санитарных правил/норм и иных требований на рабочих местах персонала Подрядной организации (привлекаемых Субподрядчиков), с принятием со стороны </w:t>
      </w:r>
      <w:r w:rsidR="00F22A5F" w:rsidRPr="00CC3344">
        <w:rPr>
          <w:spacing w:val="-4"/>
          <w:sz w:val="24"/>
          <w:szCs w:val="24"/>
        </w:rPr>
        <w:t xml:space="preserve">филиала </w:t>
      </w:r>
      <w:r w:rsidR="00981B70" w:rsidRPr="00CC3344">
        <w:rPr>
          <w:spacing w:val="-4"/>
          <w:sz w:val="24"/>
          <w:szCs w:val="24"/>
        </w:rPr>
        <w:t>П</w:t>
      </w:r>
      <w:r w:rsidR="00F22A5F" w:rsidRPr="00CC3344">
        <w:rPr>
          <w:spacing w:val="-4"/>
          <w:sz w:val="24"/>
          <w:szCs w:val="24"/>
        </w:rPr>
        <w:t>АО «МРСК Центра»-«Липецкэнерго»</w:t>
      </w:r>
      <w:r w:rsidRPr="00CC3344">
        <w:rPr>
          <w:spacing w:val="-4"/>
          <w:sz w:val="24"/>
          <w:szCs w:val="24"/>
        </w:rPr>
        <w:t xml:space="preserve">, при выявлении грубых нарушений вышеуказанных требований, действенных мер к персоналу Подрядной организации (привлекаемых Субподрядчиков), в том числе, таких как выдача предписания, </w:t>
      </w:r>
      <w:r w:rsidR="00944258" w:rsidRPr="00CC3344">
        <w:rPr>
          <w:spacing w:val="-4"/>
          <w:sz w:val="24"/>
          <w:szCs w:val="24"/>
        </w:rPr>
        <w:t xml:space="preserve">приостановка хода </w:t>
      </w:r>
      <w:r w:rsidR="00D26EB2" w:rsidRPr="00CC3344">
        <w:rPr>
          <w:spacing w:val="-4"/>
          <w:sz w:val="24"/>
          <w:szCs w:val="24"/>
        </w:rPr>
        <w:t>выполнения работ</w:t>
      </w:r>
      <w:r w:rsidR="00944258" w:rsidRPr="00CC3344">
        <w:rPr>
          <w:spacing w:val="-4"/>
          <w:sz w:val="24"/>
          <w:szCs w:val="24"/>
        </w:rPr>
        <w:t xml:space="preserve">, </w:t>
      </w:r>
      <w:r w:rsidRPr="00CC3344">
        <w:rPr>
          <w:spacing w:val="-4"/>
          <w:sz w:val="24"/>
          <w:szCs w:val="24"/>
        </w:rPr>
        <w:lastRenderedPageBreak/>
        <w:t>отстранение бригад или отдельных лиц от работы, отказ от их дальнейшего допуска и необходимости проведения их замены Подрядной организации</w:t>
      </w:r>
      <w:r w:rsidR="00E259B4" w:rsidRPr="00CC3344">
        <w:rPr>
          <w:spacing w:val="-4"/>
          <w:sz w:val="24"/>
          <w:szCs w:val="24"/>
        </w:rPr>
        <w:t>.</w:t>
      </w:r>
    </w:p>
    <w:p w:rsidR="009D0645" w:rsidRPr="00CB35D8" w:rsidRDefault="009D0645" w:rsidP="00DA60A9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 xml:space="preserve">В случае если до завершения выполнения этапа работ </w:t>
      </w:r>
      <w:r w:rsidR="00F22A5F" w:rsidRPr="00CB35D8">
        <w:rPr>
          <w:sz w:val="24"/>
          <w:szCs w:val="24"/>
        </w:rPr>
        <w:t xml:space="preserve">филиал </w:t>
      </w:r>
      <w:r w:rsidR="00981B70" w:rsidRPr="00CB35D8">
        <w:rPr>
          <w:sz w:val="24"/>
          <w:szCs w:val="24"/>
        </w:rPr>
        <w:t>П</w:t>
      </w:r>
      <w:r w:rsidR="00F22A5F" w:rsidRPr="00CB35D8">
        <w:rPr>
          <w:sz w:val="24"/>
          <w:szCs w:val="24"/>
        </w:rPr>
        <w:t xml:space="preserve">АО «МРСК Центра»-«Липецкэнерго» </w:t>
      </w:r>
      <w:r w:rsidRPr="00CB35D8">
        <w:rPr>
          <w:sz w:val="24"/>
          <w:szCs w:val="24"/>
        </w:rPr>
        <w:t>обнаружит некачественное выполнение работ, Подрядная организация обязана к сроку окончания работ по этапу устранить замечания за свой счет.</w:t>
      </w:r>
    </w:p>
    <w:p w:rsidR="0067564B" w:rsidRPr="00CB35D8" w:rsidRDefault="00FB3A9F" w:rsidP="00DA60A9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 xml:space="preserve">Приемку строительно-монтажных работ осуществляет филиал ПАО «МРСК Центра»-«Липецкэнерго» в соответствии с действующими СНиП. Подрядная организация обязана сформировать и передать в филиал ПАО «МРСК Центра»-«Липецкэнерго» приемо-сдаточную документацию по объекту в бумажном виде и её электронную копию. Обнаруженные при приемке работ отступления и замечания Подрядная организация устраняет за свой счет и </w:t>
      </w:r>
      <w:proofErr w:type="gramStart"/>
      <w:r w:rsidRPr="00CB35D8">
        <w:rPr>
          <w:sz w:val="24"/>
          <w:szCs w:val="24"/>
        </w:rPr>
        <w:t>в сроки</w:t>
      </w:r>
      <w:proofErr w:type="gramEnd"/>
      <w:r w:rsidRPr="00CB35D8">
        <w:rPr>
          <w:sz w:val="24"/>
          <w:szCs w:val="24"/>
        </w:rPr>
        <w:t xml:space="preserve"> установленные приемочной комиссией</w:t>
      </w:r>
      <w:r w:rsidR="0067564B" w:rsidRPr="00CB35D8">
        <w:rPr>
          <w:sz w:val="24"/>
          <w:szCs w:val="24"/>
        </w:rPr>
        <w:t>.</w:t>
      </w:r>
    </w:p>
    <w:p w:rsidR="000C6C98" w:rsidRPr="00CB35D8" w:rsidRDefault="000C6C98" w:rsidP="00DA60A9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 xml:space="preserve">Указанные действия </w:t>
      </w:r>
      <w:r w:rsidR="00F22A5F" w:rsidRPr="00CB35D8">
        <w:rPr>
          <w:sz w:val="24"/>
          <w:szCs w:val="24"/>
        </w:rPr>
        <w:t xml:space="preserve">филиала </w:t>
      </w:r>
      <w:r w:rsidR="00981B70" w:rsidRPr="00CB35D8">
        <w:rPr>
          <w:sz w:val="24"/>
          <w:szCs w:val="24"/>
        </w:rPr>
        <w:t>П</w:t>
      </w:r>
      <w:r w:rsidR="00F22A5F" w:rsidRPr="00CB35D8">
        <w:rPr>
          <w:sz w:val="24"/>
          <w:szCs w:val="24"/>
        </w:rPr>
        <w:t>АО «МРСК Центра»-«Липецкэнерго»</w:t>
      </w:r>
      <w:r w:rsidRPr="00CB35D8">
        <w:rPr>
          <w:sz w:val="24"/>
          <w:szCs w:val="24"/>
        </w:rPr>
        <w:t xml:space="preserve"> являются обязательными и безусловными для исполнения Подрядной организацией (привлекаемыми Субподрядчиками).</w:t>
      </w:r>
    </w:p>
    <w:p w:rsidR="0067564B" w:rsidRPr="00CB35D8" w:rsidRDefault="0067564B" w:rsidP="00FB4AB2">
      <w:pPr>
        <w:pStyle w:val="a4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CB35D8">
        <w:rPr>
          <w:b/>
          <w:sz w:val="24"/>
          <w:szCs w:val="24"/>
        </w:rPr>
        <w:t>Гарантии исполнителя строительных работ.</w:t>
      </w:r>
    </w:p>
    <w:p w:rsidR="00B52621" w:rsidRPr="00CB35D8" w:rsidRDefault="006D592C" w:rsidP="00D035C2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Подрядная строительная о</w:t>
      </w:r>
      <w:r w:rsidR="00B52621" w:rsidRPr="00CB35D8">
        <w:rPr>
          <w:sz w:val="24"/>
          <w:szCs w:val="24"/>
        </w:rPr>
        <w:t xml:space="preserve">рганизация </w:t>
      </w:r>
      <w:r w:rsidR="00F22A5F" w:rsidRPr="00CB35D8">
        <w:rPr>
          <w:sz w:val="24"/>
          <w:szCs w:val="24"/>
        </w:rPr>
        <w:t>обязана</w:t>
      </w:r>
      <w:r w:rsidR="00B52621" w:rsidRPr="00CB35D8">
        <w:rPr>
          <w:sz w:val="24"/>
          <w:szCs w:val="24"/>
        </w:rPr>
        <w:t xml:space="preserve"> гарантировать:</w:t>
      </w:r>
    </w:p>
    <w:p w:rsidR="00B52621" w:rsidRPr="00CB35D8" w:rsidRDefault="00B52621" w:rsidP="00D035C2">
      <w:pPr>
        <w:pStyle w:val="a4"/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–</w:t>
      </w:r>
      <w:r w:rsidRPr="00CB35D8">
        <w:rPr>
          <w:sz w:val="24"/>
          <w:szCs w:val="24"/>
        </w:rPr>
        <w:tab/>
        <w:t>качественную и безопасную работу реконструированн</w:t>
      </w:r>
      <w:r w:rsidR="00032DC0">
        <w:rPr>
          <w:sz w:val="24"/>
          <w:szCs w:val="24"/>
        </w:rPr>
        <w:t>ого</w:t>
      </w:r>
      <w:r w:rsidR="005A1AD6" w:rsidRPr="00CB35D8">
        <w:rPr>
          <w:sz w:val="24"/>
          <w:szCs w:val="24"/>
        </w:rPr>
        <w:t xml:space="preserve"> </w:t>
      </w:r>
      <w:r w:rsidR="003A621B">
        <w:rPr>
          <w:sz w:val="24"/>
          <w:szCs w:val="24"/>
        </w:rPr>
        <w:t>(построенного)</w:t>
      </w:r>
      <w:r w:rsidR="00032DC0">
        <w:rPr>
          <w:sz w:val="24"/>
          <w:szCs w:val="24"/>
        </w:rPr>
        <w:t xml:space="preserve"> объекта</w:t>
      </w:r>
      <w:r w:rsidRPr="00CB35D8">
        <w:rPr>
          <w:sz w:val="24"/>
          <w:szCs w:val="24"/>
        </w:rPr>
        <w:t xml:space="preserve"> в течение гаран</w:t>
      </w:r>
      <w:r w:rsidR="008D5022" w:rsidRPr="00CB35D8">
        <w:rPr>
          <w:sz w:val="24"/>
          <w:szCs w:val="24"/>
        </w:rPr>
        <w:t>тийного срока – 3 года с даты ввода объекта в эксплуатацию</w:t>
      </w:r>
      <w:r w:rsidRPr="00CB35D8">
        <w:rPr>
          <w:sz w:val="24"/>
          <w:szCs w:val="24"/>
        </w:rPr>
        <w:t>;</w:t>
      </w:r>
    </w:p>
    <w:p w:rsidR="006D592C" w:rsidRPr="00CB35D8" w:rsidRDefault="00B52621" w:rsidP="00D035C2">
      <w:pPr>
        <w:pStyle w:val="a4"/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–</w:t>
      </w:r>
      <w:r w:rsidRPr="00CB35D8">
        <w:rPr>
          <w:sz w:val="24"/>
          <w:szCs w:val="24"/>
        </w:rPr>
        <w:tab/>
      </w:r>
      <w:r w:rsidR="006D592C" w:rsidRPr="00CB35D8">
        <w:rPr>
          <w:sz w:val="24"/>
          <w:szCs w:val="24"/>
        </w:rPr>
        <w:t>соответст</w:t>
      </w:r>
      <w:r w:rsidR="00642A51" w:rsidRPr="00CB35D8">
        <w:rPr>
          <w:sz w:val="24"/>
          <w:szCs w:val="24"/>
        </w:rPr>
        <w:t xml:space="preserve">вие вновь </w:t>
      </w:r>
      <w:r w:rsidR="005A1AD6" w:rsidRPr="00CB35D8">
        <w:rPr>
          <w:sz w:val="24"/>
          <w:szCs w:val="24"/>
        </w:rPr>
        <w:t>реконструированн</w:t>
      </w:r>
      <w:r w:rsidR="00032DC0">
        <w:rPr>
          <w:sz w:val="24"/>
          <w:szCs w:val="24"/>
        </w:rPr>
        <w:t>ого</w:t>
      </w:r>
      <w:r w:rsidR="003A621B">
        <w:rPr>
          <w:sz w:val="24"/>
          <w:szCs w:val="24"/>
        </w:rPr>
        <w:t xml:space="preserve"> (построенного)</w:t>
      </w:r>
      <w:r w:rsidR="00023DB4" w:rsidRPr="00CB35D8">
        <w:rPr>
          <w:sz w:val="24"/>
          <w:szCs w:val="24"/>
        </w:rPr>
        <w:t xml:space="preserve"> </w:t>
      </w:r>
      <w:r w:rsidR="00D3610C" w:rsidRPr="00CB35D8">
        <w:rPr>
          <w:sz w:val="24"/>
          <w:szCs w:val="24"/>
        </w:rPr>
        <w:t>объект</w:t>
      </w:r>
      <w:r w:rsidR="00032DC0">
        <w:rPr>
          <w:sz w:val="24"/>
          <w:szCs w:val="24"/>
        </w:rPr>
        <w:t>а</w:t>
      </w:r>
      <w:r w:rsidR="006D592C" w:rsidRPr="00CB35D8">
        <w:rPr>
          <w:sz w:val="24"/>
          <w:szCs w:val="24"/>
        </w:rPr>
        <w:t xml:space="preserve"> требованиям НТД </w:t>
      </w:r>
      <w:r w:rsidR="006B487B" w:rsidRPr="00CB35D8">
        <w:rPr>
          <w:sz w:val="24"/>
          <w:szCs w:val="24"/>
        </w:rPr>
        <w:t xml:space="preserve">в течение </w:t>
      </w:r>
      <w:r w:rsidRPr="00CB35D8">
        <w:rPr>
          <w:sz w:val="24"/>
          <w:szCs w:val="24"/>
        </w:rPr>
        <w:t>3</w:t>
      </w:r>
      <w:r w:rsidR="006D592C" w:rsidRPr="00CB35D8">
        <w:rPr>
          <w:sz w:val="24"/>
          <w:szCs w:val="24"/>
        </w:rPr>
        <w:t xml:space="preserve"> лет с </w:t>
      </w:r>
      <w:r w:rsidR="008D5022" w:rsidRPr="00CB35D8">
        <w:rPr>
          <w:sz w:val="24"/>
          <w:szCs w:val="24"/>
        </w:rPr>
        <w:t>даты ввода объекта в эксплуатацию</w:t>
      </w:r>
      <w:r w:rsidRPr="00CB35D8">
        <w:rPr>
          <w:sz w:val="24"/>
          <w:szCs w:val="24"/>
        </w:rPr>
        <w:t>.</w:t>
      </w:r>
    </w:p>
    <w:p w:rsidR="00B52621" w:rsidRPr="00CB35D8" w:rsidRDefault="00B52621" w:rsidP="00D035C2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Подрядная организация должна за свой с</w:t>
      </w:r>
      <w:r w:rsidR="00F22A5F" w:rsidRPr="00CB35D8">
        <w:rPr>
          <w:sz w:val="24"/>
          <w:szCs w:val="24"/>
        </w:rPr>
        <w:t xml:space="preserve">чет и в сроки, согласованные с филиалом </w:t>
      </w:r>
      <w:r w:rsidR="00981B70" w:rsidRPr="00CB35D8">
        <w:rPr>
          <w:sz w:val="24"/>
          <w:szCs w:val="24"/>
        </w:rPr>
        <w:t>П</w:t>
      </w:r>
      <w:r w:rsidR="00F22A5F" w:rsidRPr="00CB35D8">
        <w:rPr>
          <w:sz w:val="24"/>
          <w:szCs w:val="24"/>
        </w:rPr>
        <w:t>АО «МРСК Центра»-«Липецкэнерго»</w:t>
      </w:r>
      <w:r w:rsidRPr="00CB35D8">
        <w:rPr>
          <w:sz w:val="24"/>
          <w:szCs w:val="24"/>
        </w:rPr>
        <w:t>, устранять любые дефекты, выявленные в период гарантийного срока.</w:t>
      </w:r>
    </w:p>
    <w:p w:rsidR="00B35640" w:rsidRDefault="00B35640" w:rsidP="00FB4AB2">
      <w:pPr>
        <w:pStyle w:val="a4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Экология и природоохранные мероприятия.</w:t>
      </w:r>
    </w:p>
    <w:p w:rsidR="00B35640" w:rsidRPr="00B35640" w:rsidRDefault="00B35640" w:rsidP="00B35640">
      <w:pPr>
        <w:pStyle w:val="a4"/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C72C15">
        <w:rPr>
          <w:sz w:val="24"/>
          <w:szCs w:val="24"/>
        </w:rPr>
        <w:t>Выполнение работ произвести в соответствии с разделом проекта «Охрана окружающей среды»</w:t>
      </w:r>
      <w:r>
        <w:rPr>
          <w:sz w:val="24"/>
          <w:szCs w:val="24"/>
        </w:rPr>
        <w:t>.</w:t>
      </w:r>
    </w:p>
    <w:p w:rsidR="004B36E6" w:rsidRPr="00CB35D8" w:rsidRDefault="00B35640" w:rsidP="00FB4AB2">
      <w:pPr>
        <w:pStyle w:val="a4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104932">
        <w:rPr>
          <w:b/>
          <w:bCs/>
          <w:sz w:val="24"/>
          <w:szCs w:val="24"/>
        </w:rPr>
        <w:t>Сроки выполнения работ и условия оплаты</w:t>
      </w:r>
      <w:r w:rsidR="004B36E6" w:rsidRPr="00CB35D8">
        <w:rPr>
          <w:b/>
          <w:sz w:val="24"/>
          <w:szCs w:val="24"/>
        </w:rPr>
        <w:t>.</w:t>
      </w:r>
    </w:p>
    <w:p w:rsidR="004B36E6" w:rsidRDefault="00B35640" w:rsidP="00D035C2">
      <w:pPr>
        <w:widowControl w:val="0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104932">
        <w:rPr>
          <w:sz w:val="24"/>
          <w:szCs w:val="24"/>
        </w:rPr>
        <w:t>Срок выполнения работ</w:t>
      </w:r>
      <w:r>
        <w:rPr>
          <w:sz w:val="24"/>
          <w:szCs w:val="24"/>
        </w:rPr>
        <w:t xml:space="preserve">: в </w:t>
      </w:r>
      <w:r w:rsidR="00D3284B">
        <w:rPr>
          <w:sz w:val="24"/>
          <w:szCs w:val="24"/>
        </w:rPr>
        <w:t>течение</w:t>
      </w:r>
      <w:r>
        <w:rPr>
          <w:sz w:val="24"/>
          <w:szCs w:val="24"/>
        </w:rPr>
        <w:t xml:space="preserve"> </w:t>
      </w:r>
      <w:r w:rsidR="00A3776B">
        <w:rPr>
          <w:sz w:val="24"/>
          <w:szCs w:val="24"/>
        </w:rPr>
        <w:t>51</w:t>
      </w:r>
      <w:r w:rsidR="00DE1648">
        <w:rPr>
          <w:sz w:val="24"/>
          <w:szCs w:val="24"/>
        </w:rPr>
        <w:t xml:space="preserve"> </w:t>
      </w:r>
      <w:r w:rsidR="001C46E7">
        <w:rPr>
          <w:sz w:val="24"/>
          <w:szCs w:val="24"/>
        </w:rPr>
        <w:t xml:space="preserve">календарного </w:t>
      </w:r>
      <w:r w:rsidR="00A3776B">
        <w:rPr>
          <w:sz w:val="24"/>
          <w:szCs w:val="24"/>
        </w:rPr>
        <w:t>дня</w:t>
      </w:r>
      <w:r>
        <w:rPr>
          <w:sz w:val="24"/>
          <w:szCs w:val="24"/>
        </w:rPr>
        <w:t xml:space="preserve"> с момента заключения договора</w:t>
      </w:r>
      <w:r w:rsidR="004B36E6" w:rsidRPr="00CB35D8">
        <w:rPr>
          <w:sz w:val="24"/>
          <w:szCs w:val="24"/>
        </w:rPr>
        <w:t>.</w:t>
      </w:r>
    </w:p>
    <w:p w:rsidR="00DD2A1B" w:rsidRDefault="00DD2A1B" w:rsidP="00D035C2">
      <w:pPr>
        <w:widowControl w:val="0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3E0666">
        <w:rPr>
          <w:sz w:val="24"/>
          <w:szCs w:val="24"/>
        </w:rPr>
        <w:t>Подрядная организация обязана в течение 10-ти рабочих дней после подписания договора приступить к выполнению работ</w:t>
      </w:r>
      <w:r>
        <w:rPr>
          <w:sz w:val="24"/>
          <w:szCs w:val="24"/>
        </w:rPr>
        <w:t>.</w:t>
      </w:r>
    </w:p>
    <w:p w:rsidR="008C5445" w:rsidRPr="00CB35D8" w:rsidRDefault="008C5445" w:rsidP="00067878">
      <w:pPr>
        <w:widowControl w:val="0"/>
        <w:autoSpaceDE w:val="0"/>
        <w:autoSpaceDN w:val="0"/>
        <w:adjustRightInd w:val="0"/>
        <w:spacing w:before="240"/>
        <w:jc w:val="both"/>
        <w:rPr>
          <w:b/>
          <w:sz w:val="24"/>
          <w:szCs w:val="24"/>
        </w:rPr>
      </w:pPr>
      <w:r w:rsidRPr="00CB35D8">
        <w:rPr>
          <w:b/>
          <w:sz w:val="24"/>
          <w:szCs w:val="24"/>
        </w:rPr>
        <w:t>Приложение:</w:t>
      </w:r>
    </w:p>
    <w:p w:rsidR="002F637C" w:rsidRPr="00CB35D8" w:rsidRDefault="00653002" w:rsidP="00416B68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Основные показатели</w:t>
      </w:r>
      <w:r w:rsidR="002F637C" w:rsidRPr="00CB35D8">
        <w:rPr>
          <w:sz w:val="24"/>
          <w:szCs w:val="24"/>
        </w:rPr>
        <w:t xml:space="preserve"> </w:t>
      </w:r>
      <w:r w:rsidR="00DA4373" w:rsidRPr="00CB35D8">
        <w:rPr>
          <w:sz w:val="24"/>
          <w:szCs w:val="24"/>
        </w:rPr>
        <w:t>объект</w:t>
      </w:r>
      <w:r w:rsidR="0014627C">
        <w:rPr>
          <w:sz w:val="24"/>
          <w:szCs w:val="24"/>
        </w:rPr>
        <w:t>а</w:t>
      </w:r>
      <w:r w:rsidR="00C429B2" w:rsidRPr="00CB35D8">
        <w:rPr>
          <w:sz w:val="24"/>
          <w:szCs w:val="24"/>
        </w:rPr>
        <w:t xml:space="preserve"> – на </w:t>
      </w:r>
      <w:r w:rsidR="00065224">
        <w:rPr>
          <w:sz w:val="24"/>
          <w:szCs w:val="24"/>
        </w:rPr>
        <w:t>1</w:t>
      </w:r>
      <w:r w:rsidR="00C429B2" w:rsidRPr="00CB35D8">
        <w:rPr>
          <w:sz w:val="24"/>
          <w:szCs w:val="24"/>
        </w:rPr>
        <w:t xml:space="preserve"> л</w:t>
      </w:r>
      <w:r w:rsidR="002F637C" w:rsidRPr="00CB35D8">
        <w:rPr>
          <w:sz w:val="24"/>
          <w:szCs w:val="24"/>
        </w:rPr>
        <w:t>.</w:t>
      </w:r>
    </w:p>
    <w:p w:rsidR="00003B31" w:rsidRPr="00CB35D8" w:rsidRDefault="00003B31" w:rsidP="00416B68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426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Календарный план выполнения работ</w:t>
      </w:r>
      <w:r w:rsidR="00C429B2" w:rsidRPr="00CB35D8">
        <w:rPr>
          <w:sz w:val="24"/>
          <w:szCs w:val="24"/>
        </w:rPr>
        <w:t xml:space="preserve"> – на </w:t>
      </w:r>
      <w:r w:rsidR="00FB7E93">
        <w:rPr>
          <w:sz w:val="24"/>
          <w:szCs w:val="24"/>
        </w:rPr>
        <w:t>1</w:t>
      </w:r>
      <w:r w:rsidR="00C429B2" w:rsidRPr="00CB35D8">
        <w:rPr>
          <w:sz w:val="24"/>
          <w:szCs w:val="24"/>
        </w:rPr>
        <w:t xml:space="preserve"> л</w:t>
      </w:r>
      <w:r w:rsidRPr="00CB35D8">
        <w:rPr>
          <w:sz w:val="24"/>
          <w:szCs w:val="24"/>
        </w:rPr>
        <w:t>.</w:t>
      </w:r>
    </w:p>
    <w:p w:rsidR="008C5445" w:rsidRPr="00CB35D8" w:rsidRDefault="008C5445" w:rsidP="00416B68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426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Проектная документация</w:t>
      </w:r>
      <w:r w:rsidR="00C429B2" w:rsidRPr="00CB35D8">
        <w:rPr>
          <w:sz w:val="24"/>
          <w:szCs w:val="24"/>
        </w:rPr>
        <w:t xml:space="preserve"> – в электронном виде</w:t>
      </w:r>
      <w:r w:rsidRPr="00CB35D8">
        <w:rPr>
          <w:sz w:val="24"/>
          <w:szCs w:val="24"/>
        </w:rPr>
        <w:t>.</w:t>
      </w:r>
    </w:p>
    <w:p w:rsidR="004A1A8E" w:rsidRPr="00CB35D8" w:rsidRDefault="004A1A8E" w:rsidP="004A1A8E">
      <w:pPr>
        <w:pStyle w:val="a4"/>
        <w:tabs>
          <w:tab w:val="right" w:pos="10206"/>
        </w:tabs>
        <w:ind w:left="0" w:firstLine="0"/>
        <w:jc w:val="both"/>
        <w:rPr>
          <w:sz w:val="24"/>
          <w:szCs w:val="24"/>
        </w:rPr>
      </w:pPr>
    </w:p>
    <w:p w:rsidR="00E7431B" w:rsidRDefault="00E7431B" w:rsidP="00E7431B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Начальник управления капитального строительства</w:t>
      </w:r>
    </w:p>
    <w:p w:rsidR="00E7431B" w:rsidRPr="00CB35D8" w:rsidRDefault="00E7431B" w:rsidP="00E7431B">
      <w:pPr>
        <w:pStyle w:val="a4"/>
        <w:tabs>
          <w:tab w:val="right" w:pos="10065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филиала ПАО «МРСК Центра»-«Липецкэнерго»</w:t>
      </w:r>
      <w:r w:rsidRPr="00CB35D8">
        <w:rPr>
          <w:sz w:val="24"/>
          <w:szCs w:val="24"/>
        </w:rPr>
        <w:tab/>
      </w:r>
      <w:r w:rsidR="00065224">
        <w:rPr>
          <w:sz w:val="24"/>
          <w:szCs w:val="24"/>
        </w:rPr>
        <w:t>Р.В</w:t>
      </w:r>
      <w:r w:rsidRPr="00CB35D8">
        <w:rPr>
          <w:sz w:val="24"/>
          <w:szCs w:val="24"/>
        </w:rPr>
        <w:t xml:space="preserve">. </w:t>
      </w:r>
      <w:r w:rsidR="00065224">
        <w:rPr>
          <w:sz w:val="24"/>
          <w:szCs w:val="24"/>
        </w:rPr>
        <w:t>Човгун</w:t>
      </w:r>
    </w:p>
    <w:p w:rsidR="00E7431B" w:rsidRPr="00CB35D8" w:rsidRDefault="00E7431B" w:rsidP="00E7431B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</w:p>
    <w:p w:rsidR="00E7431B" w:rsidRDefault="00E7431B" w:rsidP="00E7431B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Согласовано</w:t>
      </w:r>
    </w:p>
    <w:p w:rsidR="00E7431B" w:rsidRDefault="00E7431B" w:rsidP="00E7431B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</w:p>
    <w:p w:rsidR="00E7431B" w:rsidRDefault="00E7431B" w:rsidP="00E7431B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директора по капитальному строительству</w:t>
      </w:r>
    </w:p>
    <w:p w:rsidR="00E7431B" w:rsidRDefault="00E7431B" w:rsidP="00E7431B">
      <w:pPr>
        <w:pStyle w:val="a4"/>
        <w:tabs>
          <w:tab w:val="right" w:pos="10065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филиала ПАО «МРСК Центра»-«Липецкэнерго»</w:t>
      </w:r>
      <w:r>
        <w:rPr>
          <w:sz w:val="24"/>
          <w:szCs w:val="24"/>
        </w:rPr>
        <w:tab/>
        <w:t>С.В. Дмитриев</w:t>
      </w:r>
    </w:p>
    <w:p w:rsidR="00E7431B" w:rsidRPr="00CB35D8" w:rsidRDefault="00E7431B" w:rsidP="00E7431B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</w:p>
    <w:p w:rsidR="00E7431B" w:rsidRDefault="00065224" w:rsidP="00E7431B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="00E7431B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="00E7431B">
        <w:rPr>
          <w:sz w:val="24"/>
          <w:szCs w:val="24"/>
        </w:rPr>
        <w:t xml:space="preserve"> главного инженера по управлению</w:t>
      </w:r>
    </w:p>
    <w:p w:rsidR="00E7431B" w:rsidRDefault="00E7431B" w:rsidP="00E7431B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производственными активами и развитию филиала</w:t>
      </w:r>
    </w:p>
    <w:p w:rsidR="00E7431B" w:rsidRDefault="00E7431B" w:rsidP="00E7431B">
      <w:pPr>
        <w:pStyle w:val="a4"/>
        <w:tabs>
          <w:tab w:val="right" w:pos="10065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ПАО «МРСК Центра»-«Липецкэнерго»</w:t>
      </w:r>
      <w:r>
        <w:rPr>
          <w:sz w:val="24"/>
          <w:szCs w:val="24"/>
        </w:rPr>
        <w:tab/>
      </w:r>
      <w:r w:rsidR="00065224">
        <w:rPr>
          <w:sz w:val="24"/>
          <w:szCs w:val="24"/>
        </w:rPr>
        <w:t>Э</w:t>
      </w:r>
      <w:r>
        <w:rPr>
          <w:sz w:val="24"/>
          <w:szCs w:val="24"/>
        </w:rPr>
        <w:t>.</w:t>
      </w:r>
      <w:r w:rsidR="00065224">
        <w:rPr>
          <w:sz w:val="24"/>
          <w:szCs w:val="24"/>
        </w:rPr>
        <w:t>Ю</w:t>
      </w:r>
      <w:r>
        <w:rPr>
          <w:sz w:val="24"/>
          <w:szCs w:val="24"/>
        </w:rPr>
        <w:t xml:space="preserve">. </w:t>
      </w:r>
      <w:r w:rsidR="00065224">
        <w:rPr>
          <w:sz w:val="24"/>
          <w:szCs w:val="24"/>
        </w:rPr>
        <w:t>Кусиньш</w:t>
      </w:r>
    </w:p>
    <w:p w:rsidR="00E7431B" w:rsidRDefault="00E7431B" w:rsidP="00E7431B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</w:p>
    <w:p w:rsidR="00E7431B" w:rsidRPr="00CB35D8" w:rsidRDefault="00E7431B" w:rsidP="00E7431B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Pr="00CB35D8">
        <w:rPr>
          <w:sz w:val="24"/>
          <w:szCs w:val="24"/>
        </w:rPr>
        <w:t>ачальник управления инвестиций филиала</w:t>
      </w:r>
    </w:p>
    <w:p w:rsidR="00E7431B" w:rsidRPr="00CB35D8" w:rsidRDefault="00E7431B" w:rsidP="00E7431B">
      <w:pPr>
        <w:pStyle w:val="a4"/>
        <w:tabs>
          <w:tab w:val="right" w:pos="10065"/>
        </w:tabs>
        <w:ind w:left="0" w:firstLine="0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ПАО «МРСК Центра»-«Липецкэнерго»</w:t>
      </w:r>
      <w:r w:rsidRPr="00CB35D8">
        <w:rPr>
          <w:sz w:val="24"/>
          <w:szCs w:val="24"/>
        </w:rPr>
        <w:tab/>
      </w:r>
      <w:r>
        <w:rPr>
          <w:sz w:val="24"/>
          <w:szCs w:val="24"/>
        </w:rPr>
        <w:t>А.В. Свинарев</w:t>
      </w:r>
    </w:p>
    <w:p w:rsidR="00065224" w:rsidRDefault="00065224" w:rsidP="00E7431B">
      <w:pPr>
        <w:pStyle w:val="a4"/>
        <w:tabs>
          <w:tab w:val="right" w:pos="10490"/>
        </w:tabs>
        <w:ind w:left="0" w:firstLine="0"/>
        <w:jc w:val="left"/>
        <w:rPr>
          <w:sz w:val="24"/>
          <w:szCs w:val="24"/>
        </w:rPr>
      </w:pPr>
    </w:p>
    <w:p w:rsidR="00E7431B" w:rsidRPr="00CB35D8" w:rsidRDefault="007A6E2E" w:rsidP="00E7431B">
      <w:pPr>
        <w:pStyle w:val="a4"/>
        <w:tabs>
          <w:tab w:val="right" w:pos="10490"/>
        </w:tabs>
        <w:ind w:left="0" w:firstLine="0"/>
        <w:jc w:val="left"/>
        <w:rPr>
          <w:sz w:val="20"/>
        </w:rPr>
      </w:pPr>
      <w:r>
        <w:rPr>
          <w:sz w:val="20"/>
        </w:rPr>
        <w:t>А</w:t>
      </w:r>
      <w:r w:rsidR="00065224">
        <w:rPr>
          <w:sz w:val="20"/>
        </w:rPr>
        <w:t>.</w:t>
      </w:r>
      <w:r>
        <w:rPr>
          <w:sz w:val="20"/>
        </w:rPr>
        <w:t>И</w:t>
      </w:r>
      <w:r w:rsidR="00E7431B" w:rsidRPr="00CB35D8">
        <w:rPr>
          <w:sz w:val="20"/>
        </w:rPr>
        <w:t xml:space="preserve">. </w:t>
      </w:r>
      <w:r>
        <w:rPr>
          <w:sz w:val="20"/>
        </w:rPr>
        <w:t>Пестов</w:t>
      </w:r>
    </w:p>
    <w:p w:rsidR="007A6E2E" w:rsidRDefault="00E7431B" w:rsidP="00E7431B">
      <w:pPr>
        <w:pStyle w:val="a4"/>
        <w:tabs>
          <w:tab w:val="right" w:pos="10490"/>
        </w:tabs>
        <w:ind w:left="0" w:firstLine="0"/>
        <w:jc w:val="left"/>
        <w:rPr>
          <w:sz w:val="20"/>
        </w:rPr>
      </w:pPr>
      <w:r w:rsidRPr="00CB35D8">
        <w:rPr>
          <w:sz w:val="20"/>
        </w:rPr>
        <w:t>(4742) 22-82-</w:t>
      </w:r>
      <w:r w:rsidR="0044716C">
        <w:rPr>
          <w:sz w:val="20"/>
        </w:rPr>
        <w:t>0</w:t>
      </w:r>
      <w:r w:rsidRPr="00CB35D8">
        <w:rPr>
          <w:sz w:val="20"/>
        </w:rPr>
        <w:t>3</w:t>
      </w:r>
    </w:p>
    <w:p w:rsidR="00E7431B" w:rsidRPr="00CB35D8" w:rsidRDefault="00E7431B" w:rsidP="007A6E2E">
      <w:pPr>
        <w:sectPr w:rsidR="00E7431B" w:rsidRPr="00CB35D8" w:rsidSect="00C460C6">
          <w:headerReference w:type="even" r:id="rId8"/>
          <w:headerReference w:type="default" r:id="rId9"/>
          <w:pgSz w:w="11907" w:h="16839" w:code="9"/>
          <w:pgMar w:top="709" w:right="709" w:bottom="709" w:left="1134" w:header="510" w:footer="510" w:gutter="0"/>
          <w:cols w:space="720"/>
          <w:titlePg/>
          <w:docGrid w:linePitch="272"/>
        </w:sectPr>
      </w:pPr>
    </w:p>
    <w:p w:rsidR="00003B31" w:rsidRDefault="0023025F" w:rsidP="00AD19EC">
      <w:pPr>
        <w:pStyle w:val="a4"/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="00D3610C" w:rsidRPr="00D035C2">
        <w:rPr>
          <w:sz w:val="24"/>
          <w:szCs w:val="24"/>
        </w:rPr>
        <w:t>риложение 1</w:t>
      </w:r>
      <w:r w:rsidR="00087D2E" w:rsidRPr="00D035C2">
        <w:rPr>
          <w:sz w:val="24"/>
          <w:szCs w:val="24"/>
        </w:rPr>
        <w:t xml:space="preserve"> к ТЗ </w:t>
      </w:r>
      <w:r w:rsidR="0087424B" w:rsidRPr="00D035C2">
        <w:rPr>
          <w:sz w:val="24"/>
          <w:szCs w:val="24"/>
        </w:rPr>
        <w:t xml:space="preserve">№ </w:t>
      </w:r>
      <w:r w:rsidR="008904C6" w:rsidRPr="00D035C2">
        <w:rPr>
          <w:sz w:val="24"/>
          <w:szCs w:val="24"/>
        </w:rPr>
        <w:t>1</w:t>
      </w:r>
      <w:r w:rsidR="0019012A">
        <w:rPr>
          <w:sz w:val="24"/>
          <w:szCs w:val="24"/>
        </w:rPr>
        <w:t>9</w:t>
      </w:r>
      <w:r w:rsidR="008904C6" w:rsidRPr="00D035C2">
        <w:rPr>
          <w:sz w:val="24"/>
          <w:szCs w:val="24"/>
        </w:rPr>
        <w:t>-0</w:t>
      </w:r>
      <w:r w:rsidR="00BC18FE">
        <w:rPr>
          <w:sz w:val="24"/>
          <w:szCs w:val="24"/>
        </w:rPr>
        <w:t>12</w:t>
      </w:r>
    </w:p>
    <w:p w:rsidR="00AD19EC" w:rsidRPr="00E163FB" w:rsidRDefault="00AD19EC" w:rsidP="00AD19EC">
      <w:pPr>
        <w:pStyle w:val="a4"/>
        <w:tabs>
          <w:tab w:val="left" w:pos="1276"/>
        </w:tabs>
        <w:spacing w:before="240"/>
        <w:rPr>
          <w:bCs/>
          <w:sz w:val="24"/>
          <w:szCs w:val="24"/>
        </w:rPr>
      </w:pPr>
      <w:r w:rsidRPr="00E163FB">
        <w:rPr>
          <w:bCs/>
          <w:sz w:val="24"/>
          <w:szCs w:val="24"/>
        </w:rPr>
        <w:t>Параметры объекта технологического присоединения, предусмотренного к строительству в Липецкой области</w:t>
      </w:r>
    </w:p>
    <w:tbl>
      <w:tblPr>
        <w:tblpPr w:leftFromText="180" w:rightFromText="180" w:vertAnchor="text" w:horzAnchor="margin" w:tblpXSpec="center" w:tblpY="231"/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4"/>
        <w:gridCol w:w="1417"/>
        <w:gridCol w:w="1418"/>
        <w:gridCol w:w="6521"/>
        <w:gridCol w:w="5244"/>
      </w:tblGrid>
      <w:tr w:rsidR="00AD19EC" w:rsidRPr="00416B68" w:rsidTr="00C03029">
        <w:trPr>
          <w:trHeight w:val="559"/>
        </w:trPr>
        <w:tc>
          <w:tcPr>
            <w:tcW w:w="454" w:type="dxa"/>
            <w:vAlign w:val="center"/>
          </w:tcPr>
          <w:p w:rsidR="00AD19EC" w:rsidRPr="00220876" w:rsidRDefault="00AD19EC" w:rsidP="00C03029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 w:rsidRPr="00220876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1417" w:type="dxa"/>
            <w:vAlign w:val="center"/>
          </w:tcPr>
          <w:p w:rsidR="00AD19EC" w:rsidRPr="00220876" w:rsidRDefault="00AD19EC" w:rsidP="00C03029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Номер ТЗ</w:t>
            </w:r>
          </w:p>
        </w:tc>
        <w:tc>
          <w:tcPr>
            <w:tcW w:w="1418" w:type="dxa"/>
            <w:vAlign w:val="center"/>
          </w:tcPr>
          <w:p w:rsidR="00AD19EC" w:rsidRPr="00220876" w:rsidRDefault="00AD19EC" w:rsidP="00C03029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Номер ПСД</w:t>
            </w:r>
          </w:p>
        </w:tc>
        <w:tc>
          <w:tcPr>
            <w:tcW w:w="6521" w:type="dxa"/>
            <w:tcMar>
              <w:left w:w="28" w:type="dxa"/>
              <w:right w:w="28" w:type="dxa"/>
            </w:tcMar>
            <w:vAlign w:val="center"/>
          </w:tcPr>
          <w:p w:rsidR="00AD19EC" w:rsidRPr="00220876" w:rsidRDefault="00AD19EC" w:rsidP="00C03029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 w:rsidRPr="00220876">
              <w:rPr>
                <w:bCs/>
                <w:sz w:val="24"/>
                <w:szCs w:val="24"/>
              </w:rPr>
              <w:t xml:space="preserve">Наименование объекта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19EC" w:rsidRPr="00220876" w:rsidRDefault="00AD19EC" w:rsidP="00C03029">
            <w:pPr>
              <w:pStyle w:val="a4"/>
              <w:tabs>
                <w:tab w:val="left" w:pos="1276"/>
              </w:tabs>
              <w:ind w:left="0" w:firstLine="0"/>
              <w:rPr>
                <w:bCs/>
                <w:sz w:val="24"/>
                <w:szCs w:val="24"/>
              </w:rPr>
            </w:pPr>
            <w:r w:rsidRPr="00220876">
              <w:rPr>
                <w:bCs/>
                <w:sz w:val="24"/>
                <w:szCs w:val="24"/>
              </w:rPr>
              <w:t>Объем выполняемых работ</w:t>
            </w:r>
          </w:p>
          <w:p w:rsidR="00AD19EC" w:rsidRPr="00220876" w:rsidRDefault="00AD19EC" w:rsidP="00C03029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</w:p>
        </w:tc>
      </w:tr>
      <w:tr w:rsidR="00AD19EC" w:rsidRPr="00416B68" w:rsidTr="00C03029">
        <w:trPr>
          <w:trHeight w:val="1119"/>
        </w:trPr>
        <w:tc>
          <w:tcPr>
            <w:tcW w:w="454" w:type="dxa"/>
            <w:vAlign w:val="center"/>
          </w:tcPr>
          <w:p w:rsidR="00AD19EC" w:rsidRPr="00ED46F0" w:rsidRDefault="00AD19EC" w:rsidP="00C03029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 w:rsidRPr="00ED46F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AD19EC" w:rsidRPr="009E4546" w:rsidRDefault="00AD19EC" w:rsidP="00C03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6106435</w:t>
            </w:r>
          </w:p>
        </w:tc>
        <w:tc>
          <w:tcPr>
            <w:tcW w:w="1418" w:type="dxa"/>
            <w:vAlign w:val="center"/>
          </w:tcPr>
          <w:p w:rsidR="00AD19EC" w:rsidRPr="009E4546" w:rsidRDefault="00AD19EC" w:rsidP="00C03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49/18</w:t>
            </w:r>
            <w:r w:rsidRPr="00847EA6">
              <w:rPr>
                <w:sz w:val="24"/>
                <w:szCs w:val="24"/>
              </w:rPr>
              <w:t>-ЭС</w:t>
            </w:r>
          </w:p>
        </w:tc>
        <w:tc>
          <w:tcPr>
            <w:tcW w:w="6521" w:type="dxa"/>
            <w:tcMar>
              <w:left w:w="28" w:type="dxa"/>
              <w:right w:w="28" w:type="dxa"/>
            </w:tcMar>
            <w:vAlign w:val="center"/>
          </w:tcPr>
          <w:p w:rsidR="00AD19EC" w:rsidRPr="00E163FB" w:rsidRDefault="00AD19EC" w:rsidP="00C03029">
            <w:pPr>
              <w:pStyle w:val="af7"/>
              <w:spacing w:after="0" w:line="264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E37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Технологическое присоединение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строящегося жилого дома с коммунально-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быт.электроприборами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М.Л.) в Липецком р-не, с/п Ленинский сельсовет, с. Троицкое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зем.уч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№ </w:t>
            </w:r>
            <w:r w:rsidRPr="00433E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48:13:1530401:165 (ТЗ№6106435/ТУ№6106435)</w:t>
            </w:r>
          </w:p>
          <w:p w:rsidR="00AD19EC" w:rsidRPr="009E4546" w:rsidRDefault="00AD19EC" w:rsidP="00C030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D19EC" w:rsidRPr="00ED46F0" w:rsidRDefault="00AD19EC" w:rsidP="00C03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847EA6">
              <w:rPr>
                <w:sz w:val="24"/>
                <w:szCs w:val="24"/>
              </w:rPr>
              <w:t xml:space="preserve">троительство </w:t>
            </w:r>
            <w:r>
              <w:rPr>
                <w:sz w:val="24"/>
                <w:szCs w:val="24"/>
              </w:rPr>
              <w:t xml:space="preserve"> ВЛИ-0,4</w:t>
            </w:r>
            <w:r w:rsidRPr="00847EA6">
              <w:rPr>
                <w:sz w:val="24"/>
                <w:szCs w:val="24"/>
              </w:rPr>
              <w:t xml:space="preserve"> кВ-</w:t>
            </w:r>
            <w:r>
              <w:rPr>
                <w:sz w:val="24"/>
                <w:szCs w:val="24"/>
              </w:rPr>
              <w:t xml:space="preserve">160 </w:t>
            </w:r>
            <w:r w:rsidRPr="00847EA6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 xml:space="preserve">. Замена существующей ТП №81/100 </w:t>
            </w:r>
            <w:proofErr w:type="spellStart"/>
            <w:r>
              <w:rPr>
                <w:sz w:val="24"/>
                <w:szCs w:val="24"/>
              </w:rPr>
              <w:t>кВА</w:t>
            </w:r>
            <w:proofErr w:type="spellEnd"/>
            <w:r>
              <w:rPr>
                <w:sz w:val="24"/>
                <w:szCs w:val="24"/>
              </w:rPr>
              <w:t xml:space="preserve"> на ТП 10/0,4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spellEnd"/>
            <w:r>
              <w:rPr>
                <w:sz w:val="24"/>
                <w:szCs w:val="24"/>
              </w:rPr>
              <w:t xml:space="preserve"> с силовым трансформатором мощностью 160 </w:t>
            </w:r>
            <w:proofErr w:type="spellStart"/>
            <w:r>
              <w:rPr>
                <w:sz w:val="24"/>
                <w:szCs w:val="24"/>
              </w:rPr>
              <w:t>кВА</w:t>
            </w:r>
            <w:proofErr w:type="spellEnd"/>
            <w:r w:rsidRPr="00847EA6">
              <w:rPr>
                <w:sz w:val="24"/>
                <w:szCs w:val="24"/>
              </w:rPr>
              <w:t>, ПНР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AD19EC" w:rsidRDefault="00AD19EC" w:rsidP="00AD19EC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D19EC" w:rsidRDefault="00AD19EC" w:rsidP="00AD19EC">
      <w:pPr>
        <w:jc w:val="right"/>
        <w:rPr>
          <w:sz w:val="24"/>
          <w:szCs w:val="24"/>
        </w:rPr>
      </w:pPr>
    </w:p>
    <w:p w:rsidR="00AD19EC" w:rsidRPr="00D035C2" w:rsidRDefault="00AD19EC" w:rsidP="00AD19EC">
      <w:pPr>
        <w:pStyle w:val="a4"/>
        <w:ind w:left="0" w:firstLine="0"/>
        <w:jc w:val="right"/>
        <w:rPr>
          <w:sz w:val="24"/>
          <w:szCs w:val="24"/>
        </w:rPr>
      </w:pPr>
    </w:p>
    <w:p w:rsidR="007870FC" w:rsidRDefault="007870FC" w:rsidP="007870FC">
      <w:pPr>
        <w:pStyle w:val="a4"/>
        <w:ind w:left="0" w:firstLine="0"/>
        <w:jc w:val="right"/>
        <w:rPr>
          <w:sz w:val="24"/>
          <w:szCs w:val="24"/>
        </w:rPr>
        <w:sectPr w:rsidR="007870FC" w:rsidSect="00AD19EC">
          <w:headerReference w:type="default" r:id="rId10"/>
          <w:footerReference w:type="default" r:id="rId11"/>
          <w:pgSz w:w="16839" w:h="11907" w:orient="landscape" w:code="9"/>
          <w:pgMar w:top="709" w:right="1134" w:bottom="709" w:left="1134" w:header="284" w:footer="284" w:gutter="0"/>
          <w:cols w:space="720"/>
          <w:titlePg/>
          <w:docGrid w:linePitch="272"/>
        </w:sectPr>
      </w:pPr>
    </w:p>
    <w:p w:rsidR="00214134" w:rsidRPr="00D035C2" w:rsidRDefault="00614F36" w:rsidP="00E35786">
      <w:pPr>
        <w:pStyle w:val="a4"/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="003E2214" w:rsidRPr="00D035C2">
        <w:rPr>
          <w:sz w:val="24"/>
          <w:szCs w:val="24"/>
        </w:rPr>
        <w:t>риложение 2</w:t>
      </w:r>
      <w:r w:rsidR="009307A0" w:rsidRPr="00D035C2">
        <w:rPr>
          <w:sz w:val="24"/>
          <w:szCs w:val="24"/>
        </w:rPr>
        <w:t xml:space="preserve"> к ТЗ </w:t>
      </w:r>
      <w:r w:rsidR="0087424B" w:rsidRPr="00D035C2">
        <w:rPr>
          <w:sz w:val="24"/>
          <w:szCs w:val="24"/>
        </w:rPr>
        <w:t xml:space="preserve">№ </w:t>
      </w:r>
      <w:r w:rsidR="00C617AC" w:rsidRPr="00D035C2">
        <w:rPr>
          <w:sz w:val="24"/>
          <w:szCs w:val="24"/>
        </w:rPr>
        <w:t>1</w:t>
      </w:r>
      <w:r w:rsidR="00AE35F8">
        <w:rPr>
          <w:sz w:val="24"/>
          <w:szCs w:val="24"/>
        </w:rPr>
        <w:t>9</w:t>
      </w:r>
      <w:r w:rsidR="008904C6" w:rsidRPr="00D035C2">
        <w:rPr>
          <w:sz w:val="24"/>
          <w:szCs w:val="24"/>
        </w:rPr>
        <w:t>-0</w:t>
      </w:r>
      <w:r w:rsidR="00065224">
        <w:rPr>
          <w:sz w:val="24"/>
          <w:szCs w:val="24"/>
        </w:rPr>
        <w:t>1</w:t>
      </w:r>
      <w:r w:rsidR="00BC18FE">
        <w:rPr>
          <w:sz w:val="24"/>
          <w:szCs w:val="24"/>
        </w:rPr>
        <w:t>2</w:t>
      </w:r>
    </w:p>
    <w:p w:rsidR="000025F9" w:rsidRDefault="00214134" w:rsidP="00624C52">
      <w:pPr>
        <w:pStyle w:val="a4"/>
        <w:tabs>
          <w:tab w:val="left" w:pos="2925"/>
          <w:tab w:val="right" w:pos="14571"/>
        </w:tabs>
        <w:spacing w:after="240"/>
        <w:ind w:left="0" w:firstLine="0"/>
        <w:rPr>
          <w:sz w:val="24"/>
          <w:szCs w:val="24"/>
        </w:rPr>
      </w:pPr>
      <w:r w:rsidRPr="00D035C2">
        <w:rPr>
          <w:sz w:val="24"/>
          <w:szCs w:val="24"/>
        </w:rPr>
        <w:t>Календарный план выполнения работ</w:t>
      </w:r>
    </w:p>
    <w:tbl>
      <w:tblPr>
        <w:tblW w:w="153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3"/>
        <w:gridCol w:w="6959"/>
        <w:gridCol w:w="1039"/>
        <w:gridCol w:w="992"/>
        <w:gridCol w:w="952"/>
        <w:gridCol w:w="944"/>
        <w:gridCol w:w="941"/>
        <w:gridCol w:w="980"/>
        <w:gridCol w:w="1002"/>
        <w:gridCol w:w="1125"/>
      </w:tblGrid>
      <w:tr w:rsidR="00376B5C" w:rsidRPr="00B35B8B" w:rsidTr="00A702F6">
        <w:trPr>
          <w:jc w:val="center"/>
        </w:trPr>
        <w:tc>
          <w:tcPr>
            <w:tcW w:w="463" w:type="dxa"/>
            <w:vMerge w:val="restart"/>
            <w:vAlign w:val="center"/>
          </w:tcPr>
          <w:p w:rsidR="00376B5C" w:rsidRPr="00B35B8B" w:rsidRDefault="00376B5C" w:rsidP="0024018E">
            <w:pPr>
              <w:pStyle w:val="a4"/>
              <w:ind w:left="0" w:firstLine="0"/>
              <w:rPr>
                <w:sz w:val="24"/>
                <w:szCs w:val="24"/>
              </w:rPr>
            </w:pPr>
            <w:r w:rsidRPr="00B35B8B">
              <w:rPr>
                <w:sz w:val="24"/>
                <w:szCs w:val="24"/>
              </w:rPr>
              <w:t>№ п/п</w:t>
            </w:r>
          </w:p>
        </w:tc>
        <w:tc>
          <w:tcPr>
            <w:tcW w:w="6959" w:type="dxa"/>
            <w:vMerge w:val="restart"/>
            <w:vAlign w:val="center"/>
          </w:tcPr>
          <w:p w:rsidR="00376B5C" w:rsidRPr="00B35B8B" w:rsidRDefault="00376B5C" w:rsidP="0024018E">
            <w:pPr>
              <w:pStyle w:val="a4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B35B8B">
              <w:rPr>
                <w:sz w:val="24"/>
                <w:szCs w:val="24"/>
              </w:rPr>
              <w:t>одержание работ</w:t>
            </w:r>
          </w:p>
        </w:tc>
        <w:tc>
          <w:tcPr>
            <w:tcW w:w="7975" w:type="dxa"/>
            <w:gridSpan w:val="8"/>
            <w:vAlign w:val="center"/>
          </w:tcPr>
          <w:p w:rsidR="00376B5C" w:rsidRPr="00B35B8B" w:rsidRDefault="00376B5C" w:rsidP="0024018E">
            <w:pPr>
              <w:pStyle w:val="a4"/>
              <w:spacing w:line="276" w:lineRule="auto"/>
              <w:ind w:left="0" w:firstLine="0"/>
              <w:rPr>
                <w:sz w:val="24"/>
                <w:szCs w:val="24"/>
              </w:rPr>
            </w:pPr>
            <w:r w:rsidRPr="00B35B8B">
              <w:rPr>
                <w:sz w:val="24"/>
                <w:szCs w:val="24"/>
              </w:rPr>
              <w:t>График выполнения работ</w:t>
            </w:r>
            <w:r w:rsidR="00DC6664">
              <w:rPr>
                <w:sz w:val="24"/>
                <w:szCs w:val="24"/>
              </w:rPr>
              <w:t xml:space="preserve"> (в днях</w:t>
            </w:r>
            <w:r>
              <w:rPr>
                <w:sz w:val="24"/>
                <w:szCs w:val="24"/>
              </w:rPr>
              <w:t xml:space="preserve"> с момента заключения договора)</w:t>
            </w:r>
          </w:p>
        </w:tc>
      </w:tr>
      <w:tr w:rsidR="00376B5C" w:rsidRPr="00B35B8B" w:rsidTr="00376B5C">
        <w:trPr>
          <w:jc w:val="center"/>
        </w:trPr>
        <w:tc>
          <w:tcPr>
            <w:tcW w:w="463" w:type="dxa"/>
            <w:vMerge/>
            <w:vAlign w:val="center"/>
          </w:tcPr>
          <w:p w:rsidR="005B7208" w:rsidRPr="00B35B8B" w:rsidRDefault="005B7208" w:rsidP="0024018E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959" w:type="dxa"/>
            <w:vMerge/>
            <w:vAlign w:val="center"/>
          </w:tcPr>
          <w:p w:rsidR="005B7208" w:rsidRPr="00B35B8B" w:rsidRDefault="005B7208" w:rsidP="0024018E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39" w:type="dxa"/>
            <w:vAlign w:val="center"/>
          </w:tcPr>
          <w:p w:rsidR="005B7208" w:rsidRPr="00B35B8B" w:rsidRDefault="00E013E2" w:rsidP="0024018E">
            <w:pPr>
              <w:pStyle w:val="a4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5B7208" w:rsidRPr="00B35B8B" w:rsidRDefault="00DC6664" w:rsidP="0024018E">
            <w:pPr>
              <w:pStyle w:val="a4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52" w:type="dxa"/>
            <w:vAlign w:val="center"/>
          </w:tcPr>
          <w:p w:rsidR="005B7208" w:rsidRPr="00B35B8B" w:rsidRDefault="00DC6664" w:rsidP="0024018E">
            <w:pPr>
              <w:pStyle w:val="a4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44" w:type="dxa"/>
            <w:vAlign w:val="center"/>
          </w:tcPr>
          <w:p w:rsidR="005B7208" w:rsidRPr="00B35B8B" w:rsidRDefault="00DC6664" w:rsidP="0024018E">
            <w:pPr>
              <w:pStyle w:val="a4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941" w:type="dxa"/>
            <w:vAlign w:val="center"/>
          </w:tcPr>
          <w:p w:rsidR="005B7208" w:rsidRPr="00B35B8B" w:rsidRDefault="00DC6664" w:rsidP="0024018E">
            <w:pPr>
              <w:pStyle w:val="a4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980" w:type="dxa"/>
            <w:vAlign w:val="center"/>
          </w:tcPr>
          <w:p w:rsidR="005B7208" w:rsidRPr="00B35B8B" w:rsidRDefault="00DC6664" w:rsidP="0024018E">
            <w:pPr>
              <w:pStyle w:val="a4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002" w:type="dxa"/>
            <w:vAlign w:val="center"/>
          </w:tcPr>
          <w:p w:rsidR="005B7208" w:rsidRPr="00B35B8B" w:rsidRDefault="00DC6664" w:rsidP="0024018E">
            <w:pPr>
              <w:pStyle w:val="a4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125" w:type="dxa"/>
            <w:vAlign w:val="center"/>
          </w:tcPr>
          <w:p w:rsidR="005B7208" w:rsidRDefault="00DC6664" w:rsidP="0024018E">
            <w:pPr>
              <w:pStyle w:val="a4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</w:tr>
      <w:tr w:rsidR="000250F0" w:rsidRPr="00B35B8B" w:rsidTr="00A702F6">
        <w:trPr>
          <w:jc w:val="center"/>
        </w:trPr>
        <w:tc>
          <w:tcPr>
            <w:tcW w:w="463" w:type="dxa"/>
            <w:vAlign w:val="center"/>
          </w:tcPr>
          <w:p w:rsidR="000250F0" w:rsidRPr="00056D7B" w:rsidRDefault="000250F0" w:rsidP="005325BF">
            <w:pPr>
              <w:pStyle w:val="a4"/>
              <w:tabs>
                <w:tab w:val="left" w:pos="1276"/>
              </w:tabs>
              <w:ind w:left="0" w:firstLine="0"/>
              <w:rPr>
                <w:b/>
                <w:bCs/>
                <w:sz w:val="24"/>
                <w:szCs w:val="24"/>
              </w:rPr>
            </w:pPr>
            <w:r w:rsidRPr="00056D7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934" w:type="dxa"/>
            <w:gridSpan w:val="9"/>
            <w:vAlign w:val="center"/>
          </w:tcPr>
          <w:p w:rsidR="000250F0" w:rsidRPr="00AD19EC" w:rsidRDefault="00AD19EC" w:rsidP="00AD19EC">
            <w:pPr>
              <w:pStyle w:val="af7"/>
              <w:spacing w:after="0" w:line="264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E37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Технологическое присоединение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строящегося жилого дома с коммунально-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быт.электроприборами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М.Л.) в Липецком р-не, с/п Ленинский сельсовет, с. Троицкое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зем.уч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№ </w:t>
            </w:r>
            <w:r w:rsidRPr="00433E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48:13:1530401:165 (ТЗ№6106435/ТУ№6106435)</w:t>
            </w:r>
          </w:p>
        </w:tc>
      </w:tr>
      <w:tr w:rsidR="00376B5C" w:rsidRPr="00B35B8B" w:rsidTr="00376B5C">
        <w:trPr>
          <w:jc w:val="center"/>
        </w:trPr>
        <w:tc>
          <w:tcPr>
            <w:tcW w:w="463" w:type="dxa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6959" w:type="dxa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jc w:val="left"/>
              <w:rPr>
                <w:sz w:val="24"/>
                <w:szCs w:val="24"/>
              </w:rPr>
            </w:pPr>
            <w:r w:rsidRPr="00CB35D8">
              <w:rPr>
                <w:sz w:val="24"/>
                <w:szCs w:val="24"/>
              </w:rPr>
              <w:t>Подготовительные работы</w:t>
            </w:r>
            <w:r w:rsidRPr="00B35B8B">
              <w:rPr>
                <w:sz w:val="24"/>
                <w:szCs w:val="24"/>
              </w:rPr>
              <w:t>. Уточнение исходных данных</w:t>
            </w:r>
          </w:p>
        </w:tc>
        <w:tc>
          <w:tcPr>
            <w:tcW w:w="1039" w:type="dxa"/>
            <w:shd w:val="clear" w:color="auto" w:fill="000000" w:themeFill="text1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</w:tr>
      <w:tr w:rsidR="00376B5C" w:rsidRPr="00B35B8B" w:rsidTr="00F809BD">
        <w:trPr>
          <w:jc w:val="center"/>
        </w:trPr>
        <w:tc>
          <w:tcPr>
            <w:tcW w:w="463" w:type="dxa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6959" w:type="dxa"/>
            <w:vAlign w:val="center"/>
          </w:tcPr>
          <w:p w:rsidR="005B7208" w:rsidRPr="00D035C2" w:rsidRDefault="005B7208" w:rsidP="00E375FD">
            <w:pPr>
              <w:pStyle w:val="a4"/>
              <w:ind w:left="0" w:firstLine="0"/>
              <w:jc w:val="left"/>
              <w:rPr>
                <w:sz w:val="24"/>
                <w:szCs w:val="24"/>
              </w:rPr>
            </w:pPr>
            <w:r w:rsidRPr="00D035C2">
              <w:rPr>
                <w:sz w:val="24"/>
                <w:szCs w:val="24"/>
              </w:rPr>
              <w:t>Комплектация материалами и оборудованием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000000" w:themeFill="text1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000000" w:themeFill="text1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</w:tr>
      <w:tr w:rsidR="00376B5C" w:rsidRPr="00B35B8B" w:rsidTr="003C0B7D">
        <w:trPr>
          <w:trHeight w:val="279"/>
          <w:jc w:val="center"/>
        </w:trPr>
        <w:tc>
          <w:tcPr>
            <w:tcW w:w="463" w:type="dxa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6959" w:type="dxa"/>
            <w:vAlign w:val="center"/>
          </w:tcPr>
          <w:p w:rsidR="005B7208" w:rsidRPr="00D035C2" w:rsidRDefault="005B7208" w:rsidP="00E375FD">
            <w:pPr>
              <w:pStyle w:val="a4"/>
              <w:ind w:left="0" w:firstLine="0"/>
              <w:jc w:val="left"/>
              <w:rPr>
                <w:sz w:val="24"/>
                <w:szCs w:val="24"/>
              </w:rPr>
            </w:pPr>
            <w:r w:rsidRPr="00D035C2">
              <w:rPr>
                <w:sz w:val="24"/>
                <w:szCs w:val="24"/>
              </w:rPr>
              <w:t>Выполнение строительно-монтажных работ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000000" w:themeFill="text1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000000" w:themeFill="text1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41" w:type="dxa"/>
            <w:shd w:val="clear" w:color="auto" w:fill="000000" w:themeFill="text1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000000" w:themeFill="text1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02" w:type="dxa"/>
            <w:shd w:val="clear" w:color="auto" w:fill="000000" w:themeFill="text1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</w:tr>
      <w:tr w:rsidR="00376B5C" w:rsidRPr="00B35B8B" w:rsidTr="003C0B7D">
        <w:trPr>
          <w:trHeight w:val="279"/>
          <w:jc w:val="center"/>
        </w:trPr>
        <w:tc>
          <w:tcPr>
            <w:tcW w:w="463" w:type="dxa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6959" w:type="dxa"/>
            <w:vAlign w:val="center"/>
          </w:tcPr>
          <w:p w:rsidR="005B7208" w:rsidRPr="00D035C2" w:rsidRDefault="005B7208" w:rsidP="00E375FD">
            <w:pPr>
              <w:pStyle w:val="a4"/>
              <w:ind w:left="0" w:firstLine="0"/>
              <w:jc w:val="left"/>
              <w:rPr>
                <w:sz w:val="24"/>
                <w:szCs w:val="24"/>
              </w:rPr>
            </w:pPr>
            <w:r w:rsidRPr="00D035C2">
              <w:rPr>
                <w:sz w:val="24"/>
                <w:szCs w:val="24"/>
              </w:rPr>
              <w:t>Выполнение пуско-наладочных работ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02" w:type="dxa"/>
            <w:shd w:val="clear" w:color="auto" w:fill="000000" w:themeFill="text1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</w:tr>
      <w:tr w:rsidR="00376B5C" w:rsidRPr="00B35B8B" w:rsidTr="003C0B7D">
        <w:trPr>
          <w:jc w:val="center"/>
        </w:trPr>
        <w:tc>
          <w:tcPr>
            <w:tcW w:w="463" w:type="dxa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6959" w:type="dxa"/>
            <w:vAlign w:val="center"/>
          </w:tcPr>
          <w:p w:rsidR="005B7208" w:rsidRPr="00D035C2" w:rsidRDefault="005B7208" w:rsidP="00E375FD">
            <w:pPr>
              <w:pStyle w:val="a4"/>
              <w:ind w:left="0" w:firstLine="0"/>
              <w:jc w:val="left"/>
              <w:rPr>
                <w:sz w:val="24"/>
                <w:szCs w:val="24"/>
              </w:rPr>
            </w:pPr>
            <w:r w:rsidRPr="00D035C2">
              <w:rPr>
                <w:sz w:val="24"/>
                <w:szCs w:val="24"/>
              </w:rPr>
              <w:t>Проведение приемо-сдаточных испытаний и сдача объекта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000000" w:themeFill="text1"/>
            <w:vAlign w:val="center"/>
          </w:tcPr>
          <w:p w:rsidR="005B7208" w:rsidRPr="00B35B8B" w:rsidRDefault="005B7208" w:rsidP="00E375F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</w:tr>
    </w:tbl>
    <w:p w:rsidR="000025F9" w:rsidRDefault="000025F9" w:rsidP="00AE35F8">
      <w:pPr>
        <w:tabs>
          <w:tab w:val="left" w:pos="5715"/>
        </w:tabs>
        <w:rPr>
          <w:sz w:val="12"/>
          <w:szCs w:val="12"/>
        </w:rPr>
      </w:pPr>
    </w:p>
    <w:p w:rsidR="00AD19EC" w:rsidRDefault="00AD19EC" w:rsidP="00AE35F8">
      <w:pPr>
        <w:tabs>
          <w:tab w:val="left" w:pos="5715"/>
        </w:tabs>
        <w:rPr>
          <w:sz w:val="12"/>
          <w:szCs w:val="12"/>
        </w:rPr>
      </w:pPr>
    </w:p>
    <w:p w:rsidR="00AD19EC" w:rsidRDefault="00AD19EC" w:rsidP="00AE35F8">
      <w:pPr>
        <w:tabs>
          <w:tab w:val="left" w:pos="5715"/>
        </w:tabs>
        <w:rPr>
          <w:sz w:val="12"/>
          <w:szCs w:val="12"/>
        </w:rPr>
      </w:pPr>
    </w:p>
    <w:p w:rsidR="00AD19EC" w:rsidRDefault="00AD19EC" w:rsidP="00AE35F8">
      <w:pPr>
        <w:tabs>
          <w:tab w:val="left" w:pos="5715"/>
        </w:tabs>
        <w:rPr>
          <w:sz w:val="12"/>
          <w:szCs w:val="12"/>
        </w:rPr>
      </w:pPr>
    </w:p>
    <w:p w:rsidR="00AD19EC" w:rsidRDefault="00AD19EC" w:rsidP="00AE35F8">
      <w:pPr>
        <w:tabs>
          <w:tab w:val="left" w:pos="5715"/>
        </w:tabs>
        <w:rPr>
          <w:sz w:val="12"/>
          <w:szCs w:val="12"/>
        </w:rPr>
      </w:pPr>
    </w:p>
    <w:p w:rsidR="00AD19EC" w:rsidRPr="0011031D" w:rsidRDefault="00AD19EC" w:rsidP="00AD19EC">
      <w:pPr>
        <w:tabs>
          <w:tab w:val="left" w:pos="5715"/>
        </w:tabs>
        <w:rPr>
          <w:sz w:val="12"/>
          <w:szCs w:val="12"/>
        </w:rPr>
      </w:pPr>
      <w:bookmarkStart w:id="1" w:name="_GoBack"/>
      <w:bookmarkEnd w:id="1"/>
    </w:p>
    <w:sectPr w:rsidR="00AD19EC" w:rsidRPr="0011031D" w:rsidSect="007870FC">
      <w:headerReference w:type="default" r:id="rId12"/>
      <w:footerReference w:type="default" r:id="rId13"/>
      <w:pgSz w:w="16839" w:h="11907" w:orient="landscape" w:code="9"/>
      <w:pgMar w:top="709" w:right="1134" w:bottom="709" w:left="1134" w:header="284" w:footer="28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F1E" w:rsidRDefault="00BC5F1E">
      <w:r>
        <w:separator/>
      </w:r>
    </w:p>
  </w:endnote>
  <w:endnote w:type="continuationSeparator" w:id="0">
    <w:p w:rsidR="00BC5F1E" w:rsidRDefault="00BC5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2F6" w:rsidRPr="006777C2" w:rsidRDefault="00A702F6" w:rsidP="006777C2">
    <w:pPr>
      <w:pStyle w:val="ab"/>
      <w:rPr>
        <w:rFonts w:eastAsiaTheme="major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2F6" w:rsidRPr="006777C2" w:rsidRDefault="00A702F6" w:rsidP="006777C2">
    <w:pPr>
      <w:pStyle w:val="ab"/>
      <w:rPr>
        <w:rFonts w:eastAsiaTheme="major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F1E" w:rsidRDefault="00BC5F1E">
      <w:r>
        <w:separator/>
      </w:r>
    </w:p>
  </w:footnote>
  <w:footnote w:type="continuationSeparator" w:id="0">
    <w:p w:rsidR="00BC5F1E" w:rsidRDefault="00BC5F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2F6" w:rsidRDefault="00A702F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702F6" w:rsidRDefault="00A702F6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2038314"/>
      <w:docPartObj>
        <w:docPartGallery w:val="Page Numbers (Top of Page)"/>
        <w:docPartUnique/>
      </w:docPartObj>
    </w:sdtPr>
    <w:sdtEndPr/>
    <w:sdtContent>
      <w:p w:rsidR="00A702F6" w:rsidRDefault="00A702F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664">
          <w:rPr>
            <w:noProof/>
          </w:rPr>
          <w:t>6</w:t>
        </w:r>
        <w:r>
          <w:fldChar w:fldCharType="end"/>
        </w:r>
      </w:p>
    </w:sdtContent>
  </w:sdt>
  <w:p w:rsidR="00A702F6" w:rsidRDefault="00A702F6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2F6" w:rsidRPr="006777C2" w:rsidRDefault="00A702F6" w:rsidP="006777C2">
    <w:pPr>
      <w:pStyle w:val="a6"/>
      <w:rPr>
        <w:rFonts w:eastAsiaTheme="majorEastAsia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2F6" w:rsidRPr="006777C2" w:rsidRDefault="00A702F6" w:rsidP="006777C2">
    <w:pPr>
      <w:pStyle w:val="a6"/>
      <w:rPr>
        <w:rFonts w:eastAsiaTheme="maj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2081" w:hanging="1230"/>
      </w:pPr>
    </w:lvl>
    <w:lvl w:ilvl="2">
      <w:start w:val="1"/>
      <w:numFmt w:val="decimal"/>
      <w:lvlText w:val="3.2.%3."/>
      <w:lvlJc w:val="left"/>
      <w:pPr>
        <w:tabs>
          <w:tab w:val="num" w:pos="0"/>
        </w:tabs>
        <w:ind w:left="2081" w:hanging="123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081" w:hanging="123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081" w:hanging="123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291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291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651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651" w:hanging="1800"/>
      </w:pPr>
    </w:lvl>
  </w:abstractNum>
  <w:abstractNum w:abstractNumId="1" w15:restartNumberingAfterBreak="0">
    <w:nsid w:val="04D62A4F"/>
    <w:multiLevelType w:val="hybridMultilevel"/>
    <w:tmpl w:val="81EE0034"/>
    <w:lvl w:ilvl="0" w:tplc="DDE2CD6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62A32"/>
    <w:multiLevelType w:val="hybridMultilevel"/>
    <w:tmpl w:val="137CCE1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7773F"/>
    <w:multiLevelType w:val="multilevel"/>
    <w:tmpl w:val="DFCE83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20" w:hanging="1800"/>
      </w:pPr>
      <w:rPr>
        <w:rFonts w:hint="default"/>
      </w:rPr>
    </w:lvl>
  </w:abstractNum>
  <w:abstractNum w:abstractNumId="4" w15:restartNumberingAfterBreak="0">
    <w:nsid w:val="0F130835"/>
    <w:multiLevelType w:val="hybridMultilevel"/>
    <w:tmpl w:val="0EEA8B5E"/>
    <w:lvl w:ilvl="0" w:tplc="DDE2CD64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E389B"/>
    <w:multiLevelType w:val="hybridMultilevel"/>
    <w:tmpl w:val="B3AA318E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C37230E"/>
    <w:multiLevelType w:val="hybridMultilevel"/>
    <w:tmpl w:val="1892FEC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20A2491"/>
    <w:multiLevelType w:val="multilevel"/>
    <w:tmpl w:val="EA649CD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29946063"/>
    <w:multiLevelType w:val="hybridMultilevel"/>
    <w:tmpl w:val="E6643A62"/>
    <w:lvl w:ilvl="0" w:tplc="DDE2CD6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36481619"/>
    <w:multiLevelType w:val="hybridMultilevel"/>
    <w:tmpl w:val="C3A427FA"/>
    <w:lvl w:ilvl="0" w:tplc="DDE2CD64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D0650A0"/>
    <w:multiLevelType w:val="hybridMultilevel"/>
    <w:tmpl w:val="663805A8"/>
    <w:lvl w:ilvl="0" w:tplc="8990FA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32520D1"/>
    <w:multiLevelType w:val="hybridMultilevel"/>
    <w:tmpl w:val="34C24636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470E2D87"/>
    <w:multiLevelType w:val="hybridMultilevel"/>
    <w:tmpl w:val="96CA665A"/>
    <w:lvl w:ilvl="0" w:tplc="DDE2CD6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8D76B5"/>
    <w:multiLevelType w:val="multilevel"/>
    <w:tmpl w:val="16B470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34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A0C72A5"/>
    <w:multiLevelType w:val="hybridMultilevel"/>
    <w:tmpl w:val="02386076"/>
    <w:lvl w:ilvl="0" w:tplc="DDE2CD64">
      <w:start w:val="1"/>
      <w:numFmt w:val="bullet"/>
      <w:lvlText w:val=""/>
      <w:lvlJc w:val="left"/>
      <w:pPr>
        <w:ind w:left="150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17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51BD11B5"/>
    <w:multiLevelType w:val="hybridMultilevel"/>
    <w:tmpl w:val="80EEC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561370"/>
    <w:multiLevelType w:val="multilevel"/>
    <w:tmpl w:val="AE24282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b/>
      </w:rPr>
    </w:lvl>
    <w:lvl w:ilvl="1">
      <w:start w:val="1"/>
      <w:numFmt w:val="decimal"/>
      <w:lvlText w:val="%1.%2."/>
      <w:lvlJc w:val="left"/>
      <w:pPr>
        <w:ind w:left="2134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94B384C"/>
    <w:multiLevelType w:val="hybridMultilevel"/>
    <w:tmpl w:val="D6284D88"/>
    <w:lvl w:ilvl="0" w:tplc="8C7AA798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335A7682">
      <w:start w:val="1"/>
      <w:numFmt w:val="decimal"/>
      <w:lvlText w:val="1.%2."/>
      <w:lvlJc w:val="left"/>
      <w:pPr>
        <w:tabs>
          <w:tab w:val="num" w:pos="791"/>
        </w:tabs>
        <w:ind w:left="791" w:firstLine="289"/>
      </w:pPr>
      <w:rPr>
        <w:rFonts w:hint="default"/>
      </w:rPr>
    </w:lvl>
    <w:lvl w:ilvl="2" w:tplc="8256C5F4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AA80E63"/>
    <w:multiLevelType w:val="hybridMultilevel"/>
    <w:tmpl w:val="3AE4D0DE"/>
    <w:lvl w:ilvl="0" w:tplc="DDE2CD6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7831A6"/>
    <w:multiLevelType w:val="hybridMultilevel"/>
    <w:tmpl w:val="E4FADD3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772523BD"/>
    <w:multiLevelType w:val="hybridMultilevel"/>
    <w:tmpl w:val="8EDC126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10"/>
  </w:num>
  <w:num w:numId="4">
    <w:abstractNumId w:val="20"/>
  </w:num>
  <w:num w:numId="5">
    <w:abstractNumId w:val="2"/>
  </w:num>
  <w:num w:numId="6">
    <w:abstractNumId w:val="6"/>
  </w:num>
  <w:num w:numId="7">
    <w:abstractNumId w:val="4"/>
  </w:num>
  <w:num w:numId="8">
    <w:abstractNumId w:val="23"/>
  </w:num>
  <w:num w:numId="9">
    <w:abstractNumId w:val="3"/>
  </w:num>
  <w:num w:numId="10">
    <w:abstractNumId w:val="22"/>
  </w:num>
  <w:num w:numId="11">
    <w:abstractNumId w:val="8"/>
  </w:num>
  <w:num w:numId="12">
    <w:abstractNumId w:val="13"/>
  </w:num>
  <w:num w:numId="13">
    <w:abstractNumId w:val="7"/>
  </w:num>
  <w:num w:numId="14">
    <w:abstractNumId w:val="12"/>
  </w:num>
  <w:num w:numId="15">
    <w:abstractNumId w:val="0"/>
  </w:num>
  <w:num w:numId="16">
    <w:abstractNumId w:val="18"/>
  </w:num>
  <w:num w:numId="17">
    <w:abstractNumId w:val="1"/>
  </w:num>
  <w:num w:numId="18">
    <w:abstractNumId w:val="11"/>
  </w:num>
  <w:num w:numId="19">
    <w:abstractNumId w:val="16"/>
  </w:num>
  <w:num w:numId="20">
    <w:abstractNumId w:val="9"/>
  </w:num>
  <w:num w:numId="21">
    <w:abstractNumId w:val="21"/>
  </w:num>
  <w:num w:numId="22">
    <w:abstractNumId w:val="14"/>
  </w:num>
  <w:num w:numId="23">
    <w:abstractNumId w:val="5"/>
  </w:num>
  <w:num w:numId="24">
    <w:abstractNumId w:val="1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B0"/>
    <w:rsid w:val="00000DC1"/>
    <w:rsid w:val="00001180"/>
    <w:rsid w:val="000025F9"/>
    <w:rsid w:val="00002E92"/>
    <w:rsid w:val="000033D7"/>
    <w:rsid w:val="0000369B"/>
    <w:rsid w:val="00003B31"/>
    <w:rsid w:val="00003E69"/>
    <w:rsid w:val="00004484"/>
    <w:rsid w:val="0000473E"/>
    <w:rsid w:val="000065B3"/>
    <w:rsid w:val="00007837"/>
    <w:rsid w:val="00007995"/>
    <w:rsid w:val="00007F97"/>
    <w:rsid w:val="00010621"/>
    <w:rsid w:val="00011927"/>
    <w:rsid w:val="000122F7"/>
    <w:rsid w:val="000127BD"/>
    <w:rsid w:val="00012D6D"/>
    <w:rsid w:val="000132ED"/>
    <w:rsid w:val="0001515B"/>
    <w:rsid w:val="00015A0E"/>
    <w:rsid w:val="00016DC9"/>
    <w:rsid w:val="00022207"/>
    <w:rsid w:val="00023C56"/>
    <w:rsid w:val="00023DB4"/>
    <w:rsid w:val="00023E71"/>
    <w:rsid w:val="000245CA"/>
    <w:rsid w:val="00024F0E"/>
    <w:rsid w:val="000250F0"/>
    <w:rsid w:val="00025FA8"/>
    <w:rsid w:val="000276B5"/>
    <w:rsid w:val="00027A3C"/>
    <w:rsid w:val="0003048F"/>
    <w:rsid w:val="00030FBC"/>
    <w:rsid w:val="000321AC"/>
    <w:rsid w:val="00032DC0"/>
    <w:rsid w:val="00033C95"/>
    <w:rsid w:val="0003424A"/>
    <w:rsid w:val="00035919"/>
    <w:rsid w:val="00035CCE"/>
    <w:rsid w:val="00035D40"/>
    <w:rsid w:val="0003681C"/>
    <w:rsid w:val="00036EFC"/>
    <w:rsid w:val="000372BD"/>
    <w:rsid w:val="00037AB8"/>
    <w:rsid w:val="00041D58"/>
    <w:rsid w:val="00042975"/>
    <w:rsid w:val="00042ABF"/>
    <w:rsid w:val="00042E8E"/>
    <w:rsid w:val="00044AD0"/>
    <w:rsid w:val="000466AB"/>
    <w:rsid w:val="00046A57"/>
    <w:rsid w:val="00046DE8"/>
    <w:rsid w:val="0005053C"/>
    <w:rsid w:val="000505C8"/>
    <w:rsid w:val="0005111C"/>
    <w:rsid w:val="000539E2"/>
    <w:rsid w:val="00054180"/>
    <w:rsid w:val="00054495"/>
    <w:rsid w:val="00056287"/>
    <w:rsid w:val="00056D7B"/>
    <w:rsid w:val="000571B3"/>
    <w:rsid w:val="00057DEA"/>
    <w:rsid w:val="000612D8"/>
    <w:rsid w:val="00061319"/>
    <w:rsid w:val="00061754"/>
    <w:rsid w:val="000626B6"/>
    <w:rsid w:val="00063992"/>
    <w:rsid w:val="00064156"/>
    <w:rsid w:val="0006473C"/>
    <w:rsid w:val="00065224"/>
    <w:rsid w:val="00067878"/>
    <w:rsid w:val="0007036B"/>
    <w:rsid w:val="00071958"/>
    <w:rsid w:val="00071F04"/>
    <w:rsid w:val="00073240"/>
    <w:rsid w:val="00074E37"/>
    <w:rsid w:val="00075846"/>
    <w:rsid w:val="00076B24"/>
    <w:rsid w:val="00076F72"/>
    <w:rsid w:val="0007738F"/>
    <w:rsid w:val="0008121C"/>
    <w:rsid w:val="000814C3"/>
    <w:rsid w:val="00081790"/>
    <w:rsid w:val="00082A4F"/>
    <w:rsid w:val="00084847"/>
    <w:rsid w:val="00084F2A"/>
    <w:rsid w:val="000855AB"/>
    <w:rsid w:val="00086C4F"/>
    <w:rsid w:val="00086CA0"/>
    <w:rsid w:val="00087D2E"/>
    <w:rsid w:val="00087E13"/>
    <w:rsid w:val="0009296B"/>
    <w:rsid w:val="00093093"/>
    <w:rsid w:val="00093154"/>
    <w:rsid w:val="00093594"/>
    <w:rsid w:val="000943D9"/>
    <w:rsid w:val="00094E95"/>
    <w:rsid w:val="00097B24"/>
    <w:rsid w:val="000A2297"/>
    <w:rsid w:val="000A26C4"/>
    <w:rsid w:val="000A2DD7"/>
    <w:rsid w:val="000A457B"/>
    <w:rsid w:val="000A5C24"/>
    <w:rsid w:val="000A5F10"/>
    <w:rsid w:val="000B10AD"/>
    <w:rsid w:val="000B1F0D"/>
    <w:rsid w:val="000B27F1"/>
    <w:rsid w:val="000B3B6D"/>
    <w:rsid w:val="000B4F48"/>
    <w:rsid w:val="000B5B47"/>
    <w:rsid w:val="000B6882"/>
    <w:rsid w:val="000B6920"/>
    <w:rsid w:val="000B6E08"/>
    <w:rsid w:val="000B7148"/>
    <w:rsid w:val="000B7484"/>
    <w:rsid w:val="000B7D05"/>
    <w:rsid w:val="000B7F77"/>
    <w:rsid w:val="000C00FB"/>
    <w:rsid w:val="000C14E9"/>
    <w:rsid w:val="000C1DFA"/>
    <w:rsid w:val="000C3B43"/>
    <w:rsid w:val="000C4E25"/>
    <w:rsid w:val="000C5A4A"/>
    <w:rsid w:val="000C69C2"/>
    <w:rsid w:val="000C6C98"/>
    <w:rsid w:val="000C6FA4"/>
    <w:rsid w:val="000C6FE0"/>
    <w:rsid w:val="000C7696"/>
    <w:rsid w:val="000C7827"/>
    <w:rsid w:val="000D0DEF"/>
    <w:rsid w:val="000D1C06"/>
    <w:rsid w:val="000D1D65"/>
    <w:rsid w:val="000E04C2"/>
    <w:rsid w:val="000E0501"/>
    <w:rsid w:val="000E0B74"/>
    <w:rsid w:val="000E138E"/>
    <w:rsid w:val="000E1925"/>
    <w:rsid w:val="000E2CCE"/>
    <w:rsid w:val="000E358B"/>
    <w:rsid w:val="000E3656"/>
    <w:rsid w:val="000E4859"/>
    <w:rsid w:val="000E4CC5"/>
    <w:rsid w:val="000E4F68"/>
    <w:rsid w:val="000E55F8"/>
    <w:rsid w:val="000E5BD6"/>
    <w:rsid w:val="000E75E2"/>
    <w:rsid w:val="000E7777"/>
    <w:rsid w:val="000F0762"/>
    <w:rsid w:val="000F152F"/>
    <w:rsid w:val="000F1AE9"/>
    <w:rsid w:val="000F2914"/>
    <w:rsid w:val="000F33DB"/>
    <w:rsid w:val="000F3874"/>
    <w:rsid w:val="000F39B2"/>
    <w:rsid w:val="000F426A"/>
    <w:rsid w:val="0010047F"/>
    <w:rsid w:val="00100E7E"/>
    <w:rsid w:val="00102863"/>
    <w:rsid w:val="0010661E"/>
    <w:rsid w:val="00106731"/>
    <w:rsid w:val="00106898"/>
    <w:rsid w:val="001068B9"/>
    <w:rsid w:val="00107563"/>
    <w:rsid w:val="0011031D"/>
    <w:rsid w:val="00110C65"/>
    <w:rsid w:val="00111156"/>
    <w:rsid w:val="001114A5"/>
    <w:rsid w:val="00111721"/>
    <w:rsid w:val="00113019"/>
    <w:rsid w:val="001133A9"/>
    <w:rsid w:val="00115340"/>
    <w:rsid w:val="00115721"/>
    <w:rsid w:val="001169F0"/>
    <w:rsid w:val="00116C5A"/>
    <w:rsid w:val="00117BFB"/>
    <w:rsid w:val="00120090"/>
    <w:rsid w:val="00121323"/>
    <w:rsid w:val="00121341"/>
    <w:rsid w:val="001213DD"/>
    <w:rsid w:val="0012217E"/>
    <w:rsid w:val="00122C4A"/>
    <w:rsid w:val="00123A3A"/>
    <w:rsid w:val="00123E82"/>
    <w:rsid w:val="00124331"/>
    <w:rsid w:val="001251F7"/>
    <w:rsid w:val="001254C1"/>
    <w:rsid w:val="00125946"/>
    <w:rsid w:val="00126AA4"/>
    <w:rsid w:val="00127FE9"/>
    <w:rsid w:val="00130350"/>
    <w:rsid w:val="00131E88"/>
    <w:rsid w:val="00132BF3"/>
    <w:rsid w:val="001345E7"/>
    <w:rsid w:val="00136404"/>
    <w:rsid w:val="001366B2"/>
    <w:rsid w:val="001369A6"/>
    <w:rsid w:val="001376AC"/>
    <w:rsid w:val="00137C7D"/>
    <w:rsid w:val="00140355"/>
    <w:rsid w:val="001410AE"/>
    <w:rsid w:val="00141AB5"/>
    <w:rsid w:val="00142685"/>
    <w:rsid w:val="00143763"/>
    <w:rsid w:val="00143ED8"/>
    <w:rsid w:val="00144115"/>
    <w:rsid w:val="00145501"/>
    <w:rsid w:val="00145C80"/>
    <w:rsid w:val="0014627C"/>
    <w:rsid w:val="001464BA"/>
    <w:rsid w:val="00146C01"/>
    <w:rsid w:val="00150174"/>
    <w:rsid w:val="001508CD"/>
    <w:rsid w:val="00150D06"/>
    <w:rsid w:val="00151762"/>
    <w:rsid w:val="00152DE6"/>
    <w:rsid w:val="00152E83"/>
    <w:rsid w:val="00153F44"/>
    <w:rsid w:val="00154593"/>
    <w:rsid w:val="00154809"/>
    <w:rsid w:val="00154BEF"/>
    <w:rsid w:val="001568E2"/>
    <w:rsid w:val="00156D79"/>
    <w:rsid w:val="00156E38"/>
    <w:rsid w:val="00160E21"/>
    <w:rsid w:val="0016132C"/>
    <w:rsid w:val="001621A5"/>
    <w:rsid w:val="00162B8C"/>
    <w:rsid w:val="0016493B"/>
    <w:rsid w:val="00165A8C"/>
    <w:rsid w:val="00165E14"/>
    <w:rsid w:val="00165E72"/>
    <w:rsid w:val="00166D7F"/>
    <w:rsid w:val="00166FCC"/>
    <w:rsid w:val="00167077"/>
    <w:rsid w:val="001673C5"/>
    <w:rsid w:val="00170DDA"/>
    <w:rsid w:val="001713A1"/>
    <w:rsid w:val="001715AA"/>
    <w:rsid w:val="001718AC"/>
    <w:rsid w:val="0017462F"/>
    <w:rsid w:val="00175B84"/>
    <w:rsid w:val="0017714D"/>
    <w:rsid w:val="001802E4"/>
    <w:rsid w:val="0018030D"/>
    <w:rsid w:val="00180BA3"/>
    <w:rsid w:val="00180CCB"/>
    <w:rsid w:val="001844EE"/>
    <w:rsid w:val="00185045"/>
    <w:rsid w:val="001852A4"/>
    <w:rsid w:val="00186268"/>
    <w:rsid w:val="001862FB"/>
    <w:rsid w:val="00187A5B"/>
    <w:rsid w:val="0019012A"/>
    <w:rsid w:val="00190A26"/>
    <w:rsid w:val="00190FDD"/>
    <w:rsid w:val="0019270C"/>
    <w:rsid w:val="00192E02"/>
    <w:rsid w:val="00193410"/>
    <w:rsid w:val="00193786"/>
    <w:rsid w:val="00194F99"/>
    <w:rsid w:val="00194FDB"/>
    <w:rsid w:val="00195C4C"/>
    <w:rsid w:val="00197580"/>
    <w:rsid w:val="0019790B"/>
    <w:rsid w:val="00197B26"/>
    <w:rsid w:val="001A1515"/>
    <w:rsid w:val="001A1926"/>
    <w:rsid w:val="001A2F7A"/>
    <w:rsid w:val="001A397E"/>
    <w:rsid w:val="001A5B80"/>
    <w:rsid w:val="001A6538"/>
    <w:rsid w:val="001A66FF"/>
    <w:rsid w:val="001A6F09"/>
    <w:rsid w:val="001B2AAF"/>
    <w:rsid w:val="001B48D8"/>
    <w:rsid w:val="001B4D6E"/>
    <w:rsid w:val="001B5469"/>
    <w:rsid w:val="001B5795"/>
    <w:rsid w:val="001B5C88"/>
    <w:rsid w:val="001B7FE1"/>
    <w:rsid w:val="001C0C0E"/>
    <w:rsid w:val="001C0C9F"/>
    <w:rsid w:val="001C2BCA"/>
    <w:rsid w:val="001C46E7"/>
    <w:rsid w:val="001C565A"/>
    <w:rsid w:val="001C7169"/>
    <w:rsid w:val="001C7964"/>
    <w:rsid w:val="001C7DD4"/>
    <w:rsid w:val="001D0E69"/>
    <w:rsid w:val="001D1B80"/>
    <w:rsid w:val="001D2FB5"/>
    <w:rsid w:val="001D3209"/>
    <w:rsid w:val="001D3218"/>
    <w:rsid w:val="001D3DAE"/>
    <w:rsid w:val="001D414D"/>
    <w:rsid w:val="001D54CE"/>
    <w:rsid w:val="001D6DBC"/>
    <w:rsid w:val="001D7245"/>
    <w:rsid w:val="001E0543"/>
    <w:rsid w:val="001E05EE"/>
    <w:rsid w:val="001E0B9D"/>
    <w:rsid w:val="001E1ADA"/>
    <w:rsid w:val="001E3F9B"/>
    <w:rsid w:val="001E4763"/>
    <w:rsid w:val="001E48AD"/>
    <w:rsid w:val="001E52D1"/>
    <w:rsid w:val="001E546A"/>
    <w:rsid w:val="001E56A7"/>
    <w:rsid w:val="001F214A"/>
    <w:rsid w:val="001F23E6"/>
    <w:rsid w:val="001F258C"/>
    <w:rsid w:val="001F3EA6"/>
    <w:rsid w:val="001F446D"/>
    <w:rsid w:val="001F76CE"/>
    <w:rsid w:val="001F7BCF"/>
    <w:rsid w:val="00202584"/>
    <w:rsid w:val="00203294"/>
    <w:rsid w:val="002033A7"/>
    <w:rsid w:val="00203644"/>
    <w:rsid w:val="0020455B"/>
    <w:rsid w:val="00204F5D"/>
    <w:rsid w:val="00204F9C"/>
    <w:rsid w:val="00206941"/>
    <w:rsid w:val="00206BC3"/>
    <w:rsid w:val="00206C61"/>
    <w:rsid w:val="00212585"/>
    <w:rsid w:val="002132CA"/>
    <w:rsid w:val="00214134"/>
    <w:rsid w:val="00214CA9"/>
    <w:rsid w:val="0021560A"/>
    <w:rsid w:val="00215645"/>
    <w:rsid w:val="002170BD"/>
    <w:rsid w:val="002173A0"/>
    <w:rsid w:val="00220118"/>
    <w:rsid w:val="0022048D"/>
    <w:rsid w:val="0022095E"/>
    <w:rsid w:val="002211F7"/>
    <w:rsid w:val="002228DC"/>
    <w:rsid w:val="00222F80"/>
    <w:rsid w:val="002234D1"/>
    <w:rsid w:val="002255D1"/>
    <w:rsid w:val="00230139"/>
    <w:rsid w:val="0023025F"/>
    <w:rsid w:val="00230973"/>
    <w:rsid w:val="002319DD"/>
    <w:rsid w:val="002349BB"/>
    <w:rsid w:val="00235016"/>
    <w:rsid w:val="002354C6"/>
    <w:rsid w:val="00235C55"/>
    <w:rsid w:val="002374BD"/>
    <w:rsid w:val="0024018E"/>
    <w:rsid w:val="0024024D"/>
    <w:rsid w:val="0024302A"/>
    <w:rsid w:val="00244036"/>
    <w:rsid w:val="00245210"/>
    <w:rsid w:val="00245262"/>
    <w:rsid w:val="0024596D"/>
    <w:rsid w:val="0025113B"/>
    <w:rsid w:val="002513B6"/>
    <w:rsid w:val="00251820"/>
    <w:rsid w:val="00251955"/>
    <w:rsid w:val="00252262"/>
    <w:rsid w:val="00253350"/>
    <w:rsid w:val="00254341"/>
    <w:rsid w:val="00254375"/>
    <w:rsid w:val="002548B5"/>
    <w:rsid w:val="0025554B"/>
    <w:rsid w:val="00255F9D"/>
    <w:rsid w:val="00257A98"/>
    <w:rsid w:val="002600E5"/>
    <w:rsid w:val="00262CF5"/>
    <w:rsid w:val="002636AB"/>
    <w:rsid w:val="002638CA"/>
    <w:rsid w:val="0026453B"/>
    <w:rsid w:val="002650F3"/>
    <w:rsid w:val="00265CBB"/>
    <w:rsid w:val="00267632"/>
    <w:rsid w:val="00267EC8"/>
    <w:rsid w:val="00270412"/>
    <w:rsid w:val="002704FA"/>
    <w:rsid w:val="00272125"/>
    <w:rsid w:val="0027438C"/>
    <w:rsid w:val="00274392"/>
    <w:rsid w:val="00274583"/>
    <w:rsid w:val="002749A1"/>
    <w:rsid w:val="0027603C"/>
    <w:rsid w:val="002767E0"/>
    <w:rsid w:val="002775A3"/>
    <w:rsid w:val="00277B06"/>
    <w:rsid w:val="00277BAF"/>
    <w:rsid w:val="00277DB9"/>
    <w:rsid w:val="00277DD2"/>
    <w:rsid w:val="002817BB"/>
    <w:rsid w:val="00285436"/>
    <w:rsid w:val="002857EC"/>
    <w:rsid w:val="00285B42"/>
    <w:rsid w:val="00285D5D"/>
    <w:rsid w:val="00286C3A"/>
    <w:rsid w:val="00291083"/>
    <w:rsid w:val="0029388C"/>
    <w:rsid w:val="002947C2"/>
    <w:rsid w:val="00295D45"/>
    <w:rsid w:val="002966EB"/>
    <w:rsid w:val="00296B6F"/>
    <w:rsid w:val="002977B3"/>
    <w:rsid w:val="0029790E"/>
    <w:rsid w:val="00297A6B"/>
    <w:rsid w:val="002A2903"/>
    <w:rsid w:val="002A395F"/>
    <w:rsid w:val="002A3A27"/>
    <w:rsid w:val="002A3E9F"/>
    <w:rsid w:val="002A5125"/>
    <w:rsid w:val="002A5A66"/>
    <w:rsid w:val="002A5E52"/>
    <w:rsid w:val="002A65F0"/>
    <w:rsid w:val="002A689B"/>
    <w:rsid w:val="002A6BEF"/>
    <w:rsid w:val="002B0E0A"/>
    <w:rsid w:val="002B298A"/>
    <w:rsid w:val="002B3E47"/>
    <w:rsid w:val="002B5192"/>
    <w:rsid w:val="002B52C1"/>
    <w:rsid w:val="002B6296"/>
    <w:rsid w:val="002B653B"/>
    <w:rsid w:val="002B6714"/>
    <w:rsid w:val="002B7183"/>
    <w:rsid w:val="002B791C"/>
    <w:rsid w:val="002C09FE"/>
    <w:rsid w:val="002C1182"/>
    <w:rsid w:val="002C1281"/>
    <w:rsid w:val="002C1282"/>
    <w:rsid w:val="002C1822"/>
    <w:rsid w:val="002C2133"/>
    <w:rsid w:val="002C29F6"/>
    <w:rsid w:val="002C2D4D"/>
    <w:rsid w:val="002C2D88"/>
    <w:rsid w:val="002C32F3"/>
    <w:rsid w:val="002C59F3"/>
    <w:rsid w:val="002C77C2"/>
    <w:rsid w:val="002C7AE2"/>
    <w:rsid w:val="002D0539"/>
    <w:rsid w:val="002D09B5"/>
    <w:rsid w:val="002D1216"/>
    <w:rsid w:val="002D3EC8"/>
    <w:rsid w:val="002D5500"/>
    <w:rsid w:val="002D691B"/>
    <w:rsid w:val="002E2354"/>
    <w:rsid w:val="002E2726"/>
    <w:rsid w:val="002E2DFD"/>
    <w:rsid w:val="002E5E84"/>
    <w:rsid w:val="002E652C"/>
    <w:rsid w:val="002E73B9"/>
    <w:rsid w:val="002E7D37"/>
    <w:rsid w:val="002F112E"/>
    <w:rsid w:val="002F15AB"/>
    <w:rsid w:val="002F213D"/>
    <w:rsid w:val="002F2B3B"/>
    <w:rsid w:val="002F31C3"/>
    <w:rsid w:val="002F4310"/>
    <w:rsid w:val="002F452D"/>
    <w:rsid w:val="002F4F19"/>
    <w:rsid w:val="002F5730"/>
    <w:rsid w:val="002F62C5"/>
    <w:rsid w:val="002F6320"/>
    <w:rsid w:val="002F637C"/>
    <w:rsid w:val="002F7441"/>
    <w:rsid w:val="002F780A"/>
    <w:rsid w:val="002F794B"/>
    <w:rsid w:val="0030036E"/>
    <w:rsid w:val="00300A6C"/>
    <w:rsid w:val="00300C52"/>
    <w:rsid w:val="00301AC5"/>
    <w:rsid w:val="00303519"/>
    <w:rsid w:val="003035BE"/>
    <w:rsid w:val="003043EC"/>
    <w:rsid w:val="00304BBA"/>
    <w:rsid w:val="00307B8C"/>
    <w:rsid w:val="003103DB"/>
    <w:rsid w:val="00310E73"/>
    <w:rsid w:val="0031318C"/>
    <w:rsid w:val="003131FA"/>
    <w:rsid w:val="00314E5D"/>
    <w:rsid w:val="0031671E"/>
    <w:rsid w:val="00316FEC"/>
    <w:rsid w:val="003171FE"/>
    <w:rsid w:val="00320314"/>
    <w:rsid w:val="00321A00"/>
    <w:rsid w:val="00321A87"/>
    <w:rsid w:val="003220A1"/>
    <w:rsid w:val="003230AD"/>
    <w:rsid w:val="003241F0"/>
    <w:rsid w:val="00324893"/>
    <w:rsid w:val="0032560C"/>
    <w:rsid w:val="00325851"/>
    <w:rsid w:val="0032643F"/>
    <w:rsid w:val="0032787E"/>
    <w:rsid w:val="00331BAE"/>
    <w:rsid w:val="00332DFE"/>
    <w:rsid w:val="00333116"/>
    <w:rsid w:val="003353A8"/>
    <w:rsid w:val="00335DE9"/>
    <w:rsid w:val="00335F6D"/>
    <w:rsid w:val="003404F6"/>
    <w:rsid w:val="0034386D"/>
    <w:rsid w:val="00344985"/>
    <w:rsid w:val="00345521"/>
    <w:rsid w:val="003458EC"/>
    <w:rsid w:val="00345AB8"/>
    <w:rsid w:val="00346D0D"/>
    <w:rsid w:val="00346ED8"/>
    <w:rsid w:val="003475D2"/>
    <w:rsid w:val="00350C89"/>
    <w:rsid w:val="00351889"/>
    <w:rsid w:val="003526B2"/>
    <w:rsid w:val="00352D2E"/>
    <w:rsid w:val="00353A6F"/>
    <w:rsid w:val="00353AB0"/>
    <w:rsid w:val="003550B8"/>
    <w:rsid w:val="00355AE5"/>
    <w:rsid w:val="00356AFC"/>
    <w:rsid w:val="0036047B"/>
    <w:rsid w:val="00360639"/>
    <w:rsid w:val="0036100E"/>
    <w:rsid w:val="00361EED"/>
    <w:rsid w:val="00362CC0"/>
    <w:rsid w:val="00363B30"/>
    <w:rsid w:val="00363D2C"/>
    <w:rsid w:val="0036587E"/>
    <w:rsid w:val="00367FF9"/>
    <w:rsid w:val="00370D8A"/>
    <w:rsid w:val="003732A3"/>
    <w:rsid w:val="00373431"/>
    <w:rsid w:val="00373FB7"/>
    <w:rsid w:val="00376B5C"/>
    <w:rsid w:val="003777CA"/>
    <w:rsid w:val="00377AC2"/>
    <w:rsid w:val="00377CBB"/>
    <w:rsid w:val="0038059A"/>
    <w:rsid w:val="00380FCD"/>
    <w:rsid w:val="00381B26"/>
    <w:rsid w:val="00382DED"/>
    <w:rsid w:val="00383113"/>
    <w:rsid w:val="00383237"/>
    <w:rsid w:val="00383B84"/>
    <w:rsid w:val="00383EBA"/>
    <w:rsid w:val="00384306"/>
    <w:rsid w:val="00384B72"/>
    <w:rsid w:val="00385406"/>
    <w:rsid w:val="00385568"/>
    <w:rsid w:val="00390B45"/>
    <w:rsid w:val="00390FB2"/>
    <w:rsid w:val="00391F3C"/>
    <w:rsid w:val="00392795"/>
    <w:rsid w:val="003929E0"/>
    <w:rsid w:val="0039397B"/>
    <w:rsid w:val="00393DBA"/>
    <w:rsid w:val="003957C9"/>
    <w:rsid w:val="00396E8B"/>
    <w:rsid w:val="0039776F"/>
    <w:rsid w:val="00397936"/>
    <w:rsid w:val="003A1529"/>
    <w:rsid w:val="003A264F"/>
    <w:rsid w:val="003A2B03"/>
    <w:rsid w:val="003A4892"/>
    <w:rsid w:val="003A621B"/>
    <w:rsid w:val="003A6BE8"/>
    <w:rsid w:val="003A7426"/>
    <w:rsid w:val="003A756B"/>
    <w:rsid w:val="003A7944"/>
    <w:rsid w:val="003A7BA9"/>
    <w:rsid w:val="003A7FE3"/>
    <w:rsid w:val="003B00B9"/>
    <w:rsid w:val="003B163D"/>
    <w:rsid w:val="003B1A82"/>
    <w:rsid w:val="003B401A"/>
    <w:rsid w:val="003B43DA"/>
    <w:rsid w:val="003B468F"/>
    <w:rsid w:val="003B53B1"/>
    <w:rsid w:val="003B56D2"/>
    <w:rsid w:val="003B57DA"/>
    <w:rsid w:val="003B6D8B"/>
    <w:rsid w:val="003B7476"/>
    <w:rsid w:val="003B750E"/>
    <w:rsid w:val="003B77D5"/>
    <w:rsid w:val="003B7CB2"/>
    <w:rsid w:val="003C0418"/>
    <w:rsid w:val="003C0717"/>
    <w:rsid w:val="003C082B"/>
    <w:rsid w:val="003C0AF9"/>
    <w:rsid w:val="003C0B7D"/>
    <w:rsid w:val="003C302D"/>
    <w:rsid w:val="003C341E"/>
    <w:rsid w:val="003C412D"/>
    <w:rsid w:val="003C41C7"/>
    <w:rsid w:val="003C499A"/>
    <w:rsid w:val="003C4F80"/>
    <w:rsid w:val="003C5C1B"/>
    <w:rsid w:val="003C66EA"/>
    <w:rsid w:val="003C74CD"/>
    <w:rsid w:val="003D04EA"/>
    <w:rsid w:val="003D0E13"/>
    <w:rsid w:val="003D1C73"/>
    <w:rsid w:val="003D2A58"/>
    <w:rsid w:val="003D44F2"/>
    <w:rsid w:val="003D5138"/>
    <w:rsid w:val="003D551E"/>
    <w:rsid w:val="003D5644"/>
    <w:rsid w:val="003D7300"/>
    <w:rsid w:val="003D7839"/>
    <w:rsid w:val="003D7B36"/>
    <w:rsid w:val="003E067D"/>
    <w:rsid w:val="003E0754"/>
    <w:rsid w:val="003E2214"/>
    <w:rsid w:val="003E2BA1"/>
    <w:rsid w:val="003E3B16"/>
    <w:rsid w:val="003E67E1"/>
    <w:rsid w:val="003E70A9"/>
    <w:rsid w:val="003E72CB"/>
    <w:rsid w:val="003E7C69"/>
    <w:rsid w:val="003F0189"/>
    <w:rsid w:val="003F072E"/>
    <w:rsid w:val="003F17D9"/>
    <w:rsid w:val="003F2357"/>
    <w:rsid w:val="003F3139"/>
    <w:rsid w:val="003F39A4"/>
    <w:rsid w:val="003F4709"/>
    <w:rsid w:val="003F4B04"/>
    <w:rsid w:val="003F6666"/>
    <w:rsid w:val="003F6FCE"/>
    <w:rsid w:val="004001D4"/>
    <w:rsid w:val="00403E89"/>
    <w:rsid w:val="00403FC0"/>
    <w:rsid w:val="0040432A"/>
    <w:rsid w:val="0041021E"/>
    <w:rsid w:val="004108A3"/>
    <w:rsid w:val="0041134F"/>
    <w:rsid w:val="00411FC9"/>
    <w:rsid w:val="00413282"/>
    <w:rsid w:val="004132A2"/>
    <w:rsid w:val="004149C7"/>
    <w:rsid w:val="00415731"/>
    <w:rsid w:val="00415D36"/>
    <w:rsid w:val="00416B68"/>
    <w:rsid w:val="00417524"/>
    <w:rsid w:val="004178D9"/>
    <w:rsid w:val="00417997"/>
    <w:rsid w:val="004203D0"/>
    <w:rsid w:val="00420AED"/>
    <w:rsid w:val="00420CEC"/>
    <w:rsid w:val="00420FDA"/>
    <w:rsid w:val="00421251"/>
    <w:rsid w:val="00421FB4"/>
    <w:rsid w:val="00422B87"/>
    <w:rsid w:val="004235CC"/>
    <w:rsid w:val="004239FD"/>
    <w:rsid w:val="00425568"/>
    <w:rsid w:val="00426883"/>
    <w:rsid w:val="00432541"/>
    <w:rsid w:val="00432E65"/>
    <w:rsid w:val="004373AA"/>
    <w:rsid w:val="0043749A"/>
    <w:rsid w:val="00437C71"/>
    <w:rsid w:val="0044073C"/>
    <w:rsid w:val="004409DF"/>
    <w:rsid w:val="0044137A"/>
    <w:rsid w:val="00441690"/>
    <w:rsid w:val="00441AF8"/>
    <w:rsid w:val="00441C80"/>
    <w:rsid w:val="0044261A"/>
    <w:rsid w:val="00443458"/>
    <w:rsid w:val="00443823"/>
    <w:rsid w:val="00444C0B"/>
    <w:rsid w:val="0044572F"/>
    <w:rsid w:val="0044716C"/>
    <w:rsid w:val="00450371"/>
    <w:rsid w:val="00450BC6"/>
    <w:rsid w:val="0045347B"/>
    <w:rsid w:val="00455514"/>
    <w:rsid w:val="004559BA"/>
    <w:rsid w:val="004575F7"/>
    <w:rsid w:val="00457665"/>
    <w:rsid w:val="00457671"/>
    <w:rsid w:val="004577A0"/>
    <w:rsid w:val="0046012E"/>
    <w:rsid w:val="00460327"/>
    <w:rsid w:val="00462826"/>
    <w:rsid w:val="00462864"/>
    <w:rsid w:val="00462E4E"/>
    <w:rsid w:val="0046483C"/>
    <w:rsid w:val="0046495B"/>
    <w:rsid w:val="004650F0"/>
    <w:rsid w:val="00465549"/>
    <w:rsid w:val="004675A4"/>
    <w:rsid w:val="004678AC"/>
    <w:rsid w:val="00467E56"/>
    <w:rsid w:val="004709C9"/>
    <w:rsid w:val="00472155"/>
    <w:rsid w:val="004736EC"/>
    <w:rsid w:val="00474725"/>
    <w:rsid w:val="004753F8"/>
    <w:rsid w:val="00475D7B"/>
    <w:rsid w:val="004806DC"/>
    <w:rsid w:val="00480BA2"/>
    <w:rsid w:val="00480D0B"/>
    <w:rsid w:val="004814A3"/>
    <w:rsid w:val="00481CC9"/>
    <w:rsid w:val="00483D0F"/>
    <w:rsid w:val="00483EEC"/>
    <w:rsid w:val="004848AE"/>
    <w:rsid w:val="00485577"/>
    <w:rsid w:val="00485C61"/>
    <w:rsid w:val="00485E18"/>
    <w:rsid w:val="00487F19"/>
    <w:rsid w:val="00490E3F"/>
    <w:rsid w:val="00490F33"/>
    <w:rsid w:val="00491BD3"/>
    <w:rsid w:val="00492154"/>
    <w:rsid w:val="00492E3A"/>
    <w:rsid w:val="004950E7"/>
    <w:rsid w:val="004963E2"/>
    <w:rsid w:val="00496DF5"/>
    <w:rsid w:val="00497BFE"/>
    <w:rsid w:val="00497EE2"/>
    <w:rsid w:val="004A1A8E"/>
    <w:rsid w:val="004A3682"/>
    <w:rsid w:val="004A3945"/>
    <w:rsid w:val="004A5F22"/>
    <w:rsid w:val="004A6179"/>
    <w:rsid w:val="004A6ACD"/>
    <w:rsid w:val="004A7468"/>
    <w:rsid w:val="004B0FF9"/>
    <w:rsid w:val="004B12A9"/>
    <w:rsid w:val="004B297C"/>
    <w:rsid w:val="004B36E6"/>
    <w:rsid w:val="004B38BE"/>
    <w:rsid w:val="004B3D6E"/>
    <w:rsid w:val="004B3FE1"/>
    <w:rsid w:val="004B492E"/>
    <w:rsid w:val="004B57D4"/>
    <w:rsid w:val="004B7B0D"/>
    <w:rsid w:val="004B7B64"/>
    <w:rsid w:val="004C0502"/>
    <w:rsid w:val="004C0538"/>
    <w:rsid w:val="004C14A4"/>
    <w:rsid w:val="004C1D7E"/>
    <w:rsid w:val="004C268D"/>
    <w:rsid w:val="004C29AF"/>
    <w:rsid w:val="004C3BBD"/>
    <w:rsid w:val="004C3C5E"/>
    <w:rsid w:val="004C54ED"/>
    <w:rsid w:val="004C5582"/>
    <w:rsid w:val="004C79E1"/>
    <w:rsid w:val="004D02AE"/>
    <w:rsid w:val="004D19CC"/>
    <w:rsid w:val="004D1B11"/>
    <w:rsid w:val="004D1FC6"/>
    <w:rsid w:val="004D22D3"/>
    <w:rsid w:val="004D449B"/>
    <w:rsid w:val="004D54E3"/>
    <w:rsid w:val="004D5852"/>
    <w:rsid w:val="004D76D2"/>
    <w:rsid w:val="004D793B"/>
    <w:rsid w:val="004D7CF8"/>
    <w:rsid w:val="004D7F2C"/>
    <w:rsid w:val="004E0811"/>
    <w:rsid w:val="004E0F68"/>
    <w:rsid w:val="004E1F84"/>
    <w:rsid w:val="004E2B35"/>
    <w:rsid w:val="004E4033"/>
    <w:rsid w:val="004E4196"/>
    <w:rsid w:val="004E474C"/>
    <w:rsid w:val="004E5170"/>
    <w:rsid w:val="004E5695"/>
    <w:rsid w:val="004E7145"/>
    <w:rsid w:val="004F0436"/>
    <w:rsid w:val="004F085B"/>
    <w:rsid w:val="004F3897"/>
    <w:rsid w:val="004F3BCE"/>
    <w:rsid w:val="004F4839"/>
    <w:rsid w:val="004F4A42"/>
    <w:rsid w:val="004F4F21"/>
    <w:rsid w:val="004F5B03"/>
    <w:rsid w:val="004F5BDF"/>
    <w:rsid w:val="004F693F"/>
    <w:rsid w:val="004F7CD5"/>
    <w:rsid w:val="0050178E"/>
    <w:rsid w:val="005032BD"/>
    <w:rsid w:val="0050339B"/>
    <w:rsid w:val="005064C6"/>
    <w:rsid w:val="00507B0D"/>
    <w:rsid w:val="005100A7"/>
    <w:rsid w:val="00510CC9"/>
    <w:rsid w:val="00511EF6"/>
    <w:rsid w:val="00512E31"/>
    <w:rsid w:val="00513EEB"/>
    <w:rsid w:val="00513F19"/>
    <w:rsid w:val="005144EA"/>
    <w:rsid w:val="00514CB7"/>
    <w:rsid w:val="005153C4"/>
    <w:rsid w:val="00515B2F"/>
    <w:rsid w:val="00515F09"/>
    <w:rsid w:val="0051645F"/>
    <w:rsid w:val="0051688F"/>
    <w:rsid w:val="00520AA8"/>
    <w:rsid w:val="005214B9"/>
    <w:rsid w:val="005223BB"/>
    <w:rsid w:val="005226C5"/>
    <w:rsid w:val="00523E0F"/>
    <w:rsid w:val="00523F2D"/>
    <w:rsid w:val="00523F55"/>
    <w:rsid w:val="00524D01"/>
    <w:rsid w:val="00524DC7"/>
    <w:rsid w:val="005251BE"/>
    <w:rsid w:val="005251D2"/>
    <w:rsid w:val="00525F90"/>
    <w:rsid w:val="00527E89"/>
    <w:rsid w:val="005301A9"/>
    <w:rsid w:val="005308BD"/>
    <w:rsid w:val="00530970"/>
    <w:rsid w:val="0053107E"/>
    <w:rsid w:val="0053314A"/>
    <w:rsid w:val="00533195"/>
    <w:rsid w:val="00533505"/>
    <w:rsid w:val="00534FD2"/>
    <w:rsid w:val="00535546"/>
    <w:rsid w:val="00535834"/>
    <w:rsid w:val="0053702F"/>
    <w:rsid w:val="00541400"/>
    <w:rsid w:val="00541983"/>
    <w:rsid w:val="00542849"/>
    <w:rsid w:val="0054483E"/>
    <w:rsid w:val="00546E7B"/>
    <w:rsid w:val="005477BB"/>
    <w:rsid w:val="005507C0"/>
    <w:rsid w:val="005507DA"/>
    <w:rsid w:val="00550948"/>
    <w:rsid w:val="00550F73"/>
    <w:rsid w:val="00551B0E"/>
    <w:rsid w:val="005529C2"/>
    <w:rsid w:val="00554B09"/>
    <w:rsid w:val="005554CB"/>
    <w:rsid w:val="00555780"/>
    <w:rsid w:val="005557AA"/>
    <w:rsid w:val="00555B6A"/>
    <w:rsid w:val="00557202"/>
    <w:rsid w:val="0056016B"/>
    <w:rsid w:val="0056078D"/>
    <w:rsid w:val="005612D7"/>
    <w:rsid w:val="00561A5C"/>
    <w:rsid w:val="00561BCB"/>
    <w:rsid w:val="005628A8"/>
    <w:rsid w:val="00564703"/>
    <w:rsid w:val="00566930"/>
    <w:rsid w:val="00567C5E"/>
    <w:rsid w:val="00570CCE"/>
    <w:rsid w:val="005713B2"/>
    <w:rsid w:val="0057200A"/>
    <w:rsid w:val="00572AE9"/>
    <w:rsid w:val="0057355A"/>
    <w:rsid w:val="00573F45"/>
    <w:rsid w:val="005740E9"/>
    <w:rsid w:val="005749B3"/>
    <w:rsid w:val="00574C9D"/>
    <w:rsid w:val="00575147"/>
    <w:rsid w:val="00577F19"/>
    <w:rsid w:val="00581AE8"/>
    <w:rsid w:val="00581E4E"/>
    <w:rsid w:val="005847B8"/>
    <w:rsid w:val="00584864"/>
    <w:rsid w:val="00585EE6"/>
    <w:rsid w:val="00590667"/>
    <w:rsid w:val="005918CA"/>
    <w:rsid w:val="00591CC2"/>
    <w:rsid w:val="00593339"/>
    <w:rsid w:val="00593D3B"/>
    <w:rsid w:val="00595AD9"/>
    <w:rsid w:val="00595FC4"/>
    <w:rsid w:val="0059669F"/>
    <w:rsid w:val="00597384"/>
    <w:rsid w:val="00597EF3"/>
    <w:rsid w:val="005A0164"/>
    <w:rsid w:val="005A1AD6"/>
    <w:rsid w:val="005A6057"/>
    <w:rsid w:val="005A66B1"/>
    <w:rsid w:val="005A687A"/>
    <w:rsid w:val="005B08C5"/>
    <w:rsid w:val="005B17D1"/>
    <w:rsid w:val="005B18C2"/>
    <w:rsid w:val="005B2614"/>
    <w:rsid w:val="005B3AF7"/>
    <w:rsid w:val="005B3FD4"/>
    <w:rsid w:val="005B5AE4"/>
    <w:rsid w:val="005B716E"/>
    <w:rsid w:val="005B7208"/>
    <w:rsid w:val="005C27EF"/>
    <w:rsid w:val="005C3DD5"/>
    <w:rsid w:val="005C4691"/>
    <w:rsid w:val="005C4B56"/>
    <w:rsid w:val="005C57DA"/>
    <w:rsid w:val="005C5865"/>
    <w:rsid w:val="005C661F"/>
    <w:rsid w:val="005C774F"/>
    <w:rsid w:val="005D0001"/>
    <w:rsid w:val="005D0560"/>
    <w:rsid w:val="005D0D27"/>
    <w:rsid w:val="005D1897"/>
    <w:rsid w:val="005D1C3F"/>
    <w:rsid w:val="005D2A01"/>
    <w:rsid w:val="005D4DE8"/>
    <w:rsid w:val="005D4E57"/>
    <w:rsid w:val="005D54B2"/>
    <w:rsid w:val="005D6DD8"/>
    <w:rsid w:val="005E20D1"/>
    <w:rsid w:val="005E27C9"/>
    <w:rsid w:val="005E292D"/>
    <w:rsid w:val="005E2BF1"/>
    <w:rsid w:val="005E2E0B"/>
    <w:rsid w:val="005E41E4"/>
    <w:rsid w:val="005E7AED"/>
    <w:rsid w:val="005E7D1F"/>
    <w:rsid w:val="005F0382"/>
    <w:rsid w:val="005F0843"/>
    <w:rsid w:val="005F0A59"/>
    <w:rsid w:val="005F15EE"/>
    <w:rsid w:val="005F1CA6"/>
    <w:rsid w:val="005F2BB7"/>
    <w:rsid w:val="005F375E"/>
    <w:rsid w:val="005F41F2"/>
    <w:rsid w:val="005F436D"/>
    <w:rsid w:val="005F464F"/>
    <w:rsid w:val="005F57A2"/>
    <w:rsid w:val="005F669A"/>
    <w:rsid w:val="005F6A13"/>
    <w:rsid w:val="005F6A45"/>
    <w:rsid w:val="005F6DDB"/>
    <w:rsid w:val="005F6DED"/>
    <w:rsid w:val="005F74E5"/>
    <w:rsid w:val="006007DE"/>
    <w:rsid w:val="00600B17"/>
    <w:rsid w:val="00600D30"/>
    <w:rsid w:val="006011D7"/>
    <w:rsid w:val="006013BC"/>
    <w:rsid w:val="006023FB"/>
    <w:rsid w:val="006033B0"/>
    <w:rsid w:val="0060420B"/>
    <w:rsid w:val="0060462C"/>
    <w:rsid w:val="00605124"/>
    <w:rsid w:val="0060559F"/>
    <w:rsid w:val="00605E5D"/>
    <w:rsid w:val="006067A7"/>
    <w:rsid w:val="00607D1F"/>
    <w:rsid w:val="00607DA5"/>
    <w:rsid w:val="006103C3"/>
    <w:rsid w:val="00610B45"/>
    <w:rsid w:val="00610BA4"/>
    <w:rsid w:val="00611DDE"/>
    <w:rsid w:val="006125AC"/>
    <w:rsid w:val="00613EDA"/>
    <w:rsid w:val="00614579"/>
    <w:rsid w:val="00614845"/>
    <w:rsid w:val="00614D9B"/>
    <w:rsid w:val="00614F36"/>
    <w:rsid w:val="00616AF9"/>
    <w:rsid w:val="00616D56"/>
    <w:rsid w:val="00616F7A"/>
    <w:rsid w:val="006170FD"/>
    <w:rsid w:val="00620BDE"/>
    <w:rsid w:val="00620F61"/>
    <w:rsid w:val="00622981"/>
    <w:rsid w:val="006229FD"/>
    <w:rsid w:val="00623744"/>
    <w:rsid w:val="00623A3C"/>
    <w:rsid w:val="006244B2"/>
    <w:rsid w:val="00624C52"/>
    <w:rsid w:val="00625FCD"/>
    <w:rsid w:val="00626375"/>
    <w:rsid w:val="006263E7"/>
    <w:rsid w:val="006269BB"/>
    <w:rsid w:val="00627A4C"/>
    <w:rsid w:val="006304A7"/>
    <w:rsid w:val="00631E0B"/>
    <w:rsid w:val="006328C4"/>
    <w:rsid w:val="00633773"/>
    <w:rsid w:val="00640CED"/>
    <w:rsid w:val="00641023"/>
    <w:rsid w:val="00641357"/>
    <w:rsid w:val="006413D1"/>
    <w:rsid w:val="00641D3E"/>
    <w:rsid w:val="00642A51"/>
    <w:rsid w:val="00643EF1"/>
    <w:rsid w:val="00643FFF"/>
    <w:rsid w:val="00646169"/>
    <w:rsid w:val="00646FF5"/>
    <w:rsid w:val="00647228"/>
    <w:rsid w:val="006503FC"/>
    <w:rsid w:val="00653002"/>
    <w:rsid w:val="00653938"/>
    <w:rsid w:val="00653E9A"/>
    <w:rsid w:val="00654060"/>
    <w:rsid w:val="006540EB"/>
    <w:rsid w:val="006560FE"/>
    <w:rsid w:val="00656FEB"/>
    <w:rsid w:val="00657844"/>
    <w:rsid w:val="00660006"/>
    <w:rsid w:val="00660699"/>
    <w:rsid w:val="00661675"/>
    <w:rsid w:val="00661DC9"/>
    <w:rsid w:val="0066295C"/>
    <w:rsid w:val="00662ACF"/>
    <w:rsid w:val="0066397F"/>
    <w:rsid w:val="006644B4"/>
    <w:rsid w:val="00664C9E"/>
    <w:rsid w:val="0066540D"/>
    <w:rsid w:val="00665C76"/>
    <w:rsid w:val="006677BA"/>
    <w:rsid w:val="00671054"/>
    <w:rsid w:val="00671DBB"/>
    <w:rsid w:val="00672D01"/>
    <w:rsid w:val="00672DB7"/>
    <w:rsid w:val="00674863"/>
    <w:rsid w:val="00674DEF"/>
    <w:rsid w:val="0067513F"/>
    <w:rsid w:val="006753A1"/>
    <w:rsid w:val="006753F6"/>
    <w:rsid w:val="0067564B"/>
    <w:rsid w:val="00676585"/>
    <w:rsid w:val="00676861"/>
    <w:rsid w:val="0067778C"/>
    <w:rsid w:val="006777C2"/>
    <w:rsid w:val="00677DBB"/>
    <w:rsid w:val="00680480"/>
    <w:rsid w:val="006806A9"/>
    <w:rsid w:val="00680C12"/>
    <w:rsid w:val="00680D4B"/>
    <w:rsid w:val="0068168E"/>
    <w:rsid w:val="00684B17"/>
    <w:rsid w:val="00685517"/>
    <w:rsid w:val="006878CE"/>
    <w:rsid w:val="00687B8B"/>
    <w:rsid w:val="00690C21"/>
    <w:rsid w:val="00690CF1"/>
    <w:rsid w:val="006912CC"/>
    <w:rsid w:val="00692F02"/>
    <w:rsid w:val="00693683"/>
    <w:rsid w:val="00694EA4"/>
    <w:rsid w:val="00695539"/>
    <w:rsid w:val="00695E83"/>
    <w:rsid w:val="006971ED"/>
    <w:rsid w:val="006A0391"/>
    <w:rsid w:val="006A0683"/>
    <w:rsid w:val="006A1678"/>
    <w:rsid w:val="006A3793"/>
    <w:rsid w:val="006A3A18"/>
    <w:rsid w:val="006A4339"/>
    <w:rsid w:val="006A47C8"/>
    <w:rsid w:val="006A4A58"/>
    <w:rsid w:val="006A606B"/>
    <w:rsid w:val="006A6F46"/>
    <w:rsid w:val="006B05AD"/>
    <w:rsid w:val="006B1292"/>
    <w:rsid w:val="006B2BC6"/>
    <w:rsid w:val="006B38D0"/>
    <w:rsid w:val="006B3DF2"/>
    <w:rsid w:val="006B47C6"/>
    <w:rsid w:val="006B487B"/>
    <w:rsid w:val="006B5E69"/>
    <w:rsid w:val="006B77FE"/>
    <w:rsid w:val="006B7F81"/>
    <w:rsid w:val="006C120A"/>
    <w:rsid w:val="006C291B"/>
    <w:rsid w:val="006C3917"/>
    <w:rsid w:val="006C46B8"/>
    <w:rsid w:val="006C5011"/>
    <w:rsid w:val="006C5814"/>
    <w:rsid w:val="006C5C79"/>
    <w:rsid w:val="006D1529"/>
    <w:rsid w:val="006D38BA"/>
    <w:rsid w:val="006D3BD1"/>
    <w:rsid w:val="006D413E"/>
    <w:rsid w:val="006D45BB"/>
    <w:rsid w:val="006D592C"/>
    <w:rsid w:val="006D71E0"/>
    <w:rsid w:val="006D72FA"/>
    <w:rsid w:val="006E0739"/>
    <w:rsid w:val="006E0AEB"/>
    <w:rsid w:val="006E2691"/>
    <w:rsid w:val="006E32AD"/>
    <w:rsid w:val="006E4113"/>
    <w:rsid w:val="006E44FC"/>
    <w:rsid w:val="006E48E6"/>
    <w:rsid w:val="006E5676"/>
    <w:rsid w:val="006E5754"/>
    <w:rsid w:val="006E5F9C"/>
    <w:rsid w:val="006E64BE"/>
    <w:rsid w:val="006F0D95"/>
    <w:rsid w:val="006F29C7"/>
    <w:rsid w:val="006F3818"/>
    <w:rsid w:val="006F57CE"/>
    <w:rsid w:val="006F58F6"/>
    <w:rsid w:val="006F5D72"/>
    <w:rsid w:val="006F6305"/>
    <w:rsid w:val="006F7289"/>
    <w:rsid w:val="006F7734"/>
    <w:rsid w:val="007001BA"/>
    <w:rsid w:val="007003FE"/>
    <w:rsid w:val="0070052B"/>
    <w:rsid w:val="00700664"/>
    <w:rsid w:val="007027EF"/>
    <w:rsid w:val="00702EC0"/>
    <w:rsid w:val="00702F63"/>
    <w:rsid w:val="00704B1A"/>
    <w:rsid w:val="00704BA1"/>
    <w:rsid w:val="00705570"/>
    <w:rsid w:val="0070676C"/>
    <w:rsid w:val="00707EA4"/>
    <w:rsid w:val="0071005B"/>
    <w:rsid w:val="007115BC"/>
    <w:rsid w:val="00711777"/>
    <w:rsid w:val="00711EF2"/>
    <w:rsid w:val="007120BC"/>
    <w:rsid w:val="007148F7"/>
    <w:rsid w:val="007155DC"/>
    <w:rsid w:val="0071580D"/>
    <w:rsid w:val="00716E7C"/>
    <w:rsid w:val="007176AA"/>
    <w:rsid w:val="00722EAF"/>
    <w:rsid w:val="00722F2D"/>
    <w:rsid w:val="00723162"/>
    <w:rsid w:val="007242C7"/>
    <w:rsid w:val="00724CFC"/>
    <w:rsid w:val="00724EC1"/>
    <w:rsid w:val="007265A7"/>
    <w:rsid w:val="0073179B"/>
    <w:rsid w:val="00731A90"/>
    <w:rsid w:val="007326BC"/>
    <w:rsid w:val="007335FE"/>
    <w:rsid w:val="00734699"/>
    <w:rsid w:val="007357EC"/>
    <w:rsid w:val="00736F8C"/>
    <w:rsid w:val="007376DE"/>
    <w:rsid w:val="00737B25"/>
    <w:rsid w:val="0074028B"/>
    <w:rsid w:val="007402B3"/>
    <w:rsid w:val="00740778"/>
    <w:rsid w:val="00740893"/>
    <w:rsid w:val="00741651"/>
    <w:rsid w:val="00741976"/>
    <w:rsid w:val="00742581"/>
    <w:rsid w:val="0074498A"/>
    <w:rsid w:val="00744BB7"/>
    <w:rsid w:val="00745D9B"/>
    <w:rsid w:val="00745F9C"/>
    <w:rsid w:val="007470A6"/>
    <w:rsid w:val="00747C9D"/>
    <w:rsid w:val="00747D13"/>
    <w:rsid w:val="00750224"/>
    <w:rsid w:val="0075083E"/>
    <w:rsid w:val="00752AB7"/>
    <w:rsid w:val="00753762"/>
    <w:rsid w:val="00755C9C"/>
    <w:rsid w:val="00755D4F"/>
    <w:rsid w:val="00755DF2"/>
    <w:rsid w:val="007569D7"/>
    <w:rsid w:val="00760243"/>
    <w:rsid w:val="007602E8"/>
    <w:rsid w:val="007617E7"/>
    <w:rsid w:val="00761F0A"/>
    <w:rsid w:val="007622F3"/>
    <w:rsid w:val="0076263D"/>
    <w:rsid w:val="00762D24"/>
    <w:rsid w:val="00762D7E"/>
    <w:rsid w:val="00766101"/>
    <w:rsid w:val="007669EA"/>
    <w:rsid w:val="00766AA9"/>
    <w:rsid w:val="00771035"/>
    <w:rsid w:val="007710A4"/>
    <w:rsid w:val="00771C0D"/>
    <w:rsid w:val="00772191"/>
    <w:rsid w:val="00773825"/>
    <w:rsid w:val="00774CC7"/>
    <w:rsid w:val="00775711"/>
    <w:rsid w:val="00777712"/>
    <w:rsid w:val="00777B1E"/>
    <w:rsid w:val="00780B2A"/>
    <w:rsid w:val="00782144"/>
    <w:rsid w:val="0078276D"/>
    <w:rsid w:val="0078356C"/>
    <w:rsid w:val="00783A16"/>
    <w:rsid w:val="00784955"/>
    <w:rsid w:val="00785C86"/>
    <w:rsid w:val="0078649D"/>
    <w:rsid w:val="007868B0"/>
    <w:rsid w:val="007870FC"/>
    <w:rsid w:val="00790E0F"/>
    <w:rsid w:val="00790ED8"/>
    <w:rsid w:val="00791779"/>
    <w:rsid w:val="00791A71"/>
    <w:rsid w:val="00793A75"/>
    <w:rsid w:val="00793B4A"/>
    <w:rsid w:val="00793E8F"/>
    <w:rsid w:val="00793F9C"/>
    <w:rsid w:val="007949E5"/>
    <w:rsid w:val="00794D52"/>
    <w:rsid w:val="00795011"/>
    <w:rsid w:val="00795790"/>
    <w:rsid w:val="007971BC"/>
    <w:rsid w:val="00797D90"/>
    <w:rsid w:val="007A114B"/>
    <w:rsid w:val="007A116A"/>
    <w:rsid w:val="007A2AAC"/>
    <w:rsid w:val="007A30F6"/>
    <w:rsid w:val="007A539D"/>
    <w:rsid w:val="007A6E2E"/>
    <w:rsid w:val="007B0770"/>
    <w:rsid w:val="007B214E"/>
    <w:rsid w:val="007B251C"/>
    <w:rsid w:val="007B2E55"/>
    <w:rsid w:val="007B36AC"/>
    <w:rsid w:val="007B4925"/>
    <w:rsid w:val="007B6739"/>
    <w:rsid w:val="007B6A06"/>
    <w:rsid w:val="007B7797"/>
    <w:rsid w:val="007B7F07"/>
    <w:rsid w:val="007C4079"/>
    <w:rsid w:val="007C76ED"/>
    <w:rsid w:val="007D005E"/>
    <w:rsid w:val="007D2006"/>
    <w:rsid w:val="007D4637"/>
    <w:rsid w:val="007D4EE0"/>
    <w:rsid w:val="007D599B"/>
    <w:rsid w:val="007D59B0"/>
    <w:rsid w:val="007D665E"/>
    <w:rsid w:val="007D6C7B"/>
    <w:rsid w:val="007D6F3F"/>
    <w:rsid w:val="007D7B46"/>
    <w:rsid w:val="007D7C0B"/>
    <w:rsid w:val="007E0A51"/>
    <w:rsid w:val="007E2A83"/>
    <w:rsid w:val="007E34C8"/>
    <w:rsid w:val="007E364C"/>
    <w:rsid w:val="007E4651"/>
    <w:rsid w:val="007E4DA5"/>
    <w:rsid w:val="007E5260"/>
    <w:rsid w:val="007E6D7A"/>
    <w:rsid w:val="007E7869"/>
    <w:rsid w:val="007E797A"/>
    <w:rsid w:val="007E7CB1"/>
    <w:rsid w:val="007F02DB"/>
    <w:rsid w:val="007F092E"/>
    <w:rsid w:val="007F0FB9"/>
    <w:rsid w:val="007F14F7"/>
    <w:rsid w:val="007F3191"/>
    <w:rsid w:val="007F4AB3"/>
    <w:rsid w:val="007F5A6B"/>
    <w:rsid w:val="007F5BA7"/>
    <w:rsid w:val="007F637C"/>
    <w:rsid w:val="007F6EDD"/>
    <w:rsid w:val="00800783"/>
    <w:rsid w:val="008013B8"/>
    <w:rsid w:val="00802503"/>
    <w:rsid w:val="008026CE"/>
    <w:rsid w:val="00802AD3"/>
    <w:rsid w:val="008036B7"/>
    <w:rsid w:val="008058AB"/>
    <w:rsid w:val="0080590E"/>
    <w:rsid w:val="00807751"/>
    <w:rsid w:val="00807EA2"/>
    <w:rsid w:val="00807FDE"/>
    <w:rsid w:val="00810F20"/>
    <w:rsid w:val="00811566"/>
    <w:rsid w:val="0081359B"/>
    <w:rsid w:val="00813AC7"/>
    <w:rsid w:val="008160E9"/>
    <w:rsid w:val="00817247"/>
    <w:rsid w:val="008205F9"/>
    <w:rsid w:val="00820A89"/>
    <w:rsid w:val="0082116B"/>
    <w:rsid w:val="00822362"/>
    <w:rsid w:val="00823C52"/>
    <w:rsid w:val="00824C9D"/>
    <w:rsid w:val="00826099"/>
    <w:rsid w:val="00827C53"/>
    <w:rsid w:val="008307EB"/>
    <w:rsid w:val="008313E4"/>
    <w:rsid w:val="0083290A"/>
    <w:rsid w:val="00832A9C"/>
    <w:rsid w:val="00833D3F"/>
    <w:rsid w:val="0083400C"/>
    <w:rsid w:val="008342A9"/>
    <w:rsid w:val="0083519C"/>
    <w:rsid w:val="008354D0"/>
    <w:rsid w:val="0083657A"/>
    <w:rsid w:val="0083774D"/>
    <w:rsid w:val="00840217"/>
    <w:rsid w:val="008413A0"/>
    <w:rsid w:val="00841EF0"/>
    <w:rsid w:val="00841FAE"/>
    <w:rsid w:val="00842C0C"/>
    <w:rsid w:val="008443C3"/>
    <w:rsid w:val="008456FC"/>
    <w:rsid w:val="00845856"/>
    <w:rsid w:val="00845FB1"/>
    <w:rsid w:val="0084697C"/>
    <w:rsid w:val="00846CF7"/>
    <w:rsid w:val="00850105"/>
    <w:rsid w:val="00852747"/>
    <w:rsid w:val="00854AAF"/>
    <w:rsid w:val="00854FDE"/>
    <w:rsid w:val="00855616"/>
    <w:rsid w:val="0085666F"/>
    <w:rsid w:val="0085695E"/>
    <w:rsid w:val="00857D1A"/>
    <w:rsid w:val="00861587"/>
    <w:rsid w:val="00861A94"/>
    <w:rsid w:val="00862352"/>
    <w:rsid w:val="0086289D"/>
    <w:rsid w:val="008629DF"/>
    <w:rsid w:val="0086306D"/>
    <w:rsid w:val="008657B9"/>
    <w:rsid w:val="00866749"/>
    <w:rsid w:val="00867178"/>
    <w:rsid w:val="008677C6"/>
    <w:rsid w:val="008710EF"/>
    <w:rsid w:val="00872817"/>
    <w:rsid w:val="00872CAE"/>
    <w:rsid w:val="008731CE"/>
    <w:rsid w:val="0087424B"/>
    <w:rsid w:val="0087525C"/>
    <w:rsid w:val="008766D5"/>
    <w:rsid w:val="0087761D"/>
    <w:rsid w:val="00877AB0"/>
    <w:rsid w:val="00880EBB"/>
    <w:rsid w:val="00881BB7"/>
    <w:rsid w:val="00882124"/>
    <w:rsid w:val="008821A8"/>
    <w:rsid w:val="008843FC"/>
    <w:rsid w:val="008847AE"/>
    <w:rsid w:val="00887040"/>
    <w:rsid w:val="008878CF"/>
    <w:rsid w:val="00887F44"/>
    <w:rsid w:val="008904C6"/>
    <w:rsid w:val="0089057C"/>
    <w:rsid w:val="00891803"/>
    <w:rsid w:val="008929E8"/>
    <w:rsid w:val="00892CAB"/>
    <w:rsid w:val="0089449C"/>
    <w:rsid w:val="00896A82"/>
    <w:rsid w:val="00896E1A"/>
    <w:rsid w:val="008977F2"/>
    <w:rsid w:val="00897F30"/>
    <w:rsid w:val="008A1829"/>
    <w:rsid w:val="008A2279"/>
    <w:rsid w:val="008A2295"/>
    <w:rsid w:val="008A2964"/>
    <w:rsid w:val="008A40EE"/>
    <w:rsid w:val="008A5557"/>
    <w:rsid w:val="008B00EA"/>
    <w:rsid w:val="008B1160"/>
    <w:rsid w:val="008B3CE5"/>
    <w:rsid w:val="008B3E02"/>
    <w:rsid w:val="008B3E73"/>
    <w:rsid w:val="008B40C0"/>
    <w:rsid w:val="008B7D72"/>
    <w:rsid w:val="008C09B6"/>
    <w:rsid w:val="008C09F5"/>
    <w:rsid w:val="008C0F84"/>
    <w:rsid w:val="008C151A"/>
    <w:rsid w:val="008C1C80"/>
    <w:rsid w:val="008C335C"/>
    <w:rsid w:val="008C45C6"/>
    <w:rsid w:val="008C5445"/>
    <w:rsid w:val="008C5931"/>
    <w:rsid w:val="008D023B"/>
    <w:rsid w:val="008D0B0B"/>
    <w:rsid w:val="008D224A"/>
    <w:rsid w:val="008D399E"/>
    <w:rsid w:val="008D47D2"/>
    <w:rsid w:val="008D5022"/>
    <w:rsid w:val="008D5279"/>
    <w:rsid w:val="008E07AD"/>
    <w:rsid w:val="008E0F3E"/>
    <w:rsid w:val="008E1CB0"/>
    <w:rsid w:val="008E1F61"/>
    <w:rsid w:val="008E203C"/>
    <w:rsid w:val="008E2492"/>
    <w:rsid w:val="008E29CB"/>
    <w:rsid w:val="008E39B9"/>
    <w:rsid w:val="008E3C13"/>
    <w:rsid w:val="008E3D1E"/>
    <w:rsid w:val="008E4F52"/>
    <w:rsid w:val="008E61EC"/>
    <w:rsid w:val="008E64EB"/>
    <w:rsid w:val="008E6956"/>
    <w:rsid w:val="008E6A6D"/>
    <w:rsid w:val="008E7114"/>
    <w:rsid w:val="008E7C62"/>
    <w:rsid w:val="008F00F9"/>
    <w:rsid w:val="008F18EC"/>
    <w:rsid w:val="008F49E3"/>
    <w:rsid w:val="008F4FEB"/>
    <w:rsid w:val="008F502F"/>
    <w:rsid w:val="008F598D"/>
    <w:rsid w:val="009008CA"/>
    <w:rsid w:val="00900EC3"/>
    <w:rsid w:val="00900FDA"/>
    <w:rsid w:val="00901651"/>
    <w:rsid w:val="0090284D"/>
    <w:rsid w:val="00904BD1"/>
    <w:rsid w:val="009050BD"/>
    <w:rsid w:val="009053EB"/>
    <w:rsid w:val="00906391"/>
    <w:rsid w:val="00907421"/>
    <w:rsid w:val="0091083A"/>
    <w:rsid w:val="00913A96"/>
    <w:rsid w:val="00913C42"/>
    <w:rsid w:val="0091486E"/>
    <w:rsid w:val="00915176"/>
    <w:rsid w:val="00915490"/>
    <w:rsid w:val="00915A0A"/>
    <w:rsid w:val="00915BE4"/>
    <w:rsid w:val="00915F1B"/>
    <w:rsid w:val="009164A7"/>
    <w:rsid w:val="00917343"/>
    <w:rsid w:val="00917A51"/>
    <w:rsid w:val="009205A3"/>
    <w:rsid w:val="00921F10"/>
    <w:rsid w:val="009243DF"/>
    <w:rsid w:val="0092483A"/>
    <w:rsid w:val="00924DD4"/>
    <w:rsid w:val="009251A7"/>
    <w:rsid w:val="00925D95"/>
    <w:rsid w:val="00927369"/>
    <w:rsid w:val="009273EC"/>
    <w:rsid w:val="009307A0"/>
    <w:rsid w:val="00932073"/>
    <w:rsid w:val="00932C3B"/>
    <w:rsid w:val="0093370B"/>
    <w:rsid w:val="0093389D"/>
    <w:rsid w:val="0093571E"/>
    <w:rsid w:val="00935C85"/>
    <w:rsid w:val="00936E69"/>
    <w:rsid w:val="0094050E"/>
    <w:rsid w:val="00941CEF"/>
    <w:rsid w:val="0094258E"/>
    <w:rsid w:val="00943BFB"/>
    <w:rsid w:val="00944258"/>
    <w:rsid w:val="00945127"/>
    <w:rsid w:val="00945553"/>
    <w:rsid w:val="009466E6"/>
    <w:rsid w:val="00946ECD"/>
    <w:rsid w:val="0094712A"/>
    <w:rsid w:val="00947423"/>
    <w:rsid w:val="00947AB0"/>
    <w:rsid w:val="00947D2A"/>
    <w:rsid w:val="00950183"/>
    <w:rsid w:val="00950607"/>
    <w:rsid w:val="00950BD2"/>
    <w:rsid w:val="009519BA"/>
    <w:rsid w:val="00953481"/>
    <w:rsid w:val="00956E6B"/>
    <w:rsid w:val="009577EF"/>
    <w:rsid w:val="00957F63"/>
    <w:rsid w:val="00960CF9"/>
    <w:rsid w:val="0096152F"/>
    <w:rsid w:val="00964A9B"/>
    <w:rsid w:val="00964BE5"/>
    <w:rsid w:val="00964F9C"/>
    <w:rsid w:val="00965C89"/>
    <w:rsid w:val="00966DD9"/>
    <w:rsid w:val="00967633"/>
    <w:rsid w:val="00971559"/>
    <w:rsid w:val="00971945"/>
    <w:rsid w:val="00971962"/>
    <w:rsid w:val="009729D4"/>
    <w:rsid w:val="00972FE9"/>
    <w:rsid w:val="0097489B"/>
    <w:rsid w:val="009754C1"/>
    <w:rsid w:val="00976706"/>
    <w:rsid w:val="0097674B"/>
    <w:rsid w:val="00977D9E"/>
    <w:rsid w:val="00980D41"/>
    <w:rsid w:val="009811C2"/>
    <w:rsid w:val="009818EC"/>
    <w:rsid w:val="00981B70"/>
    <w:rsid w:val="00983A2B"/>
    <w:rsid w:val="009846CA"/>
    <w:rsid w:val="00985030"/>
    <w:rsid w:val="009850BD"/>
    <w:rsid w:val="00985FFB"/>
    <w:rsid w:val="009874FE"/>
    <w:rsid w:val="00987A57"/>
    <w:rsid w:val="009906F0"/>
    <w:rsid w:val="009911B0"/>
    <w:rsid w:val="00991442"/>
    <w:rsid w:val="0099168A"/>
    <w:rsid w:val="009924DF"/>
    <w:rsid w:val="00993BF3"/>
    <w:rsid w:val="00993CA8"/>
    <w:rsid w:val="009954FD"/>
    <w:rsid w:val="00995996"/>
    <w:rsid w:val="00996672"/>
    <w:rsid w:val="00996A23"/>
    <w:rsid w:val="009972C2"/>
    <w:rsid w:val="009A0CD1"/>
    <w:rsid w:val="009A11D4"/>
    <w:rsid w:val="009A33BD"/>
    <w:rsid w:val="009A3503"/>
    <w:rsid w:val="009A35B5"/>
    <w:rsid w:val="009A3816"/>
    <w:rsid w:val="009A4F28"/>
    <w:rsid w:val="009A5FB0"/>
    <w:rsid w:val="009A70E1"/>
    <w:rsid w:val="009A733E"/>
    <w:rsid w:val="009A73D5"/>
    <w:rsid w:val="009A7555"/>
    <w:rsid w:val="009A7DF6"/>
    <w:rsid w:val="009B0A59"/>
    <w:rsid w:val="009B2019"/>
    <w:rsid w:val="009B218E"/>
    <w:rsid w:val="009B38C1"/>
    <w:rsid w:val="009B6D60"/>
    <w:rsid w:val="009B73C1"/>
    <w:rsid w:val="009C0823"/>
    <w:rsid w:val="009C189C"/>
    <w:rsid w:val="009C1C15"/>
    <w:rsid w:val="009C200B"/>
    <w:rsid w:val="009C6411"/>
    <w:rsid w:val="009C6904"/>
    <w:rsid w:val="009C6BB5"/>
    <w:rsid w:val="009C6D1E"/>
    <w:rsid w:val="009D0645"/>
    <w:rsid w:val="009D06F8"/>
    <w:rsid w:val="009D14AD"/>
    <w:rsid w:val="009D1763"/>
    <w:rsid w:val="009D1860"/>
    <w:rsid w:val="009D1B19"/>
    <w:rsid w:val="009D1E23"/>
    <w:rsid w:val="009D48C6"/>
    <w:rsid w:val="009D4BEF"/>
    <w:rsid w:val="009D5334"/>
    <w:rsid w:val="009D5CBD"/>
    <w:rsid w:val="009D6275"/>
    <w:rsid w:val="009D7DCC"/>
    <w:rsid w:val="009E2146"/>
    <w:rsid w:val="009E283F"/>
    <w:rsid w:val="009E30F8"/>
    <w:rsid w:val="009E33EB"/>
    <w:rsid w:val="009E36A8"/>
    <w:rsid w:val="009E3B02"/>
    <w:rsid w:val="009E451A"/>
    <w:rsid w:val="009E46D4"/>
    <w:rsid w:val="009E50E0"/>
    <w:rsid w:val="009E70AF"/>
    <w:rsid w:val="009E75E4"/>
    <w:rsid w:val="009E76AE"/>
    <w:rsid w:val="009E7970"/>
    <w:rsid w:val="009F1343"/>
    <w:rsid w:val="009F2AC2"/>
    <w:rsid w:val="009F2F8B"/>
    <w:rsid w:val="009F3806"/>
    <w:rsid w:val="009F3BFD"/>
    <w:rsid w:val="009F4485"/>
    <w:rsid w:val="009F4C5E"/>
    <w:rsid w:val="009F51AD"/>
    <w:rsid w:val="009F5410"/>
    <w:rsid w:val="009F5B55"/>
    <w:rsid w:val="009F60E6"/>
    <w:rsid w:val="009F69C0"/>
    <w:rsid w:val="009F6F23"/>
    <w:rsid w:val="009F7D74"/>
    <w:rsid w:val="00A02EDC"/>
    <w:rsid w:val="00A035BA"/>
    <w:rsid w:val="00A05146"/>
    <w:rsid w:val="00A05F9E"/>
    <w:rsid w:val="00A074F8"/>
    <w:rsid w:val="00A07D4F"/>
    <w:rsid w:val="00A10203"/>
    <w:rsid w:val="00A117CD"/>
    <w:rsid w:val="00A12FD5"/>
    <w:rsid w:val="00A133AA"/>
    <w:rsid w:val="00A13FE8"/>
    <w:rsid w:val="00A149FC"/>
    <w:rsid w:val="00A16EDC"/>
    <w:rsid w:val="00A17A2B"/>
    <w:rsid w:val="00A2009C"/>
    <w:rsid w:val="00A206DD"/>
    <w:rsid w:val="00A21D6A"/>
    <w:rsid w:val="00A22801"/>
    <w:rsid w:val="00A22F10"/>
    <w:rsid w:val="00A23875"/>
    <w:rsid w:val="00A24205"/>
    <w:rsid w:val="00A25815"/>
    <w:rsid w:val="00A258EF"/>
    <w:rsid w:val="00A276DF"/>
    <w:rsid w:val="00A27A01"/>
    <w:rsid w:val="00A31837"/>
    <w:rsid w:val="00A318C3"/>
    <w:rsid w:val="00A34222"/>
    <w:rsid w:val="00A34E11"/>
    <w:rsid w:val="00A35936"/>
    <w:rsid w:val="00A370D0"/>
    <w:rsid w:val="00A374C4"/>
    <w:rsid w:val="00A3776B"/>
    <w:rsid w:val="00A3790F"/>
    <w:rsid w:val="00A40F26"/>
    <w:rsid w:val="00A4100D"/>
    <w:rsid w:val="00A41EF7"/>
    <w:rsid w:val="00A432EA"/>
    <w:rsid w:val="00A43432"/>
    <w:rsid w:val="00A4438A"/>
    <w:rsid w:val="00A453B6"/>
    <w:rsid w:val="00A45813"/>
    <w:rsid w:val="00A4734C"/>
    <w:rsid w:val="00A473AF"/>
    <w:rsid w:val="00A47608"/>
    <w:rsid w:val="00A50D6E"/>
    <w:rsid w:val="00A53B14"/>
    <w:rsid w:val="00A552AB"/>
    <w:rsid w:val="00A56AEF"/>
    <w:rsid w:val="00A60233"/>
    <w:rsid w:val="00A60512"/>
    <w:rsid w:val="00A60B0A"/>
    <w:rsid w:val="00A60EE4"/>
    <w:rsid w:val="00A62685"/>
    <w:rsid w:val="00A63205"/>
    <w:rsid w:val="00A632B9"/>
    <w:rsid w:val="00A64742"/>
    <w:rsid w:val="00A64F82"/>
    <w:rsid w:val="00A668E8"/>
    <w:rsid w:val="00A67C93"/>
    <w:rsid w:val="00A702F6"/>
    <w:rsid w:val="00A7141B"/>
    <w:rsid w:val="00A71EF0"/>
    <w:rsid w:val="00A721A0"/>
    <w:rsid w:val="00A7361E"/>
    <w:rsid w:val="00A743CB"/>
    <w:rsid w:val="00A7459B"/>
    <w:rsid w:val="00A74EE0"/>
    <w:rsid w:val="00A75AEA"/>
    <w:rsid w:val="00A76E85"/>
    <w:rsid w:val="00A77EE9"/>
    <w:rsid w:val="00A81789"/>
    <w:rsid w:val="00A819D7"/>
    <w:rsid w:val="00A823EE"/>
    <w:rsid w:val="00A83531"/>
    <w:rsid w:val="00A83E06"/>
    <w:rsid w:val="00A843D9"/>
    <w:rsid w:val="00A856E6"/>
    <w:rsid w:val="00A86982"/>
    <w:rsid w:val="00A86D71"/>
    <w:rsid w:val="00A8725E"/>
    <w:rsid w:val="00A874A2"/>
    <w:rsid w:val="00A90614"/>
    <w:rsid w:val="00A90F72"/>
    <w:rsid w:val="00A91ABF"/>
    <w:rsid w:val="00A91B36"/>
    <w:rsid w:val="00A920C0"/>
    <w:rsid w:val="00A92883"/>
    <w:rsid w:val="00A93978"/>
    <w:rsid w:val="00A93D7F"/>
    <w:rsid w:val="00A93DDB"/>
    <w:rsid w:val="00A9581D"/>
    <w:rsid w:val="00A961D8"/>
    <w:rsid w:val="00A96329"/>
    <w:rsid w:val="00A9638D"/>
    <w:rsid w:val="00A963E2"/>
    <w:rsid w:val="00A965D4"/>
    <w:rsid w:val="00A97A46"/>
    <w:rsid w:val="00A97AC1"/>
    <w:rsid w:val="00AA24D8"/>
    <w:rsid w:val="00AA297E"/>
    <w:rsid w:val="00AA2E56"/>
    <w:rsid w:val="00AA44B7"/>
    <w:rsid w:val="00AA4531"/>
    <w:rsid w:val="00AA4D64"/>
    <w:rsid w:val="00AA503C"/>
    <w:rsid w:val="00AA560E"/>
    <w:rsid w:val="00AA5917"/>
    <w:rsid w:val="00AA7638"/>
    <w:rsid w:val="00AA7837"/>
    <w:rsid w:val="00AB0945"/>
    <w:rsid w:val="00AB0FA3"/>
    <w:rsid w:val="00AB22E0"/>
    <w:rsid w:val="00AB40DA"/>
    <w:rsid w:val="00AB45EC"/>
    <w:rsid w:val="00AB491A"/>
    <w:rsid w:val="00AB4BAE"/>
    <w:rsid w:val="00AB4DDE"/>
    <w:rsid w:val="00AB621F"/>
    <w:rsid w:val="00AB767E"/>
    <w:rsid w:val="00AC0CC4"/>
    <w:rsid w:val="00AC343A"/>
    <w:rsid w:val="00AC3825"/>
    <w:rsid w:val="00AC5216"/>
    <w:rsid w:val="00AC53F7"/>
    <w:rsid w:val="00AC5D7C"/>
    <w:rsid w:val="00AC676D"/>
    <w:rsid w:val="00AC6B47"/>
    <w:rsid w:val="00AD0331"/>
    <w:rsid w:val="00AD055F"/>
    <w:rsid w:val="00AD0B54"/>
    <w:rsid w:val="00AD19EC"/>
    <w:rsid w:val="00AD326C"/>
    <w:rsid w:val="00AD3543"/>
    <w:rsid w:val="00AD3A37"/>
    <w:rsid w:val="00AD3EB7"/>
    <w:rsid w:val="00AD49CB"/>
    <w:rsid w:val="00AD4C24"/>
    <w:rsid w:val="00AD52A0"/>
    <w:rsid w:val="00AD7081"/>
    <w:rsid w:val="00AE0486"/>
    <w:rsid w:val="00AE121E"/>
    <w:rsid w:val="00AE35F8"/>
    <w:rsid w:val="00AE3649"/>
    <w:rsid w:val="00AE429A"/>
    <w:rsid w:val="00AE5238"/>
    <w:rsid w:val="00AE5255"/>
    <w:rsid w:val="00AE5676"/>
    <w:rsid w:val="00AE6335"/>
    <w:rsid w:val="00AE635D"/>
    <w:rsid w:val="00AE6B53"/>
    <w:rsid w:val="00AF2416"/>
    <w:rsid w:val="00AF41B2"/>
    <w:rsid w:val="00AF4BA6"/>
    <w:rsid w:val="00AF4F52"/>
    <w:rsid w:val="00AF4FC5"/>
    <w:rsid w:val="00AF6C74"/>
    <w:rsid w:val="00AF76F9"/>
    <w:rsid w:val="00AF7B8D"/>
    <w:rsid w:val="00AF7D26"/>
    <w:rsid w:val="00B016A9"/>
    <w:rsid w:val="00B0179C"/>
    <w:rsid w:val="00B01DC4"/>
    <w:rsid w:val="00B01ED9"/>
    <w:rsid w:val="00B04EDF"/>
    <w:rsid w:val="00B0588C"/>
    <w:rsid w:val="00B062B6"/>
    <w:rsid w:val="00B0651C"/>
    <w:rsid w:val="00B11464"/>
    <w:rsid w:val="00B11B37"/>
    <w:rsid w:val="00B12665"/>
    <w:rsid w:val="00B12815"/>
    <w:rsid w:val="00B12AEA"/>
    <w:rsid w:val="00B14D14"/>
    <w:rsid w:val="00B152F1"/>
    <w:rsid w:val="00B15FD5"/>
    <w:rsid w:val="00B2051D"/>
    <w:rsid w:val="00B206A8"/>
    <w:rsid w:val="00B208FE"/>
    <w:rsid w:val="00B20A54"/>
    <w:rsid w:val="00B21AF0"/>
    <w:rsid w:val="00B235FB"/>
    <w:rsid w:val="00B23FDF"/>
    <w:rsid w:val="00B25C56"/>
    <w:rsid w:val="00B26A2F"/>
    <w:rsid w:val="00B27511"/>
    <w:rsid w:val="00B27B71"/>
    <w:rsid w:val="00B30647"/>
    <w:rsid w:val="00B31E10"/>
    <w:rsid w:val="00B31FA4"/>
    <w:rsid w:val="00B3265E"/>
    <w:rsid w:val="00B33B89"/>
    <w:rsid w:val="00B35640"/>
    <w:rsid w:val="00B356D7"/>
    <w:rsid w:val="00B35B8B"/>
    <w:rsid w:val="00B37B46"/>
    <w:rsid w:val="00B402E2"/>
    <w:rsid w:val="00B40FD0"/>
    <w:rsid w:val="00B41EAC"/>
    <w:rsid w:val="00B42961"/>
    <w:rsid w:val="00B42BD5"/>
    <w:rsid w:val="00B43145"/>
    <w:rsid w:val="00B43D0A"/>
    <w:rsid w:val="00B44AAF"/>
    <w:rsid w:val="00B4569F"/>
    <w:rsid w:val="00B465F8"/>
    <w:rsid w:val="00B50781"/>
    <w:rsid w:val="00B50898"/>
    <w:rsid w:val="00B5092A"/>
    <w:rsid w:val="00B513A7"/>
    <w:rsid w:val="00B52621"/>
    <w:rsid w:val="00B52D6E"/>
    <w:rsid w:val="00B54671"/>
    <w:rsid w:val="00B54FFD"/>
    <w:rsid w:val="00B55B63"/>
    <w:rsid w:val="00B621C2"/>
    <w:rsid w:val="00B62267"/>
    <w:rsid w:val="00B622A9"/>
    <w:rsid w:val="00B626EC"/>
    <w:rsid w:val="00B62784"/>
    <w:rsid w:val="00B62E6A"/>
    <w:rsid w:val="00B63379"/>
    <w:rsid w:val="00B636DC"/>
    <w:rsid w:val="00B64A3F"/>
    <w:rsid w:val="00B64C87"/>
    <w:rsid w:val="00B66235"/>
    <w:rsid w:val="00B664F3"/>
    <w:rsid w:val="00B66BF7"/>
    <w:rsid w:val="00B66C37"/>
    <w:rsid w:val="00B672FD"/>
    <w:rsid w:val="00B71AD3"/>
    <w:rsid w:val="00B74269"/>
    <w:rsid w:val="00B75315"/>
    <w:rsid w:val="00B759A7"/>
    <w:rsid w:val="00B76A71"/>
    <w:rsid w:val="00B80916"/>
    <w:rsid w:val="00B809A4"/>
    <w:rsid w:val="00B81030"/>
    <w:rsid w:val="00B8106B"/>
    <w:rsid w:val="00B814A0"/>
    <w:rsid w:val="00B816C4"/>
    <w:rsid w:val="00B83168"/>
    <w:rsid w:val="00B84846"/>
    <w:rsid w:val="00B85BFE"/>
    <w:rsid w:val="00B863A9"/>
    <w:rsid w:val="00B87257"/>
    <w:rsid w:val="00B91913"/>
    <w:rsid w:val="00B92488"/>
    <w:rsid w:val="00B932EA"/>
    <w:rsid w:val="00B942EC"/>
    <w:rsid w:val="00B95152"/>
    <w:rsid w:val="00B95ADF"/>
    <w:rsid w:val="00B965E6"/>
    <w:rsid w:val="00B973DB"/>
    <w:rsid w:val="00B97D1B"/>
    <w:rsid w:val="00BA07D8"/>
    <w:rsid w:val="00BA108F"/>
    <w:rsid w:val="00BA15E7"/>
    <w:rsid w:val="00BA1859"/>
    <w:rsid w:val="00BA1DC5"/>
    <w:rsid w:val="00BA244B"/>
    <w:rsid w:val="00BA41CB"/>
    <w:rsid w:val="00BA4DA8"/>
    <w:rsid w:val="00BA5BEF"/>
    <w:rsid w:val="00BA600D"/>
    <w:rsid w:val="00BB06E7"/>
    <w:rsid w:val="00BB1DED"/>
    <w:rsid w:val="00BB2325"/>
    <w:rsid w:val="00BB2754"/>
    <w:rsid w:val="00BB2955"/>
    <w:rsid w:val="00BB443B"/>
    <w:rsid w:val="00BB6C79"/>
    <w:rsid w:val="00BB7E03"/>
    <w:rsid w:val="00BC0446"/>
    <w:rsid w:val="00BC08D6"/>
    <w:rsid w:val="00BC18FE"/>
    <w:rsid w:val="00BC1C1E"/>
    <w:rsid w:val="00BC32F3"/>
    <w:rsid w:val="00BC4BC1"/>
    <w:rsid w:val="00BC4CBC"/>
    <w:rsid w:val="00BC557F"/>
    <w:rsid w:val="00BC5631"/>
    <w:rsid w:val="00BC5F1E"/>
    <w:rsid w:val="00BC6481"/>
    <w:rsid w:val="00BC7A88"/>
    <w:rsid w:val="00BD49E0"/>
    <w:rsid w:val="00BD56EF"/>
    <w:rsid w:val="00BD6704"/>
    <w:rsid w:val="00BD7E0B"/>
    <w:rsid w:val="00BE1824"/>
    <w:rsid w:val="00BE191C"/>
    <w:rsid w:val="00BE1F6E"/>
    <w:rsid w:val="00BE453B"/>
    <w:rsid w:val="00BE4EF5"/>
    <w:rsid w:val="00BE5F93"/>
    <w:rsid w:val="00BE7D06"/>
    <w:rsid w:val="00BF0CA4"/>
    <w:rsid w:val="00BF1254"/>
    <w:rsid w:val="00BF18EA"/>
    <w:rsid w:val="00BF1E7F"/>
    <w:rsid w:val="00BF400A"/>
    <w:rsid w:val="00BF4AAA"/>
    <w:rsid w:val="00BF4B5B"/>
    <w:rsid w:val="00BF63DE"/>
    <w:rsid w:val="00BF6903"/>
    <w:rsid w:val="00BF6B75"/>
    <w:rsid w:val="00BF768E"/>
    <w:rsid w:val="00BF7CEC"/>
    <w:rsid w:val="00C00E85"/>
    <w:rsid w:val="00C0149F"/>
    <w:rsid w:val="00C01892"/>
    <w:rsid w:val="00C01F88"/>
    <w:rsid w:val="00C02592"/>
    <w:rsid w:val="00C0297D"/>
    <w:rsid w:val="00C02E9B"/>
    <w:rsid w:val="00C036E8"/>
    <w:rsid w:val="00C04635"/>
    <w:rsid w:val="00C05AF5"/>
    <w:rsid w:val="00C062B6"/>
    <w:rsid w:val="00C07C95"/>
    <w:rsid w:val="00C10201"/>
    <w:rsid w:val="00C11150"/>
    <w:rsid w:val="00C11E52"/>
    <w:rsid w:val="00C11F17"/>
    <w:rsid w:val="00C12C12"/>
    <w:rsid w:val="00C1405E"/>
    <w:rsid w:val="00C1432E"/>
    <w:rsid w:val="00C14790"/>
    <w:rsid w:val="00C16140"/>
    <w:rsid w:val="00C16BC5"/>
    <w:rsid w:val="00C17190"/>
    <w:rsid w:val="00C17604"/>
    <w:rsid w:val="00C176DD"/>
    <w:rsid w:val="00C177D6"/>
    <w:rsid w:val="00C20A0D"/>
    <w:rsid w:val="00C21AEE"/>
    <w:rsid w:val="00C22B57"/>
    <w:rsid w:val="00C22C40"/>
    <w:rsid w:val="00C22CDC"/>
    <w:rsid w:val="00C2470E"/>
    <w:rsid w:val="00C24712"/>
    <w:rsid w:val="00C24ADF"/>
    <w:rsid w:val="00C24CB3"/>
    <w:rsid w:val="00C2529F"/>
    <w:rsid w:val="00C25B10"/>
    <w:rsid w:val="00C25D09"/>
    <w:rsid w:val="00C26AFA"/>
    <w:rsid w:val="00C3108F"/>
    <w:rsid w:val="00C319F6"/>
    <w:rsid w:val="00C356BE"/>
    <w:rsid w:val="00C36C6A"/>
    <w:rsid w:val="00C40ED4"/>
    <w:rsid w:val="00C4140A"/>
    <w:rsid w:val="00C429B2"/>
    <w:rsid w:val="00C43E01"/>
    <w:rsid w:val="00C4536D"/>
    <w:rsid w:val="00C457BA"/>
    <w:rsid w:val="00C458F8"/>
    <w:rsid w:val="00C460C6"/>
    <w:rsid w:val="00C462C5"/>
    <w:rsid w:val="00C468D3"/>
    <w:rsid w:val="00C477AA"/>
    <w:rsid w:val="00C47D82"/>
    <w:rsid w:val="00C505B7"/>
    <w:rsid w:val="00C52635"/>
    <w:rsid w:val="00C5335C"/>
    <w:rsid w:val="00C53688"/>
    <w:rsid w:val="00C54119"/>
    <w:rsid w:val="00C5436F"/>
    <w:rsid w:val="00C54833"/>
    <w:rsid w:val="00C54E2D"/>
    <w:rsid w:val="00C55083"/>
    <w:rsid w:val="00C55A2E"/>
    <w:rsid w:val="00C60B23"/>
    <w:rsid w:val="00C61648"/>
    <w:rsid w:val="00C61692"/>
    <w:rsid w:val="00C617AC"/>
    <w:rsid w:val="00C62013"/>
    <w:rsid w:val="00C637DE"/>
    <w:rsid w:val="00C63843"/>
    <w:rsid w:val="00C63DEA"/>
    <w:rsid w:val="00C65840"/>
    <w:rsid w:val="00C662D9"/>
    <w:rsid w:val="00C66E5B"/>
    <w:rsid w:val="00C70102"/>
    <w:rsid w:val="00C71582"/>
    <w:rsid w:val="00C7203F"/>
    <w:rsid w:val="00C721E3"/>
    <w:rsid w:val="00C72334"/>
    <w:rsid w:val="00C72C15"/>
    <w:rsid w:val="00C73187"/>
    <w:rsid w:val="00C74090"/>
    <w:rsid w:val="00C74702"/>
    <w:rsid w:val="00C7536E"/>
    <w:rsid w:val="00C8085D"/>
    <w:rsid w:val="00C81C35"/>
    <w:rsid w:val="00C82AA2"/>
    <w:rsid w:val="00C843F2"/>
    <w:rsid w:val="00C84A1C"/>
    <w:rsid w:val="00C84CE0"/>
    <w:rsid w:val="00C866B5"/>
    <w:rsid w:val="00C86F3F"/>
    <w:rsid w:val="00C874F7"/>
    <w:rsid w:val="00C87552"/>
    <w:rsid w:val="00C87892"/>
    <w:rsid w:val="00C87D84"/>
    <w:rsid w:val="00C90A0B"/>
    <w:rsid w:val="00C91C4A"/>
    <w:rsid w:val="00C92200"/>
    <w:rsid w:val="00C9282F"/>
    <w:rsid w:val="00C94637"/>
    <w:rsid w:val="00C957BA"/>
    <w:rsid w:val="00C95937"/>
    <w:rsid w:val="00C9640D"/>
    <w:rsid w:val="00C96545"/>
    <w:rsid w:val="00C977D5"/>
    <w:rsid w:val="00C97E75"/>
    <w:rsid w:val="00CA082D"/>
    <w:rsid w:val="00CA124A"/>
    <w:rsid w:val="00CA41B3"/>
    <w:rsid w:val="00CA4D54"/>
    <w:rsid w:val="00CA4F63"/>
    <w:rsid w:val="00CA6C61"/>
    <w:rsid w:val="00CA7940"/>
    <w:rsid w:val="00CB01B6"/>
    <w:rsid w:val="00CB16BC"/>
    <w:rsid w:val="00CB172B"/>
    <w:rsid w:val="00CB27FE"/>
    <w:rsid w:val="00CB35D8"/>
    <w:rsid w:val="00CB38C6"/>
    <w:rsid w:val="00CB3C9E"/>
    <w:rsid w:val="00CB3E7A"/>
    <w:rsid w:val="00CB40DE"/>
    <w:rsid w:val="00CB5970"/>
    <w:rsid w:val="00CB5A3F"/>
    <w:rsid w:val="00CB6042"/>
    <w:rsid w:val="00CB6569"/>
    <w:rsid w:val="00CB689B"/>
    <w:rsid w:val="00CC016C"/>
    <w:rsid w:val="00CC0359"/>
    <w:rsid w:val="00CC0D19"/>
    <w:rsid w:val="00CC0F07"/>
    <w:rsid w:val="00CC1565"/>
    <w:rsid w:val="00CC25CD"/>
    <w:rsid w:val="00CC2F90"/>
    <w:rsid w:val="00CC3344"/>
    <w:rsid w:val="00CC3B27"/>
    <w:rsid w:val="00CC42EA"/>
    <w:rsid w:val="00CC6502"/>
    <w:rsid w:val="00CC6AF5"/>
    <w:rsid w:val="00CD15AF"/>
    <w:rsid w:val="00CD212D"/>
    <w:rsid w:val="00CD264E"/>
    <w:rsid w:val="00CD38FC"/>
    <w:rsid w:val="00CD394E"/>
    <w:rsid w:val="00CD3D69"/>
    <w:rsid w:val="00CD4573"/>
    <w:rsid w:val="00CD55E9"/>
    <w:rsid w:val="00CD56EC"/>
    <w:rsid w:val="00CD58CD"/>
    <w:rsid w:val="00CD6E07"/>
    <w:rsid w:val="00CD7F35"/>
    <w:rsid w:val="00CE0EED"/>
    <w:rsid w:val="00CE15A6"/>
    <w:rsid w:val="00CE21B5"/>
    <w:rsid w:val="00CE4734"/>
    <w:rsid w:val="00CE4971"/>
    <w:rsid w:val="00CE5063"/>
    <w:rsid w:val="00CE5499"/>
    <w:rsid w:val="00CE5C31"/>
    <w:rsid w:val="00CE5F1E"/>
    <w:rsid w:val="00CE60B9"/>
    <w:rsid w:val="00CE6888"/>
    <w:rsid w:val="00CE6D3A"/>
    <w:rsid w:val="00CE6FA7"/>
    <w:rsid w:val="00CE75F3"/>
    <w:rsid w:val="00CE7E48"/>
    <w:rsid w:val="00CF01A3"/>
    <w:rsid w:val="00CF0B39"/>
    <w:rsid w:val="00CF1B6E"/>
    <w:rsid w:val="00CF1D76"/>
    <w:rsid w:val="00CF2EF6"/>
    <w:rsid w:val="00CF77CD"/>
    <w:rsid w:val="00CF7ACC"/>
    <w:rsid w:val="00D00F2C"/>
    <w:rsid w:val="00D0139D"/>
    <w:rsid w:val="00D03283"/>
    <w:rsid w:val="00D035C2"/>
    <w:rsid w:val="00D03E93"/>
    <w:rsid w:val="00D047F5"/>
    <w:rsid w:val="00D05166"/>
    <w:rsid w:val="00D0658B"/>
    <w:rsid w:val="00D06E82"/>
    <w:rsid w:val="00D07168"/>
    <w:rsid w:val="00D07938"/>
    <w:rsid w:val="00D07EC0"/>
    <w:rsid w:val="00D10099"/>
    <w:rsid w:val="00D1042D"/>
    <w:rsid w:val="00D1078B"/>
    <w:rsid w:val="00D10A35"/>
    <w:rsid w:val="00D10B39"/>
    <w:rsid w:val="00D10F28"/>
    <w:rsid w:val="00D11979"/>
    <w:rsid w:val="00D1272A"/>
    <w:rsid w:val="00D12951"/>
    <w:rsid w:val="00D13351"/>
    <w:rsid w:val="00D13441"/>
    <w:rsid w:val="00D13AE0"/>
    <w:rsid w:val="00D14C47"/>
    <w:rsid w:val="00D15067"/>
    <w:rsid w:val="00D168DE"/>
    <w:rsid w:val="00D16BEE"/>
    <w:rsid w:val="00D20E35"/>
    <w:rsid w:val="00D212C4"/>
    <w:rsid w:val="00D22A2A"/>
    <w:rsid w:val="00D23ACF"/>
    <w:rsid w:val="00D23C52"/>
    <w:rsid w:val="00D249CE"/>
    <w:rsid w:val="00D24A1D"/>
    <w:rsid w:val="00D25725"/>
    <w:rsid w:val="00D25F62"/>
    <w:rsid w:val="00D26EB2"/>
    <w:rsid w:val="00D2701E"/>
    <w:rsid w:val="00D276F4"/>
    <w:rsid w:val="00D27B2C"/>
    <w:rsid w:val="00D30060"/>
    <w:rsid w:val="00D301F5"/>
    <w:rsid w:val="00D30FD3"/>
    <w:rsid w:val="00D3101A"/>
    <w:rsid w:val="00D31AD2"/>
    <w:rsid w:val="00D3284B"/>
    <w:rsid w:val="00D331CF"/>
    <w:rsid w:val="00D33E46"/>
    <w:rsid w:val="00D34A86"/>
    <w:rsid w:val="00D34B62"/>
    <w:rsid w:val="00D3569E"/>
    <w:rsid w:val="00D3610C"/>
    <w:rsid w:val="00D37C96"/>
    <w:rsid w:val="00D40618"/>
    <w:rsid w:val="00D406F7"/>
    <w:rsid w:val="00D40E61"/>
    <w:rsid w:val="00D414C7"/>
    <w:rsid w:val="00D414D1"/>
    <w:rsid w:val="00D43EFA"/>
    <w:rsid w:val="00D44ACB"/>
    <w:rsid w:val="00D45C86"/>
    <w:rsid w:val="00D510F0"/>
    <w:rsid w:val="00D5255A"/>
    <w:rsid w:val="00D525D5"/>
    <w:rsid w:val="00D52623"/>
    <w:rsid w:val="00D54297"/>
    <w:rsid w:val="00D5532B"/>
    <w:rsid w:val="00D60551"/>
    <w:rsid w:val="00D61757"/>
    <w:rsid w:val="00D62838"/>
    <w:rsid w:val="00D63D48"/>
    <w:rsid w:val="00D64767"/>
    <w:rsid w:val="00D64BE7"/>
    <w:rsid w:val="00D65302"/>
    <w:rsid w:val="00D65C15"/>
    <w:rsid w:val="00D65C3E"/>
    <w:rsid w:val="00D6762A"/>
    <w:rsid w:val="00D705CC"/>
    <w:rsid w:val="00D70EB3"/>
    <w:rsid w:val="00D71716"/>
    <w:rsid w:val="00D71DAA"/>
    <w:rsid w:val="00D72939"/>
    <w:rsid w:val="00D7345C"/>
    <w:rsid w:val="00D73BE9"/>
    <w:rsid w:val="00D73DE1"/>
    <w:rsid w:val="00D74497"/>
    <w:rsid w:val="00D75222"/>
    <w:rsid w:val="00D75FF9"/>
    <w:rsid w:val="00D80AA2"/>
    <w:rsid w:val="00D80FB3"/>
    <w:rsid w:val="00D8109A"/>
    <w:rsid w:val="00D8229A"/>
    <w:rsid w:val="00D82AA1"/>
    <w:rsid w:val="00D8491C"/>
    <w:rsid w:val="00D86C36"/>
    <w:rsid w:val="00D86F43"/>
    <w:rsid w:val="00D87CBF"/>
    <w:rsid w:val="00D92294"/>
    <w:rsid w:val="00D9529B"/>
    <w:rsid w:val="00D9556D"/>
    <w:rsid w:val="00D955C9"/>
    <w:rsid w:val="00D96032"/>
    <w:rsid w:val="00D96C13"/>
    <w:rsid w:val="00D96D40"/>
    <w:rsid w:val="00D97CB8"/>
    <w:rsid w:val="00DA05D7"/>
    <w:rsid w:val="00DA13BF"/>
    <w:rsid w:val="00DA149D"/>
    <w:rsid w:val="00DA24B0"/>
    <w:rsid w:val="00DA2BFE"/>
    <w:rsid w:val="00DA2DCF"/>
    <w:rsid w:val="00DA3A20"/>
    <w:rsid w:val="00DA4373"/>
    <w:rsid w:val="00DA4419"/>
    <w:rsid w:val="00DA4E46"/>
    <w:rsid w:val="00DA5254"/>
    <w:rsid w:val="00DA5255"/>
    <w:rsid w:val="00DA60A9"/>
    <w:rsid w:val="00DA6118"/>
    <w:rsid w:val="00DA75D1"/>
    <w:rsid w:val="00DA79A3"/>
    <w:rsid w:val="00DA7F3F"/>
    <w:rsid w:val="00DB0E3B"/>
    <w:rsid w:val="00DB29FB"/>
    <w:rsid w:val="00DB2EC9"/>
    <w:rsid w:val="00DB4431"/>
    <w:rsid w:val="00DB4A4A"/>
    <w:rsid w:val="00DB558D"/>
    <w:rsid w:val="00DB6FDB"/>
    <w:rsid w:val="00DB7604"/>
    <w:rsid w:val="00DB7B4E"/>
    <w:rsid w:val="00DB7F55"/>
    <w:rsid w:val="00DC0C78"/>
    <w:rsid w:val="00DC0F02"/>
    <w:rsid w:val="00DC10B1"/>
    <w:rsid w:val="00DC29AD"/>
    <w:rsid w:val="00DC2B60"/>
    <w:rsid w:val="00DC39D3"/>
    <w:rsid w:val="00DC5A54"/>
    <w:rsid w:val="00DC5AE6"/>
    <w:rsid w:val="00DC6664"/>
    <w:rsid w:val="00DC68C2"/>
    <w:rsid w:val="00DC6B1E"/>
    <w:rsid w:val="00DC7244"/>
    <w:rsid w:val="00DC7A91"/>
    <w:rsid w:val="00DC7E6D"/>
    <w:rsid w:val="00DC7EE1"/>
    <w:rsid w:val="00DD04A5"/>
    <w:rsid w:val="00DD1025"/>
    <w:rsid w:val="00DD106D"/>
    <w:rsid w:val="00DD2A1B"/>
    <w:rsid w:val="00DD2B8D"/>
    <w:rsid w:val="00DD344B"/>
    <w:rsid w:val="00DD6165"/>
    <w:rsid w:val="00DD6749"/>
    <w:rsid w:val="00DD6FFB"/>
    <w:rsid w:val="00DD75F6"/>
    <w:rsid w:val="00DE0251"/>
    <w:rsid w:val="00DE1648"/>
    <w:rsid w:val="00DE22AA"/>
    <w:rsid w:val="00DE2ABC"/>
    <w:rsid w:val="00DE2CBD"/>
    <w:rsid w:val="00DE355B"/>
    <w:rsid w:val="00DE40DB"/>
    <w:rsid w:val="00DE4D9E"/>
    <w:rsid w:val="00DE5B4B"/>
    <w:rsid w:val="00DE6716"/>
    <w:rsid w:val="00DE7656"/>
    <w:rsid w:val="00DF0ADE"/>
    <w:rsid w:val="00DF35E8"/>
    <w:rsid w:val="00DF4A0A"/>
    <w:rsid w:val="00DF5B6C"/>
    <w:rsid w:val="00DF6ABB"/>
    <w:rsid w:val="00DF6F9E"/>
    <w:rsid w:val="00DF74CD"/>
    <w:rsid w:val="00E0123B"/>
    <w:rsid w:val="00E013E2"/>
    <w:rsid w:val="00E01520"/>
    <w:rsid w:val="00E02688"/>
    <w:rsid w:val="00E02BE1"/>
    <w:rsid w:val="00E04136"/>
    <w:rsid w:val="00E05512"/>
    <w:rsid w:val="00E0580A"/>
    <w:rsid w:val="00E05A5E"/>
    <w:rsid w:val="00E06372"/>
    <w:rsid w:val="00E07751"/>
    <w:rsid w:val="00E10302"/>
    <w:rsid w:val="00E10976"/>
    <w:rsid w:val="00E112D7"/>
    <w:rsid w:val="00E121C5"/>
    <w:rsid w:val="00E14C30"/>
    <w:rsid w:val="00E14FC8"/>
    <w:rsid w:val="00E15259"/>
    <w:rsid w:val="00E15B28"/>
    <w:rsid w:val="00E16434"/>
    <w:rsid w:val="00E204FE"/>
    <w:rsid w:val="00E20A19"/>
    <w:rsid w:val="00E21165"/>
    <w:rsid w:val="00E2341E"/>
    <w:rsid w:val="00E23761"/>
    <w:rsid w:val="00E24B08"/>
    <w:rsid w:val="00E255FE"/>
    <w:rsid w:val="00E259B4"/>
    <w:rsid w:val="00E25BA6"/>
    <w:rsid w:val="00E27CD5"/>
    <w:rsid w:val="00E30169"/>
    <w:rsid w:val="00E303CD"/>
    <w:rsid w:val="00E30DB6"/>
    <w:rsid w:val="00E31FE8"/>
    <w:rsid w:val="00E324B7"/>
    <w:rsid w:val="00E32DC3"/>
    <w:rsid w:val="00E32ED1"/>
    <w:rsid w:val="00E32FF5"/>
    <w:rsid w:val="00E345F8"/>
    <w:rsid w:val="00E35786"/>
    <w:rsid w:val="00E35845"/>
    <w:rsid w:val="00E36F1F"/>
    <w:rsid w:val="00E375FD"/>
    <w:rsid w:val="00E37796"/>
    <w:rsid w:val="00E4048D"/>
    <w:rsid w:val="00E40710"/>
    <w:rsid w:val="00E410F1"/>
    <w:rsid w:val="00E414FF"/>
    <w:rsid w:val="00E41602"/>
    <w:rsid w:val="00E41B8C"/>
    <w:rsid w:val="00E41FB7"/>
    <w:rsid w:val="00E4250B"/>
    <w:rsid w:val="00E432F4"/>
    <w:rsid w:val="00E43560"/>
    <w:rsid w:val="00E43BFD"/>
    <w:rsid w:val="00E46A1A"/>
    <w:rsid w:val="00E4723C"/>
    <w:rsid w:val="00E5057D"/>
    <w:rsid w:val="00E51C06"/>
    <w:rsid w:val="00E51C91"/>
    <w:rsid w:val="00E53790"/>
    <w:rsid w:val="00E53E02"/>
    <w:rsid w:val="00E54BF1"/>
    <w:rsid w:val="00E54E49"/>
    <w:rsid w:val="00E54F02"/>
    <w:rsid w:val="00E56747"/>
    <w:rsid w:val="00E568CB"/>
    <w:rsid w:val="00E5695E"/>
    <w:rsid w:val="00E57560"/>
    <w:rsid w:val="00E604C1"/>
    <w:rsid w:val="00E615C9"/>
    <w:rsid w:val="00E62329"/>
    <w:rsid w:val="00E62B8A"/>
    <w:rsid w:val="00E634AE"/>
    <w:rsid w:val="00E63538"/>
    <w:rsid w:val="00E637E4"/>
    <w:rsid w:val="00E64364"/>
    <w:rsid w:val="00E65134"/>
    <w:rsid w:val="00E65DFE"/>
    <w:rsid w:val="00E66D68"/>
    <w:rsid w:val="00E679C3"/>
    <w:rsid w:val="00E7004E"/>
    <w:rsid w:val="00E71A14"/>
    <w:rsid w:val="00E7231D"/>
    <w:rsid w:val="00E7431B"/>
    <w:rsid w:val="00E75D2D"/>
    <w:rsid w:val="00E7674F"/>
    <w:rsid w:val="00E76DD5"/>
    <w:rsid w:val="00E76DFC"/>
    <w:rsid w:val="00E77989"/>
    <w:rsid w:val="00E80C2F"/>
    <w:rsid w:val="00E80F51"/>
    <w:rsid w:val="00E820C2"/>
    <w:rsid w:val="00E83C19"/>
    <w:rsid w:val="00E83ED2"/>
    <w:rsid w:val="00E841E7"/>
    <w:rsid w:val="00E87606"/>
    <w:rsid w:val="00E87C96"/>
    <w:rsid w:val="00E907FA"/>
    <w:rsid w:val="00E93846"/>
    <w:rsid w:val="00E9393E"/>
    <w:rsid w:val="00E93F66"/>
    <w:rsid w:val="00E955E3"/>
    <w:rsid w:val="00E961A0"/>
    <w:rsid w:val="00E964A9"/>
    <w:rsid w:val="00E96F38"/>
    <w:rsid w:val="00E96F7E"/>
    <w:rsid w:val="00E97A97"/>
    <w:rsid w:val="00EA077B"/>
    <w:rsid w:val="00EA2297"/>
    <w:rsid w:val="00EA45FD"/>
    <w:rsid w:val="00EA6448"/>
    <w:rsid w:val="00EA683B"/>
    <w:rsid w:val="00EA6DF0"/>
    <w:rsid w:val="00EB03D9"/>
    <w:rsid w:val="00EB058D"/>
    <w:rsid w:val="00EB07C7"/>
    <w:rsid w:val="00EB1BB2"/>
    <w:rsid w:val="00EB1DA1"/>
    <w:rsid w:val="00EB1FF6"/>
    <w:rsid w:val="00EB399A"/>
    <w:rsid w:val="00EB415F"/>
    <w:rsid w:val="00EB5039"/>
    <w:rsid w:val="00EB540F"/>
    <w:rsid w:val="00EB5C5B"/>
    <w:rsid w:val="00EB5F2D"/>
    <w:rsid w:val="00EB6936"/>
    <w:rsid w:val="00EB6C83"/>
    <w:rsid w:val="00EC2A90"/>
    <w:rsid w:val="00EC4506"/>
    <w:rsid w:val="00EC45BD"/>
    <w:rsid w:val="00EC4804"/>
    <w:rsid w:val="00EC4F85"/>
    <w:rsid w:val="00EC5D3B"/>
    <w:rsid w:val="00ED008A"/>
    <w:rsid w:val="00ED196E"/>
    <w:rsid w:val="00ED3051"/>
    <w:rsid w:val="00ED3796"/>
    <w:rsid w:val="00ED3C71"/>
    <w:rsid w:val="00ED3DBB"/>
    <w:rsid w:val="00ED3DDE"/>
    <w:rsid w:val="00ED400A"/>
    <w:rsid w:val="00ED5186"/>
    <w:rsid w:val="00ED5A70"/>
    <w:rsid w:val="00ED63F8"/>
    <w:rsid w:val="00EE1F1C"/>
    <w:rsid w:val="00EE2B82"/>
    <w:rsid w:val="00EE3283"/>
    <w:rsid w:val="00EE3998"/>
    <w:rsid w:val="00EE3F7C"/>
    <w:rsid w:val="00EE4867"/>
    <w:rsid w:val="00EE5CC9"/>
    <w:rsid w:val="00EE6A8E"/>
    <w:rsid w:val="00EE7CD8"/>
    <w:rsid w:val="00EF220B"/>
    <w:rsid w:val="00EF223C"/>
    <w:rsid w:val="00EF270A"/>
    <w:rsid w:val="00EF2E00"/>
    <w:rsid w:val="00EF4750"/>
    <w:rsid w:val="00EF5DAF"/>
    <w:rsid w:val="00F000B3"/>
    <w:rsid w:val="00F00A55"/>
    <w:rsid w:val="00F034C4"/>
    <w:rsid w:val="00F049A5"/>
    <w:rsid w:val="00F074DA"/>
    <w:rsid w:val="00F074DD"/>
    <w:rsid w:val="00F07A8D"/>
    <w:rsid w:val="00F10349"/>
    <w:rsid w:val="00F1058B"/>
    <w:rsid w:val="00F11E2C"/>
    <w:rsid w:val="00F13169"/>
    <w:rsid w:val="00F13C76"/>
    <w:rsid w:val="00F145E3"/>
    <w:rsid w:val="00F14B23"/>
    <w:rsid w:val="00F15181"/>
    <w:rsid w:val="00F16434"/>
    <w:rsid w:val="00F16669"/>
    <w:rsid w:val="00F2059C"/>
    <w:rsid w:val="00F212F3"/>
    <w:rsid w:val="00F22A5F"/>
    <w:rsid w:val="00F25794"/>
    <w:rsid w:val="00F26AF7"/>
    <w:rsid w:val="00F2776A"/>
    <w:rsid w:val="00F27E81"/>
    <w:rsid w:val="00F30906"/>
    <w:rsid w:val="00F31202"/>
    <w:rsid w:val="00F3176F"/>
    <w:rsid w:val="00F31910"/>
    <w:rsid w:val="00F32D27"/>
    <w:rsid w:val="00F34F90"/>
    <w:rsid w:val="00F35024"/>
    <w:rsid w:val="00F35463"/>
    <w:rsid w:val="00F366B7"/>
    <w:rsid w:val="00F368A7"/>
    <w:rsid w:val="00F36AF4"/>
    <w:rsid w:val="00F373F8"/>
    <w:rsid w:val="00F37D5C"/>
    <w:rsid w:val="00F40A0B"/>
    <w:rsid w:val="00F40D80"/>
    <w:rsid w:val="00F40F94"/>
    <w:rsid w:val="00F43124"/>
    <w:rsid w:val="00F436B7"/>
    <w:rsid w:val="00F43C7C"/>
    <w:rsid w:val="00F4441B"/>
    <w:rsid w:val="00F44737"/>
    <w:rsid w:val="00F45631"/>
    <w:rsid w:val="00F45804"/>
    <w:rsid w:val="00F46048"/>
    <w:rsid w:val="00F4740C"/>
    <w:rsid w:val="00F47BE6"/>
    <w:rsid w:val="00F51F35"/>
    <w:rsid w:val="00F52AB4"/>
    <w:rsid w:val="00F53436"/>
    <w:rsid w:val="00F540DA"/>
    <w:rsid w:val="00F54C96"/>
    <w:rsid w:val="00F54F0A"/>
    <w:rsid w:val="00F579F2"/>
    <w:rsid w:val="00F6012B"/>
    <w:rsid w:val="00F60BAA"/>
    <w:rsid w:val="00F60BC6"/>
    <w:rsid w:val="00F6143E"/>
    <w:rsid w:val="00F6177D"/>
    <w:rsid w:val="00F61A76"/>
    <w:rsid w:val="00F61B9B"/>
    <w:rsid w:val="00F620DD"/>
    <w:rsid w:val="00F62D08"/>
    <w:rsid w:val="00F6378D"/>
    <w:rsid w:val="00F641E4"/>
    <w:rsid w:val="00F66201"/>
    <w:rsid w:val="00F66FC0"/>
    <w:rsid w:val="00F67A51"/>
    <w:rsid w:val="00F719F5"/>
    <w:rsid w:val="00F71A20"/>
    <w:rsid w:val="00F71D9D"/>
    <w:rsid w:val="00F733CD"/>
    <w:rsid w:val="00F736C2"/>
    <w:rsid w:val="00F73A9F"/>
    <w:rsid w:val="00F74287"/>
    <w:rsid w:val="00F749D6"/>
    <w:rsid w:val="00F752FC"/>
    <w:rsid w:val="00F75459"/>
    <w:rsid w:val="00F75C9A"/>
    <w:rsid w:val="00F76885"/>
    <w:rsid w:val="00F768EE"/>
    <w:rsid w:val="00F80510"/>
    <w:rsid w:val="00F8069D"/>
    <w:rsid w:val="00F80924"/>
    <w:rsid w:val="00F809BD"/>
    <w:rsid w:val="00F8113D"/>
    <w:rsid w:val="00F8114F"/>
    <w:rsid w:val="00F812EE"/>
    <w:rsid w:val="00F81FEB"/>
    <w:rsid w:val="00F820B9"/>
    <w:rsid w:val="00F82393"/>
    <w:rsid w:val="00F82D05"/>
    <w:rsid w:val="00F857E2"/>
    <w:rsid w:val="00F858DE"/>
    <w:rsid w:val="00F85E2D"/>
    <w:rsid w:val="00F85E95"/>
    <w:rsid w:val="00F86990"/>
    <w:rsid w:val="00F86E1C"/>
    <w:rsid w:val="00F86E8F"/>
    <w:rsid w:val="00F87C16"/>
    <w:rsid w:val="00F904A5"/>
    <w:rsid w:val="00F90AC6"/>
    <w:rsid w:val="00F90E5E"/>
    <w:rsid w:val="00F92586"/>
    <w:rsid w:val="00F92CCF"/>
    <w:rsid w:val="00F92D4F"/>
    <w:rsid w:val="00F9365A"/>
    <w:rsid w:val="00F93F7E"/>
    <w:rsid w:val="00F9446B"/>
    <w:rsid w:val="00F946BA"/>
    <w:rsid w:val="00F9513B"/>
    <w:rsid w:val="00F9564D"/>
    <w:rsid w:val="00F96C22"/>
    <w:rsid w:val="00F978A6"/>
    <w:rsid w:val="00F97989"/>
    <w:rsid w:val="00FA0BFB"/>
    <w:rsid w:val="00FA1F0A"/>
    <w:rsid w:val="00FA2356"/>
    <w:rsid w:val="00FA2B2A"/>
    <w:rsid w:val="00FA2D27"/>
    <w:rsid w:val="00FA2E32"/>
    <w:rsid w:val="00FA321C"/>
    <w:rsid w:val="00FA3B86"/>
    <w:rsid w:val="00FA4889"/>
    <w:rsid w:val="00FA51A9"/>
    <w:rsid w:val="00FA6460"/>
    <w:rsid w:val="00FA7133"/>
    <w:rsid w:val="00FB034F"/>
    <w:rsid w:val="00FB0669"/>
    <w:rsid w:val="00FB0F6B"/>
    <w:rsid w:val="00FB16A6"/>
    <w:rsid w:val="00FB2EAF"/>
    <w:rsid w:val="00FB3A9F"/>
    <w:rsid w:val="00FB40E9"/>
    <w:rsid w:val="00FB4AB2"/>
    <w:rsid w:val="00FB554D"/>
    <w:rsid w:val="00FB5FF2"/>
    <w:rsid w:val="00FB6729"/>
    <w:rsid w:val="00FB6CEB"/>
    <w:rsid w:val="00FB7E93"/>
    <w:rsid w:val="00FC0962"/>
    <w:rsid w:val="00FC1073"/>
    <w:rsid w:val="00FC295D"/>
    <w:rsid w:val="00FC3568"/>
    <w:rsid w:val="00FC422A"/>
    <w:rsid w:val="00FC58B4"/>
    <w:rsid w:val="00FC6DD4"/>
    <w:rsid w:val="00FD03EC"/>
    <w:rsid w:val="00FD0679"/>
    <w:rsid w:val="00FD0E6B"/>
    <w:rsid w:val="00FD0F67"/>
    <w:rsid w:val="00FD1036"/>
    <w:rsid w:val="00FD1366"/>
    <w:rsid w:val="00FD20E0"/>
    <w:rsid w:val="00FD2ECD"/>
    <w:rsid w:val="00FD3945"/>
    <w:rsid w:val="00FD423F"/>
    <w:rsid w:val="00FD4D86"/>
    <w:rsid w:val="00FD6AA3"/>
    <w:rsid w:val="00FD6E90"/>
    <w:rsid w:val="00FE0B92"/>
    <w:rsid w:val="00FE1810"/>
    <w:rsid w:val="00FE188D"/>
    <w:rsid w:val="00FE264B"/>
    <w:rsid w:val="00FE2EBA"/>
    <w:rsid w:val="00FE3350"/>
    <w:rsid w:val="00FE4E69"/>
    <w:rsid w:val="00FE63A2"/>
    <w:rsid w:val="00FE69D6"/>
    <w:rsid w:val="00FE6AB6"/>
    <w:rsid w:val="00FE7030"/>
    <w:rsid w:val="00FE7037"/>
    <w:rsid w:val="00FE7996"/>
    <w:rsid w:val="00FE7EC3"/>
    <w:rsid w:val="00FF00B0"/>
    <w:rsid w:val="00FF01FE"/>
    <w:rsid w:val="00FF11FD"/>
    <w:rsid w:val="00FF26FE"/>
    <w:rsid w:val="00FF4313"/>
    <w:rsid w:val="00FF4412"/>
    <w:rsid w:val="00FF4CAA"/>
    <w:rsid w:val="00FF500D"/>
    <w:rsid w:val="00FF5196"/>
    <w:rsid w:val="00FF609B"/>
    <w:rsid w:val="00FF6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6CCCE8"/>
  <w15:docId w15:val="{6308B916-9518-4B06-86E5-6AA313FAC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</w:style>
  <w:style w:type="paragraph" w:styleId="1">
    <w:name w:val="heading 1"/>
    <w:basedOn w:val="a0"/>
    <w:next w:val="a0"/>
    <w:qFormat/>
    <w:rsid w:val="00A473A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A473A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A473A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A473A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A473A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A473A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A473A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A473A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A473A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A473AF"/>
    <w:pPr>
      <w:ind w:left="720" w:hanging="720"/>
      <w:jc w:val="center"/>
    </w:pPr>
    <w:rPr>
      <w:sz w:val="28"/>
    </w:rPr>
  </w:style>
  <w:style w:type="paragraph" w:styleId="a6">
    <w:name w:val="header"/>
    <w:basedOn w:val="a0"/>
    <w:link w:val="a7"/>
    <w:uiPriority w:val="99"/>
    <w:rsid w:val="00A473AF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A473AF"/>
  </w:style>
  <w:style w:type="paragraph" w:styleId="a9">
    <w:name w:val="Body Text"/>
    <w:basedOn w:val="a0"/>
    <w:rsid w:val="00A473AF"/>
    <w:rPr>
      <w:sz w:val="26"/>
    </w:rPr>
  </w:style>
  <w:style w:type="paragraph" w:styleId="20">
    <w:name w:val="Body Text Indent 2"/>
    <w:basedOn w:val="a0"/>
    <w:link w:val="21"/>
    <w:rsid w:val="00A473AF"/>
    <w:pPr>
      <w:ind w:left="5040"/>
    </w:pPr>
    <w:rPr>
      <w:sz w:val="24"/>
    </w:rPr>
  </w:style>
  <w:style w:type="paragraph" w:styleId="30">
    <w:name w:val="Body Text Indent 3"/>
    <w:basedOn w:val="a0"/>
    <w:rsid w:val="00A473AF"/>
    <w:pPr>
      <w:ind w:firstLine="709"/>
    </w:pPr>
    <w:rPr>
      <w:sz w:val="26"/>
    </w:rPr>
  </w:style>
  <w:style w:type="paragraph" w:customStyle="1" w:styleId="aa">
    <w:name w:val="Список определений"/>
    <w:basedOn w:val="a0"/>
    <w:next w:val="a0"/>
    <w:rsid w:val="00A473AF"/>
    <w:pPr>
      <w:ind w:left="360"/>
    </w:pPr>
    <w:rPr>
      <w:snapToGrid w:val="0"/>
      <w:sz w:val="24"/>
    </w:rPr>
  </w:style>
  <w:style w:type="paragraph" w:styleId="ab">
    <w:name w:val="footer"/>
    <w:basedOn w:val="a0"/>
    <w:link w:val="ac"/>
    <w:uiPriority w:val="99"/>
    <w:rsid w:val="00A473AF"/>
    <w:pPr>
      <w:tabs>
        <w:tab w:val="center" w:pos="4677"/>
        <w:tab w:val="right" w:pos="9355"/>
      </w:tabs>
    </w:pPr>
  </w:style>
  <w:style w:type="table" w:styleId="ad">
    <w:name w:val="Table Grid"/>
    <w:basedOn w:val="a2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 Знак Знак Знак Знак Знак"/>
    <w:basedOn w:val="a0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415731"/>
    <w:rPr>
      <w:sz w:val="16"/>
      <w:szCs w:val="16"/>
    </w:rPr>
  </w:style>
  <w:style w:type="paragraph" w:styleId="a">
    <w:name w:val="List Number"/>
    <w:basedOn w:val="a0"/>
    <w:rsid w:val="008C1C80"/>
    <w:pPr>
      <w:numPr>
        <w:numId w:val="3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styleId="af">
    <w:name w:val="Balloon Text"/>
    <w:basedOn w:val="a0"/>
    <w:link w:val="af0"/>
    <w:rsid w:val="008C1C8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rsid w:val="008C1C80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1"/>
    <w:link w:val="a6"/>
    <w:uiPriority w:val="99"/>
    <w:rsid w:val="008C1C80"/>
  </w:style>
  <w:style w:type="character" w:customStyle="1" w:styleId="a5">
    <w:name w:val="Основной текст с отступом Знак"/>
    <w:basedOn w:val="a1"/>
    <w:link w:val="a4"/>
    <w:rsid w:val="006D592C"/>
    <w:rPr>
      <w:sz w:val="28"/>
    </w:rPr>
  </w:style>
  <w:style w:type="character" w:customStyle="1" w:styleId="21">
    <w:name w:val="Основной текст с отступом 2 Знак"/>
    <w:basedOn w:val="a1"/>
    <w:link w:val="20"/>
    <w:rsid w:val="00FD0F67"/>
    <w:rPr>
      <w:sz w:val="24"/>
    </w:rPr>
  </w:style>
  <w:style w:type="paragraph" w:styleId="af1">
    <w:name w:val="Plain Text"/>
    <w:basedOn w:val="a0"/>
    <w:link w:val="af2"/>
    <w:rsid w:val="00CF77CD"/>
    <w:rPr>
      <w:rFonts w:ascii="Courier New" w:eastAsia="Calibri" w:hAnsi="Courier New"/>
    </w:rPr>
  </w:style>
  <w:style w:type="character" w:customStyle="1" w:styleId="af2">
    <w:name w:val="Текст Знак"/>
    <w:basedOn w:val="a1"/>
    <w:link w:val="af1"/>
    <w:rsid w:val="00CF77CD"/>
    <w:rPr>
      <w:rFonts w:ascii="Courier New" w:eastAsia="Calibri" w:hAnsi="Courier New"/>
    </w:rPr>
  </w:style>
  <w:style w:type="paragraph" w:styleId="af3">
    <w:name w:val="footnote text"/>
    <w:basedOn w:val="a0"/>
    <w:link w:val="af4"/>
    <w:rsid w:val="00C7203F"/>
  </w:style>
  <w:style w:type="character" w:customStyle="1" w:styleId="af4">
    <w:name w:val="Текст сноски Знак"/>
    <w:basedOn w:val="a1"/>
    <w:link w:val="af3"/>
    <w:rsid w:val="00C7203F"/>
  </w:style>
  <w:style w:type="character" w:styleId="af5">
    <w:name w:val="footnote reference"/>
    <w:basedOn w:val="a1"/>
    <w:rsid w:val="00C7203F"/>
    <w:rPr>
      <w:vertAlign w:val="superscript"/>
    </w:rPr>
  </w:style>
  <w:style w:type="paragraph" w:styleId="af6">
    <w:name w:val="List Paragraph"/>
    <w:basedOn w:val="a0"/>
    <w:uiPriority w:val="34"/>
    <w:qFormat/>
    <w:rsid w:val="00A47608"/>
    <w:pPr>
      <w:ind w:left="720"/>
    </w:pPr>
    <w:rPr>
      <w:lang w:eastAsia="ar-SA"/>
    </w:rPr>
  </w:style>
  <w:style w:type="character" w:customStyle="1" w:styleId="ac">
    <w:name w:val="Нижний колонтитул Знак"/>
    <w:basedOn w:val="a1"/>
    <w:link w:val="ab"/>
    <w:uiPriority w:val="99"/>
    <w:rsid w:val="0094712A"/>
  </w:style>
  <w:style w:type="paragraph" w:customStyle="1" w:styleId="10">
    <w:name w:val="Абзац списка1"/>
    <w:basedOn w:val="a0"/>
    <w:rsid w:val="006023FB"/>
    <w:pPr>
      <w:ind w:left="720"/>
    </w:pPr>
  </w:style>
  <w:style w:type="paragraph" w:customStyle="1" w:styleId="ConsPlusNormal">
    <w:name w:val="ConsPlusNormal"/>
    <w:rsid w:val="006023F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f7">
    <w:name w:val="No Spacing"/>
    <w:basedOn w:val="a0"/>
    <w:uiPriority w:val="1"/>
    <w:qFormat/>
    <w:rsid w:val="007A6E2E"/>
    <w:pPr>
      <w:spacing w:after="200" w:line="276" w:lineRule="auto"/>
    </w:pPr>
    <w:rPr>
      <w:rFonts w:asciiTheme="minorHAnsi" w:eastAsiaTheme="minorHAnsi" w:hAnsiTheme="minorHAnsi" w:cstheme="minorBidi"/>
      <w:sz w:val="2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1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52351-E2F5-449A-B575-0BAA4B2F0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3246</Words>
  <Characters>18506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ОАО «МРСК Центра»                                                       филиал «Липецкэнерго»</vt:lpstr>
    </vt:vector>
  </TitlesOfParts>
  <Company>ОАО "НижЭСП"</Company>
  <LinksUpToDate>false</LinksUpToDate>
  <CharactersWithSpaces>21709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ОАО «МРСК Центра»                                                       филиал «Липецкэнерго»</dc:title>
  <dc:creator>Бадулин П.Н.</dc:creator>
  <cp:lastModifiedBy>Пестов Андрей Ильич</cp:lastModifiedBy>
  <cp:revision>6</cp:revision>
  <cp:lastPrinted>2019-04-29T07:02:00Z</cp:lastPrinted>
  <dcterms:created xsi:type="dcterms:W3CDTF">2019-03-26T07:29:00Z</dcterms:created>
  <dcterms:modified xsi:type="dcterms:W3CDTF">2019-04-29T07:07:00Z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