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EB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14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Типовая форма договора </w:t>
      </w:r>
      <w:r w:rsidRPr="001714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техническое обслуживание и ремонт электросетевых объектов Общества, по которому Общество выступает заказчиком</w:t>
      </w:r>
    </w:p>
    <w:p w:rsidR="009649D7" w:rsidRPr="001714EB" w:rsidRDefault="009649D7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714EB" w:rsidRPr="00D00EF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___________________</w:t>
      </w:r>
    </w:p>
    <w:p w:rsidR="001714EB" w:rsidRPr="006202AC" w:rsidRDefault="001714EB" w:rsidP="00620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A80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</w:t>
      </w:r>
      <w:r w:rsidR="00620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ОБСЛЕДОВАНИЕ ЭЛЕКТРОСЕТЕВЫХ ОБЪЕКТОВ</w:t>
      </w:r>
    </w:p>
    <w:p w:rsidR="001714EB" w:rsidRPr="00D00EF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4EB" w:rsidRPr="00D00EF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620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D00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«МРСК Центра» является Заказчиком)</w:t>
      </w:r>
    </w:p>
    <w:p w:rsidR="001714EB" w:rsidRPr="00D00EF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64"/>
        <w:gridCol w:w="4663"/>
      </w:tblGrid>
      <w:tr w:rsidR="001714EB" w:rsidRPr="005C2D13" w:rsidTr="00D00EF3">
        <w:trPr>
          <w:trHeight w:val="546"/>
        </w:trPr>
        <w:tc>
          <w:tcPr>
            <w:tcW w:w="5264" w:type="dxa"/>
          </w:tcPr>
          <w:p w:rsidR="001714EB" w:rsidRPr="00D00EF3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00E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D00E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__________</w:t>
            </w:r>
          </w:p>
        </w:tc>
        <w:tc>
          <w:tcPr>
            <w:tcW w:w="4663" w:type="dxa"/>
          </w:tcPr>
          <w:p w:rsidR="001714EB" w:rsidRPr="00D00EF3" w:rsidRDefault="001714EB" w:rsidP="00171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0E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  <w:r w:rsidRPr="00D00EF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   </w:t>
            </w:r>
            <w:r w:rsidRPr="00D00E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«___»</w:t>
            </w:r>
            <w:r w:rsidRPr="00D00EF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D00E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</w:t>
            </w:r>
            <w:r w:rsidRPr="00D00EF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D00E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D00EF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D00E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 г. </w:t>
            </w:r>
          </w:p>
        </w:tc>
      </w:tr>
    </w:tbl>
    <w:p w:rsidR="001714EB" w:rsidRPr="005C2D13" w:rsidRDefault="001714EB" w:rsidP="00171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1714EB" w:rsidRPr="00D00EF3" w:rsidRDefault="001714EB" w:rsidP="001714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00E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</w:t>
      </w:r>
      <w:r w:rsidR="00D00E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  <w:proofErr w:type="gramStart"/>
      <w:r w:rsidRPr="00D00E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_____________</w:t>
      </w:r>
      <w:r w:rsidR="00D00EF3" w:rsidRPr="00D00EF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________________________</w:t>
      </w:r>
      <w:r w:rsidRPr="00D00EF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, </w:t>
      </w:r>
      <w:r w:rsidRPr="00D00EF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именуемое в дальнейшем</w:t>
      </w:r>
      <w:r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</w:t>
      </w:r>
      <w:r w:rsidR="00D00EF3"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>Исполнитель</w:t>
      </w:r>
      <w:r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>», в лице __________________________, действующего н</w:t>
      </w:r>
      <w:r w:rsidR="00D00EF3"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>а основании ___________________</w:t>
      </w:r>
      <w:r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с одной стороны,  и </w:t>
      </w:r>
      <w:proofErr w:type="gramEnd"/>
    </w:p>
    <w:p w:rsidR="001714EB" w:rsidRPr="00D00EF3" w:rsidRDefault="001714EB" w:rsidP="001714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6202A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Публичное</w:t>
      </w:r>
      <w:r w:rsidRPr="00D00EF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акционерное общество «Межрегиональная распределительная сетевая компания Центра»</w:t>
      </w:r>
      <w:r w:rsidRPr="00D00EF3">
        <w:rPr>
          <w:rFonts w:ascii="Courier New" w:eastAsia="Times New Roman" w:hAnsi="Courier New" w:cs="Courier New"/>
          <w:b/>
          <w:sz w:val="24"/>
          <w:szCs w:val="20"/>
          <w:vertAlign w:val="superscript"/>
          <w:lang w:eastAsia="ru-RU"/>
        </w:rPr>
        <w:footnoteReference w:id="1"/>
      </w:r>
      <w:r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>, именуемое в дальнейшем «</w:t>
      </w:r>
      <w:r w:rsidR="00D00EF3"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>Заказ</w:t>
      </w:r>
      <w:r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чик» </w:t>
      </w:r>
      <w:r w:rsidRPr="00D00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D00EF3" w:rsidRPr="00D00E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D00EF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________________________</w:t>
      </w:r>
      <w:r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</w:t>
      </w:r>
      <w:r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 другой стороны,  в дальнейшем именуемые Стороны, заключили настоящий Договор </w:t>
      </w:r>
      <w:r w:rsid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</w:t>
      </w:r>
      <w:r w:rsidRPr="00D00EF3">
        <w:rPr>
          <w:rFonts w:ascii="Times New Roman" w:eastAsia="Times New Roman" w:hAnsi="Times New Roman" w:cs="Times New Roman"/>
          <w:sz w:val="24"/>
          <w:szCs w:val="20"/>
          <w:lang w:eastAsia="ru-RU"/>
        </w:rPr>
        <w:t>о нижеследующем:</w:t>
      </w:r>
    </w:p>
    <w:p w:rsidR="001714EB" w:rsidRPr="005C2D13" w:rsidRDefault="001714EB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7"/>
          <w:highlight w:val="yellow"/>
          <w:lang w:eastAsia="ru-RU"/>
        </w:rPr>
      </w:pPr>
    </w:p>
    <w:p w:rsidR="00535EA8" w:rsidRPr="00E2003E" w:rsidRDefault="001714EB" w:rsidP="00E2003E">
      <w:pPr>
        <w:numPr>
          <w:ilvl w:val="0"/>
          <w:numId w:val="1"/>
        </w:numPr>
        <w:spacing w:after="0" w:line="240" w:lineRule="auto"/>
        <w:ind w:hanging="4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535EA8" w:rsidRPr="00535EA8" w:rsidRDefault="00535EA8" w:rsidP="00535EA8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Исполнитель обязуется оказать Заказчику услуги/выполнить работы по техническому обслуживанию/ремонту электросетевых объектов </w:t>
      </w:r>
      <w:r w:rsidR="00F2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иных основных производственных фондов </w:t>
      </w:r>
      <w:r w:rsidRPr="00535E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которые указаны в Приложении № 1 к договору</w:t>
      </w:r>
      <w:r w:rsidR="00F2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(Техническое задание)</w:t>
      </w:r>
      <w:r w:rsidRPr="0053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27C5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сдать результат Заказчику, который</w:t>
      </w:r>
      <w:r w:rsidRPr="0053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принять оказанные /выполненные услуги/работы и оплатить их в порядке, определенном условиями Договора. </w:t>
      </w:r>
    </w:p>
    <w:p w:rsidR="00535EA8" w:rsidRPr="00535EA8" w:rsidRDefault="00535EA8" w:rsidP="00535EA8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EA8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Перечень электросетевого оборудования,</w:t>
      </w:r>
      <w:r w:rsidR="0061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оказываемых услуг и выполняемых работ по ремонту </w:t>
      </w:r>
      <w:r w:rsidRPr="0053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 в Приложении № 2 к договору. </w:t>
      </w:r>
    </w:p>
    <w:p w:rsidR="004970DA" w:rsidRDefault="00535EA8" w:rsidP="004970DA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EA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Срок ок</w:t>
      </w:r>
      <w:r w:rsidR="0049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азания/выполнения услуг/работ </w:t>
      </w:r>
      <w:r w:rsidR="004970DA" w:rsidRPr="00E66C7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 в Приложении № 7 к договору</w:t>
      </w:r>
      <w:r w:rsidR="0049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5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Календарный </w:t>
      </w:r>
      <w:proofErr w:type="gramStart"/>
      <w:r w:rsidR="00054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</w:t>
      </w:r>
      <w:r w:rsidR="004970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</w:t>
      </w:r>
      <w:r w:rsidR="00054CEA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="00054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услуг</w:t>
      </w:r>
      <w:r w:rsidR="004970DA">
        <w:rPr>
          <w:rFonts w:ascii="Times New Roman" w:eastAsia="Times New Roman" w:hAnsi="Times New Roman" w:cs="Times New Roman"/>
          <w:sz w:val="24"/>
          <w:szCs w:val="24"/>
          <w:lang w:eastAsia="ru-RU"/>
        </w:rPr>
        <w:t>/выполнения работ).</w:t>
      </w:r>
    </w:p>
    <w:p w:rsidR="00054CEA" w:rsidRDefault="00054CEA" w:rsidP="00054C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Исполнитель</w:t>
      </w:r>
      <w:r w:rsidRPr="00054CEA">
        <w:rPr>
          <w:rFonts w:ascii="Times New Roman" w:eastAsia="Times New Roman" w:hAnsi="Times New Roman" w:cs="Times New Roman"/>
          <w:sz w:val="24"/>
          <w:szCs w:val="24"/>
        </w:rPr>
        <w:t xml:space="preserve"> должен выполнить определенные работы</w:t>
      </w:r>
      <w:r>
        <w:rPr>
          <w:rFonts w:ascii="Times New Roman" w:eastAsia="Times New Roman" w:hAnsi="Times New Roman" w:cs="Times New Roman"/>
          <w:sz w:val="24"/>
          <w:szCs w:val="24"/>
        </w:rPr>
        <w:t>/услуги</w:t>
      </w:r>
      <w:r w:rsidRPr="00054CEA">
        <w:rPr>
          <w:rFonts w:ascii="Times New Roman" w:eastAsia="Times New Roman" w:hAnsi="Times New Roman" w:cs="Times New Roman"/>
          <w:sz w:val="24"/>
          <w:szCs w:val="24"/>
        </w:rPr>
        <w:t xml:space="preserve"> к промежуточным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датам, если это предусмотрено К</w:t>
      </w:r>
      <w:r w:rsidRPr="00054CEA">
        <w:rPr>
          <w:rFonts w:ascii="Times New Roman" w:eastAsia="Times New Roman" w:hAnsi="Times New Roman" w:cs="Times New Roman"/>
          <w:sz w:val="24"/>
          <w:szCs w:val="24"/>
        </w:rPr>
        <w:t xml:space="preserve">алендарным планом-графиком </w:t>
      </w:r>
      <w:r>
        <w:rPr>
          <w:rFonts w:ascii="Times New Roman" w:eastAsia="Times New Roman" w:hAnsi="Times New Roman" w:cs="Times New Roman"/>
          <w:sz w:val="24"/>
          <w:szCs w:val="24"/>
        </w:rPr>
        <w:t>оказания услуг/ выполнения работ</w:t>
      </w:r>
      <w:r w:rsidRPr="00054C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7C51" w:rsidRPr="00F27C51" w:rsidRDefault="00616A73" w:rsidP="004970DA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1.4</w:t>
      </w:r>
      <w:r w:rsidR="00F27C51" w:rsidRPr="00F27C51">
        <w:rPr>
          <w:rFonts w:ascii="Times New Roman" w:eastAsia="Calibri" w:hAnsi="Times New Roman" w:cs="Times New Roman"/>
          <w:sz w:val="24"/>
          <w:szCs w:val="24"/>
        </w:rPr>
        <w:t xml:space="preserve">. Работы и услуги, предоставляемые </w:t>
      </w:r>
      <w:r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="00F27C51" w:rsidRPr="00F27C51">
        <w:rPr>
          <w:rFonts w:ascii="Times New Roman" w:eastAsia="Calibri" w:hAnsi="Times New Roman" w:cs="Times New Roman"/>
          <w:sz w:val="24"/>
          <w:szCs w:val="24"/>
        </w:rPr>
        <w:t xml:space="preserve"> по Договору, должны быть выполнены в соответствии с действующей нормативно-технической документацией: «Правилами организации технического обслуживания и ремонта оборудования, зданий и </w:t>
      </w:r>
      <w:proofErr w:type="gramStart"/>
      <w:r w:rsidR="00F27C51" w:rsidRPr="00F27C51">
        <w:rPr>
          <w:rFonts w:ascii="Times New Roman" w:eastAsia="Calibri" w:hAnsi="Times New Roman" w:cs="Times New Roman"/>
          <w:sz w:val="24"/>
          <w:szCs w:val="24"/>
        </w:rPr>
        <w:t xml:space="preserve">сооружений электростанций и сетей (СО 34.04.181-2003)», утвержденными ОАО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F27C51" w:rsidRPr="00F27C51">
        <w:rPr>
          <w:rFonts w:ascii="Times New Roman" w:eastAsia="Calibri" w:hAnsi="Times New Roman" w:cs="Times New Roman"/>
          <w:sz w:val="24"/>
          <w:szCs w:val="24"/>
        </w:rPr>
        <w:t xml:space="preserve">РАО «ЕЭС России» 25.12.2003, «Правилами технической эксплуатации электрических станций и сетей в Российской Федерации», утвержденными приказом Минэнерго Российской Федерации от 19.06.2003 № 229, Правилами пожарной безопасности в Российской Федерации (ППБ 01-03), законодательными и подзаконными актами в области охраны труда, охраны окружающей среды, требованиями </w:t>
      </w:r>
      <w:proofErr w:type="spellStart"/>
      <w:r w:rsidR="00F27C51" w:rsidRPr="00F27C51"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 w:rsidR="00F27C51" w:rsidRPr="00F27C5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F27C51" w:rsidRPr="00F27C51">
        <w:rPr>
          <w:rFonts w:ascii="Times New Roman" w:eastAsia="Calibri" w:hAnsi="Times New Roman" w:cs="Times New Roman"/>
          <w:sz w:val="24"/>
          <w:szCs w:val="24"/>
        </w:rPr>
        <w:t>Ростехрегулирования</w:t>
      </w:r>
      <w:proofErr w:type="spellEnd"/>
      <w:r w:rsidR="00F27C51" w:rsidRPr="00F27C51">
        <w:rPr>
          <w:rFonts w:ascii="Times New Roman" w:eastAsia="Calibri" w:hAnsi="Times New Roman" w:cs="Times New Roman"/>
          <w:sz w:val="24"/>
          <w:szCs w:val="24"/>
        </w:rPr>
        <w:t>, экологическими нормативами, правилами охраны труда, иными</w:t>
      </w:r>
      <w:proofErr w:type="gramEnd"/>
      <w:r w:rsidR="00F27C51" w:rsidRPr="00F27C51">
        <w:rPr>
          <w:rFonts w:ascii="Times New Roman" w:eastAsia="Calibri" w:hAnsi="Times New Roman" w:cs="Times New Roman"/>
          <w:sz w:val="24"/>
          <w:szCs w:val="24"/>
        </w:rPr>
        <w:t xml:space="preserve"> нормативными правовыми актами Российской Федерации, стандартами организации, инструкциями и иными документами и локальными актами.  При этом Заказчик обязан предоставить Подрядчику всю имеющуюся в распоряжении техническую документацию </w:t>
      </w:r>
      <w:r w:rsidR="00F27C51" w:rsidRPr="00F27C5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оборудование, ЛЭП, </w:t>
      </w:r>
      <w:proofErr w:type="spellStart"/>
      <w:r w:rsidR="00F27C51" w:rsidRPr="00F27C51">
        <w:rPr>
          <w:rFonts w:ascii="Times New Roman" w:eastAsia="Calibri" w:hAnsi="Times New Roman" w:cs="Times New Roman"/>
          <w:sz w:val="24"/>
          <w:szCs w:val="24"/>
        </w:rPr>
        <w:t>ЗиС</w:t>
      </w:r>
      <w:proofErr w:type="spellEnd"/>
      <w:r w:rsidR="00F27C51" w:rsidRPr="00F27C51">
        <w:rPr>
          <w:rFonts w:ascii="Times New Roman" w:eastAsia="Calibri" w:hAnsi="Times New Roman" w:cs="Times New Roman"/>
          <w:sz w:val="24"/>
          <w:szCs w:val="24"/>
        </w:rPr>
        <w:t xml:space="preserve"> (технические паспорта, схемы первичных и вторичных электрических соединений, заводские инструкции по ремонту и эксплуатации оборудования, протоколы предыдущих испытаний и др.). </w:t>
      </w:r>
    </w:p>
    <w:p w:rsidR="00EB06F9" w:rsidRPr="00535EA8" w:rsidRDefault="00EB06F9" w:rsidP="00535EA8">
      <w:pPr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6F9" w:rsidRPr="00D30EE9" w:rsidRDefault="000C2A87" w:rsidP="00EB06F9">
      <w:pPr>
        <w:tabs>
          <w:tab w:val="left" w:pos="709"/>
          <w:tab w:val="left" w:pos="1276"/>
          <w:tab w:val="left" w:pos="1418"/>
          <w:tab w:val="left" w:pos="1560"/>
          <w:tab w:val="left" w:pos="1843"/>
          <w:tab w:val="left" w:pos="1985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B06F9" w:rsidRPr="00D30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B06F9" w:rsidRPr="00D30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УСЛУГ/РАБОТ И ПОРЯДОК РАСЧЕТОВ</w:t>
      </w:r>
    </w:p>
    <w:p w:rsidR="00616A73" w:rsidRDefault="000C2A87" w:rsidP="00EB06F9">
      <w:pPr>
        <w:tabs>
          <w:tab w:val="left" w:pos="709"/>
          <w:tab w:val="left" w:pos="1276"/>
          <w:tab w:val="left" w:pos="1418"/>
          <w:tab w:val="left" w:pos="1560"/>
          <w:tab w:val="left" w:pos="1843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</w:t>
      </w:r>
      <w:r w:rsidR="00EB06F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.1. Стоимость оказываемых/выполняемых услуг/работ по настоящему Договору составляет _______________(</w:t>
      </w:r>
      <w:r w:rsidR="00EB06F9" w:rsidRPr="00D30E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="00EB06F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)  руб. __ коп</w:t>
      </w:r>
      <w:proofErr w:type="gramStart"/>
      <w:r w:rsidR="00EB06F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="00EB06F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(18%) в сумме _______________ (</w:t>
      </w:r>
      <w:r w:rsidR="00EB06F9" w:rsidRPr="00D30E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прописью</w:t>
      </w:r>
      <w:r w:rsidR="00EB06F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руб. __ коп.,  и  определяется в соответствии с Приложением № 4  </w:t>
      </w:r>
      <w:r w:rsidR="0061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(Сводный расчет стоимости услуг/работ, локальные сметы № __ - № __, расчет Кд) </w:t>
      </w:r>
      <w:r w:rsidR="00EB06F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Договору.</w:t>
      </w:r>
    </w:p>
    <w:p w:rsidR="00616A73" w:rsidRPr="00616A73" w:rsidRDefault="00616A73" w:rsidP="00616A7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0DA">
        <w:rPr>
          <w:rFonts w:ascii="Times New Roman" w:eastAsia="Calibri" w:hAnsi="Times New Roman" w:cs="Times New Roman"/>
          <w:sz w:val="24"/>
          <w:szCs w:val="24"/>
        </w:rPr>
        <w:t xml:space="preserve">       2.2. </w:t>
      </w:r>
      <w:r w:rsidRPr="00616A73">
        <w:rPr>
          <w:rFonts w:ascii="Times New Roman" w:eastAsia="Calibri" w:hAnsi="Times New Roman" w:cs="Times New Roman"/>
          <w:sz w:val="24"/>
          <w:szCs w:val="24"/>
        </w:rPr>
        <w:t xml:space="preserve">Стоимость Договора является твердой и включает в себя все, что относится к предмету Договора. Стоимость </w:t>
      </w:r>
      <w:r w:rsidRPr="004970DA">
        <w:rPr>
          <w:rFonts w:ascii="Times New Roman" w:eastAsia="Calibri" w:hAnsi="Times New Roman" w:cs="Times New Roman"/>
          <w:sz w:val="24"/>
          <w:szCs w:val="24"/>
        </w:rPr>
        <w:t>по Договору</w:t>
      </w:r>
      <w:r w:rsidRPr="00616A73">
        <w:rPr>
          <w:rFonts w:ascii="Times New Roman" w:eastAsia="Calibri" w:hAnsi="Times New Roman" w:cs="Times New Roman"/>
          <w:sz w:val="24"/>
          <w:szCs w:val="24"/>
        </w:rPr>
        <w:t xml:space="preserve"> определяется по результатам проведения закупочных процедур на основании Протокола закупочной комиссии и подтверждается сводным расчетом стоимости работ</w:t>
      </w:r>
      <w:r w:rsidRPr="004970DA">
        <w:rPr>
          <w:rFonts w:ascii="Times New Roman" w:eastAsia="Calibri" w:hAnsi="Times New Roman" w:cs="Times New Roman"/>
          <w:sz w:val="24"/>
          <w:szCs w:val="24"/>
        </w:rPr>
        <w:t xml:space="preserve"> (Приложение № 4 к Договору)</w:t>
      </w:r>
      <w:r w:rsidRPr="00616A7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16A73" w:rsidRPr="00616A73" w:rsidRDefault="00616A73" w:rsidP="00616A7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0DA">
        <w:rPr>
          <w:rFonts w:ascii="Times New Roman" w:eastAsia="Calibri" w:hAnsi="Times New Roman" w:cs="Times New Roman"/>
          <w:sz w:val="24"/>
          <w:szCs w:val="24"/>
        </w:rPr>
        <w:t xml:space="preserve">       2.3.</w:t>
      </w:r>
      <w:r w:rsidRPr="00616A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0DA" w:rsidRPr="004970DA">
        <w:rPr>
          <w:rFonts w:ascii="Times New Roman" w:eastAsia="Calibri" w:hAnsi="Times New Roman" w:cs="Times New Roman"/>
          <w:sz w:val="24"/>
          <w:szCs w:val="24"/>
        </w:rPr>
        <w:t>Стоимость</w:t>
      </w:r>
      <w:r w:rsidRPr="00616A73">
        <w:rPr>
          <w:rFonts w:ascii="Times New Roman" w:eastAsia="Calibri" w:hAnsi="Times New Roman" w:cs="Times New Roman"/>
          <w:sz w:val="24"/>
          <w:szCs w:val="24"/>
        </w:rPr>
        <w:t xml:space="preserve"> договора формируется на основании </w:t>
      </w:r>
      <w:r w:rsidRPr="00616A73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Порядка формирования сметной документации для определения начальной (предельной) цены при проведении закупочных процедур на техническое обслуживание и ремонт электросетевых объектов</w:t>
      </w:r>
      <w:r w:rsidRPr="00616A73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616A73" w:rsidRPr="00616A73" w:rsidRDefault="004970DA" w:rsidP="004970D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0DA">
        <w:rPr>
          <w:rFonts w:ascii="Times New Roman" w:eastAsia="Calibri" w:hAnsi="Times New Roman" w:cs="Times New Roman"/>
          <w:sz w:val="24"/>
          <w:szCs w:val="24"/>
        </w:rPr>
        <w:t xml:space="preserve">       2.4. </w:t>
      </w:r>
      <w:r w:rsidR="00616A73" w:rsidRPr="00616A73">
        <w:rPr>
          <w:rFonts w:ascii="Times New Roman" w:eastAsia="Calibri" w:hAnsi="Times New Roman" w:cs="Times New Roman"/>
          <w:sz w:val="24"/>
          <w:szCs w:val="24"/>
        </w:rPr>
        <w:t>Стоимость Договора включает все виды налогов, которые обременяют предмет Договора, за исключением налога на добавленную стоимость. Налог на добавленную стоимость оплачивается Заказчиком в размере, установленным законодательством, на основании счетов-фактур Подрядчика.</w:t>
      </w:r>
    </w:p>
    <w:p w:rsidR="004970DA" w:rsidRPr="004970DA" w:rsidRDefault="004970DA" w:rsidP="004970D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0DA">
        <w:rPr>
          <w:rFonts w:ascii="Times New Roman" w:eastAsia="Calibri" w:hAnsi="Times New Roman" w:cs="Times New Roman"/>
          <w:sz w:val="24"/>
          <w:szCs w:val="24"/>
        </w:rPr>
        <w:t xml:space="preserve">       2.5. </w:t>
      </w:r>
      <w:r w:rsidR="00616A73" w:rsidRPr="00616A73">
        <w:rPr>
          <w:rFonts w:ascii="Times New Roman" w:eastAsia="Calibri" w:hAnsi="Times New Roman" w:cs="Times New Roman"/>
          <w:sz w:val="24"/>
          <w:szCs w:val="24"/>
        </w:rPr>
        <w:t>Любое изменение стоимости Договора, возникшее в результате необходимости изменения физических объемов или по любой другой причине, оформляется дополнительным соглашением к Договору. Дополнительное соглашение формируется в соответствии</w:t>
      </w:r>
      <w:r w:rsidR="00E94BDF">
        <w:rPr>
          <w:rFonts w:ascii="Times New Roman" w:eastAsia="Calibri" w:hAnsi="Times New Roman" w:cs="Times New Roman"/>
          <w:sz w:val="24"/>
          <w:szCs w:val="24"/>
        </w:rPr>
        <w:t xml:space="preserve"> с Положением</w:t>
      </w:r>
      <w:r w:rsidR="00616A73" w:rsidRPr="00616A73">
        <w:rPr>
          <w:rFonts w:ascii="Times New Roman" w:eastAsia="Calibri" w:hAnsi="Times New Roman" w:cs="Times New Roman"/>
          <w:sz w:val="24"/>
          <w:szCs w:val="24"/>
        </w:rPr>
        <w:t xml:space="preserve"> о порядке проведения регламентированных закупок товаров, работ, услуг для нужд Общества.</w:t>
      </w:r>
    </w:p>
    <w:p w:rsidR="00EB06F9" w:rsidRDefault="000C2A87" w:rsidP="00EB06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</w:t>
      </w:r>
      <w:r w:rsidR="004970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="004970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.6</w:t>
      </w:r>
      <w:r w:rsidR="00EB06F9" w:rsidRPr="00D30E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EB06F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Оплата Заказчиком </w:t>
      </w:r>
      <w:r w:rsidR="0016005B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</w:t>
      </w:r>
      <w:r w:rsidR="00CE3AA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</w:t>
      </w:r>
      <w:r w:rsidR="0016005B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ых/</w:t>
      </w:r>
      <w:r w:rsidR="00EB06F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Подрядчиком </w:t>
      </w:r>
      <w:r w:rsidR="00CE3AA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="00EB06F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EB06F9" w:rsidRPr="00D30EE9">
        <w:rPr>
          <w:rFonts w:ascii="Times New Roman" w:eastAsia="Calibri" w:hAnsi="Times New Roman" w:cs="Times New Roman"/>
          <w:sz w:val="24"/>
          <w:szCs w:val="24"/>
        </w:rPr>
        <w:t>осуществляется в следующем порядке:</w:t>
      </w:r>
    </w:p>
    <w:p w:rsidR="00EB06F9" w:rsidRPr="00D30EE9" w:rsidRDefault="00EB06F9" w:rsidP="00EB06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2FD" w:rsidRPr="005D42FD" w:rsidRDefault="005D42FD" w:rsidP="005D42F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2F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</w:t>
      </w:r>
      <w:r w:rsidRPr="005D42FD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оказываемых/выполняемых</w:t>
      </w:r>
      <w:r w:rsidRPr="005D42FD">
        <w:rPr>
          <w:rFonts w:ascii="Times New Roman" w:hAnsi="Times New Roman" w:cs="Times New Roman"/>
          <w:sz w:val="24"/>
          <w:szCs w:val="24"/>
        </w:rPr>
        <w:t xml:space="preserve"> по договору </w:t>
      </w:r>
      <w:r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услуг/работ</w:t>
      </w:r>
      <w:r w:rsidRPr="005D42FD">
        <w:rPr>
          <w:rFonts w:ascii="Times New Roman" w:hAnsi="Times New Roman" w:cs="Times New Roman"/>
          <w:sz w:val="24"/>
          <w:szCs w:val="24"/>
        </w:rPr>
        <w:t xml:space="preserve"> </w:t>
      </w:r>
      <w:r w:rsidRPr="005D42FD">
        <w:rPr>
          <w:rFonts w:ascii="Times New Roman" w:eastAsia="Calibri" w:hAnsi="Times New Roman" w:cs="Times New Roman"/>
          <w:sz w:val="24"/>
          <w:szCs w:val="24"/>
        </w:rPr>
        <w:t xml:space="preserve">производится </w:t>
      </w:r>
      <w:r w:rsidRPr="005D42FD">
        <w:rPr>
          <w:rFonts w:ascii="Times New Roman" w:hAnsi="Times New Roman" w:cs="Times New Roman"/>
          <w:sz w:val="24"/>
          <w:szCs w:val="24"/>
        </w:rPr>
        <w:t xml:space="preserve">безналичным расчетом в течение </w:t>
      </w:r>
      <w:r w:rsidRPr="005D42FD">
        <w:rPr>
          <w:rFonts w:ascii="Times New Roman" w:eastAsia="Calibri" w:hAnsi="Times New Roman" w:cs="Times New Roman"/>
          <w:sz w:val="24"/>
          <w:szCs w:val="24"/>
        </w:rPr>
        <w:t>____ (</w:t>
      </w:r>
      <w:r w:rsidRPr="005D42FD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5D42FD">
        <w:rPr>
          <w:rFonts w:ascii="Times New Roman" w:eastAsia="Calibri" w:hAnsi="Times New Roman" w:cs="Times New Roman"/>
          <w:sz w:val="24"/>
          <w:szCs w:val="24"/>
        </w:rPr>
        <w:t>)</w:t>
      </w:r>
      <w:r w:rsidRPr="005D42FD">
        <w:rPr>
          <w:rFonts w:ascii="Times New Roman" w:hAnsi="Times New Roman" w:cs="Times New Roman"/>
          <w:sz w:val="24"/>
          <w:szCs w:val="24"/>
        </w:rPr>
        <w:t xml:space="preserve"> </w:t>
      </w:r>
      <w:r w:rsidR="00CE3AA0">
        <w:rPr>
          <w:rFonts w:ascii="Times New Roman" w:hAnsi="Times New Roman" w:cs="Times New Roman"/>
          <w:sz w:val="24"/>
          <w:szCs w:val="24"/>
        </w:rPr>
        <w:t>____________</w:t>
      </w:r>
      <w:r w:rsidRPr="005D42FD">
        <w:rPr>
          <w:rFonts w:ascii="Times New Roman" w:hAnsi="Times New Roman" w:cs="Times New Roman"/>
          <w:sz w:val="24"/>
          <w:szCs w:val="24"/>
        </w:rPr>
        <w:t xml:space="preserve"> дней после </w:t>
      </w:r>
      <w:r w:rsidRPr="005D42FD">
        <w:rPr>
          <w:rFonts w:ascii="Times New Roman" w:eastAsia="Calibri" w:hAnsi="Times New Roman" w:cs="Times New Roman"/>
          <w:sz w:val="24"/>
          <w:szCs w:val="24"/>
        </w:rPr>
        <w:t xml:space="preserve">подписания Сторонами </w:t>
      </w: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приема-передачи оказанных/выполненных услуг/работ</w:t>
      </w:r>
      <w:r w:rsidRPr="005D42FD">
        <w:rPr>
          <w:rFonts w:ascii="Times New Roman" w:eastAsia="Calibri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D42FD">
        <w:rPr>
          <w:rFonts w:ascii="Times New Roman" w:eastAsia="Calibri" w:hAnsi="Times New Roman" w:cs="Times New Roman"/>
          <w:sz w:val="24"/>
          <w:szCs w:val="24"/>
        </w:rPr>
        <w:t xml:space="preserve"> к настоящему Договору) и предоставления счет – фактуры</w:t>
      </w:r>
      <w:r w:rsidRPr="005D42FD">
        <w:rPr>
          <w:rFonts w:ascii="Times New Roman" w:hAnsi="Times New Roman" w:cs="Times New Roman"/>
          <w:sz w:val="24"/>
          <w:szCs w:val="24"/>
        </w:rPr>
        <w:t>.</w:t>
      </w:r>
    </w:p>
    <w:p w:rsidR="00EB06F9" w:rsidRPr="00D30EE9" w:rsidRDefault="00EB06F9" w:rsidP="00EB06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06F9" w:rsidRPr="00D30EE9" w:rsidRDefault="00EB06F9" w:rsidP="00EB06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C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C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970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.7</w:t>
      </w:r>
      <w:r w:rsidRPr="00D30E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30EE9">
        <w:rPr>
          <w:rFonts w:ascii="Times New Roman" w:eastAsia="Calibri" w:hAnsi="Times New Roman" w:cs="Times New Roman"/>
          <w:sz w:val="24"/>
          <w:szCs w:val="24"/>
        </w:rPr>
        <w:t>Моментом исполнения обязательств по оплате является дата списания  денежных сре</w:t>
      </w:r>
      <w:proofErr w:type="gramStart"/>
      <w:r w:rsidRPr="00D30EE9">
        <w:rPr>
          <w:rFonts w:ascii="Times New Roman" w:eastAsia="Calibri" w:hAnsi="Times New Roman" w:cs="Times New Roman"/>
          <w:sz w:val="24"/>
          <w:szCs w:val="24"/>
        </w:rPr>
        <w:t>дств с к</w:t>
      </w:r>
      <w:proofErr w:type="gramEnd"/>
      <w:r w:rsidRPr="00D30EE9">
        <w:rPr>
          <w:rFonts w:ascii="Times New Roman" w:eastAsia="Calibri" w:hAnsi="Times New Roman" w:cs="Times New Roman"/>
          <w:sz w:val="24"/>
          <w:szCs w:val="24"/>
        </w:rPr>
        <w:t>орреспондентского счета банка Заказчика.</w:t>
      </w:r>
    </w:p>
    <w:p w:rsidR="00616A73" w:rsidRDefault="00EB06F9" w:rsidP="004970DA">
      <w:pPr>
        <w:shd w:val="clear" w:color="auto" w:fill="FFFFFF"/>
        <w:tabs>
          <w:tab w:val="left" w:pos="62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0E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C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="004970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.8</w:t>
      </w:r>
      <w:r w:rsidRPr="00D30E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 В платежных документах НД</w:t>
      </w:r>
      <w:r w:rsidR="004970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выделяется отдельной строкой.</w:t>
      </w:r>
    </w:p>
    <w:p w:rsidR="001714EB" w:rsidRPr="005C2D13" w:rsidRDefault="001714EB" w:rsidP="001714EB">
      <w:pPr>
        <w:tabs>
          <w:tab w:val="num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714EB" w:rsidRPr="000C2A87" w:rsidRDefault="001714EB" w:rsidP="000C2A87">
      <w:pPr>
        <w:pStyle w:val="af9"/>
        <w:numPr>
          <w:ilvl w:val="0"/>
          <w:numId w:val="31"/>
        </w:numPr>
        <w:jc w:val="center"/>
        <w:rPr>
          <w:b/>
        </w:rPr>
      </w:pPr>
      <w:r w:rsidRPr="000C2A87">
        <w:rPr>
          <w:b/>
        </w:rPr>
        <w:t>ПРАВА И ОБЯЗАННОСТИ СТОРОН</w:t>
      </w:r>
    </w:p>
    <w:p w:rsidR="00535EA8" w:rsidRPr="005D639B" w:rsidRDefault="00535EA8" w:rsidP="00535EA8">
      <w:pPr>
        <w:spacing w:after="0" w:line="240" w:lineRule="auto"/>
        <w:ind w:left="4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0DA" w:rsidRPr="004970DA" w:rsidRDefault="004970DA" w:rsidP="004970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3.1.</w:t>
      </w:r>
      <w:r w:rsidR="000C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0DA">
        <w:rPr>
          <w:rFonts w:ascii="Times New Roman" w:eastAsia="Calibri" w:hAnsi="Times New Roman" w:cs="Times New Roman"/>
          <w:b/>
          <w:sz w:val="24"/>
          <w:szCs w:val="24"/>
        </w:rPr>
        <w:t>Подготовительные мероприятия.</w:t>
      </w:r>
      <w:r w:rsidRPr="004970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4970DA" w:rsidRPr="004970DA" w:rsidRDefault="004970DA" w:rsidP="004970DA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3.1</w:t>
      </w:r>
      <w:r w:rsidRPr="004970DA"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4970DA">
        <w:rPr>
          <w:rFonts w:ascii="Times New Roman" w:eastAsia="Calibri" w:hAnsi="Times New Roman" w:cs="Times New Roman"/>
          <w:sz w:val="24"/>
          <w:szCs w:val="24"/>
        </w:rPr>
        <w:t xml:space="preserve"> до начала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оказания услуг и проведения </w:t>
      </w:r>
      <w:r w:rsidRPr="004970DA">
        <w:rPr>
          <w:rFonts w:ascii="Times New Roman" w:eastAsia="Calibri" w:hAnsi="Times New Roman" w:cs="Times New Roman"/>
          <w:sz w:val="24"/>
          <w:szCs w:val="24"/>
        </w:rPr>
        <w:t xml:space="preserve">ремонтных работ обязан ознакомить свой персонал с объемом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подлежащих оказанию услуг и </w:t>
      </w:r>
      <w:r w:rsidRPr="004970DA">
        <w:rPr>
          <w:rFonts w:ascii="Times New Roman" w:eastAsia="Calibri" w:hAnsi="Times New Roman" w:cs="Times New Roman"/>
          <w:sz w:val="24"/>
          <w:szCs w:val="24"/>
        </w:rPr>
        <w:t>ремонтных работ, сроком ремонта</w:t>
      </w:r>
      <w:r>
        <w:rPr>
          <w:rFonts w:ascii="Times New Roman" w:eastAsia="Calibri" w:hAnsi="Times New Roman" w:cs="Times New Roman"/>
          <w:sz w:val="24"/>
          <w:szCs w:val="24"/>
        </w:rPr>
        <w:t>/оказания услуг</w:t>
      </w:r>
      <w:r w:rsidRPr="004970DA">
        <w:rPr>
          <w:rFonts w:ascii="Times New Roman" w:eastAsia="Calibri" w:hAnsi="Times New Roman" w:cs="Times New Roman"/>
          <w:sz w:val="24"/>
          <w:szCs w:val="24"/>
        </w:rPr>
        <w:t>, сетевыми и (или) линейными графиками, схемой управления ремонтом, организацией инструментального и материально-технического обеспечения, организацией уборки рабочих мест и конструкций оборудования, транспортировки мусора и отходов, мероприятиями по безопасности труда, противопожарными мероприятиями, правилами внутреннего распорядка Заказчика и</w:t>
      </w:r>
      <w:proofErr w:type="gramEnd"/>
      <w:r w:rsidRPr="004970DA">
        <w:rPr>
          <w:rFonts w:ascii="Times New Roman" w:eastAsia="Calibri" w:hAnsi="Times New Roman" w:cs="Times New Roman"/>
          <w:sz w:val="24"/>
          <w:szCs w:val="24"/>
        </w:rPr>
        <w:t xml:space="preserve"> т.д.</w:t>
      </w:r>
    </w:p>
    <w:p w:rsidR="004970DA" w:rsidRPr="004970DA" w:rsidRDefault="004970DA" w:rsidP="004970D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</w:t>
      </w:r>
      <w:r w:rsidRPr="004970D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4970DA">
        <w:rPr>
          <w:rFonts w:ascii="Times New Roman" w:eastAsia="Calibri" w:hAnsi="Times New Roman" w:cs="Times New Roman"/>
          <w:sz w:val="24"/>
          <w:szCs w:val="24"/>
        </w:rPr>
        <w:t xml:space="preserve"> в согласованные с Заказчиком сроки должен выполнить мероприятия по обеспечению безопасности труда своего персонала в пределах принятого объема ремонта, а также противопожарные мероприятия.</w:t>
      </w:r>
    </w:p>
    <w:p w:rsidR="004970DA" w:rsidRPr="004970DA" w:rsidRDefault="004970DA" w:rsidP="004970D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3.1</w:t>
      </w:r>
      <w:r w:rsidRPr="004970DA">
        <w:rPr>
          <w:rFonts w:ascii="Times New Roman" w:eastAsia="Calibri" w:hAnsi="Times New Roman" w:cs="Times New Roman"/>
          <w:sz w:val="24"/>
          <w:szCs w:val="24"/>
        </w:rPr>
        <w:t>.3. Заказчик обеспечивает готовность оборудования к ремонту в сроки, предусмотренные календарным графиком проведения работ, все отключения, обеспечивающие безопасные условия производства работ и др.</w:t>
      </w:r>
    </w:p>
    <w:p w:rsidR="004970DA" w:rsidRPr="004970DA" w:rsidRDefault="00D82538" w:rsidP="004970D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</w:t>
      </w:r>
      <w:r w:rsidR="004970DA" w:rsidRPr="004970DA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="004970DA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="004970DA" w:rsidRPr="004970DA">
        <w:rPr>
          <w:rFonts w:ascii="Times New Roman" w:eastAsia="Calibri" w:hAnsi="Times New Roman" w:cs="Times New Roman"/>
          <w:sz w:val="24"/>
          <w:szCs w:val="24"/>
        </w:rPr>
        <w:t xml:space="preserve"> приступает к </w:t>
      </w:r>
      <w:r w:rsidR="004970DA">
        <w:rPr>
          <w:rFonts w:ascii="Times New Roman" w:eastAsia="Calibri" w:hAnsi="Times New Roman" w:cs="Times New Roman"/>
          <w:sz w:val="24"/>
          <w:szCs w:val="24"/>
        </w:rPr>
        <w:t xml:space="preserve">оказанию услуг и </w:t>
      </w:r>
      <w:r w:rsidR="004970DA" w:rsidRPr="004970DA">
        <w:rPr>
          <w:rFonts w:ascii="Times New Roman" w:eastAsia="Calibri" w:hAnsi="Times New Roman" w:cs="Times New Roman"/>
          <w:sz w:val="24"/>
          <w:szCs w:val="24"/>
        </w:rPr>
        <w:t>работам после выполнения Заказчиком всех организационно-технических мероприятий, предусмотренных графиком вывода в ремонт оборудования, связанных с отключением оборудования, согласно программе и графику работ и обеспечивающих безопасные условия их проведения.</w:t>
      </w:r>
    </w:p>
    <w:p w:rsidR="004970DA" w:rsidRDefault="00D82538" w:rsidP="004970D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</w:t>
      </w:r>
      <w:r w:rsidR="004970DA" w:rsidRPr="004970DA">
        <w:rPr>
          <w:rFonts w:ascii="Times New Roman" w:eastAsia="Calibri" w:hAnsi="Times New Roman" w:cs="Times New Roman"/>
          <w:sz w:val="24"/>
          <w:szCs w:val="24"/>
        </w:rPr>
        <w:t xml:space="preserve">.5. Не менее чем за 5 дней до начала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оказания услуг, выполнения </w:t>
      </w:r>
      <w:r w:rsidR="004970DA" w:rsidRPr="004970DA">
        <w:rPr>
          <w:rFonts w:ascii="Times New Roman" w:eastAsia="Calibri" w:hAnsi="Times New Roman" w:cs="Times New Roman"/>
          <w:sz w:val="24"/>
          <w:szCs w:val="24"/>
        </w:rPr>
        <w:t xml:space="preserve">работ по Договору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 </w:t>
      </w:r>
      <w:r w:rsidR="004970DA" w:rsidRPr="004970DA">
        <w:rPr>
          <w:rFonts w:ascii="Times New Roman" w:eastAsia="Calibri" w:hAnsi="Times New Roman" w:cs="Times New Roman"/>
          <w:sz w:val="24"/>
          <w:szCs w:val="24"/>
        </w:rPr>
        <w:t xml:space="preserve"> передает Заказчику документы, необходимые для обеспечения контрольно-пропускного режима персоналу Подрядчика.</w:t>
      </w:r>
    </w:p>
    <w:p w:rsidR="00D82538" w:rsidRPr="004970DA" w:rsidRDefault="00D82538" w:rsidP="004970D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538">
        <w:rPr>
          <w:rFonts w:ascii="Times New Roman" w:eastAsia="Calibri" w:hAnsi="Times New Roman" w:cs="Times New Roman"/>
          <w:b/>
          <w:sz w:val="24"/>
          <w:szCs w:val="24"/>
        </w:rPr>
        <w:t xml:space="preserve">3.2. </w:t>
      </w:r>
      <w:r>
        <w:rPr>
          <w:rFonts w:ascii="Times New Roman" w:eastAsia="Calibri" w:hAnsi="Times New Roman" w:cs="Times New Roman"/>
          <w:b/>
          <w:sz w:val="24"/>
          <w:szCs w:val="24"/>
        </w:rPr>
        <w:t>Иные о</w:t>
      </w:r>
      <w:r w:rsidRPr="00D82538">
        <w:rPr>
          <w:rFonts w:ascii="Times New Roman" w:eastAsia="Calibri" w:hAnsi="Times New Roman" w:cs="Times New Roman"/>
          <w:b/>
          <w:sz w:val="24"/>
          <w:szCs w:val="24"/>
        </w:rPr>
        <w:t>бязанности Исполнителя:</w:t>
      </w:r>
    </w:p>
    <w:p w:rsidR="001714EB" w:rsidRPr="005D639B" w:rsidRDefault="00D82538" w:rsidP="005D639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C2A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Обеспечить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предусмотренных насто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ящим Договором в соответствии с требованиями правил и норм технической эксплуатации электроустановок, определенных действующим законодательством РФ;</w:t>
      </w:r>
    </w:p>
    <w:p w:rsidR="001714EB" w:rsidRPr="005D639B" w:rsidRDefault="000C2A87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.2.2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Оказать/в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ыполнить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в соответствии с условиями настоящего Договора надлежащего качества и в согласованный сторонами срок; </w:t>
      </w:r>
    </w:p>
    <w:p w:rsidR="001714EB" w:rsidRPr="005D639B" w:rsidRDefault="000C2A87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.2.3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Выставить Заказчику счет-фактуру в соответствии с требованиями действующего законодательства (ст.168,  ст. 169 НК РФ).</w:t>
      </w:r>
    </w:p>
    <w:p w:rsidR="001714EB" w:rsidRPr="005D639B" w:rsidRDefault="000C2A87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.2.4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Уведомлять Заказчика обо всех обстоятельствах, которые могут повлиять на качество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выполняемых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работ.</w:t>
      </w:r>
    </w:p>
    <w:p w:rsidR="001714EB" w:rsidRPr="005D639B" w:rsidRDefault="000C2A87" w:rsidP="00171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.2.5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Отвечать за соблюдение  требований охраны труда при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оказании/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выполнении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работ, </w:t>
      </w:r>
      <w:proofErr w:type="gramStart"/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приступать к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оказанию/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выполнению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 при невыполнении требований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безопасности, предусмотренных п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равилами по охране труда при эксплуатации электроустановок. </w:t>
      </w:r>
    </w:p>
    <w:p w:rsidR="005D639B" w:rsidRPr="005D639B" w:rsidRDefault="000C2A87" w:rsidP="005D639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.2.6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Незамедлительно информировать Подрядчика о любых неисправностях/ неполадках оборудования (в том числе технических), несущих риски производственного травматизма и влияющих на безопасную эксплуатацию оборудования.</w:t>
      </w:r>
    </w:p>
    <w:p w:rsidR="00465717" w:rsidRPr="00465717" w:rsidRDefault="00D82538" w:rsidP="0046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C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.2.7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Исполнитель обязан исполнять в ходе </w:t>
      </w:r>
      <w:proofErr w:type="gramStart"/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услуг/выполнения работ указания</w:t>
      </w:r>
      <w:proofErr w:type="gramEnd"/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если такие указания не противоречат условиям Договора и не представляют собой вмешательство в оперативно - хозяйственную деятельность Исполнителя.</w:t>
      </w:r>
    </w:p>
    <w:p w:rsidR="00465717" w:rsidRPr="00465717" w:rsidRDefault="000C2A87" w:rsidP="0046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.3.8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обязан устранять по требованию Заказчика допущенные недостатки в процессе оказания услуг/выполнения работ по Договору.</w:t>
      </w:r>
    </w:p>
    <w:p w:rsidR="00465717" w:rsidRPr="00465717" w:rsidRDefault="000C2A87" w:rsidP="0046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.2.9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обязан обеспечить эффективную работу собственной системы контроля работающих бригад, обеспечивать безопасность при оказании услуг, безопасность и соблюдении технологии  при выполнении работ всеми членами бригады, принимать меры по устранению нарушений требований безопасности при оказании услуг/выполнению работ бригадой.</w:t>
      </w:r>
    </w:p>
    <w:p w:rsidR="00465717" w:rsidRPr="00465717" w:rsidRDefault="00465717" w:rsidP="0046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C2A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.2.10</w:t>
      </w: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не вправе приступать самовольно к оказанию услуг/выполнению работ, без оформления наряда/распоряжения/Акта допуска на производство   работ, без выполнения технических мероприятий по подготовке рабочего места и допуска к оказанию услуг/выполнению работ персоналом Заказчика, без применения необходимых средств защиты, спецодежды.</w:t>
      </w:r>
    </w:p>
    <w:p w:rsidR="00465717" w:rsidRPr="00D30EE9" w:rsidRDefault="000C2A87" w:rsidP="0046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.2.11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Исполнитель вправе привлекать к оказанию услуг/выполнению работ </w:t>
      </w:r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соисполнителей/субподрядные организации, в объеме не более ___ % от принятых обязательств по оказанию услуг/выполнению работ.</w:t>
      </w:r>
    </w:p>
    <w:p w:rsidR="00465717" w:rsidRPr="00D30EE9" w:rsidRDefault="000C2A87" w:rsidP="00D30E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.2.12</w:t>
      </w:r>
      <w:r w:rsidR="00D30EE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соисполнителей/субподрядчиков),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соисполнителей/ </w:t>
      </w:r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субподрядчиков), в том числе, таких как  выдача предписания</w:t>
      </w:r>
      <w:proofErr w:type="gramEnd"/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отстранение бригад/бригады или отдельных лиц от оказания услуг/выполнения работ, отказ от их дальнейшего допуска и необходимости проведения их замены Исполнителем.    </w:t>
      </w:r>
    </w:p>
    <w:p w:rsidR="00465717" w:rsidRPr="00D30EE9" w:rsidRDefault="00465717" w:rsidP="00465717">
      <w:pPr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действия Заказчика являются обязательными и безусловными для исполнения Исполнителем (привлеченными соисполнителями/субподрядчиками).</w:t>
      </w:r>
    </w:p>
    <w:p w:rsidR="00465717" w:rsidRPr="00D30EE9" w:rsidRDefault="00465717" w:rsidP="004657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отстранении Заказчиком персонала Исполнителя (привлеченных соисполнителей/субподрядчиков) от оказания услуг/выполнения работ по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Исполнитель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Исполнителя (привлеченных им соисполнителей</w:t>
      </w:r>
      <w:proofErr w:type="gramEnd"/>
      <w:r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/ субподрядчиков).</w:t>
      </w:r>
    </w:p>
    <w:p w:rsidR="00465717" w:rsidRPr="005C2D13" w:rsidRDefault="00D30EE9" w:rsidP="00D30EE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30E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</w:t>
      </w:r>
      <w:r w:rsidR="00D82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D82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.2.13</w:t>
      </w:r>
      <w:r w:rsidRPr="00D30E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465717" w:rsidRPr="00D30E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случае привлечения Исполнителем к оказанию услуг/выполнению работ по Договору соисполнителей/субподрядчиков, Исполнитель обязан включить в договоры с указанными соисполнителями/субподрядчиками </w:t>
      </w:r>
      <w:r w:rsidR="00465717" w:rsidRP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положения пунктов </w:t>
      </w:r>
      <w:r w:rsid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D82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</w:t>
      </w:r>
      <w:r w:rsidR="000C2A87" w:rsidRP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D82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3</w:t>
      </w:r>
      <w:r w:rsidR="00D82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.2.10</w:t>
      </w:r>
      <w:r w:rsidR="000C2A87" w:rsidRP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465717" w:rsidRP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D82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2.12</w:t>
      </w:r>
      <w:r w:rsidR="00465717" w:rsidRP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D82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.2.14</w:t>
      </w:r>
      <w:r w:rsidR="000C2A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65717" w:rsidRPr="00D30E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Договора.</w:t>
      </w:r>
    </w:p>
    <w:p w:rsidR="00465717" w:rsidRPr="00D30EE9" w:rsidRDefault="000C2A87" w:rsidP="00D30EE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.2.14</w:t>
      </w:r>
      <w:r w:rsidR="00D30EE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принять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оказания услуг/выполнения работ.</w:t>
      </w:r>
      <w:proofErr w:type="gramEnd"/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также 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465717" w:rsidRPr="00D30EE9" w:rsidRDefault="00465717" w:rsidP="004657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предпринять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оказания услуг/выполнения работ имущества, окружающей среды и т.п.</w:t>
      </w:r>
    </w:p>
    <w:p w:rsidR="00465717" w:rsidRPr="00D30EE9" w:rsidRDefault="00465717" w:rsidP="004657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самостоятельно осуществить страхование от несчастных случаев. Исполнитель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Исполнитель сам направляет сообщения о несчастном случае в соответствии со статьей 228.1 Трудового кодекса Российской Федерации.</w:t>
      </w:r>
    </w:p>
    <w:p w:rsidR="00465717" w:rsidRPr="00D30EE9" w:rsidRDefault="000C2A87" w:rsidP="00D30EE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.2.15</w:t>
      </w:r>
      <w:r w:rsidR="00D30EE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в момент подписания Сторонами Договора, предоставить в адрес Заказчика информацию о полной цепочке своих собственников (юридических и </w:t>
      </w:r>
      <w:r w:rsidR="00465717" w:rsidRPr="000C2A8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физических лицах, включая конечных бенефициаров), их данных, данных руководителей, в формате</w:t>
      </w:r>
      <w:r w:rsidRPr="000C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№ 5</w:t>
      </w:r>
      <w:r w:rsidR="00465717" w:rsidRPr="000C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</w:t>
      </w:r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 и иных необходимых</w:t>
      </w:r>
      <w:proofErr w:type="gramEnd"/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документов.</w:t>
      </w:r>
    </w:p>
    <w:p w:rsidR="00465717" w:rsidRPr="00D30EE9" w:rsidRDefault="000C2A87" w:rsidP="00465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3</w:t>
      </w:r>
      <w:r w:rsidR="00D82538">
        <w:rPr>
          <w:rFonts w:ascii="Times New Roman" w:eastAsia="Calibri" w:hAnsi="Times New Roman" w:cs="Times New Roman"/>
          <w:color w:val="000000"/>
          <w:sz w:val="24"/>
          <w:szCs w:val="24"/>
        </w:rPr>
        <w:t>.2</w:t>
      </w:r>
      <w:r w:rsidR="00D30EE9"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>.1</w:t>
      </w:r>
      <w:r w:rsidR="00D8253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465717"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В течение срока действия Договора Исполнитель обязуется предоставлять Заказчику </w:t>
      </w:r>
      <w:r w:rsidR="00465717" w:rsidRPr="00D30EE9">
        <w:rPr>
          <w:rFonts w:ascii="Times New Roman" w:eastAsia="Calibri" w:hAnsi="Times New Roman" w:cs="Times New Roman"/>
          <w:sz w:val="24"/>
          <w:szCs w:val="24"/>
        </w:rPr>
        <w:t>информацию:</w:t>
      </w:r>
    </w:p>
    <w:p w:rsidR="00465717" w:rsidRPr="00D30EE9" w:rsidRDefault="00465717" w:rsidP="00465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0EE9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D30EE9" w:rsidRPr="00D30E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0EE9">
        <w:rPr>
          <w:rFonts w:ascii="Times New Roman" w:eastAsia="Calibri" w:hAnsi="Times New Roman" w:cs="Times New Roman"/>
          <w:sz w:val="24"/>
          <w:szCs w:val="24"/>
        </w:rPr>
        <w:t xml:space="preserve">   - об изменении состава (по сравнению с существовавшим на дату заключения Договора) собственников Исполнителя </w:t>
      </w:r>
      <w:r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>(состава участников; в отношении участников, являющихся юридическими лицами - состава их участников и т.д.),</w:t>
      </w:r>
      <w:r w:rsidRPr="00D30EE9">
        <w:rPr>
          <w:rFonts w:ascii="Times New Roman" w:eastAsia="Calibri" w:hAnsi="Times New Roman" w:cs="Times New Roman"/>
          <w:sz w:val="24"/>
          <w:szCs w:val="24"/>
        </w:rPr>
        <w:t xml:space="preserve"> включая бенефициаров (в том числе конечных), а также состава  исполнительных органов</w:t>
      </w:r>
      <w:r w:rsidRPr="00D30EE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30EE9">
        <w:rPr>
          <w:rFonts w:ascii="Times New Roman" w:eastAsia="Calibri" w:hAnsi="Times New Roman" w:cs="Times New Roman"/>
          <w:sz w:val="24"/>
          <w:szCs w:val="24"/>
        </w:rPr>
        <w:lastRenderedPageBreak/>
        <w:t>Исполнителя</w:t>
      </w:r>
      <w:r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:rsidR="00465717" w:rsidRPr="00D30EE9" w:rsidRDefault="00465717" w:rsidP="00465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</w:t>
      </w:r>
      <w:r w:rsidR="00D30EE9"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D30EE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</w:p>
    <w:p w:rsidR="00465717" w:rsidRPr="00D30EE9" w:rsidRDefault="00465717" w:rsidP="00465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0EE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       </w:t>
      </w:r>
      <w:r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Информация представляется </w:t>
      </w:r>
      <w:r w:rsidRPr="00D30EE9">
        <w:rPr>
          <w:rFonts w:ascii="Times New Roman" w:eastAsia="Calibri" w:hAnsi="Times New Roman" w:cs="Times New Roman"/>
          <w:sz w:val="24"/>
          <w:szCs w:val="24"/>
        </w:rPr>
        <w:t xml:space="preserve">по форме, </w:t>
      </w:r>
      <w:r w:rsidRPr="000C2A87">
        <w:rPr>
          <w:rFonts w:ascii="Times New Roman" w:eastAsia="Calibri" w:hAnsi="Times New Roman" w:cs="Times New Roman"/>
          <w:sz w:val="24"/>
          <w:szCs w:val="24"/>
        </w:rPr>
        <w:t>указанной в Приложении №</w:t>
      </w:r>
      <w:r w:rsidR="00D30EE9" w:rsidRPr="000C2A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2A87" w:rsidRPr="000C2A87">
        <w:rPr>
          <w:rFonts w:ascii="Times New Roman" w:eastAsia="Calibri" w:hAnsi="Times New Roman" w:cs="Times New Roman"/>
          <w:sz w:val="24"/>
          <w:szCs w:val="24"/>
        </w:rPr>
        <w:t>5</w:t>
      </w:r>
      <w:r w:rsidRPr="000C2A87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D30EE9">
        <w:rPr>
          <w:rFonts w:ascii="Times New Roman" w:eastAsia="Calibri" w:hAnsi="Times New Roman" w:cs="Times New Roman"/>
          <w:sz w:val="24"/>
          <w:szCs w:val="24"/>
        </w:rPr>
        <w:t xml:space="preserve"> Договору,</w:t>
      </w:r>
      <w:r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позднее 3 (трех) календарных дней </w:t>
      </w:r>
      <w:proofErr w:type="gramStart"/>
      <w:r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>с даты наступления</w:t>
      </w:r>
      <w:proofErr w:type="gramEnd"/>
      <w:r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соответствующего события (юридического факта)</w:t>
      </w:r>
      <w:r w:rsidRPr="00D30E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30E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465717" w:rsidRPr="00D30EE9" w:rsidRDefault="000C2A87" w:rsidP="00465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D30EE9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ins w:id="0" w:author="Черноиванов Евгений Александрович" w:date="2013-08-29T09:35:00Z">
        <w:r w:rsidR="00465717" w:rsidRPr="00D30EE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ins>
      <w:proofErr w:type="gramStart"/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предоставлении Исполнителем</w:t>
      </w:r>
      <w:r w:rsidR="00465717" w:rsidRPr="00D30E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вышеуказанной  информации в отношении своих собственников/бенефициаров, являющихся физическими лицами, Исполнитель</w:t>
      </w:r>
      <w:r w:rsidR="00465717" w:rsidRPr="00D30E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="00465717" w:rsidRPr="00D30E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 установленной Приложением № 6</w:t>
      </w:r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 </w:t>
      </w:r>
      <w:proofErr w:type="gramEnd"/>
    </w:p>
    <w:p w:rsidR="00465717" w:rsidRPr="00D30EE9" w:rsidRDefault="000C2A87" w:rsidP="0046571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</w:t>
      </w:r>
      <w:r w:rsidR="00D82538">
        <w:rPr>
          <w:rFonts w:ascii="Times New Roman" w:eastAsia="Times New Roman" w:hAnsi="Times New Roman" w:cs="Times New Roman"/>
          <w:sz w:val="24"/>
          <w:szCs w:val="24"/>
          <w:lang w:eastAsia="ru-RU"/>
        </w:rPr>
        <w:t>.2.18</w:t>
      </w:r>
      <w:r w:rsidR="00465717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65717" w:rsidRPr="00D30EE9">
        <w:rPr>
          <w:rFonts w:ascii="Times New Roman" w:eastAsia="Calibri" w:hAnsi="Times New Roman" w:cs="Times New Roman"/>
          <w:sz w:val="24"/>
          <w:szCs w:val="24"/>
        </w:rPr>
        <w:t>    </w:t>
      </w:r>
      <w:r w:rsidR="00465717" w:rsidRPr="00D30EE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 момент подписания Сторонами настоящего Договора Исполнитель обязуется предоставить в адрес Заказчика:</w:t>
      </w:r>
    </w:p>
    <w:p w:rsidR="00465717" w:rsidRPr="00D30EE9" w:rsidRDefault="00465717" w:rsidP="0046571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D30EE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      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D30EE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но</w:t>
      </w:r>
      <w:proofErr w:type="gramEnd"/>
      <w:r w:rsidRPr="00D30EE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465717" w:rsidRPr="00D30EE9" w:rsidRDefault="00465717" w:rsidP="0046571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30EE9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      - документы налогового органа или иные документы, содержащие сведения о действующем у Исполнителя  режиме налогообложения</w:t>
      </w:r>
      <w:r w:rsidRPr="00D30EE9">
        <w:rPr>
          <w:rFonts w:ascii="Times New Roman" w:eastAsia="Calibri" w:hAnsi="Times New Roman" w:cs="Times New Roman"/>
          <w:iCs/>
          <w:sz w:val="24"/>
          <w:szCs w:val="24"/>
          <w:vertAlign w:val="superscript"/>
          <w:lang w:eastAsia="ru-RU"/>
        </w:rPr>
        <w:footnoteReference w:id="2"/>
      </w:r>
      <w:r w:rsidRPr="00D30EE9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465717" w:rsidRPr="00D30EE9" w:rsidRDefault="000C2A87" w:rsidP="0046571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</w:t>
      </w:r>
      <w:r w:rsidR="002D7C65">
        <w:rPr>
          <w:rFonts w:ascii="Times New Roman" w:hAnsi="Times New Roman" w:cs="Times New Roman"/>
          <w:sz w:val="24"/>
          <w:szCs w:val="24"/>
        </w:rPr>
        <w:t>.2.19</w:t>
      </w:r>
      <w:r w:rsidR="00465717" w:rsidRPr="00D30EE9">
        <w:rPr>
          <w:rFonts w:ascii="Times New Roman" w:hAnsi="Times New Roman" w:cs="Times New Roman"/>
          <w:sz w:val="24"/>
          <w:szCs w:val="24"/>
        </w:rP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465717" w:rsidRPr="00D30EE9" w:rsidRDefault="000C2A87" w:rsidP="0046571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</w:t>
      </w:r>
      <w:r w:rsidR="002D7C65">
        <w:rPr>
          <w:rFonts w:ascii="Times New Roman" w:hAnsi="Times New Roman" w:cs="Times New Roman"/>
          <w:sz w:val="24"/>
          <w:szCs w:val="24"/>
        </w:rPr>
        <w:t>.2.20</w:t>
      </w:r>
      <w:r w:rsidR="00465717" w:rsidRPr="00D30EE9">
        <w:rPr>
          <w:rFonts w:ascii="Times New Roman" w:hAnsi="Times New Roman" w:cs="Times New Roman"/>
          <w:sz w:val="24"/>
          <w:szCs w:val="24"/>
        </w:rPr>
        <w:t>.</w:t>
      </w:r>
      <w:r w:rsidR="00465717" w:rsidRPr="00D30EE9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  <w:r w:rsidR="00465717" w:rsidRPr="00D30EE9">
        <w:rPr>
          <w:rFonts w:ascii="Times New Roman" w:hAnsi="Times New Roman" w:cs="Times New Roman"/>
          <w:sz w:val="24"/>
          <w:szCs w:val="24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5D639B" w:rsidRPr="005D639B" w:rsidRDefault="005D639B" w:rsidP="005D639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4EB" w:rsidRDefault="000C2A87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</w:t>
      </w:r>
      <w:r w:rsidR="001714EB" w:rsidRPr="005D6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Заказчик обязуется:</w:t>
      </w:r>
    </w:p>
    <w:p w:rsidR="00465717" w:rsidRPr="00E2003E" w:rsidRDefault="000C2A87" w:rsidP="0046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465717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Принять оказанные </w:t>
      </w:r>
      <w:proofErr w:type="gramStart"/>
      <w:r w:rsidR="00465717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proofErr w:type="gramEnd"/>
      <w:r w:rsidR="00465717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/выполненные работы в порядке, предусмотренном разделом </w:t>
      </w:r>
      <w:r w:rsidR="00E2003E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65717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465717" w:rsidRPr="00E2003E" w:rsidRDefault="000C2A87" w:rsidP="0046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465717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Оплатить оказанные </w:t>
      </w:r>
      <w:proofErr w:type="gramStart"/>
      <w:r w:rsidR="00465717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proofErr w:type="gramEnd"/>
      <w:r w:rsidR="00465717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/выполненные работы в порядке, предусмотренном разделом 2 Договора.</w:t>
      </w:r>
    </w:p>
    <w:p w:rsidR="001714EB" w:rsidRPr="005D639B" w:rsidRDefault="000C2A87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Обеспечить беспрепятственный доступ персонала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электроустановкам  при выполнении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последним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в соответствии с настоящим Договором.    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714EB" w:rsidRPr="005D639B" w:rsidRDefault="000C2A87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Предоставить Подрядчику список лиц, которым разрешено вести оперативные переговоры и список лиц, ответственных за обслуживание электросетевого оборудования. </w:t>
      </w:r>
    </w:p>
    <w:p w:rsidR="001714EB" w:rsidRPr="005D639B" w:rsidRDefault="000C2A87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Подписать Акт приема-сдачи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работ, либо представить мотивированный отказ от подписания Акта приема-сдачи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в течение 3 (трёх) рабочих дней с момента его представления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14EB" w:rsidRPr="005D639B" w:rsidRDefault="001714EB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Мотивированный отказ от приемки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оказанных/</w:t>
      </w:r>
      <w:r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должен содержать описание  недостатков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оказанных/</w:t>
      </w:r>
      <w:r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работ.</w:t>
      </w:r>
    </w:p>
    <w:p w:rsidR="001714EB" w:rsidRPr="005D639B" w:rsidRDefault="000C2A87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стоимость  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оказанных/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соответствии с разделом 3  настоящего Договора.</w:t>
      </w:r>
    </w:p>
    <w:p w:rsidR="001714EB" w:rsidRPr="005D639B" w:rsidRDefault="001714EB" w:rsidP="00171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2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проведение необходимых инструктажей, в том числе соответствующих инструктажей  выдающего наряд, ответственного руководителя работ, производителя работ, ознакомление со схемами и особенностями электроустановок, в которых предстоит работать,  обеспечить подготовку рабочих мест  и допуск персонала Подрядчика в объеме  требований, предусмотренных Межотраслевыми правилами по охране труда при эксплуатации электроустановок </w:t>
      </w:r>
    </w:p>
    <w:p w:rsidR="00465717" w:rsidRDefault="000C2A87" w:rsidP="00171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5D639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714EB" w:rsidRP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Обеспечить безопас</w:t>
      </w:r>
      <w:r w:rsidR="005D63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состояние электроустановки.</w:t>
      </w:r>
    </w:p>
    <w:p w:rsidR="000C2A87" w:rsidRPr="005D639B" w:rsidRDefault="000C2A87" w:rsidP="00171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4EB" w:rsidRPr="00465717" w:rsidRDefault="000C2A87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1714EB" w:rsidRPr="00465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Права </w:t>
      </w:r>
      <w:r w:rsidR="005D639B" w:rsidRPr="00465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1714EB" w:rsidRPr="00465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714EB" w:rsidRPr="00465717" w:rsidRDefault="001714EB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C2A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5D639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D639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беспрепятственного доступа к электрическим установкам Заказчика.  </w:t>
      </w:r>
    </w:p>
    <w:p w:rsidR="001714EB" w:rsidRDefault="000C2A87" w:rsidP="001714E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</w:t>
      </w:r>
      <w:r w:rsidR="00465717" w:rsidRPr="004657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</w:t>
      </w:r>
      <w:r w:rsidR="001714EB" w:rsidRPr="004657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Не приступать к </w:t>
      </w:r>
      <w:r w:rsidR="00465717" w:rsidRPr="004657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оказанию/</w:t>
      </w:r>
      <w:r w:rsidR="001714EB" w:rsidRPr="004657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выполнению </w:t>
      </w:r>
      <w:r w:rsidR="00465717" w:rsidRPr="004657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услуг/</w:t>
      </w:r>
      <w:r w:rsidR="001714EB" w:rsidRPr="004657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работ, прекратить выполнение работ, в случае возникновения реальной угрозы для жизни и здоровья его персонала при выполнении работ по настоящему Договору.</w:t>
      </w:r>
    </w:p>
    <w:p w:rsidR="00465717" w:rsidRPr="00465717" w:rsidRDefault="00465717" w:rsidP="001714E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14EB" w:rsidRPr="00465717" w:rsidRDefault="000C2A87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</w:t>
      </w:r>
      <w:r w:rsidR="001714EB" w:rsidRPr="00465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Права Заказчика:</w:t>
      </w:r>
    </w:p>
    <w:p w:rsidR="001714EB" w:rsidRPr="00465717" w:rsidRDefault="000C2A87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Заказчик имеет право проверять ход, качество 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оказываемых/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выполняемых 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работ, не вмешиваясь в хозяйственную деятельность 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14EB" w:rsidRPr="00465717" w:rsidRDefault="000C2A87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Осмотреть и принять результат 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оказанных/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работ, а при обнаружении отступлений от договора, ухудшающих результат 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оказанных/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работ, или иных недостатков в 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оказанных/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услугах/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работах, немедленно заявить об это 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потребовать устранения недостатков.       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</w:p>
    <w:p w:rsidR="001714EB" w:rsidRPr="00465717" w:rsidRDefault="000C2A87" w:rsidP="001714E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При не достижении согласия по техническим вопросам с 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1714E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Заказчик имеет право обратиться в органы Государств</w:t>
      </w:r>
      <w:r w:rsid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енного энергетического надзора.</w:t>
      </w:r>
    </w:p>
    <w:p w:rsidR="005D639B" w:rsidRPr="00465717" w:rsidRDefault="000C2A87" w:rsidP="00465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5D639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получать от Исполнителя информацию, касающуюся оказания услуг/выполнения работ по Договору, а также контролировать исполнение Договора в течение всего его срока действия.</w:t>
      </w:r>
    </w:p>
    <w:p w:rsidR="005D639B" w:rsidRPr="00465717" w:rsidRDefault="000C2A87" w:rsidP="0046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</w:t>
      </w:r>
      <w:r w:rsidR="005D639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давать Исполнителю обязательные для исполнения последним указания, касающиеся порядка оказания услуг/выполнения работ по Договору.</w:t>
      </w:r>
    </w:p>
    <w:p w:rsidR="005D639B" w:rsidRPr="00465717" w:rsidRDefault="000C2A87" w:rsidP="0046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</w:t>
      </w:r>
      <w:r w:rsidR="005D639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осуществлять контроль соблюдения персоналом Исполнителя (привлеченных им соисполнителей/субподрядчиков)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соисполнителей/субподрядчиков). По результатам контроля рабочих мест Исполнителя (привлеченных им соисполнителей/субподрядчиков), при выявлении грубых нарушений вышеуказанных требований:</w:t>
      </w:r>
    </w:p>
    <w:p w:rsidR="005D639B" w:rsidRPr="00465717" w:rsidRDefault="005D639B" w:rsidP="005D639B">
      <w:pPr>
        <w:tabs>
          <w:tab w:val="left" w:pos="-18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выдавать обязательные для исполнения Исполнителем предписания в соответствии с действующим законодательством РФ,</w:t>
      </w:r>
    </w:p>
    <w:p w:rsidR="005D639B" w:rsidRPr="00465717" w:rsidRDefault="005D639B" w:rsidP="005D639B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принимать меры по пресечению выявленных нарушений, вплоть до отстранения бригад/бригады или отдельных лиц от оказания услуг/выполнения работ, отказа от их дальнейшего допуска,</w:t>
      </w:r>
    </w:p>
    <w:p w:rsidR="005D639B" w:rsidRPr="00465717" w:rsidRDefault="005D639B" w:rsidP="005D63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требовать замены бригады или лиц отстраненных от оказания услуг/выполнения работ, корректировки сроков оказания услуг/выполнения работ, компенсации любых издержек и/или убытков, понесенных Заказчиком в связи с выполнением указанных мероприятий и нарушениями Исполнителя (привлеченных им соисполнителей/субподрядчиков). </w:t>
      </w:r>
    </w:p>
    <w:p w:rsidR="005D639B" w:rsidRPr="00465717" w:rsidRDefault="00E2003E" w:rsidP="0046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465717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</w:t>
      </w:r>
      <w:r w:rsidR="005D639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может в любое время до  момента </w:t>
      </w:r>
      <w:proofErr w:type="gramStart"/>
      <w:r w:rsidR="005D639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оказания услуг/выполнения работ</w:t>
      </w:r>
      <w:proofErr w:type="gramEnd"/>
      <w:r w:rsidR="005D639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отказаться от исполнения Договора. В этом случае Заказчик </w:t>
      </w:r>
      <w:r w:rsidR="005D639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оплачивает Исполнителю стоимость фактически оказанного объема услуг/выполненного объёма работ на дату получения Исполнителем извещения об отказе Заказчика от исполнения Договора.</w:t>
      </w:r>
    </w:p>
    <w:p w:rsidR="005D639B" w:rsidRPr="00465717" w:rsidRDefault="00E2003E" w:rsidP="005D63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5D639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.8. Заказчик вправе отказаться от заключения и (или) исполнения Договора в одностороннем несудебном порядке, также при нарушении </w:t>
      </w:r>
      <w:r w:rsidR="005D639B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п.3.1.16-3.1.18</w:t>
      </w:r>
      <w:r w:rsidR="005D639B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39B"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в следующих случаях:</w:t>
      </w:r>
    </w:p>
    <w:p w:rsidR="005D639B" w:rsidRPr="00465717" w:rsidRDefault="005D639B" w:rsidP="005D63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5D639B" w:rsidRPr="00E2003E" w:rsidRDefault="005D639B" w:rsidP="005D63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предоставления  Исполнителем указанной информации не в полном объеме и/или в формате не соответствующем </w:t>
      </w: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установленному в </w:t>
      </w:r>
      <w:r w:rsidR="00E2003E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№ 5</w:t>
      </w: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</w:t>
      </w:r>
      <w:proofErr w:type="gramEnd"/>
    </w:p>
    <w:p w:rsidR="005D639B" w:rsidRPr="005C2D13" w:rsidRDefault="005D639B" w:rsidP="005D63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</w:t>
      </w:r>
      <w:r w:rsidR="00E2003E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</w:t>
      </w: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</w:p>
    <w:p w:rsidR="005D639B" w:rsidRPr="00465717" w:rsidRDefault="005D639B" w:rsidP="005D63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5D639B" w:rsidRPr="00465717" w:rsidRDefault="005D639B" w:rsidP="005D63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5D639B" w:rsidRPr="00465717" w:rsidRDefault="005D639B" w:rsidP="005D63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D639B" w:rsidRPr="00465717" w:rsidRDefault="00E2003E" w:rsidP="005D639B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</w:t>
      </w:r>
      <w:r w:rsidR="002D7C65">
        <w:rPr>
          <w:rFonts w:ascii="Times New Roman" w:hAnsi="Times New Roman" w:cs="Times New Roman"/>
          <w:sz w:val="24"/>
          <w:szCs w:val="24"/>
        </w:rPr>
        <w:t>.5.</w:t>
      </w:r>
      <w:r w:rsidR="005D639B" w:rsidRPr="00465717">
        <w:rPr>
          <w:rFonts w:ascii="Times New Roman" w:hAnsi="Times New Roman" w:cs="Times New Roman"/>
          <w:sz w:val="24"/>
          <w:szCs w:val="24"/>
        </w:rPr>
        <w:t>9.</w:t>
      </w:r>
      <w:r w:rsidR="005D639B" w:rsidRPr="00465717"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  <w:r w:rsidR="005D639B" w:rsidRPr="00465717">
        <w:rPr>
          <w:rFonts w:ascii="Times New Roman" w:hAnsi="Times New Roman" w:cs="Times New Roman"/>
          <w:sz w:val="24"/>
          <w:szCs w:val="24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5D639B" w:rsidRPr="00465717" w:rsidRDefault="005D639B" w:rsidP="005D639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717">
        <w:rPr>
          <w:rFonts w:ascii="Times New Roman" w:hAnsi="Times New Roman" w:cs="Times New Roman"/>
          <w:sz w:val="24"/>
          <w:szCs w:val="24"/>
        </w:rPr>
        <w:t xml:space="preserve">       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5D639B" w:rsidRPr="00465717" w:rsidRDefault="005D639B" w:rsidP="005D639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717">
        <w:rPr>
          <w:rFonts w:ascii="Times New Roman" w:hAnsi="Times New Roman" w:cs="Times New Roman"/>
          <w:sz w:val="24"/>
          <w:szCs w:val="24"/>
        </w:rPr>
        <w:t xml:space="preserve">       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1714EB" w:rsidRDefault="001714EB" w:rsidP="001714EB">
      <w:pPr>
        <w:shd w:val="clear" w:color="auto" w:fill="FFFFFF"/>
        <w:tabs>
          <w:tab w:val="left" w:pos="62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EB06F9" w:rsidRPr="00054CEA" w:rsidRDefault="00EB06F9" w:rsidP="000C2A87">
      <w:pPr>
        <w:pStyle w:val="af9"/>
        <w:numPr>
          <w:ilvl w:val="0"/>
          <w:numId w:val="31"/>
        </w:numPr>
        <w:spacing w:line="264" w:lineRule="auto"/>
        <w:jc w:val="center"/>
      </w:pPr>
      <w:r w:rsidRPr="00A80FCB">
        <w:rPr>
          <w:b/>
        </w:rPr>
        <w:t>ПОРЯДОК ПРИЕМКИ ОКАЗАННЫХ УСЛУГ/ВЫПОЛНЕННЫХ РАБОТ. ТРЕБОВАНИЯ К КАЧЕСТВУ</w:t>
      </w:r>
    </w:p>
    <w:p w:rsidR="00054CEA" w:rsidRPr="00A80FCB" w:rsidRDefault="00054CEA" w:rsidP="000C2A87">
      <w:pPr>
        <w:pStyle w:val="af9"/>
        <w:numPr>
          <w:ilvl w:val="0"/>
          <w:numId w:val="31"/>
        </w:numPr>
        <w:spacing w:line="264" w:lineRule="auto"/>
        <w:jc w:val="center"/>
      </w:pPr>
    </w:p>
    <w:p w:rsidR="004970DA" w:rsidRPr="00616A73" w:rsidRDefault="004970DA" w:rsidP="004970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 w:rsidRPr="004970D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80FCB" w:rsidRPr="00497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proofErr w:type="gramStart"/>
      <w:r w:rsidRPr="00616A73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соответствующего этапа работ и после выполнения объема работ по Договору </w:t>
      </w:r>
      <w:r w:rsidRPr="004970DA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616A73">
        <w:rPr>
          <w:rFonts w:ascii="Times New Roman" w:eastAsia="Times New Roman" w:hAnsi="Times New Roman" w:cs="Times New Roman"/>
          <w:sz w:val="24"/>
          <w:szCs w:val="24"/>
        </w:rPr>
        <w:t xml:space="preserve"> направляет в адрес Заказчика Акт прие</w:t>
      </w:r>
      <w:r w:rsidRPr="004970DA">
        <w:rPr>
          <w:rFonts w:ascii="Times New Roman" w:eastAsia="Times New Roman" w:hAnsi="Times New Roman" w:cs="Times New Roman"/>
          <w:sz w:val="24"/>
          <w:szCs w:val="24"/>
        </w:rPr>
        <w:t>ма-передачи оказанных/</w:t>
      </w:r>
      <w:r w:rsidRPr="00616A73">
        <w:rPr>
          <w:rFonts w:ascii="Times New Roman" w:eastAsia="Times New Roman" w:hAnsi="Times New Roman" w:cs="Times New Roman"/>
          <w:sz w:val="24"/>
          <w:szCs w:val="24"/>
        </w:rPr>
        <w:t xml:space="preserve">выполненных </w:t>
      </w:r>
      <w:r w:rsidRPr="004970DA">
        <w:rPr>
          <w:rFonts w:ascii="Times New Roman" w:eastAsia="Times New Roman" w:hAnsi="Times New Roman" w:cs="Times New Roman"/>
          <w:sz w:val="24"/>
          <w:szCs w:val="24"/>
        </w:rPr>
        <w:t>услуг/</w:t>
      </w:r>
      <w:r w:rsidRPr="00616A73">
        <w:rPr>
          <w:rFonts w:ascii="Times New Roman" w:eastAsia="Times New Roman" w:hAnsi="Times New Roman" w:cs="Times New Roman"/>
          <w:sz w:val="24"/>
          <w:szCs w:val="24"/>
        </w:rPr>
        <w:t>работ (</w:t>
      </w:r>
      <w:r w:rsidRPr="004970DA">
        <w:rPr>
          <w:rFonts w:ascii="Times New Roman" w:eastAsia="Times New Roman" w:hAnsi="Times New Roman" w:cs="Times New Roman"/>
          <w:sz w:val="24"/>
          <w:szCs w:val="24"/>
        </w:rPr>
        <w:t>в том числе, по форме</w:t>
      </w:r>
      <w:r w:rsidRPr="00616A73">
        <w:rPr>
          <w:rFonts w:ascii="Times New Roman" w:eastAsia="Times New Roman" w:hAnsi="Times New Roman" w:cs="Times New Roman"/>
          <w:sz w:val="24"/>
          <w:szCs w:val="24"/>
        </w:rPr>
        <w:t xml:space="preserve"> КС-</w:t>
      </w:r>
      <w:r w:rsidR="00054CEA">
        <w:rPr>
          <w:rFonts w:ascii="Times New Roman" w:eastAsia="Times New Roman" w:hAnsi="Times New Roman" w:cs="Times New Roman"/>
          <w:sz w:val="24"/>
          <w:szCs w:val="24"/>
        </w:rPr>
        <w:t xml:space="preserve">2), </w:t>
      </w:r>
      <w:r w:rsidRPr="00616A73">
        <w:rPr>
          <w:rFonts w:ascii="Times New Roman" w:eastAsia="Times New Roman" w:hAnsi="Times New Roman" w:cs="Times New Roman"/>
          <w:sz w:val="24"/>
          <w:szCs w:val="24"/>
        </w:rPr>
        <w:t>Справку о стоимости выполненных работ  и затрат (форма КС-3)</w:t>
      </w:r>
      <w:r w:rsidR="00054CEA">
        <w:rPr>
          <w:rFonts w:ascii="Times New Roman" w:eastAsia="Times New Roman" w:hAnsi="Times New Roman" w:cs="Times New Roman"/>
          <w:sz w:val="24"/>
          <w:szCs w:val="24"/>
        </w:rPr>
        <w:t>, подписанные со своей стороны с приложением всей технической документации по оказанным услугам и проведенным работам.</w:t>
      </w:r>
      <w:proofErr w:type="gramEnd"/>
    </w:p>
    <w:p w:rsidR="00EB06F9" w:rsidRPr="00A80FCB" w:rsidRDefault="00E2003E" w:rsidP="00A80FCB">
      <w:pPr>
        <w:tabs>
          <w:tab w:val="left" w:pos="709"/>
        </w:tabs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4</w:t>
      </w:r>
      <w:r w:rsidR="00A80FCB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 течение 5 (пяти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представленный Исполнителем </w:t>
      </w:r>
      <w:r w:rsidR="00A80FCB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приема-передачи оказанных/выполненных услуг/работ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у Исполнителя для передачи данного вида услуг/работ,  рассматривается Заказчиком, при отсутствии возражений подписывается и направляется Исполнителю. В случае наличия обоснованных возражений со стороны Заказчика по объему и качеству оказываемых услуг/выполняемых работ, </w:t>
      </w:r>
      <w:r w:rsidR="00A80FCB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приема-передачи оказанных/выполненных услуг/работ 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подписывается до момента устранения выявленных недостатков и подлежит возврату Исполнителю с оформлением мотивированного отказа от его подписания. </w:t>
      </w:r>
    </w:p>
    <w:p w:rsidR="00EB06F9" w:rsidRDefault="00A80FCB" w:rsidP="00A80FCB">
      <w:pPr>
        <w:tabs>
          <w:tab w:val="left" w:pos="709"/>
        </w:tabs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C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E2003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</w:t>
      </w:r>
      <w:r w:rsidRPr="00A80FC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.3. </w:t>
      </w:r>
      <w:r w:rsidR="00EB06F9" w:rsidRPr="00A80FC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При обнаружении </w:t>
      </w:r>
      <w:proofErr w:type="spellStart"/>
      <w:proofErr w:type="gramStart"/>
      <w:r w:rsidR="00EB06F9" w:rsidRPr="00A80FC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отст</w:t>
      </w:r>
      <w:proofErr w:type="spellEnd"/>
      <w:r w:rsidR="00D70F8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proofErr w:type="spellStart"/>
      <w:r w:rsidR="00EB06F9" w:rsidRPr="00A80FC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уплений</w:t>
      </w:r>
      <w:proofErr w:type="spellEnd"/>
      <w:proofErr w:type="gramEnd"/>
      <w:r w:rsidR="00EB06F9" w:rsidRPr="00A80FC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от условий Договора, ухудшающих результаты оказанных услуг/выполненных работ,</w:t>
      </w:r>
      <w:r w:rsidR="00EB06F9" w:rsidRPr="00A80FCB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и иных недостатков при оказании услуг/выполнении работ Заказчик обязан заявить об этом Исполнителю и  </w:t>
      </w:r>
      <w:r w:rsidRPr="00A80FCB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отразить это в </w:t>
      </w:r>
      <w:r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Акте приема-передачи оказанных/выполненных услуг/работ </w:t>
      </w:r>
      <w:r w:rsidR="00EB06F9" w:rsidRPr="00A80FCB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с указанием сроков их 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исправления.</w:t>
      </w:r>
    </w:p>
    <w:p w:rsidR="00EB06F9" w:rsidRPr="00A80FCB" w:rsidRDefault="00E2003E" w:rsidP="00A80FCB">
      <w:pPr>
        <w:tabs>
          <w:tab w:val="left" w:pos="709"/>
        </w:tabs>
        <w:spacing w:after="0" w:line="240" w:lineRule="auto"/>
        <w:ind w:right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</w:t>
      </w:r>
      <w:r w:rsidR="00A80FCB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отказаться от приемки оказанных услуг/выполненных работ в случае обнаружения недостатков, которые не могут быть устранены Исполнителем.</w:t>
      </w:r>
    </w:p>
    <w:p w:rsidR="00EB06F9" w:rsidRPr="00A80FCB" w:rsidRDefault="00E2003E" w:rsidP="00A80FCB">
      <w:pPr>
        <w:shd w:val="clear" w:color="auto" w:fill="FFFFFF"/>
        <w:tabs>
          <w:tab w:val="left" w:pos="1418"/>
        </w:tabs>
        <w:spacing w:after="0" w:line="264" w:lineRule="auto"/>
        <w:ind w:right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4</w:t>
      </w:r>
      <w:r w:rsidR="00A80FCB" w:rsidRPr="00A80FC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.5. </w:t>
      </w:r>
      <w:r w:rsidR="00EB06F9" w:rsidRPr="00A80FC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При просрочке передачи или приемки результатов оказанных услуг/выполненных работ риски, предусмотренные </w:t>
      </w:r>
      <w:r w:rsidR="00EB06F9" w:rsidRPr="00A80FC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Договором, несет сторона, допустившая просрочку.</w:t>
      </w:r>
    </w:p>
    <w:p w:rsidR="00EB06F9" w:rsidRPr="00A80FCB" w:rsidRDefault="00E2003E" w:rsidP="00A80FCB">
      <w:pPr>
        <w:shd w:val="clear" w:color="auto" w:fill="FFFFFF"/>
        <w:tabs>
          <w:tab w:val="left" w:pos="1418"/>
        </w:tabs>
        <w:spacing w:after="0" w:line="264" w:lineRule="auto"/>
        <w:ind w:right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</w:t>
      </w:r>
      <w:r w:rsidR="00A80FCB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ненадлежащего оказания услуг/выполнения работ Исполнитель не вправе ссылаться на то, что Заказчик не осуществлял контроль и надзор за их оказанием/выполнением.</w:t>
      </w:r>
    </w:p>
    <w:p w:rsidR="00EB06F9" w:rsidRPr="00A80FCB" w:rsidRDefault="00E2003E" w:rsidP="00A80FCB">
      <w:pPr>
        <w:shd w:val="clear" w:color="auto" w:fill="FFFFFF"/>
        <w:tabs>
          <w:tab w:val="left" w:pos="1418"/>
        </w:tabs>
        <w:spacing w:after="0" w:line="264" w:lineRule="auto"/>
        <w:ind w:right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</w:t>
      </w:r>
      <w:r w:rsidR="00A80FCB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немедленно письменно известить Заказчика и до получения от него указаний приостановить оказание услуг/выполнение работ при обнаружении:</w:t>
      </w:r>
    </w:p>
    <w:p w:rsidR="00EB06F9" w:rsidRPr="00A80FCB" w:rsidRDefault="00A80FCB" w:rsidP="00EB06F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возможных неблагоприятных для Заказчика последствий выполнения его указаний о способе оказания услуг/выполнения работ;</w:t>
      </w:r>
    </w:p>
    <w:p w:rsidR="00EB06F9" w:rsidRPr="00A80FCB" w:rsidRDefault="00A80FCB" w:rsidP="00EB06F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иных, не зависящих от Исполнителя обстоятельств, которые создают невозможность оказания услуг/выполнения работ в установленные сроки. </w:t>
      </w:r>
    </w:p>
    <w:p w:rsidR="00EB06F9" w:rsidRPr="00A80FCB" w:rsidRDefault="00E2003E" w:rsidP="00A80FCB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</w:t>
      </w:r>
      <w:r w:rsidR="00A80FCB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.8. 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обязан в течение 5 (пяти) рабочих дней после получения письменного извещения Исполнителя об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бстоятельствах, указанных в п. 4</w:t>
      </w:r>
      <w:r w:rsidR="00A80FCB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>.7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дать указания Исполнителю о дальнейших действиях.</w:t>
      </w:r>
    </w:p>
    <w:p w:rsidR="00EB06F9" w:rsidRPr="00A80FCB" w:rsidRDefault="00E2003E" w:rsidP="00A80FCB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</w:t>
      </w:r>
      <w:r w:rsidR="00A80FCB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.9. 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предупредит Заказчика об обстоятельствах, указанных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п. 4</w:t>
      </w:r>
      <w:r w:rsidR="00A80FCB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>.7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либо продолжит оказывать услуги/выполнять работы, не дожид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аясь истечения указанного в п. 4</w:t>
      </w:r>
      <w:r w:rsidR="00A80FCB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>.8</w:t>
      </w:r>
      <w:r w:rsidR="00EB06F9" w:rsidRPr="00A80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срока, он будет не вправе при предъявлении к нему Заказчиком  соответствующих претензий ссылаться на указанные обстоятельства.</w:t>
      </w:r>
    </w:p>
    <w:p w:rsidR="00EB06F9" w:rsidRPr="005C2D13" w:rsidRDefault="00EB06F9" w:rsidP="00EB06F9">
      <w:p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D7C65" w:rsidRPr="002D7C65" w:rsidRDefault="002D7C65" w:rsidP="002D7C65">
      <w:pPr>
        <w:numPr>
          <w:ilvl w:val="0"/>
          <w:numId w:val="31"/>
        </w:numPr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ПРОИЗВОДСТВА РАБОТ, </w:t>
      </w:r>
      <w:r w:rsidR="00EB06F9" w:rsidRPr="00672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НАДЗОР ЗАКАЗЧИКА</w:t>
      </w:r>
    </w:p>
    <w:p w:rsidR="002D7C65" w:rsidRPr="002D7C65" w:rsidRDefault="002D7C65" w:rsidP="002D7C6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2D7C65">
        <w:rPr>
          <w:rFonts w:ascii="Times New Roman" w:hAnsi="Times New Roman" w:cs="Times New Roman"/>
          <w:b/>
          <w:sz w:val="24"/>
          <w:szCs w:val="24"/>
        </w:rPr>
        <w:t xml:space="preserve">         5.1.  Порядок производства работ</w:t>
      </w:r>
      <w:r w:rsidRPr="002D7C6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D7C65" w:rsidRPr="002D7C65" w:rsidRDefault="002D7C65" w:rsidP="002D7C65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D7C65">
        <w:rPr>
          <w:rFonts w:ascii="Times New Roman" w:hAnsi="Times New Roman" w:cs="Times New Roman"/>
          <w:sz w:val="24"/>
          <w:szCs w:val="24"/>
        </w:rPr>
        <w:t>5.1.1. Заказчик обеспечивает:</w:t>
      </w:r>
    </w:p>
    <w:p w:rsidR="002D7C65" w:rsidRPr="002D7C65" w:rsidRDefault="002D7C65" w:rsidP="002D7C6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а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) надлежащее функционирование системы допуска производственного персонала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на рабочие места в течение всего срока выполнения ремонтных работ по Договору;</w:t>
      </w:r>
    </w:p>
    <w:p w:rsidR="002D7C65" w:rsidRPr="002D7C65" w:rsidRDefault="002D7C65" w:rsidP="002D7C6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>б) режим работы подразделений обеспечения (центральных и цеховых ремонтных мастерских, компрессорных, газогенераторных и кислородных станций, складов, кладовых, лабораторий и т.п.), а также грузоподъемных и транспортных средств (кранов, лифтов и др.) в соответствии с графиком ремонта.</w:t>
      </w:r>
    </w:p>
    <w:p w:rsidR="002D7C65" w:rsidRPr="002D7C65" w:rsidRDefault="002D7C65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5.1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>.2. При наличии технической возможности Заказчик может обеспечивать своими средствами и за свой счет:</w:t>
      </w:r>
    </w:p>
    <w:p w:rsidR="002D7C65" w:rsidRPr="002D7C65" w:rsidRDefault="002D7C65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а) энергоснабжение ремонтных работ, выполняемых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при условии оформления акта балансовой и эксплуатационной ответственности;</w:t>
      </w:r>
    </w:p>
    <w:p w:rsidR="002D7C65" w:rsidRPr="002D7C65" w:rsidRDefault="002D7C65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б) подключение электроприводов механизмов, инструмента и приспособлений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Исполнителя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proofErr w:type="spellStart"/>
      <w:r w:rsidRPr="002D7C65">
        <w:rPr>
          <w:rFonts w:ascii="Times New Roman" w:eastAsia="Times New Roman" w:hAnsi="Times New Roman" w:cs="Times New Roman"/>
          <w:sz w:val="24"/>
          <w:szCs w:val="24"/>
        </w:rPr>
        <w:t>электросборкам</w:t>
      </w:r>
      <w:proofErr w:type="spellEnd"/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в сроки, согласно графику ремонта, если конструкции электроустановок требуют для этих целей привлечения специального персонала.</w:t>
      </w:r>
    </w:p>
    <w:p w:rsidR="002D7C65" w:rsidRPr="002D7C65" w:rsidRDefault="002D7C65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C65">
        <w:rPr>
          <w:rFonts w:ascii="Times New Roman" w:eastAsia="Times New Roman" w:hAnsi="Times New Roman" w:cs="Times New Roman"/>
          <w:sz w:val="24"/>
          <w:szCs w:val="24"/>
        </w:rPr>
        <w:t>Условия предоставления перечисленных услуг Стороны согласовывают при заключении договора или отдельным соглашением, а стоимость представляемых Заказчиком услуг из цены договора исключается.</w:t>
      </w:r>
    </w:p>
    <w:p w:rsidR="002D7C65" w:rsidRDefault="002D7C65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5.1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.3. Заказчик предоставляет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на весь срок подготовки и ремонта возможность пользоваться необходимой для ремонта технической документацией своего технического архива.</w:t>
      </w:r>
    </w:p>
    <w:p w:rsidR="002D7C65" w:rsidRPr="002D7C65" w:rsidRDefault="002D7C65" w:rsidP="002D7C65">
      <w:pPr>
        <w:pStyle w:val="af9"/>
        <w:widowControl w:val="0"/>
        <w:numPr>
          <w:ilvl w:val="1"/>
          <w:numId w:val="31"/>
        </w:numPr>
        <w:suppressAutoHyphens/>
        <w:autoSpaceDE w:val="0"/>
        <w:autoSpaceDN w:val="0"/>
        <w:adjustRightInd w:val="0"/>
        <w:jc w:val="both"/>
        <w:rPr>
          <w:rFonts w:eastAsia="Calibri"/>
          <w:b/>
          <w:bCs/>
        </w:rPr>
      </w:pPr>
      <w:r>
        <w:rPr>
          <w:rFonts w:eastAsia="Calibri"/>
          <w:b/>
        </w:rPr>
        <w:t xml:space="preserve"> </w:t>
      </w:r>
      <w:r w:rsidRPr="002D7C65">
        <w:rPr>
          <w:rFonts w:eastAsia="Calibri"/>
          <w:b/>
        </w:rPr>
        <w:t>Производственные, бытовые и жилые помещения.</w:t>
      </w:r>
      <w:r w:rsidRPr="002D7C65">
        <w:rPr>
          <w:rFonts w:eastAsia="Calibri"/>
          <w:b/>
          <w:bCs/>
        </w:rPr>
        <w:t xml:space="preserve"> </w:t>
      </w:r>
    </w:p>
    <w:p w:rsidR="002D7C65" w:rsidRPr="002D7C65" w:rsidRDefault="002D7C65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Количество, площадь и условия предоставления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производственных, служебных, бытовых и жилых помещений Стороны согласовывают при заключении Договора или отдельным соглашением на условиях компенсации затрат Заказчика.</w:t>
      </w:r>
    </w:p>
    <w:p w:rsidR="002D7C65" w:rsidRPr="002D7C65" w:rsidRDefault="002D7C65" w:rsidP="002D7C65">
      <w:pPr>
        <w:pStyle w:val="af9"/>
        <w:widowControl w:val="0"/>
        <w:numPr>
          <w:ilvl w:val="1"/>
          <w:numId w:val="31"/>
        </w:numPr>
        <w:suppressAutoHyphens/>
        <w:autoSpaceDE w:val="0"/>
        <w:autoSpaceDN w:val="0"/>
        <w:adjustRightInd w:val="0"/>
        <w:jc w:val="both"/>
        <w:rPr>
          <w:rFonts w:eastAsia="Calibri"/>
          <w:b/>
          <w:bCs/>
        </w:rPr>
      </w:pPr>
      <w:r>
        <w:rPr>
          <w:rFonts w:eastAsia="Calibri"/>
          <w:b/>
        </w:rPr>
        <w:t xml:space="preserve"> </w:t>
      </w:r>
      <w:r w:rsidRPr="002D7C65">
        <w:rPr>
          <w:rFonts w:eastAsia="Calibri"/>
          <w:b/>
        </w:rPr>
        <w:t>Соблюдение правил внутреннего распорядка и охраны труда.</w:t>
      </w:r>
      <w:r w:rsidRPr="002D7C65">
        <w:rPr>
          <w:rFonts w:eastAsia="Calibri"/>
          <w:b/>
          <w:bCs/>
        </w:rPr>
        <w:t xml:space="preserve"> </w:t>
      </w:r>
    </w:p>
    <w:p w:rsidR="002D7C65" w:rsidRPr="002D7C65" w:rsidRDefault="002D7C65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5.3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>.1. Заказчик на весь срок действия Договора устанавливает правила внутреннего распорядка с целью обеспечения эффективной работы. Требуемые нормы обязательны для всего персонала подрядных организаций.</w:t>
      </w:r>
    </w:p>
    <w:p w:rsidR="002D7C65" w:rsidRPr="002D7C65" w:rsidRDefault="002D7C65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5.3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соблюдение своим персоналом правил внутреннего распорядка </w:t>
      </w:r>
      <w:proofErr w:type="spellStart"/>
      <w:r w:rsidRPr="002D7C65">
        <w:rPr>
          <w:rFonts w:ascii="Times New Roman" w:eastAsia="Times New Roman" w:hAnsi="Times New Roman" w:cs="Times New Roman"/>
          <w:sz w:val="24"/>
          <w:szCs w:val="24"/>
        </w:rPr>
        <w:t>энергопредприятия</w:t>
      </w:r>
      <w:proofErr w:type="spellEnd"/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, ПТЭ, ПТБ, правил противопожарной безопасности, в том числе для того, чтобы не допустить своими действиями нарушений нормальной эксплуатации действующего оборудования </w:t>
      </w:r>
      <w:proofErr w:type="spellStart"/>
      <w:r w:rsidRPr="002D7C65">
        <w:rPr>
          <w:rFonts w:ascii="Times New Roman" w:eastAsia="Times New Roman" w:hAnsi="Times New Roman" w:cs="Times New Roman"/>
          <w:sz w:val="24"/>
          <w:szCs w:val="24"/>
        </w:rPr>
        <w:t>энергопредприятия</w:t>
      </w:r>
      <w:proofErr w:type="spellEnd"/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при производстве ремонтных работ.</w:t>
      </w:r>
    </w:p>
    <w:p w:rsidR="002D7C65" w:rsidRPr="002D7C65" w:rsidRDefault="002D7C65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5.3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соблюдение правил внутреннего распорядка  своим персоналом и персоналом субподрядных организаций. Заказчик имеет право требовать замену персонала, нарушающего правила внутреннего распорядка. </w:t>
      </w:r>
      <w:proofErr w:type="gramStart"/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Заказчик имеет право приостанавливать работу персонала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(в порядке определенном Правилами по охране труда при эксплуатации электроустановок (утв. приказом Министерства труда и социальной защиты РФ от 24.07.2013 № 328н) до устранения обнаруженных нарушений с направлением соответствующего информационного сообщения и акта проверки руководству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Требовать от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возмещения ущерба (затрат), вызванного несоблюдением действующих нормативно-технических документов, в том числе из-за несоблюдения сроков исполнения работ</w:t>
      </w:r>
      <w:r>
        <w:rPr>
          <w:rFonts w:ascii="Times New Roman" w:eastAsia="Times New Roman" w:hAnsi="Times New Roman" w:cs="Times New Roman"/>
          <w:sz w:val="24"/>
          <w:szCs w:val="24"/>
        </w:rPr>
        <w:t>/услуг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по договору, возникших в результате отстранения от работы персонала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7C65" w:rsidRPr="002D7C65" w:rsidRDefault="002D7C65" w:rsidP="002D7C65">
      <w:pPr>
        <w:pStyle w:val="af9"/>
        <w:widowControl w:val="0"/>
        <w:numPr>
          <w:ilvl w:val="1"/>
          <w:numId w:val="31"/>
        </w:numPr>
        <w:suppressAutoHyphens/>
        <w:autoSpaceDE w:val="0"/>
        <w:autoSpaceDN w:val="0"/>
        <w:adjustRightInd w:val="0"/>
        <w:jc w:val="both"/>
        <w:rPr>
          <w:rFonts w:eastAsia="Calibri"/>
          <w:b/>
          <w:bCs/>
          <w:lang w:val="en-US"/>
        </w:rPr>
      </w:pPr>
      <w:r>
        <w:rPr>
          <w:rFonts w:eastAsia="Calibri"/>
          <w:b/>
        </w:rPr>
        <w:t xml:space="preserve"> </w:t>
      </w:r>
      <w:proofErr w:type="spellStart"/>
      <w:r w:rsidRPr="002D7C65">
        <w:rPr>
          <w:rFonts w:eastAsia="Calibri"/>
          <w:b/>
          <w:lang w:val="en-US"/>
        </w:rPr>
        <w:t>Складирование</w:t>
      </w:r>
      <w:proofErr w:type="spellEnd"/>
      <w:r w:rsidRPr="002D7C65">
        <w:rPr>
          <w:rFonts w:eastAsia="Calibri"/>
          <w:b/>
          <w:lang w:val="en-US"/>
        </w:rPr>
        <w:t xml:space="preserve"> и </w:t>
      </w:r>
      <w:proofErr w:type="spellStart"/>
      <w:r w:rsidRPr="002D7C65">
        <w:rPr>
          <w:rFonts w:eastAsia="Calibri"/>
          <w:b/>
          <w:lang w:val="en-US"/>
        </w:rPr>
        <w:t>консервация</w:t>
      </w:r>
      <w:proofErr w:type="spellEnd"/>
      <w:r w:rsidRPr="002D7C65">
        <w:rPr>
          <w:rFonts w:eastAsia="Calibri"/>
          <w:b/>
          <w:lang w:val="en-US"/>
        </w:rPr>
        <w:t>.</w:t>
      </w:r>
      <w:r w:rsidRPr="002D7C65">
        <w:rPr>
          <w:rFonts w:eastAsia="Calibri"/>
          <w:b/>
          <w:bCs/>
          <w:lang w:val="en-US"/>
        </w:rPr>
        <w:t xml:space="preserve"> </w:t>
      </w:r>
    </w:p>
    <w:p w:rsidR="002D7C65" w:rsidRPr="002D7C65" w:rsidRDefault="002D7C65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5.4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88088A">
        <w:rPr>
          <w:rFonts w:ascii="Times New Roman" w:eastAsia="Times New Roman" w:hAnsi="Times New Roman" w:cs="Times New Roman"/>
          <w:sz w:val="24"/>
          <w:szCs w:val="24"/>
        </w:rPr>
        <w:t>Исполнитель должен соблюдать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специальные требования заводов-изготовителей по хранению и консервации материалов и оборудования, которые должны строго соблюдаться.</w:t>
      </w:r>
    </w:p>
    <w:p w:rsidR="002D7C65" w:rsidRPr="002D7C65" w:rsidRDefault="002D7C65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5.4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.2. Заказчик может предоставить в распоряжение </w:t>
      </w:r>
      <w:r>
        <w:rPr>
          <w:rFonts w:ascii="Times New Roman" w:eastAsia="Times New Roman" w:hAnsi="Times New Roman" w:cs="Times New Roman"/>
          <w:sz w:val="24"/>
          <w:szCs w:val="24"/>
        </w:rPr>
        <w:t>Испо</w:t>
      </w:r>
      <w:r w:rsidR="0088088A"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>нителя</w:t>
      </w:r>
      <w:r w:rsidRPr="002D7C65">
        <w:rPr>
          <w:rFonts w:ascii="Times New Roman" w:eastAsia="Times New Roman" w:hAnsi="Times New Roman" w:cs="Times New Roman"/>
          <w:sz w:val="24"/>
          <w:szCs w:val="24"/>
        </w:rPr>
        <w:t xml:space="preserve"> в пользование вспомогательные средства для перемещения оборудования, оснастки, деталей и т.д. Стороны согласовывают при заключении Договора или отдельным соглашением на условиях компенсации затрат Заказчика.</w:t>
      </w:r>
    </w:p>
    <w:p w:rsidR="002D7C65" w:rsidRPr="002D7C65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5.4</w:t>
      </w:r>
      <w:r w:rsidR="002D7C65" w:rsidRPr="002D7C65">
        <w:rPr>
          <w:rFonts w:ascii="Times New Roman" w:eastAsia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2D7C65" w:rsidRPr="002D7C65">
        <w:rPr>
          <w:rFonts w:ascii="Times New Roman" w:eastAsia="Times New Roman" w:hAnsi="Times New Roman" w:cs="Times New Roman"/>
          <w:sz w:val="24"/>
          <w:szCs w:val="24"/>
        </w:rPr>
        <w:t xml:space="preserve"> обязан обеспечить сохранность и установленные в НТД условия хранения переданных ему материалов и оборудования. В случае нарушения условий хранения - возместить убытки, причиненные Заказчику нарушением условий их хранения.</w:t>
      </w:r>
    </w:p>
    <w:p w:rsidR="002D7C65" w:rsidRPr="00206F38" w:rsidRDefault="00206F38" w:rsidP="00206F38">
      <w:pPr>
        <w:pStyle w:val="af9"/>
        <w:widowControl w:val="0"/>
        <w:numPr>
          <w:ilvl w:val="1"/>
          <w:numId w:val="31"/>
        </w:numPr>
        <w:suppressAutoHyphens/>
        <w:autoSpaceDE w:val="0"/>
        <w:autoSpaceDN w:val="0"/>
        <w:adjustRightInd w:val="0"/>
        <w:jc w:val="both"/>
        <w:rPr>
          <w:rFonts w:eastAsia="Calibri"/>
          <w:b/>
          <w:bCs/>
          <w:lang w:val="en-US"/>
        </w:rPr>
      </w:pPr>
      <w:r>
        <w:rPr>
          <w:rFonts w:eastAsia="Calibri"/>
          <w:b/>
        </w:rPr>
        <w:t xml:space="preserve"> </w:t>
      </w:r>
      <w:proofErr w:type="spellStart"/>
      <w:r w:rsidR="002D7C65" w:rsidRPr="00206F38">
        <w:rPr>
          <w:rFonts w:eastAsia="Calibri"/>
          <w:b/>
          <w:lang w:val="en-US"/>
        </w:rPr>
        <w:t>Режим</w:t>
      </w:r>
      <w:proofErr w:type="spellEnd"/>
      <w:r w:rsidR="002D7C65" w:rsidRPr="00206F38">
        <w:rPr>
          <w:rFonts w:eastAsia="Calibri"/>
          <w:b/>
          <w:lang w:val="en-US"/>
        </w:rPr>
        <w:t xml:space="preserve"> </w:t>
      </w:r>
      <w:proofErr w:type="spellStart"/>
      <w:r w:rsidR="002D7C65" w:rsidRPr="00206F38">
        <w:rPr>
          <w:rFonts w:eastAsia="Calibri"/>
          <w:b/>
          <w:lang w:val="en-US"/>
        </w:rPr>
        <w:t>рабочего</w:t>
      </w:r>
      <w:proofErr w:type="spellEnd"/>
      <w:r w:rsidR="002D7C65" w:rsidRPr="00206F38">
        <w:rPr>
          <w:rFonts w:eastAsia="Calibri"/>
          <w:b/>
          <w:lang w:val="en-US"/>
        </w:rPr>
        <w:t xml:space="preserve"> </w:t>
      </w:r>
      <w:proofErr w:type="spellStart"/>
      <w:r w:rsidR="002D7C65" w:rsidRPr="00206F38">
        <w:rPr>
          <w:rFonts w:eastAsia="Calibri"/>
          <w:b/>
          <w:lang w:val="en-US"/>
        </w:rPr>
        <w:t>дня</w:t>
      </w:r>
      <w:proofErr w:type="spellEnd"/>
      <w:r w:rsidR="002D7C65" w:rsidRPr="00206F38">
        <w:rPr>
          <w:rFonts w:eastAsia="Calibri"/>
          <w:b/>
          <w:lang w:val="en-US"/>
        </w:rPr>
        <w:t>.</w:t>
      </w:r>
      <w:r w:rsidR="002D7C65" w:rsidRPr="00206F38">
        <w:rPr>
          <w:rFonts w:eastAsia="Calibri"/>
          <w:b/>
          <w:bCs/>
          <w:lang w:val="en-US"/>
        </w:rPr>
        <w:t xml:space="preserve"> </w:t>
      </w:r>
    </w:p>
    <w:p w:rsidR="00206F38" w:rsidRDefault="00206F38" w:rsidP="00206F3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2D7C65" w:rsidRPr="002D7C65">
        <w:rPr>
          <w:rFonts w:ascii="Times New Roman" w:eastAsia="Calibri" w:hAnsi="Times New Roman" w:cs="Times New Roman"/>
          <w:sz w:val="24"/>
          <w:szCs w:val="24"/>
        </w:rPr>
        <w:t xml:space="preserve">Режим рабочего дня определяется </w:t>
      </w:r>
      <w:r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="002D7C65" w:rsidRPr="002D7C65">
        <w:rPr>
          <w:rFonts w:ascii="Times New Roman" w:eastAsia="Calibri" w:hAnsi="Times New Roman" w:cs="Times New Roman"/>
          <w:sz w:val="24"/>
          <w:szCs w:val="24"/>
        </w:rPr>
        <w:t xml:space="preserve"> и Заказчиком в соответствии с утвержденным графиком работ. В случае необходимости, предусматривается возможность выполнения работ </w:t>
      </w:r>
      <w:r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="002D7C65" w:rsidRPr="002D7C65">
        <w:rPr>
          <w:rFonts w:ascii="Times New Roman" w:eastAsia="Calibri" w:hAnsi="Times New Roman" w:cs="Times New Roman"/>
          <w:sz w:val="24"/>
          <w:szCs w:val="24"/>
        </w:rPr>
        <w:t xml:space="preserve"> в круглосуточном режиме.</w:t>
      </w:r>
    </w:p>
    <w:p w:rsidR="002D7C65" w:rsidRPr="002D7C65" w:rsidRDefault="00206F38" w:rsidP="00206F3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206F38">
        <w:rPr>
          <w:rFonts w:ascii="Times New Roman" w:eastAsia="Calibri" w:hAnsi="Times New Roman" w:cs="Times New Roman"/>
          <w:b/>
          <w:sz w:val="24"/>
          <w:szCs w:val="24"/>
        </w:rPr>
        <w:t xml:space="preserve">5.6. </w:t>
      </w:r>
      <w:r w:rsidR="002D7C65" w:rsidRPr="002D7C65">
        <w:rPr>
          <w:rFonts w:ascii="Times New Roman" w:eastAsia="Calibri" w:hAnsi="Times New Roman" w:cs="Times New Roman"/>
          <w:b/>
          <w:sz w:val="24"/>
          <w:szCs w:val="24"/>
        </w:rPr>
        <w:t>Контроль и квалификация персонала.</w:t>
      </w:r>
      <w:r w:rsidR="002D7C65" w:rsidRPr="002D7C6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2D7C65" w:rsidRPr="002D7C65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5.6</w:t>
      </w:r>
      <w:r w:rsidR="002D7C65" w:rsidRPr="002D7C65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2D7C65" w:rsidRPr="002D7C65">
        <w:rPr>
          <w:rFonts w:ascii="Times New Roman" w:eastAsia="Times New Roman" w:hAnsi="Times New Roman" w:cs="Times New Roman"/>
          <w:sz w:val="24"/>
          <w:szCs w:val="24"/>
        </w:rPr>
        <w:t xml:space="preserve"> должен представить Заказчику необходимые сопроводительные письма и списки персонала (в том числе персонала субподрядчика) согласно п.12.3, 13.1.1 Межотраслевых правил по охране труда (правил безопасности) при эксплуатации электроустановок (в порядке определенном Правилами по охране труда при эксплуатации </w:t>
      </w:r>
      <w:r w:rsidR="002D7C65" w:rsidRPr="002D7C6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электроустановок (утв. приказом Министерства труда и социальной защиты РФ от 24.07.2013 № 328н). </w:t>
      </w:r>
      <w:proofErr w:type="gramEnd"/>
    </w:p>
    <w:p w:rsidR="002D7C65" w:rsidRDefault="00206F38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5.6</w:t>
      </w:r>
      <w:r w:rsidR="002D7C65" w:rsidRPr="002D7C65">
        <w:rPr>
          <w:rFonts w:ascii="Times New Roman" w:eastAsia="Times New Roman" w:hAnsi="Times New Roman" w:cs="Times New Roman"/>
          <w:sz w:val="24"/>
          <w:szCs w:val="24"/>
        </w:rPr>
        <w:t xml:space="preserve">.2. Персонал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2D7C65" w:rsidRPr="002D7C65">
        <w:rPr>
          <w:rFonts w:ascii="Times New Roman" w:eastAsia="Times New Roman" w:hAnsi="Times New Roman" w:cs="Times New Roman"/>
          <w:sz w:val="24"/>
          <w:szCs w:val="24"/>
        </w:rPr>
        <w:t xml:space="preserve">, осуществляющий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и выполнение работ по </w:t>
      </w:r>
      <w:r w:rsidR="002D7C65" w:rsidRPr="002D7C65">
        <w:rPr>
          <w:rFonts w:ascii="Times New Roman" w:eastAsia="Times New Roman" w:hAnsi="Times New Roman" w:cs="Times New Roman"/>
          <w:sz w:val="24"/>
          <w:szCs w:val="24"/>
        </w:rPr>
        <w:t>ремонт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2D7C65" w:rsidRPr="002D7C65">
        <w:rPr>
          <w:rFonts w:ascii="Times New Roman" w:eastAsia="Times New Roman" w:hAnsi="Times New Roman" w:cs="Times New Roman"/>
          <w:sz w:val="24"/>
          <w:szCs w:val="24"/>
        </w:rPr>
        <w:t xml:space="preserve">, должен быть обучен, аттестован, обладать необходимыми знаниями и квалификацией. При выполнении части </w:t>
      </w:r>
      <w:r>
        <w:rPr>
          <w:rFonts w:ascii="Times New Roman" w:eastAsia="Times New Roman" w:hAnsi="Times New Roman" w:cs="Times New Roman"/>
          <w:sz w:val="24"/>
          <w:szCs w:val="24"/>
        </w:rPr>
        <w:t>услуг/</w:t>
      </w:r>
      <w:r w:rsidR="002D7C65" w:rsidRPr="002D7C65">
        <w:rPr>
          <w:rFonts w:ascii="Times New Roman" w:eastAsia="Times New Roman" w:hAnsi="Times New Roman" w:cs="Times New Roman"/>
          <w:sz w:val="24"/>
          <w:szCs w:val="24"/>
        </w:rPr>
        <w:t>работ субподрядными организациями персонал субподрядных организаций должен удовлетворять вышеуказанным требованиям.</w:t>
      </w:r>
    </w:p>
    <w:p w:rsidR="00206F38" w:rsidRPr="00206F38" w:rsidRDefault="00206F38" w:rsidP="00206F38">
      <w:pPr>
        <w:pStyle w:val="af9"/>
        <w:widowControl w:val="0"/>
        <w:numPr>
          <w:ilvl w:val="1"/>
          <w:numId w:val="37"/>
        </w:numPr>
        <w:suppressAutoHyphens/>
        <w:autoSpaceDE w:val="0"/>
        <w:autoSpaceDN w:val="0"/>
        <w:adjustRightInd w:val="0"/>
        <w:jc w:val="both"/>
        <w:rPr>
          <w:rFonts w:eastAsia="Calibri"/>
          <w:b/>
          <w:bCs/>
          <w:lang w:val="en-US"/>
        </w:rPr>
      </w:pPr>
      <w:r>
        <w:rPr>
          <w:rFonts w:eastAsia="Calibri"/>
          <w:b/>
        </w:rPr>
        <w:t xml:space="preserve"> </w:t>
      </w:r>
      <w:proofErr w:type="spellStart"/>
      <w:r w:rsidRPr="00206F38">
        <w:rPr>
          <w:rFonts w:eastAsia="Calibri"/>
          <w:b/>
          <w:lang w:val="en-US"/>
        </w:rPr>
        <w:t>Привлечение</w:t>
      </w:r>
      <w:proofErr w:type="spellEnd"/>
      <w:r w:rsidRPr="00206F38">
        <w:rPr>
          <w:rFonts w:eastAsia="Calibri"/>
          <w:b/>
          <w:lang w:val="en-US"/>
        </w:rPr>
        <w:t xml:space="preserve"> </w:t>
      </w:r>
      <w:proofErr w:type="spellStart"/>
      <w:r w:rsidRPr="00206F38">
        <w:rPr>
          <w:rFonts w:eastAsia="Calibri"/>
          <w:b/>
          <w:lang w:val="en-US"/>
        </w:rPr>
        <w:t>субподрядчика</w:t>
      </w:r>
      <w:proofErr w:type="spellEnd"/>
      <w:r w:rsidRPr="00206F38">
        <w:rPr>
          <w:rFonts w:eastAsia="Calibri"/>
          <w:b/>
          <w:lang w:val="en-US"/>
        </w:rPr>
        <w:t>.</w:t>
      </w:r>
      <w:r w:rsidRPr="00206F38">
        <w:rPr>
          <w:rFonts w:eastAsia="Calibri"/>
          <w:b/>
          <w:bCs/>
          <w:lang w:val="en-US"/>
        </w:rPr>
        <w:t xml:space="preserve"> </w:t>
      </w:r>
    </w:p>
    <w:p w:rsidR="00206F38" w:rsidRPr="00206F38" w:rsidRDefault="00206F38" w:rsidP="00206F38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5.7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по Договор</w:t>
      </w:r>
      <w:r w:rsidR="004B3367">
        <w:rPr>
          <w:rFonts w:ascii="Times New Roman" w:eastAsia="Times New Roman" w:hAnsi="Times New Roman" w:cs="Times New Roman"/>
          <w:sz w:val="24"/>
          <w:szCs w:val="24"/>
        </w:rPr>
        <w:t>у выполняет не менее 7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>0% работ</w:t>
      </w:r>
      <w:r>
        <w:rPr>
          <w:rFonts w:ascii="Times New Roman" w:eastAsia="Times New Roman" w:hAnsi="Times New Roman" w:cs="Times New Roman"/>
          <w:sz w:val="24"/>
          <w:szCs w:val="24"/>
        </w:rPr>
        <w:t>/услуг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(без учета стоимости поставок продукции, входящих в стоимость договора) </w:t>
      </w:r>
      <w:r w:rsidRPr="00206F38">
        <w:rPr>
          <w:rFonts w:ascii="Times New Roman" w:eastAsia="Times New Roman" w:hAnsi="Times New Roman" w:cs="Times New Roman"/>
          <w:sz w:val="24"/>
          <w:szCs w:val="24"/>
          <w:lang w:val="en-US"/>
        </w:rPr>
        <w:t>c 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использованием собственных ресурсов без привлечения субподрядной организации. </w:t>
      </w:r>
    </w:p>
    <w:p w:rsidR="00206F38" w:rsidRPr="00206F38" w:rsidRDefault="00206F38" w:rsidP="00206F38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5.7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</w:t>
      </w:r>
      <w:proofErr w:type="gramStart"/>
      <w:r w:rsidRPr="00206F38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деятельностью субподрядчиков и несет ответственность за их действия, как за свои собственные, а также за исполнение договора в целом.</w:t>
      </w:r>
    </w:p>
    <w:p w:rsidR="00206F38" w:rsidRPr="00206F38" w:rsidRDefault="00206F38" w:rsidP="00206F38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5.7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 за то, чтобы предоставляемые субподрядчиком услуги и работы удовлетворяли требованиям Заказчика и действующим нормативным документам.</w:t>
      </w:r>
    </w:p>
    <w:p w:rsidR="00206F38" w:rsidRPr="00206F38" w:rsidRDefault="00206F38" w:rsidP="00206F38">
      <w:pPr>
        <w:pStyle w:val="af9"/>
        <w:widowControl w:val="0"/>
        <w:numPr>
          <w:ilvl w:val="1"/>
          <w:numId w:val="37"/>
        </w:numPr>
        <w:suppressAutoHyphens/>
        <w:autoSpaceDE w:val="0"/>
        <w:autoSpaceDN w:val="0"/>
        <w:adjustRightInd w:val="0"/>
        <w:jc w:val="both"/>
        <w:rPr>
          <w:rFonts w:eastAsia="Calibri"/>
          <w:b/>
          <w:bCs/>
          <w:lang w:val="en-US"/>
        </w:rPr>
      </w:pPr>
      <w:r>
        <w:rPr>
          <w:rFonts w:eastAsia="Calibri"/>
          <w:b/>
        </w:rPr>
        <w:t xml:space="preserve"> </w:t>
      </w:r>
      <w:proofErr w:type="spellStart"/>
      <w:r w:rsidRPr="00206F38">
        <w:rPr>
          <w:rFonts w:eastAsia="Calibri"/>
          <w:b/>
          <w:lang w:val="en-US"/>
        </w:rPr>
        <w:t>Инспектирование</w:t>
      </w:r>
      <w:proofErr w:type="spellEnd"/>
      <w:r w:rsidRPr="00206F38">
        <w:rPr>
          <w:rFonts w:eastAsia="Calibri"/>
          <w:b/>
          <w:lang w:val="en-US"/>
        </w:rPr>
        <w:t xml:space="preserve"> и </w:t>
      </w:r>
      <w:proofErr w:type="spellStart"/>
      <w:r w:rsidRPr="00206F38">
        <w:rPr>
          <w:rFonts w:eastAsia="Calibri"/>
          <w:b/>
          <w:lang w:val="en-US"/>
        </w:rPr>
        <w:t>испытания</w:t>
      </w:r>
      <w:proofErr w:type="spellEnd"/>
      <w:r w:rsidRPr="00206F38">
        <w:rPr>
          <w:rFonts w:eastAsia="Calibri"/>
          <w:b/>
          <w:lang w:val="en-US"/>
        </w:rPr>
        <w:t>.</w:t>
      </w:r>
      <w:r w:rsidRPr="00206F38">
        <w:rPr>
          <w:rFonts w:eastAsia="Calibri"/>
          <w:b/>
          <w:bCs/>
          <w:lang w:val="en-US"/>
        </w:rPr>
        <w:t xml:space="preserve"> 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5.8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>.1. Заказчик может проводить инспекционные проверки выполнения работ</w:t>
      </w:r>
      <w:r>
        <w:rPr>
          <w:rFonts w:ascii="Times New Roman" w:eastAsia="Times New Roman" w:hAnsi="Times New Roman" w:cs="Times New Roman"/>
          <w:sz w:val="24"/>
          <w:szCs w:val="24"/>
        </w:rPr>
        <w:t>/услуг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по Договору в течение всего периода его действия. Проверки могут производиться как собственными силами Заказчика, так и с привлечением персонала специализированных организаций.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5.8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.2. Помимо инспекционных проверок, проводимых Заказчиком,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проводит собственными силами все проверочно-испытательные работы в соответствии </w:t>
      </w:r>
      <w:proofErr w:type="gramStart"/>
      <w:r w:rsidRPr="00206F3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действующей НТД.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заблаговременно информирует Заказчика о предстоящих испытаниях и после их проведения </w:t>
      </w:r>
      <w:proofErr w:type="gramStart"/>
      <w:r w:rsidRPr="00206F38">
        <w:rPr>
          <w:rFonts w:ascii="Times New Roman" w:eastAsia="Times New Roman" w:hAnsi="Times New Roman" w:cs="Times New Roman"/>
          <w:sz w:val="24"/>
          <w:szCs w:val="24"/>
        </w:rPr>
        <w:t>предоставляет ему необходимые отчетные документы</w:t>
      </w:r>
      <w:proofErr w:type="gramEnd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(протоколы, акты, формуляры и т.д.).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5.8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.3. Приемка в эксплуатацию и контроль качества отремонтированного оборудования должны производиться в соответствии с </w:t>
      </w:r>
      <w:proofErr w:type="gramStart"/>
      <w:r w:rsidRPr="00206F38">
        <w:rPr>
          <w:rFonts w:ascii="Times New Roman" w:eastAsia="Times New Roman" w:hAnsi="Times New Roman" w:cs="Times New Roman"/>
          <w:sz w:val="24"/>
          <w:szCs w:val="24"/>
        </w:rPr>
        <w:t>действующей</w:t>
      </w:r>
      <w:proofErr w:type="gramEnd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НТД.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5.8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.4. Положительные результаты проверочно-испытательных работ не снимают ответственности с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по устранению дефектов в течение гарантийного периода эксплуатации отремонтированного оборудования.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5.8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.5. В случае неудовлетворительных результатов проверочно-испытательных работ, Заказчик может действовать в соответствии с условиями Договора и действующего законодательства Российской Федерации. </w:t>
      </w:r>
    </w:p>
    <w:p w:rsidR="00206F38" w:rsidRPr="002D7C65" w:rsidRDefault="00206F38" w:rsidP="002D7C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5.8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.6. Заказчик должен своевременно производить инспекционные, проверочно-испытательные работы, не нарушая Календарный план-график производства работ.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не может выдвигать в качестве одной из причин отставания в выполнении договорных работ время, потраченное на проведение вышеперечисленных мероприятий.</w:t>
      </w:r>
    </w:p>
    <w:p w:rsidR="00EB06F9" w:rsidRPr="00672A1D" w:rsidRDefault="002D7C65" w:rsidP="00206F38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6F3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80FCB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осуществлять контроль и надзор за ходом и качеством оказываемых услуг/выполняемых работ.</w:t>
      </w:r>
    </w:p>
    <w:p w:rsidR="00EB06F9" w:rsidRPr="005C2D13" w:rsidRDefault="00E2003E" w:rsidP="00206F38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</w:t>
      </w:r>
      <w:r w:rsidR="002D7C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6F3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80FCB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Заказчик, представители Заказчика имеют право беспрепятственного доступа </w:t>
      </w:r>
      <w:r w:rsidR="00672A1D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A1D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оборудованию</w:t>
      </w:r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72A1D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которого </w:t>
      </w:r>
      <w:r w:rsidR="00672A1D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 в Приложении №1 к Договору</w:t>
      </w:r>
      <w:r w:rsidR="00672A1D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любое время в период оказания услуг/выполнения работ по Договору.</w:t>
      </w:r>
    </w:p>
    <w:p w:rsidR="00EB06F9" w:rsidRPr="00672A1D" w:rsidRDefault="002D7C65" w:rsidP="00206F38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6F3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72A1D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выявлении Заказчиком недостатков при оказании услуг/выполнении работ,   Исполнитель   обязуется   в  течение 5 (пяти) рабочих дней принять меры к устранению недостатков, указанных Заказчиком.</w:t>
      </w:r>
    </w:p>
    <w:p w:rsidR="00EB06F9" w:rsidRPr="00672A1D" w:rsidRDefault="002D7C65" w:rsidP="00206F38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6F3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672A1D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</w:t>
      </w:r>
      <w:proofErr w:type="gramStart"/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оказанием услуг/выполнением работ Заказчик, а также его полномочные представители не вправе вмешиваться в оперативно-хозяйственную деятельность Исполнителя.</w:t>
      </w:r>
      <w:r w:rsidR="00672A1D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0FCB" w:rsidRPr="005C2D13" w:rsidRDefault="00A80FCB" w:rsidP="00A80FC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80FCB" w:rsidRPr="00206F38" w:rsidRDefault="00A80FCB" w:rsidP="00206F38">
      <w:pPr>
        <w:pStyle w:val="af9"/>
        <w:numPr>
          <w:ilvl w:val="0"/>
          <w:numId w:val="37"/>
        </w:numPr>
        <w:autoSpaceDE w:val="0"/>
        <w:autoSpaceDN w:val="0"/>
        <w:adjustRightInd w:val="0"/>
        <w:spacing w:line="264" w:lineRule="auto"/>
        <w:jc w:val="center"/>
        <w:rPr>
          <w:b/>
        </w:rPr>
      </w:pPr>
      <w:r w:rsidRPr="00206F38">
        <w:rPr>
          <w:b/>
        </w:rPr>
        <w:lastRenderedPageBreak/>
        <w:t>ГАРАНТИИ КАЧЕСТВА ОКАЗЫВАЕМЫХ УСЛУГ/</w:t>
      </w:r>
    </w:p>
    <w:p w:rsidR="00A80FCB" w:rsidRPr="00672A1D" w:rsidRDefault="00A80FCB" w:rsidP="00A80FCB">
      <w:pPr>
        <w:autoSpaceDE w:val="0"/>
        <w:autoSpaceDN w:val="0"/>
        <w:adjustRightInd w:val="0"/>
        <w:spacing w:after="0" w:line="264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ВЫПОЛНЯЕМЫХ РАБОТ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должен гарантировать соответствие отремонтированного оборудования требованиям НТД. При отсутствии в НТД на ремонт величин гарантийного срока эксплуатации или наработки, послеремонтный гарантийный срок эксплуатации должен быть установлен не менее 36 месяцев </w:t>
      </w:r>
      <w:proofErr w:type="gramStart"/>
      <w:r w:rsidRPr="00206F38">
        <w:rPr>
          <w:rFonts w:ascii="Times New Roman" w:eastAsia="Times New Roman" w:hAnsi="Times New Roman" w:cs="Times New Roman"/>
          <w:sz w:val="24"/>
          <w:szCs w:val="24"/>
        </w:rPr>
        <w:t>с даты приемки</w:t>
      </w:r>
      <w:proofErr w:type="gramEnd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выполненных работ, при соблюдении Заказчиком правил эксплуатации.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2. Гарантия на материалы и оборудование, поставляемые в </w:t>
      </w:r>
      <w:proofErr w:type="gramStart"/>
      <w:r w:rsidRPr="00206F38">
        <w:rPr>
          <w:rFonts w:ascii="Times New Roman" w:eastAsia="Times New Roman" w:hAnsi="Times New Roman" w:cs="Times New Roman"/>
          <w:sz w:val="24"/>
          <w:szCs w:val="24"/>
        </w:rPr>
        <w:t>рамках</w:t>
      </w:r>
      <w:proofErr w:type="gramEnd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выполняемых по Договору работ, должна распространяться не менее чем на 60 месяцев. Время начала исчисления гарантийного срока – </w:t>
      </w:r>
      <w:proofErr w:type="gramStart"/>
      <w:r w:rsidRPr="00206F38">
        <w:rPr>
          <w:rFonts w:ascii="Times New Roman" w:eastAsia="Times New Roman" w:hAnsi="Times New Roman" w:cs="Times New Roman"/>
          <w:sz w:val="24"/>
          <w:szCs w:val="24"/>
        </w:rPr>
        <w:t>с даты приемки</w:t>
      </w:r>
      <w:proofErr w:type="gramEnd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выполненных работ.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обязан за свой счет и в сроки, согласованные с Заказчиком, устранять любые дефекты в поставляемом оборудовании, материалах, выявленные в течение гарантийного срока.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.4.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обязан в </w:t>
      </w:r>
      <w:r w:rsidRPr="00206F38">
        <w:rPr>
          <w:rFonts w:ascii="Times New Roman" w:eastAsia="Times New Roman" w:hAnsi="Times New Roman" w:cs="Arial"/>
          <w:sz w:val="24"/>
          <w:szCs w:val="24"/>
        </w:rPr>
        <w:t>полном объеме возместить Заказчику убытки (реальный ущерб и упущенную выгоду), возникшие в результате ненадлежащего исполнения Договора (некачественного ремонта оборудования), проявившегося в период действия гарантийного срока.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.5. О предъявлении претензий по качеству выполненных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ремонтных работ в течение гарантийного срока эксплуатации объекта ремонта, Заказчик обязан во всех случаях известить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в порядке, предусмотренном договором.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.6. </w:t>
      </w:r>
      <w:proofErr w:type="gramStart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Если претензии Заказчика к качеству выполняемых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ремонтных работ связаны с нарушением нормальной работы электросетевого предприятия, подлежащим расследованию и учету в соответствии с Правилами расследования причин аварий в электроэнергетике (Постановление правительства РФ </w:t>
      </w:r>
      <w:r w:rsidRPr="00206F38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846 РФ от 28 октября 2009 г.), Заказчик обязан письменно уведомить об этом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>незамедлительно письменно известить Заказчика о назначении своего представителя для участия в</w:t>
      </w:r>
      <w:proofErr w:type="gramEnd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06F38">
        <w:rPr>
          <w:rFonts w:ascii="Times New Roman" w:eastAsia="Times New Roman" w:hAnsi="Times New Roman" w:cs="Times New Roman"/>
          <w:sz w:val="24"/>
          <w:szCs w:val="24"/>
        </w:rPr>
        <w:t>расследовании</w:t>
      </w:r>
      <w:proofErr w:type="gramEnd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и обеспечить его прибытие на </w:t>
      </w:r>
      <w:proofErr w:type="spellStart"/>
      <w:r w:rsidRPr="00206F38">
        <w:rPr>
          <w:rFonts w:ascii="Times New Roman" w:eastAsia="Times New Roman" w:hAnsi="Times New Roman" w:cs="Times New Roman"/>
          <w:sz w:val="24"/>
          <w:szCs w:val="24"/>
        </w:rPr>
        <w:t>электросетевое</w:t>
      </w:r>
      <w:proofErr w:type="spellEnd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предприятие не позднее трех суток с момента извещения.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.7. В остальных случаях о назначении своего представителя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извещает Заказчика также письменно, а время рассмотрения претензий стороны согласовывают.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Акт расследования нарушения служит основанием для предъявления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претензий, если установлена его вина.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.8. Если </w:t>
      </w:r>
      <w:r w:rsidR="00054CEA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не прибыл в течение трех суток по вызову Заказчика для рассмотрения претензий, последний вправе составить акт в одностороннем порядке и </w:t>
      </w:r>
      <w:proofErr w:type="gramStart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направить его </w:t>
      </w:r>
      <w:r w:rsidR="00054CEA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вместе с требованием устранить</w:t>
      </w:r>
      <w:proofErr w:type="gramEnd"/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причину нарушения нормальной работы оборудования.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.9. </w:t>
      </w:r>
      <w:r w:rsidR="00054CEA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обязан выполнить все гарантийные обязательства за свой счет и под свою ответственность.</w:t>
      </w:r>
    </w:p>
    <w:p w:rsidR="00206F38" w:rsidRPr="00206F38" w:rsidRDefault="00206F38" w:rsidP="00206F3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.10. Если </w:t>
      </w:r>
      <w:r w:rsidR="00054CEA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не выполняет в согласованные с Заказчиком сроки удовлетворение претензий, Заказчик может выполнить работу своими силами, а также с привлечением третьих лиц. В этом случае </w:t>
      </w:r>
      <w:r w:rsidR="00054CEA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206F38">
        <w:rPr>
          <w:rFonts w:ascii="Times New Roman" w:eastAsia="Times New Roman" w:hAnsi="Times New Roman" w:cs="Times New Roman"/>
          <w:sz w:val="24"/>
          <w:szCs w:val="24"/>
        </w:rPr>
        <w:t xml:space="preserve"> обязан возместить Заказчику все понесенные затраты и убытки.</w:t>
      </w:r>
    </w:p>
    <w:p w:rsidR="00EB06F9" w:rsidRPr="005C2D13" w:rsidRDefault="00EB06F9" w:rsidP="00206F38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714EB" w:rsidRPr="00672A1D" w:rsidRDefault="001714EB" w:rsidP="00206F38">
      <w:pPr>
        <w:pStyle w:val="af9"/>
        <w:numPr>
          <w:ilvl w:val="0"/>
          <w:numId w:val="37"/>
        </w:numPr>
        <w:jc w:val="center"/>
        <w:rPr>
          <w:b/>
        </w:rPr>
      </w:pPr>
      <w:r w:rsidRPr="00672A1D">
        <w:rPr>
          <w:b/>
        </w:rPr>
        <w:t xml:space="preserve">ОТВЕТСТВЕННОСТЬ СТОРОН </w:t>
      </w:r>
    </w:p>
    <w:p w:rsidR="004A7CD6" w:rsidRPr="004A7CD6" w:rsidRDefault="004A7CD6" w:rsidP="004A7C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714EB" w:rsidRPr="00D30E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Pr="004A7CD6">
        <w:rPr>
          <w:rFonts w:ascii="Times New Roman" w:eastAsia="Calibri" w:hAnsi="Times New Roman" w:cs="Times New Roman"/>
          <w:sz w:val="24"/>
          <w:szCs w:val="24"/>
        </w:rPr>
        <w:t>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Федерации.</w:t>
      </w:r>
    </w:p>
    <w:p w:rsidR="0023338A" w:rsidRPr="004A7CD6" w:rsidRDefault="004A7CD6" w:rsidP="004A7CD6">
      <w:pPr>
        <w:tabs>
          <w:tab w:val="num" w:pos="1080"/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A7CD6">
        <w:rPr>
          <w:rFonts w:ascii="Times New Roman" w:hAnsi="Times New Roman" w:cs="Times New Roman"/>
          <w:sz w:val="24"/>
          <w:szCs w:val="24"/>
        </w:rPr>
        <w:t xml:space="preserve">7.2. </w:t>
      </w:r>
      <w:r w:rsidR="00E2003E" w:rsidRPr="004A7CD6">
        <w:rPr>
          <w:rFonts w:ascii="Times New Roman" w:hAnsi="Times New Roman" w:cs="Times New Roman"/>
          <w:sz w:val="24"/>
          <w:szCs w:val="24"/>
        </w:rPr>
        <w:t xml:space="preserve"> </w:t>
      </w:r>
      <w:r w:rsidR="0023338A" w:rsidRPr="004A7CD6">
        <w:rPr>
          <w:rFonts w:ascii="Times New Roman" w:hAnsi="Times New Roman" w:cs="Times New Roman"/>
          <w:sz w:val="24"/>
          <w:szCs w:val="24"/>
        </w:rPr>
        <w:t>Исполнитель при нарушении договорных обязательств уплачивает Заказчику:</w:t>
      </w:r>
    </w:p>
    <w:p w:rsidR="0023338A" w:rsidRPr="0023338A" w:rsidRDefault="00672A1D" w:rsidP="0023338A">
      <w:pPr>
        <w:spacing w:after="0" w:line="2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</w:t>
      </w:r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.2.1. при нарушении сроков оказания услуг/выполнения работ - пени в размере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(одна десятая процента) от стоимости услуг/работ за каждый день просрочки до фактического исполнения обязательства;</w:t>
      </w:r>
    </w:p>
    <w:p w:rsidR="0023338A" w:rsidRDefault="00672A1D" w:rsidP="00233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>.2.2. при задержке передачи результатов оказанных услуг/выполненных работ свыше</w:t>
      </w:r>
      <w:proofErr w:type="gramStart"/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 (</w:t>
      </w:r>
      <w:r w:rsidR="0023338A" w:rsidRPr="002333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</w:t>
      </w:r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– дополнительный штраф в размере 0,1% (одна десятая процента) от стоимости услуг/работ  за каждый день просрочки до фактического исполнения обязательства;</w:t>
      </w:r>
    </w:p>
    <w:p w:rsidR="00E2003E" w:rsidRPr="00E2003E" w:rsidRDefault="0023338A" w:rsidP="00E2003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003E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E2003E" w:rsidRPr="00E2003E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E200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2003E" w:rsidRPr="00E2003E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E2003E">
        <w:rPr>
          <w:rFonts w:ascii="Times New Roman" w:hAnsi="Times New Roman" w:cs="Times New Roman"/>
          <w:sz w:val="24"/>
          <w:szCs w:val="24"/>
          <w:lang w:eastAsia="ru-RU"/>
        </w:rPr>
        <w:t>.2.3.</w:t>
      </w:r>
      <w:r w:rsidR="00E2003E" w:rsidRPr="00E2003E">
        <w:rPr>
          <w:rFonts w:ascii="Times New Roman" w:hAnsi="Times New Roman" w:cs="Times New Roman"/>
          <w:sz w:val="24"/>
          <w:szCs w:val="24"/>
          <w:lang w:eastAsia="ru-RU"/>
        </w:rPr>
        <w:t xml:space="preserve"> в случае нарушения </w:t>
      </w:r>
      <w:r w:rsidR="00E2003E">
        <w:rPr>
          <w:rFonts w:ascii="Times New Roman" w:hAnsi="Times New Roman" w:cs="Times New Roman"/>
          <w:sz w:val="24"/>
          <w:szCs w:val="24"/>
          <w:lang w:eastAsia="ru-RU"/>
        </w:rPr>
        <w:t>Исполнителем</w:t>
      </w:r>
      <w:r w:rsidR="00E2003E" w:rsidRPr="00E2003E">
        <w:rPr>
          <w:rFonts w:ascii="Times New Roman" w:hAnsi="Times New Roman" w:cs="Times New Roman"/>
          <w:sz w:val="24"/>
          <w:szCs w:val="24"/>
          <w:lang w:eastAsia="ru-RU"/>
        </w:rPr>
        <w:t xml:space="preserve"> сроков представления отчетных документов, предусмотренных Договором (п.4.1 Договора), Заказчик  вправе начислить и взыскать с Подрядчика  неустойку в размере 0,1% от стоимости </w:t>
      </w:r>
      <w:r w:rsidR="00E2003E">
        <w:rPr>
          <w:rFonts w:ascii="Times New Roman" w:hAnsi="Times New Roman" w:cs="Times New Roman"/>
          <w:sz w:val="24"/>
          <w:szCs w:val="24"/>
          <w:lang w:eastAsia="ru-RU"/>
        </w:rPr>
        <w:t>услуг/</w:t>
      </w:r>
      <w:r w:rsidR="00E2003E" w:rsidRPr="00E2003E">
        <w:rPr>
          <w:rFonts w:ascii="Times New Roman" w:hAnsi="Times New Roman" w:cs="Times New Roman"/>
          <w:sz w:val="24"/>
          <w:szCs w:val="24"/>
          <w:lang w:eastAsia="ru-RU"/>
        </w:rPr>
        <w:t xml:space="preserve">работ за каждый календарный день просрочки представления документов  до полного исполнения обязательств </w:t>
      </w:r>
      <w:r w:rsidR="00E2003E">
        <w:rPr>
          <w:rFonts w:ascii="Times New Roman" w:hAnsi="Times New Roman" w:cs="Times New Roman"/>
          <w:sz w:val="24"/>
          <w:szCs w:val="24"/>
          <w:lang w:eastAsia="ru-RU"/>
        </w:rPr>
        <w:t>Исполнителем</w:t>
      </w:r>
      <w:r w:rsidR="00E2003E" w:rsidRPr="00E2003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23338A" w:rsidRPr="00E2003E" w:rsidRDefault="00E2003E" w:rsidP="00E2003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003E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E2003E">
        <w:rPr>
          <w:rFonts w:ascii="Times New Roman" w:hAnsi="Times New Roman" w:cs="Times New Roman"/>
          <w:sz w:val="24"/>
          <w:szCs w:val="24"/>
        </w:rPr>
        <w:t>7</w:t>
      </w:r>
      <w:r w:rsidR="0023338A" w:rsidRPr="00E2003E">
        <w:rPr>
          <w:rFonts w:ascii="Times New Roman" w:hAnsi="Times New Roman" w:cs="Times New Roman"/>
          <w:sz w:val="24"/>
          <w:szCs w:val="24"/>
        </w:rPr>
        <w:t xml:space="preserve">.2.4. в случае непредставления Исполнителем информации об отнесении привлекаемых соисполнителей к субъектам малого и среднего предпринимательства </w:t>
      </w:r>
      <w:r w:rsidRPr="00E2003E">
        <w:rPr>
          <w:rFonts w:ascii="Times New Roman" w:hAnsi="Times New Roman" w:cs="Times New Roman"/>
          <w:sz w:val="24"/>
          <w:szCs w:val="24"/>
        </w:rPr>
        <w:t>(п.3.1.20</w:t>
      </w:r>
      <w:r w:rsidR="0023338A" w:rsidRPr="00E2003E">
        <w:rPr>
          <w:rFonts w:ascii="Times New Roman" w:hAnsi="Times New Roman" w:cs="Times New Roman"/>
          <w:sz w:val="24"/>
          <w:szCs w:val="24"/>
        </w:rPr>
        <w:t xml:space="preserve"> Договора), Исполнитель уплачивает Заказчику штраф в размере 0,1% от стоимости услуг/работ по договору.</w:t>
      </w:r>
    </w:p>
    <w:p w:rsidR="0023338A" w:rsidRDefault="00672A1D" w:rsidP="00E2003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003E">
        <w:rPr>
          <w:rFonts w:ascii="Times New Roman" w:hAnsi="Times New Roman" w:cs="Times New Roman"/>
          <w:sz w:val="24"/>
          <w:szCs w:val="24"/>
        </w:rPr>
        <w:t xml:space="preserve">      </w:t>
      </w:r>
      <w:r w:rsidR="00E2003E" w:rsidRPr="00E2003E">
        <w:rPr>
          <w:rFonts w:ascii="Times New Roman" w:hAnsi="Times New Roman" w:cs="Times New Roman"/>
          <w:sz w:val="24"/>
          <w:szCs w:val="24"/>
        </w:rPr>
        <w:t>7</w:t>
      </w:r>
      <w:r w:rsidR="0023338A" w:rsidRPr="00E2003E">
        <w:rPr>
          <w:rFonts w:ascii="Times New Roman" w:hAnsi="Times New Roman" w:cs="Times New Roman"/>
          <w:sz w:val="24"/>
          <w:szCs w:val="24"/>
        </w:rPr>
        <w:t xml:space="preserve">.2.5. </w:t>
      </w:r>
      <w:r w:rsidR="0023338A" w:rsidRPr="00E2003E"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 w:rsidR="0023338A" w:rsidRPr="00E2003E">
        <w:rPr>
          <w:rFonts w:ascii="Times New Roman" w:hAnsi="Times New Roman" w:cs="Times New Roman"/>
          <w:sz w:val="24"/>
          <w:szCs w:val="24"/>
        </w:rPr>
        <w:t>в случае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услуг/работ по договору</w:t>
      </w:r>
      <w:r w:rsidR="0023338A" w:rsidRPr="00E2003E">
        <w:rPr>
          <w:rFonts w:ascii="Times New Roman" w:hAnsi="Times New Roman" w:cs="Times New Roman"/>
          <w:i/>
          <w:sz w:val="24"/>
          <w:szCs w:val="24"/>
        </w:rPr>
        <w:t>.</w:t>
      </w:r>
    </w:p>
    <w:p w:rsidR="004A7CD6" w:rsidRDefault="004A7CD6" w:rsidP="004A7C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7.2.6. </w:t>
      </w:r>
      <w:r w:rsidRPr="004A7CD6">
        <w:rPr>
          <w:rFonts w:ascii="Times New Roman" w:eastAsia="Calibri" w:hAnsi="Times New Roman" w:cs="Times New Roman"/>
          <w:sz w:val="24"/>
          <w:szCs w:val="24"/>
        </w:rPr>
        <w:t>За несвоевременное освобождение объекта после завершения выполнения работ</w:t>
      </w:r>
      <w:r>
        <w:rPr>
          <w:rFonts w:ascii="Times New Roman" w:eastAsia="Calibri" w:hAnsi="Times New Roman" w:cs="Times New Roman"/>
          <w:sz w:val="24"/>
          <w:szCs w:val="24"/>
        </w:rPr>
        <w:t>/услуг</w:t>
      </w:r>
      <w:r w:rsidRPr="004A7CD6">
        <w:rPr>
          <w:rFonts w:ascii="Times New Roman" w:eastAsia="Calibri" w:hAnsi="Times New Roman" w:cs="Times New Roman"/>
          <w:sz w:val="24"/>
          <w:szCs w:val="24"/>
        </w:rPr>
        <w:t xml:space="preserve"> по Договору </w:t>
      </w:r>
      <w:r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4A7CD6">
        <w:rPr>
          <w:rFonts w:ascii="Times New Roman" w:eastAsia="Calibri" w:hAnsi="Times New Roman" w:cs="Times New Roman"/>
          <w:sz w:val="24"/>
          <w:szCs w:val="24"/>
        </w:rPr>
        <w:t xml:space="preserve"> обязан уплатить Заказчику неустойку в размере 0,1 (ноль целых одна десятая) процента от стоимости выполняемых работ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/услуг за каждый день просрочки. </w:t>
      </w:r>
    </w:p>
    <w:p w:rsidR="004A7CD6" w:rsidRPr="004A7CD6" w:rsidRDefault="004A7CD6" w:rsidP="004A7C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7.2.7. </w:t>
      </w:r>
      <w:r w:rsidRPr="004A7CD6">
        <w:rPr>
          <w:rFonts w:ascii="Times New Roman" w:eastAsia="Calibri" w:hAnsi="Times New Roman" w:cs="Times New Roman"/>
          <w:sz w:val="24"/>
          <w:szCs w:val="24"/>
        </w:rPr>
        <w:t xml:space="preserve">За нарушение иных обязательств по Договору Заказчик вправе предъявить </w:t>
      </w:r>
      <w:r>
        <w:rPr>
          <w:rFonts w:ascii="Times New Roman" w:eastAsia="Calibri" w:hAnsi="Times New Roman" w:cs="Times New Roman"/>
          <w:sz w:val="24"/>
          <w:szCs w:val="24"/>
        </w:rPr>
        <w:t>Исполнителю</w:t>
      </w:r>
      <w:r w:rsidRPr="004A7CD6">
        <w:rPr>
          <w:rFonts w:ascii="Times New Roman" w:eastAsia="Calibri" w:hAnsi="Times New Roman" w:cs="Times New Roman"/>
          <w:sz w:val="24"/>
          <w:szCs w:val="24"/>
        </w:rPr>
        <w:t xml:space="preserve"> требование об уплате неустойки в </w:t>
      </w:r>
      <w:proofErr w:type="gramStart"/>
      <w:r w:rsidRPr="004A7CD6">
        <w:rPr>
          <w:rFonts w:ascii="Times New Roman" w:eastAsia="Calibri" w:hAnsi="Times New Roman" w:cs="Times New Roman"/>
          <w:sz w:val="24"/>
          <w:szCs w:val="24"/>
        </w:rPr>
        <w:t>процентах</w:t>
      </w:r>
      <w:proofErr w:type="gramEnd"/>
      <w:r w:rsidRPr="004A7CD6">
        <w:rPr>
          <w:rFonts w:ascii="Times New Roman" w:eastAsia="Calibri" w:hAnsi="Times New Roman" w:cs="Times New Roman"/>
          <w:sz w:val="24"/>
          <w:szCs w:val="24"/>
        </w:rPr>
        <w:t xml:space="preserve"> от стоимости выполняемых на объекте работ</w:t>
      </w:r>
      <w:r>
        <w:rPr>
          <w:rFonts w:ascii="Times New Roman" w:eastAsia="Calibri" w:hAnsi="Times New Roman" w:cs="Times New Roman"/>
          <w:sz w:val="24"/>
          <w:szCs w:val="24"/>
        </w:rPr>
        <w:t>/услуг</w:t>
      </w:r>
      <w:r w:rsidRPr="004A7CD6">
        <w:rPr>
          <w:rFonts w:ascii="Times New Roman" w:eastAsia="Calibri" w:hAnsi="Times New Roman" w:cs="Times New Roman"/>
          <w:sz w:val="24"/>
          <w:szCs w:val="24"/>
        </w:rPr>
        <w:t xml:space="preserve"> за каждое отдельно взятое нарушение, либо за каждый день неисполнения или ненадлежащего исполнения Исполнителем своих обязательств - п</w:t>
      </w:r>
      <w:r>
        <w:rPr>
          <w:rFonts w:ascii="Times New Roman" w:eastAsia="Calibri" w:hAnsi="Times New Roman" w:cs="Times New Roman"/>
          <w:sz w:val="24"/>
          <w:szCs w:val="24"/>
        </w:rPr>
        <w:t>ри длящемся нарушении Договора</w:t>
      </w:r>
      <w:r w:rsidRPr="004A7C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338A" w:rsidRPr="0023338A" w:rsidRDefault="00E2003E" w:rsidP="002333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7</w:t>
      </w:r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23338A" w:rsidRPr="0023338A">
        <w:rPr>
          <w:rFonts w:ascii="Times New Roman" w:hAnsi="Times New Roman" w:cs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23338A" w:rsidRPr="0023338A" w:rsidRDefault="00672A1D" w:rsidP="0023338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>.4. Уплата пени, неустойки, штрафа не освобождает Стороны от выполнения обязательств по настоящему Договору.</w:t>
      </w:r>
    </w:p>
    <w:p w:rsidR="0023338A" w:rsidRPr="0023338A" w:rsidRDefault="00672A1D" w:rsidP="0023338A">
      <w:pPr>
        <w:tabs>
          <w:tab w:val="left" w:pos="-180"/>
          <w:tab w:val="left" w:pos="1080"/>
        </w:tabs>
        <w:autoSpaceDE w:val="0"/>
        <w:autoSpaceDN w:val="0"/>
        <w:adjustRightInd w:val="0"/>
        <w:spacing w:after="0" w:line="264" w:lineRule="auto"/>
        <w:ind w:right="-1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>.5. В случае нарушения требований по охране труда, пожарной безопасности и санитарных правил, повлекшего за собой причинение убытков Заказчику или третьим лицам, Исполнитель возмещает причиненные убытки в полном объеме.</w:t>
      </w:r>
    </w:p>
    <w:p w:rsidR="0023338A" w:rsidRPr="005C2D13" w:rsidRDefault="00672A1D" w:rsidP="0023338A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Исполнитель подтверждает и гарантирует, что при предоставлении в адрес Заказчика информации о полной цепочке </w:t>
      </w:r>
      <w:r w:rsidR="0023338A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собственников </w:t>
      </w:r>
      <w:r w:rsidR="00E2003E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(п.3.1.16-3.1.18</w:t>
      </w:r>
      <w:r w:rsidR="0023338A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Договора), им</w:t>
      </w:r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соблюдены все требования Федерального закона от 27.07.2006 г. №152-ФЗ                        «О персональных данных». </w:t>
      </w:r>
    </w:p>
    <w:p w:rsidR="004A7CD6" w:rsidRDefault="00672A1D" w:rsidP="004A7CD6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4A7CD6" w:rsidRPr="004A7CD6" w:rsidRDefault="004A7CD6" w:rsidP="004A7CD6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7.7. </w:t>
      </w:r>
      <w:r w:rsidRPr="004A7CD6">
        <w:rPr>
          <w:rFonts w:ascii="Times New Roman" w:eastAsia="Calibri" w:hAnsi="Times New Roman" w:cs="Times New Roman"/>
          <w:sz w:val="24"/>
          <w:szCs w:val="24"/>
        </w:rPr>
        <w:t xml:space="preserve">Расследование несчастных случаев, происшедших на объекте Заказчика, производится в порядке, установленном законодательством Российской Федерации.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Исполнитель</w:t>
      </w:r>
      <w:r w:rsidRPr="004A7CD6">
        <w:rPr>
          <w:rFonts w:ascii="Times New Roman" w:eastAsia="Calibri" w:hAnsi="Times New Roman" w:cs="Times New Roman"/>
          <w:sz w:val="24"/>
          <w:szCs w:val="24"/>
        </w:rPr>
        <w:t xml:space="preserve"> немедленно уведомляет Заказчика о происшедшем событии и с участием Заказчика организует проведение расследования несчастных случаев на объекте.</w:t>
      </w:r>
    </w:p>
    <w:p w:rsidR="001714EB" w:rsidRPr="005C2D13" w:rsidRDefault="001714EB" w:rsidP="001714EB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4A7CD6" w:rsidRDefault="001714EB" w:rsidP="004A7CD6">
      <w:pPr>
        <w:pStyle w:val="af9"/>
        <w:numPr>
          <w:ilvl w:val="0"/>
          <w:numId w:val="37"/>
        </w:numPr>
        <w:jc w:val="center"/>
        <w:rPr>
          <w:b/>
        </w:rPr>
      </w:pPr>
      <w:r w:rsidRPr="004A7CD6">
        <w:rPr>
          <w:b/>
        </w:rPr>
        <w:t>ПОРЯДОК РАЗРЕШЕНИЯ СПОРОВ</w:t>
      </w:r>
    </w:p>
    <w:p w:rsidR="001714EB" w:rsidRPr="0023338A" w:rsidRDefault="001714EB" w:rsidP="00233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>.1.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______________ области</w:t>
      </w:r>
      <w:r w:rsidRPr="002333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2333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</w:p>
    <w:p w:rsidR="001714EB" w:rsidRPr="0023338A" w:rsidRDefault="00672A1D" w:rsidP="001714E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1714EB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обращения в Арбитражный суд ______________ области</w:t>
      </w:r>
      <w:r w:rsidR="001714EB" w:rsidRPr="002333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1714EB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714EB" w:rsidRPr="005C2D13" w:rsidRDefault="001714EB" w:rsidP="001714EB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714EB" w:rsidRPr="0023338A" w:rsidRDefault="001714EB" w:rsidP="004A7CD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</w:t>
      </w:r>
    </w:p>
    <w:p w:rsidR="001714EB" w:rsidRPr="0023338A" w:rsidRDefault="001714EB" w:rsidP="001714EB">
      <w:pPr>
        <w:widowControl w:val="0"/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72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20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714EB" w:rsidRPr="0023338A" w:rsidRDefault="001714EB" w:rsidP="001714EB">
      <w:pPr>
        <w:shd w:val="clear" w:color="auto" w:fill="FFFFFF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672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72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20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714EB" w:rsidRPr="0023338A" w:rsidRDefault="001714EB" w:rsidP="001714E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К подобным обстоятельствам Стороны относят, в том числе, </w:t>
      </w:r>
      <w:proofErr w:type="gramStart"/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proofErr w:type="gramEnd"/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714EB" w:rsidRPr="0023338A" w:rsidRDefault="001714EB" w:rsidP="001714E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714EB" w:rsidRPr="0023338A" w:rsidRDefault="00672A1D" w:rsidP="001714EB">
      <w:pPr>
        <w:widowControl w:val="0"/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1714EB"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="001714EB"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End"/>
      <w:r w:rsidR="001714EB"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освобождения от ответственности.</w:t>
      </w:r>
    </w:p>
    <w:p w:rsidR="001714EB" w:rsidRPr="0023338A" w:rsidRDefault="00672A1D" w:rsidP="001714EB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20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1714EB"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1714EB"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пр</w:t>
      </w:r>
      <w:proofErr w:type="gramEnd"/>
      <w:r w:rsidR="001714EB"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иостанавливается.</w:t>
      </w:r>
    </w:p>
    <w:p w:rsidR="001714EB" w:rsidRPr="0023338A" w:rsidRDefault="00672A1D" w:rsidP="001714EB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20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1714EB"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1714EB" w:rsidRPr="0023338A" w:rsidRDefault="001714EB" w:rsidP="001714EB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672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E20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</w:t>
      </w:r>
      <w:r w:rsidRPr="002333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письмом другой Стороне соответствующего извещения.</w:t>
      </w:r>
    </w:p>
    <w:p w:rsidR="001714EB" w:rsidRPr="005C2D13" w:rsidRDefault="001714EB" w:rsidP="001714EB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672A1D" w:rsidRDefault="001714EB" w:rsidP="004A7CD6">
      <w:pPr>
        <w:pStyle w:val="af9"/>
        <w:numPr>
          <w:ilvl w:val="0"/>
          <w:numId w:val="37"/>
        </w:numPr>
        <w:jc w:val="center"/>
        <w:rPr>
          <w:b/>
        </w:rPr>
      </w:pPr>
      <w:r w:rsidRPr="00672A1D">
        <w:rPr>
          <w:b/>
        </w:rPr>
        <w:t>КОНФИДЕНЦИАЛЬНОСТЬ</w:t>
      </w:r>
    </w:p>
    <w:p w:rsidR="001714EB" w:rsidRPr="0023338A" w:rsidRDefault="00672A1D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714EB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>.1.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1714EB" w:rsidRPr="0023338A" w:rsidRDefault="00672A1D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714EB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proofErr w:type="gramStart"/>
      <w:r w:rsidR="001714EB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1714EB" w:rsidRDefault="00672A1D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714EB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>.3. 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EB06F9" w:rsidRPr="0023338A" w:rsidRDefault="00EB06F9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6F9" w:rsidRPr="00E2003E" w:rsidRDefault="00672A1D" w:rsidP="004A7CD6">
      <w:pPr>
        <w:pStyle w:val="af9"/>
        <w:numPr>
          <w:ilvl w:val="0"/>
          <w:numId w:val="37"/>
        </w:numPr>
        <w:autoSpaceDE w:val="0"/>
        <w:autoSpaceDN w:val="0"/>
        <w:adjustRightInd w:val="0"/>
        <w:spacing w:line="264" w:lineRule="auto"/>
        <w:jc w:val="center"/>
        <w:rPr>
          <w:b/>
        </w:rPr>
      </w:pPr>
      <w:r w:rsidRPr="00E2003E">
        <w:rPr>
          <w:b/>
        </w:rPr>
        <w:t>ПОРЯДОК РАСТОРЖЕНИЯ</w:t>
      </w:r>
      <w:r w:rsidR="00EB06F9" w:rsidRPr="00E2003E">
        <w:rPr>
          <w:b/>
        </w:rPr>
        <w:t xml:space="preserve"> ДОГОВОРА</w:t>
      </w:r>
    </w:p>
    <w:p w:rsidR="00EB06F9" w:rsidRPr="00672A1D" w:rsidRDefault="00E2003E" w:rsidP="00672A1D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11</w:t>
      </w:r>
      <w:r w:rsidR="00672A1D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отказаться от исполнения  Договора в одностороннем несудебном порядке в следующих случаях:</w:t>
      </w:r>
    </w:p>
    <w:p w:rsidR="00EB06F9" w:rsidRPr="00672A1D" w:rsidRDefault="00EB06F9" w:rsidP="00EB06F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задержки Исполнителем  срока </w:t>
      </w:r>
      <w:proofErr w:type="gramStart"/>
      <w:r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оказания услуг/выполнения работ</w:t>
      </w:r>
      <w:proofErr w:type="gramEnd"/>
      <w:r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чем на 15 (пятнадцать) рабочих дней по причинам, не зависящим от Заказчика;</w:t>
      </w:r>
    </w:p>
    <w:p w:rsidR="00EB06F9" w:rsidRPr="00672A1D" w:rsidRDefault="00EB06F9" w:rsidP="00EB06F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систематического (2 и более раза) нарушения Исполнителем сроков оказания услуг/выполнения работ, влекущего увеличение сроков окончания оказания услуг/выполнения работ более</w:t>
      </w:r>
      <w:proofErr w:type="gramStart"/>
      <w:r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 1 (один) месяц;</w:t>
      </w:r>
    </w:p>
    <w:p w:rsidR="00EB06F9" w:rsidRPr="00672A1D" w:rsidRDefault="00EB06F9" w:rsidP="00EB06F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систематического несоблюдения Исполнителем требований по качеству оказываемых услуг/выполненных работ;</w:t>
      </w:r>
    </w:p>
    <w:p w:rsidR="00EB06F9" w:rsidRDefault="00EB06F9" w:rsidP="00EB06F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аннулирования лицензий на осуществление определенных видов деятельности, допусков к выполнению определенных видов работ, необходимых для оказания услуг/выполнения работ по Договору, отмены актов государственных органов в рамках действующего законодательства Российской Федерации, лишающих Исполнителя права на </w:t>
      </w:r>
      <w:r w:rsidR="00672A1D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услуг/выполнение работ,</w:t>
      </w:r>
    </w:p>
    <w:p w:rsidR="00672A1D" w:rsidRPr="00672A1D" w:rsidRDefault="00672A1D" w:rsidP="00EB06F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при наличии письменного уведомления в адрес Исполнителя об отказе от исполнения договора, </w:t>
      </w:r>
    </w:p>
    <w:p w:rsidR="00672A1D" w:rsidRDefault="00672A1D" w:rsidP="00EB06F9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по иным основаниям, предусмотренным настоящим Договором.</w:t>
      </w:r>
    </w:p>
    <w:p w:rsidR="00672A1D" w:rsidRPr="00672A1D" w:rsidRDefault="00672A1D" w:rsidP="00672A1D">
      <w:pPr>
        <w:tabs>
          <w:tab w:val="left" w:pos="1418"/>
        </w:tabs>
        <w:spacing w:before="14" w:after="14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Для этого Заказчик письменно уведомляет Исполнителя за 3 (три) рабочих дня до даты предполагаемого отказа от исполнения Договора. Договор считается расторгнутым по истечении 3 (трех) рабочих дней с момента  получения Исполнителем письменного уведомления об отказе от исполнения Договора. </w:t>
      </w:r>
    </w:p>
    <w:p w:rsidR="00EB06F9" w:rsidRPr="00672A1D" w:rsidRDefault="00E2003E" w:rsidP="00672A1D">
      <w:pPr>
        <w:tabs>
          <w:tab w:val="left" w:pos="1418"/>
        </w:tabs>
        <w:spacing w:before="14" w:after="14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11</w:t>
      </w:r>
      <w:r w:rsidR="00672A1D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proofErr w:type="gramStart"/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EB06F9" w:rsidRPr="00672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по иным основаниям, предусмотренным действующим законодательством Российской Федерации.</w:t>
      </w:r>
    </w:p>
    <w:p w:rsidR="00054CEA" w:rsidRPr="00054CEA" w:rsidRDefault="00054CEA" w:rsidP="00054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11.3. При отказе от исполнения договора по инициативе Заказчика,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CEA">
        <w:rPr>
          <w:rFonts w:ascii="Times New Roman" w:eastAsia="Times New Roman" w:hAnsi="Times New Roman" w:cs="Arial"/>
          <w:sz w:val="24"/>
          <w:szCs w:val="24"/>
        </w:rPr>
        <w:t>оп</w:t>
      </w:r>
      <w:r>
        <w:rPr>
          <w:rFonts w:ascii="Times New Roman" w:eastAsia="Times New Roman" w:hAnsi="Times New Roman" w:cs="Arial"/>
          <w:sz w:val="24"/>
          <w:szCs w:val="24"/>
        </w:rPr>
        <w:t>лачивает</w:t>
      </w:r>
      <w:r w:rsidRPr="00054CEA">
        <w:rPr>
          <w:rFonts w:ascii="Times New Roman" w:eastAsia="Times New Roman" w:hAnsi="Times New Roman" w:cs="Arial"/>
          <w:sz w:val="24"/>
          <w:szCs w:val="24"/>
        </w:rPr>
        <w:t xml:space="preserve"> Исполнителю фактически понесенных им расходов.</w:t>
      </w:r>
    </w:p>
    <w:p w:rsidR="00054CEA" w:rsidRPr="00054CEA" w:rsidRDefault="00054CEA" w:rsidP="00054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 xml:space="preserve">        11.4. При отказе от исполнения договора по инициативе</w:t>
      </w:r>
      <w:r w:rsidR="004A7CD6">
        <w:rPr>
          <w:rFonts w:ascii="Times New Roman" w:eastAsia="Times New Roman" w:hAnsi="Times New Roman" w:cs="Arial"/>
          <w:sz w:val="24"/>
          <w:szCs w:val="24"/>
        </w:rPr>
        <w:t xml:space="preserve"> Исполнителя, </w:t>
      </w:r>
      <w:proofErr w:type="gramStart"/>
      <w:r w:rsidR="004A7CD6">
        <w:rPr>
          <w:rFonts w:ascii="Times New Roman" w:eastAsia="Times New Roman" w:hAnsi="Times New Roman" w:cs="Arial"/>
          <w:sz w:val="24"/>
          <w:szCs w:val="24"/>
        </w:rPr>
        <w:t>последний</w:t>
      </w:r>
      <w:proofErr w:type="gramEnd"/>
      <w:r w:rsidR="004A7CD6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054CEA">
        <w:rPr>
          <w:rFonts w:ascii="Times New Roman" w:eastAsia="Times New Roman" w:hAnsi="Times New Roman" w:cs="Arial"/>
          <w:sz w:val="24"/>
          <w:szCs w:val="24"/>
        </w:rPr>
        <w:t xml:space="preserve"> возмещения З</w:t>
      </w:r>
      <w:r w:rsidR="004A7CD6">
        <w:rPr>
          <w:rFonts w:ascii="Times New Roman" w:eastAsia="Times New Roman" w:hAnsi="Times New Roman" w:cs="Arial"/>
          <w:sz w:val="24"/>
          <w:szCs w:val="24"/>
        </w:rPr>
        <w:t>аказчику убытки</w:t>
      </w:r>
      <w:r w:rsidRPr="00054CEA">
        <w:rPr>
          <w:rFonts w:ascii="Times New Roman" w:eastAsia="Times New Roman" w:hAnsi="Times New Roman" w:cs="Arial"/>
          <w:sz w:val="24"/>
          <w:szCs w:val="24"/>
        </w:rPr>
        <w:t>, возникших в результате неисполнения договорных обязательств.</w:t>
      </w:r>
    </w:p>
    <w:p w:rsidR="001714EB" w:rsidRPr="005C2D13" w:rsidRDefault="001714EB" w:rsidP="00054CEA">
      <w:pPr>
        <w:tabs>
          <w:tab w:val="left" w:pos="25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C46F31" w:rsidRDefault="001714EB" w:rsidP="004A7CD6">
      <w:pPr>
        <w:pStyle w:val="af9"/>
        <w:numPr>
          <w:ilvl w:val="0"/>
          <w:numId w:val="37"/>
        </w:numPr>
        <w:jc w:val="center"/>
        <w:rPr>
          <w:b/>
        </w:rPr>
      </w:pPr>
      <w:r w:rsidRPr="00C46F31">
        <w:rPr>
          <w:b/>
        </w:rPr>
        <w:t>ДЕЙСТВИЕ ДОГОВОРА И ПРОЧИЕ УСЛОВИЯ</w:t>
      </w:r>
    </w:p>
    <w:p w:rsidR="00054CEA" w:rsidRDefault="00C46F31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714EB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Договор действует с </w:t>
      </w:r>
      <w:r w:rsidR="0023338A"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момента его подписания до полного исполнения Сторонами принятых на себя обязательств. </w:t>
      </w:r>
    </w:p>
    <w:p w:rsidR="00616A73" w:rsidRDefault="00616A73" w:rsidP="00616A7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12.2.</w:t>
      </w:r>
      <w:r w:rsidRPr="00F27C51">
        <w:rPr>
          <w:rFonts w:ascii="Times New Roman" w:eastAsia="Calibri" w:hAnsi="Times New Roman" w:cs="Times New Roman"/>
          <w:sz w:val="24"/>
          <w:szCs w:val="24"/>
        </w:rPr>
        <w:t xml:space="preserve"> Договор, заключенный между </w:t>
      </w:r>
      <w:r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Pr="00F27C51">
        <w:rPr>
          <w:rFonts w:ascii="Times New Roman" w:eastAsia="Calibri" w:hAnsi="Times New Roman" w:cs="Times New Roman"/>
          <w:sz w:val="24"/>
          <w:szCs w:val="24"/>
        </w:rPr>
        <w:t xml:space="preserve"> и Заказчиком, представляет собой документ, подписанный обеими сторонами, юридически оформляющий достигнутые соглашения между ними. </w:t>
      </w:r>
    </w:p>
    <w:p w:rsidR="00616A73" w:rsidRDefault="00616A73" w:rsidP="00616A7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27C51">
        <w:rPr>
          <w:rFonts w:ascii="Times New Roman" w:eastAsia="Calibri" w:hAnsi="Times New Roman" w:cs="Times New Roman"/>
          <w:sz w:val="24"/>
          <w:szCs w:val="24"/>
        </w:rPr>
        <w:t xml:space="preserve">Приложения, поименованные в тексте и подписанные Сторонами, являются его неотъемлемой частью. </w:t>
      </w:r>
    </w:p>
    <w:p w:rsidR="00616A73" w:rsidRDefault="00616A73" w:rsidP="00616A7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F27C51">
        <w:rPr>
          <w:rFonts w:ascii="Times New Roman" w:eastAsia="Calibri" w:hAnsi="Times New Roman" w:cs="Times New Roman"/>
          <w:sz w:val="24"/>
          <w:szCs w:val="24"/>
        </w:rPr>
        <w:t xml:space="preserve">Все дополнения или изменения к уже подписанному Договору, возникшие в процессе его выполнения, рассматриваются Заказчиком и </w:t>
      </w:r>
      <w:r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Pr="00F27C51">
        <w:rPr>
          <w:rFonts w:ascii="Times New Roman" w:eastAsia="Calibri" w:hAnsi="Times New Roman" w:cs="Times New Roman"/>
          <w:sz w:val="24"/>
          <w:szCs w:val="24"/>
        </w:rPr>
        <w:t xml:space="preserve"> и при обоюдном согласии сторон оформляются дополнительными соглашениями, являющимися неотъемлемой частью </w:t>
      </w:r>
      <w:r>
        <w:rPr>
          <w:rFonts w:ascii="Times New Roman" w:eastAsia="Calibri" w:hAnsi="Times New Roman" w:cs="Times New Roman"/>
          <w:sz w:val="24"/>
          <w:szCs w:val="24"/>
        </w:rPr>
        <w:t>Договора, за исключением случаев, предусмотренных договором.</w:t>
      </w:r>
    </w:p>
    <w:p w:rsidR="00054CEA" w:rsidRDefault="00616A73" w:rsidP="00616A7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27C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4CE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27C51">
        <w:rPr>
          <w:rFonts w:ascii="Times New Roman" w:eastAsia="Calibri" w:hAnsi="Times New Roman" w:cs="Times New Roman"/>
          <w:sz w:val="24"/>
          <w:szCs w:val="24"/>
        </w:rPr>
        <w:t xml:space="preserve">Требования к содержанию, объему, качеству </w:t>
      </w:r>
      <w:r>
        <w:rPr>
          <w:rFonts w:ascii="Times New Roman" w:eastAsia="Calibri" w:hAnsi="Times New Roman" w:cs="Times New Roman"/>
          <w:sz w:val="24"/>
          <w:szCs w:val="24"/>
        </w:rPr>
        <w:t>услуг/</w:t>
      </w:r>
      <w:r w:rsidRPr="00F27C51">
        <w:rPr>
          <w:rFonts w:ascii="Times New Roman" w:eastAsia="Calibri" w:hAnsi="Times New Roman" w:cs="Times New Roman"/>
          <w:sz w:val="24"/>
          <w:szCs w:val="24"/>
        </w:rPr>
        <w:t>работ устанавливаются Сторонами в те</w:t>
      </w:r>
      <w:r>
        <w:rPr>
          <w:rFonts w:ascii="Times New Roman" w:eastAsia="Calibri" w:hAnsi="Times New Roman" w:cs="Times New Roman"/>
          <w:sz w:val="24"/>
          <w:szCs w:val="24"/>
        </w:rPr>
        <w:t>хническом задании (Приложение № 1 к договору)</w:t>
      </w:r>
      <w:r w:rsidRPr="00F27C5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которое является </w:t>
      </w:r>
      <w:r w:rsidRPr="00F27C51">
        <w:rPr>
          <w:rFonts w:ascii="Times New Roman" w:eastAsia="Calibri" w:hAnsi="Times New Roman" w:cs="Times New Roman"/>
          <w:sz w:val="24"/>
          <w:szCs w:val="24"/>
        </w:rPr>
        <w:t>неотъемлемой частью Договора.</w:t>
      </w:r>
    </w:p>
    <w:p w:rsidR="00054CEA" w:rsidRPr="00616A73" w:rsidRDefault="00054CEA" w:rsidP="00616A7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4CEA">
        <w:rPr>
          <w:rFonts w:ascii="Times New Roman" w:eastAsia="Calibri" w:hAnsi="Times New Roman" w:cs="Times New Roman"/>
          <w:sz w:val="24"/>
          <w:szCs w:val="24"/>
        </w:rPr>
        <w:t xml:space="preserve">         Любое изменение сроков выполнения работ по Договору не зависимо от причины, оформляется дополнительным соглашением к Договору. Дополнительное соглашение формируется в соответствии с Положениями о закупке товаров, работ, услуг для нужд Общества.</w:t>
      </w:r>
    </w:p>
    <w:p w:rsidR="00672A1D" w:rsidRPr="00C46F31" w:rsidRDefault="00C46F31" w:rsidP="00C46F31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672A1D" w:rsidRPr="00C46F3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Уступка прав  требования по  Договору может быть произведена Исполнителем исключительно с письменного согласия Заказчика, за исключением случаев, предусмотренных Договором.</w:t>
      </w:r>
    </w:p>
    <w:p w:rsidR="00C46F31" w:rsidRPr="00C46F31" w:rsidRDefault="00C46F31" w:rsidP="00C46F31">
      <w:pPr>
        <w:widowControl w:val="0"/>
        <w:shd w:val="clear" w:color="auto" w:fill="FFFFFF"/>
        <w:spacing w:before="14" w:after="14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.4. Договор составлен в 2 (двух) подлинных экземплярах, имеющих одинаковую юридическую силу, по одному для каждой из Сторон.</w:t>
      </w:r>
    </w:p>
    <w:p w:rsidR="00672A1D" w:rsidRPr="00C46F31" w:rsidRDefault="00E2003E" w:rsidP="00C46F31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12</w:t>
      </w:r>
      <w:r w:rsidR="00C46F31"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</w:t>
      </w:r>
      <w:r w:rsidR="00672A1D"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1714EB" w:rsidRPr="0023338A" w:rsidRDefault="001714EB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</w:t>
      </w:r>
      <w:r w:rsidRPr="002333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Договора являются следующие Приложения:</w:t>
      </w:r>
    </w:p>
    <w:p w:rsidR="001714EB" w:rsidRPr="00C46F31" w:rsidRDefault="00C46F31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.6</w:t>
      </w:r>
      <w:r w:rsidR="001714EB"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Приложение № 1: </w:t>
      </w:r>
      <w:r w:rsidR="00F27C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  <w:r w:rsidR="001714EB"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14EB" w:rsidRPr="00C46F31" w:rsidRDefault="00C46F31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.6</w:t>
      </w:r>
      <w:r w:rsidR="001714EB"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Приложение № 2: Перечень </w:t>
      </w:r>
      <w:r w:rsidR="00F27C5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электросетевого оборудования, услуг/работ по техническому обслуживанию и ремонту.</w:t>
      </w:r>
    </w:p>
    <w:p w:rsidR="00C46F31" w:rsidRDefault="00C46F31" w:rsidP="00C46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.6</w:t>
      </w:r>
      <w:r w:rsidR="001714EB"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Приложение № 3: Форма </w:t>
      </w: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приема-передачи оказанных/выполненных услуг/работ.</w:t>
      </w:r>
    </w:p>
    <w:p w:rsidR="00C46F31" w:rsidRPr="00C46F31" w:rsidRDefault="00C46F31" w:rsidP="00C46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.6</w:t>
      </w:r>
      <w:r w:rsidR="001714EB"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4: Расчет стоимости оказываемых/выполняемых услуг/работ. </w:t>
      </w:r>
    </w:p>
    <w:p w:rsidR="001714EB" w:rsidRPr="00C46F31" w:rsidRDefault="00E2003E" w:rsidP="00C46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12</w:t>
      </w:r>
      <w:r w:rsidR="00C46F31"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.6.5. Приложение № 5</w:t>
      </w:r>
      <w:r w:rsidR="001714EB"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46F31"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предоставления информации о структуре собственников/бенефициаров.</w:t>
      </w:r>
    </w:p>
    <w:p w:rsidR="00E2003E" w:rsidRDefault="00E2003E" w:rsidP="00C46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12</w:t>
      </w:r>
      <w:r w:rsidR="00C46F31" w:rsidRPr="00C46F31">
        <w:rPr>
          <w:rFonts w:ascii="Times New Roman" w:eastAsia="Times New Roman" w:hAnsi="Times New Roman" w:cs="Times New Roman"/>
          <w:sz w:val="24"/>
          <w:szCs w:val="24"/>
          <w:lang w:eastAsia="ru-RU"/>
        </w:rPr>
        <w:t>.6.6. Приложение № 6: Форма письменного согласия собственников/бенефициаров, являющихся физическими лицами, на обработку и передачу персональн</w:t>
      </w:r>
      <w:r w:rsidR="00616A73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данных.</w:t>
      </w:r>
    </w:p>
    <w:p w:rsidR="00DD473A" w:rsidRDefault="00DD473A" w:rsidP="00C46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12.6.7. Календарный план-график оказания услуг/выполнения работ.</w:t>
      </w:r>
    </w:p>
    <w:p w:rsidR="004A7CD6" w:rsidRDefault="004A7CD6" w:rsidP="00C46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CD6" w:rsidRPr="00616A73" w:rsidRDefault="004A7CD6" w:rsidP="00C46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4EB" w:rsidRPr="0023338A" w:rsidRDefault="00E2003E" w:rsidP="001714EB">
      <w:pPr>
        <w:keepNext/>
        <w:widowControl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13</w:t>
      </w:r>
      <w:r w:rsidR="001714EB" w:rsidRPr="0023338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 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1714EB" w:rsidRPr="0023338A" w:rsidTr="00D00EF3">
        <w:trPr>
          <w:trHeight w:val="288"/>
        </w:trPr>
        <w:tc>
          <w:tcPr>
            <w:tcW w:w="4896" w:type="dxa"/>
            <w:vAlign w:val="center"/>
          </w:tcPr>
          <w:p w:rsidR="001714EB" w:rsidRPr="0023338A" w:rsidRDefault="001714EB" w:rsidP="00171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14EB" w:rsidRPr="0023338A" w:rsidRDefault="00C46F31" w:rsidP="0017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1714EB" w:rsidRPr="00233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4993" w:type="dxa"/>
            <w:vAlign w:val="center"/>
          </w:tcPr>
          <w:p w:rsidR="00C46F31" w:rsidRDefault="00C46F31" w:rsidP="0017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14EB" w:rsidRPr="0023338A" w:rsidRDefault="00C46F31" w:rsidP="0017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1714EB" w:rsidRPr="00233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1714EB" w:rsidRPr="0023338A" w:rsidTr="00D00EF3">
        <w:trPr>
          <w:trHeight w:val="576"/>
        </w:trPr>
        <w:tc>
          <w:tcPr>
            <w:tcW w:w="4896" w:type="dxa"/>
          </w:tcPr>
          <w:p w:rsidR="001714EB" w:rsidRPr="0023338A" w:rsidRDefault="006202AC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714EB"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«МРСК Центра» </w:t>
            </w:r>
            <w:r w:rsidR="001714EB" w:rsidRPr="0023338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8"/>
            </w:r>
          </w:p>
          <w:p w:rsidR="001714EB" w:rsidRPr="0023338A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</w:tcPr>
          <w:p w:rsidR="001714EB" w:rsidRPr="0023338A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_____________________________</w:t>
            </w:r>
          </w:p>
          <w:p w:rsidR="001714EB" w:rsidRPr="0023338A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1714EB" w:rsidRPr="0023338A" w:rsidTr="00D00EF3">
        <w:trPr>
          <w:trHeight w:val="592"/>
        </w:trPr>
        <w:tc>
          <w:tcPr>
            <w:tcW w:w="4896" w:type="dxa"/>
          </w:tcPr>
          <w:p w:rsidR="001714EB" w:rsidRPr="0023338A" w:rsidRDefault="001714EB" w:rsidP="00171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лица:</w:t>
            </w:r>
          </w:p>
          <w:p w:rsidR="001714EB" w:rsidRPr="0023338A" w:rsidRDefault="001714EB" w:rsidP="00171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1714EB" w:rsidRPr="0023338A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</w:tcPr>
          <w:p w:rsidR="001714EB" w:rsidRPr="0023338A" w:rsidRDefault="001714EB" w:rsidP="00171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лица:</w:t>
            </w:r>
          </w:p>
          <w:p w:rsidR="001714EB" w:rsidRPr="0023338A" w:rsidRDefault="001714EB" w:rsidP="00171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14EB" w:rsidRPr="005C2D13" w:rsidTr="00D00EF3">
        <w:trPr>
          <w:trHeight w:val="641"/>
        </w:trPr>
        <w:tc>
          <w:tcPr>
            <w:tcW w:w="4896" w:type="dxa"/>
          </w:tcPr>
          <w:p w:rsidR="001714EB" w:rsidRPr="0023338A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______________________________________</w:t>
            </w: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9"/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______________/_____________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/с:  _____________ в ___________________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  ______________ к/с: ______________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ОКПО/ОГРН/ОКАТО: __________________ </w:t>
            </w:r>
          </w:p>
        </w:tc>
        <w:tc>
          <w:tcPr>
            <w:tcW w:w="4993" w:type="dxa"/>
          </w:tcPr>
          <w:p w:rsidR="001714EB" w:rsidRPr="0023338A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______________/_______________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/с:  ____________в ______________________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  ____________ к/с __________________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ОКПО/ОГРН/ОКАТО: ___________________ 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14EB" w:rsidRPr="0023338A" w:rsidRDefault="001714EB" w:rsidP="001714EB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14EB" w:rsidRPr="005C2D13" w:rsidTr="00D00EF3">
        <w:trPr>
          <w:trHeight w:val="641"/>
        </w:trPr>
        <w:tc>
          <w:tcPr>
            <w:tcW w:w="4896" w:type="dxa"/>
          </w:tcPr>
          <w:p w:rsidR="001714EB" w:rsidRPr="0023338A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1714EB" w:rsidRPr="0023338A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993" w:type="dxa"/>
          </w:tcPr>
          <w:p w:rsidR="001714EB" w:rsidRPr="0023338A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1714EB" w:rsidRPr="0023338A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1714EB" w:rsidRPr="0023338A" w:rsidRDefault="001714EB" w:rsidP="001714EB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М.П.   «_____» _____________20___г.     </w:t>
            </w:r>
          </w:p>
        </w:tc>
      </w:tr>
    </w:tbl>
    <w:p w:rsidR="001714EB" w:rsidRPr="00E2003E" w:rsidRDefault="001714EB" w:rsidP="001714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5C2D13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highlight w:val="yellow"/>
          <w:lang w:eastAsia="ru-RU"/>
        </w:rPr>
        <w:br w:type="page"/>
      </w:r>
      <w:r w:rsidRPr="00E2003E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ru-RU"/>
        </w:rPr>
        <w:lastRenderedPageBreak/>
        <w:t xml:space="preserve">    </w:t>
      </w:r>
      <w:r w:rsidR="00F27C51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ru-RU"/>
        </w:rPr>
        <w:t xml:space="preserve">                              </w:t>
      </w:r>
      <w:r w:rsidRPr="00E2003E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Приложение №1</w:t>
      </w:r>
    </w:p>
    <w:p w:rsidR="00E2003E" w:rsidRPr="00E2003E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E2003E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на </w:t>
      </w:r>
      <w:r w:rsidR="00E2003E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             </w:t>
      </w:r>
    </w:p>
    <w:p w:rsidR="00E2003E" w:rsidRPr="00E2003E" w:rsidRDefault="00E2003E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F2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 электросетевого оборудования </w:t>
      </w:r>
      <w:r w:rsidR="001714EB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1714EB" w:rsidRPr="00E2003E" w:rsidRDefault="00E2003E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F2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1714EB"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_______________________</w:t>
      </w:r>
    </w:p>
    <w:p w:rsidR="001714EB" w:rsidRPr="00E2003E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F27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E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«__» _________ 20__ г. </w:t>
      </w:r>
    </w:p>
    <w:p w:rsidR="001714EB" w:rsidRPr="005C2D13" w:rsidRDefault="001714EB" w:rsidP="00171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2513FD" w:rsidRDefault="001714EB" w:rsidP="001714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14EB" w:rsidRPr="002513FD" w:rsidRDefault="001714EB" w:rsidP="001714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9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856"/>
        <w:gridCol w:w="5141"/>
      </w:tblGrid>
      <w:tr w:rsidR="001714EB" w:rsidRPr="005C2D13" w:rsidTr="00D00EF3">
        <w:trPr>
          <w:trHeight w:val="1751"/>
        </w:trPr>
        <w:tc>
          <w:tcPr>
            <w:tcW w:w="4856" w:type="dxa"/>
            <w:shd w:val="clear" w:color="auto" w:fill="FFFFFF"/>
          </w:tcPr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2513FD"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ИСПОЛНИТЕЛЯ</w:t>
            </w: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(должность)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(Ф.И.О.)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2513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141" w:type="dxa"/>
          </w:tcPr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ЗАКАЗЧИКА: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(Ф.И.О.)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2513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1714EB" w:rsidRPr="005C2D13" w:rsidRDefault="001714EB" w:rsidP="001714EB">
      <w:pPr>
        <w:spacing w:after="0" w:line="240" w:lineRule="auto"/>
        <w:ind w:left="6372" w:right="1" w:firstLine="708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5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ind w:left="6372" w:right="1" w:firstLine="708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5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F27C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F27C51" w:rsidRDefault="00F27C51" w:rsidP="00F27C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ТЕХНИЧЕСКОЕ ОБСЛУЖИВАНИЕ И РЕМОНТ </w:t>
      </w:r>
    </w:p>
    <w:p w:rsidR="00F27C51" w:rsidRPr="002513FD" w:rsidRDefault="00F27C51" w:rsidP="00F27C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ЭЛЕКТРОСЕТЕВОГО ОБОРУДОВАНИЯ</w:t>
      </w: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513FD" w:rsidRPr="005C2D13" w:rsidRDefault="002513FD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46F31" w:rsidRDefault="00C46F3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27C51" w:rsidRPr="005C2D13" w:rsidRDefault="00F27C51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2003E" w:rsidRPr="002513FD" w:rsidRDefault="001714EB" w:rsidP="00E200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ru-RU"/>
        </w:rPr>
        <w:lastRenderedPageBreak/>
        <w:t xml:space="preserve">          </w:t>
      </w:r>
      <w:r w:rsidR="002513FD" w:rsidRPr="002513FD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ru-RU"/>
        </w:rPr>
        <w:t xml:space="preserve">                            </w:t>
      </w:r>
      <w:r w:rsidR="002513FD" w:rsidRPr="002513FD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Приложение №2</w:t>
      </w:r>
    </w:p>
    <w:p w:rsidR="00E2003E" w:rsidRPr="002513FD" w:rsidRDefault="00E2003E" w:rsidP="00E200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к Договору на техническое обслуживание и              </w:t>
      </w:r>
    </w:p>
    <w:p w:rsidR="00E2003E" w:rsidRPr="002513FD" w:rsidRDefault="00E2003E" w:rsidP="00E200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ремонт электросетевого оборудования                                                                                                      </w:t>
      </w:r>
    </w:p>
    <w:p w:rsidR="00E2003E" w:rsidRPr="002513FD" w:rsidRDefault="00E2003E" w:rsidP="00E200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№ _______________________</w:t>
      </w:r>
    </w:p>
    <w:p w:rsidR="001714EB" w:rsidRPr="002513FD" w:rsidRDefault="00E2003E" w:rsidP="00E200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от «__» _________ 20__ г.</w:t>
      </w:r>
    </w:p>
    <w:p w:rsidR="001714EB" w:rsidRPr="002513FD" w:rsidRDefault="001714EB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14EB" w:rsidRPr="002513FD" w:rsidRDefault="00F27C51" w:rsidP="001714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ОБОРУДОВАНИЯ И </w:t>
      </w:r>
      <w:r w:rsidR="002513FD" w:rsidRPr="00251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ОКАЗЫВАЕМЫХ УСЛУГ ПО ТЕХНИЧЕСКОМУ ОБСЛУЖИВАНИЮ ЭЛЕКТРОСЕТЕВЫХ ОБЪЕКТОВ ЗАКАЗЧИКА </w:t>
      </w:r>
    </w:p>
    <w:p w:rsidR="001714EB" w:rsidRPr="002513FD" w:rsidRDefault="001714EB" w:rsidP="00171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4EB" w:rsidRPr="002513FD" w:rsidRDefault="001714EB" w:rsidP="00171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11"/>
        <w:gridCol w:w="4359"/>
      </w:tblGrid>
      <w:tr w:rsidR="001714EB" w:rsidRPr="002513FD" w:rsidTr="00F27C51">
        <w:tc>
          <w:tcPr>
            <w:tcW w:w="900" w:type="dxa"/>
          </w:tcPr>
          <w:p w:rsidR="001714EB" w:rsidRPr="002513FD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1714EB" w:rsidRPr="002513FD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11" w:type="dxa"/>
          </w:tcPr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13FD" w:rsidRPr="002513FD" w:rsidRDefault="001714EB" w:rsidP="00251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2513FD"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оказываемых услуг </w:t>
            </w:r>
          </w:p>
          <w:p w:rsidR="001714EB" w:rsidRPr="002513FD" w:rsidRDefault="002513FD" w:rsidP="00251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техническому обслуживанию</w:t>
            </w:r>
          </w:p>
        </w:tc>
        <w:tc>
          <w:tcPr>
            <w:tcW w:w="4359" w:type="dxa"/>
          </w:tcPr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14EB" w:rsidRPr="002513FD" w:rsidRDefault="002513FD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электросетевого оборудования</w:t>
            </w: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714EB" w:rsidRPr="002513FD" w:rsidTr="00F27C51">
        <w:tc>
          <w:tcPr>
            <w:tcW w:w="900" w:type="dxa"/>
          </w:tcPr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359" w:type="dxa"/>
          </w:tcPr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1714EB" w:rsidRPr="002513FD" w:rsidTr="00F27C51">
        <w:tc>
          <w:tcPr>
            <w:tcW w:w="900" w:type="dxa"/>
          </w:tcPr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359" w:type="dxa"/>
          </w:tcPr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1714EB" w:rsidRPr="002513FD" w:rsidTr="00F27C51">
        <w:tc>
          <w:tcPr>
            <w:tcW w:w="900" w:type="dxa"/>
          </w:tcPr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359" w:type="dxa"/>
          </w:tcPr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</w:tbl>
    <w:p w:rsidR="002513FD" w:rsidRPr="002513FD" w:rsidRDefault="002513FD" w:rsidP="002513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3FD" w:rsidRPr="002513FD" w:rsidRDefault="002513FD" w:rsidP="002513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  <w:r w:rsidR="00F27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ОБОРУДОВАНИЯ И </w:t>
      </w:r>
      <w:r w:rsidRPr="00251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 ПО РЕМОНТУ ЭЛЕКТРОСЕТЕВЫХ </w:t>
      </w:r>
    </w:p>
    <w:p w:rsidR="002513FD" w:rsidRPr="002513FD" w:rsidRDefault="002513FD" w:rsidP="002513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ОБЪЕКТОВ ЗАКАЗЧИКА </w:t>
      </w:r>
    </w:p>
    <w:p w:rsidR="002513FD" w:rsidRPr="002513FD" w:rsidRDefault="002513FD" w:rsidP="00251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11"/>
        <w:gridCol w:w="4359"/>
      </w:tblGrid>
      <w:tr w:rsidR="002513FD" w:rsidRPr="002513FD" w:rsidTr="00F27C51">
        <w:tc>
          <w:tcPr>
            <w:tcW w:w="900" w:type="dxa"/>
          </w:tcPr>
          <w:p w:rsidR="002513FD" w:rsidRPr="002513FD" w:rsidRDefault="002513FD" w:rsidP="00953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2513FD" w:rsidRPr="002513FD" w:rsidRDefault="002513FD" w:rsidP="00953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11" w:type="dxa"/>
          </w:tcPr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13FD" w:rsidRPr="002513FD" w:rsidRDefault="002513FD" w:rsidP="00251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выполняемых работ </w:t>
            </w:r>
          </w:p>
          <w:p w:rsidR="002513FD" w:rsidRPr="002513FD" w:rsidRDefault="002513FD" w:rsidP="00251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ремонту </w:t>
            </w:r>
          </w:p>
        </w:tc>
        <w:tc>
          <w:tcPr>
            <w:tcW w:w="4359" w:type="dxa"/>
          </w:tcPr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электросетевого оборудования</w:t>
            </w: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513FD" w:rsidRPr="002513FD" w:rsidTr="00F27C51">
        <w:tc>
          <w:tcPr>
            <w:tcW w:w="900" w:type="dxa"/>
          </w:tcPr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359" w:type="dxa"/>
          </w:tcPr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2513FD" w:rsidRPr="002513FD" w:rsidTr="00F27C51">
        <w:tc>
          <w:tcPr>
            <w:tcW w:w="900" w:type="dxa"/>
          </w:tcPr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359" w:type="dxa"/>
          </w:tcPr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2513FD" w:rsidRPr="002513FD" w:rsidTr="00F27C51">
        <w:tc>
          <w:tcPr>
            <w:tcW w:w="900" w:type="dxa"/>
          </w:tcPr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</w:tcPr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359" w:type="dxa"/>
          </w:tcPr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13FD" w:rsidRPr="002513FD" w:rsidRDefault="002513FD" w:rsidP="0095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</w:tbl>
    <w:p w:rsidR="001714EB" w:rsidRPr="002513FD" w:rsidRDefault="001714EB" w:rsidP="001714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14EB" w:rsidRPr="002513FD" w:rsidRDefault="001714EB" w:rsidP="001714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9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856"/>
        <w:gridCol w:w="5141"/>
      </w:tblGrid>
      <w:tr w:rsidR="001714EB" w:rsidRPr="005C2D13" w:rsidTr="00D00EF3">
        <w:trPr>
          <w:trHeight w:val="1751"/>
        </w:trPr>
        <w:tc>
          <w:tcPr>
            <w:tcW w:w="4856" w:type="dxa"/>
            <w:shd w:val="clear" w:color="auto" w:fill="FFFFFF"/>
          </w:tcPr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2513FD"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ИСПОЛНИТЕЛЯ</w:t>
            </w: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(должность)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(Ф.И.О.)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5141" w:type="dxa"/>
          </w:tcPr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ЗАКАЗЧИКА: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(Ф.И.О.)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1714EB" w:rsidRPr="002513FD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13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1714EB" w:rsidRPr="005C2D13" w:rsidRDefault="001714EB" w:rsidP="002513FD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5"/>
          <w:highlight w:val="yellow"/>
          <w:lang w:eastAsia="ru-RU"/>
        </w:rPr>
      </w:pPr>
    </w:p>
    <w:p w:rsidR="002513FD" w:rsidRPr="002513FD" w:rsidRDefault="001714EB" w:rsidP="002513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 xml:space="preserve">                        </w:t>
      </w:r>
      <w:r w:rsidR="002513FD" w:rsidRPr="002513FD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 xml:space="preserve">     </w:t>
      </w:r>
      <w:r w:rsidR="000D2575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 xml:space="preserve">  </w:t>
      </w:r>
      <w:r w:rsidR="002513FD" w:rsidRPr="002513FD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Приложение №3</w:t>
      </w:r>
      <w:r w:rsidR="000D2575">
        <w:rPr>
          <w:rStyle w:val="a6"/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footnoteReference w:id="10"/>
      </w:r>
    </w:p>
    <w:p w:rsidR="002513FD" w:rsidRPr="002513FD" w:rsidRDefault="002513FD" w:rsidP="00251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к Договору на техническое обслуживание и              </w:t>
      </w:r>
    </w:p>
    <w:p w:rsidR="002513FD" w:rsidRPr="002513FD" w:rsidRDefault="002513FD" w:rsidP="00251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ремонт электросетевого оборудования                                                                                                      </w:t>
      </w:r>
    </w:p>
    <w:p w:rsidR="002513FD" w:rsidRPr="002513FD" w:rsidRDefault="002513FD" w:rsidP="00251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№ _______________________</w:t>
      </w:r>
    </w:p>
    <w:p w:rsidR="002513FD" w:rsidRPr="002513FD" w:rsidRDefault="002513FD" w:rsidP="002513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от «__» _________ 20__ г.</w:t>
      </w:r>
    </w:p>
    <w:p w:rsidR="001714EB" w:rsidRPr="005C2D13" w:rsidRDefault="001714EB" w:rsidP="002513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  <w:highlight w:val="yellow"/>
          <w:lang w:eastAsia="ru-RU"/>
        </w:rPr>
      </w:pPr>
      <w:r w:rsidRPr="005C2D13">
        <w:rPr>
          <w:rFonts w:ascii="Times New Roman" w:eastAsia="Times New Roman" w:hAnsi="Times New Roman" w:cs="Times New Roman"/>
          <w:b/>
          <w:spacing w:val="20"/>
          <w:sz w:val="24"/>
          <w:szCs w:val="24"/>
          <w:highlight w:val="yellow"/>
          <w:lang w:eastAsia="ru-RU"/>
        </w:rPr>
        <w:t xml:space="preserve">                                                             </w:t>
      </w:r>
    </w:p>
    <w:p w:rsidR="002E1909" w:rsidRPr="002E1909" w:rsidRDefault="002E1909" w:rsidP="002E1909">
      <w:pPr>
        <w:tabs>
          <w:tab w:val="left" w:pos="1701"/>
        </w:tabs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E1909" w:rsidRPr="002E1909" w:rsidTr="00953C61">
        <w:trPr>
          <w:trHeight w:val="641"/>
        </w:trPr>
        <w:tc>
          <w:tcPr>
            <w:tcW w:w="4956" w:type="dxa"/>
          </w:tcPr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E1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Акта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приема-передачи оказанных/выполненных услуг/</w:t>
      </w:r>
      <w:r w:rsidRPr="002E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</w:t>
      </w: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Излагается форма документа об исполнении обязательств контрагентом                        </w:t>
      </w:r>
      <w:r w:rsidR="00620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2E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«МРСК Центра», утвержденная им в качестве формы первичного учетного документа</w:t>
      </w:r>
      <w:r w:rsidRPr="002E190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1"/>
      </w:r>
      <w:r w:rsidRPr="002E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909" w:rsidRPr="002E1909" w:rsidRDefault="002E1909" w:rsidP="002E1909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575" w:rsidRDefault="000D2575" w:rsidP="000D257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0D2575" w:rsidP="000D257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</w:t>
      </w:r>
      <w:r w:rsidR="002E1909" w:rsidRPr="002E19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ожение № 3</w:t>
      </w:r>
      <w:r w:rsidR="002E1909" w:rsidRPr="002E19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</w:p>
    <w:p w:rsidR="000D2575" w:rsidRPr="002513FD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на техническое обслуживание и              </w:t>
      </w:r>
    </w:p>
    <w:p w:rsidR="000D2575" w:rsidRPr="002513FD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ремонт электросетевого оборудования                                                                                                      </w:t>
      </w:r>
    </w:p>
    <w:p w:rsidR="000D2575" w:rsidRPr="002513FD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№ _______________________</w:t>
      </w:r>
    </w:p>
    <w:p w:rsidR="000D2575" w:rsidRPr="002513FD" w:rsidRDefault="000D2575" w:rsidP="000D25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от «__» _________ 20__ г.</w:t>
      </w: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1701"/>
        </w:tabs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E1909" w:rsidRPr="002E1909" w:rsidTr="00953C61">
        <w:trPr>
          <w:trHeight w:val="641"/>
        </w:trPr>
        <w:tc>
          <w:tcPr>
            <w:tcW w:w="4956" w:type="dxa"/>
          </w:tcPr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0D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E1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2E1909" w:rsidRPr="002E1909" w:rsidRDefault="002E1909" w:rsidP="002E1909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575" w:rsidRPr="002E1909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Акта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приема-передачи оказанных/выполненных услуг/</w:t>
      </w:r>
      <w:r w:rsidRPr="002E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</w:t>
      </w: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Излагается форма документа об исполнении обязательств контрагентом                        ОАО «МРСК Центра», отвечающая требованиям ст. 9 Федерального закона </w:t>
      </w: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бухгалтерском учете» от 06.12.2011 № 402-ФЗ</w:t>
      </w:r>
      <w:r w:rsidRPr="002E190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  <w:r w:rsidRPr="002E190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3"/>
      </w:r>
      <w:r w:rsidRPr="002E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E1909" w:rsidRPr="002E1909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909" w:rsidRPr="002E1909" w:rsidRDefault="002E1909" w:rsidP="002E1909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2E1909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09" w:rsidRPr="005C2D13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E1909" w:rsidRPr="005C2D13" w:rsidRDefault="002E1909" w:rsidP="002E1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909" w:rsidRPr="005C2D13" w:rsidRDefault="002E1909" w:rsidP="002E1909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highlight w:val="yellow"/>
          <w:lang w:eastAsia="ru-RU"/>
        </w:rPr>
      </w:pPr>
    </w:p>
    <w:p w:rsidR="002E1909" w:rsidRPr="005C2D13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909" w:rsidRPr="005C2D13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909" w:rsidRPr="005C2D13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909" w:rsidRPr="005C2D13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909" w:rsidRPr="005C2D13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909" w:rsidRPr="005C2D13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909" w:rsidRPr="005C2D13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909" w:rsidRPr="005C2D13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909" w:rsidRPr="005C2D13" w:rsidRDefault="002E1909" w:rsidP="002E190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909" w:rsidRPr="005C2D13" w:rsidRDefault="002E1909" w:rsidP="000D257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D2575" w:rsidRPr="002E1909" w:rsidRDefault="000D2575" w:rsidP="000D257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Pr="002E19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ожение № 4</w:t>
      </w:r>
    </w:p>
    <w:p w:rsidR="000D2575" w:rsidRPr="002513FD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на техническое обслуживание и              </w:t>
      </w:r>
    </w:p>
    <w:p w:rsidR="000D2575" w:rsidRPr="002513FD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ремонт электросетевого оборудования                                                                                                      </w:t>
      </w:r>
    </w:p>
    <w:p w:rsidR="000D2575" w:rsidRPr="002513FD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№ _______________________</w:t>
      </w:r>
    </w:p>
    <w:p w:rsidR="000D2575" w:rsidRPr="002513FD" w:rsidRDefault="000D2575" w:rsidP="000D25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от «__» _________ 20__ г.</w:t>
      </w: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714EB" w:rsidRDefault="004A7CD6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СВОДНЫЙ </w:t>
      </w:r>
      <w:r w:rsidR="000D2575" w:rsidRPr="000D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СТОИМОСТИ УСЛУГ ПО ТЕХНИЧЕСКОМУ ОБСЛУЖИ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ВАНИЮ </w:t>
      </w:r>
      <w:r w:rsidR="000D2575" w:rsidRPr="000D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РЕМОНТУ ЭЛЕКТРОСЕТЕВОГО ОБОРУДОВАНИЯ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4A7CD6" w:rsidRPr="000D2575" w:rsidRDefault="004A7CD6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ЛОКАЛЬНЫЕ СМЕТЫ № __ - __ </w:t>
      </w:r>
    </w:p>
    <w:p w:rsidR="001714EB" w:rsidRPr="000D2575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714EB" w:rsidRPr="000D2575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714EB" w:rsidRPr="000D2575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714EB" w:rsidRPr="000D2575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714EB" w:rsidRPr="000D2575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714EB" w:rsidRPr="000D2575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714EB" w:rsidRPr="000D2575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714EB" w:rsidRPr="000D2575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714EB" w:rsidRPr="000D2575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714EB" w:rsidRPr="000D2575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714EB" w:rsidRPr="000D2575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99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856"/>
        <w:gridCol w:w="5141"/>
      </w:tblGrid>
      <w:tr w:rsidR="001714EB" w:rsidRPr="005C2D13" w:rsidTr="00D00EF3">
        <w:trPr>
          <w:trHeight w:val="1751"/>
        </w:trPr>
        <w:tc>
          <w:tcPr>
            <w:tcW w:w="4856" w:type="dxa"/>
            <w:shd w:val="clear" w:color="auto" w:fill="FFFFFF"/>
          </w:tcPr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0D2575"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ИСПОЛНИТЕЛЯ</w:t>
            </w: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(должность)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(Ф.И.О.)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5141" w:type="dxa"/>
          </w:tcPr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ЗАКАЗЧИКА: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(Ф.И.О.)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0D2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shd w:val="clear" w:color="auto" w:fill="FFFFFF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714EB" w:rsidRPr="005C2D13" w:rsidRDefault="001714EB" w:rsidP="001714EB">
      <w:pPr>
        <w:widowControl w:val="0"/>
        <w:shd w:val="clear" w:color="auto" w:fill="FFFFFF"/>
        <w:spacing w:before="14" w:after="14" w:line="264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714EB" w:rsidRPr="005C2D13" w:rsidRDefault="001714EB" w:rsidP="0017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1714EB" w:rsidRPr="005C2D13" w:rsidSect="00D00EF3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D2575" w:rsidRPr="002E1909" w:rsidRDefault="001714EB" w:rsidP="000D257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</w:t>
      </w:r>
      <w:r w:rsidR="000D2575" w:rsidRPr="000D257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  <w:r w:rsidR="000D2575" w:rsidRPr="002E19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</w:t>
      </w:r>
      <w:r w:rsidR="000D2575"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ожение № 5</w:t>
      </w:r>
    </w:p>
    <w:p w:rsidR="000D2575" w:rsidRPr="000D2575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к Договору на техническое обслуживание и              </w:t>
      </w:r>
    </w:p>
    <w:p w:rsidR="000D2575" w:rsidRPr="000D2575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ремонт электросетевого оборудования                                                                                                      </w:t>
      </w:r>
    </w:p>
    <w:p w:rsidR="000D2575" w:rsidRPr="000D2575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№ _______________________</w:t>
      </w:r>
    </w:p>
    <w:p w:rsidR="000D2575" w:rsidRPr="002513FD" w:rsidRDefault="000D2575" w:rsidP="000D25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от «__» _________ 20__ г.</w:t>
      </w:r>
    </w:p>
    <w:p w:rsidR="001714EB" w:rsidRPr="000D2575" w:rsidRDefault="001714EB" w:rsidP="000D25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p w:rsidR="001714EB" w:rsidRPr="000D2575" w:rsidRDefault="001714EB" w:rsidP="00171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714EB" w:rsidRPr="000D2575" w:rsidTr="00D00EF3">
        <w:trPr>
          <w:trHeight w:val="641"/>
        </w:trPr>
        <w:tc>
          <w:tcPr>
            <w:tcW w:w="4956" w:type="dxa"/>
          </w:tcPr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1714EB" w:rsidRPr="000D2575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1714EB" w:rsidRPr="000D2575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1714EB" w:rsidRPr="000D2575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1714EB" w:rsidRPr="000D2575" w:rsidRDefault="001714EB" w:rsidP="00171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1714EB" w:rsidRPr="000D2575" w:rsidRDefault="001714EB" w:rsidP="001714EB">
      <w:pPr>
        <w:jc w:val="both"/>
        <w:rPr>
          <w:rFonts w:ascii="Arial" w:eastAsia="Calibri" w:hAnsi="Arial" w:cs="Arial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1714EB" w:rsidRPr="000D2575" w:rsidTr="00D00EF3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714EB" w:rsidRPr="000D2575" w:rsidTr="00D00EF3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1714EB" w:rsidRPr="000D2575" w:rsidTr="00D00EF3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0D257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1714EB" w:rsidRPr="000D2575" w:rsidTr="00D00EF3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714EB" w:rsidRPr="000D2575" w:rsidRDefault="001714EB" w:rsidP="00171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D2575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1714EB" w:rsidRPr="000D2575" w:rsidRDefault="001714EB" w:rsidP="001714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14EB" w:rsidRPr="000D2575" w:rsidRDefault="001714EB" w:rsidP="001714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2575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1714EB" w:rsidRPr="000D2575" w:rsidRDefault="001714EB" w:rsidP="001714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2575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0D2575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</w:p>
    <w:p w:rsidR="001714EB" w:rsidRPr="000D2575" w:rsidRDefault="001714EB" w:rsidP="001714EB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0D257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0D2575">
        <w:rPr>
          <w:rFonts w:ascii="Times New Roman" w:eastAsia="Calibri" w:hAnsi="Times New Roman" w:cs="Times New Roman"/>
          <w:i/>
          <w:sz w:val="20"/>
          <w:szCs w:val="20"/>
        </w:rPr>
        <w:t xml:space="preserve">(подпись)                                                                                                                                                </w:t>
      </w:r>
      <w:r w:rsidRPr="000D2575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0D2575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1714EB" w:rsidRPr="005C2D13" w:rsidRDefault="001714EB" w:rsidP="001714EB">
      <w:pPr>
        <w:rPr>
          <w:rFonts w:ascii="Times New Roman" w:eastAsia="Calibri" w:hAnsi="Times New Roman" w:cs="Times New Roman"/>
          <w:i/>
          <w:sz w:val="24"/>
          <w:szCs w:val="24"/>
          <w:highlight w:val="yellow"/>
        </w:rPr>
      </w:pPr>
    </w:p>
    <w:p w:rsidR="001714EB" w:rsidRPr="005C2D13" w:rsidRDefault="001714EB" w:rsidP="001714EB">
      <w:pPr>
        <w:rPr>
          <w:rFonts w:ascii="Times New Roman" w:eastAsia="Calibri" w:hAnsi="Times New Roman" w:cs="Times New Roman"/>
          <w:i/>
          <w:sz w:val="24"/>
          <w:szCs w:val="24"/>
          <w:highlight w:val="yellow"/>
        </w:rPr>
      </w:pPr>
    </w:p>
    <w:p w:rsidR="001714EB" w:rsidRPr="005C2D13" w:rsidRDefault="001714EB" w:rsidP="001714EB">
      <w:pPr>
        <w:rPr>
          <w:rFonts w:ascii="Times New Roman" w:eastAsia="Calibri" w:hAnsi="Times New Roman" w:cs="Times New Roman"/>
          <w:i/>
          <w:sz w:val="24"/>
          <w:szCs w:val="24"/>
          <w:highlight w:val="yellow"/>
        </w:rPr>
        <w:sectPr w:rsidR="001714EB" w:rsidRPr="005C2D13" w:rsidSect="00D00EF3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0D2575" w:rsidRPr="002E1909" w:rsidRDefault="001714EB" w:rsidP="000D257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</w:t>
      </w:r>
      <w:r w:rsidR="000D2575"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2575" w:rsidRPr="002E19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</w:t>
      </w:r>
      <w:r w:rsidR="000D2575"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ожение № </w:t>
      </w:r>
      <w:r w:rsid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0D2575" w:rsidRPr="000D2575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к Договору на техническое обслуживание и              </w:t>
      </w:r>
    </w:p>
    <w:p w:rsidR="000D2575" w:rsidRPr="000D2575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ремонт электросетевого оборудования                                                                                                      </w:t>
      </w:r>
    </w:p>
    <w:p w:rsidR="000D2575" w:rsidRPr="000D2575" w:rsidRDefault="000D2575" w:rsidP="000D2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№ _______________________</w:t>
      </w:r>
    </w:p>
    <w:p w:rsidR="000D2575" w:rsidRPr="002513FD" w:rsidRDefault="000D2575" w:rsidP="000D25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от «__» _________ 20__ г.</w:t>
      </w:r>
    </w:p>
    <w:p w:rsidR="001714EB" w:rsidRPr="005C2D13" w:rsidRDefault="001714EB" w:rsidP="000D2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14EB" w:rsidRPr="000D2575" w:rsidRDefault="001714EB" w:rsidP="001714EB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Форму </w:t>
      </w:r>
      <w:r w:rsidRPr="000D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0D25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D2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утверждаем:</w:t>
      </w:r>
    </w:p>
    <w:p w:rsidR="001714EB" w:rsidRPr="000D2575" w:rsidRDefault="001714EB" w:rsidP="00171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1714EB" w:rsidRPr="000D2575" w:rsidTr="000D2575">
        <w:trPr>
          <w:trHeight w:val="1939"/>
        </w:trPr>
        <w:tc>
          <w:tcPr>
            <w:tcW w:w="4956" w:type="dxa"/>
          </w:tcPr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1714EB" w:rsidRPr="000D2575" w:rsidRDefault="001714EB" w:rsidP="000D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1714EB" w:rsidRPr="000D2575" w:rsidRDefault="001714EB" w:rsidP="000D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1714EB" w:rsidRPr="000D2575" w:rsidRDefault="001714EB" w:rsidP="000D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«_____» _____________20___г.</w:t>
            </w:r>
          </w:p>
        </w:tc>
        <w:tc>
          <w:tcPr>
            <w:tcW w:w="4956" w:type="dxa"/>
          </w:tcPr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1714EB" w:rsidRPr="000D2575" w:rsidRDefault="001714EB" w:rsidP="000D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1714EB" w:rsidRPr="000D2575" w:rsidRDefault="001714EB" w:rsidP="000D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1714EB" w:rsidRPr="000D2575" w:rsidRDefault="001714EB" w:rsidP="001714EB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1714EB" w:rsidRPr="000D2575" w:rsidRDefault="001714EB" w:rsidP="000D2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«_____» _____________20___г.</w:t>
            </w:r>
          </w:p>
        </w:tc>
        <w:tc>
          <w:tcPr>
            <w:tcW w:w="4723" w:type="dxa"/>
          </w:tcPr>
          <w:p w:rsidR="001714EB" w:rsidRPr="000D2575" w:rsidRDefault="001714EB" w:rsidP="00171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14EB" w:rsidRPr="000D2575" w:rsidRDefault="001714EB" w:rsidP="000D2575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0D2575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от «___» ____________ 20__ г.</w:t>
      </w:r>
    </w:p>
    <w:p w:rsidR="001714EB" w:rsidRPr="000D2575" w:rsidRDefault="001714EB" w:rsidP="00171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0D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D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0D257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ОАО «МРСК Центра» </w:t>
      </w: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D25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</w:t>
      </w:r>
      <w:proofErr w:type="spellStart"/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0D257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</w:t>
      </w:r>
      <w:proofErr w:type="gramEnd"/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0D257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фамилия, имя, отчество; серия и номер документа, удостоверяющего личность;</w:t>
      </w:r>
      <w:proofErr w:type="gramEnd"/>
      <w:r w:rsidRPr="000D257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ИНН </w:t>
      </w: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ОАО «МРСК Центра»/ОАО «</w:t>
      </w:r>
      <w:proofErr w:type="spellStart"/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714EB" w:rsidRPr="000D2575" w:rsidRDefault="001714EB" w:rsidP="001714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0D257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0D2575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714EB" w:rsidRPr="000D2575" w:rsidRDefault="001714EB" w:rsidP="001714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0D2575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1714EB" w:rsidRPr="000D2575" w:rsidRDefault="001714EB" w:rsidP="001714E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2575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1714EB" w:rsidRPr="000D2575" w:rsidRDefault="001714EB" w:rsidP="001714EB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0D25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D2575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1714EB" w:rsidRPr="000D2575" w:rsidRDefault="001714EB" w:rsidP="001714EB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A7CD6" w:rsidRDefault="001714EB" w:rsidP="001714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5C2D13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                                                                                      </w:t>
      </w:r>
    </w:p>
    <w:p w:rsidR="004A7CD6" w:rsidRDefault="004A7CD6" w:rsidP="001714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A7CD6" w:rsidRPr="002E1909" w:rsidRDefault="004A7CD6" w:rsidP="004A7C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Pr="002E19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</w:t>
      </w: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4A7CD6" w:rsidRPr="000D2575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к Договору на техническое обслуживание и              </w:t>
      </w:r>
    </w:p>
    <w:p w:rsidR="004A7CD6" w:rsidRPr="000D2575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ремонт электросетевого оборудования                                                                                                      </w:t>
      </w:r>
    </w:p>
    <w:p w:rsidR="004A7CD6" w:rsidRPr="000D2575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№ _______________________</w:t>
      </w:r>
    </w:p>
    <w:p w:rsidR="004A7CD6" w:rsidRPr="002513FD" w:rsidRDefault="004A7CD6" w:rsidP="004A7CD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от «__» _________ 20__ г.</w:t>
      </w:r>
    </w:p>
    <w:p w:rsidR="004A7CD6" w:rsidRDefault="004A7CD6" w:rsidP="001714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A7CD6" w:rsidRDefault="004A7CD6" w:rsidP="001714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A7CD6" w:rsidRDefault="004A7CD6" w:rsidP="001714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A7CD6" w:rsidRDefault="004A7CD6" w:rsidP="001714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A7CD6" w:rsidRDefault="004A7CD6" w:rsidP="001714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714EB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C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план-график оказания услуг/выполнения работ</w:t>
      </w: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D6" w:rsidRDefault="004A7CD6" w:rsidP="004A7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9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856"/>
        <w:gridCol w:w="5141"/>
      </w:tblGrid>
      <w:tr w:rsidR="004A7CD6" w:rsidRPr="005C2D13" w:rsidTr="00E94BDF">
        <w:trPr>
          <w:trHeight w:val="1751"/>
        </w:trPr>
        <w:tc>
          <w:tcPr>
            <w:tcW w:w="4856" w:type="dxa"/>
            <w:shd w:val="clear" w:color="auto" w:fill="FFFFFF"/>
          </w:tcPr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(должность)</w:t>
            </w: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(Ф.И.О.)</w:t>
            </w: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5141" w:type="dxa"/>
          </w:tcPr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ЗАКАЗЧИКА:</w:t>
            </w: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(Ф.И.О.)</w:t>
            </w: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4A7CD6" w:rsidRPr="000D2575" w:rsidRDefault="004A7CD6" w:rsidP="00E94BD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2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0D2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4A7CD6" w:rsidRPr="004A7CD6" w:rsidRDefault="004A7CD6" w:rsidP="004A7C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sectPr w:rsidR="004A7CD6" w:rsidRPr="004A7CD6" w:rsidSect="00BE3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19B" w:rsidRDefault="0041719B" w:rsidP="001714EB">
      <w:pPr>
        <w:spacing w:after="0" w:line="240" w:lineRule="auto"/>
      </w:pPr>
      <w:r>
        <w:separator/>
      </w:r>
    </w:p>
  </w:endnote>
  <w:endnote w:type="continuationSeparator" w:id="0">
    <w:p w:rsidR="0041719B" w:rsidRDefault="0041719B" w:rsidP="00171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19B" w:rsidRDefault="0041719B" w:rsidP="001714EB">
      <w:pPr>
        <w:spacing w:after="0" w:line="240" w:lineRule="auto"/>
      </w:pPr>
      <w:r>
        <w:separator/>
      </w:r>
    </w:p>
  </w:footnote>
  <w:footnote w:type="continuationSeparator" w:id="0">
    <w:p w:rsidR="0041719B" w:rsidRDefault="0041719B" w:rsidP="001714EB">
      <w:pPr>
        <w:spacing w:after="0" w:line="240" w:lineRule="auto"/>
      </w:pPr>
      <w:r>
        <w:continuationSeparator/>
      </w:r>
    </w:p>
  </w:footnote>
  <w:footnote w:id="1">
    <w:p w:rsidR="0016005B" w:rsidRPr="0076125A" w:rsidRDefault="0016005B" w:rsidP="001714EB">
      <w:pPr>
        <w:pStyle w:val="a4"/>
        <w:jc w:val="both"/>
        <w:rPr>
          <w:i/>
        </w:rPr>
      </w:pPr>
      <w:r w:rsidRPr="00BE785E">
        <w:rPr>
          <w:rStyle w:val="a6"/>
          <w:i/>
        </w:rPr>
        <w:footnoteRef/>
      </w:r>
      <w:r>
        <w:rPr>
          <w:i/>
        </w:rPr>
        <w:t xml:space="preserve"> В случае заключения Д</w:t>
      </w:r>
      <w:r w:rsidRPr="00BE785E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</w:t>
      </w:r>
      <w:r w:rsidR="006202AC">
        <w:rPr>
          <w:i/>
        </w:rPr>
        <w:t>П</w:t>
      </w:r>
      <w:r w:rsidRPr="00BE785E">
        <w:rPr>
          <w:i/>
        </w:rPr>
        <w:t xml:space="preserve">АО «МРСК </w:t>
      </w:r>
      <w:r w:rsidRPr="0076125A">
        <w:rPr>
          <w:i/>
        </w:rPr>
        <w:t xml:space="preserve">Центра» - «__________________ </w:t>
      </w:r>
      <w:proofErr w:type="spellStart"/>
      <w:r w:rsidRPr="0076125A">
        <w:rPr>
          <w:i/>
        </w:rPr>
        <w:t>энерго</w:t>
      </w:r>
      <w:proofErr w:type="spellEnd"/>
      <w:r w:rsidRPr="0076125A">
        <w:rPr>
          <w:i/>
        </w:rPr>
        <w:t>»).</w:t>
      </w:r>
    </w:p>
  </w:footnote>
  <w:footnote w:id="2">
    <w:p w:rsidR="0016005B" w:rsidRDefault="0016005B" w:rsidP="00465717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i/>
        </w:rPr>
        <w:t xml:space="preserve">Пункт 3.2.16 </w:t>
      </w:r>
      <w:r w:rsidRPr="004E7D9E">
        <w:rPr>
          <w:i/>
        </w:rPr>
        <w:t xml:space="preserve"> включается в расходные договоры стоимостью </w:t>
      </w:r>
      <w:r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3">
    <w:p w:rsidR="0016005B" w:rsidRPr="00A521E2" w:rsidRDefault="0016005B" w:rsidP="00465717">
      <w:pPr>
        <w:pStyle w:val="a4"/>
        <w:jc w:val="both"/>
        <w:rPr>
          <w:i/>
        </w:rPr>
      </w:pPr>
      <w:r w:rsidRPr="00A521E2">
        <w:rPr>
          <w:rStyle w:val="a6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</w:t>
      </w:r>
      <w:r w:rsidR="006202AC">
        <w:rPr>
          <w:i/>
        </w:rPr>
        <w:t>П</w:t>
      </w:r>
      <w:r w:rsidRPr="00CE1684">
        <w:rPr>
          <w:i/>
        </w:rPr>
        <w:t>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16005B" w:rsidRDefault="0016005B" w:rsidP="00465717">
      <w:pPr>
        <w:pStyle w:val="a4"/>
      </w:pPr>
    </w:p>
  </w:footnote>
  <w:footnote w:id="4">
    <w:p w:rsidR="0016005B" w:rsidRPr="00097C7E" w:rsidRDefault="0016005B" w:rsidP="005D639B">
      <w:pPr>
        <w:pStyle w:val="a4"/>
        <w:rPr>
          <w:i/>
        </w:rPr>
      </w:pPr>
      <w:r w:rsidRPr="00097C7E">
        <w:rPr>
          <w:rStyle w:val="a6"/>
          <w:i/>
        </w:rPr>
        <w:footnoteRef/>
      </w:r>
      <w:r w:rsidRPr="00097C7E">
        <w:rPr>
          <w:i/>
        </w:rPr>
        <w:t xml:space="preserve"> Пун</w:t>
      </w:r>
      <w:proofErr w:type="gramStart"/>
      <w:r w:rsidRPr="00097C7E">
        <w:rPr>
          <w:i/>
        </w:rPr>
        <w:t>кт вкл</w:t>
      </w:r>
      <w:proofErr w:type="gramEnd"/>
      <w:r w:rsidRPr="00097C7E">
        <w:rPr>
          <w:i/>
        </w:rPr>
        <w:t>ючается в договоры со сроком действия более 1 (одного) года.</w:t>
      </w:r>
    </w:p>
    <w:p w:rsidR="0016005B" w:rsidRDefault="0016005B" w:rsidP="005D639B">
      <w:pPr>
        <w:pStyle w:val="a4"/>
      </w:pPr>
    </w:p>
  </w:footnote>
  <w:footnote w:id="5">
    <w:p w:rsidR="0016005B" w:rsidRPr="00A521E2" w:rsidRDefault="0016005B" w:rsidP="0023338A">
      <w:pPr>
        <w:pStyle w:val="af9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6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6">
    <w:p w:rsidR="0016005B" w:rsidRDefault="0016005B" w:rsidP="001714EB">
      <w:pPr>
        <w:pStyle w:val="a4"/>
        <w:jc w:val="both"/>
        <w:rPr>
          <w:i/>
          <w:szCs w:val="16"/>
        </w:rPr>
      </w:pPr>
      <w:r>
        <w:rPr>
          <w:rStyle w:val="a6"/>
          <w:i/>
          <w:szCs w:val="16"/>
        </w:rPr>
        <w:footnoteRef/>
      </w:r>
      <w:r>
        <w:rPr>
          <w:i/>
          <w:szCs w:val="16"/>
        </w:rPr>
        <w:t xml:space="preserve"> Указывается арбитражный суд по месту нахождения филиала </w:t>
      </w:r>
      <w:r w:rsidR="006202AC">
        <w:rPr>
          <w:i/>
          <w:szCs w:val="16"/>
        </w:rPr>
        <w:t>П</w:t>
      </w:r>
      <w:r>
        <w:rPr>
          <w:i/>
          <w:szCs w:val="16"/>
        </w:rPr>
        <w:t>АО «МРСК Центра».</w:t>
      </w:r>
    </w:p>
  </w:footnote>
  <w:footnote w:id="7">
    <w:p w:rsidR="0016005B" w:rsidRDefault="0016005B" w:rsidP="001714EB">
      <w:pPr>
        <w:pStyle w:val="a4"/>
        <w:jc w:val="both"/>
        <w:rPr>
          <w:i/>
          <w:szCs w:val="16"/>
        </w:rPr>
      </w:pPr>
      <w:r w:rsidRPr="00FC375E">
        <w:rPr>
          <w:rStyle w:val="a6"/>
          <w:i/>
          <w:szCs w:val="16"/>
        </w:rPr>
        <w:footnoteRef/>
      </w:r>
      <w:r>
        <w:rPr>
          <w:i/>
          <w:szCs w:val="16"/>
        </w:rPr>
        <w:t xml:space="preserve"> У</w:t>
      </w:r>
      <w:r w:rsidRPr="00FC375E">
        <w:rPr>
          <w:i/>
          <w:szCs w:val="16"/>
        </w:rPr>
        <w:t>казать Арбитражный суд области</w:t>
      </w:r>
      <w:r>
        <w:rPr>
          <w:i/>
          <w:szCs w:val="16"/>
        </w:rPr>
        <w:t xml:space="preserve"> </w:t>
      </w:r>
      <w:r w:rsidRPr="00FC375E">
        <w:rPr>
          <w:i/>
          <w:szCs w:val="16"/>
        </w:rPr>
        <w:t xml:space="preserve"> по месту  нахождения  филиала.</w:t>
      </w:r>
    </w:p>
  </w:footnote>
  <w:footnote w:id="8">
    <w:p w:rsidR="0016005B" w:rsidRPr="00BE785E" w:rsidRDefault="0016005B" w:rsidP="001714EB">
      <w:pPr>
        <w:pStyle w:val="a4"/>
        <w:jc w:val="both"/>
        <w:rPr>
          <w:i/>
        </w:rPr>
      </w:pPr>
      <w:r w:rsidRPr="00BE785E">
        <w:rPr>
          <w:rStyle w:val="a6"/>
          <w:i/>
        </w:rPr>
        <w:footnoteRef/>
      </w:r>
      <w:r w:rsidRPr="00BE785E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</w:t>
      </w:r>
      <w:r w:rsidR="006202AC">
        <w:rPr>
          <w:i/>
        </w:rPr>
        <w:t>П</w:t>
      </w:r>
      <w:r w:rsidRPr="00BE785E">
        <w:rPr>
          <w:i/>
        </w:rPr>
        <w:t xml:space="preserve">АО «МРСК Центра» - «__________________ </w:t>
      </w:r>
      <w:proofErr w:type="spellStart"/>
      <w:r w:rsidRPr="00BE785E">
        <w:rPr>
          <w:i/>
        </w:rPr>
        <w:t>энерго</w:t>
      </w:r>
      <w:proofErr w:type="spellEnd"/>
      <w:r w:rsidRPr="00BE785E">
        <w:rPr>
          <w:i/>
        </w:rPr>
        <w:t>»).</w:t>
      </w:r>
    </w:p>
  </w:footnote>
  <w:footnote w:id="9">
    <w:p w:rsidR="0016005B" w:rsidRPr="00BE785E" w:rsidRDefault="0016005B" w:rsidP="001714EB">
      <w:pPr>
        <w:pStyle w:val="a4"/>
        <w:jc w:val="both"/>
        <w:rPr>
          <w:i/>
        </w:rPr>
      </w:pPr>
      <w:r w:rsidRPr="00BE785E">
        <w:rPr>
          <w:rStyle w:val="a6"/>
          <w:i/>
        </w:rPr>
        <w:footnoteRef/>
      </w:r>
      <w:r>
        <w:rPr>
          <w:i/>
        </w:rPr>
        <w:t xml:space="preserve"> В случае заключения Д</w:t>
      </w:r>
      <w:r w:rsidRPr="00BE785E">
        <w:rPr>
          <w:i/>
        </w:rPr>
        <w:t>оговора в интересах филиала, необходимо указывать наименование, местонахождение и реквизиты филиала.</w:t>
      </w:r>
    </w:p>
    <w:p w:rsidR="0016005B" w:rsidRPr="00BE785E" w:rsidRDefault="0016005B" w:rsidP="001714EB">
      <w:pPr>
        <w:pStyle w:val="a4"/>
        <w:rPr>
          <w:i/>
          <w:sz w:val="16"/>
          <w:szCs w:val="16"/>
        </w:rPr>
      </w:pPr>
    </w:p>
  </w:footnote>
  <w:footnote w:id="10">
    <w:p w:rsidR="0016005B" w:rsidRDefault="0016005B" w:rsidP="000D2575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>
        <w:rPr>
          <w:i/>
        </w:rPr>
        <w:t>Приложение № 3</w:t>
      </w:r>
      <w:r w:rsidRPr="000E4CDB">
        <w:rPr>
          <w:i/>
        </w:rPr>
        <w:t xml:space="preserve"> к договору излагается в предложенной редакции, если договор заключается с контрагентом ОА</w:t>
      </w:r>
      <w:r>
        <w:rPr>
          <w:i/>
        </w:rPr>
        <w:t xml:space="preserve">О «МРСК Центра», на которого </w:t>
      </w:r>
      <w:r w:rsidRPr="000E4CDB">
        <w:rPr>
          <w:i/>
        </w:rPr>
        <w:t>распространяется сфера действия Федерального закона «О бухгалтерском учете» от 06.12.2011 № 402-ФЗ.</w:t>
      </w:r>
    </w:p>
  </w:footnote>
  <w:footnote w:id="11">
    <w:p w:rsidR="0016005B" w:rsidRPr="00B97867" w:rsidRDefault="0016005B" w:rsidP="002E1909">
      <w:pPr>
        <w:pStyle w:val="a4"/>
        <w:jc w:val="both"/>
        <w:rPr>
          <w:i/>
        </w:rPr>
      </w:pPr>
      <w:r>
        <w:rPr>
          <w:rStyle w:val="a6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контрагентом </w:t>
      </w:r>
      <w:r w:rsidR="006202AC">
        <w:rPr>
          <w:i/>
        </w:rPr>
        <w:t>П</w:t>
      </w:r>
      <w:r w:rsidRPr="00B97867">
        <w:rPr>
          <w:i/>
        </w:rPr>
        <w:t>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12">
    <w:p w:rsidR="0016005B" w:rsidRPr="000E4CDB" w:rsidRDefault="0016005B" w:rsidP="002E1909">
      <w:pPr>
        <w:pStyle w:val="a4"/>
        <w:jc w:val="both"/>
      </w:pPr>
      <w:r w:rsidRPr="000E4CDB">
        <w:rPr>
          <w:rStyle w:val="a6"/>
        </w:rPr>
        <w:footnoteRef/>
      </w:r>
      <w:r w:rsidRPr="000E4CDB">
        <w:t xml:space="preserve"> </w:t>
      </w:r>
      <w:r>
        <w:rPr>
          <w:i/>
        </w:rPr>
        <w:t>Приложение № 3</w:t>
      </w:r>
      <w:r w:rsidRPr="000E4CDB">
        <w:rPr>
          <w:i/>
        </w:rPr>
        <w:t xml:space="preserve"> к договору излагается в предложенной редакции, если договор заключается с контрагентом </w:t>
      </w:r>
      <w:r w:rsidR="006202AC">
        <w:rPr>
          <w:i/>
        </w:rPr>
        <w:t>П</w:t>
      </w:r>
      <w:bookmarkStart w:id="1" w:name="_GoBack"/>
      <w:bookmarkEnd w:id="1"/>
      <w:r w:rsidRPr="000E4CDB">
        <w:rPr>
          <w:i/>
        </w:rPr>
        <w:t>АО «МРСК Центра», на которого не распространяется сфера действия Федерального закона «О бухгалтерском учете» от 06.12.2011 № 402-ФЗ.</w:t>
      </w:r>
    </w:p>
  </w:footnote>
  <w:footnote w:id="13">
    <w:p w:rsidR="0016005B" w:rsidRPr="00B97867" w:rsidRDefault="0016005B" w:rsidP="002E1909">
      <w:pPr>
        <w:pStyle w:val="a4"/>
        <w:jc w:val="both"/>
        <w:rPr>
          <w:i/>
        </w:rPr>
      </w:pPr>
      <w:r w:rsidRPr="000E4CDB">
        <w:rPr>
          <w:rStyle w:val="a6"/>
        </w:rPr>
        <w:footnoteRef/>
      </w:r>
      <w:r w:rsidRPr="000E4CDB">
        <w:t xml:space="preserve"> </w:t>
      </w:r>
      <w:r w:rsidRPr="000E4CDB">
        <w:rPr>
          <w:i/>
        </w:rPr>
        <w:t>Форма документа об исполнении обязательств контрагентом</w:t>
      </w:r>
      <w:r w:rsidRPr="00B97867">
        <w:rPr>
          <w:i/>
        </w:rPr>
        <w:t xml:space="preserve"> </w:t>
      </w:r>
      <w:r w:rsidR="006202AC">
        <w:rPr>
          <w:i/>
        </w:rPr>
        <w:t>П</w:t>
      </w:r>
      <w:r w:rsidRPr="00B97867">
        <w:rPr>
          <w:i/>
        </w:rPr>
        <w:t>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991921"/>
      <w:docPartObj>
        <w:docPartGallery w:val="Page Numbers (Top of Page)"/>
        <w:docPartUnique/>
      </w:docPartObj>
    </w:sdtPr>
    <w:sdtEndPr/>
    <w:sdtContent>
      <w:p w:rsidR="0016005B" w:rsidRDefault="0016005B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2AC">
          <w:rPr>
            <w:noProof/>
          </w:rPr>
          <w:t>25</w:t>
        </w:r>
        <w:r>
          <w:fldChar w:fldCharType="end"/>
        </w:r>
      </w:p>
    </w:sdtContent>
  </w:sdt>
  <w:p w:rsidR="0016005B" w:rsidRDefault="0016005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54616"/>
    <w:multiLevelType w:val="multilevel"/>
    <w:tmpl w:val="D542048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43C121A"/>
    <w:multiLevelType w:val="multilevel"/>
    <w:tmpl w:val="5ED463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53A2CD0"/>
    <w:multiLevelType w:val="multilevel"/>
    <w:tmpl w:val="053A2CD0"/>
    <w:lvl w:ilvl="0" w:tentative="1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 w:tentative="1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EE80C0C"/>
    <w:multiLevelType w:val="multilevel"/>
    <w:tmpl w:val="8E9A15E8"/>
    <w:lvl w:ilvl="0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95" w:hanging="1800"/>
      </w:pPr>
      <w:rPr>
        <w:rFonts w:hint="default"/>
      </w:rPr>
    </w:lvl>
  </w:abstractNum>
  <w:abstractNum w:abstractNumId="5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7">
    <w:nsid w:val="20D54B00"/>
    <w:multiLevelType w:val="multilevel"/>
    <w:tmpl w:val="EB4094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>
    <w:nsid w:val="25236D7E"/>
    <w:multiLevelType w:val="multilevel"/>
    <w:tmpl w:val="97DC3E4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85"/>
        </w:tabs>
        <w:ind w:left="2085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30"/>
        </w:tabs>
        <w:ind w:left="2730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5"/>
        </w:tabs>
        <w:ind w:left="3375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20"/>
        </w:tabs>
        <w:ind w:left="4020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0"/>
        </w:tabs>
        <w:ind w:left="63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395"/>
        </w:tabs>
        <w:ind w:left="7395" w:hanging="2160"/>
      </w:pPr>
      <w:rPr>
        <w:rFonts w:hint="default"/>
      </w:rPr>
    </w:lvl>
  </w:abstractNum>
  <w:abstractNum w:abstractNumId="1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2E1B6DE4"/>
    <w:multiLevelType w:val="multilevel"/>
    <w:tmpl w:val="07B60F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2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3">
    <w:nsid w:val="31DC0447"/>
    <w:multiLevelType w:val="hybridMultilevel"/>
    <w:tmpl w:val="8C48436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5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1866DE2"/>
    <w:multiLevelType w:val="multilevel"/>
    <w:tmpl w:val="767ABBB4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="Times New Roman" w:hint="default"/>
        <w:b w:val="0"/>
      </w:rPr>
    </w:lvl>
  </w:abstractNum>
  <w:abstractNum w:abstractNumId="18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20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46197754"/>
    <w:multiLevelType w:val="multilevel"/>
    <w:tmpl w:val="3EE6826A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40" w:hanging="1440"/>
      </w:pPr>
      <w:rPr>
        <w:rFonts w:hint="default"/>
      </w:rPr>
    </w:lvl>
  </w:abstractNum>
  <w:abstractNum w:abstractNumId="22">
    <w:nsid w:val="4CC27459"/>
    <w:multiLevelType w:val="multilevel"/>
    <w:tmpl w:val="4CC27459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sz w:val="24"/>
        <w:szCs w:val="24"/>
      </w:rPr>
    </w:lvl>
    <w:lvl w:ilvl="3" w:tentative="1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25">
    <w:nsid w:val="599616A6"/>
    <w:multiLevelType w:val="multilevel"/>
    <w:tmpl w:val="047ED8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6">
    <w:nsid w:val="5C3703A7"/>
    <w:multiLevelType w:val="hybridMultilevel"/>
    <w:tmpl w:val="8B32A49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EDD0D0E"/>
    <w:multiLevelType w:val="multilevel"/>
    <w:tmpl w:val="1F822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>
    <w:nsid w:val="5F0F11A6"/>
    <w:multiLevelType w:val="hybridMultilevel"/>
    <w:tmpl w:val="D01E962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30">
    <w:nsid w:val="64573BCE"/>
    <w:multiLevelType w:val="hybridMultilevel"/>
    <w:tmpl w:val="1870C3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32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33">
    <w:nsid w:val="68961F8A"/>
    <w:multiLevelType w:val="multilevel"/>
    <w:tmpl w:val="746E17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4">
    <w:nsid w:val="6BCB2A5B"/>
    <w:multiLevelType w:val="multilevel"/>
    <w:tmpl w:val="090A0694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35">
    <w:nsid w:val="6C7338A4"/>
    <w:multiLevelType w:val="hybridMultilevel"/>
    <w:tmpl w:val="0474480C"/>
    <w:lvl w:ilvl="0" w:tplc="B0229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>
    <w:nsid w:val="70FB2E33"/>
    <w:multiLevelType w:val="multilevel"/>
    <w:tmpl w:val="3E26A3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30"/>
  </w:num>
  <w:num w:numId="6">
    <w:abstractNumId w:val="26"/>
  </w:num>
  <w:num w:numId="7">
    <w:abstractNumId w:val="35"/>
  </w:num>
  <w:num w:numId="8">
    <w:abstractNumId w:val="28"/>
  </w:num>
  <w:num w:numId="9">
    <w:abstractNumId w:val="23"/>
  </w:num>
  <w:num w:numId="10">
    <w:abstractNumId w:val="18"/>
  </w:num>
  <w:num w:numId="11">
    <w:abstractNumId w:val="16"/>
  </w:num>
  <w:num w:numId="12">
    <w:abstractNumId w:val="14"/>
  </w:num>
  <w:num w:numId="13">
    <w:abstractNumId w:val="15"/>
  </w:num>
  <w:num w:numId="14">
    <w:abstractNumId w:val="8"/>
  </w:num>
  <w:num w:numId="15">
    <w:abstractNumId w:val="29"/>
  </w:num>
  <w:num w:numId="16">
    <w:abstractNumId w:val="19"/>
  </w:num>
  <w:num w:numId="17">
    <w:abstractNumId w:val="12"/>
  </w:num>
  <w:num w:numId="18">
    <w:abstractNumId w:val="20"/>
  </w:num>
  <w:num w:numId="19">
    <w:abstractNumId w:val="36"/>
  </w:num>
  <w:num w:numId="20">
    <w:abstractNumId w:val="34"/>
  </w:num>
  <w:num w:numId="21">
    <w:abstractNumId w:val="31"/>
  </w:num>
  <w:num w:numId="22">
    <w:abstractNumId w:val="5"/>
  </w:num>
  <w:num w:numId="23">
    <w:abstractNumId w:val="32"/>
  </w:num>
  <w:num w:numId="24">
    <w:abstractNumId w:val="24"/>
  </w:num>
  <w:num w:numId="25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7"/>
  </w:num>
  <w:num w:numId="28">
    <w:abstractNumId w:val="2"/>
  </w:num>
  <w:num w:numId="29">
    <w:abstractNumId w:val="11"/>
  </w:num>
  <w:num w:numId="30">
    <w:abstractNumId w:val="25"/>
  </w:num>
  <w:num w:numId="31">
    <w:abstractNumId w:val="4"/>
  </w:num>
  <w:num w:numId="32">
    <w:abstractNumId w:val="3"/>
  </w:num>
  <w:num w:numId="33">
    <w:abstractNumId w:val="22"/>
  </w:num>
  <w:num w:numId="34">
    <w:abstractNumId w:val="17"/>
  </w:num>
  <w:num w:numId="35">
    <w:abstractNumId w:val="37"/>
  </w:num>
  <w:num w:numId="36">
    <w:abstractNumId w:val="33"/>
  </w:num>
  <w:num w:numId="37">
    <w:abstractNumId w:val="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D7"/>
    <w:rsid w:val="000005CF"/>
    <w:rsid w:val="00000787"/>
    <w:rsid w:val="000007EF"/>
    <w:rsid w:val="00000F4F"/>
    <w:rsid w:val="00001035"/>
    <w:rsid w:val="0000212A"/>
    <w:rsid w:val="0000242D"/>
    <w:rsid w:val="00002B16"/>
    <w:rsid w:val="000037E8"/>
    <w:rsid w:val="00003B40"/>
    <w:rsid w:val="00003C0E"/>
    <w:rsid w:val="00004237"/>
    <w:rsid w:val="000053CD"/>
    <w:rsid w:val="0000549C"/>
    <w:rsid w:val="00005585"/>
    <w:rsid w:val="00005A53"/>
    <w:rsid w:val="000060CC"/>
    <w:rsid w:val="00006682"/>
    <w:rsid w:val="00006F6B"/>
    <w:rsid w:val="0000705D"/>
    <w:rsid w:val="00007278"/>
    <w:rsid w:val="0000779D"/>
    <w:rsid w:val="00007B33"/>
    <w:rsid w:val="00007BC3"/>
    <w:rsid w:val="00007CEA"/>
    <w:rsid w:val="00010865"/>
    <w:rsid w:val="00010AB9"/>
    <w:rsid w:val="00010AC1"/>
    <w:rsid w:val="000115EA"/>
    <w:rsid w:val="000121D0"/>
    <w:rsid w:val="00012232"/>
    <w:rsid w:val="000129A1"/>
    <w:rsid w:val="00012BD3"/>
    <w:rsid w:val="00012F52"/>
    <w:rsid w:val="0001325D"/>
    <w:rsid w:val="00013900"/>
    <w:rsid w:val="00013D5B"/>
    <w:rsid w:val="0001539F"/>
    <w:rsid w:val="000157F7"/>
    <w:rsid w:val="00015AF4"/>
    <w:rsid w:val="00015D4E"/>
    <w:rsid w:val="00015FB6"/>
    <w:rsid w:val="00016153"/>
    <w:rsid w:val="00016537"/>
    <w:rsid w:val="000168D2"/>
    <w:rsid w:val="00016BCA"/>
    <w:rsid w:val="00016C21"/>
    <w:rsid w:val="00016CD8"/>
    <w:rsid w:val="00017286"/>
    <w:rsid w:val="00017334"/>
    <w:rsid w:val="00017C16"/>
    <w:rsid w:val="00017CF0"/>
    <w:rsid w:val="00017DA0"/>
    <w:rsid w:val="00017F1F"/>
    <w:rsid w:val="0002089B"/>
    <w:rsid w:val="00020C82"/>
    <w:rsid w:val="0002188E"/>
    <w:rsid w:val="00021A36"/>
    <w:rsid w:val="00022561"/>
    <w:rsid w:val="0002295B"/>
    <w:rsid w:val="000233B6"/>
    <w:rsid w:val="000236D2"/>
    <w:rsid w:val="00024ACD"/>
    <w:rsid w:val="00024BD1"/>
    <w:rsid w:val="00024C67"/>
    <w:rsid w:val="00025BB0"/>
    <w:rsid w:val="00025CFA"/>
    <w:rsid w:val="00026020"/>
    <w:rsid w:val="000260F7"/>
    <w:rsid w:val="00027DC7"/>
    <w:rsid w:val="00027FF1"/>
    <w:rsid w:val="000300BD"/>
    <w:rsid w:val="00030384"/>
    <w:rsid w:val="000306CA"/>
    <w:rsid w:val="00030731"/>
    <w:rsid w:val="000307D4"/>
    <w:rsid w:val="00030D08"/>
    <w:rsid w:val="00030D99"/>
    <w:rsid w:val="00030E8D"/>
    <w:rsid w:val="00031798"/>
    <w:rsid w:val="000317A8"/>
    <w:rsid w:val="00031B3E"/>
    <w:rsid w:val="00031D5F"/>
    <w:rsid w:val="00032D2B"/>
    <w:rsid w:val="000331D8"/>
    <w:rsid w:val="00033CBA"/>
    <w:rsid w:val="00034700"/>
    <w:rsid w:val="000348DB"/>
    <w:rsid w:val="00034CC2"/>
    <w:rsid w:val="00034F95"/>
    <w:rsid w:val="00035368"/>
    <w:rsid w:val="000356D2"/>
    <w:rsid w:val="00035A88"/>
    <w:rsid w:val="00035B97"/>
    <w:rsid w:val="00035D07"/>
    <w:rsid w:val="00035E75"/>
    <w:rsid w:val="000362C9"/>
    <w:rsid w:val="00036347"/>
    <w:rsid w:val="00036880"/>
    <w:rsid w:val="00036BCA"/>
    <w:rsid w:val="00036FC3"/>
    <w:rsid w:val="00036FE2"/>
    <w:rsid w:val="0003739D"/>
    <w:rsid w:val="0003776A"/>
    <w:rsid w:val="00037A48"/>
    <w:rsid w:val="00040076"/>
    <w:rsid w:val="00040494"/>
    <w:rsid w:val="000413B4"/>
    <w:rsid w:val="00041727"/>
    <w:rsid w:val="0004178A"/>
    <w:rsid w:val="000418F3"/>
    <w:rsid w:val="00041F42"/>
    <w:rsid w:val="00042145"/>
    <w:rsid w:val="000427B0"/>
    <w:rsid w:val="00042ECC"/>
    <w:rsid w:val="0004333B"/>
    <w:rsid w:val="00043531"/>
    <w:rsid w:val="000438D7"/>
    <w:rsid w:val="00043974"/>
    <w:rsid w:val="00043E34"/>
    <w:rsid w:val="00044BF7"/>
    <w:rsid w:val="00045062"/>
    <w:rsid w:val="000451AC"/>
    <w:rsid w:val="0004537C"/>
    <w:rsid w:val="00045693"/>
    <w:rsid w:val="00045847"/>
    <w:rsid w:val="00045E41"/>
    <w:rsid w:val="0004788C"/>
    <w:rsid w:val="000501BF"/>
    <w:rsid w:val="00050905"/>
    <w:rsid w:val="0005150E"/>
    <w:rsid w:val="0005163E"/>
    <w:rsid w:val="0005190E"/>
    <w:rsid w:val="00051BD5"/>
    <w:rsid w:val="0005230E"/>
    <w:rsid w:val="000525E9"/>
    <w:rsid w:val="00052B20"/>
    <w:rsid w:val="00052B4D"/>
    <w:rsid w:val="00053AFF"/>
    <w:rsid w:val="00053C2C"/>
    <w:rsid w:val="00053C5B"/>
    <w:rsid w:val="000543B9"/>
    <w:rsid w:val="00054CEA"/>
    <w:rsid w:val="00055D0B"/>
    <w:rsid w:val="00055E1E"/>
    <w:rsid w:val="00055EB0"/>
    <w:rsid w:val="00055EB2"/>
    <w:rsid w:val="0005669A"/>
    <w:rsid w:val="000567DA"/>
    <w:rsid w:val="0005708A"/>
    <w:rsid w:val="00057B4F"/>
    <w:rsid w:val="000600F3"/>
    <w:rsid w:val="0006017F"/>
    <w:rsid w:val="0006032A"/>
    <w:rsid w:val="00060F28"/>
    <w:rsid w:val="00061129"/>
    <w:rsid w:val="000617AB"/>
    <w:rsid w:val="00061AB8"/>
    <w:rsid w:val="00061AE0"/>
    <w:rsid w:val="00061F00"/>
    <w:rsid w:val="00062018"/>
    <w:rsid w:val="00063AC5"/>
    <w:rsid w:val="00064C62"/>
    <w:rsid w:val="00064CB2"/>
    <w:rsid w:val="000656FB"/>
    <w:rsid w:val="00065F5D"/>
    <w:rsid w:val="00065FD9"/>
    <w:rsid w:val="000667EB"/>
    <w:rsid w:val="00067429"/>
    <w:rsid w:val="000676D9"/>
    <w:rsid w:val="00067FD8"/>
    <w:rsid w:val="000701AE"/>
    <w:rsid w:val="000708C6"/>
    <w:rsid w:val="000712DB"/>
    <w:rsid w:val="00071885"/>
    <w:rsid w:val="00072191"/>
    <w:rsid w:val="000721B8"/>
    <w:rsid w:val="00072AAD"/>
    <w:rsid w:val="00072F89"/>
    <w:rsid w:val="00073AE5"/>
    <w:rsid w:val="00073F93"/>
    <w:rsid w:val="000743A1"/>
    <w:rsid w:val="00074456"/>
    <w:rsid w:val="00074775"/>
    <w:rsid w:val="000747EB"/>
    <w:rsid w:val="00075871"/>
    <w:rsid w:val="00075937"/>
    <w:rsid w:val="00075E7C"/>
    <w:rsid w:val="00075F3E"/>
    <w:rsid w:val="00076C86"/>
    <w:rsid w:val="00077642"/>
    <w:rsid w:val="00077DB6"/>
    <w:rsid w:val="000803E3"/>
    <w:rsid w:val="00080566"/>
    <w:rsid w:val="00080EC6"/>
    <w:rsid w:val="0008187D"/>
    <w:rsid w:val="000824BA"/>
    <w:rsid w:val="00082DD8"/>
    <w:rsid w:val="00082E3E"/>
    <w:rsid w:val="00082F33"/>
    <w:rsid w:val="000831C5"/>
    <w:rsid w:val="00083395"/>
    <w:rsid w:val="00083963"/>
    <w:rsid w:val="000839D6"/>
    <w:rsid w:val="0008473C"/>
    <w:rsid w:val="00084ED8"/>
    <w:rsid w:val="00086227"/>
    <w:rsid w:val="00086686"/>
    <w:rsid w:val="00086940"/>
    <w:rsid w:val="000875CD"/>
    <w:rsid w:val="0009123C"/>
    <w:rsid w:val="0009171A"/>
    <w:rsid w:val="00091B64"/>
    <w:rsid w:val="00091FDC"/>
    <w:rsid w:val="00092061"/>
    <w:rsid w:val="00092650"/>
    <w:rsid w:val="000927DA"/>
    <w:rsid w:val="000927F9"/>
    <w:rsid w:val="00092FCA"/>
    <w:rsid w:val="00093213"/>
    <w:rsid w:val="00093609"/>
    <w:rsid w:val="0009379E"/>
    <w:rsid w:val="000937E3"/>
    <w:rsid w:val="000938B0"/>
    <w:rsid w:val="000941E5"/>
    <w:rsid w:val="000944EF"/>
    <w:rsid w:val="000948D7"/>
    <w:rsid w:val="00094A40"/>
    <w:rsid w:val="000955A7"/>
    <w:rsid w:val="00096013"/>
    <w:rsid w:val="00096150"/>
    <w:rsid w:val="000963CF"/>
    <w:rsid w:val="00096462"/>
    <w:rsid w:val="000968F9"/>
    <w:rsid w:val="00096B0A"/>
    <w:rsid w:val="000976EF"/>
    <w:rsid w:val="00097771"/>
    <w:rsid w:val="000978A9"/>
    <w:rsid w:val="00097EC6"/>
    <w:rsid w:val="000A08D8"/>
    <w:rsid w:val="000A0A82"/>
    <w:rsid w:val="000A1CF2"/>
    <w:rsid w:val="000A2038"/>
    <w:rsid w:val="000A2067"/>
    <w:rsid w:val="000A24EE"/>
    <w:rsid w:val="000A2500"/>
    <w:rsid w:val="000A323A"/>
    <w:rsid w:val="000A32C8"/>
    <w:rsid w:val="000A34A3"/>
    <w:rsid w:val="000A3EDB"/>
    <w:rsid w:val="000A4669"/>
    <w:rsid w:val="000A475B"/>
    <w:rsid w:val="000A49C3"/>
    <w:rsid w:val="000A5C25"/>
    <w:rsid w:val="000A6024"/>
    <w:rsid w:val="000A6061"/>
    <w:rsid w:val="000A65F7"/>
    <w:rsid w:val="000A6A58"/>
    <w:rsid w:val="000A7FE4"/>
    <w:rsid w:val="000B11E8"/>
    <w:rsid w:val="000B194D"/>
    <w:rsid w:val="000B24D8"/>
    <w:rsid w:val="000B32AD"/>
    <w:rsid w:val="000B3DF9"/>
    <w:rsid w:val="000B4739"/>
    <w:rsid w:val="000B4DA1"/>
    <w:rsid w:val="000B5321"/>
    <w:rsid w:val="000B55AF"/>
    <w:rsid w:val="000B59DC"/>
    <w:rsid w:val="000B5E3A"/>
    <w:rsid w:val="000B6173"/>
    <w:rsid w:val="000B61CA"/>
    <w:rsid w:val="000B7DD4"/>
    <w:rsid w:val="000C0ECE"/>
    <w:rsid w:val="000C108D"/>
    <w:rsid w:val="000C1189"/>
    <w:rsid w:val="000C1215"/>
    <w:rsid w:val="000C1E7D"/>
    <w:rsid w:val="000C266E"/>
    <w:rsid w:val="000C2A87"/>
    <w:rsid w:val="000C3554"/>
    <w:rsid w:val="000C376D"/>
    <w:rsid w:val="000C4625"/>
    <w:rsid w:val="000C47FA"/>
    <w:rsid w:val="000C5BAE"/>
    <w:rsid w:val="000C5C86"/>
    <w:rsid w:val="000C5CB0"/>
    <w:rsid w:val="000C6399"/>
    <w:rsid w:val="000C6626"/>
    <w:rsid w:val="000C736C"/>
    <w:rsid w:val="000C7414"/>
    <w:rsid w:val="000C75C5"/>
    <w:rsid w:val="000C7DFE"/>
    <w:rsid w:val="000C7E79"/>
    <w:rsid w:val="000D0189"/>
    <w:rsid w:val="000D0C7D"/>
    <w:rsid w:val="000D2575"/>
    <w:rsid w:val="000D3D0B"/>
    <w:rsid w:val="000D3DD9"/>
    <w:rsid w:val="000D47D8"/>
    <w:rsid w:val="000D5043"/>
    <w:rsid w:val="000D5149"/>
    <w:rsid w:val="000D5567"/>
    <w:rsid w:val="000D5D53"/>
    <w:rsid w:val="000D6A7F"/>
    <w:rsid w:val="000D6EB2"/>
    <w:rsid w:val="000D6F34"/>
    <w:rsid w:val="000D719B"/>
    <w:rsid w:val="000D7864"/>
    <w:rsid w:val="000D7A9C"/>
    <w:rsid w:val="000D7B79"/>
    <w:rsid w:val="000D7C28"/>
    <w:rsid w:val="000E0485"/>
    <w:rsid w:val="000E09AD"/>
    <w:rsid w:val="000E09F9"/>
    <w:rsid w:val="000E15AE"/>
    <w:rsid w:val="000E2807"/>
    <w:rsid w:val="000E2923"/>
    <w:rsid w:val="000E2C3A"/>
    <w:rsid w:val="000E30EB"/>
    <w:rsid w:val="000E441A"/>
    <w:rsid w:val="000E45E5"/>
    <w:rsid w:val="000E4D60"/>
    <w:rsid w:val="000E4DEF"/>
    <w:rsid w:val="000E4EAC"/>
    <w:rsid w:val="000E5F33"/>
    <w:rsid w:val="000E60ED"/>
    <w:rsid w:val="000E64B1"/>
    <w:rsid w:val="000E6827"/>
    <w:rsid w:val="000F0225"/>
    <w:rsid w:val="000F06B4"/>
    <w:rsid w:val="000F14FA"/>
    <w:rsid w:val="000F1E4E"/>
    <w:rsid w:val="000F21A4"/>
    <w:rsid w:val="000F25E2"/>
    <w:rsid w:val="000F41BA"/>
    <w:rsid w:val="000F4764"/>
    <w:rsid w:val="000F4A46"/>
    <w:rsid w:val="000F4AB6"/>
    <w:rsid w:val="000F4B4E"/>
    <w:rsid w:val="000F4C7F"/>
    <w:rsid w:val="000F533B"/>
    <w:rsid w:val="000F5A1C"/>
    <w:rsid w:val="000F69D6"/>
    <w:rsid w:val="000F69E7"/>
    <w:rsid w:val="000F721A"/>
    <w:rsid w:val="000F7889"/>
    <w:rsid w:val="0010049E"/>
    <w:rsid w:val="0010118A"/>
    <w:rsid w:val="001012BA"/>
    <w:rsid w:val="0010240A"/>
    <w:rsid w:val="0010246A"/>
    <w:rsid w:val="00102749"/>
    <w:rsid w:val="001030A0"/>
    <w:rsid w:val="001042B4"/>
    <w:rsid w:val="00104420"/>
    <w:rsid w:val="00104A19"/>
    <w:rsid w:val="00104B7F"/>
    <w:rsid w:val="001050BE"/>
    <w:rsid w:val="00105EA4"/>
    <w:rsid w:val="00106351"/>
    <w:rsid w:val="00106AED"/>
    <w:rsid w:val="00107364"/>
    <w:rsid w:val="00107599"/>
    <w:rsid w:val="00107EBC"/>
    <w:rsid w:val="00110323"/>
    <w:rsid w:val="001107B1"/>
    <w:rsid w:val="00111756"/>
    <w:rsid w:val="00111850"/>
    <w:rsid w:val="00111993"/>
    <w:rsid w:val="00111A22"/>
    <w:rsid w:val="00111C65"/>
    <w:rsid w:val="0011312B"/>
    <w:rsid w:val="00114A90"/>
    <w:rsid w:val="00114B5F"/>
    <w:rsid w:val="00114F99"/>
    <w:rsid w:val="0011555F"/>
    <w:rsid w:val="00115B81"/>
    <w:rsid w:val="00115B96"/>
    <w:rsid w:val="00115CA5"/>
    <w:rsid w:val="00115E8D"/>
    <w:rsid w:val="001164C2"/>
    <w:rsid w:val="0011711C"/>
    <w:rsid w:val="001172A0"/>
    <w:rsid w:val="00117395"/>
    <w:rsid w:val="00117D00"/>
    <w:rsid w:val="00120143"/>
    <w:rsid w:val="001225ED"/>
    <w:rsid w:val="00122711"/>
    <w:rsid w:val="00122C74"/>
    <w:rsid w:val="00123733"/>
    <w:rsid w:val="0012377C"/>
    <w:rsid w:val="001237F0"/>
    <w:rsid w:val="00123C69"/>
    <w:rsid w:val="00123DB2"/>
    <w:rsid w:val="00123F88"/>
    <w:rsid w:val="0012451D"/>
    <w:rsid w:val="0012457C"/>
    <w:rsid w:val="0012497C"/>
    <w:rsid w:val="00124D62"/>
    <w:rsid w:val="0012589D"/>
    <w:rsid w:val="00125A30"/>
    <w:rsid w:val="00126075"/>
    <w:rsid w:val="0012610A"/>
    <w:rsid w:val="00126D0E"/>
    <w:rsid w:val="00126F90"/>
    <w:rsid w:val="00127094"/>
    <w:rsid w:val="001273F2"/>
    <w:rsid w:val="0012758C"/>
    <w:rsid w:val="00127599"/>
    <w:rsid w:val="001301C5"/>
    <w:rsid w:val="0013035C"/>
    <w:rsid w:val="0013038B"/>
    <w:rsid w:val="00130D7B"/>
    <w:rsid w:val="001312C2"/>
    <w:rsid w:val="00131582"/>
    <w:rsid w:val="00131670"/>
    <w:rsid w:val="0013173F"/>
    <w:rsid w:val="00132573"/>
    <w:rsid w:val="001327D0"/>
    <w:rsid w:val="0013295B"/>
    <w:rsid w:val="0013343D"/>
    <w:rsid w:val="00133983"/>
    <w:rsid w:val="00133B09"/>
    <w:rsid w:val="00134499"/>
    <w:rsid w:val="001344F0"/>
    <w:rsid w:val="00134554"/>
    <w:rsid w:val="0013464B"/>
    <w:rsid w:val="0013475E"/>
    <w:rsid w:val="00134B1C"/>
    <w:rsid w:val="00134E3D"/>
    <w:rsid w:val="0013582E"/>
    <w:rsid w:val="00135B86"/>
    <w:rsid w:val="00135E84"/>
    <w:rsid w:val="0013605E"/>
    <w:rsid w:val="00136093"/>
    <w:rsid w:val="001361B7"/>
    <w:rsid w:val="00136231"/>
    <w:rsid w:val="00136C61"/>
    <w:rsid w:val="00137427"/>
    <w:rsid w:val="00137A03"/>
    <w:rsid w:val="00140256"/>
    <w:rsid w:val="00140B52"/>
    <w:rsid w:val="00140C93"/>
    <w:rsid w:val="0014159A"/>
    <w:rsid w:val="0014191B"/>
    <w:rsid w:val="001436CF"/>
    <w:rsid w:val="0014381C"/>
    <w:rsid w:val="001439E4"/>
    <w:rsid w:val="00143DA2"/>
    <w:rsid w:val="0014420B"/>
    <w:rsid w:val="001447FC"/>
    <w:rsid w:val="0014482E"/>
    <w:rsid w:val="00145D54"/>
    <w:rsid w:val="00145FBB"/>
    <w:rsid w:val="00146107"/>
    <w:rsid w:val="0014622B"/>
    <w:rsid w:val="00146655"/>
    <w:rsid w:val="001468E4"/>
    <w:rsid w:val="0014694A"/>
    <w:rsid w:val="00146971"/>
    <w:rsid w:val="00146C15"/>
    <w:rsid w:val="00146DB1"/>
    <w:rsid w:val="00146F2D"/>
    <w:rsid w:val="00146F3C"/>
    <w:rsid w:val="001470A5"/>
    <w:rsid w:val="001475A8"/>
    <w:rsid w:val="00147EA6"/>
    <w:rsid w:val="001501E3"/>
    <w:rsid w:val="0015050E"/>
    <w:rsid w:val="0015071F"/>
    <w:rsid w:val="00150817"/>
    <w:rsid w:val="00150E90"/>
    <w:rsid w:val="0015126D"/>
    <w:rsid w:val="00151C84"/>
    <w:rsid w:val="00152126"/>
    <w:rsid w:val="001525F1"/>
    <w:rsid w:val="001531B4"/>
    <w:rsid w:val="001533CB"/>
    <w:rsid w:val="00153837"/>
    <w:rsid w:val="0015401A"/>
    <w:rsid w:val="001543C9"/>
    <w:rsid w:val="00154DCE"/>
    <w:rsid w:val="00154EEC"/>
    <w:rsid w:val="001552B3"/>
    <w:rsid w:val="00155681"/>
    <w:rsid w:val="0015570D"/>
    <w:rsid w:val="00155B03"/>
    <w:rsid w:val="0015607B"/>
    <w:rsid w:val="00156228"/>
    <w:rsid w:val="00156897"/>
    <w:rsid w:val="001574F4"/>
    <w:rsid w:val="00157605"/>
    <w:rsid w:val="00157BAF"/>
    <w:rsid w:val="0016004B"/>
    <w:rsid w:val="0016005B"/>
    <w:rsid w:val="0016079D"/>
    <w:rsid w:val="00160BAC"/>
    <w:rsid w:val="0016234F"/>
    <w:rsid w:val="00162F69"/>
    <w:rsid w:val="0016306C"/>
    <w:rsid w:val="001633D6"/>
    <w:rsid w:val="0016368F"/>
    <w:rsid w:val="0016415A"/>
    <w:rsid w:val="0016430E"/>
    <w:rsid w:val="00164852"/>
    <w:rsid w:val="00164949"/>
    <w:rsid w:val="00164B7C"/>
    <w:rsid w:val="00164F92"/>
    <w:rsid w:val="0016559A"/>
    <w:rsid w:val="001655C5"/>
    <w:rsid w:val="001655FB"/>
    <w:rsid w:val="00165630"/>
    <w:rsid w:val="001659E1"/>
    <w:rsid w:val="00165C58"/>
    <w:rsid w:val="00165D97"/>
    <w:rsid w:val="00166459"/>
    <w:rsid w:val="00166AB9"/>
    <w:rsid w:val="00166DD8"/>
    <w:rsid w:val="00167EBF"/>
    <w:rsid w:val="00170115"/>
    <w:rsid w:val="0017101B"/>
    <w:rsid w:val="001714EB"/>
    <w:rsid w:val="001714F2"/>
    <w:rsid w:val="00171E80"/>
    <w:rsid w:val="001724FA"/>
    <w:rsid w:val="0017311A"/>
    <w:rsid w:val="001731F6"/>
    <w:rsid w:val="00173C10"/>
    <w:rsid w:val="0017478A"/>
    <w:rsid w:val="00175295"/>
    <w:rsid w:val="00175681"/>
    <w:rsid w:val="00176A2F"/>
    <w:rsid w:val="00176EBC"/>
    <w:rsid w:val="00176EE4"/>
    <w:rsid w:val="001772AA"/>
    <w:rsid w:val="0017795B"/>
    <w:rsid w:val="00177F65"/>
    <w:rsid w:val="0018073F"/>
    <w:rsid w:val="001808E0"/>
    <w:rsid w:val="00180D3A"/>
    <w:rsid w:val="00180DB6"/>
    <w:rsid w:val="00181673"/>
    <w:rsid w:val="001817B8"/>
    <w:rsid w:val="001822E5"/>
    <w:rsid w:val="001826EE"/>
    <w:rsid w:val="00182D3E"/>
    <w:rsid w:val="00182D7E"/>
    <w:rsid w:val="00183881"/>
    <w:rsid w:val="00183B8B"/>
    <w:rsid w:val="00184A5A"/>
    <w:rsid w:val="00185284"/>
    <w:rsid w:val="00185446"/>
    <w:rsid w:val="00185AB0"/>
    <w:rsid w:val="00185E3E"/>
    <w:rsid w:val="00186042"/>
    <w:rsid w:val="00186409"/>
    <w:rsid w:val="00187077"/>
    <w:rsid w:val="0018767A"/>
    <w:rsid w:val="00190025"/>
    <w:rsid w:val="00190607"/>
    <w:rsid w:val="00191161"/>
    <w:rsid w:val="00191B81"/>
    <w:rsid w:val="00191D29"/>
    <w:rsid w:val="00191DCE"/>
    <w:rsid w:val="001925A5"/>
    <w:rsid w:val="00193647"/>
    <w:rsid w:val="0019366F"/>
    <w:rsid w:val="001938AE"/>
    <w:rsid w:val="00193942"/>
    <w:rsid w:val="00195BFB"/>
    <w:rsid w:val="00195E5B"/>
    <w:rsid w:val="00195F81"/>
    <w:rsid w:val="001963F1"/>
    <w:rsid w:val="001965E8"/>
    <w:rsid w:val="00196648"/>
    <w:rsid w:val="00196886"/>
    <w:rsid w:val="0019709F"/>
    <w:rsid w:val="00197143"/>
    <w:rsid w:val="0019730B"/>
    <w:rsid w:val="001979EB"/>
    <w:rsid w:val="001A000C"/>
    <w:rsid w:val="001A06C0"/>
    <w:rsid w:val="001A097D"/>
    <w:rsid w:val="001A0D86"/>
    <w:rsid w:val="001A0EEF"/>
    <w:rsid w:val="001A1169"/>
    <w:rsid w:val="001A131D"/>
    <w:rsid w:val="001A1D05"/>
    <w:rsid w:val="001A22AC"/>
    <w:rsid w:val="001A2C0A"/>
    <w:rsid w:val="001A2D8E"/>
    <w:rsid w:val="001A346C"/>
    <w:rsid w:val="001A3636"/>
    <w:rsid w:val="001A3662"/>
    <w:rsid w:val="001A3C74"/>
    <w:rsid w:val="001A446B"/>
    <w:rsid w:val="001A549D"/>
    <w:rsid w:val="001A585E"/>
    <w:rsid w:val="001A6ADE"/>
    <w:rsid w:val="001A71E6"/>
    <w:rsid w:val="001A7294"/>
    <w:rsid w:val="001A73F5"/>
    <w:rsid w:val="001B09F1"/>
    <w:rsid w:val="001B0AA0"/>
    <w:rsid w:val="001B13E9"/>
    <w:rsid w:val="001B235E"/>
    <w:rsid w:val="001B246B"/>
    <w:rsid w:val="001B2F6B"/>
    <w:rsid w:val="001B36F7"/>
    <w:rsid w:val="001B3789"/>
    <w:rsid w:val="001B378E"/>
    <w:rsid w:val="001B39BA"/>
    <w:rsid w:val="001B44EF"/>
    <w:rsid w:val="001B4793"/>
    <w:rsid w:val="001B4916"/>
    <w:rsid w:val="001B4B26"/>
    <w:rsid w:val="001B549B"/>
    <w:rsid w:val="001B6644"/>
    <w:rsid w:val="001B67A6"/>
    <w:rsid w:val="001B689B"/>
    <w:rsid w:val="001B6A50"/>
    <w:rsid w:val="001B6D19"/>
    <w:rsid w:val="001B70AA"/>
    <w:rsid w:val="001B7552"/>
    <w:rsid w:val="001B7BCE"/>
    <w:rsid w:val="001B7D9D"/>
    <w:rsid w:val="001B7DEF"/>
    <w:rsid w:val="001C0450"/>
    <w:rsid w:val="001C0E01"/>
    <w:rsid w:val="001C16AC"/>
    <w:rsid w:val="001C20D9"/>
    <w:rsid w:val="001C226B"/>
    <w:rsid w:val="001C2558"/>
    <w:rsid w:val="001C289F"/>
    <w:rsid w:val="001C36C3"/>
    <w:rsid w:val="001C3767"/>
    <w:rsid w:val="001C39AD"/>
    <w:rsid w:val="001C4A69"/>
    <w:rsid w:val="001C4CB6"/>
    <w:rsid w:val="001C5CC2"/>
    <w:rsid w:val="001C5D49"/>
    <w:rsid w:val="001C635D"/>
    <w:rsid w:val="001C7A9F"/>
    <w:rsid w:val="001D024D"/>
    <w:rsid w:val="001D0751"/>
    <w:rsid w:val="001D0A0C"/>
    <w:rsid w:val="001D0B0A"/>
    <w:rsid w:val="001D0D1A"/>
    <w:rsid w:val="001D0F56"/>
    <w:rsid w:val="001D13E3"/>
    <w:rsid w:val="001D1612"/>
    <w:rsid w:val="001D185A"/>
    <w:rsid w:val="001D18FA"/>
    <w:rsid w:val="001D3249"/>
    <w:rsid w:val="001D36CD"/>
    <w:rsid w:val="001D3730"/>
    <w:rsid w:val="001D417C"/>
    <w:rsid w:val="001D6B01"/>
    <w:rsid w:val="001D6C3A"/>
    <w:rsid w:val="001D6FF7"/>
    <w:rsid w:val="001D7306"/>
    <w:rsid w:val="001D79FE"/>
    <w:rsid w:val="001D7A91"/>
    <w:rsid w:val="001D7AC4"/>
    <w:rsid w:val="001E05EF"/>
    <w:rsid w:val="001E0735"/>
    <w:rsid w:val="001E07E9"/>
    <w:rsid w:val="001E1353"/>
    <w:rsid w:val="001E1781"/>
    <w:rsid w:val="001E2286"/>
    <w:rsid w:val="001E233E"/>
    <w:rsid w:val="001E2F22"/>
    <w:rsid w:val="001E3CFB"/>
    <w:rsid w:val="001E4424"/>
    <w:rsid w:val="001E4968"/>
    <w:rsid w:val="001E52D4"/>
    <w:rsid w:val="001E52F9"/>
    <w:rsid w:val="001E6073"/>
    <w:rsid w:val="001E78DC"/>
    <w:rsid w:val="001F1448"/>
    <w:rsid w:val="001F1706"/>
    <w:rsid w:val="001F17DA"/>
    <w:rsid w:val="001F1913"/>
    <w:rsid w:val="001F1A55"/>
    <w:rsid w:val="001F2676"/>
    <w:rsid w:val="001F275D"/>
    <w:rsid w:val="001F2789"/>
    <w:rsid w:val="001F2C38"/>
    <w:rsid w:val="001F3504"/>
    <w:rsid w:val="001F3E9B"/>
    <w:rsid w:val="001F47B6"/>
    <w:rsid w:val="001F49ED"/>
    <w:rsid w:val="001F5039"/>
    <w:rsid w:val="001F528C"/>
    <w:rsid w:val="001F5375"/>
    <w:rsid w:val="001F565C"/>
    <w:rsid w:val="001F625C"/>
    <w:rsid w:val="001F6465"/>
    <w:rsid w:val="001F6AF7"/>
    <w:rsid w:val="001F6CC6"/>
    <w:rsid w:val="001F6E3B"/>
    <w:rsid w:val="001F7037"/>
    <w:rsid w:val="001F7150"/>
    <w:rsid w:val="001F7C9E"/>
    <w:rsid w:val="00200000"/>
    <w:rsid w:val="0020049B"/>
    <w:rsid w:val="00200A01"/>
    <w:rsid w:val="00201AFE"/>
    <w:rsid w:val="00203038"/>
    <w:rsid w:val="00203CAD"/>
    <w:rsid w:val="00203DE6"/>
    <w:rsid w:val="00204332"/>
    <w:rsid w:val="002059C9"/>
    <w:rsid w:val="00205A11"/>
    <w:rsid w:val="00205A26"/>
    <w:rsid w:val="00205AD6"/>
    <w:rsid w:val="00205BD8"/>
    <w:rsid w:val="00205FD6"/>
    <w:rsid w:val="0020618A"/>
    <w:rsid w:val="00206F38"/>
    <w:rsid w:val="0020756C"/>
    <w:rsid w:val="00207644"/>
    <w:rsid w:val="00207D07"/>
    <w:rsid w:val="002108B0"/>
    <w:rsid w:val="00210D60"/>
    <w:rsid w:val="0021188D"/>
    <w:rsid w:val="00211F15"/>
    <w:rsid w:val="00212544"/>
    <w:rsid w:val="002131B5"/>
    <w:rsid w:val="00213449"/>
    <w:rsid w:val="0021371D"/>
    <w:rsid w:val="00213858"/>
    <w:rsid w:val="00213B19"/>
    <w:rsid w:val="00213D44"/>
    <w:rsid w:val="00213ED0"/>
    <w:rsid w:val="00213FD9"/>
    <w:rsid w:val="002144CB"/>
    <w:rsid w:val="00214F2B"/>
    <w:rsid w:val="00215123"/>
    <w:rsid w:val="00215228"/>
    <w:rsid w:val="00215694"/>
    <w:rsid w:val="0021586E"/>
    <w:rsid w:val="00216010"/>
    <w:rsid w:val="00216FF4"/>
    <w:rsid w:val="00217181"/>
    <w:rsid w:val="00217DF6"/>
    <w:rsid w:val="0022008E"/>
    <w:rsid w:val="002200B5"/>
    <w:rsid w:val="00221195"/>
    <w:rsid w:val="002221C6"/>
    <w:rsid w:val="00222D1C"/>
    <w:rsid w:val="0022324A"/>
    <w:rsid w:val="0022352D"/>
    <w:rsid w:val="0022359F"/>
    <w:rsid w:val="002237E7"/>
    <w:rsid w:val="00223961"/>
    <w:rsid w:val="00224115"/>
    <w:rsid w:val="00225384"/>
    <w:rsid w:val="00225851"/>
    <w:rsid w:val="00225CCD"/>
    <w:rsid w:val="00226328"/>
    <w:rsid w:val="00226BD6"/>
    <w:rsid w:val="00226C03"/>
    <w:rsid w:val="00226C0F"/>
    <w:rsid w:val="00226F53"/>
    <w:rsid w:val="002270D5"/>
    <w:rsid w:val="00227726"/>
    <w:rsid w:val="00227FD5"/>
    <w:rsid w:val="00230CC7"/>
    <w:rsid w:val="00231136"/>
    <w:rsid w:val="0023182A"/>
    <w:rsid w:val="00232FAF"/>
    <w:rsid w:val="0023338A"/>
    <w:rsid w:val="00234AF0"/>
    <w:rsid w:val="00234E56"/>
    <w:rsid w:val="00235DDB"/>
    <w:rsid w:val="00236346"/>
    <w:rsid w:val="00236354"/>
    <w:rsid w:val="00236C49"/>
    <w:rsid w:val="00237429"/>
    <w:rsid w:val="00237431"/>
    <w:rsid w:val="00237692"/>
    <w:rsid w:val="002404B0"/>
    <w:rsid w:val="002405F2"/>
    <w:rsid w:val="00240A5A"/>
    <w:rsid w:val="00240C39"/>
    <w:rsid w:val="00240D67"/>
    <w:rsid w:val="002413EF"/>
    <w:rsid w:val="0024143F"/>
    <w:rsid w:val="0024206E"/>
    <w:rsid w:val="00242483"/>
    <w:rsid w:val="00242EA1"/>
    <w:rsid w:val="002436C9"/>
    <w:rsid w:val="00243A17"/>
    <w:rsid w:val="00244235"/>
    <w:rsid w:val="002449C2"/>
    <w:rsid w:val="00244B9F"/>
    <w:rsid w:val="00244D93"/>
    <w:rsid w:val="00244EF9"/>
    <w:rsid w:val="00246441"/>
    <w:rsid w:val="00246DDE"/>
    <w:rsid w:val="002475CB"/>
    <w:rsid w:val="00247ECE"/>
    <w:rsid w:val="0025014D"/>
    <w:rsid w:val="002501A6"/>
    <w:rsid w:val="002504C4"/>
    <w:rsid w:val="0025088E"/>
    <w:rsid w:val="00250EEA"/>
    <w:rsid w:val="002510EB"/>
    <w:rsid w:val="002511B2"/>
    <w:rsid w:val="002513FD"/>
    <w:rsid w:val="0025183E"/>
    <w:rsid w:val="0025233D"/>
    <w:rsid w:val="00252F3A"/>
    <w:rsid w:val="00253197"/>
    <w:rsid w:val="002539AB"/>
    <w:rsid w:val="00254767"/>
    <w:rsid w:val="00254EE1"/>
    <w:rsid w:val="002557E0"/>
    <w:rsid w:val="00255B42"/>
    <w:rsid w:val="00255F55"/>
    <w:rsid w:val="002564D0"/>
    <w:rsid w:val="00257137"/>
    <w:rsid w:val="002576EE"/>
    <w:rsid w:val="00260366"/>
    <w:rsid w:val="0026064C"/>
    <w:rsid w:val="00260D03"/>
    <w:rsid w:val="00260FE3"/>
    <w:rsid w:val="0026173A"/>
    <w:rsid w:val="00261902"/>
    <w:rsid w:val="002619B7"/>
    <w:rsid w:val="00261A1E"/>
    <w:rsid w:val="00262432"/>
    <w:rsid w:val="002627B9"/>
    <w:rsid w:val="00263698"/>
    <w:rsid w:val="00263860"/>
    <w:rsid w:val="00263C11"/>
    <w:rsid w:val="002647DF"/>
    <w:rsid w:val="00265B03"/>
    <w:rsid w:val="002679E2"/>
    <w:rsid w:val="00270FF0"/>
    <w:rsid w:val="00271123"/>
    <w:rsid w:val="0027176A"/>
    <w:rsid w:val="00271872"/>
    <w:rsid w:val="00271A10"/>
    <w:rsid w:val="00271ED5"/>
    <w:rsid w:val="0027218A"/>
    <w:rsid w:val="00272685"/>
    <w:rsid w:val="0027285C"/>
    <w:rsid w:val="00272B98"/>
    <w:rsid w:val="00273363"/>
    <w:rsid w:val="002734F1"/>
    <w:rsid w:val="002738BC"/>
    <w:rsid w:val="00273CA1"/>
    <w:rsid w:val="00274112"/>
    <w:rsid w:val="00274371"/>
    <w:rsid w:val="00274CC2"/>
    <w:rsid w:val="00274D9D"/>
    <w:rsid w:val="002754A5"/>
    <w:rsid w:val="00275962"/>
    <w:rsid w:val="00275F06"/>
    <w:rsid w:val="00276601"/>
    <w:rsid w:val="00276A07"/>
    <w:rsid w:val="0027791E"/>
    <w:rsid w:val="00277A84"/>
    <w:rsid w:val="0028012B"/>
    <w:rsid w:val="002802DD"/>
    <w:rsid w:val="00280AC9"/>
    <w:rsid w:val="00280DD5"/>
    <w:rsid w:val="00281596"/>
    <w:rsid w:val="0028191C"/>
    <w:rsid w:val="00281C43"/>
    <w:rsid w:val="00281D42"/>
    <w:rsid w:val="00281DE2"/>
    <w:rsid w:val="00282777"/>
    <w:rsid w:val="00282859"/>
    <w:rsid w:val="00282FEA"/>
    <w:rsid w:val="00283458"/>
    <w:rsid w:val="00283533"/>
    <w:rsid w:val="0028353C"/>
    <w:rsid w:val="00283DB7"/>
    <w:rsid w:val="002843EB"/>
    <w:rsid w:val="00284520"/>
    <w:rsid w:val="00285E6B"/>
    <w:rsid w:val="002871C5"/>
    <w:rsid w:val="0028774F"/>
    <w:rsid w:val="00287A3D"/>
    <w:rsid w:val="002904D3"/>
    <w:rsid w:val="002908B4"/>
    <w:rsid w:val="00290C49"/>
    <w:rsid w:val="002929FA"/>
    <w:rsid w:val="00292BD7"/>
    <w:rsid w:val="0029311B"/>
    <w:rsid w:val="00293147"/>
    <w:rsid w:val="0029364E"/>
    <w:rsid w:val="00293DD5"/>
    <w:rsid w:val="00293ED9"/>
    <w:rsid w:val="00294535"/>
    <w:rsid w:val="00294B02"/>
    <w:rsid w:val="00294D0C"/>
    <w:rsid w:val="00294F50"/>
    <w:rsid w:val="002950E8"/>
    <w:rsid w:val="002960D7"/>
    <w:rsid w:val="002960F4"/>
    <w:rsid w:val="00296178"/>
    <w:rsid w:val="00296B05"/>
    <w:rsid w:val="002971B7"/>
    <w:rsid w:val="0029722D"/>
    <w:rsid w:val="002977E7"/>
    <w:rsid w:val="00297BCB"/>
    <w:rsid w:val="00297D74"/>
    <w:rsid w:val="002A0094"/>
    <w:rsid w:val="002A0257"/>
    <w:rsid w:val="002A02E7"/>
    <w:rsid w:val="002A0DFF"/>
    <w:rsid w:val="002A13D2"/>
    <w:rsid w:val="002A14D0"/>
    <w:rsid w:val="002A14DD"/>
    <w:rsid w:val="002A1D0A"/>
    <w:rsid w:val="002A1D75"/>
    <w:rsid w:val="002A2085"/>
    <w:rsid w:val="002A27A4"/>
    <w:rsid w:val="002A2911"/>
    <w:rsid w:val="002A2C88"/>
    <w:rsid w:val="002A3610"/>
    <w:rsid w:val="002A3628"/>
    <w:rsid w:val="002A36B2"/>
    <w:rsid w:val="002A3BB4"/>
    <w:rsid w:val="002A3CAC"/>
    <w:rsid w:val="002A3D96"/>
    <w:rsid w:val="002A4923"/>
    <w:rsid w:val="002A4955"/>
    <w:rsid w:val="002A4AB4"/>
    <w:rsid w:val="002A514F"/>
    <w:rsid w:val="002A5737"/>
    <w:rsid w:val="002A5DF6"/>
    <w:rsid w:val="002A6482"/>
    <w:rsid w:val="002A6C26"/>
    <w:rsid w:val="002A6F92"/>
    <w:rsid w:val="002A718D"/>
    <w:rsid w:val="002A76C6"/>
    <w:rsid w:val="002B071B"/>
    <w:rsid w:val="002B16C4"/>
    <w:rsid w:val="002B1FB0"/>
    <w:rsid w:val="002B2306"/>
    <w:rsid w:val="002B2311"/>
    <w:rsid w:val="002B2512"/>
    <w:rsid w:val="002B2F4E"/>
    <w:rsid w:val="002B3D57"/>
    <w:rsid w:val="002B3E8F"/>
    <w:rsid w:val="002B4609"/>
    <w:rsid w:val="002B5D95"/>
    <w:rsid w:val="002B675B"/>
    <w:rsid w:val="002B6F65"/>
    <w:rsid w:val="002B78E6"/>
    <w:rsid w:val="002C0744"/>
    <w:rsid w:val="002C1AA7"/>
    <w:rsid w:val="002C1BBD"/>
    <w:rsid w:val="002C1D4A"/>
    <w:rsid w:val="002C1DB8"/>
    <w:rsid w:val="002C1DBE"/>
    <w:rsid w:val="002C206C"/>
    <w:rsid w:val="002C273A"/>
    <w:rsid w:val="002C27E2"/>
    <w:rsid w:val="002C2AC9"/>
    <w:rsid w:val="002C2DC3"/>
    <w:rsid w:val="002C3BA3"/>
    <w:rsid w:val="002C5143"/>
    <w:rsid w:val="002C56BD"/>
    <w:rsid w:val="002C59C1"/>
    <w:rsid w:val="002C6277"/>
    <w:rsid w:val="002C6733"/>
    <w:rsid w:val="002C68D5"/>
    <w:rsid w:val="002C6E22"/>
    <w:rsid w:val="002C7102"/>
    <w:rsid w:val="002C73BA"/>
    <w:rsid w:val="002C7442"/>
    <w:rsid w:val="002C7BE5"/>
    <w:rsid w:val="002D0B13"/>
    <w:rsid w:val="002D1ABF"/>
    <w:rsid w:val="002D2125"/>
    <w:rsid w:val="002D22AE"/>
    <w:rsid w:val="002D23B9"/>
    <w:rsid w:val="002D2782"/>
    <w:rsid w:val="002D54AB"/>
    <w:rsid w:val="002D5E57"/>
    <w:rsid w:val="002D64CE"/>
    <w:rsid w:val="002D6553"/>
    <w:rsid w:val="002D6818"/>
    <w:rsid w:val="002D6F8B"/>
    <w:rsid w:val="002D761A"/>
    <w:rsid w:val="002D78A5"/>
    <w:rsid w:val="002D7C65"/>
    <w:rsid w:val="002E00BD"/>
    <w:rsid w:val="002E0A1C"/>
    <w:rsid w:val="002E0CDC"/>
    <w:rsid w:val="002E0E4D"/>
    <w:rsid w:val="002E106E"/>
    <w:rsid w:val="002E17A8"/>
    <w:rsid w:val="002E1909"/>
    <w:rsid w:val="002E1A95"/>
    <w:rsid w:val="002E1DE2"/>
    <w:rsid w:val="002E2E72"/>
    <w:rsid w:val="002E308E"/>
    <w:rsid w:val="002E3F19"/>
    <w:rsid w:val="002E50D5"/>
    <w:rsid w:val="002E5C2F"/>
    <w:rsid w:val="002E6780"/>
    <w:rsid w:val="002E6978"/>
    <w:rsid w:val="002E6D37"/>
    <w:rsid w:val="002E725B"/>
    <w:rsid w:val="002E751D"/>
    <w:rsid w:val="002E7CB2"/>
    <w:rsid w:val="002E7DD7"/>
    <w:rsid w:val="002E7F43"/>
    <w:rsid w:val="002F02FC"/>
    <w:rsid w:val="002F0A94"/>
    <w:rsid w:val="002F1CC3"/>
    <w:rsid w:val="002F1F53"/>
    <w:rsid w:val="002F2603"/>
    <w:rsid w:val="002F2930"/>
    <w:rsid w:val="002F2ABC"/>
    <w:rsid w:val="002F3354"/>
    <w:rsid w:val="002F3379"/>
    <w:rsid w:val="002F3C6E"/>
    <w:rsid w:val="002F6012"/>
    <w:rsid w:val="002F61DC"/>
    <w:rsid w:val="002F6501"/>
    <w:rsid w:val="002F691E"/>
    <w:rsid w:val="002F6D17"/>
    <w:rsid w:val="002F7930"/>
    <w:rsid w:val="002F7E70"/>
    <w:rsid w:val="003000F5"/>
    <w:rsid w:val="00300283"/>
    <w:rsid w:val="00300399"/>
    <w:rsid w:val="00300712"/>
    <w:rsid w:val="00301057"/>
    <w:rsid w:val="00301813"/>
    <w:rsid w:val="00301C39"/>
    <w:rsid w:val="00301D6F"/>
    <w:rsid w:val="00302B12"/>
    <w:rsid w:val="00302E29"/>
    <w:rsid w:val="00303225"/>
    <w:rsid w:val="003034FF"/>
    <w:rsid w:val="0030372A"/>
    <w:rsid w:val="003039DB"/>
    <w:rsid w:val="00303C70"/>
    <w:rsid w:val="003054C0"/>
    <w:rsid w:val="00305505"/>
    <w:rsid w:val="00306390"/>
    <w:rsid w:val="003066CD"/>
    <w:rsid w:val="00306C37"/>
    <w:rsid w:val="0030704F"/>
    <w:rsid w:val="0030731E"/>
    <w:rsid w:val="00307BE6"/>
    <w:rsid w:val="00310641"/>
    <w:rsid w:val="003133C2"/>
    <w:rsid w:val="00313B6D"/>
    <w:rsid w:val="003143D5"/>
    <w:rsid w:val="0031484C"/>
    <w:rsid w:val="003149B3"/>
    <w:rsid w:val="00314B58"/>
    <w:rsid w:val="00314D5F"/>
    <w:rsid w:val="003150BA"/>
    <w:rsid w:val="00315786"/>
    <w:rsid w:val="00315815"/>
    <w:rsid w:val="00315B30"/>
    <w:rsid w:val="00315D28"/>
    <w:rsid w:val="00315F36"/>
    <w:rsid w:val="00315FEE"/>
    <w:rsid w:val="003169FA"/>
    <w:rsid w:val="00316B45"/>
    <w:rsid w:val="00316C0A"/>
    <w:rsid w:val="00316F68"/>
    <w:rsid w:val="00317088"/>
    <w:rsid w:val="003176B1"/>
    <w:rsid w:val="003178FF"/>
    <w:rsid w:val="00317A0D"/>
    <w:rsid w:val="00320CB4"/>
    <w:rsid w:val="00320EC7"/>
    <w:rsid w:val="00321411"/>
    <w:rsid w:val="00322B13"/>
    <w:rsid w:val="003230F1"/>
    <w:rsid w:val="00323150"/>
    <w:rsid w:val="003249D0"/>
    <w:rsid w:val="00324CFE"/>
    <w:rsid w:val="003271BF"/>
    <w:rsid w:val="00327765"/>
    <w:rsid w:val="00327C54"/>
    <w:rsid w:val="00330E17"/>
    <w:rsid w:val="00330EEE"/>
    <w:rsid w:val="00331D56"/>
    <w:rsid w:val="00332090"/>
    <w:rsid w:val="003320E4"/>
    <w:rsid w:val="00332D3A"/>
    <w:rsid w:val="0033391E"/>
    <w:rsid w:val="003339BF"/>
    <w:rsid w:val="00333FCD"/>
    <w:rsid w:val="0033437C"/>
    <w:rsid w:val="0033438D"/>
    <w:rsid w:val="0033446C"/>
    <w:rsid w:val="003350BD"/>
    <w:rsid w:val="003352D7"/>
    <w:rsid w:val="00335702"/>
    <w:rsid w:val="00335ED4"/>
    <w:rsid w:val="00336606"/>
    <w:rsid w:val="003366F9"/>
    <w:rsid w:val="003371AB"/>
    <w:rsid w:val="00337443"/>
    <w:rsid w:val="0033780C"/>
    <w:rsid w:val="0033789B"/>
    <w:rsid w:val="003378A1"/>
    <w:rsid w:val="00337AB6"/>
    <w:rsid w:val="00340002"/>
    <w:rsid w:val="003427BA"/>
    <w:rsid w:val="0034385F"/>
    <w:rsid w:val="00343F77"/>
    <w:rsid w:val="00345478"/>
    <w:rsid w:val="003459AE"/>
    <w:rsid w:val="00347182"/>
    <w:rsid w:val="003474C8"/>
    <w:rsid w:val="00347DD1"/>
    <w:rsid w:val="003504B8"/>
    <w:rsid w:val="00350617"/>
    <w:rsid w:val="00350691"/>
    <w:rsid w:val="00350834"/>
    <w:rsid w:val="00350A19"/>
    <w:rsid w:val="003518FA"/>
    <w:rsid w:val="00351C75"/>
    <w:rsid w:val="00351E43"/>
    <w:rsid w:val="00351E9C"/>
    <w:rsid w:val="00352306"/>
    <w:rsid w:val="0035259A"/>
    <w:rsid w:val="00352C4A"/>
    <w:rsid w:val="00352C72"/>
    <w:rsid w:val="00353152"/>
    <w:rsid w:val="003532AB"/>
    <w:rsid w:val="003539F2"/>
    <w:rsid w:val="00354A6D"/>
    <w:rsid w:val="003557E4"/>
    <w:rsid w:val="00356ACC"/>
    <w:rsid w:val="003574CC"/>
    <w:rsid w:val="00357791"/>
    <w:rsid w:val="00357AD5"/>
    <w:rsid w:val="00360F81"/>
    <w:rsid w:val="003616E2"/>
    <w:rsid w:val="00361F1F"/>
    <w:rsid w:val="003620AD"/>
    <w:rsid w:val="003620AF"/>
    <w:rsid w:val="00362884"/>
    <w:rsid w:val="00362C56"/>
    <w:rsid w:val="003632BD"/>
    <w:rsid w:val="00363824"/>
    <w:rsid w:val="003648D3"/>
    <w:rsid w:val="00364967"/>
    <w:rsid w:val="003651AA"/>
    <w:rsid w:val="003658C1"/>
    <w:rsid w:val="00365D23"/>
    <w:rsid w:val="003661C1"/>
    <w:rsid w:val="0036739A"/>
    <w:rsid w:val="00367697"/>
    <w:rsid w:val="00367CF2"/>
    <w:rsid w:val="00371C2C"/>
    <w:rsid w:val="00372150"/>
    <w:rsid w:val="00372756"/>
    <w:rsid w:val="00372B6E"/>
    <w:rsid w:val="00372FD2"/>
    <w:rsid w:val="00373E5A"/>
    <w:rsid w:val="00373F98"/>
    <w:rsid w:val="00374022"/>
    <w:rsid w:val="0037508A"/>
    <w:rsid w:val="00376076"/>
    <w:rsid w:val="00376BE6"/>
    <w:rsid w:val="00376D5F"/>
    <w:rsid w:val="00376D89"/>
    <w:rsid w:val="00376F69"/>
    <w:rsid w:val="00377185"/>
    <w:rsid w:val="003773FE"/>
    <w:rsid w:val="003774D9"/>
    <w:rsid w:val="003778B8"/>
    <w:rsid w:val="00377D39"/>
    <w:rsid w:val="003801AD"/>
    <w:rsid w:val="00380439"/>
    <w:rsid w:val="00380731"/>
    <w:rsid w:val="00381859"/>
    <w:rsid w:val="00381A38"/>
    <w:rsid w:val="00381A9D"/>
    <w:rsid w:val="00381E13"/>
    <w:rsid w:val="003821E1"/>
    <w:rsid w:val="00382D96"/>
    <w:rsid w:val="00382E61"/>
    <w:rsid w:val="00382F80"/>
    <w:rsid w:val="003830FD"/>
    <w:rsid w:val="00383491"/>
    <w:rsid w:val="00383660"/>
    <w:rsid w:val="003838D4"/>
    <w:rsid w:val="00384C16"/>
    <w:rsid w:val="0038566D"/>
    <w:rsid w:val="00385779"/>
    <w:rsid w:val="00385966"/>
    <w:rsid w:val="00385EC1"/>
    <w:rsid w:val="00386293"/>
    <w:rsid w:val="003865CC"/>
    <w:rsid w:val="0038673E"/>
    <w:rsid w:val="003875A9"/>
    <w:rsid w:val="00387D57"/>
    <w:rsid w:val="00390BE3"/>
    <w:rsid w:val="003913C8"/>
    <w:rsid w:val="00391644"/>
    <w:rsid w:val="003918DC"/>
    <w:rsid w:val="0039192B"/>
    <w:rsid w:val="00391E38"/>
    <w:rsid w:val="00392455"/>
    <w:rsid w:val="00392D48"/>
    <w:rsid w:val="00392E41"/>
    <w:rsid w:val="003936AB"/>
    <w:rsid w:val="003937A1"/>
    <w:rsid w:val="0039398D"/>
    <w:rsid w:val="00394541"/>
    <w:rsid w:val="0039459D"/>
    <w:rsid w:val="00394848"/>
    <w:rsid w:val="00394A6C"/>
    <w:rsid w:val="00396460"/>
    <w:rsid w:val="00397988"/>
    <w:rsid w:val="00397D92"/>
    <w:rsid w:val="003A0183"/>
    <w:rsid w:val="003A0458"/>
    <w:rsid w:val="003A049E"/>
    <w:rsid w:val="003A0755"/>
    <w:rsid w:val="003A1585"/>
    <w:rsid w:val="003A1FE6"/>
    <w:rsid w:val="003A201D"/>
    <w:rsid w:val="003A2951"/>
    <w:rsid w:val="003A3F09"/>
    <w:rsid w:val="003A3FF8"/>
    <w:rsid w:val="003A42AA"/>
    <w:rsid w:val="003A42E5"/>
    <w:rsid w:val="003A4728"/>
    <w:rsid w:val="003A4D3A"/>
    <w:rsid w:val="003A568A"/>
    <w:rsid w:val="003A5AB9"/>
    <w:rsid w:val="003A5AC5"/>
    <w:rsid w:val="003A661B"/>
    <w:rsid w:val="003A67A3"/>
    <w:rsid w:val="003A73F5"/>
    <w:rsid w:val="003A7784"/>
    <w:rsid w:val="003A7B93"/>
    <w:rsid w:val="003A7E8A"/>
    <w:rsid w:val="003B039B"/>
    <w:rsid w:val="003B0947"/>
    <w:rsid w:val="003B0D37"/>
    <w:rsid w:val="003B12CD"/>
    <w:rsid w:val="003B16F5"/>
    <w:rsid w:val="003B3070"/>
    <w:rsid w:val="003B3832"/>
    <w:rsid w:val="003B3AF5"/>
    <w:rsid w:val="003B4183"/>
    <w:rsid w:val="003B494F"/>
    <w:rsid w:val="003B4AA7"/>
    <w:rsid w:val="003B4C23"/>
    <w:rsid w:val="003B4C5E"/>
    <w:rsid w:val="003B4EC6"/>
    <w:rsid w:val="003B51D4"/>
    <w:rsid w:val="003B63DB"/>
    <w:rsid w:val="003B6930"/>
    <w:rsid w:val="003B6D0D"/>
    <w:rsid w:val="003B6F38"/>
    <w:rsid w:val="003B72E7"/>
    <w:rsid w:val="003B7605"/>
    <w:rsid w:val="003B7CD4"/>
    <w:rsid w:val="003C0473"/>
    <w:rsid w:val="003C10FE"/>
    <w:rsid w:val="003C14D0"/>
    <w:rsid w:val="003C151C"/>
    <w:rsid w:val="003C2603"/>
    <w:rsid w:val="003C29CB"/>
    <w:rsid w:val="003C2FF8"/>
    <w:rsid w:val="003C3349"/>
    <w:rsid w:val="003C3547"/>
    <w:rsid w:val="003C3977"/>
    <w:rsid w:val="003C3F8A"/>
    <w:rsid w:val="003C4399"/>
    <w:rsid w:val="003C594C"/>
    <w:rsid w:val="003C5CEC"/>
    <w:rsid w:val="003C6B08"/>
    <w:rsid w:val="003C6DA0"/>
    <w:rsid w:val="003C71C5"/>
    <w:rsid w:val="003C74D2"/>
    <w:rsid w:val="003C7A30"/>
    <w:rsid w:val="003D0030"/>
    <w:rsid w:val="003D00B1"/>
    <w:rsid w:val="003D062E"/>
    <w:rsid w:val="003D0A68"/>
    <w:rsid w:val="003D0B2E"/>
    <w:rsid w:val="003D11FE"/>
    <w:rsid w:val="003D121F"/>
    <w:rsid w:val="003D1F2D"/>
    <w:rsid w:val="003D203B"/>
    <w:rsid w:val="003D217D"/>
    <w:rsid w:val="003D2CA8"/>
    <w:rsid w:val="003D3416"/>
    <w:rsid w:val="003D3AA6"/>
    <w:rsid w:val="003D4764"/>
    <w:rsid w:val="003D4DB5"/>
    <w:rsid w:val="003D4F04"/>
    <w:rsid w:val="003D544D"/>
    <w:rsid w:val="003D58AA"/>
    <w:rsid w:val="003D59DA"/>
    <w:rsid w:val="003D6744"/>
    <w:rsid w:val="003D6A46"/>
    <w:rsid w:val="003D6B0C"/>
    <w:rsid w:val="003D743D"/>
    <w:rsid w:val="003D7C8C"/>
    <w:rsid w:val="003D7F0E"/>
    <w:rsid w:val="003E02BB"/>
    <w:rsid w:val="003E0BB4"/>
    <w:rsid w:val="003E2043"/>
    <w:rsid w:val="003E2166"/>
    <w:rsid w:val="003E219F"/>
    <w:rsid w:val="003E21A4"/>
    <w:rsid w:val="003E297D"/>
    <w:rsid w:val="003E2A30"/>
    <w:rsid w:val="003E2F32"/>
    <w:rsid w:val="003E3665"/>
    <w:rsid w:val="003E4736"/>
    <w:rsid w:val="003E4C7A"/>
    <w:rsid w:val="003E4EC6"/>
    <w:rsid w:val="003E59C8"/>
    <w:rsid w:val="003E6103"/>
    <w:rsid w:val="003E6111"/>
    <w:rsid w:val="003E616E"/>
    <w:rsid w:val="003E628F"/>
    <w:rsid w:val="003E639A"/>
    <w:rsid w:val="003E64E1"/>
    <w:rsid w:val="003E6728"/>
    <w:rsid w:val="003E6864"/>
    <w:rsid w:val="003E769A"/>
    <w:rsid w:val="003E7BAC"/>
    <w:rsid w:val="003F0A85"/>
    <w:rsid w:val="003F0E6C"/>
    <w:rsid w:val="003F175A"/>
    <w:rsid w:val="003F1FF0"/>
    <w:rsid w:val="003F274F"/>
    <w:rsid w:val="003F301D"/>
    <w:rsid w:val="003F39E8"/>
    <w:rsid w:val="003F4603"/>
    <w:rsid w:val="003F47FF"/>
    <w:rsid w:val="003F51EA"/>
    <w:rsid w:val="003F5323"/>
    <w:rsid w:val="003F54DA"/>
    <w:rsid w:val="003F5EF7"/>
    <w:rsid w:val="003F6063"/>
    <w:rsid w:val="003F62C3"/>
    <w:rsid w:val="003F6955"/>
    <w:rsid w:val="003F70BA"/>
    <w:rsid w:val="003F7EC0"/>
    <w:rsid w:val="00400052"/>
    <w:rsid w:val="0040024D"/>
    <w:rsid w:val="004011FB"/>
    <w:rsid w:val="0040217E"/>
    <w:rsid w:val="00402783"/>
    <w:rsid w:val="00403EA9"/>
    <w:rsid w:val="00404330"/>
    <w:rsid w:val="00404CAD"/>
    <w:rsid w:val="0040536F"/>
    <w:rsid w:val="00405450"/>
    <w:rsid w:val="00405F31"/>
    <w:rsid w:val="00406527"/>
    <w:rsid w:val="00406FA7"/>
    <w:rsid w:val="00410FDA"/>
    <w:rsid w:val="00411140"/>
    <w:rsid w:val="00411151"/>
    <w:rsid w:val="00411B74"/>
    <w:rsid w:val="00412C67"/>
    <w:rsid w:val="00413694"/>
    <w:rsid w:val="00413F97"/>
    <w:rsid w:val="00414084"/>
    <w:rsid w:val="00414CAE"/>
    <w:rsid w:val="00414EFB"/>
    <w:rsid w:val="004164B6"/>
    <w:rsid w:val="0041719B"/>
    <w:rsid w:val="00417E54"/>
    <w:rsid w:val="004204E4"/>
    <w:rsid w:val="00420548"/>
    <w:rsid w:val="00420835"/>
    <w:rsid w:val="00420BC7"/>
    <w:rsid w:val="004215AE"/>
    <w:rsid w:val="00422339"/>
    <w:rsid w:val="00422362"/>
    <w:rsid w:val="004234E7"/>
    <w:rsid w:val="004235E1"/>
    <w:rsid w:val="00423812"/>
    <w:rsid w:val="00423FBA"/>
    <w:rsid w:val="004241C4"/>
    <w:rsid w:val="00424527"/>
    <w:rsid w:val="004246F4"/>
    <w:rsid w:val="00424858"/>
    <w:rsid w:val="00424C56"/>
    <w:rsid w:val="00424E80"/>
    <w:rsid w:val="00424F83"/>
    <w:rsid w:val="0042537F"/>
    <w:rsid w:val="004258DB"/>
    <w:rsid w:val="00426211"/>
    <w:rsid w:val="004264D4"/>
    <w:rsid w:val="00427293"/>
    <w:rsid w:val="00427310"/>
    <w:rsid w:val="004274E0"/>
    <w:rsid w:val="00427730"/>
    <w:rsid w:val="004278DB"/>
    <w:rsid w:val="00427AE3"/>
    <w:rsid w:val="004313E4"/>
    <w:rsid w:val="0043162B"/>
    <w:rsid w:val="00431CD8"/>
    <w:rsid w:val="00431E28"/>
    <w:rsid w:val="004323EF"/>
    <w:rsid w:val="004326C6"/>
    <w:rsid w:val="0043272D"/>
    <w:rsid w:val="0043277E"/>
    <w:rsid w:val="0043291F"/>
    <w:rsid w:val="00432AB4"/>
    <w:rsid w:val="0043381E"/>
    <w:rsid w:val="00433A65"/>
    <w:rsid w:val="00433B03"/>
    <w:rsid w:val="00433F4A"/>
    <w:rsid w:val="00434173"/>
    <w:rsid w:val="004341DF"/>
    <w:rsid w:val="0043430F"/>
    <w:rsid w:val="00435452"/>
    <w:rsid w:val="004357BF"/>
    <w:rsid w:val="00435907"/>
    <w:rsid w:val="00435B81"/>
    <w:rsid w:val="00436544"/>
    <w:rsid w:val="00437D7D"/>
    <w:rsid w:val="004409D9"/>
    <w:rsid w:val="00441562"/>
    <w:rsid w:val="00441BB7"/>
    <w:rsid w:val="00441CEB"/>
    <w:rsid w:val="00442244"/>
    <w:rsid w:val="004423B0"/>
    <w:rsid w:val="00442751"/>
    <w:rsid w:val="00442F1A"/>
    <w:rsid w:val="004439BB"/>
    <w:rsid w:val="00443A6C"/>
    <w:rsid w:val="00443AC5"/>
    <w:rsid w:val="00443BFD"/>
    <w:rsid w:val="004451D8"/>
    <w:rsid w:val="00445223"/>
    <w:rsid w:val="004454BD"/>
    <w:rsid w:val="004456CF"/>
    <w:rsid w:val="00445C52"/>
    <w:rsid w:val="00446150"/>
    <w:rsid w:val="00446A4C"/>
    <w:rsid w:val="00446C49"/>
    <w:rsid w:val="00446F1D"/>
    <w:rsid w:val="00447467"/>
    <w:rsid w:val="00447BA4"/>
    <w:rsid w:val="00447F1A"/>
    <w:rsid w:val="00447F66"/>
    <w:rsid w:val="0045019E"/>
    <w:rsid w:val="004503D9"/>
    <w:rsid w:val="00450460"/>
    <w:rsid w:val="004516A7"/>
    <w:rsid w:val="00451ADE"/>
    <w:rsid w:val="00451CA0"/>
    <w:rsid w:val="00451CEA"/>
    <w:rsid w:val="004528CC"/>
    <w:rsid w:val="00452A79"/>
    <w:rsid w:val="0045314D"/>
    <w:rsid w:val="004533A9"/>
    <w:rsid w:val="00453481"/>
    <w:rsid w:val="004547C2"/>
    <w:rsid w:val="00454C93"/>
    <w:rsid w:val="00454D1E"/>
    <w:rsid w:val="00455860"/>
    <w:rsid w:val="0045605A"/>
    <w:rsid w:val="0045638B"/>
    <w:rsid w:val="004573D4"/>
    <w:rsid w:val="004577D6"/>
    <w:rsid w:val="00457952"/>
    <w:rsid w:val="00457AB0"/>
    <w:rsid w:val="00457C70"/>
    <w:rsid w:val="00457D4A"/>
    <w:rsid w:val="00457F90"/>
    <w:rsid w:val="0046039C"/>
    <w:rsid w:val="004609AB"/>
    <w:rsid w:val="00460A81"/>
    <w:rsid w:val="00460AE8"/>
    <w:rsid w:val="0046135B"/>
    <w:rsid w:val="00461C60"/>
    <w:rsid w:val="00461C95"/>
    <w:rsid w:val="00461D16"/>
    <w:rsid w:val="004629A1"/>
    <w:rsid w:val="00462AF6"/>
    <w:rsid w:val="00462C6F"/>
    <w:rsid w:val="004633A4"/>
    <w:rsid w:val="0046374B"/>
    <w:rsid w:val="00463A84"/>
    <w:rsid w:val="004648FF"/>
    <w:rsid w:val="00464B05"/>
    <w:rsid w:val="0046503B"/>
    <w:rsid w:val="004650A9"/>
    <w:rsid w:val="00465296"/>
    <w:rsid w:val="0046530D"/>
    <w:rsid w:val="00465717"/>
    <w:rsid w:val="00465FB6"/>
    <w:rsid w:val="004668EA"/>
    <w:rsid w:val="00466A62"/>
    <w:rsid w:val="004673A3"/>
    <w:rsid w:val="00467E28"/>
    <w:rsid w:val="00467F94"/>
    <w:rsid w:val="00470AAA"/>
    <w:rsid w:val="0047118A"/>
    <w:rsid w:val="00471EB8"/>
    <w:rsid w:val="00472141"/>
    <w:rsid w:val="004722AC"/>
    <w:rsid w:val="00472D76"/>
    <w:rsid w:val="00473551"/>
    <w:rsid w:val="00473BC5"/>
    <w:rsid w:val="00473F96"/>
    <w:rsid w:val="00474737"/>
    <w:rsid w:val="00474BA8"/>
    <w:rsid w:val="004755AB"/>
    <w:rsid w:val="00475751"/>
    <w:rsid w:val="004759AE"/>
    <w:rsid w:val="00476426"/>
    <w:rsid w:val="004769D8"/>
    <w:rsid w:val="00476B47"/>
    <w:rsid w:val="00476DA5"/>
    <w:rsid w:val="00477127"/>
    <w:rsid w:val="004772E4"/>
    <w:rsid w:val="00477984"/>
    <w:rsid w:val="00480791"/>
    <w:rsid w:val="00480A0B"/>
    <w:rsid w:val="0048140C"/>
    <w:rsid w:val="004821AB"/>
    <w:rsid w:val="00482F4C"/>
    <w:rsid w:val="00483AAA"/>
    <w:rsid w:val="00484400"/>
    <w:rsid w:val="00484893"/>
    <w:rsid w:val="00484C58"/>
    <w:rsid w:val="00484D29"/>
    <w:rsid w:val="00484FD2"/>
    <w:rsid w:val="004855F5"/>
    <w:rsid w:val="00485767"/>
    <w:rsid w:val="004859EB"/>
    <w:rsid w:val="0048624E"/>
    <w:rsid w:val="004867F8"/>
    <w:rsid w:val="00486F84"/>
    <w:rsid w:val="004870C9"/>
    <w:rsid w:val="00487609"/>
    <w:rsid w:val="0048764B"/>
    <w:rsid w:val="00487889"/>
    <w:rsid w:val="004879B6"/>
    <w:rsid w:val="00487A62"/>
    <w:rsid w:val="00487AC1"/>
    <w:rsid w:val="00487F70"/>
    <w:rsid w:val="004915BB"/>
    <w:rsid w:val="0049260B"/>
    <w:rsid w:val="00492B2D"/>
    <w:rsid w:val="00493716"/>
    <w:rsid w:val="00493953"/>
    <w:rsid w:val="00493A37"/>
    <w:rsid w:val="00493AA7"/>
    <w:rsid w:val="00494DD8"/>
    <w:rsid w:val="00495022"/>
    <w:rsid w:val="0049533E"/>
    <w:rsid w:val="0049539E"/>
    <w:rsid w:val="00495579"/>
    <w:rsid w:val="004957E6"/>
    <w:rsid w:val="00495EDC"/>
    <w:rsid w:val="00496C45"/>
    <w:rsid w:val="004970DA"/>
    <w:rsid w:val="00497474"/>
    <w:rsid w:val="0049749A"/>
    <w:rsid w:val="0049771C"/>
    <w:rsid w:val="004A0154"/>
    <w:rsid w:val="004A0930"/>
    <w:rsid w:val="004A1A71"/>
    <w:rsid w:val="004A20C4"/>
    <w:rsid w:val="004A2A27"/>
    <w:rsid w:val="004A49DC"/>
    <w:rsid w:val="004A4ADB"/>
    <w:rsid w:val="004A4B52"/>
    <w:rsid w:val="004A4E6E"/>
    <w:rsid w:val="004A57C0"/>
    <w:rsid w:val="004A57CC"/>
    <w:rsid w:val="004A5BB0"/>
    <w:rsid w:val="004A5DD0"/>
    <w:rsid w:val="004A5E28"/>
    <w:rsid w:val="004A6571"/>
    <w:rsid w:val="004A6679"/>
    <w:rsid w:val="004A669F"/>
    <w:rsid w:val="004A6CE6"/>
    <w:rsid w:val="004A6D50"/>
    <w:rsid w:val="004A75F8"/>
    <w:rsid w:val="004A77D9"/>
    <w:rsid w:val="004A7BCC"/>
    <w:rsid w:val="004A7CD6"/>
    <w:rsid w:val="004A7E98"/>
    <w:rsid w:val="004B038D"/>
    <w:rsid w:val="004B06D1"/>
    <w:rsid w:val="004B0815"/>
    <w:rsid w:val="004B1144"/>
    <w:rsid w:val="004B2934"/>
    <w:rsid w:val="004B3229"/>
    <w:rsid w:val="004B3367"/>
    <w:rsid w:val="004B3886"/>
    <w:rsid w:val="004B40CE"/>
    <w:rsid w:val="004B488C"/>
    <w:rsid w:val="004B4B82"/>
    <w:rsid w:val="004B4E21"/>
    <w:rsid w:val="004B4E6A"/>
    <w:rsid w:val="004B5179"/>
    <w:rsid w:val="004B55B4"/>
    <w:rsid w:val="004B5ECB"/>
    <w:rsid w:val="004B60DA"/>
    <w:rsid w:val="004B6C90"/>
    <w:rsid w:val="004B6F73"/>
    <w:rsid w:val="004B74AB"/>
    <w:rsid w:val="004C00E8"/>
    <w:rsid w:val="004C05C2"/>
    <w:rsid w:val="004C0BA8"/>
    <w:rsid w:val="004C0DFB"/>
    <w:rsid w:val="004C2078"/>
    <w:rsid w:val="004C20E1"/>
    <w:rsid w:val="004C26DC"/>
    <w:rsid w:val="004C2C3C"/>
    <w:rsid w:val="004C2C74"/>
    <w:rsid w:val="004C3055"/>
    <w:rsid w:val="004C31E1"/>
    <w:rsid w:val="004C364D"/>
    <w:rsid w:val="004C3838"/>
    <w:rsid w:val="004C4470"/>
    <w:rsid w:val="004C44B6"/>
    <w:rsid w:val="004C4A04"/>
    <w:rsid w:val="004C4ABA"/>
    <w:rsid w:val="004C4C0F"/>
    <w:rsid w:val="004C54E5"/>
    <w:rsid w:val="004C552B"/>
    <w:rsid w:val="004C580F"/>
    <w:rsid w:val="004C5B85"/>
    <w:rsid w:val="004C6674"/>
    <w:rsid w:val="004C67BA"/>
    <w:rsid w:val="004C6F08"/>
    <w:rsid w:val="004C7350"/>
    <w:rsid w:val="004C7418"/>
    <w:rsid w:val="004C76D1"/>
    <w:rsid w:val="004C7A10"/>
    <w:rsid w:val="004C7C74"/>
    <w:rsid w:val="004D0842"/>
    <w:rsid w:val="004D102E"/>
    <w:rsid w:val="004D1291"/>
    <w:rsid w:val="004D15A7"/>
    <w:rsid w:val="004D1B27"/>
    <w:rsid w:val="004D1D94"/>
    <w:rsid w:val="004D293F"/>
    <w:rsid w:val="004D29D5"/>
    <w:rsid w:val="004D40E3"/>
    <w:rsid w:val="004D43D8"/>
    <w:rsid w:val="004D5151"/>
    <w:rsid w:val="004D52C4"/>
    <w:rsid w:val="004D5349"/>
    <w:rsid w:val="004D6370"/>
    <w:rsid w:val="004D7227"/>
    <w:rsid w:val="004D7332"/>
    <w:rsid w:val="004D7F20"/>
    <w:rsid w:val="004E03AD"/>
    <w:rsid w:val="004E07CC"/>
    <w:rsid w:val="004E0E8B"/>
    <w:rsid w:val="004E1B9A"/>
    <w:rsid w:val="004E1DAC"/>
    <w:rsid w:val="004E240C"/>
    <w:rsid w:val="004E2499"/>
    <w:rsid w:val="004E2A6C"/>
    <w:rsid w:val="004E2B87"/>
    <w:rsid w:val="004E2E74"/>
    <w:rsid w:val="004E38F4"/>
    <w:rsid w:val="004E3964"/>
    <w:rsid w:val="004E3AE4"/>
    <w:rsid w:val="004E409E"/>
    <w:rsid w:val="004E4641"/>
    <w:rsid w:val="004E46B3"/>
    <w:rsid w:val="004E47C2"/>
    <w:rsid w:val="004E4C87"/>
    <w:rsid w:val="004E50D6"/>
    <w:rsid w:val="004E5734"/>
    <w:rsid w:val="004E5C5D"/>
    <w:rsid w:val="004E5D5D"/>
    <w:rsid w:val="004E65D4"/>
    <w:rsid w:val="004E65EC"/>
    <w:rsid w:val="004E6DF6"/>
    <w:rsid w:val="004E72C2"/>
    <w:rsid w:val="004E72FC"/>
    <w:rsid w:val="004E7ACC"/>
    <w:rsid w:val="004E7D23"/>
    <w:rsid w:val="004F0236"/>
    <w:rsid w:val="004F0237"/>
    <w:rsid w:val="004F0456"/>
    <w:rsid w:val="004F08CC"/>
    <w:rsid w:val="004F0E0C"/>
    <w:rsid w:val="004F20A3"/>
    <w:rsid w:val="004F3404"/>
    <w:rsid w:val="004F3A54"/>
    <w:rsid w:val="004F3EB5"/>
    <w:rsid w:val="004F424C"/>
    <w:rsid w:val="004F4EBE"/>
    <w:rsid w:val="004F51E1"/>
    <w:rsid w:val="004F5366"/>
    <w:rsid w:val="004F5378"/>
    <w:rsid w:val="004F620C"/>
    <w:rsid w:val="004F6541"/>
    <w:rsid w:val="004F6CD6"/>
    <w:rsid w:val="004F7218"/>
    <w:rsid w:val="004F74CB"/>
    <w:rsid w:val="004F7AAE"/>
    <w:rsid w:val="004F7FF9"/>
    <w:rsid w:val="00500A93"/>
    <w:rsid w:val="00501575"/>
    <w:rsid w:val="00501A11"/>
    <w:rsid w:val="00502AFA"/>
    <w:rsid w:val="005037B8"/>
    <w:rsid w:val="00503EEC"/>
    <w:rsid w:val="00504373"/>
    <w:rsid w:val="00504712"/>
    <w:rsid w:val="00504804"/>
    <w:rsid w:val="00504A58"/>
    <w:rsid w:val="00504DA8"/>
    <w:rsid w:val="00504E9C"/>
    <w:rsid w:val="0050638B"/>
    <w:rsid w:val="005069C9"/>
    <w:rsid w:val="00506F73"/>
    <w:rsid w:val="00507B55"/>
    <w:rsid w:val="00510064"/>
    <w:rsid w:val="005102B9"/>
    <w:rsid w:val="005104C4"/>
    <w:rsid w:val="00510B35"/>
    <w:rsid w:val="00510B4D"/>
    <w:rsid w:val="00511839"/>
    <w:rsid w:val="00511858"/>
    <w:rsid w:val="0051285B"/>
    <w:rsid w:val="00512CD8"/>
    <w:rsid w:val="00513EA7"/>
    <w:rsid w:val="00513EF2"/>
    <w:rsid w:val="0051475C"/>
    <w:rsid w:val="005147E6"/>
    <w:rsid w:val="00514985"/>
    <w:rsid w:val="005149F1"/>
    <w:rsid w:val="00515103"/>
    <w:rsid w:val="00515331"/>
    <w:rsid w:val="00515943"/>
    <w:rsid w:val="00515B8F"/>
    <w:rsid w:val="005161B3"/>
    <w:rsid w:val="005164FF"/>
    <w:rsid w:val="005170BD"/>
    <w:rsid w:val="00517756"/>
    <w:rsid w:val="005178AD"/>
    <w:rsid w:val="00520547"/>
    <w:rsid w:val="00520B1F"/>
    <w:rsid w:val="00521700"/>
    <w:rsid w:val="005217F0"/>
    <w:rsid w:val="00521913"/>
    <w:rsid w:val="0052206A"/>
    <w:rsid w:val="0052235F"/>
    <w:rsid w:val="00522384"/>
    <w:rsid w:val="0052241F"/>
    <w:rsid w:val="00522E4E"/>
    <w:rsid w:val="00523AC4"/>
    <w:rsid w:val="0052429A"/>
    <w:rsid w:val="00524385"/>
    <w:rsid w:val="00524585"/>
    <w:rsid w:val="0052484E"/>
    <w:rsid w:val="005248B1"/>
    <w:rsid w:val="0052491F"/>
    <w:rsid w:val="00524DF3"/>
    <w:rsid w:val="00525AC1"/>
    <w:rsid w:val="0052698A"/>
    <w:rsid w:val="0052775F"/>
    <w:rsid w:val="005306AA"/>
    <w:rsid w:val="00530770"/>
    <w:rsid w:val="005307F0"/>
    <w:rsid w:val="00530825"/>
    <w:rsid w:val="00531416"/>
    <w:rsid w:val="005317EE"/>
    <w:rsid w:val="00532351"/>
    <w:rsid w:val="00532769"/>
    <w:rsid w:val="00532CE2"/>
    <w:rsid w:val="00532EDF"/>
    <w:rsid w:val="0053355F"/>
    <w:rsid w:val="00533712"/>
    <w:rsid w:val="0053393E"/>
    <w:rsid w:val="00533D1D"/>
    <w:rsid w:val="00534A6D"/>
    <w:rsid w:val="00535934"/>
    <w:rsid w:val="00535D16"/>
    <w:rsid w:val="00535EA8"/>
    <w:rsid w:val="005369D3"/>
    <w:rsid w:val="00537213"/>
    <w:rsid w:val="00537B6B"/>
    <w:rsid w:val="00537DF4"/>
    <w:rsid w:val="00540040"/>
    <w:rsid w:val="005400AE"/>
    <w:rsid w:val="005404EC"/>
    <w:rsid w:val="00540ADE"/>
    <w:rsid w:val="00540F64"/>
    <w:rsid w:val="0054105F"/>
    <w:rsid w:val="005410F1"/>
    <w:rsid w:val="005426ED"/>
    <w:rsid w:val="005430A0"/>
    <w:rsid w:val="005434E5"/>
    <w:rsid w:val="005439D9"/>
    <w:rsid w:val="005445F2"/>
    <w:rsid w:val="00544B61"/>
    <w:rsid w:val="00544E62"/>
    <w:rsid w:val="0054548D"/>
    <w:rsid w:val="00545820"/>
    <w:rsid w:val="005466B4"/>
    <w:rsid w:val="00546946"/>
    <w:rsid w:val="0054697A"/>
    <w:rsid w:val="005469EB"/>
    <w:rsid w:val="0055079F"/>
    <w:rsid w:val="00551E4C"/>
    <w:rsid w:val="00552204"/>
    <w:rsid w:val="0055225A"/>
    <w:rsid w:val="005522A5"/>
    <w:rsid w:val="0055237E"/>
    <w:rsid w:val="00553257"/>
    <w:rsid w:val="00553476"/>
    <w:rsid w:val="00553754"/>
    <w:rsid w:val="0055392C"/>
    <w:rsid w:val="00553A2D"/>
    <w:rsid w:val="00553A4A"/>
    <w:rsid w:val="00553F2C"/>
    <w:rsid w:val="00554694"/>
    <w:rsid w:val="0055474F"/>
    <w:rsid w:val="00554896"/>
    <w:rsid w:val="005549F4"/>
    <w:rsid w:val="00554AC5"/>
    <w:rsid w:val="00554C85"/>
    <w:rsid w:val="00554EF8"/>
    <w:rsid w:val="0055517A"/>
    <w:rsid w:val="00555B72"/>
    <w:rsid w:val="00555BA7"/>
    <w:rsid w:val="00555F31"/>
    <w:rsid w:val="00556129"/>
    <w:rsid w:val="005567D8"/>
    <w:rsid w:val="00556A46"/>
    <w:rsid w:val="005571C8"/>
    <w:rsid w:val="005577AD"/>
    <w:rsid w:val="005600B6"/>
    <w:rsid w:val="0056083B"/>
    <w:rsid w:val="00560EB8"/>
    <w:rsid w:val="005610CC"/>
    <w:rsid w:val="00561B89"/>
    <w:rsid w:val="00561BD2"/>
    <w:rsid w:val="00561C25"/>
    <w:rsid w:val="00562741"/>
    <w:rsid w:val="00562EE9"/>
    <w:rsid w:val="0056317C"/>
    <w:rsid w:val="0056326F"/>
    <w:rsid w:val="0056329F"/>
    <w:rsid w:val="00564041"/>
    <w:rsid w:val="005644F4"/>
    <w:rsid w:val="00564B31"/>
    <w:rsid w:val="00565108"/>
    <w:rsid w:val="0056537E"/>
    <w:rsid w:val="005659AE"/>
    <w:rsid w:val="00565BF4"/>
    <w:rsid w:val="00565DFF"/>
    <w:rsid w:val="00565E31"/>
    <w:rsid w:val="005662A2"/>
    <w:rsid w:val="0056673C"/>
    <w:rsid w:val="00566AC7"/>
    <w:rsid w:val="00567282"/>
    <w:rsid w:val="00567376"/>
    <w:rsid w:val="005674B9"/>
    <w:rsid w:val="00567AA5"/>
    <w:rsid w:val="005712B9"/>
    <w:rsid w:val="00571F18"/>
    <w:rsid w:val="00572289"/>
    <w:rsid w:val="00572383"/>
    <w:rsid w:val="00572BCB"/>
    <w:rsid w:val="00572CBA"/>
    <w:rsid w:val="00572EC6"/>
    <w:rsid w:val="00572EE1"/>
    <w:rsid w:val="00574AAC"/>
    <w:rsid w:val="00574C39"/>
    <w:rsid w:val="00574C3E"/>
    <w:rsid w:val="0057671F"/>
    <w:rsid w:val="00576CAE"/>
    <w:rsid w:val="005774E9"/>
    <w:rsid w:val="005776E8"/>
    <w:rsid w:val="00577A80"/>
    <w:rsid w:val="00577BE8"/>
    <w:rsid w:val="0058008E"/>
    <w:rsid w:val="00580758"/>
    <w:rsid w:val="00580836"/>
    <w:rsid w:val="00580E40"/>
    <w:rsid w:val="005811DF"/>
    <w:rsid w:val="00581241"/>
    <w:rsid w:val="005812E9"/>
    <w:rsid w:val="00581AF9"/>
    <w:rsid w:val="005828E7"/>
    <w:rsid w:val="00582EC8"/>
    <w:rsid w:val="005834D9"/>
    <w:rsid w:val="00583D00"/>
    <w:rsid w:val="00586197"/>
    <w:rsid w:val="005863B2"/>
    <w:rsid w:val="0058652F"/>
    <w:rsid w:val="00586F61"/>
    <w:rsid w:val="00587288"/>
    <w:rsid w:val="00587311"/>
    <w:rsid w:val="00587836"/>
    <w:rsid w:val="00587EA1"/>
    <w:rsid w:val="00590441"/>
    <w:rsid w:val="0059097D"/>
    <w:rsid w:val="00590CE2"/>
    <w:rsid w:val="00590F6E"/>
    <w:rsid w:val="00591140"/>
    <w:rsid w:val="005919C5"/>
    <w:rsid w:val="00591F8D"/>
    <w:rsid w:val="0059269D"/>
    <w:rsid w:val="0059308B"/>
    <w:rsid w:val="00593373"/>
    <w:rsid w:val="00593393"/>
    <w:rsid w:val="005933A9"/>
    <w:rsid w:val="0059343E"/>
    <w:rsid w:val="0059373E"/>
    <w:rsid w:val="00593A86"/>
    <w:rsid w:val="00593B17"/>
    <w:rsid w:val="00593C8D"/>
    <w:rsid w:val="005941C5"/>
    <w:rsid w:val="005947E5"/>
    <w:rsid w:val="00594C99"/>
    <w:rsid w:val="00595733"/>
    <w:rsid w:val="0059586E"/>
    <w:rsid w:val="00595BDE"/>
    <w:rsid w:val="00596F91"/>
    <w:rsid w:val="00596FC0"/>
    <w:rsid w:val="00597638"/>
    <w:rsid w:val="00597DC1"/>
    <w:rsid w:val="005A0076"/>
    <w:rsid w:val="005A02B3"/>
    <w:rsid w:val="005A0AA5"/>
    <w:rsid w:val="005A0CC6"/>
    <w:rsid w:val="005A1610"/>
    <w:rsid w:val="005A2BDE"/>
    <w:rsid w:val="005A30D0"/>
    <w:rsid w:val="005A36AF"/>
    <w:rsid w:val="005A377B"/>
    <w:rsid w:val="005A3E67"/>
    <w:rsid w:val="005A43DD"/>
    <w:rsid w:val="005A4486"/>
    <w:rsid w:val="005A4531"/>
    <w:rsid w:val="005A457D"/>
    <w:rsid w:val="005A5050"/>
    <w:rsid w:val="005A622F"/>
    <w:rsid w:val="005A63E2"/>
    <w:rsid w:val="005A676A"/>
    <w:rsid w:val="005A68D0"/>
    <w:rsid w:val="005A6ACB"/>
    <w:rsid w:val="005A6C4C"/>
    <w:rsid w:val="005A7C89"/>
    <w:rsid w:val="005B01EC"/>
    <w:rsid w:val="005B0632"/>
    <w:rsid w:val="005B0B83"/>
    <w:rsid w:val="005B0C9B"/>
    <w:rsid w:val="005B20CF"/>
    <w:rsid w:val="005B20D5"/>
    <w:rsid w:val="005B2206"/>
    <w:rsid w:val="005B25B6"/>
    <w:rsid w:val="005B279B"/>
    <w:rsid w:val="005B2B88"/>
    <w:rsid w:val="005B3448"/>
    <w:rsid w:val="005B3610"/>
    <w:rsid w:val="005B3C08"/>
    <w:rsid w:val="005B3D3D"/>
    <w:rsid w:val="005B474C"/>
    <w:rsid w:val="005B4C4D"/>
    <w:rsid w:val="005B4C6D"/>
    <w:rsid w:val="005B58F2"/>
    <w:rsid w:val="005B6248"/>
    <w:rsid w:val="005B64CC"/>
    <w:rsid w:val="005B68E2"/>
    <w:rsid w:val="005B7DB2"/>
    <w:rsid w:val="005C026B"/>
    <w:rsid w:val="005C02F7"/>
    <w:rsid w:val="005C12F6"/>
    <w:rsid w:val="005C14B0"/>
    <w:rsid w:val="005C1D52"/>
    <w:rsid w:val="005C2448"/>
    <w:rsid w:val="005C2471"/>
    <w:rsid w:val="005C2552"/>
    <w:rsid w:val="005C2C04"/>
    <w:rsid w:val="005C2D13"/>
    <w:rsid w:val="005C2DF8"/>
    <w:rsid w:val="005C32C9"/>
    <w:rsid w:val="005C36CA"/>
    <w:rsid w:val="005C45D4"/>
    <w:rsid w:val="005C4AFB"/>
    <w:rsid w:val="005C4C7C"/>
    <w:rsid w:val="005C4CEF"/>
    <w:rsid w:val="005C4DCC"/>
    <w:rsid w:val="005C4EF7"/>
    <w:rsid w:val="005C6340"/>
    <w:rsid w:val="005C681F"/>
    <w:rsid w:val="005C6CCE"/>
    <w:rsid w:val="005C7AC9"/>
    <w:rsid w:val="005C7F6A"/>
    <w:rsid w:val="005D031A"/>
    <w:rsid w:val="005D0B9E"/>
    <w:rsid w:val="005D0CA8"/>
    <w:rsid w:val="005D19CB"/>
    <w:rsid w:val="005D1A8C"/>
    <w:rsid w:val="005D2710"/>
    <w:rsid w:val="005D2BE2"/>
    <w:rsid w:val="005D2CF1"/>
    <w:rsid w:val="005D2D6C"/>
    <w:rsid w:val="005D307C"/>
    <w:rsid w:val="005D363F"/>
    <w:rsid w:val="005D42FD"/>
    <w:rsid w:val="005D47E1"/>
    <w:rsid w:val="005D4A9C"/>
    <w:rsid w:val="005D5171"/>
    <w:rsid w:val="005D5A45"/>
    <w:rsid w:val="005D5C3C"/>
    <w:rsid w:val="005D6141"/>
    <w:rsid w:val="005D639B"/>
    <w:rsid w:val="005D7945"/>
    <w:rsid w:val="005D7D28"/>
    <w:rsid w:val="005E00C4"/>
    <w:rsid w:val="005E02CC"/>
    <w:rsid w:val="005E0862"/>
    <w:rsid w:val="005E0DA5"/>
    <w:rsid w:val="005E1305"/>
    <w:rsid w:val="005E15EC"/>
    <w:rsid w:val="005E1922"/>
    <w:rsid w:val="005E20EF"/>
    <w:rsid w:val="005E2D25"/>
    <w:rsid w:val="005E2DBE"/>
    <w:rsid w:val="005E35D3"/>
    <w:rsid w:val="005E3E70"/>
    <w:rsid w:val="005E437A"/>
    <w:rsid w:val="005E49A8"/>
    <w:rsid w:val="005E4C84"/>
    <w:rsid w:val="005E4D40"/>
    <w:rsid w:val="005E5662"/>
    <w:rsid w:val="005E5999"/>
    <w:rsid w:val="005E5B17"/>
    <w:rsid w:val="005E6224"/>
    <w:rsid w:val="005E6BD0"/>
    <w:rsid w:val="005E6D86"/>
    <w:rsid w:val="005E77BD"/>
    <w:rsid w:val="005E791B"/>
    <w:rsid w:val="005F07F3"/>
    <w:rsid w:val="005F0800"/>
    <w:rsid w:val="005F09D8"/>
    <w:rsid w:val="005F0D2C"/>
    <w:rsid w:val="005F1229"/>
    <w:rsid w:val="005F1BAF"/>
    <w:rsid w:val="005F1ECF"/>
    <w:rsid w:val="005F1F6D"/>
    <w:rsid w:val="005F26DD"/>
    <w:rsid w:val="005F2ED9"/>
    <w:rsid w:val="005F2F2C"/>
    <w:rsid w:val="005F3E4D"/>
    <w:rsid w:val="005F432C"/>
    <w:rsid w:val="005F435D"/>
    <w:rsid w:val="005F4D93"/>
    <w:rsid w:val="005F4F13"/>
    <w:rsid w:val="005F504E"/>
    <w:rsid w:val="005F5279"/>
    <w:rsid w:val="005F5919"/>
    <w:rsid w:val="005F5D35"/>
    <w:rsid w:val="005F6675"/>
    <w:rsid w:val="005F7460"/>
    <w:rsid w:val="005F7D1E"/>
    <w:rsid w:val="005F7F82"/>
    <w:rsid w:val="0060005B"/>
    <w:rsid w:val="0060038F"/>
    <w:rsid w:val="00600BA3"/>
    <w:rsid w:val="00602719"/>
    <w:rsid w:val="00602CC7"/>
    <w:rsid w:val="00602DE9"/>
    <w:rsid w:val="00604058"/>
    <w:rsid w:val="006044FA"/>
    <w:rsid w:val="00604BC9"/>
    <w:rsid w:val="00604D6F"/>
    <w:rsid w:val="00604E39"/>
    <w:rsid w:val="00605908"/>
    <w:rsid w:val="00605FCB"/>
    <w:rsid w:val="00606532"/>
    <w:rsid w:val="00607882"/>
    <w:rsid w:val="00610688"/>
    <w:rsid w:val="00610C6B"/>
    <w:rsid w:val="00610CE2"/>
    <w:rsid w:val="006115EE"/>
    <w:rsid w:val="006119DF"/>
    <w:rsid w:val="00611D3A"/>
    <w:rsid w:val="0061241C"/>
    <w:rsid w:val="00613456"/>
    <w:rsid w:val="006135B3"/>
    <w:rsid w:val="0061393B"/>
    <w:rsid w:val="00613C82"/>
    <w:rsid w:val="0061419A"/>
    <w:rsid w:val="00614A79"/>
    <w:rsid w:val="00614C00"/>
    <w:rsid w:val="00615635"/>
    <w:rsid w:val="00615742"/>
    <w:rsid w:val="0061651E"/>
    <w:rsid w:val="00616A73"/>
    <w:rsid w:val="00616C3A"/>
    <w:rsid w:val="00616F15"/>
    <w:rsid w:val="00617179"/>
    <w:rsid w:val="00617C63"/>
    <w:rsid w:val="006202AC"/>
    <w:rsid w:val="00620919"/>
    <w:rsid w:val="0062135E"/>
    <w:rsid w:val="0062264C"/>
    <w:rsid w:val="006227FF"/>
    <w:rsid w:val="006228EE"/>
    <w:rsid w:val="00622A93"/>
    <w:rsid w:val="006234F1"/>
    <w:rsid w:val="00623DC6"/>
    <w:rsid w:val="00623E89"/>
    <w:rsid w:val="00623F06"/>
    <w:rsid w:val="00624073"/>
    <w:rsid w:val="00624E94"/>
    <w:rsid w:val="00625813"/>
    <w:rsid w:val="00625F76"/>
    <w:rsid w:val="0062612E"/>
    <w:rsid w:val="00626320"/>
    <w:rsid w:val="00627169"/>
    <w:rsid w:val="006271F2"/>
    <w:rsid w:val="0062721E"/>
    <w:rsid w:val="00627472"/>
    <w:rsid w:val="0062774C"/>
    <w:rsid w:val="00627792"/>
    <w:rsid w:val="00630391"/>
    <w:rsid w:val="006303EB"/>
    <w:rsid w:val="0063059F"/>
    <w:rsid w:val="0063064C"/>
    <w:rsid w:val="00630CB9"/>
    <w:rsid w:val="006311A8"/>
    <w:rsid w:val="006316B7"/>
    <w:rsid w:val="00631930"/>
    <w:rsid w:val="00631DD4"/>
    <w:rsid w:val="00631E40"/>
    <w:rsid w:val="00632150"/>
    <w:rsid w:val="006326CE"/>
    <w:rsid w:val="00632C1E"/>
    <w:rsid w:val="00632FAF"/>
    <w:rsid w:val="006333A7"/>
    <w:rsid w:val="0063438B"/>
    <w:rsid w:val="0063453A"/>
    <w:rsid w:val="006345F6"/>
    <w:rsid w:val="00634674"/>
    <w:rsid w:val="0063490E"/>
    <w:rsid w:val="006351EF"/>
    <w:rsid w:val="0063535B"/>
    <w:rsid w:val="006357A1"/>
    <w:rsid w:val="00635A1B"/>
    <w:rsid w:val="00635E92"/>
    <w:rsid w:val="006364DC"/>
    <w:rsid w:val="00636929"/>
    <w:rsid w:val="00636A8C"/>
    <w:rsid w:val="00637A5E"/>
    <w:rsid w:val="00637B09"/>
    <w:rsid w:val="006422B1"/>
    <w:rsid w:val="00642401"/>
    <w:rsid w:val="00642CF3"/>
    <w:rsid w:val="00642E67"/>
    <w:rsid w:val="00643458"/>
    <w:rsid w:val="00643610"/>
    <w:rsid w:val="00644069"/>
    <w:rsid w:val="00644BDD"/>
    <w:rsid w:val="00644E0B"/>
    <w:rsid w:val="00645323"/>
    <w:rsid w:val="00645522"/>
    <w:rsid w:val="0064567C"/>
    <w:rsid w:val="00645CA1"/>
    <w:rsid w:val="006466B0"/>
    <w:rsid w:val="00646F5C"/>
    <w:rsid w:val="0064763B"/>
    <w:rsid w:val="006476F7"/>
    <w:rsid w:val="00647FB1"/>
    <w:rsid w:val="0065095B"/>
    <w:rsid w:val="006510CD"/>
    <w:rsid w:val="00651848"/>
    <w:rsid w:val="006519A3"/>
    <w:rsid w:val="00651BD9"/>
    <w:rsid w:val="00651C94"/>
    <w:rsid w:val="00651CFD"/>
    <w:rsid w:val="00651F9F"/>
    <w:rsid w:val="00652531"/>
    <w:rsid w:val="006529B6"/>
    <w:rsid w:val="00652A21"/>
    <w:rsid w:val="00652F45"/>
    <w:rsid w:val="00653071"/>
    <w:rsid w:val="00653977"/>
    <w:rsid w:val="00653EC9"/>
    <w:rsid w:val="0065408D"/>
    <w:rsid w:val="0065536D"/>
    <w:rsid w:val="00655535"/>
    <w:rsid w:val="00655536"/>
    <w:rsid w:val="00655ABE"/>
    <w:rsid w:val="00655C06"/>
    <w:rsid w:val="00655D45"/>
    <w:rsid w:val="00656AC5"/>
    <w:rsid w:val="00656C14"/>
    <w:rsid w:val="00657E41"/>
    <w:rsid w:val="00657F24"/>
    <w:rsid w:val="00660DAD"/>
    <w:rsid w:val="0066105E"/>
    <w:rsid w:val="00662495"/>
    <w:rsid w:val="00662DA6"/>
    <w:rsid w:val="0066302D"/>
    <w:rsid w:val="00663289"/>
    <w:rsid w:val="0066379F"/>
    <w:rsid w:val="00664F10"/>
    <w:rsid w:val="00665847"/>
    <w:rsid w:val="0066612A"/>
    <w:rsid w:val="00666596"/>
    <w:rsid w:val="0066668B"/>
    <w:rsid w:val="00666A74"/>
    <w:rsid w:val="0066721D"/>
    <w:rsid w:val="0066737F"/>
    <w:rsid w:val="00670274"/>
    <w:rsid w:val="006705DE"/>
    <w:rsid w:val="00670CF6"/>
    <w:rsid w:val="00670DC1"/>
    <w:rsid w:val="00671378"/>
    <w:rsid w:val="006713CB"/>
    <w:rsid w:val="00671CCF"/>
    <w:rsid w:val="00671FE5"/>
    <w:rsid w:val="006722DB"/>
    <w:rsid w:val="00672A1D"/>
    <w:rsid w:val="0067326F"/>
    <w:rsid w:val="00673354"/>
    <w:rsid w:val="00673FFC"/>
    <w:rsid w:val="0067478E"/>
    <w:rsid w:val="006757FA"/>
    <w:rsid w:val="0067616A"/>
    <w:rsid w:val="0067642B"/>
    <w:rsid w:val="00676505"/>
    <w:rsid w:val="006775B4"/>
    <w:rsid w:val="006776E9"/>
    <w:rsid w:val="0067785C"/>
    <w:rsid w:val="00677EDD"/>
    <w:rsid w:val="0068066D"/>
    <w:rsid w:val="00680719"/>
    <w:rsid w:val="006813AD"/>
    <w:rsid w:val="006816FA"/>
    <w:rsid w:val="00681875"/>
    <w:rsid w:val="00682178"/>
    <w:rsid w:val="0068251B"/>
    <w:rsid w:val="00683827"/>
    <w:rsid w:val="00683984"/>
    <w:rsid w:val="00684102"/>
    <w:rsid w:val="0068418E"/>
    <w:rsid w:val="00684375"/>
    <w:rsid w:val="0068484C"/>
    <w:rsid w:val="00684A6E"/>
    <w:rsid w:val="00684BCC"/>
    <w:rsid w:val="006855C1"/>
    <w:rsid w:val="006856DD"/>
    <w:rsid w:val="00685C19"/>
    <w:rsid w:val="00686497"/>
    <w:rsid w:val="00686560"/>
    <w:rsid w:val="00687520"/>
    <w:rsid w:val="0068759B"/>
    <w:rsid w:val="006905A4"/>
    <w:rsid w:val="00690A8A"/>
    <w:rsid w:val="00690A97"/>
    <w:rsid w:val="00691DED"/>
    <w:rsid w:val="00691E44"/>
    <w:rsid w:val="00692789"/>
    <w:rsid w:val="00692963"/>
    <w:rsid w:val="006933A9"/>
    <w:rsid w:val="006937E7"/>
    <w:rsid w:val="00693E8F"/>
    <w:rsid w:val="00693F85"/>
    <w:rsid w:val="0069418A"/>
    <w:rsid w:val="006943BB"/>
    <w:rsid w:val="00694D3B"/>
    <w:rsid w:val="00694DB9"/>
    <w:rsid w:val="00694E38"/>
    <w:rsid w:val="006952C0"/>
    <w:rsid w:val="006959B1"/>
    <w:rsid w:val="0069670C"/>
    <w:rsid w:val="00696B07"/>
    <w:rsid w:val="00696D02"/>
    <w:rsid w:val="00696D08"/>
    <w:rsid w:val="00697AD1"/>
    <w:rsid w:val="006A0580"/>
    <w:rsid w:val="006A08CD"/>
    <w:rsid w:val="006A1121"/>
    <w:rsid w:val="006A12B7"/>
    <w:rsid w:val="006A1330"/>
    <w:rsid w:val="006A166A"/>
    <w:rsid w:val="006A189D"/>
    <w:rsid w:val="006A1C41"/>
    <w:rsid w:val="006A210E"/>
    <w:rsid w:val="006A23AA"/>
    <w:rsid w:val="006A5029"/>
    <w:rsid w:val="006A59E4"/>
    <w:rsid w:val="006A6378"/>
    <w:rsid w:val="006A6820"/>
    <w:rsid w:val="006A6E89"/>
    <w:rsid w:val="006A753D"/>
    <w:rsid w:val="006A7671"/>
    <w:rsid w:val="006A79B7"/>
    <w:rsid w:val="006B0081"/>
    <w:rsid w:val="006B0386"/>
    <w:rsid w:val="006B05F0"/>
    <w:rsid w:val="006B07A0"/>
    <w:rsid w:val="006B0998"/>
    <w:rsid w:val="006B1B84"/>
    <w:rsid w:val="006B1CB8"/>
    <w:rsid w:val="006B1CD4"/>
    <w:rsid w:val="006B2B5B"/>
    <w:rsid w:val="006B2DC3"/>
    <w:rsid w:val="006B2E0B"/>
    <w:rsid w:val="006B3340"/>
    <w:rsid w:val="006B36E2"/>
    <w:rsid w:val="006B3921"/>
    <w:rsid w:val="006B478D"/>
    <w:rsid w:val="006B4A0B"/>
    <w:rsid w:val="006B4B2F"/>
    <w:rsid w:val="006B5068"/>
    <w:rsid w:val="006B5983"/>
    <w:rsid w:val="006B5AF6"/>
    <w:rsid w:val="006B6248"/>
    <w:rsid w:val="006B6941"/>
    <w:rsid w:val="006C0FDE"/>
    <w:rsid w:val="006C13C0"/>
    <w:rsid w:val="006C1734"/>
    <w:rsid w:val="006C1C17"/>
    <w:rsid w:val="006C1CC2"/>
    <w:rsid w:val="006C227F"/>
    <w:rsid w:val="006C2D02"/>
    <w:rsid w:val="006C3225"/>
    <w:rsid w:val="006C3BB4"/>
    <w:rsid w:val="006C438C"/>
    <w:rsid w:val="006C5650"/>
    <w:rsid w:val="006C56F9"/>
    <w:rsid w:val="006C58DA"/>
    <w:rsid w:val="006C5F11"/>
    <w:rsid w:val="006C62F6"/>
    <w:rsid w:val="006C6816"/>
    <w:rsid w:val="006C7749"/>
    <w:rsid w:val="006C780B"/>
    <w:rsid w:val="006C7DC8"/>
    <w:rsid w:val="006D077C"/>
    <w:rsid w:val="006D0C64"/>
    <w:rsid w:val="006D0FFC"/>
    <w:rsid w:val="006D27A6"/>
    <w:rsid w:val="006D2A78"/>
    <w:rsid w:val="006D2B9E"/>
    <w:rsid w:val="006D325B"/>
    <w:rsid w:val="006D34A1"/>
    <w:rsid w:val="006D37F9"/>
    <w:rsid w:val="006D3D96"/>
    <w:rsid w:val="006D3F94"/>
    <w:rsid w:val="006D40C1"/>
    <w:rsid w:val="006D55BF"/>
    <w:rsid w:val="006D55E2"/>
    <w:rsid w:val="006D56F7"/>
    <w:rsid w:val="006D576D"/>
    <w:rsid w:val="006D5ABC"/>
    <w:rsid w:val="006D5B31"/>
    <w:rsid w:val="006D60CA"/>
    <w:rsid w:val="006D695C"/>
    <w:rsid w:val="006D6BA8"/>
    <w:rsid w:val="006D709A"/>
    <w:rsid w:val="006D72ED"/>
    <w:rsid w:val="006D7556"/>
    <w:rsid w:val="006D7890"/>
    <w:rsid w:val="006D7E0E"/>
    <w:rsid w:val="006D7E27"/>
    <w:rsid w:val="006D7ED6"/>
    <w:rsid w:val="006E09B6"/>
    <w:rsid w:val="006E0EC7"/>
    <w:rsid w:val="006E0F36"/>
    <w:rsid w:val="006E11E2"/>
    <w:rsid w:val="006E130F"/>
    <w:rsid w:val="006E22D3"/>
    <w:rsid w:val="006E2BFA"/>
    <w:rsid w:val="006E2F66"/>
    <w:rsid w:val="006E3069"/>
    <w:rsid w:val="006E310D"/>
    <w:rsid w:val="006E3386"/>
    <w:rsid w:val="006E3434"/>
    <w:rsid w:val="006E3A86"/>
    <w:rsid w:val="006E3BE4"/>
    <w:rsid w:val="006E3CEC"/>
    <w:rsid w:val="006E4D71"/>
    <w:rsid w:val="006E5E3D"/>
    <w:rsid w:val="006E6A32"/>
    <w:rsid w:val="006E70E0"/>
    <w:rsid w:val="006E77C9"/>
    <w:rsid w:val="006F00D4"/>
    <w:rsid w:val="006F054B"/>
    <w:rsid w:val="006F0E36"/>
    <w:rsid w:val="006F0E3D"/>
    <w:rsid w:val="006F18D5"/>
    <w:rsid w:val="006F1D84"/>
    <w:rsid w:val="006F234A"/>
    <w:rsid w:val="006F2826"/>
    <w:rsid w:val="006F2A8F"/>
    <w:rsid w:val="006F2DFB"/>
    <w:rsid w:val="006F33DB"/>
    <w:rsid w:val="006F3B46"/>
    <w:rsid w:val="006F40D9"/>
    <w:rsid w:val="006F585B"/>
    <w:rsid w:val="006F5D5E"/>
    <w:rsid w:val="006F620C"/>
    <w:rsid w:val="006F660F"/>
    <w:rsid w:val="006F67C2"/>
    <w:rsid w:val="006F68C9"/>
    <w:rsid w:val="006F7068"/>
    <w:rsid w:val="006F731E"/>
    <w:rsid w:val="006F7531"/>
    <w:rsid w:val="006F771A"/>
    <w:rsid w:val="007004D4"/>
    <w:rsid w:val="00700A6A"/>
    <w:rsid w:val="007010CA"/>
    <w:rsid w:val="00702039"/>
    <w:rsid w:val="0070208B"/>
    <w:rsid w:val="00703001"/>
    <w:rsid w:val="007034F3"/>
    <w:rsid w:val="00703872"/>
    <w:rsid w:val="0070388C"/>
    <w:rsid w:val="007039BF"/>
    <w:rsid w:val="00703BC6"/>
    <w:rsid w:val="0070424A"/>
    <w:rsid w:val="0070441B"/>
    <w:rsid w:val="00704CA2"/>
    <w:rsid w:val="007050AB"/>
    <w:rsid w:val="00705463"/>
    <w:rsid w:val="00705C28"/>
    <w:rsid w:val="00705CCC"/>
    <w:rsid w:val="0070701C"/>
    <w:rsid w:val="0070724E"/>
    <w:rsid w:val="00707A15"/>
    <w:rsid w:val="00711153"/>
    <w:rsid w:val="00711710"/>
    <w:rsid w:val="007117D8"/>
    <w:rsid w:val="00711DC2"/>
    <w:rsid w:val="007125B1"/>
    <w:rsid w:val="0071294B"/>
    <w:rsid w:val="00712C95"/>
    <w:rsid w:val="00712FFD"/>
    <w:rsid w:val="007130B6"/>
    <w:rsid w:val="007141C8"/>
    <w:rsid w:val="007148B3"/>
    <w:rsid w:val="007148F1"/>
    <w:rsid w:val="00715189"/>
    <w:rsid w:val="0071524E"/>
    <w:rsid w:val="00715274"/>
    <w:rsid w:val="00715568"/>
    <w:rsid w:val="00715610"/>
    <w:rsid w:val="007156F5"/>
    <w:rsid w:val="007166F1"/>
    <w:rsid w:val="0071710F"/>
    <w:rsid w:val="00717431"/>
    <w:rsid w:val="00717B58"/>
    <w:rsid w:val="00717C75"/>
    <w:rsid w:val="00717DAB"/>
    <w:rsid w:val="00717E1E"/>
    <w:rsid w:val="00717E61"/>
    <w:rsid w:val="0072049F"/>
    <w:rsid w:val="0072050D"/>
    <w:rsid w:val="00720720"/>
    <w:rsid w:val="00720790"/>
    <w:rsid w:val="00720922"/>
    <w:rsid w:val="0072117C"/>
    <w:rsid w:val="007214F7"/>
    <w:rsid w:val="007215F9"/>
    <w:rsid w:val="0072214C"/>
    <w:rsid w:val="007222BE"/>
    <w:rsid w:val="007225CC"/>
    <w:rsid w:val="00723523"/>
    <w:rsid w:val="00723585"/>
    <w:rsid w:val="00723894"/>
    <w:rsid w:val="00723C00"/>
    <w:rsid w:val="007243BE"/>
    <w:rsid w:val="007247F5"/>
    <w:rsid w:val="007252BE"/>
    <w:rsid w:val="007263CA"/>
    <w:rsid w:val="0072642F"/>
    <w:rsid w:val="007267D4"/>
    <w:rsid w:val="00726D2E"/>
    <w:rsid w:val="007275CF"/>
    <w:rsid w:val="00727808"/>
    <w:rsid w:val="00727B50"/>
    <w:rsid w:val="00727D15"/>
    <w:rsid w:val="007300C6"/>
    <w:rsid w:val="0073024F"/>
    <w:rsid w:val="00730255"/>
    <w:rsid w:val="00730530"/>
    <w:rsid w:val="0073065C"/>
    <w:rsid w:val="007307C1"/>
    <w:rsid w:val="0073152C"/>
    <w:rsid w:val="00731B37"/>
    <w:rsid w:val="007344C0"/>
    <w:rsid w:val="00734DC5"/>
    <w:rsid w:val="00735DA8"/>
    <w:rsid w:val="00735FE3"/>
    <w:rsid w:val="0073609E"/>
    <w:rsid w:val="007370F3"/>
    <w:rsid w:val="00737F8D"/>
    <w:rsid w:val="0074031E"/>
    <w:rsid w:val="00740A71"/>
    <w:rsid w:val="00740B98"/>
    <w:rsid w:val="00740DF5"/>
    <w:rsid w:val="007415DE"/>
    <w:rsid w:val="0074165F"/>
    <w:rsid w:val="00742634"/>
    <w:rsid w:val="00742E51"/>
    <w:rsid w:val="007437E6"/>
    <w:rsid w:val="00743C77"/>
    <w:rsid w:val="00743D1C"/>
    <w:rsid w:val="00744CDE"/>
    <w:rsid w:val="00744F43"/>
    <w:rsid w:val="007451D1"/>
    <w:rsid w:val="007461E2"/>
    <w:rsid w:val="007469D9"/>
    <w:rsid w:val="0074788B"/>
    <w:rsid w:val="00747A88"/>
    <w:rsid w:val="00750016"/>
    <w:rsid w:val="007505C2"/>
    <w:rsid w:val="00750A1A"/>
    <w:rsid w:val="00750E3C"/>
    <w:rsid w:val="007515FD"/>
    <w:rsid w:val="00752892"/>
    <w:rsid w:val="00752B8A"/>
    <w:rsid w:val="00753589"/>
    <w:rsid w:val="007537E7"/>
    <w:rsid w:val="00753BD0"/>
    <w:rsid w:val="00753E54"/>
    <w:rsid w:val="007542DC"/>
    <w:rsid w:val="00754916"/>
    <w:rsid w:val="00754ABA"/>
    <w:rsid w:val="007560AB"/>
    <w:rsid w:val="00756D66"/>
    <w:rsid w:val="0075782B"/>
    <w:rsid w:val="00757879"/>
    <w:rsid w:val="00757B99"/>
    <w:rsid w:val="00757BCB"/>
    <w:rsid w:val="007601BD"/>
    <w:rsid w:val="007602F3"/>
    <w:rsid w:val="007606D4"/>
    <w:rsid w:val="00760A0D"/>
    <w:rsid w:val="00760C0C"/>
    <w:rsid w:val="00760F8C"/>
    <w:rsid w:val="00761493"/>
    <w:rsid w:val="007614B0"/>
    <w:rsid w:val="00762319"/>
    <w:rsid w:val="0076272A"/>
    <w:rsid w:val="00762F13"/>
    <w:rsid w:val="0076312C"/>
    <w:rsid w:val="00763393"/>
    <w:rsid w:val="00763581"/>
    <w:rsid w:val="007643EA"/>
    <w:rsid w:val="007650C5"/>
    <w:rsid w:val="007652D0"/>
    <w:rsid w:val="007654C1"/>
    <w:rsid w:val="00765D16"/>
    <w:rsid w:val="007664D6"/>
    <w:rsid w:val="00766901"/>
    <w:rsid w:val="007676B3"/>
    <w:rsid w:val="00767ECB"/>
    <w:rsid w:val="00767FC5"/>
    <w:rsid w:val="00770004"/>
    <w:rsid w:val="00770E08"/>
    <w:rsid w:val="00771909"/>
    <w:rsid w:val="0077204F"/>
    <w:rsid w:val="0077243C"/>
    <w:rsid w:val="00773D2F"/>
    <w:rsid w:val="007744CA"/>
    <w:rsid w:val="00774F9C"/>
    <w:rsid w:val="00775353"/>
    <w:rsid w:val="00775948"/>
    <w:rsid w:val="00775C73"/>
    <w:rsid w:val="0077612B"/>
    <w:rsid w:val="00777B5E"/>
    <w:rsid w:val="00777C1A"/>
    <w:rsid w:val="00780D4B"/>
    <w:rsid w:val="007810E2"/>
    <w:rsid w:val="007811E5"/>
    <w:rsid w:val="00781478"/>
    <w:rsid w:val="00782302"/>
    <w:rsid w:val="0078245B"/>
    <w:rsid w:val="00782DC6"/>
    <w:rsid w:val="00782F23"/>
    <w:rsid w:val="00783532"/>
    <w:rsid w:val="00784062"/>
    <w:rsid w:val="00784988"/>
    <w:rsid w:val="00785E05"/>
    <w:rsid w:val="007860B4"/>
    <w:rsid w:val="0078633D"/>
    <w:rsid w:val="00786929"/>
    <w:rsid w:val="00786BB0"/>
    <w:rsid w:val="00787A7F"/>
    <w:rsid w:val="00790412"/>
    <w:rsid w:val="00791A82"/>
    <w:rsid w:val="00792791"/>
    <w:rsid w:val="00792DA1"/>
    <w:rsid w:val="00793048"/>
    <w:rsid w:val="0079387D"/>
    <w:rsid w:val="00793F6B"/>
    <w:rsid w:val="0079481C"/>
    <w:rsid w:val="00794D0B"/>
    <w:rsid w:val="007961A8"/>
    <w:rsid w:val="00796384"/>
    <w:rsid w:val="0079664D"/>
    <w:rsid w:val="007966AC"/>
    <w:rsid w:val="007966C8"/>
    <w:rsid w:val="00796DF1"/>
    <w:rsid w:val="00796E75"/>
    <w:rsid w:val="007A0853"/>
    <w:rsid w:val="007A1009"/>
    <w:rsid w:val="007A17AF"/>
    <w:rsid w:val="007A1E97"/>
    <w:rsid w:val="007A1F74"/>
    <w:rsid w:val="007A2F67"/>
    <w:rsid w:val="007A2FAA"/>
    <w:rsid w:val="007A31E9"/>
    <w:rsid w:val="007A3261"/>
    <w:rsid w:val="007A3322"/>
    <w:rsid w:val="007A3341"/>
    <w:rsid w:val="007A344F"/>
    <w:rsid w:val="007A34BB"/>
    <w:rsid w:val="007A374F"/>
    <w:rsid w:val="007A387F"/>
    <w:rsid w:val="007A4F2B"/>
    <w:rsid w:val="007A5152"/>
    <w:rsid w:val="007A53EA"/>
    <w:rsid w:val="007A550B"/>
    <w:rsid w:val="007A5840"/>
    <w:rsid w:val="007A6547"/>
    <w:rsid w:val="007A6971"/>
    <w:rsid w:val="007A6E4D"/>
    <w:rsid w:val="007A7017"/>
    <w:rsid w:val="007A77D5"/>
    <w:rsid w:val="007A7ABF"/>
    <w:rsid w:val="007A7F34"/>
    <w:rsid w:val="007A7F63"/>
    <w:rsid w:val="007B095D"/>
    <w:rsid w:val="007B11E7"/>
    <w:rsid w:val="007B161F"/>
    <w:rsid w:val="007B255B"/>
    <w:rsid w:val="007B2EC1"/>
    <w:rsid w:val="007B3023"/>
    <w:rsid w:val="007B30C2"/>
    <w:rsid w:val="007B3273"/>
    <w:rsid w:val="007B3A55"/>
    <w:rsid w:val="007B3B4E"/>
    <w:rsid w:val="007B4178"/>
    <w:rsid w:val="007B4570"/>
    <w:rsid w:val="007B5229"/>
    <w:rsid w:val="007B551F"/>
    <w:rsid w:val="007B5865"/>
    <w:rsid w:val="007B6020"/>
    <w:rsid w:val="007B624E"/>
    <w:rsid w:val="007B6B64"/>
    <w:rsid w:val="007B6C36"/>
    <w:rsid w:val="007B6E30"/>
    <w:rsid w:val="007B779A"/>
    <w:rsid w:val="007B7804"/>
    <w:rsid w:val="007B7A81"/>
    <w:rsid w:val="007C06AF"/>
    <w:rsid w:val="007C087D"/>
    <w:rsid w:val="007C0CCD"/>
    <w:rsid w:val="007C1069"/>
    <w:rsid w:val="007C1E22"/>
    <w:rsid w:val="007C313F"/>
    <w:rsid w:val="007C33F9"/>
    <w:rsid w:val="007C42BE"/>
    <w:rsid w:val="007C4A39"/>
    <w:rsid w:val="007C4F52"/>
    <w:rsid w:val="007C514A"/>
    <w:rsid w:val="007C521E"/>
    <w:rsid w:val="007C52D6"/>
    <w:rsid w:val="007C5C4B"/>
    <w:rsid w:val="007C5C67"/>
    <w:rsid w:val="007C5F4D"/>
    <w:rsid w:val="007C613D"/>
    <w:rsid w:val="007C6179"/>
    <w:rsid w:val="007C6697"/>
    <w:rsid w:val="007C7A2F"/>
    <w:rsid w:val="007C7B31"/>
    <w:rsid w:val="007C7DF3"/>
    <w:rsid w:val="007C7FCC"/>
    <w:rsid w:val="007D1435"/>
    <w:rsid w:val="007D1645"/>
    <w:rsid w:val="007D16EE"/>
    <w:rsid w:val="007D1A3F"/>
    <w:rsid w:val="007D1B9A"/>
    <w:rsid w:val="007D36DA"/>
    <w:rsid w:val="007D43CF"/>
    <w:rsid w:val="007D4986"/>
    <w:rsid w:val="007D4A2B"/>
    <w:rsid w:val="007D51BA"/>
    <w:rsid w:val="007D5BEC"/>
    <w:rsid w:val="007D5D17"/>
    <w:rsid w:val="007D663A"/>
    <w:rsid w:val="007D70C9"/>
    <w:rsid w:val="007D77B6"/>
    <w:rsid w:val="007D7AAD"/>
    <w:rsid w:val="007E011A"/>
    <w:rsid w:val="007E01F3"/>
    <w:rsid w:val="007E0AC7"/>
    <w:rsid w:val="007E140E"/>
    <w:rsid w:val="007E1D3D"/>
    <w:rsid w:val="007E1EAC"/>
    <w:rsid w:val="007E1FF8"/>
    <w:rsid w:val="007E2284"/>
    <w:rsid w:val="007E2688"/>
    <w:rsid w:val="007E3503"/>
    <w:rsid w:val="007E364B"/>
    <w:rsid w:val="007E366A"/>
    <w:rsid w:val="007E371F"/>
    <w:rsid w:val="007E3856"/>
    <w:rsid w:val="007E3AE4"/>
    <w:rsid w:val="007E3EC3"/>
    <w:rsid w:val="007E40CC"/>
    <w:rsid w:val="007E4110"/>
    <w:rsid w:val="007E431A"/>
    <w:rsid w:val="007E4B9C"/>
    <w:rsid w:val="007E4C6E"/>
    <w:rsid w:val="007E4D93"/>
    <w:rsid w:val="007E6842"/>
    <w:rsid w:val="007E7BFE"/>
    <w:rsid w:val="007E7D94"/>
    <w:rsid w:val="007E7E6D"/>
    <w:rsid w:val="007F000C"/>
    <w:rsid w:val="007F05FC"/>
    <w:rsid w:val="007F0C87"/>
    <w:rsid w:val="007F11E6"/>
    <w:rsid w:val="007F20DF"/>
    <w:rsid w:val="007F2E92"/>
    <w:rsid w:val="007F3470"/>
    <w:rsid w:val="007F398E"/>
    <w:rsid w:val="007F3D0F"/>
    <w:rsid w:val="007F4172"/>
    <w:rsid w:val="007F45B0"/>
    <w:rsid w:val="007F4E3A"/>
    <w:rsid w:val="007F506C"/>
    <w:rsid w:val="007F507C"/>
    <w:rsid w:val="007F54D3"/>
    <w:rsid w:val="007F56A6"/>
    <w:rsid w:val="007F5F39"/>
    <w:rsid w:val="007F67EB"/>
    <w:rsid w:val="007F705E"/>
    <w:rsid w:val="007F7538"/>
    <w:rsid w:val="0080040D"/>
    <w:rsid w:val="00801567"/>
    <w:rsid w:val="0080193C"/>
    <w:rsid w:val="0080203C"/>
    <w:rsid w:val="008026BD"/>
    <w:rsid w:val="00802BD7"/>
    <w:rsid w:val="00802D68"/>
    <w:rsid w:val="00802F53"/>
    <w:rsid w:val="00803631"/>
    <w:rsid w:val="008037F7"/>
    <w:rsid w:val="008038CD"/>
    <w:rsid w:val="00803AB2"/>
    <w:rsid w:val="00803B5D"/>
    <w:rsid w:val="008045F7"/>
    <w:rsid w:val="00804DDC"/>
    <w:rsid w:val="0080505B"/>
    <w:rsid w:val="008055A8"/>
    <w:rsid w:val="0080585F"/>
    <w:rsid w:val="00805A32"/>
    <w:rsid w:val="008061A3"/>
    <w:rsid w:val="008068ED"/>
    <w:rsid w:val="00806A49"/>
    <w:rsid w:val="00806C33"/>
    <w:rsid w:val="00806CD6"/>
    <w:rsid w:val="00806E3A"/>
    <w:rsid w:val="008079A1"/>
    <w:rsid w:val="00807B77"/>
    <w:rsid w:val="00810271"/>
    <w:rsid w:val="008112E1"/>
    <w:rsid w:val="0081164B"/>
    <w:rsid w:val="00811C07"/>
    <w:rsid w:val="0081209A"/>
    <w:rsid w:val="008125F9"/>
    <w:rsid w:val="008127FB"/>
    <w:rsid w:val="00812B7C"/>
    <w:rsid w:val="00812C4D"/>
    <w:rsid w:val="00813122"/>
    <w:rsid w:val="008134C8"/>
    <w:rsid w:val="00813B35"/>
    <w:rsid w:val="00814B34"/>
    <w:rsid w:val="00815292"/>
    <w:rsid w:val="00815648"/>
    <w:rsid w:val="00815F5D"/>
    <w:rsid w:val="00816BE1"/>
    <w:rsid w:val="008171F1"/>
    <w:rsid w:val="00817331"/>
    <w:rsid w:val="008174D0"/>
    <w:rsid w:val="00817E7E"/>
    <w:rsid w:val="008200DC"/>
    <w:rsid w:val="00820897"/>
    <w:rsid w:val="008209A3"/>
    <w:rsid w:val="00821FE1"/>
    <w:rsid w:val="00822119"/>
    <w:rsid w:val="008221F3"/>
    <w:rsid w:val="008226F6"/>
    <w:rsid w:val="00822D88"/>
    <w:rsid w:val="00823368"/>
    <w:rsid w:val="00823EE0"/>
    <w:rsid w:val="00824A47"/>
    <w:rsid w:val="00824DDE"/>
    <w:rsid w:val="0082503E"/>
    <w:rsid w:val="0082539E"/>
    <w:rsid w:val="00825CCB"/>
    <w:rsid w:val="00825D4D"/>
    <w:rsid w:val="00826263"/>
    <w:rsid w:val="0082693B"/>
    <w:rsid w:val="00826AFD"/>
    <w:rsid w:val="00826EB1"/>
    <w:rsid w:val="008278FF"/>
    <w:rsid w:val="008300EA"/>
    <w:rsid w:val="00830D77"/>
    <w:rsid w:val="00830DF2"/>
    <w:rsid w:val="0083191C"/>
    <w:rsid w:val="00831D79"/>
    <w:rsid w:val="00831EFD"/>
    <w:rsid w:val="0083279D"/>
    <w:rsid w:val="008328FB"/>
    <w:rsid w:val="00832981"/>
    <w:rsid w:val="00832AC4"/>
    <w:rsid w:val="00832C29"/>
    <w:rsid w:val="00832FF0"/>
    <w:rsid w:val="0083351A"/>
    <w:rsid w:val="00833588"/>
    <w:rsid w:val="00833D2C"/>
    <w:rsid w:val="00834AEB"/>
    <w:rsid w:val="00835301"/>
    <w:rsid w:val="008365D0"/>
    <w:rsid w:val="00836934"/>
    <w:rsid w:val="00836D0B"/>
    <w:rsid w:val="0083737D"/>
    <w:rsid w:val="00837C70"/>
    <w:rsid w:val="00837ED9"/>
    <w:rsid w:val="00841164"/>
    <w:rsid w:val="0084134E"/>
    <w:rsid w:val="008416ED"/>
    <w:rsid w:val="008417ED"/>
    <w:rsid w:val="0084241C"/>
    <w:rsid w:val="008425F8"/>
    <w:rsid w:val="00842DF0"/>
    <w:rsid w:val="00843B47"/>
    <w:rsid w:val="00843EFD"/>
    <w:rsid w:val="00844294"/>
    <w:rsid w:val="0084492E"/>
    <w:rsid w:val="0084556B"/>
    <w:rsid w:val="008455AC"/>
    <w:rsid w:val="008471BB"/>
    <w:rsid w:val="00847B09"/>
    <w:rsid w:val="00847E4D"/>
    <w:rsid w:val="00850898"/>
    <w:rsid w:val="0085090E"/>
    <w:rsid w:val="008512CE"/>
    <w:rsid w:val="0085242F"/>
    <w:rsid w:val="00852707"/>
    <w:rsid w:val="00853013"/>
    <w:rsid w:val="00853533"/>
    <w:rsid w:val="008541C8"/>
    <w:rsid w:val="008547F8"/>
    <w:rsid w:val="00854AB6"/>
    <w:rsid w:val="00854AD1"/>
    <w:rsid w:val="00854BA0"/>
    <w:rsid w:val="00854D68"/>
    <w:rsid w:val="008551AB"/>
    <w:rsid w:val="00855350"/>
    <w:rsid w:val="00855358"/>
    <w:rsid w:val="008562B5"/>
    <w:rsid w:val="008564B0"/>
    <w:rsid w:val="008565CB"/>
    <w:rsid w:val="00856B7E"/>
    <w:rsid w:val="00857651"/>
    <w:rsid w:val="00857A33"/>
    <w:rsid w:val="00857D17"/>
    <w:rsid w:val="00857F4D"/>
    <w:rsid w:val="0086100B"/>
    <w:rsid w:val="008615AA"/>
    <w:rsid w:val="00861930"/>
    <w:rsid w:val="00861E6E"/>
    <w:rsid w:val="008622BE"/>
    <w:rsid w:val="008627F7"/>
    <w:rsid w:val="00862EBC"/>
    <w:rsid w:val="00863058"/>
    <w:rsid w:val="008631B8"/>
    <w:rsid w:val="00863EE1"/>
    <w:rsid w:val="008645F0"/>
    <w:rsid w:val="00865097"/>
    <w:rsid w:val="0086570F"/>
    <w:rsid w:val="00865818"/>
    <w:rsid w:val="00866092"/>
    <w:rsid w:val="00866556"/>
    <w:rsid w:val="008666D5"/>
    <w:rsid w:val="008668FB"/>
    <w:rsid w:val="008669D2"/>
    <w:rsid w:val="0086717A"/>
    <w:rsid w:val="0086767C"/>
    <w:rsid w:val="008676CC"/>
    <w:rsid w:val="00870935"/>
    <w:rsid w:val="00870CE0"/>
    <w:rsid w:val="00871847"/>
    <w:rsid w:val="00871B8B"/>
    <w:rsid w:val="00873333"/>
    <w:rsid w:val="00874ADD"/>
    <w:rsid w:val="00874F17"/>
    <w:rsid w:val="008757DE"/>
    <w:rsid w:val="008766E8"/>
    <w:rsid w:val="00876F32"/>
    <w:rsid w:val="00877360"/>
    <w:rsid w:val="00877467"/>
    <w:rsid w:val="00877DD6"/>
    <w:rsid w:val="0088088A"/>
    <w:rsid w:val="008814C2"/>
    <w:rsid w:val="008816E5"/>
    <w:rsid w:val="00881A2E"/>
    <w:rsid w:val="00881A32"/>
    <w:rsid w:val="008820CA"/>
    <w:rsid w:val="00882795"/>
    <w:rsid w:val="00882A67"/>
    <w:rsid w:val="00882BA4"/>
    <w:rsid w:val="00882D49"/>
    <w:rsid w:val="00882FFA"/>
    <w:rsid w:val="0088382F"/>
    <w:rsid w:val="00883893"/>
    <w:rsid w:val="00883ADA"/>
    <w:rsid w:val="00883D3C"/>
    <w:rsid w:val="00884218"/>
    <w:rsid w:val="008849E9"/>
    <w:rsid w:val="00885F36"/>
    <w:rsid w:val="00885F56"/>
    <w:rsid w:val="00887048"/>
    <w:rsid w:val="008874DF"/>
    <w:rsid w:val="0088765A"/>
    <w:rsid w:val="008905AB"/>
    <w:rsid w:val="008906A9"/>
    <w:rsid w:val="00890904"/>
    <w:rsid w:val="0089169C"/>
    <w:rsid w:val="00892053"/>
    <w:rsid w:val="00892373"/>
    <w:rsid w:val="0089254F"/>
    <w:rsid w:val="0089279A"/>
    <w:rsid w:val="00892F08"/>
    <w:rsid w:val="00893DDD"/>
    <w:rsid w:val="008942A2"/>
    <w:rsid w:val="00894DB2"/>
    <w:rsid w:val="008958E0"/>
    <w:rsid w:val="008960A4"/>
    <w:rsid w:val="008960B0"/>
    <w:rsid w:val="0089700F"/>
    <w:rsid w:val="008974F9"/>
    <w:rsid w:val="008A032A"/>
    <w:rsid w:val="008A0A35"/>
    <w:rsid w:val="008A0D5D"/>
    <w:rsid w:val="008A1294"/>
    <w:rsid w:val="008A1C18"/>
    <w:rsid w:val="008A1F82"/>
    <w:rsid w:val="008A2680"/>
    <w:rsid w:val="008A2F6E"/>
    <w:rsid w:val="008A3A1A"/>
    <w:rsid w:val="008A3DF9"/>
    <w:rsid w:val="008A40FE"/>
    <w:rsid w:val="008A5105"/>
    <w:rsid w:val="008A5A89"/>
    <w:rsid w:val="008A655D"/>
    <w:rsid w:val="008A6998"/>
    <w:rsid w:val="008A6E77"/>
    <w:rsid w:val="008A6EA9"/>
    <w:rsid w:val="008A7027"/>
    <w:rsid w:val="008A7756"/>
    <w:rsid w:val="008B001D"/>
    <w:rsid w:val="008B0A41"/>
    <w:rsid w:val="008B0F7E"/>
    <w:rsid w:val="008B1252"/>
    <w:rsid w:val="008B1918"/>
    <w:rsid w:val="008B1C5F"/>
    <w:rsid w:val="008B1C8A"/>
    <w:rsid w:val="008B27BB"/>
    <w:rsid w:val="008B2A03"/>
    <w:rsid w:val="008B2A9F"/>
    <w:rsid w:val="008B3B66"/>
    <w:rsid w:val="008B443C"/>
    <w:rsid w:val="008B504E"/>
    <w:rsid w:val="008B5730"/>
    <w:rsid w:val="008B5DF7"/>
    <w:rsid w:val="008B604C"/>
    <w:rsid w:val="008B675E"/>
    <w:rsid w:val="008B6856"/>
    <w:rsid w:val="008B6A0B"/>
    <w:rsid w:val="008C009E"/>
    <w:rsid w:val="008C02E3"/>
    <w:rsid w:val="008C06A6"/>
    <w:rsid w:val="008C0F67"/>
    <w:rsid w:val="008C19E1"/>
    <w:rsid w:val="008C21C0"/>
    <w:rsid w:val="008C27EC"/>
    <w:rsid w:val="008C2920"/>
    <w:rsid w:val="008C2A48"/>
    <w:rsid w:val="008C374B"/>
    <w:rsid w:val="008C3CAD"/>
    <w:rsid w:val="008C3F96"/>
    <w:rsid w:val="008C445F"/>
    <w:rsid w:val="008C4822"/>
    <w:rsid w:val="008C50E1"/>
    <w:rsid w:val="008C58C6"/>
    <w:rsid w:val="008C5A44"/>
    <w:rsid w:val="008C60EE"/>
    <w:rsid w:val="008C612C"/>
    <w:rsid w:val="008C640A"/>
    <w:rsid w:val="008C6AAA"/>
    <w:rsid w:val="008C6DBB"/>
    <w:rsid w:val="008C71A5"/>
    <w:rsid w:val="008D04E5"/>
    <w:rsid w:val="008D0BC9"/>
    <w:rsid w:val="008D0F48"/>
    <w:rsid w:val="008D1143"/>
    <w:rsid w:val="008D1692"/>
    <w:rsid w:val="008D1957"/>
    <w:rsid w:val="008D1E02"/>
    <w:rsid w:val="008D1F7E"/>
    <w:rsid w:val="008D23C4"/>
    <w:rsid w:val="008D3D22"/>
    <w:rsid w:val="008D4C09"/>
    <w:rsid w:val="008D522D"/>
    <w:rsid w:val="008D5238"/>
    <w:rsid w:val="008D57C5"/>
    <w:rsid w:val="008D5B34"/>
    <w:rsid w:val="008D5C63"/>
    <w:rsid w:val="008D5C6C"/>
    <w:rsid w:val="008D5ED1"/>
    <w:rsid w:val="008D6AD1"/>
    <w:rsid w:val="008D6DEF"/>
    <w:rsid w:val="008D7C62"/>
    <w:rsid w:val="008E08B8"/>
    <w:rsid w:val="008E127F"/>
    <w:rsid w:val="008E23D6"/>
    <w:rsid w:val="008E2CF8"/>
    <w:rsid w:val="008E3094"/>
    <w:rsid w:val="008E34D2"/>
    <w:rsid w:val="008E3BD1"/>
    <w:rsid w:val="008E41CE"/>
    <w:rsid w:val="008E46DA"/>
    <w:rsid w:val="008E4741"/>
    <w:rsid w:val="008E4E22"/>
    <w:rsid w:val="008E5443"/>
    <w:rsid w:val="008E66AF"/>
    <w:rsid w:val="008E6CA4"/>
    <w:rsid w:val="008E73FB"/>
    <w:rsid w:val="008E7A0E"/>
    <w:rsid w:val="008E7B9F"/>
    <w:rsid w:val="008E7FDA"/>
    <w:rsid w:val="008F010B"/>
    <w:rsid w:val="008F0121"/>
    <w:rsid w:val="008F032B"/>
    <w:rsid w:val="008F1851"/>
    <w:rsid w:val="008F1B0C"/>
    <w:rsid w:val="008F21C4"/>
    <w:rsid w:val="008F223E"/>
    <w:rsid w:val="008F2271"/>
    <w:rsid w:val="008F2D59"/>
    <w:rsid w:val="008F31C9"/>
    <w:rsid w:val="008F337E"/>
    <w:rsid w:val="008F3D0E"/>
    <w:rsid w:val="008F421E"/>
    <w:rsid w:val="008F4EEF"/>
    <w:rsid w:val="008F5008"/>
    <w:rsid w:val="008F52B2"/>
    <w:rsid w:val="008F563D"/>
    <w:rsid w:val="008F5CBB"/>
    <w:rsid w:val="008F5CFB"/>
    <w:rsid w:val="008F6027"/>
    <w:rsid w:val="008F63B4"/>
    <w:rsid w:val="008F6885"/>
    <w:rsid w:val="008F6978"/>
    <w:rsid w:val="008F7033"/>
    <w:rsid w:val="008F719C"/>
    <w:rsid w:val="008F722E"/>
    <w:rsid w:val="008F7540"/>
    <w:rsid w:val="009003B2"/>
    <w:rsid w:val="00900998"/>
    <w:rsid w:val="00900A42"/>
    <w:rsid w:val="00900BD0"/>
    <w:rsid w:val="00900FF8"/>
    <w:rsid w:val="0090105C"/>
    <w:rsid w:val="009010D4"/>
    <w:rsid w:val="009011F8"/>
    <w:rsid w:val="0090207F"/>
    <w:rsid w:val="00902C37"/>
    <w:rsid w:val="00902DFB"/>
    <w:rsid w:val="00902FE0"/>
    <w:rsid w:val="00903B6B"/>
    <w:rsid w:val="00903BEE"/>
    <w:rsid w:val="009041C7"/>
    <w:rsid w:val="00904892"/>
    <w:rsid w:val="00904B17"/>
    <w:rsid w:val="0090591B"/>
    <w:rsid w:val="00905FCC"/>
    <w:rsid w:val="00906084"/>
    <w:rsid w:val="0090687F"/>
    <w:rsid w:val="00907681"/>
    <w:rsid w:val="00907E79"/>
    <w:rsid w:val="00910B0D"/>
    <w:rsid w:val="00910DCC"/>
    <w:rsid w:val="00910E00"/>
    <w:rsid w:val="0091136D"/>
    <w:rsid w:val="00911453"/>
    <w:rsid w:val="009114E4"/>
    <w:rsid w:val="00911A8D"/>
    <w:rsid w:val="00911DD1"/>
    <w:rsid w:val="0091201F"/>
    <w:rsid w:val="00912734"/>
    <w:rsid w:val="00912A10"/>
    <w:rsid w:val="00912AC4"/>
    <w:rsid w:val="00912C54"/>
    <w:rsid w:val="009133AF"/>
    <w:rsid w:val="009138D9"/>
    <w:rsid w:val="009141E5"/>
    <w:rsid w:val="009145E5"/>
    <w:rsid w:val="0091697D"/>
    <w:rsid w:val="00916A54"/>
    <w:rsid w:val="00916BB6"/>
    <w:rsid w:val="00916DA8"/>
    <w:rsid w:val="00917035"/>
    <w:rsid w:val="00917371"/>
    <w:rsid w:val="009176B8"/>
    <w:rsid w:val="00917768"/>
    <w:rsid w:val="00920050"/>
    <w:rsid w:val="00920238"/>
    <w:rsid w:val="00920955"/>
    <w:rsid w:val="00920A1C"/>
    <w:rsid w:val="00920AF5"/>
    <w:rsid w:val="00920F67"/>
    <w:rsid w:val="0092106B"/>
    <w:rsid w:val="009217EA"/>
    <w:rsid w:val="00921F19"/>
    <w:rsid w:val="0092204D"/>
    <w:rsid w:val="009221D0"/>
    <w:rsid w:val="0092232B"/>
    <w:rsid w:val="009229DF"/>
    <w:rsid w:val="00922F31"/>
    <w:rsid w:val="009230B1"/>
    <w:rsid w:val="00923815"/>
    <w:rsid w:val="00923B1C"/>
    <w:rsid w:val="00924B79"/>
    <w:rsid w:val="00925447"/>
    <w:rsid w:val="00925BC6"/>
    <w:rsid w:val="00925C1B"/>
    <w:rsid w:val="009260EF"/>
    <w:rsid w:val="00926547"/>
    <w:rsid w:val="00926BD6"/>
    <w:rsid w:val="00926F0F"/>
    <w:rsid w:val="00927E07"/>
    <w:rsid w:val="00927E6B"/>
    <w:rsid w:val="0093079F"/>
    <w:rsid w:val="0093089D"/>
    <w:rsid w:val="00930957"/>
    <w:rsid w:val="00930A7E"/>
    <w:rsid w:val="00930F65"/>
    <w:rsid w:val="009317FD"/>
    <w:rsid w:val="0093271D"/>
    <w:rsid w:val="0093353E"/>
    <w:rsid w:val="0093364D"/>
    <w:rsid w:val="00933C68"/>
    <w:rsid w:val="009340A1"/>
    <w:rsid w:val="00934641"/>
    <w:rsid w:val="009346C7"/>
    <w:rsid w:val="00934712"/>
    <w:rsid w:val="00934894"/>
    <w:rsid w:val="00934E78"/>
    <w:rsid w:val="00935035"/>
    <w:rsid w:val="009352BE"/>
    <w:rsid w:val="009358F8"/>
    <w:rsid w:val="00935C2A"/>
    <w:rsid w:val="00935E21"/>
    <w:rsid w:val="00935E9E"/>
    <w:rsid w:val="00936559"/>
    <w:rsid w:val="0093671F"/>
    <w:rsid w:val="009370AC"/>
    <w:rsid w:val="009371D4"/>
    <w:rsid w:val="00937536"/>
    <w:rsid w:val="009377CB"/>
    <w:rsid w:val="009408EF"/>
    <w:rsid w:val="00940E92"/>
    <w:rsid w:val="00940F0C"/>
    <w:rsid w:val="0094286E"/>
    <w:rsid w:val="00942FBC"/>
    <w:rsid w:val="00943484"/>
    <w:rsid w:val="00943697"/>
    <w:rsid w:val="009436E7"/>
    <w:rsid w:val="009438D6"/>
    <w:rsid w:val="00943C4B"/>
    <w:rsid w:val="00943D37"/>
    <w:rsid w:val="00944DAC"/>
    <w:rsid w:val="009450BE"/>
    <w:rsid w:val="00945333"/>
    <w:rsid w:val="00945446"/>
    <w:rsid w:val="00946426"/>
    <w:rsid w:val="00946C28"/>
    <w:rsid w:val="00946F49"/>
    <w:rsid w:val="00950A72"/>
    <w:rsid w:val="00950DA6"/>
    <w:rsid w:val="00950F42"/>
    <w:rsid w:val="0095182F"/>
    <w:rsid w:val="00951B6E"/>
    <w:rsid w:val="00952C75"/>
    <w:rsid w:val="0095328C"/>
    <w:rsid w:val="009535BD"/>
    <w:rsid w:val="00953A7C"/>
    <w:rsid w:val="00953C61"/>
    <w:rsid w:val="00953C8C"/>
    <w:rsid w:val="009540E7"/>
    <w:rsid w:val="009544D2"/>
    <w:rsid w:val="0095475D"/>
    <w:rsid w:val="00954906"/>
    <w:rsid w:val="00954979"/>
    <w:rsid w:val="00954AB6"/>
    <w:rsid w:val="00955FC8"/>
    <w:rsid w:val="00956629"/>
    <w:rsid w:val="0095688C"/>
    <w:rsid w:val="00957214"/>
    <w:rsid w:val="00957383"/>
    <w:rsid w:val="00957492"/>
    <w:rsid w:val="0095784F"/>
    <w:rsid w:val="00957A82"/>
    <w:rsid w:val="0096010F"/>
    <w:rsid w:val="0096089B"/>
    <w:rsid w:val="00960DF1"/>
    <w:rsid w:val="00960F02"/>
    <w:rsid w:val="009618AE"/>
    <w:rsid w:val="00961F0B"/>
    <w:rsid w:val="00962573"/>
    <w:rsid w:val="00962ECF"/>
    <w:rsid w:val="00962EFD"/>
    <w:rsid w:val="009634E5"/>
    <w:rsid w:val="00963588"/>
    <w:rsid w:val="009635D2"/>
    <w:rsid w:val="009637DC"/>
    <w:rsid w:val="00963893"/>
    <w:rsid w:val="00963AAF"/>
    <w:rsid w:val="0096437F"/>
    <w:rsid w:val="009649D7"/>
    <w:rsid w:val="00964E97"/>
    <w:rsid w:val="009654F5"/>
    <w:rsid w:val="00965B64"/>
    <w:rsid w:val="009662E7"/>
    <w:rsid w:val="00966480"/>
    <w:rsid w:val="00966BCD"/>
    <w:rsid w:val="00967FB1"/>
    <w:rsid w:val="00970878"/>
    <w:rsid w:val="009725C2"/>
    <w:rsid w:val="00972ACF"/>
    <w:rsid w:val="00972EE5"/>
    <w:rsid w:val="00973A98"/>
    <w:rsid w:val="00974178"/>
    <w:rsid w:val="00974374"/>
    <w:rsid w:val="00975085"/>
    <w:rsid w:val="00975565"/>
    <w:rsid w:val="0097596B"/>
    <w:rsid w:val="009761B3"/>
    <w:rsid w:val="009763A2"/>
    <w:rsid w:val="00976A6B"/>
    <w:rsid w:val="00976DC5"/>
    <w:rsid w:val="00977457"/>
    <w:rsid w:val="009778EA"/>
    <w:rsid w:val="00977DC5"/>
    <w:rsid w:val="00980053"/>
    <w:rsid w:val="00980190"/>
    <w:rsid w:val="00980393"/>
    <w:rsid w:val="009808BE"/>
    <w:rsid w:val="00980BA1"/>
    <w:rsid w:val="009811F8"/>
    <w:rsid w:val="00981217"/>
    <w:rsid w:val="0098141C"/>
    <w:rsid w:val="0098177D"/>
    <w:rsid w:val="0098182D"/>
    <w:rsid w:val="00981A51"/>
    <w:rsid w:val="00981DE4"/>
    <w:rsid w:val="00981F6D"/>
    <w:rsid w:val="009831A6"/>
    <w:rsid w:val="0098353F"/>
    <w:rsid w:val="00983BC2"/>
    <w:rsid w:val="00983C35"/>
    <w:rsid w:val="00984133"/>
    <w:rsid w:val="0098436C"/>
    <w:rsid w:val="0098468D"/>
    <w:rsid w:val="00984809"/>
    <w:rsid w:val="00984937"/>
    <w:rsid w:val="00985030"/>
    <w:rsid w:val="009864D5"/>
    <w:rsid w:val="00986972"/>
    <w:rsid w:val="009873D7"/>
    <w:rsid w:val="00987926"/>
    <w:rsid w:val="00990510"/>
    <w:rsid w:val="0099084E"/>
    <w:rsid w:val="00991D3B"/>
    <w:rsid w:val="00991DE7"/>
    <w:rsid w:val="009922BE"/>
    <w:rsid w:val="00992345"/>
    <w:rsid w:val="00992573"/>
    <w:rsid w:val="00992717"/>
    <w:rsid w:val="00992883"/>
    <w:rsid w:val="00992AA8"/>
    <w:rsid w:val="00992D1E"/>
    <w:rsid w:val="009932D1"/>
    <w:rsid w:val="009936AD"/>
    <w:rsid w:val="00993B0A"/>
    <w:rsid w:val="0099429A"/>
    <w:rsid w:val="00994BF4"/>
    <w:rsid w:val="00995441"/>
    <w:rsid w:val="00995629"/>
    <w:rsid w:val="0099569F"/>
    <w:rsid w:val="00995B8B"/>
    <w:rsid w:val="00995CAF"/>
    <w:rsid w:val="0099607D"/>
    <w:rsid w:val="009961A8"/>
    <w:rsid w:val="00996351"/>
    <w:rsid w:val="009969DA"/>
    <w:rsid w:val="00996D4B"/>
    <w:rsid w:val="00996E6E"/>
    <w:rsid w:val="00997546"/>
    <w:rsid w:val="00997636"/>
    <w:rsid w:val="009979C2"/>
    <w:rsid w:val="00997A64"/>
    <w:rsid w:val="00997E83"/>
    <w:rsid w:val="00997FF8"/>
    <w:rsid w:val="009A063D"/>
    <w:rsid w:val="009A17D7"/>
    <w:rsid w:val="009A29F1"/>
    <w:rsid w:val="009A2CCD"/>
    <w:rsid w:val="009A2CE9"/>
    <w:rsid w:val="009A30BD"/>
    <w:rsid w:val="009A3C85"/>
    <w:rsid w:val="009A4664"/>
    <w:rsid w:val="009A4737"/>
    <w:rsid w:val="009A584A"/>
    <w:rsid w:val="009A5929"/>
    <w:rsid w:val="009A5973"/>
    <w:rsid w:val="009A6220"/>
    <w:rsid w:val="009A65CA"/>
    <w:rsid w:val="009A664B"/>
    <w:rsid w:val="009A684A"/>
    <w:rsid w:val="009A7225"/>
    <w:rsid w:val="009A7265"/>
    <w:rsid w:val="009B0B7C"/>
    <w:rsid w:val="009B0DD5"/>
    <w:rsid w:val="009B103C"/>
    <w:rsid w:val="009B1361"/>
    <w:rsid w:val="009B13C3"/>
    <w:rsid w:val="009B27A6"/>
    <w:rsid w:val="009B2F6D"/>
    <w:rsid w:val="009B33C3"/>
    <w:rsid w:val="009B35A6"/>
    <w:rsid w:val="009B398E"/>
    <w:rsid w:val="009B3FC6"/>
    <w:rsid w:val="009B4225"/>
    <w:rsid w:val="009B4874"/>
    <w:rsid w:val="009B4ED5"/>
    <w:rsid w:val="009B57A9"/>
    <w:rsid w:val="009B587E"/>
    <w:rsid w:val="009B5A0A"/>
    <w:rsid w:val="009B5AE4"/>
    <w:rsid w:val="009B62B5"/>
    <w:rsid w:val="009B631F"/>
    <w:rsid w:val="009B633A"/>
    <w:rsid w:val="009B6C79"/>
    <w:rsid w:val="009B6D13"/>
    <w:rsid w:val="009B6DB8"/>
    <w:rsid w:val="009B718D"/>
    <w:rsid w:val="009B73E7"/>
    <w:rsid w:val="009B786B"/>
    <w:rsid w:val="009C0C39"/>
    <w:rsid w:val="009C15B9"/>
    <w:rsid w:val="009C15F5"/>
    <w:rsid w:val="009C1EE6"/>
    <w:rsid w:val="009C2447"/>
    <w:rsid w:val="009C2BDF"/>
    <w:rsid w:val="009C2C1C"/>
    <w:rsid w:val="009C2DEA"/>
    <w:rsid w:val="009C2F23"/>
    <w:rsid w:val="009C3370"/>
    <w:rsid w:val="009C3541"/>
    <w:rsid w:val="009C38D8"/>
    <w:rsid w:val="009C397C"/>
    <w:rsid w:val="009C3A12"/>
    <w:rsid w:val="009C3E67"/>
    <w:rsid w:val="009C4009"/>
    <w:rsid w:val="009C41AE"/>
    <w:rsid w:val="009C471B"/>
    <w:rsid w:val="009C4862"/>
    <w:rsid w:val="009C4FCA"/>
    <w:rsid w:val="009C5388"/>
    <w:rsid w:val="009C5C67"/>
    <w:rsid w:val="009C6647"/>
    <w:rsid w:val="009C6842"/>
    <w:rsid w:val="009C6917"/>
    <w:rsid w:val="009C6EC3"/>
    <w:rsid w:val="009C791B"/>
    <w:rsid w:val="009C7B02"/>
    <w:rsid w:val="009D0292"/>
    <w:rsid w:val="009D0734"/>
    <w:rsid w:val="009D07CF"/>
    <w:rsid w:val="009D09DA"/>
    <w:rsid w:val="009D10EB"/>
    <w:rsid w:val="009D10F1"/>
    <w:rsid w:val="009D133E"/>
    <w:rsid w:val="009D147D"/>
    <w:rsid w:val="009D180A"/>
    <w:rsid w:val="009D1FC7"/>
    <w:rsid w:val="009D2B36"/>
    <w:rsid w:val="009D30D4"/>
    <w:rsid w:val="009D3477"/>
    <w:rsid w:val="009D43F8"/>
    <w:rsid w:val="009D4F9B"/>
    <w:rsid w:val="009D4FE4"/>
    <w:rsid w:val="009D51FF"/>
    <w:rsid w:val="009D5348"/>
    <w:rsid w:val="009D57DE"/>
    <w:rsid w:val="009D5911"/>
    <w:rsid w:val="009D6896"/>
    <w:rsid w:val="009D699D"/>
    <w:rsid w:val="009D7113"/>
    <w:rsid w:val="009D75A4"/>
    <w:rsid w:val="009D7900"/>
    <w:rsid w:val="009D7913"/>
    <w:rsid w:val="009D7990"/>
    <w:rsid w:val="009E0240"/>
    <w:rsid w:val="009E0818"/>
    <w:rsid w:val="009E0979"/>
    <w:rsid w:val="009E1C3C"/>
    <w:rsid w:val="009E1DFE"/>
    <w:rsid w:val="009E2E56"/>
    <w:rsid w:val="009E2FAB"/>
    <w:rsid w:val="009E44C5"/>
    <w:rsid w:val="009E4769"/>
    <w:rsid w:val="009E5456"/>
    <w:rsid w:val="009E549B"/>
    <w:rsid w:val="009E568D"/>
    <w:rsid w:val="009E5938"/>
    <w:rsid w:val="009E62C3"/>
    <w:rsid w:val="009E6B62"/>
    <w:rsid w:val="009E6C94"/>
    <w:rsid w:val="009E6E0C"/>
    <w:rsid w:val="009E7FC8"/>
    <w:rsid w:val="009F0D54"/>
    <w:rsid w:val="009F0EBB"/>
    <w:rsid w:val="009F13C3"/>
    <w:rsid w:val="009F144F"/>
    <w:rsid w:val="009F1542"/>
    <w:rsid w:val="009F1D14"/>
    <w:rsid w:val="009F29BA"/>
    <w:rsid w:val="009F3620"/>
    <w:rsid w:val="009F39A4"/>
    <w:rsid w:val="009F4B2C"/>
    <w:rsid w:val="009F5A5F"/>
    <w:rsid w:val="009F6DE1"/>
    <w:rsid w:val="009F7659"/>
    <w:rsid w:val="00A00097"/>
    <w:rsid w:val="00A00632"/>
    <w:rsid w:val="00A0068D"/>
    <w:rsid w:val="00A0088A"/>
    <w:rsid w:val="00A0096F"/>
    <w:rsid w:val="00A00B64"/>
    <w:rsid w:val="00A00DEE"/>
    <w:rsid w:val="00A00F1F"/>
    <w:rsid w:val="00A01438"/>
    <w:rsid w:val="00A01703"/>
    <w:rsid w:val="00A0182E"/>
    <w:rsid w:val="00A01916"/>
    <w:rsid w:val="00A01D27"/>
    <w:rsid w:val="00A0247E"/>
    <w:rsid w:val="00A0367D"/>
    <w:rsid w:val="00A0368F"/>
    <w:rsid w:val="00A0494C"/>
    <w:rsid w:val="00A051BC"/>
    <w:rsid w:val="00A071D2"/>
    <w:rsid w:val="00A07423"/>
    <w:rsid w:val="00A1058A"/>
    <w:rsid w:val="00A10E7C"/>
    <w:rsid w:val="00A10FCE"/>
    <w:rsid w:val="00A113FB"/>
    <w:rsid w:val="00A11A08"/>
    <w:rsid w:val="00A120D9"/>
    <w:rsid w:val="00A120EB"/>
    <w:rsid w:val="00A1251F"/>
    <w:rsid w:val="00A129AB"/>
    <w:rsid w:val="00A12A6D"/>
    <w:rsid w:val="00A12FCF"/>
    <w:rsid w:val="00A131D1"/>
    <w:rsid w:val="00A13588"/>
    <w:rsid w:val="00A135A1"/>
    <w:rsid w:val="00A13C2F"/>
    <w:rsid w:val="00A1483A"/>
    <w:rsid w:val="00A14FBC"/>
    <w:rsid w:val="00A15254"/>
    <w:rsid w:val="00A155D9"/>
    <w:rsid w:val="00A16500"/>
    <w:rsid w:val="00A168B1"/>
    <w:rsid w:val="00A16A42"/>
    <w:rsid w:val="00A16E74"/>
    <w:rsid w:val="00A172C3"/>
    <w:rsid w:val="00A173D6"/>
    <w:rsid w:val="00A17E18"/>
    <w:rsid w:val="00A20103"/>
    <w:rsid w:val="00A21016"/>
    <w:rsid w:val="00A2168A"/>
    <w:rsid w:val="00A2175B"/>
    <w:rsid w:val="00A21F4A"/>
    <w:rsid w:val="00A21F7C"/>
    <w:rsid w:val="00A2227D"/>
    <w:rsid w:val="00A224E6"/>
    <w:rsid w:val="00A22DCC"/>
    <w:rsid w:val="00A2304E"/>
    <w:rsid w:val="00A23524"/>
    <w:rsid w:val="00A235E9"/>
    <w:rsid w:val="00A23B7A"/>
    <w:rsid w:val="00A25588"/>
    <w:rsid w:val="00A259C6"/>
    <w:rsid w:val="00A25FFB"/>
    <w:rsid w:val="00A26143"/>
    <w:rsid w:val="00A26343"/>
    <w:rsid w:val="00A266ED"/>
    <w:rsid w:val="00A26A13"/>
    <w:rsid w:val="00A26EE9"/>
    <w:rsid w:val="00A26FCB"/>
    <w:rsid w:val="00A2714D"/>
    <w:rsid w:val="00A271BC"/>
    <w:rsid w:val="00A278D2"/>
    <w:rsid w:val="00A30399"/>
    <w:rsid w:val="00A30D25"/>
    <w:rsid w:val="00A30E6D"/>
    <w:rsid w:val="00A318BC"/>
    <w:rsid w:val="00A31CA5"/>
    <w:rsid w:val="00A31DB4"/>
    <w:rsid w:val="00A320D7"/>
    <w:rsid w:val="00A32542"/>
    <w:rsid w:val="00A32600"/>
    <w:rsid w:val="00A33006"/>
    <w:rsid w:val="00A33781"/>
    <w:rsid w:val="00A339F9"/>
    <w:rsid w:val="00A33EB2"/>
    <w:rsid w:val="00A34E24"/>
    <w:rsid w:val="00A34EB3"/>
    <w:rsid w:val="00A354DA"/>
    <w:rsid w:val="00A3583A"/>
    <w:rsid w:val="00A35C1F"/>
    <w:rsid w:val="00A35CFF"/>
    <w:rsid w:val="00A368C0"/>
    <w:rsid w:val="00A3742E"/>
    <w:rsid w:val="00A37450"/>
    <w:rsid w:val="00A375CC"/>
    <w:rsid w:val="00A378BF"/>
    <w:rsid w:val="00A37ABF"/>
    <w:rsid w:val="00A4011C"/>
    <w:rsid w:val="00A40138"/>
    <w:rsid w:val="00A4074F"/>
    <w:rsid w:val="00A40927"/>
    <w:rsid w:val="00A40E19"/>
    <w:rsid w:val="00A4282E"/>
    <w:rsid w:val="00A42ECD"/>
    <w:rsid w:val="00A42F77"/>
    <w:rsid w:val="00A44221"/>
    <w:rsid w:val="00A44645"/>
    <w:rsid w:val="00A44689"/>
    <w:rsid w:val="00A45E79"/>
    <w:rsid w:val="00A46161"/>
    <w:rsid w:val="00A46367"/>
    <w:rsid w:val="00A46433"/>
    <w:rsid w:val="00A46D6C"/>
    <w:rsid w:val="00A471E1"/>
    <w:rsid w:val="00A47496"/>
    <w:rsid w:val="00A47B94"/>
    <w:rsid w:val="00A50294"/>
    <w:rsid w:val="00A50416"/>
    <w:rsid w:val="00A5066A"/>
    <w:rsid w:val="00A50E99"/>
    <w:rsid w:val="00A51274"/>
    <w:rsid w:val="00A51D00"/>
    <w:rsid w:val="00A51F48"/>
    <w:rsid w:val="00A525AD"/>
    <w:rsid w:val="00A52B3F"/>
    <w:rsid w:val="00A52ED1"/>
    <w:rsid w:val="00A5378A"/>
    <w:rsid w:val="00A54051"/>
    <w:rsid w:val="00A54465"/>
    <w:rsid w:val="00A54EE8"/>
    <w:rsid w:val="00A5591C"/>
    <w:rsid w:val="00A55E17"/>
    <w:rsid w:val="00A56AF9"/>
    <w:rsid w:val="00A57538"/>
    <w:rsid w:val="00A57748"/>
    <w:rsid w:val="00A60077"/>
    <w:rsid w:val="00A6095C"/>
    <w:rsid w:val="00A60A39"/>
    <w:rsid w:val="00A60BEC"/>
    <w:rsid w:val="00A6101B"/>
    <w:rsid w:val="00A610C4"/>
    <w:rsid w:val="00A6122F"/>
    <w:rsid w:val="00A617D2"/>
    <w:rsid w:val="00A61B5D"/>
    <w:rsid w:val="00A61BE8"/>
    <w:rsid w:val="00A61D9C"/>
    <w:rsid w:val="00A6283B"/>
    <w:rsid w:val="00A62A6B"/>
    <w:rsid w:val="00A62B7B"/>
    <w:rsid w:val="00A62DF5"/>
    <w:rsid w:val="00A6331A"/>
    <w:rsid w:val="00A64119"/>
    <w:rsid w:val="00A645AE"/>
    <w:rsid w:val="00A64726"/>
    <w:rsid w:val="00A649E4"/>
    <w:rsid w:val="00A64BAC"/>
    <w:rsid w:val="00A6611F"/>
    <w:rsid w:val="00A672AA"/>
    <w:rsid w:val="00A67C61"/>
    <w:rsid w:val="00A70C8C"/>
    <w:rsid w:val="00A71010"/>
    <w:rsid w:val="00A711FF"/>
    <w:rsid w:val="00A71C03"/>
    <w:rsid w:val="00A71DA8"/>
    <w:rsid w:val="00A71DF0"/>
    <w:rsid w:val="00A71F27"/>
    <w:rsid w:val="00A72EAD"/>
    <w:rsid w:val="00A73C3B"/>
    <w:rsid w:val="00A753B6"/>
    <w:rsid w:val="00A764B7"/>
    <w:rsid w:val="00A77D43"/>
    <w:rsid w:val="00A77DC1"/>
    <w:rsid w:val="00A808BD"/>
    <w:rsid w:val="00A809BF"/>
    <w:rsid w:val="00A80CAD"/>
    <w:rsid w:val="00A80EBD"/>
    <w:rsid w:val="00A80FCB"/>
    <w:rsid w:val="00A8150C"/>
    <w:rsid w:val="00A816F0"/>
    <w:rsid w:val="00A82133"/>
    <w:rsid w:val="00A823BD"/>
    <w:rsid w:val="00A825AF"/>
    <w:rsid w:val="00A82741"/>
    <w:rsid w:val="00A828F9"/>
    <w:rsid w:val="00A8292B"/>
    <w:rsid w:val="00A83380"/>
    <w:rsid w:val="00A83A32"/>
    <w:rsid w:val="00A83C0D"/>
    <w:rsid w:val="00A849CF"/>
    <w:rsid w:val="00A850DA"/>
    <w:rsid w:val="00A8554D"/>
    <w:rsid w:val="00A85608"/>
    <w:rsid w:val="00A86879"/>
    <w:rsid w:val="00A868C5"/>
    <w:rsid w:val="00A86A14"/>
    <w:rsid w:val="00A86A88"/>
    <w:rsid w:val="00A87337"/>
    <w:rsid w:val="00A90A58"/>
    <w:rsid w:val="00A918D5"/>
    <w:rsid w:val="00A918F2"/>
    <w:rsid w:val="00A91BD1"/>
    <w:rsid w:val="00A9226F"/>
    <w:rsid w:val="00A9268E"/>
    <w:rsid w:val="00A93AD6"/>
    <w:rsid w:val="00A93B19"/>
    <w:rsid w:val="00A94317"/>
    <w:rsid w:val="00A94475"/>
    <w:rsid w:val="00A94B91"/>
    <w:rsid w:val="00A95473"/>
    <w:rsid w:val="00A95488"/>
    <w:rsid w:val="00A96607"/>
    <w:rsid w:val="00A96769"/>
    <w:rsid w:val="00A97087"/>
    <w:rsid w:val="00A970C4"/>
    <w:rsid w:val="00A973C6"/>
    <w:rsid w:val="00A978D4"/>
    <w:rsid w:val="00A97ABF"/>
    <w:rsid w:val="00A97D1C"/>
    <w:rsid w:val="00A97D57"/>
    <w:rsid w:val="00AA02B5"/>
    <w:rsid w:val="00AA03E3"/>
    <w:rsid w:val="00AA0AF9"/>
    <w:rsid w:val="00AA114D"/>
    <w:rsid w:val="00AA1331"/>
    <w:rsid w:val="00AA1B53"/>
    <w:rsid w:val="00AA27C3"/>
    <w:rsid w:val="00AA3309"/>
    <w:rsid w:val="00AA3961"/>
    <w:rsid w:val="00AA3E17"/>
    <w:rsid w:val="00AA3EAC"/>
    <w:rsid w:val="00AA43CF"/>
    <w:rsid w:val="00AA43F5"/>
    <w:rsid w:val="00AA47F4"/>
    <w:rsid w:val="00AA66C9"/>
    <w:rsid w:val="00AA6784"/>
    <w:rsid w:val="00AA6C43"/>
    <w:rsid w:val="00AA70E8"/>
    <w:rsid w:val="00AA7B41"/>
    <w:rsid w:val="00AB0A35"/>
    <w:rsid w:val="00AB0A56"/>
    <w:rsid w:val="00AB0C78"/>
    <w:rsid w:val="00AB0D4F"/>
    <w:rsid w:val="00AB0F50"/>
    <w:rsid w:val="00AB1784"/>
    <w:rsid w:val="00AB27E6"/>
    <w:rsid w:val="00AB28D8"/>
    <w:rsid w:val="00AB37FD"/>
    <w:rsid w:val="00AB3D3F"/>
    <w:rsid w:val="00AB456C"/>
    <w:rsid w:val="00AB47C1"/>
    <w:rsid w:val="00AB49B9"/>
    <w:rsid w:val="00AB4AA4"/>
    <w:rsid w:val="00AB5139"/>
    <w:rsid w:val="00AB5434"/>
    <w:rsid w:val="00AB55DF"/>
    <w:rsid w:val="00AB58CF"/>
    <w:rsid w:val="00AB5A45"/>
    <w:rsid w:val="00AB6711"/>
    <w:rsid w:val="00AB69BB"/>
    <w:rsid w:val="00AB69FF"/>
    <w:rsid w:val="00AB6A9B"/>
    <w:rsid w:val="00AB6F88"/>
    <w:rsid w:val="00AB70F6"/>
    <w:rsid w:val="00AB755A"/>
    <w:rsid w:val="00AB7A01"/>
    <w:rsid w:val="00AC14CF"/>
    <w:rsid w:val="00AC1C24"/>
    <w:rsid w:val="00AC20D5"/>
    <w:rsid w:val="00AC291D"/>
    <w:rsid w:val="00AC2D28"/>
    <w:rsid w:val="00AC407E"/>
    <w:rsid w:val="00AC4215"/>
    <w:rsid w:val="00AC4C6A"/>
    <w:rsid w:val="00AC5B4D"/>
    <w:rsid w:val="00AC7738"/>
    <w:rsid w:val="00AC7C50"/>
    <w:rsid w:val="00AD027C"/>
    <w:rsid w:val="00AD06C2"/>
    <w:rsid w:val="00AD097B"/>
    <w:rsid w:val="00AD0B08"/>
    <w:rsid w:val="00AD19FA"/>
    <w:rsid w:val="00AD1A50"/>
    <w:rsid w:val="00AD1F80"/>
    <w:rsid w:val="00AD253F"/>
    <w:rsid w:val="00AD27FD"/>
    <w:rsid w:val="00AD2B0C"/>
    <w:rsid w:val="00AD2B8F"/>
    <w:rsid w:val="00AD347F"/>
    <w:rsid w:val="00AD4612"/>
    <w:rsid w:val="00AD4E0F"/>
    <w:rsid w:val="00AD4E3D"/>
    <w:rsid w:val="00AD4FDB"/>
    <w:rsid w:val="00AD5911"/>
    <w:rsid w:val="00AD63F4"/>
    <w:rsid w:val="00AD6A23"/>
    <w:rsid w:val="00AD6FFC"/>
    <w:rsid w:val="00AD77D6"/>
    <w:rsid w:val="00AD77F8"/>
    <w:rsid w:val="00AD7AF3"/>
    <w:rsid w:val="00AE031C"/>
    <w:rsid w:val="00AE0967"/>
    <w:rsid w:val="00AE0B69"/>
    <w:rsid w:val="00AE15F4"/>
    <w:rsid w:val="00AE217F"/>
    <w:rsid w:val="00AE2183"/>
    <w:rsid w:val="00AE276E"/>
    <w:rsid w:val="00AE291B"/>
    <w:rsid w:val="00AE2A10"/>
    <w:rsid w:val="00AE3079"/>
    <w:rsid w:val="00AE32B7"/>
    <w:rsid w:val="00AE3740"/>
    <w:rsid w:val="00AE3B7E"/>
    <w:rsid w:val="00AE3C22"/>
    <w:rsid w:val="00AE3E61"/>
    <w:rsid w:val="00AE4339"/>
    <w:rsid w:val="00AE6745"/>
    <w:rsid w:val="00AE69D8"/>
    <w:rsid w:val="00AE6BCF"/>
    <w:rsid w:val="00AE6CE3"/>
    <w:rsid w:val="00AE7409"/>
    <w:rsid w:val="00AE794F"/>
    <w:rsid w:val="00AF0048"/>
    <w:rsid w:val="00AF0A6B"/>
    <w:rsid w:val="00AF0AE8"/>
    <w:rsid w:val="00AF0B25"/>
    <w:rsid w:val="00AF0FA2"/>
    <w:rsid w:val="00AF139D"/>
    <w:rsid w:val="00AF247D"/>
    <w:rsid w:val="00AF29FA"/>
    <w:rsid w:val="00AF2C13"/>
    <w:rsid w:val="00AF2D9B"/>
    <w:rsid w:val="00AF331C"/>
    <w:rsid w:val="00AF3921"/>
    <w:rsid w:val="00AF3A35"/>
    <w:rsid w:val="00AF3BFB"/>
    <w:rsid w:val="00AF3D56"/>
    <w:rsid w:val="00AF427E"/>
    <w:rsid w:val="00AF501B"/>
    <w:rsid w:val="00AF5646"/>
    <w:rsid w:val="00AF571D"/>
    <w:rsid w:val="00AF5D64"/>
    <w:rsid w:val="00AF64E6"/>
    <w:rsid w:val="00AF656B"/>
    <w:rsid w:val="00AF736E"/>
    <w:rsid w:val="00AF74F4"/>
    <w:rsid w:val="00AF7839"/>
    <w:rsid w:val="00AF7F8B"/>
    <w:rsid w:val="00B004F6"/>
    <w:rsid w:val="00B00628"/>
    <w:rsid w:val="00B00BC8"/>
    <w:rsid w:val="00B0109C"/>
    <w:rsid w:val="00B010AC"/>
    <w:rsid w:val="00B01856"/>
    <w:rsid w:val="00B0209F"/>
    <w:rsid w:val="00B021D1"/>
    <w:rsid w:val="00B0224B"/>
    <w:rsid w:val="00B0228D"/>
    <w:rsid w:val="00B027E2"/>
    <w:rsid w:val="00B02AED"/>
    <w:rsid w:val="00B02D1B"/>
    <w:rsid w:val="00B03776"/>
    <w:rsid w:val="00B03B25"/>
    <w:rsid w:val="00B04150"/>
    <w:rsid w:val="00B04534"/>
    <w:rsid w:val="00B04EA7"/>
    <w:rsid w:val="00B05E38"/>
    <w:rsid w:val="00B060E8"/>
    <w:rsid w:val="00B0651B"/>
    <w:rsid w:val="00B0663B"/>
    <w:rsid w:val="00B0670E"/>
    <w:rsid w:val="00B0693B"/>
    <w:rsid w:val="00B07F2E"/>
    <w:rsid w:val="00B1069D"/>
    <w:rsid w:val="00B11099"/>
    <w:rsid w:val="00B11611"/>
    <w:rsid w:val="00B1233E"/>
    <w:rsid w:val="00B1282A"/>
    <w:rsid w:val="00B12C32"/>
    <w:rsid w:val="00B13138"/>
    <w:rsid w:val="00B1360F"/>
    <w:rsid w:val="00B13819"/>
    <w:rsid w:val="00B13BDE"/>
    <w:rsid w:val="00B14846"/>
    <w:rsid w:val="00B148E5"/>
    <w:rsid w:val="00B1553E"/>
    <w:rsid w:val="00B15670"/>
    <w:rsid w:val="00B15C58"/>
    <w:rsid w:val="00B16129"/>
    <w:rsid w:val="00B16227"/>
    <w:rsid w:val="00B162F7"/>
    <w:rsid w:val="00B16F57"/>
    <w:rsid w:val="00B1799F"/>
    <w:rsid w:val="00B17E16"/>
    <w:rsid w:val="00B17ECC"/>
    <w:rsid w:val="00B20370"/>
    <w:rsid w:val="00B206C5"/>
    <w:rsid w:val="00B20AAB"/>
    <w:rsid w:val="00B2137F"/>
    <w:rsid w:val="00B2242B"/>
    <w:rsid w:val="00B22658"/>
    <w:rsid w:val="00B227A1"/>
    <w:rsid w:val="00B227B4"/>
    <w:rsid w:val="00B22A57"/>
    <w:rsid w:val="00B22E57"/>
    <w:rsid w:val="00B22FD7"/>
    <w:rsid w:val="00B232DC"/>
    <w:rsid w:val="00B2346B"/>
    <w:rsid w:val="00B242A9"/>
    <w:rsid w:val="00B24494"/>
    <w:rsid w:val="00B24E75"/>
    <w:rsid w:val="00B2542A"/>
    <w:rsid w:val="00B254AF"/>
    <w:rsid w:val="00B2575A"/>
    <w:rsid w:val="00B25C08"/>
    <w:rsid w:val="00B2609D"/>
    <w:rsid w:val="00B261D3"/>
    <w:rsid w:val="00B26400"/>
    <w:rsid w:val="00B264CA"/>
    <w:rsid w:val="00B26DC0"/>
    <w:rsid w:val="00B26F8E"/>
    <w:rsid w:val="00B27245"/>
    <w:rsid w:val="00B27463"/>
    <w:rsid w:val="00B2761E"/>
    <w:rsid w:val="00B304D3"/>
    <w:rsid w:val="00B3075E"/>
    <w:rsid w:val="00B30F16"/>
    <w:rsid w:val="00B31E07"/>
    <w:rsid w:val="00B328D7"/>
    <w:rsid w:val="00B32FFE"/>
    <w:rsid w:val="00B3360F"/>
    <w:rsid w:val="00B338E5"/>
    <w:rsid w:val="00B33925"/>
    <w:rsid w:val="00B33D04"/>
    <w:rsid w:val="00B350F2"/>
    <w:rsid w:val="00B36F11"/>
    <w:rsid w:val="00B3718E"/>
    <w:rsid w:val="00B37760"/>
    <w:rsid w:val="00B37CB2"/>
    <w:rsid w:val="00B400D1"/>
    <w:rsid w:val="00B40148"/>
    <w:rsid w:val="00B40592"/>
    <w:rsid w:val="00B40735"/>
    <w:rsid w:val="00B40A16"/>
    <w:rsid w:val="00B40A9A"/>
    <w:rsid w:val="00B412AD"/>
    <w:rsid w:val="00B41371"/>
    <w:rsid w:val="00B42ADB"/>
    <w:rsid w:val="00B43527"/>
    <w:rsid w:val="00B43A2C"/>
    <w:rsid w:val="00B43ADC"/>
    <w:rsid w:val="00B442D6"/>
    <w:rsid w:val="00B45D6B"/>
    <w:rsid w:val="00B46302"/>
    <w:rsid w:val="00B46612"/>
    <w:rsid w:val="00B46CED"/>
    <w:rsid w:val="00B46F7F"/>
    <w:rsid w:val="00B47019"/>
    <w:rsid w:val="00B472C6"/>
    <w:rsid w:val="00B50074"/>
    <w:rsid w:val="00B50225"/>
    <w:rsid w:val="00B5028F"/>
    <w:rsid w:val="00B506E7"/>
    <w:rsid w:val="00B50D3E"/>
    <w:rsid w:val="00B5127C"/>
    <w:rsid w:val="00B51DAA"/>
    <w:rsid w:val="00B52053"/>
    <w:rsid w:val="00B5257B"/>
    <w:rsid w:val="00B5374F"/>
    <w:rsid w:val="00B53AAD"/>
    <w:rsid w:val="00B53FA2"/>
    <w:rsid w:val="00B5490A"/>
    <w:rsid w:val="00B55635"/>
    <w:rsid w:val="00B55E9D"/>
    <w:rsid w:val="00B56106"/>
    <w:rsid w:val="00B56F3E"/>
    <w:rsid w:val="00B572FB"/>
    <w:rsid w:val="00B575FB"/>
    <w:rsid w:val="00B57888"/>
    <w:rsid w:val="00B57D44"/>
    <w:rsid w:val="00B57F54"/>
    <w:rsid w:val="00B61532"/>
    <w:rsid w:val="00B61814"/>
    <w:rsid w:val="00B61845"/>
    <w:rsid w:val="00B619C9"/>
    <w:rsid w:val="00B61E0A"/>
    <w:rsid w:val="00B6235F"/>
    <w:rsid w:val="00B625C7"/>
    <w:rsid w:val="00B6297A"/>
    <w:rsid w:val="00B63586"/>
    <w:rsid w:val="00B6370E"/>
    <w:rsid w:val="00B63BF0"/>
    <w:rsid w:val="00B63D3F"/>
    <w:rsid w:val="00B64029"/>
    <w:rsid w:val="00B6405C"/>
    <w:rsid w:val="00B646B4"/>
    <w:rsid w:val="00B654B0"/>
    <w:rsid w:val="00B6556E"/>
    <w:rsid w:val="00B6588F"/>
    <w:rsid w:val="00B66102"/>
    <w:rsid w:val="00B66781"/>
    <w:rsid w:val="00B6689A"/>
    <w:rsid w:val="00B6700C"/>
    <w:rsid w:val="00B6703B"/>
    <w:rsid w:val="00B67915"/>
    <w:rsid w:val="00B67B25"/>
    <w:rsid w:val="00B70126"/>
    <w:rsid w:val="00B703D2"/>
    <w:rsid w:val="00B705CB"/>
    <w:rsid w:val="00B70850"/>
    <w:rsid w:val="00B70E91"/>
    <w:rsid w:val="00B724C8"/>
    <w:rsid w:val="00B73F13"/>
    <w:rsid w:val="00B74B1C"/>
    <w:rsid w:val="00B74F39"/>
    <w:rsid w:val="00B75165"/>
    <w:rsid w:val="00B751D5"/>
    <w:rsid w:val="00B752A9"/>
    <w:rsid w:val="00B7548A"/>
    <w:rsid w:val="00B75CAC"/>
    <w:rsid w:val="00B76137"/>
    <w:rsid w:val="00B765F5"/>
    <w:rsid w:val="00B76B6A"/>
    <w:rsid w:val="00B76EBE"/>
    <w:rsid w:val="00B76EDF"/>
    <w:rsid w:val="00B774DB"/>
    <w:rsid w:val="00B7786E"/>
    <w:rsid w:val="00B77AB2"/>
    <w:rsid w:val="00B804CA"/>
    <w:rsid w:val="00B8114A"/>
    <w:rsid w:val="00B812EE"/>
    <w:rsid w:val="00B81EF9"/>
    <w:rsid w:val="00B81EFA"/>
    <w:rsid w:val="00B824E3"/>
    <w:rsid w:val="00B831B2"/>
    <w:rsid w:val="00B83A02"/>
    <w:rsid w:val="00B83A39"/>
    <w:rsid w:val="00B83CA6"/>
    <w:rsid w:val="00B8478A"/>
    <w:rsid w:val="00B84FB7"/>
    <w:rsid w:val="00B856B5"/>
    <w:rsid w:val="00B86A00"/>
    <w:rsid w:val="00B871A3"/>
    <w:rsid w:val="00B9004A"/>
    <w:rsid w:val="00B90516"/>
    <w:rsid w:val="00B90DBF"/>
    <w:rsid w:val="00B9128E"/>
    <w:rsid w:val="00B914D7"/>
    <w:rsid w:val="00B91BB8"/>
    <w:rsid w:val="00B91E23"/>
    <w:rsid w:val="00B9245E"/>
    <w:rsid w:val="00B924E6"/>
    <w:rsid w:val="00B92B55"/>
    <w:rsid w:val="00B92D44"/>
    <w:rsid w:val="00B93163"/>
    <w:rsid w:val="00B9318F"/>
    <w:rsid w:val="00B934C6"/>
    <w:rsid w:val="00B9372A"/>
    <w:rsid w:val="00B93A04"/>
    <w:rsid w:val="00B93ECC"/>
    <w:rsid w:val="00B94A8A"/>
    <w:rsid w:val="00B95051"/>
    <w:rsid w:val="00B961D1"/>
    <w:rsid w:val="00B96491"/>
    <w:rsid w:val="00B967B0"/>
    <w:rsid w:val="00B970AB"/>
    <w:rsid w:val="00B9721A"/>
    <w:rsid w:val="00B9751F"/>
    <w:rsid w:val="00BA0125"/>
    <w:rsid w:val="00BA09E7"/>
    <w:rsid w:val="00BA0B4D"/>
    <w:rsid w:val="00BA0BA6"/>
    <w:rsid w:val="00BA0F56"/>
    <w:rsid w:val="00BA183F"/>
    <w:rsid w:val="00BA30B3"/>
    <w:rsid w:val="00BA30CE"/>
    <w:rsid w:val="00BA34BA"/>
    <w:rsid w:val="00BA3A9B"/>
    <w:rsid w:val="00BA3F1B"/>
    <w:rsid w:val="00BA4CA8"/>
    <w:rsid w:val="00BA4F73"/>
    <w:rsid w:val="00BA53BE"/>
    <w:rsid w:val="00BA58DC"/>
    <w:rsid w:val="00BA5EC0"/>
    <w:rsid w:val="00BA65B8"/>
    <w:rsid w:val="00BA6BE8"/>
    <w:rsid w:val="00BA6C37"/>
    <w:rsid w:val="00BA7B6F"/>
    <w:rsid w:val="00BA7ED2"/>
    <w:rsid w:val="00BB0204"/>
    <w:rsid w:val="00BB069D"/>
    <w:rsid w:val="00BB0E52"/>
    <w:rsid w:val="00BB190C"/>
    <w:rsid w:val="00BB1C51"/>
    <w:rsid w:val="00BB213E"/>
    <w:rsid w:val="00BB21C8"/>
    <w:rsid w:val="00BB2A36"/>
    <w:rsid w:val="00BB2EB9"/>
    <w:rsid w:val="00BB3616"/>
    <w:rsid w:val="00BB3972"/>
    <w:rsid w:val="00BB3A0B"/>
    <w:rsid w:val="00BB3AA3"/>
    <w:rsid w:val="00BB3B08"/>
    <w:rsid w:val="00BB3DC6"/>
    <w:rsid w:val="00BB4412"/>
    <w:rsid w:val="00BB4A74"/>
    <w:rsid w:val="00BB59D5"/>
    <w:rsid w:val="00BB5FE8"/>
    <w:rsid w:val="00BB6903"/>
    <w:rsid w:val="00BB7222"/>
    <w:rsid w:val="00BB772A"/>
    <w:rsid w:val="00BB7838"/>
    <w:rsid w:val="00BB7EEA"/>
    <w:rsid w:val="00BC1253"/>
    <w:rsid w:val="00BC35D1"/>
    <w:rsid w:val="00BC3A23"/>
    <w:rsid w:val="00BC3B2D"/>
    <w:rsid w:val="00BC448B"/>
    <w:rsid w:val="00BC593C"/>
    <w:rsid w:val="00BC7EAC"/>
    <w:rsid w:val="00BC7EDC"/>
    <w:rsid w:val="00BD0094"/>
    <w:rsid w:val="00BD0B22"/>
    <w:rsid w:val="00BD0E1E"/>
    <w:rsid w:val="00BD105F"/>
    <w:rsid w:val="00BD14C6"/>
    <w:rsid w:val="00BD15B7"/>
    <w:rsid w:val="00BD16E0"/>
    <w:rsid w:val="00BD1C1A"/>
    <w:rsid w:val="00BD1E0E"/>
    <w:rsid w:val="00BD1EF5"/>
    <w:rsid w:val="00BD2032"/>
    <w:rsid w:val="00BD2196"/>
    <w:rsid w:val="00BD2455"/>
    <w:rsid w:val="00BD28DA"/>
    <w:rsid w:val="00BD30AC"/>
    <w:rsid w:val="00BD3F76"/>
    <w:rsid w:val="00BD3FC4"/>
    <w:rsid w:val="00BD4AF9"/>
    <w:rsid w:val="00BD568E"/>
    <w:rsid w:val="00BD59AB"/>
    <w:rsid w:val="00BD62B5"/>
    <w:rsid w:val="00BD63A1"/>
    <w:rsid w:val="00BD670D"/>
    <w:rsid w:val="00BD67E1"/>
    <w:rsid w:val="00BD6852"/>
    <w:rsid w:val="00BD6D52"/>
    <w:rsid w:val="00BD6E56"/>
    <w:rsid w:val="00BD71FD"/>
    <w:rsid w:val="00BD7A07"/>
    <w:rsid w:val="00BD7B7E"/>
    <w:rsid w:val="00BD7E94"/>
    <w:rsid w:val="00BD7EFE"/>
    <w:rsid w:val="00BE04F9"/>
    <w:rsid w:val="00BE055E"/>
    <w:rsid w:val="00BE0721"/>
    <w:rsid w:val="00BE0785"/>
    <w:rsid w:val="00BE0B9E"/>
    <w:rsid w:val="00BE0DB6"/>
    <w:rsid w:val="00BE0E79"/>
    <w:rsid w:val="00BE152F"/>
    <w:rsid w:val="00BE1FD3"/>
    <w:rsid w:val="00BE2030"/>
    <w:rsid w:val="00BE216F"/>
    <w:rsid w:val="00BE256E"/>
    <w:rsid w:val="00BE305F"/>
    <w:rsid w:val="00BE3777"/>
    <w:rsid w:val="00BE3C81"/>
    <w:rsid w:val="00BE41D1"/>
    <w:rsid w:val="00BE43D9"/>
    <w:rsid w:val="00BE4CCA"/>
    <w:rsid w:val="00BE501F"/>
    <w:rsid w:val="00BE55A3"/>
    <w:rsid w:val="00BE5778"/>
    <w:rsid w:val="00BE585F"/>
    <w:rsid w:val="00BE5A21"/>
    <w:rsid w:val="00BE5C62"/>
    <w:rsid w:val="00BE61E1"/>
    <w:rsid w:val="00BE791D"/>
    <w:rsid w:val="00BF0E19"/>
    <w:rsid w:val="00BF0EBA"/>
    <w:rsid w:val="00BF1237"/>
    <w:rsid w:val="00BF3005"/>
    <w:rsid w:val="00BF38A5"/>
    <w:rsid w:val="00BF3A29"/>
    <w:rsid w:val="00BF3C28"/>
    <w:rsid w:val="00BF3E15"/>
    <w:rsid w:val="00BF449A"/>
    <w:rsid w:val="00BF4A75"/>
    <w:rsid w:val="00BF51FE"/>
    <w:rsid w:val="00BF5BCB"/>
    <w:rsid w:val="00BF65AC"/>
    <w:rsid w:val="00BF727D"/>
    <w:rsid w:val="00BF72DE"/>
    <w:rsid w:val="00BF75DF"/>
    <w:rsid w:val="00C001B3"/>
    <w:rsid w:val="00C00429"/>
    <w:rsid w:val="00C005BB"/>
    <w:rsid w:val="00C00B2E"/>
    <w:rsid w:val="00C00E76"/>
    <w:rsid w:val="00C01181"/>
    <w:rsid w:val="00C0181C"/>
    <w:rsid w:val="00C01EE8"/>
    <w:rsid w:val="00C04089"/>
    <w:rsid w:val="00C04384"/>
    <w:rsid w:val="00C04F37"/>
    <w:rsid w:val="00C0613A"/>
    <w:rsid w:val="00C068F1"/>
    <w:rsid w:val="00C06BCC"/>
    <w:rsid w:val="00C06CAC"/>
    <w:rsid w:val="00C06D1E"/>
    <w:rsid w:val="00C06F15"/>
    <w:rsid w:val="00C06F65"/>
    <w:rsid w:val="00C0732F"/>
    <w:rsid w:val="00C07B2A"/>
    <w:rsid w:val="00C1005A"/>
    <w:rsid w:val="00C10EF2"/>
    <w:rsid w:val="00C113BA"/>
    <w:rsid w:val="00C1161B"/>
    <w:rsid w:val="00C12038"/>
    <w:rsid w:val="00C1242E"/>
    <w:rsid w:val="00C12E3B"/>
    <w:rsid w:val="00C12E62"/>
    <w:rsid w:val="00C12ED3"/>
    <w:rsid w:val="00C1316D"/>
    <w:rsid w:val="00C132BB"/>
    <w:rsid w:val="00C138A2"/>
    <w:rsid w:val="00C138A9"/>
    <w:rsid w:val="00C13A3D"/>
    <w:rsid w:val="00C14C2E"/>
    <w:rsid w:val="00C15827"/>
    <w:rsid w:val="00C158EA"/>
    <w:rsid w:val="00C15A9C"/>
    <w:rsid w:val="00C16070"/>
    <w:rsid w:val="00C1629C"/>
    <w:rsid w:val="00C16E42"/>
    <w:rsid w:val="00C1780D"/>
    <w:rsid w:val="00C17EC2"/>
    <w:rsid w:val="00C20087"/>
    <w:rsid w:val="00C20236"/>
    <w:rsid w:val="00C2024F"/>
    <w:rsid w:val="00C210B7"/>
    <w:rsid w:val="00C21D19"/>
    <w:rsid w:val="00C21D1A"/>
    <w:rsid w:val="00C21EA4"/>
    <w:rsid w:val="00C222D6"/>
    <w:rsid w:val="00C2249E"/>
    <w:rsid w:val="00C22763"/>
    <w:rsid w:val="00C22B4E"/>
    <w:rsid w:val="00C235ED"/>
    <w:rsid w:val="00C23FA1"/>
    <w:rsid w:val="00C24C41"/>
    <w:rsid w:val="00C24F80"/>
    <w:rsid w:val="00C2549A"/>
    <w:rsid w:val="00C2565A"/>
    <w:rsid w:val="00C268D0"/>
    <w:rsid w:val="00C272F0"/>
    <w:rsid w:val="00C300B2"/>
    <w:rsid w:val="00C30F3E"/>
    <w:rsid w:val="00C31C87"/>
    <w:rsid w:val="00C31F5E"/>
    <w:rsid w:val="00C324D7"/>
    <w:rsid w:val="00C3270D"/>
    <w:rsid w:val="00C32F63"/>
    <w:rsid w:val="00C337F6"/>
    <w:rsid w:val="00C34437"/>
    <w:rsid w:val="00C3490D"/>
    <w:rsid w:val="00C34ACE"/>
    <w:rsid w:val="00C34BAC"/>
    <w:rsid w:val="00C35AD9"/>
    <w:rsid w:val="00C35EE0"/>
    <w:rsid w:val="00C364DE"/>
    <w:rsid w:val="00C36510"/>
    <w:rsid w:val="00C3651D"/>
    <w:rsid w:val="00C37206"/>
    <w:rsid w:val="00C404BF"/>
    <w:rsid w:val="00C40A66"/>
    <w:rsid w:val="00C40C4B"/>
    <w:rsid w:val="00C41568"/>
    <w:rsid w:val="00C41B08"/>
    <w:rsid w:val="00C41D2E"/>
    <w:rsid w:val="00C41E18"/>
    <w:rsid w:val="00C42226"/>
    <w:rsid w:val="00C4380D"/>
    <w:rsid w:val="00C4444D"/>
    <w:rsid w:val="00C44E09"/>
    <w:rsid w:val="00C44EE7"/>
    <w:rsid w:val="00C451F4"/>
    <w:rsid w:val="00C46D74"/>
    <w:rsid w:val="00C46DC5"/>
    <w:rsid w:val="00C46F31"/>
    <w:rsid w:val="00C47501"/>
    <w:rsid w:val="00C477F3"/>
    <w:rsid w:val="00C47FC9"/>
    <w:rsid w:val="00C50028"/>
    <w:rsid w:val="00C51654"/>
    <w:rsid w:val="00C516E1"/>
    <w:rsid w:val="00C51B39"/>
    <w:rsid w:val="00C52782"/>
    <w:rsid w:val="00C52F6A"/>
    <w:rsid w:val="00C53147"/>
    <w:rsid w:val="00C533CB"/>
    <w:rsid w:val="00C537BC"/>
    <w:rsid w:val="00C53BE7"/>
    <w:rsid w:val="00C54535"/>
    <w:rsid w:val="00C5482C"/>
    <w:rsid w:val="00C55E0E"/>
    <w:rsid w:val="00C56431"/>
    <w:rsid w:val="00C56455"/>
    <w:rsid w:val="00C5656B"/>
    <w:rsid w:val="00C5682E"/>
    <w:rsid w:val="00C57457"/>
    <w:rsid w:val="00C574D0"/>
    <w:rsid w:val="00C5758A"/>
    <w:rsid w:val="00C57801"/>
    <w:rsid w:val="00C57A37"/>
    <w:rsid w:val="00C57F62"/>
    <w:rsid w:val="00C6015D"/>
    <w:rsid w:val="00C60589"/>
    <w:rsid w:val="00C6187E"/>
    <w:rsid w:val="00C618BA"/>
    <w:rsid w:val="00C618FF"/>
    <w:rsid w:val="00C61BD0"/>
    <w:rsid w:val="00C61CD8"/>
    <w:rsid w:val="00C61D24"/>
    <w:rsid w:val="00C621BF"/>
    <w:rsid w:val="00C626A6"/>
    <w:rsid w:val="00C6293D"/>
    <w:rsid w:val="00C62A77"/>
    <w:rsid w:val="00C62BE2"/>
    <w:rsid w:val="00C62DB3"/>
    <w:rsid w:val="00C633FB"/>
    <w:rsid w:val="00C640AF"/>
    <w:rsid w:val="00C64ACA"/>
    <w:rsid w:val="00C64D66"/>
    <w:rsid w:val="00C650AB"/>
    <w:rsid w:val="00C65397"/>
    <w:rsid w:val="00C6578C"/>
    <w:rsid w:val="00C65CCB"/>
    <w:rsid w:val="00C65D36"/>
    <w:rsid w:val="00C65EFE"/>
    <w:rsid w:val="00C6730C"/>
    <w:rsid w:val="00C6769A"/>
    <w:rsid w:val="00C677E2"/>
    <w:rsid w:val="00C67A82"/>
    <w:rsid w:val="00C67C97"/>
    <w:rsid w:val="00C67D8A"/>
    <w:rsid w:val="00C70287"/>
    <w:rsid w:val="00C703E3"/>
    <w:rsid w:val="00C7083F"/>
    <w:rsid w:val="00C70C54"/>
    <w:rsid w:val="00C71002"/>
    <w:rsid w:val="00C71160"/>
    <w:rsid w:val="00C71BE3"/>
    <w:rsid w:val="00C721FE"/>
    <w:rsid w:val="00C730CA"/>
    <w:rsid w:val="00C73AD0"/>
    <w:rsid w:val="00C75183"/>
    <w:rsid w:val="00C7533D"/>
    <w:rsid w:val="00C75B1E"/>
    <w:rsid w:val="00C75ED9"/>
    <w:rsid w:val="00C7607A"/>
    <w:rsid w:val="00C76793"/>
    <w:rsid w:val="00C76846"/>
    <w:rsid w:val="00C76887"/>
    <w:rsid w:val="00C769E5"/>
    <w:rsid w:val="00C76F67"/>
    <w:rsid w:val="00C774C0"/>
    <w:rsid w:val="00C77737"/>
    <w:rsid w:val="00C8029E"/>
    <w:rsid w:val="00C805D7"/>
    <w:rsid w:val="00C807FD"/>
    <w:rsid w:val="00C809A6"/>
    <w:rsid w:val="00C80FA1"/>
    <w:rsid w:val="00C81002"/>
    <w:rsid w:val="00C8110B"/>
    <w:rsid w:val="00C8175A"/>
    <w:rsid w:val="00C81E4A"/>
    <w:rsid w:val="00C82176"/>
    <w:rsid w:val="00C823DD"/>
    <w:rsid w:val="00C824A7"/>
    <w:rsid w:val="00C824AE"/>
    <w:rsid w:val="00C837A6"/>
    <w:rsid w:val="00C8399F"/>
    <w:rsid w:val="00C83A8A"/>
    <w:rsid w:val="00C845D6"/>
    <w:rsid w:val="00C852B4"/>
    <w:rsid w:val="00C85503"/>
    <w:rsid w:val="00C85DCA"/>
    <w:rsid w:val="00C85F82"/>
    <w:rsid w:val="00C860C0"/>
    <w:rsid w:val="00C86232"/>
    <w:rsid w:val="00C86A93"/>
    <w:rsid w:val="00C86E51"/>
    <w:rsid w:val="00C872C4"/>
    <w:rsid w:val="00C8768A"/>
    <w:rsid w:val="00C8769C"/>
    <w:rsid w:val="00C87BBD"/>
    <w:rsid w:val="00C87FA6"/>
    <w:rsid w:val="00C902B6"/>
    <w:rsid w:val="00C90DDF"/>
    <w:rsid w:val="00C90E28"/>
    <w:rsid w:val="00C90EC3"/>
    <w:rsid w:val="00C913BE"/>
    <w:rsid w:val="00C91FF6"/>
    <w:rsid w:val="00C92B48"/>
    <w:rsid w:val="00C92D37"/>
    <w:rsid w:val="00C93056"/>
    <w:rsid w:val="00C93670"/>
    <w:rsid w:val="00C93F25"/>
    <w:rsid w:val="00C943A7"/>
    <w:rsid w:val="00C951E0"/>
    <w:rsid w:val="00C95810"/>
    <w:rsid w:val="00C95AC5"/>
    <w:rsid w:val="00C964E2"/>
    <w:rsid w:val="00C9685B"/>
    <w:rsid w:val="00CA01AC"/>
    <w:rsid w:val="00CA0757"/>
    <w:rsid w:val="00CA097F"/>
    <w:rsid w:val="00CA0A53"/>
    <w:rsid w:val="00CA0CBD"/>
    <w:rsid w:val="00CA1036"/>
    <w:rsid w:val="00CA189F"/>
    <w:rsid w:val="00CA1E71"/>
    <w:rsid w:val="00CA21CD"/>
    <w:rsid w:val="00CA220C"/>
    <w:rsid w:val="00CA24F7"/>
    <w:rsid w:val="00CA3296"/>
    <w:rsid w:val="00CA332F"/>
    <w:rsid w:val="00CA3652"/>
    <w:rsid w:val="00CA38B2"/>
    <w:rsid w:val="00CA3B8A"/>
    <w:rsid w:val="00CA3E81"/>
    <w:rsid w:val="00CA4C5F"/>
    <w:rsid w:val="00CA516B"/>
    <w:rsid w:val="00CA591A"/>
    <w:rsid w:val="00CA5B5A"/>
    <w:rsid w:val="00CA6E3D"/>
    <w:rsid w:val="00CA764B"/>
    <w:rsid w:val="00CA7F30"/>
    <w:rsid w:val="00CB04F6"/>
    <w:rsid w:val="00CB06E0"/>
    <w:rsid w:val="00CB08FB"/>
    <w:rsid w:val="00CB128D"/>
    <w:rsid w:val="00CB12BD"/>
    <w:rsid w:val="00CB17BA"/>
    <w:rsid w:val="00CB1AC7"/>
    <w:rsid w:val="00CB2FFF"/>
    <w:rsid w:val="00CB32A1"/>
    <w:rsid w:val="00CB46A8"/>
    <w:rsid w:val="00CB480C"/>
    <w:rsid w:val="00CB4961"/>
    <w:rsid w:val="00CB5057"/>
    <w:rsid w:val="00CB5382"/>
    <w:rsid w:val="00CB5AD4"/>
    <w:rsid w:val="00CB662D"/>
    <w:rsid w:val="00CB6F62"/>
    <w:rsid w:val="00CB74A6"/>
    <w:rsid w:val="00CB74B1"/>
    <w:rsid w:val="00CB767B"/>
    <w:rsid w:val="00CB7AB6"/>
    <w:rsid w:val="00CB7AFD"/>
    <w:rsid w:val="00CB7D27"/>
    <w:rsid w:val="00CB7F15"/>
    <w:rsid w:val="00CC0044"/>
    <w:rsid w:val="00CC07BD"/>
    <w:rsid w:val="00CC0975"/>
    <w:rsid w:val="00CC0C5C"/>
    <w:rsid w:val="00CC0D6D"/>
    <w:rsid w:val="00CC15DC"/>
    <w:rsid w:val="00CC1728"/>
    <w:rsid w:val="00CC1A21"/>
    <w:rsid w:val="00CC1CC1"/>
    <w:rsid w:val="00CC1DE9"/>
    <w:rsid w:val="00CC1F2E"/>
    <w:rsid w:val="00CC2279"/>
    <w:rsid w:val="00CC24DA"/>
    <w:rsid w:val="00CC3412"/>
    <w:rsid w:val="00CC41A1"/>
    <w:rsid w:val="00CC4BD6"/>
    <w:rsid w:val="00CC4FBB"/>
    <w:rsid w:val="00CC5272"/>
    <w:rsid w:val="00CC52D1"/>
    <w:rsid w:val="00CC53CD"/>
    <w:rsid w:val="00CC5441"/>
    <w:rsid w:val="00CC5F9D"/>
    <w:rsid w:val="00CC6128"/>
    <w:rsid w:val="00CC675C"/>
    <w:rsid w:val="00CC6B97"/>
    <w:rsid w:val="00CC748A"/>
    <w:rsid w:val="00CC7712"/>
    <w:rsid w:val="00CC7ECE"/>
    <w:rsid w:val="00CD123A"/>
    <w:rsid w:val="00CD2934"/>
    <w:rsid w:val="00CD2C38"/>
    <w:rsid w:val="00CD36FE"/>
    <w:rsid w:val="00CD3F92"/>
    <w:rsid w:val="00CD5451"/>
    <w:rsid w:val="00CD54C9"/>
    <w:rsid w:val="00CD557B"/>
    <w:rsid w:val="00CD5A51"/>
    <w:rsid w:val="00CD5DCE"/>
    <w:rsid w:val="00CD5DEC"/>
    <w:rsid w:val="00CD6052"/>
    <w:rsid w:val="00CD6074"/>
    <w:rsid w:val="00CD6243"/>
    <w:rsid w:val="00CD6808"/>
    <w:rsid w:val="00CD6822"/>
    <w:rsid w:val="00CD6917"/>
    <w:rsid w:val="00CD6DF8"/>
    <w:rsid w:val="00CD757B"/>
    <w:rsid w:val="00CD77D2"/>
    <w:rsid w:val="00CE015B"/>
    <w:rsid w:val="00CE0174"/>
    <w:rsid w:val="00CE04E1"/>
    <w:rsid w:val="00CE05DB"/>
    <w:rsid w:val="00CE0A0D"/>
    <w:rsid w:val="00CE0A2B"/>
    <w:rsid w:val="00CE0E25"/>
    <w:rsid w:val="00CE13A6"/>
    <w:rsid w:val="00CE19DF"/>
    <w:rsid w:val="00CE1AD5"/>
    <w:rsid w:val="00CE1B8A"/>
    <w:rsid w:val="00CE1EA6"/>
    <w:rsid w:val="00CE1EF0"/>
    <w:rsid w:val="00CE228A"/>
    <w:rsid w:val="00CE3AA0"/>
    <w:rsid w:val="00CE3F9F"/>
    <w:rsid w:val="00CE4045"/>
    <w:rsid w:val="00CE4AAD"/>
    <w:rsid w:val="00CE4D08"/>
    <w:rsid w:val="00CE571D"/>
    <w:rsid w:val="00CE5AAD"/>
    <w:rsid w:val="00CE6152"/>
    <w:rsid w:val="00CE6819"/>
    <w:rsid w:val="00CE68A1"/>
    <w:rsid w:val="00CE6DAD"/>
    <w:rsid w:val="00CE7085"/>
    <w:rsid w:val="00CE7223"/>
    <w:rsid w:val="00CE7400"/>
    <w:rsid w:val="00CE772A"/>
    <w:rsid w:val="00CE78FD"/>
    <w:rsid w:val="00CF0BEA"/>
    <w:rsid w:val="00CF18B4"/>
    <w:rsid w:val="00CF1BD1"/>
    <w:rsid w:val="00CF2926"/>
    <w:rsid w:val="00CF2F80"/>
    <w:rsid w:val="00CF35DB"/>
    <w:rsid w:val="00CF4252"/>
    <w:rsid w:val="00CF4B30"/>
    <w:rsid w:val="00CF4FDE"/>
    <w:rsid w:val="00CF5BF9"/>
    <w:rsid w:val="00CF631A"/>
    <w:rsid w:val="00CF6FC9"/>
    <w:rsid w:val="00CF75DD"/>
    <w:rsid w:val="00D001CC"/>
    <w:rsid w:val="00D00D39"/>
    <w:rsid w:val="00D00EDA"/>
    <w:rsid w:val="00D00EF3"/>
    <w:rsid w:val="00D01397"/>
    <w:rsid w:val="00D0143D"/>
    <w:rsid w:val="00D01B50"/>
    <w:rsid w:val="00D01BC3"/>
    <w:rsid w:val="00D01ECA"/>
    <w:rsid w:val="00D020FB"/>
    <w:rsid w:val="00D02961"/>
    <w:rsid w:val="00D037F4"/>
    <w:rsid w:val="00D03C3B"/>
    <w:rsid w:val="00D042AA"/>
    <w:rsid w:val="00D0551B"/>
    <w:rsid w:val="00D05AD0"/>
    <w:rsid w:val="00D05CA4"/>
    <w:rsid w:val="00D06A9F"/>
    <w:rsid w:val="00D07DE8"/>
    <w:rsid w:val="00D07E6B"/>
    <w:rsid w:val="00D10998"/>
    <w:rsid w:val="00D123B8"/>
    <w:rsid w:val="00D12A6B"/>
    <w:rsid w:val="00D12ED9"/>
    <w:rsid w:val="00D13030"/>
    <w:rsid w:val="00D140BF"/>
    <w:rsid w:val="00D1438C"/>
    <w:rsid w:val="00D1440E"/>
    <w:rsid w:val="00D148BC"/>
    <w:rsid w:val="00D14B7A"/>
    <w:rsid w:val="00D14DF6"/>
    <w:rsid w:val="00D14ED3"/>
    <w:rsid w:val="00D15730"/>
    <w:rsid w:val="00D15C5B"/>
    <w:rsid w:val="00D15E4D"/>
    <w:rsid w:val="00D167F0"/>
    <w:rsid w:val="00D16BA3"/>
    <w:rsid w:val="00D173E2"/>
    <w:rsid w:val="00D17884"/>
    <w:rsid w:val="00D20050"/>
    <w:rsid w:val="00D202CB"/>
    <w:rsid w:val="00D20346"/>
    <w:rsid w:val="00D217DB"/>
    <w:rsid w:val="00D21C2D"/>
    <w:rsid w:val="00D23AF6"/>
    <w:rsid w:val="00D2426F"/>
    <w:rsid w:val="00D24DDC"/>
    <w:rsid w:val="00D24E0C"/>
    <w:rsid w:val="00D251B7"/>
    <w:rsid w:val="00D25273"/>
    <w:rsid w:val="00D25406"/>
    <w:rsid w:val="00D259F9"/>
    <w:rsid w:val="00D25C94"/>
    <w:rsid w:val="00D275DF"/>
    <w:rsid w:val="00D278FC"/>
    <w:rsid w:val="00D27B67"/>
    <w:rsid w:val="00D27B9D"/>
    <w:rsid w:val="00D27DB5"/>
    <w:rsid w:val="00D27FD1"/>
    <w:rsid w:val="00D300F2"/>
    <w:rsid w:val="00D30B89"/>
    <w:rsid w:val="00D30EE9"/>
    <w:rsid w:val="00D316CE"/>
    <w:rsid w:val="00D317C6"/>
    <w:rsid w:val="00D31990"/>
    <w:rsid w:val="00D319AB"/>
    <w:rsid w:val="00D319DC"/>
    <w:rsid w:val="00D31E3F"/>
    <w:rsid w:val="00D32798"/>
    <w:rsid w:val="00D335FF"/>
    <w:rsid w:val="00D358DB"/>
    <w:rsid w:val="00D35C2B"/>
    <w:rsid w:val="00D35C45"/>
    <w:rsid w:val="00D3628C"/>
    <w:rsid w:val="00D366E6"/>
    <w:rsid w:val="00D3750A"/>
    <w:rsid w:val="00D4060C"/>
    <w:rsid w:val="00D40A67"/>
    <w:rsid w:val="00D40D1B"/>
    <w:rsid w:val="00D4101C"/>
    <w:rsid w:val="00D4140D"/>
    <w:rsid w:val="00D41AAC"/>
    <w:rsid w:val="00D42F0F"/>
    <w:rsid w:val="00D433AE"/>
    <w:rsid w:val="00D4340C"/>
    <w:rsid w:val="00D4397C"/>
    <w:rsid w:val="00D4460B"/>
    <w:rsid w:val="00D4573E"/>
    <w:rsid w:val="00D46CF3"/>
    <w:rsid w:val="00D46F1F"/>
    <w:rsid w:val="00D473A4"/>
    <w:rsid w:val="00D506F1"/>
    <w:rsid w:val="00D50805"/>
    <w:rsid w:val="00D50C41"/>
    <w:rsid w:val="00D513F7"/>
    <w:rsid w:val="00D516CB"/>
    <w:rsid w:val="00D5230D"/>
    <w:rsid w:val="00D526EE"/>
    <w:rsid w:val="00D52BAE"/>
    <w:rsid w:val="00D52FF1"/>
    <w:rsid w:val="00D5309F"/>
    <w:rsid w:val="00D53147"/>
    <w:rsid w:val="00D542F4"/>
    <w:rsid w:val="00D54538"/>
    <w:rsid w:val="00D54B9D"/>
    <w:rsid w:val="00D552E7"/>
    <w:rsid w:val="00D5561B"/>
    <w:rsid w:val="00D559A5"/>
    <w:rsid w:val="00D55EAB"/>
    <w:rsid w:val="00D5657E"/>
    <w:rsid w:val="00D5683B"/>
    <w:rsid w:val="00D56B75"/>
    <w:rsid w:val="00D56E12"/>
    <w:rsid w:val="00D56E96"/>
    <w:rsid w:val="00D5742B"/>
    <w:rsid w:val="00D576DF"/>
    <w:rsid w:val="00D579DA"/>
    <w:rsid w:val="00D60B30"/>
    <w:rsid w:val="00D60D88"/>
    <w:rsid w:val="00D60E41"/>
    <w:rsid w:val="00D6173A"/>
    <w:rsid w:val="00D61D6F"/>
    <w:rsid w:val="00D622E9"/>
    <w:rsid w:val="00D623AB"/>
    <w:rsid w:val="00D62A7A"/>
    <w:rsid w:val="00D62F7D"/>
    <w:rsid w:val="00D62FF6"/>
    <w:rsid w:val="00D6669D"/>
    <w:rsid w:val="00D674CE"/>
    <w:rsid w:val="00D6778E"/>
    <w:rsid w:val="00D6786F"/>
    <w:rsid w:val="00D67F63"/>
    <w:rsid w:val="00D70945"/>
    <w:rsid w:val="00D70956"/>
    <w:rsid w:val="00D70F89"/>
    <w:rsid w:val="00D71C7F"/>
    <w:rsid w:val="00D723B5"/>
    <w:rsid w:val="00D725B6"/>
    <w:rsid w:val="00D72A5D"/>
    <w:rsid w:val="00D72AF2"/>
    <w:rsid w:val="00D734B1"/>
    <w:rsid w:val="00D736FD"/>
    <w:rsid w:val="00D7379A"/>
    <w:rsid w:val="00D73B8C"/>
    <w:rsid w:val="00D73FF0"/>
    <w:rsid w:val="00D742C8"/>
    <w:rsid w:val="00D74626"/>
    <w:rsid w:val="00D74A39"/>
    <w:rsid w:val="00D756AE"/>
    <w:rsid w:val="00D75CD5"/>
    <w:rsid w:val="00D763EE"/>
    <w:rsid w:val="00D76A1F"/>
    <w:rsid w:val="00D76FC2"/>
    <w:rsid w:val="00D77554"/>
    <w:rsid w:val="00D77997"/>
    <w:rsid w:val="00D77B87"/>
    <w:rsid w:val="00D77DE8"/>
    <w:rsid w:val="00D80677"/>
    <w:rsid w:val="00D80ECB"/>
    <w:rsid w:val="00D81721"/>
    <w:rsid w:val="00D82126"/>
    <w:rsid w:val="00D82538"/>
    <w:rsid w:val="00D82766"/>
    <w:rsid w:val="00D82913"/>
    <w:rsid w:val="00D8308A"/>
    <w:rsid w:val="00D83E65"/>
    <w:rsid w:val="00D84C7F"/>
    <w:rsid w:val="00D8559F"/>
    <w:rsid w:val="00D859AD"/>
    <w:rsid w:val="00D85D5E"/>
    <w:rsid w:val="00D862C5"/>
    <w:rsid w:val="00D863C5"/>
    <w:rsid w:val="00D87458"/>
    <w:rsid w:val="00D87522"/>
    <w:rsid w:val="00D87ED7"/>
    <w:rsid w:val="00D9004C"/>
    <w:rsid w:val="00D900B6"/>
    <w:rsid w:val="00D9043C"/>
    <w:rsid w:val="00D90CD6"/>
    <w:rsid w:val="00D91076"/>
    <w:rsid w:val="00D912A5"/>
    <w:rsid w:val="00D9240B"/>
    <w:rsid w:val="00D92BBF"/>
    <w:rsid w:val="00D92F12"/>
    <w:rsid w:val="00D939BE"/>
    <w:rsid w:val="00D93DBC"/>
    <w:rsid w:val="00D93E12"/>
    <w:rsid w:val="00D93EAC"/>
    <w:rsid w:val="00D94152"/>
    <w:rsid w:val="00D96141"/>
    <w:rsid w:val="00D96719"/>
    <w:rsid w:val="00D96805"/>
    <w:rsid w:val="00D96F8B"/>
    <w:rsid w:val="00D971D4"/>
    <w:rsid w:val="00D973A5"/>
    <w:rsid w:val="00D975A4"/>
    <w:rsid w:val="00D9793F"/>
    <w:rsid w:val="00D97D82"/>
    <w:rsid w:val="00DA060E"/>
    <w:rsid w:val="00DA0B76"/>
    <w:rsid w:val="00DA1138"/>
    <w:rsid w:val="00DA11CB"/>
    <w:rsid w:val="00DA180B"/>
    <w:rsid w:val="00DA18A1"/>
    <w:rsid w:val="00DA1977"/>
    <w:rsid w:val="00DA1C73"/>
    <w:rsid w:val="00DA1E97"/>
    <w:rsid w:val="00DA1FB6"/>
    <w:rsid w:val="00DA22FC"/>
    <w:rsid w:val="00DA239B"/>
    <w:rsid w:val="00DA2520"/>
    <w:rsid w:val="00DA2538"/>
    <w:rsid w:val="00DA25CB"/>
    <w:rsid w:val="00DA28A1"/>
    <w:rsid w:val="00DA2BDC"/>
    <w:rsid w:val="00DA43D1"/>
    <w:rsid w:val="00DA49BC"/>
    <w:rsid w:val="00DA4C0C"/>
    <w:rsid w:val="00DA4CF4"/>
    <w:rsid w:val="00DA55C1"/>
    <w:rsid w:val="00DA55FF"/>
    <w:rsid w:val="00DA5C7E"/>
    <w:rsid w:val="00DA713E"/>
    <w:rsid w:val="00DA76FA"/>
    <w:rsid w:val="00DB0646"/>
    <w:rsid w:val="00DB0739"/>
    <w:rsid w:val="00DB1257"/>
    <w:rsid w:val="00DB1A16"/>
    <w:rsid w:val="00DB1B0B"/>
    <w:rsid w:val="00DB1C1E"/>
    <w:rsid w:val="00DB1C8F"/>
    <w:rsid w:val="00DB1DE8"/>
    <w:rsid w:val="00DB22E4"/>
    <w:rsid w:val="00DB35B5"/>
    <w:rsid w:val="00DB3C99"/>
    <w:rsid w:val="00DB4119"/>
    <w:rsid w:val="00DB464C"/>
    <w:rsid w:val="00DB480E"/>
    <w:rsid w:val="00DB4F97"/>
    <w:rsid w:val="00DB59CC"/>
    <w:rsid w:val="00DB6302"/>
    <w:rsid w:val="00DB63C6"/>
    <w:rsid w:val="00DB63E7"/>
    <w:rsid w:val="00DB6622"/>
    <w:rsid w:val="00DB6FD0"/>
    <w:rsid w:val="00DB7416"/>
    <w:rsid w:val="00DB7437"/>
    <w:rsid w:val="00DB7FA2"/>
    <w:rsid w:val="00DC08AD"/>
    <w:rsid w:val="00DC0A0D"/>
    <w:rsid w:val="00DC181C"/>
    <w:rsid w:val="00DC1D5C"/>
    <w:rsid w:val="00DC229E"/>
    <w:rsid w:val="00DC242C"/>
    <w:rsid w:val="00DC2556"/>
    <w:rsid w:val="00DC2648"/>
    <w:rsid w:val="00DC2749"/>
    <w:rsid w:val="00DC356C"/>
    <w:rsid w:val="00DC425F"/>
    <w:rsid w:val="00DC4541"/>
    <w:rsid w:val="00DC47AB"/>
    <w:rsid w:val="00DC4D69"/>
    <w:rsid w:val="00DC552D"/>
    <w:rsid w:val="00DC56C3"/>
    <w:rsid w:val="00DC5C08"/>
    <w:rsid w:val="00DC5C45"/>
    <w:rsid w:val="00DC63C5"/>
    <w:rsid w:val="00DC6671"/>
    <w:rsid w:val="00DC7C11"/>
    <w:rsid w:val="00DD0265"/>
    <w:rsid w:val="00DD096C"/>
    <w:rsid w:val="00DD0DDA"/>
    <w:rsid w:val="00DD1A34"/>
    <w:rsid w:val="00DD22E7"/>
    <w:rsid w:val="00DD2F56"/>
    <w:rsid w:val="00DD2FC7"/>
    <w:rsid w:val="00DD3363"/>
    <w:rsid w:val="00DD3978"/>
    <w:rsid w:val="00DD3C7A"/>
    <w:rsid w:val="00DD473A"/>
    <w:rsid w:val="00DD4BB5"/>
    <w:rsid w:val="00DD4F16"/>
    <w:rsid w:val="00DD57ED"/>
    <w:rsid w:val="00DD5D69"/>
    <w:rsid w:val="00DD611B"/>
    <w:rsid w:val="00DD6741"/>
    <w:rsid w:val="00DD675D"/>
    <w:rsid w:val="00DD6B44"/>
    <w:rsid w:val="00DD75B8"/>
    <w:rsid w:val="00DD776D"/>
    <w:rsid w:val="00DD77DD"/>
    <w:rsid w:val="00DE0142"/>
    <w:rsid w:val="00DE0AAC"/>
    <w:rsid w:val="00DE0D03"/>
    <w:rsid w:val="00DE10FC"/>
    <w:rsid w:val="00DE1EDD"/>
    <w:rsid w:val="00DE2949"/>
    <w:rsid w:val="00DE2DAB"/>
    <w:rsid w:val="00DE4840"/>
    <w:rsid w:val="00DE48B7"/>
    <w:rsid w:val="00DE4D5E"/>
    <w:rsid w:val="00DE5193"/>
    <w:rsid w:val="00DE563C"/>
    <w:rsid w:val="00DE5A5E"/>
    <w:rsid w:val="00DE5E3D"/>
    <w:rsid w:val="00DE6491"/>
    <w:rsid w:val="00DE6DFB"/>
    <w:rsid w:val="00DE73D7"/>
    <w:rsid w:val="00DE7426"/>
    <w:rsid w:val="00DE75DF"/>
    <w:rsid w:val="00DE7D15"/>
    <w:rsid w:val="00DF0B3E"/>
    <w:rsid w:val="00DF1F3F"/>
    <w:rsid w:val="00DF20EC"/>
    <w:rsid w:val="00DF27A2"/>
    <w:rsid w:val="00DF339D"/>
    <w:rsid w:val="00DF37BE"/>
    <w:rsid w:val="00DF37C8"/>
    <w:rsid w:val="00DF3AAE"/>
    <w:rsid w:val="00DF3AE9"/>
    <w:rsid w:val="00DF3FC9"/>
    <w:rsid w:val="00DF4134"/>
    <w:rsid w:val="00DF4187"/>
    <w:rsid w:val="00DF4B2C"/>
    <w:rsid w:val="00DF4D78"/>
    <w:rsid w:val="00DF5303"/>
    <w:rsid w:val="00DF56C7"/>
    <w:rsid w:val="00DF5718"/>
    <w:rsid w:val="00DF65F3"/>
    <w:rsid w:val="00DF6EEC"/>
    <w:rsid w:val="00DF72C9"/>
    <w:rsid w:val="00DF76A6"/>
    <w:rsid w:val="00DF7F40"/>
    <w:rsid w:val="00E0017B"/>
    <w:rsid w:val="00E011A5"/>
    <w:rsid w:val="00E01CEC"/>
    <w:rsid w:val="00E01E71"/>
    <w:rsid w:val="00E02829"/>
    <w:rsid w:val="00E028E0"/>
    <w:rsid w:val="00E02B86"/>
    <w:rsid w:val="00E041F3"/>
    <w:rsid w:val="00E047B4"/>
    <w:rsid w:val="00E048E9"/>
    <w:rsid w:val="00E04A33"/>
    <w:rsid w:val="00E0536B"/>
    <w:rsid w:val="00E059AB"/>
    <w:rsid w:val="00E05E59"/>
    <w:rsid w:val="00E0641A"/>
    <w:rsid w:val="00E06685"/>
    <w:rsid w:val="00E068C4"/>
    <w:rsid w:val="00E06D05"/>
    <w:rsid w:val="00E07144"/>
    <w:rsid w:val="00E073C9"/>
    <w:rsid w:val="00E07560"/>
    <w:rsid w:val="00E07D1B"/>
    <w:rsid w:val="00E07E36"/>
    <w:rsid w:val="00E07F99"/>
    <w:rsid w:val="00E10144"/>
    <w:rsid w:val="00E10C71"/>
    <w:rsid w:val="00E10EB0"/>
    <w:rsid w:val="00E1133F"/>
    <w:rsid w:val="00E11C77"/>
    <w:rsid w:val="00E124EC"/>
    <w:rsid w:val="00E12600"/>
    <w:rsid w:val="00E12812"/>
    <w:rsid w:val="00E1344D"/>
    <w:rsid w:val="00E13F66"/>
    <w:rsid w:val="00E14B5D"/>
    <w:rsid w:val="00E14CC9"/>
    <w:rsid w:val="00E155A7"/>
    <w:rsid w:val="00E15F51"/>
    <w:rsid w:val="00E1743E"/>
    <w:rsid w:val="00E17525"/>
    <w:rsid w:val="00E2003E"/>
    <w:rsid w:val="00E200A4"/>
    <w:rsid w:val="00E2053F"/>
    <w:rsid w:val="00E212EE"/>
    <w:rsid w:val="00E21320"/>
    <w:rsid w:val="00E224D9"/>
    <w:rsid w:val="00E227D0"/>
    <w:rsid w:val="00E22944"/>
    <w:rsid w:val="00E23185"/>
    <w:rsid w:val="00E232D0"/>
    <w:rsid w:val="00E23341"/>
    <w:rsid w:val="00E2340D"/>
    <w:rsid w:val="00E23877"/>
    <w:rsid w:val="00E25521"/>
    <w:rsid w:val="00E2597D"/>
    <w:rsid w:val="00E25BEC"/>
    <w:rsid w:val="00E25CEE"/>
    <w:rsid w:val="00E26F82"/>
    <w:rsid w:val="00E27033"/>
    <w:rsid w:val="00E274D3"/>
    <w:rsid w:val="00E274EB"/>
    <w:rsid w:val="00E2750A"/>
    <w:rsid w:val="00E27574"/>
    <w:rsid w:val="00E27C57"/>
    <w:rsid w:val="00E27F02"/>
    <w:rsid w:val="00E30134"/>
    <w:rsid w:val="00E30235"/>
    <w:rsid w:val="00E30EAD"/>
    <w:rsid w:val="00E3139E"/>
    <w:rsid w:val="00E31CBC"/>
    <w:rsid w:val="00E31F32"/>
    <w:rsid w:val="00E32979"/>
    <w:rsid w:val="00E33D61"/>
    <w:rsid w:val="00E33E33"/>
    <w:rsid w:val="00E34369"/>
    <w:rsid w:val="00E3453F"/>
    <w:rsid w:val="00E34A95"/>
    <w:rsid w:val="00E34CAE"/>
    <w:rsid w:val="00E34E40"/>
    <w:rsid w:val="00E35182"/>
    <w:rsid w:val="00E351F4"/>
    <w:rsid w:val="00E35F43"/>
    <w:rsid w:val="00E3619D"/>
    <w:rsid w:val="00E36CCD"/>
    <w:rsid w:val="00E374FB"/>
    <w:rsid w:val="00E4024E"/>
    <w:rsid w:val="00E403A7"/>
    <w:rsid w:val="00E41AFA"/>
    <w:rsid w:val="00E41BC9"/>
    <w:rsid w:val="00E427DD"/>
    <w:rsid w:val="00E428BD"/>
    <w:rsid w:val="00E42908"/>
    <w:rsid w:val="00E42B98"/>
    <w:rsid w:val="00E42E4E"/>
    <w:rsid w:val="00E434A2"/>
    <w:rsid w:val="00E44A47"/>
    <w:rsid w:val="00E45084"/>
    <w:rsid w:val="00E452FF"/>
    <w:rsid w:val="00E456E7"/>
    <w:rsid w:val="00E45C01"/>
    <w:rsid w:val="00E45D18"/>
    <w:rsid w:val="00E45F6F"/>
    <w:rsid w:val="00E468DA"/>
    <w:rsid w:val="00E46C1D"/>
    <w:rsid w:val="00E4733B"/>
    <w:rsid w:val="00E50018"/>
    <w:rsid w:val="00E50607"/>
    <w:rsid w:val="00E50C1B"/>
    <w:rsid w:val="00E50CAB"/>
    <w:rsid w:val="00E50F67"/>
    <w:rsid w:val="00E51055"/>
    <w:rsid w:val="00E514E3"/>
    <w:rsid w:val="00E5167B"/>
    <w:rsid w:val="00E51900"/>
    <w:rsid w:val="00E51D2A"/>
    <w:rsid w:val="00E51ED7"/>
    <w:rsid w:val="00E52EDC"/>
    <w:rsid w:val="00E530C6"/>
    <w:rsid w:val="00E53512"/>
    <w:rsid w:val="00E536BD"/>
    <w:rsid w:val="00E53AAA"/>
    <w:rsid w:val="00E53AE9"/>
    <w:rsid w:val="00E53DAE"/>
    <w:rsid w:val="00E54165"/>
    <w:rsid w:val="00E5455E"/>
    <w:rsid w:val="00E54B74"/>
    <w:rsid w:val="00E55731"/>
    <w:rsid w:val="00E55DC4"/>
    <w:rsid w:val="00E55F15"/>
    <w:rsid w:val="00E5640B"/>
    <w:rsid w:val="00E56843"/>
    <w:rsid w:val="00E569F4"/>
    <w:rsid w:val="00E575C8"/>
    <w:rsid w:val="00E5796C"/>
    <w:rsid w:val="00E6059A"/>
    <w:rsid w:val="00E60C13"/>
    <w:rsid w:val="00E610E5"/>
    <w:rsid w:val="00E61248"/>
    <w:rsid w:val="00E61A62"/>
    <w:rsid w:val="00E6202A"/>
    <w:rsid w:val="00E6267E"/>
    <w:rsid w:val="00E6361C"/>
    <w:rsid w:val="00E6366C"/>
    <w:rsid w:val="00E63F05"/>
    <w:rsid w:val="00E6461E"/>
    <w:rsid w:val="00E64AD3"/>
    <w:rsid w:val="00E65230"/>
    <w:rsid w:val="00E661A7"/>
    <w:rsid w:val="00E663BB"/>
    <w:rsid w:val="00E66798"/>
    <w:rsid w:val="00E66A1B"/>
    <w:rsid w:val="00E66C72"/>
    <w:rsid w:val="00E675A2"/>
    <w:rsid w:val="00E678AA"/>
    <w:rsid w:val="00E70104"/>
    <w:rsid w:val="00E704F7"/>
    <w:rsid w:val="00E708FC"/>
    <w:rsid w:val="00E709CB"/>
    <w:rsid w:val="00E70CC6"/>
    <w:rsid w:val="00E70E22"/>
    <w:rsid w:val="00E70EB6"/>
    <w:rsid w:val="00E70F05"/>
    <w:rsid w:val="00E7102B"/>
    <w:rsid w:val="00E7128E"/>
    <w:rsid w:val="00E71B17"/>
    <w:rsid w:val="00E71BBD"/>
    <w:rsid w:val="00E726CA"/>
    <w:rsid w:val="00E73DA1"/>
    <w:rsid w:val="00E73EAD"/>
    <w:rsid w:val="00E742DF"/>
    <w:rsid w:val="00E745AE"/>
    <w:rsid w:val="00E748D1"/>
    <w:rsid w:val="00E75373"/>
    <w:rsid w:val="00E7543D"/>
    <w:rsid w:val="00E7568D"/>
    <w:rsid w:val="00E76862"/>
    <w:rsid w:val="00E779EC"/>
    <w:rsid w:val="00E8181F"/>
    <w:rsid w:val="00E828B9"/>
    <w:rsid w:val="00E82CCB"/>
    <w:rsid w:val="00E83557"/>
    <w:rsid w:val="00E83C9C"/>
    <w:rsid w:val="00E841DE"/>
    <w:rsid w:val="00E8441F"/>
    <w:rsid w:val="00E84828"/>
    <w:rsid w:val="00E84F0A"/>
    <w:rsid w:val="00E84F71"/>
    <w:rsid w:val="00E852AA"/>
    <w:rsid w:val="00E85B45"/>
    <w:rsid w:val="00E860D7"/>
    <w:rsid w:val="00E865E5"/>
    <w:rsid w:val="00E873A2"/>
    <w:rsid w:val="00E87876"/>
    <w:rsid w:val="00E87FA7"/>
    <w:rsid w:val="00E9086B"/>
    <w:rsid w:val="00E90D90"/>
    <w:rsid w:val="00E90F42"/>
    <w:rsid w:val="00E9137B"/>
    <w:rsid w:val="00E91625"/>
    <w:rsid w:val="00E918B8"/>
    <w:rsid w:val="00E9228B"/>
    <w:rsid w:val="00E92373"/>
    <w:rsid w:val="00E92A48"/>
    <w:rsid w:val="00E92DB5"/>
    <w:rsid w:val="00E9313B"/>
    <w:rsid w:val="00E934FE"/>
    <w:rsid w:val="00E9371B"/>
    <w:rsid w:val="00E937A3"/>
    <w:rsid w:val="00E9416B"/>
    <w:rsid w:val="00E94416"/>
    <w:rsid w:val="00E94478"/>
    <w:rsid w:val="00E94BDF"/>
    <w:rsid w:val="00E94DA7"/>
    <w:rsid w:val="00E94FD9"/>
    <w:rsid w:val="00E955C1"/>
    <w:rsid w:val="00E957DA"/>
    <w:rsid w:val="00E9596F"/>
    <w:rsid w:val="00E95A4F"/>
    <w:rsid w:val="00E95B33"/>
    <w:rsid w:val="00E95E27"/>
    <w:rsid w:val="00E96321"/>
    <w:rsid w:val="00E96613"/>
    <w:rsid w:val="00E97512"/>
    <w:rsid w:val="00EA0F52"/>
    <w:rsid w:val="00EA1534"/>
    <w:rsid w:val="00EA16C7"/>
    <w:rsid w:val="00EA1845"/>
    <w:rsid w:val="00EA2326"/>
    <w:rsid w:val="00EA23F6"/>
    <w:rsid w:val="00EA2961"/>
    <w:rsid w:val="00EA2A23"/>
    <w:rsid w:val="00EA2DC5"/>
    <w:rsid w:val="00EA2E37"/>
    <w:rsid w:val="00EA2E69"/>
    <w:rsid w:val="00EA2E6A"/>
    <w:rsid w:val="00EA2F71"/>
    <w:rsid w:val="00EA315B"/>
    <w:rsid w:val="00EA3354"/>
    <w:rsid w:val="00EA392E"/>
    <w:rsid w:val="00EA399A"/>
    <w:rsid w:val="00EA3FD2"/>
    <w:rsid w:val="00EA40C9"/>
    <w:rsid w:val="00EA4688"/>
    <w:rsid w:val="00EA559B"/>
    <w:rsid w:val="00EA5BC0"/>
    <w:rsid w:val="00EA6714"/>
    <w:rsid w:val="00EA7A12"/>
    <w:rsid w:val="00EA7EAE"/>
    <w:rsid w:val="00EA7EF4"/>
    <w:rsid w:val="00EB05CF"/>
    <w:rsid w:val="00EB06F9"/>
    <w:rsid w:val="00EB0C97"/>
    <w:rsid w:val="00EB1AB2"/>
    <w:rsid w:val="00EB2357"/>
    <w:rsid w:val="00EB2BD0"/>
    <w:rsid w:val="00EB3076"/>
    <w:rsid w:val="00EB4B0C"/>
    <w:rsid w:val="00EB555F"/>
    <w:rsid w:val="00EB5683"/>
    <w:rsid w:val="00EB5CF4"/>
    <w:rsid w:val="00EB5EC1"/>
    <w:rsid w:val="00EB72D1"/>
    <w:rsid w:val="00EB7366"/>
    <w:rsid w:val="00EB79DA"/>
    <w:rsid w:val="00EB7D86"/>
    <w:rsid w:val="00EB7E3F"/>
    <w:rsid w:val="00EC026F"/>
    <w:rsid w:val="00EC0380"/>
    <w:rsid w:val="00EC05DF"/>
    <w:rsid w:val="00EC09EA"/>
    <w:rsid w:val="00EC0D77"/>
    <w:rsid w:val="00EC1367"/>
    <w:rsid w:val="00EC1C40"/>
    <w:rsid w:val="00EC252D"/>
    <w:rsid w:val="00EC25BB"/>
    <w:rsid w:val="00EC2987"/>
    <w:rsid w:val="00EC2C9A"/>
    <w:rsid w:val="00EC2CC1"/>
    <w:rsid w:val="00EC3983"/>
    <w:rsid w:val="00EC3A4C"/>
    <w:rsid w:val="00EC4253"/>
    <w:rsid w:val="00EC47C0"/>
    <w:rsid w:val="00EC4CFE"/>
    <w:rsid w:val="00EC521B"/>
    <w:rsid w:val="00EC548B"/>
    <w:rsid w:val="00EC557A"/>
    <w:rsid w:val="00EC5643"/>
    <w:rsid w:val="00EC65E8"/>
    <w:rsid w:val="00EC661B"/>
    <w:rsid w:val="00EC6D63"/>
    <w:rsid w:val="00EC6DDB"/>
    <w:rsid w:val="00EC705C"/>
    <w:rsid w:val="00EC7179"/>
    <w:rsid w:val="00ED02EB"/>
    <w:rsid w:val="00ED035F"/>
    <w:rsid w:val="00ED063A"/>
    <w:rsid w:val="00ED1273"/>
    <w:rsid w:val="00ED1546"/>
    <w:rsid w:val="00ED1D34"/>
    <w:rsid w:val="00ED1E05"/>
    <w:rsid w:val="00ED2F9A"/>
    <w:rsid w:val="00ED3002"/>
    <w:rsid w:val="00ED305C"/>
    <w:rsid w:val="00ED307B"/>
    <w:rsid w:val="00ED3CF4"/>
    <w:rsid w:val="00ED3E55"/>
    <w:rsid w:val="00ED4695"/>
    <w:rsid w:val="00ED4736"/>
    <w:rsid w:val="00ED47E2"/>
    <w:rsid w:val="00ED4B89"/>
    <w:rsid w:val="00ED4F71"/>
    <w:rsid w:val="00ED593D"/>
    <w:rsid w:val="00ED5B67"/>
    <w:rsid w:val="00ED64B7"/>
    <w:rsid w:val="00ED64E9"/>
    <w:rsid w:val="00ED659A"/>
    <w:rsid w:val="00ED6B1C"/>
    <w:rsid w:val="00ED6CEF"/>
    <w:rsid w:val="00ED7396"/>
    <w:rsid w:val="00ED7482"/>
    <w:rsid w:val="00ED74A8"/>
    <w:rsid w:val="00ED750E"/>
    <w:rsid w:val="00EE0749"/>
    <w:rsid w:val="00EE075F"/>
    <w:rsid w:val="00EE0A82"/>
    <w:rsid w:val="00EE0E91"/>
    <w:rsid w:val="00EE0F99"/>
    <w:rsid w:val="00EE14B7"/>
    <w:rsid w:val="00EE1982"/>
    <w:rsid w:val="00EE1F11"/>
    <w:rsid w:val="00EE27E2"/>
    <w:rsid w:val="00EE2893"/>
    <w:rsid w:val="00EE2917"/>
    <w:rsid w:val="00EE29D9"/>
    <w:rsid w:val="00EE2A9D"/>
    <w:rsid w:val="00EE2E29"/>
    <w:rsid w:val="00EE2FA1"/>
    <w:rsid w:val="00EE36DD"/>
    <w:rsid w:val="00EE395C"/>
    <w:rsid w:val="00EE3C28"/>
    <w:rsid w:val="00EE3CFB"/>
    <w:rsid w:val="00EE3D72"/>
    <w:rsid w:val="00EE4BB2"/>
    <w:rsid w:val="00EE502F"/>
    <w:rsid w:val="00EE5111"/>
    <w:rsid w:val="00EE5850"/>
    <w:rsid w:val="00EE59D1"/>
    <w:rsid w:val="00EE64A6"/>
    <w:rsid w:val="00EE66DD"/>
    <w:rsid w:val="00EE68DF"/>
    <w:rsid w:val="00EE6B4B"/>
    <w:rsid w:val="00EE6C81"/>
    <w:rsid w:val="00EE6D6A"/>
    <w:rsid w:val="00EE739F"/>
    <w:rsid w:val="00EE76C5"/>
    <w:rsid w:val="00EF06F9"/>
    <w:rsid w:val="00EF12DA"/>
    <w:rsid w:val="00EF148C"/>
    <w:rsid w:val="00EF1749"/>
    <w:rsid w:val="00EF1814"/>
    <w:rsid w:val="00EF1851"/>
    <w:rsid w:val="00EF1C2F"/>
    <w:rsid w:val="00EF1E45"/>
    <w:rsid w:val="00EF3EA0"/>
    <w:rsid w:val="00EF4379"/>
    <w:rsid w:val="00EF4447"/>
    <w:rsid w:val="00EF4BAC"/>
    <w:rsid w:val="00EF50E0"/>
    <w:rsid w:val="00EF5A83"/>
    <w:rsid w:val="00EF5D13"/>
    <w:rsid w:val="00EF5F15"/>
    <w:rsid w:val="00EF63D6"/>
    <w:rsid w:val="00EF67B3"/>
    <w:rsid w:val="00EF6A1F"/>
    <w:rsid w:val="00EF6D07"/>
    <w:rsid w:val="00EF6D1A"/>
    <w:rsid w:val="00EF724D"/>
    <w:rsid w:val="00EF769B"/>
    <w:rsid w:val="00EF7DA1"/>
    <w:rsid w:val="00F0059A"/>
    <w:rsid w:val="00F0059E"/>
    <w:rsid w:val="00F0082F"/>
    <w:rsid w:val="00F0124E"/>
    <w:rsid w:val="00F0222B"/>
    <w:rsid w:val="00F02961"/>
    <w:rsid w:val="00F02DB5"/>
    <w:rsid w:val="00F031CD"/>
    <w:rsid w:val="00F03F3B"/>
    <w:rsid w:val="00F04692"/>
    <w:rsid w:val="00F04A7A"/>
    <w:rsid w:val="00F04DFE"/>
    <w:rsid w:val="00F04E6F"/>
    <w:rsid w:val="00F04FF8"/>
    <w:rsid w:val="00F05426"/>
    <w:rsid w:val="00F0637B"/>
    <w:rsid w:val="00F06C11"/>
    <w:rsid w:val="00F0748C"/>
    <w:rsid w:val="00F077CC"/>
    <w:rsid w:val="00F10061"/>
    <w:rsid w:val="00F1021B"/>
    <w:rsid w:val="00F10484"/>
    <w:rsid w:val="00F10851"/>
    <w:rsid w:val="00F10AD1"/>
    <w:rsid w:val="00F11D73"/>
    <w:rsid w:val="00F12719"/>
    <w:rsid w:val="00F129D8"/>
    <w:rsid w:val="00F12C2F"/>
    <w:rsid w:val="00F13285"/>
    <w:rsid w:val="00F1329F"/>
    <w:rsid w:val="00F13360"/>
    <w:rsid w:val="00F13E83"/>
    <w:rsid w:val="00F13F02"/>
    <w:rsid w:val="00F145EA"/>
    <w:rsid w:val="00F15099"/>
    <w:rsid w:val="00F156CE"/>
    <w:rsid w:val="00F1652B"/>
    <w:rsid w:val="00F16889"/>
    <w:rsid w:val="00F16DA1"/>
    <w:rsid w:val="00F16FD2"/>
    <w:rsid w:val="00F17556"/>
    <w:rsid w:val="00F1760D"/>
    <w:rsid w:val="00F17D43"/>
    <w:rsid w:val="00F20017"/>
    <w:rsid w:val="00F2006A"/>
    <w:rsid w:val="00F205E8"/>
    <w:rsid w:val="00F20AE1"/>
    <w:rsid w:val="00F211F6"/>
    <w:rsid w:val="00F2167A"/>
    <w:rsid w:val="00F21918"/>
    <w:rsid w:val="00F22553"/>
    <w:rsid w:val="00F236B3"/>
    <w:rsid w:val="00F23818"/>
    <w:rsid w:val="00F23E3C"/>
    <w:rsid w:val="00F23F79"/>
    <w:rsid w:val="00F2402C"/>
    <w:rsid w:val="00F2404B"/>
    <w:rsid w:val="00F24D0F"/>
    <w:rsid w:val="00F24EF8"/>
    <w:rsid w:val="00F2569D"/>
    <w:rsid w:val="00F26129"/>
    <w:rsid w:val="00F26190"/>
    <w:rsid w:val="00F261D7"/>
    <w:rsid w:val="00F26D47"/>
    <w:rsid w:val="00F26EE6"/>
    <w:rsid w:val="00F279F0"/>
    <w:rsid w:val="00F27C51"/>
    <w:rsid w:val="00F27FBE"/>
    <w:rsid w:val="00F30840"/>
    <w:rsid w:val="00F30C33"/>
    <w:rsid w:val="00F31249"/>
    <w:rsid w:val="00F31359"/>
    <w:rsid w:val="00F3141D"/>
    <w:rsid w:val="00F31618"/>
    <w:rsid w:val="00F31EEE"/>
    <w:rsid w:val="00F32088"/>
    <w:rsid w:val="00F32135"/>
    <w:rsid w:val="00F3240D"/>
    <w:rsid w:val="00F33084"/>
    <w:rsid w:val="00F33180"/>
    <w:rsid w:val="00F33362"/>
    <w:rsid w:val="00F33B7A"/>
    <w:rsid w:val="00F33EC4"/>
    <w:rsid w:val="00F35419"/>
    <w:rsid w:val="00F35654"/>
    <w:rsid w:val="00F35B6D"/>
    <w:rsid w:val="00F35E7C"/>
    <w:rsid w:val="00F369B4"/>
    <w:rsid w:val="00F369E2"/>
    <w:rsid w:val="00F36A32"/>
    <w:rsid w:val="00F36B8C"/>
    <w:rsid w:val="00F36E43"/>
    <w:rsid w:val="00F373E0"/>
    <w:rsid w:val="00F37FED"/>
    <w:rsid w:val="00F406D2"/>
    <w:rsid w:val="00F40926"/>
    <w:rsid w:val="00F4156C"/>
    <w:rsid w:val="00F41758"/>
    <w:rsid w:val="00F42217"/>
    <w:rsid w:val="00F42454"/>
    <w:rsid w:val="00F424BC"/>
    <w:rsid w:val="00F43046"/>
    <w:rsid w:val="00F44CB3"/>
    <w:rsid w:val="00F454C7"/>
    <w:rsid w:val="00F45AB5"/>
    <w:rsid w:val="00F45C93"/>
    <w:rsid w:val="00F45F19"/>
    <w:rsid w:val="00F46862"/>
    <w:rsid w:val="00F46D68"/>
    <w:rsid w:val="00F472DA"/>
    <w:rsid w:val="00F4732B"/>
    <w:rsid w:val="00F475BF"/>
    <w:rsid w:val="00F478B6"/>
    <w:rsid w:val="00F47E96"/>
    <w:rsid w:val="00F50CF6"/>
    <w:rsid w:val="00F50DDE"/>
    <w:rsid w:val="00F51256"/>
    <w:rsid w:val="00F51B91"/>
    <w:rsid w:val="00F52E69"/>
    <w:rsid w:val="00F5369E"/>
    <w:rsid w:val="00F536F1"/>
    <w:rsid w:val="00F53D97"/>
    <w:rsid w:val="00F54107"/>
    <w:rsid w:val="00F543C3"/>
    <w:rsid w:val="00F5445C"/>
    <w:rsid w:val="00F54756"/>
    <w:rsid w:val="00F5487B"/>
    <w:rsid w:val="00F54EE8"/>
    <w:rsid w:val="00F55E1E"/>
    <w:rsid w:val="00F5634C"/>
    <w:rsid w:val="00F563C4"/>
    <w:rsid w:val="00F565B3"/>
    <w:rsid w:val="00F56AC6"/>
    <w:rsid w:val="00F56CAD"/>
    <w:rsid w:val="00F576B7"/>
    <w:rsid w:val="00F579EC"/>
    <w:rsid w:val="00F57F1A"/>
    <w:rsid w:val="00F602EF"/>
    <w:rsid w:val="00F6030F"/>
    <w:rsid w:val="00F60B3A"/>
    <w:rsid w:val="00F60CD4"/>
    <w:rsid w:val="00F6247D"/>
    <w:rsid w:val="00F62C86"/>
    <w:rsid w:val="00F62F04"/>
    <w:rsid w:val="00F630DA"/>
    <w:rsid w:val="00F6375A"/>
    <w:rsid w:val="00F63A60"/>
    <w:rsid w:val="00F64941"/>
    <w:rsid w:val="00F64A04"/>
    <w:rsid w:val="00F65256"/>
    <w:rsid w:val="00F654C5"/>
    <w:rsid w:val="00F659CF"/>
    <w:rsid w:val="00F661F2"/>
    <w:rsid w:val="00F662A8"/>
    <w:rsid w:val="00F673EC"/>
    <w:rsid w:val="00F67BC7"/>
    <w:rsid w:val="00F702DC"/>
    <w:rsid w:val="00F70356"/>
    <w:rsid w:val="00F705F9"/>
    <w:rsid w:val="00F7066C"/>
    <w:rsid w:val="00F70A48"/>
    <w:rsid w:val="00F70B6F"/>
    <w:rsid w:val="00F7157A"/>
    <w:rsid w:val="00F71DAA"/>
    <w:rsid w:val="00F725F9"/>
    <w:rsid w:val="00F731F9"/>
    <w:rsid w:val="00F75348"/>
    <w:rsid w:val="00F75837"/>
    <w:rsid w:val="00F75B3E"/>
    <w:rsid w:val="00F761B5"/>
    <w:rsid w:val="00F768E6"/>
    <w:rsid w:val="00F7690D"/>
    <w:rsid w:val="00F77839"/>
    <w:rsid w:val="00F80995"/>
    <w:rsid w:val="00F81702"/>
    <w:rsid w:val="00F817EC"/>
    <w:rsid w:val="00F81868"/>
    <w:rsid w:val="00F81975"/>
    <w:rsid w:val="00F81C36"/>
    <w:rsid w:val="00F81F94"/>
    <w:rsid w:val="00F82B9B"/>
    <w:rsid w:val="00F83611"/>
    <w:rsid w:val="00F83DB8"/>
    <w:rsid w:val="00F84178"/>
    <w:rsid w:val="00F8420B"/>
    <w:rsid w:val="00F84384"/>
    <w:rsid w:val="00F84914"/>
    <w:rsid w:val="00F84AEF"/>
    <w:rsid w:val="00F8518E"/>
    <w:rsid w:val="00F85415"/>
    <w:rsid w:val="00F859B0"/>
    <w:rsid w:val="00F860A6"/>
    <w:rsid w:val="00F867C6"/>
    <w:rsid w:val="00F86849"/>
    <w:rsid w:val="00F86C25"/>
    <w:rsid w:val="00F86CE0"/>
    <w:rsid w:val="00F86E12"/>
    <w:rsid w:val="00F87B8E"/>
    <w:rsid w:val="00F915F8"/>
    <w:rsid w:val="00F91DAA"/>
    <w:rsid w:val="00F91F20"/>
    <w:rsid w:val="00F9256E"/>
    <w:rsid w:val="00F93157"/>
    <w:rsid w:val="00F93974"/>
    <w:rsid w:val="00F94089"/>
    <w:rsid w:val="00F9490E"/>
    <w:rsid w:val="00F9499F"/>
    <w:rsid w:val="00F94D29"/>
    <w:rsid w:val="00F94EF8"/>
    <w:rsid w:val="00F952D6"/>
    <w:rsid w:val="00F95314"/>
    <w:rsid w:val="00F957F5"/>
    <w:rsid w:val="00F9581A"/>
    <w:rsid w:val="00F95B63"/>
    <w:rsid w:val="00F95B74"/>
    <w:rsid w:val="00F95D11"/>
    <w:rsid w:val="00F95E4F"/>
    <w:rsid w:val="00F95FBF"/>
    <w:rsid w:val="00F95FDB"/>
    <w:rsid w:val="00F96697"/>
    <w:rsid w:val="00F96C4B"/>
    <w:rsid w:val="00F96C78"/>
    <w:rsid w:val="00F97034"/>
    <w:rsid w:val="00FA1147"/>
    <w:rsid w:val="00FA120F"/>
    <w:rsid w:val="00FA1BCA"/>
    <w:rsid w:val="00FA251C"/>
    <w:rsid w:val="00FA294F"/>
    <w:rsid w:val="00FA2A9A"/>
    <w:rsid w:val="00FA2F9E"/>
    <w:rsid w:val="00FA4CA7"/>
    <w:rsid w:val="00FA524B"/>
    <w:rsid w:val="00FA55E6"/>
    <w:rsid w:val="00FA591F"/>
    <w:rsid w:val="00FA5B66"/>
    <w:rsid w:val="00FA5E05"/>
    <w:rsid w:val="00FA619C"/>
    <w:rsid w:val="00FA61F3"/>
    <w:rsid w:val="00FA70B5"/>
    <w:rsid w:val="00FA7125"/>
    <w:rsid w:val="00FA7452"/>
    <w:rsid w:val="00FA749E"/>
    <w:rsid w:val="00FA7B44"/>
    <w:rsid w:val="00FB0CD6"/>
    <w:rsid w:val="00FB12AA"/>
    <w:rsid w:val="00FB1D29"/>
    <w:rsid w:val="00FB221D"/>
    <w:rsid w:val="00FB2AE7"/>
    <w:rsid w:val="00FB2DD0"/>
    <w:rsid w:val="00FB2E2D"/>
    <w:rsid w:val="00FB381C"/>
    <w:rsid w:val="00FB3F24"/>
    <w:rsid w:val="00FB4B4D"/>
    <w:rsid w:val="00FB542C"/>
    <w:rsid w:val="00FB56C0"/>
    <w:rsid w:val="00FB5C60"/>
    <w:rsid w:val="00FB6446"/>
    <w:rsid w:val="00FB6C60"/>
    <w:rsid w:val="00FB7EF5"/>
    <w:rsid w:val="00FC071F"/>
    <w:rsid w:val="00FC0FC7"/>
    <w:rsid w:val="00FC188F"/>
    <w:rsid w:val="00FC1C56"/>
    <w:rsid w:val="00FC2002"/>
    <w:rsid w:val="00FC21C7"/>
    <w:rsid w:val="00FC2285"/>
    <w:rsid w:val="00FC2B40"/>
    <w:rsid w:val="00FC2F9A"/>
    <w:rsid w:val="00FC2FF8"/>
    <w:rsid w:val="00FC3201"/>
    <w:rsid w:val="00FC3C67"/>
    <w:rsid w:val="00FC4248"/>
    <w:rsid w:val="00FC429B"/>
    <w:rsid w:val="00FC45E4"/>
    <w:rsid w:val="00FC5050"/>
    <w:rsid w:val="00FC54B0"/>
    <w:rsid w:val="00FC5701"/>
    <w:rsid w:val="00FC5EA5"/>
    <w:rsid w:val="00FC6FE6"/>
    <w:rsid w:val="00FC7362"/>
    <w:rsid w:val="00FC7994"/>
    <w:rsid w:val="00FC7E68"/>
    <w:rsid w:val="00FD00D9"/>
    <w:rsid w:val="00FD0106"/>
    <w:rsid w:val="00FD04EA"/>
    <w:rsid w:val="00FD0581"/>
    <w:rsid w:val="00FD0A6A"/>
    <w:rsid w:val="00FD1093"/>
    <w:rsid w:val="00FD19FF"/>
    <w:rsid w:val="00FD306D"/>
    <w:rsid w:val="00FD344E"/>
    <w:rsid w:val="00FD3583"/>
    <w:rsid w:val="00FD3696"/>
    <w:rsid w:val="00FD45C8"/>
    <w:rsid w:val="00FD4B40"/>
    <w:rsid w:val="00FD50BA"/>
    <w:rsid w:val="00FD578B"/>
    <w:rsid w:val="00FD5B4E"/>
    <w:rsid w:val="00FD5E1E"/>
    <w:rsid w:val="00FD6BE8"/>
    <w:rsid w:val="00FD6F43"/>
    <w:rsid w:val="00FD7873"/>
    <w:rsid w:val="00FD7E79"/>
    <w:rsid w:val="00FE119F"/>
    <w:rsid w:val="00FE1369"/>
    <w:rsid w:val="00FE1CD6"/>
    <w:rsid w:val="00FE21F4"/>
    <w:rsid w:val="00FE22AC"/>
    <w:rsid w:val="00FE25A7"/>
    <w:rsid w:val="00FE4282"/>
    <w:rsid w:val="00FE4E13"/>
    <w:rsid w:val="00FE539B"/>
    <w:rsid w:val="00FE62D9"/>
    <w:rsid w:val="00FE6AB4"/>
    <w:rsid w:val="00FE7019"/>
    <w:rsid w:val="00FE7525"/>
    <w:rsid w:val="00FE7589"/>
    <w:rsid w:val="00FE7CA2"/>
    <w:rsid w:val="00FE7CB0"/>
    <w:rsid w:val="00FE7DBE"/>
    <w:rsid w:val="00FE7EE8"/>
    <w:rsid w:val="00FF019F"/>
    <w:rsid w:val="00FF0E1C"/>
    <w:rsid w:val="00FF1A11"/>
    <w:rsid w:val="00FF24AB"/>
    <w:rsid w:val="00FF35D3"/>
    <w:rsid w:val="00FF3822"/>
    <w:rsid w:val="00FF3B56"/>
    <w:rsid w:val="00FF42FB"/>
    <w:rsid w:val="00FF445D"/>
    <w:rsid w:val="00FF5FF1"/>
    <w:rsid w:val="00FF655F"/>
    <w:rsid w:val="00FF66E9"/>
    <w:rsid w:val="00FF6A88"/>
    <w:rsid w:val="00FF6B64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C2E"/>
  </w:style>
  <w:style w:type="paragraph" w:styleId="10">
    <w:name w:val="heading 1"/>
    <w:basedOn w:val="a"/>
    <w:next w:val="a"/>
    <w:link w:val="11"/>
    <w:qFormat/>
    <w:rsid w:val="001714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1714E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4C2E"/>
    <w:pPr>
      <w:spacing w:after="0" w:line="240" w:lineRule="auto"/>
    </w:pPr>
  </w:style>
  <w:style w:type="paragraph" w:styleId="a4">
    <w:name w:val="footnote text"/>
    <w:basedOn w:val="a"/>
    <w:link w:val="a5"/>
    <w:rsid w:val="00171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1714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1714EB"/>
    <w:rPr>
      <w:vertAlign w:val="superscript"/>
    </w:rPr>
  </w:style>
  <w:style w:type="paragraph" w:styleId="a7">
    <w:name w:val="annotation text"/>
    <w:basedOn w:val="a"/>
    <w:link w:val="a8"/>
    <w:rsid w:val="00171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714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1714E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1714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714EB"/>
  </w:style>
  <w:style w:type="paragraph" w:styleId="HTML">
    <w:name w:val="HTML Preformatted"/>
    <w:basedOn w:val="a"/>
    <w:link w:val="HTML0"/>
    <w:rsid w:val="00171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714E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1714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1714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1714EB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714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1714E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1714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basedOn w:val="a"/>
    <w:rsid w:val="001714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1714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annotation reference"/>
    <w:semiHidden/>
    <w:rsid w:val="001714EB"/>
    <w:rPr>
      <w:sz w:val="16"/>
      <w:szCs w:val="16"/>
    </w:rPr>
  </w:style>
  <w:style w:type="table" w:styleId="ae">
    <w:name w:val="Table Grid"/>
    <w:basedOn w:val="a1"/>
    <w:rsid w:val="00171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1714E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1714E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1">
    <w:name w:val="Таблицы (моноширинный)"/>
    <w:basedOn w:val="a"/>
    <w:next w:val="a"/>
    <w:rsid w:val="001714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14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"/>
    <w:rsid w:val="001714EB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Normal (Web)"/>
    <w:basedOn w:val="a"/>
    <w:uiPriority w:val="99"/>
    <w:unhideWhenUsed/>
    <w:rsid w:val="00171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714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pple-style-span">
    <w:name w:val="apple-style-span"/>
    <w:rsid w:val="001714EB"/>
  </w:style>
  <w:style w:type="paragraph" w:styleId="af3">
    <w:name w:val="header"/>
    <w:basedOn w:val="a"/>
    <w:link w:val="af4"/>
    <w:uiPriority w:val="99"/>
    <w:rsid w:val="001714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Верхний колонтитул Знак"/>
    <w:basedOn w:val="a0"/>
    <w:link w:val="af3"/>
    <w:uiPriority w:val="99"/>
    <w:rsid w:val="001714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footer"/>
    <w:basedOn w:val="a"/>
    <w:link w:val="af6"/>
    <w:rsid w:val="001714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Нижний колонтитул Знак"/>
    <w:basedOn w:val="a0"/>
    <w:link w:val="af5"/>
    <w:rsid w:val="001714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4">
    <w:name w:val="Сетка таблицы1"/>
    <w:basedOn w:val="a1"/>
    <w:next w:val="ae"/>
    <w:uiPriority w:val="59"/>
    <w:rsid w:val="001714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1714EB"/>
    <w:pPr>
      <w:widowControl w:val="0"/>
      <w:overflowPunct w:val="0"/>
      <w:autoSpaceDE w:val="0"/>
      <w:autoSpaceDN w:val="0"/>
      <w:adjustRightInd w:val="0"/>
      <w:spacing w:after="0" w:line="360" w:lineRule="auto"/>
      <w:ind w:left="640" w:firstLine="8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7">
    <w:name w:val="annotation subject"/>
    <w:basedOn w:val="a7"/>
    <w:next w:val="a7"/>
    <w:link w:val="af8"/>
    <w:rsid w:val="001714EB"/>
    <w:rPr>
      <w:b/>
      <w:bCs/>
    </w:rPr>
  </w:style>
  <w:style w:type="character" w:customStyle="1" w:styleId="af8">
    <w:name w:val="Тема примечания Знак"/>
    <w:basedOn w:val="a8"/>
    <w:link w:val="af7"/>
    <w:rsid w:val="001714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1714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1"/>
    <w:rsid w:val="001714E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1714E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1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Title"/>
    <w:basedOn w:val="a"/>
    <w:link w:val="afb"/>
    <w:qFormat/>
    <w:rsid w:val="001714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1714E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1_раздел"/>
    <w:basedOn w:val="a"/>
    <w:rsid w:val="001714EB"/>
    <w:pPr>
      <w:keepNext/>
      <w:numPr>
        <w:numId w:val="19"/>
      </w:numPr>
      <w:suppressAutoHyphens/>
      <w:spacing w:before="480" w:after="360" w:line="240" w:lineRule="auto"/>
      <w:outlineLvl w:val="0"/>
    </w:pPr>
    <w:rPr>
      <w:rFonts w:ascii="Verdana" w:eastAsia="Times New Roman" w:hAnsi="Verdana" w:cs="Times New Roman"/>
      <w:b/>
      <w:sz w:val="36"/>
      <w:szCs w:val="20"/>
      <w:lang w:eastAsia="ru-RU"/>
    </w:rPr>
  </w:style>
  <w:style w:type="paragraph" w:customStyle="1" w:styleId="2">
    <w:name w:val="2_Статья"/>
    <w:basedOn w:val="a"/>
    <w:rsid w:val="001714EB"/>
    <w:pPr>
      <w:keepNext/>
      <w:numPr>
        <w:ilvl w:val="1"/>
        <w:numId w:val="19"/>
      </w:numPr>
      <w:suppressAutoHyphens/>
      <w:spacing w:before="240" w:after="120" w:line="240" w:lineRule="auto"/>
      <w:outlineLvl w:val="1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customStyle="1" w:styleId="3">
    <w:name w:val="3_Пункт"/>
    <w:basedOn w:val="a"/>
    <w:rsid w:val="001714EB"/>
    <w:pPr>
      <w:keepNext/>
      <w:numPr>
        <w:ilvl w:val="2"/>
        <w:numId w:val="19"/>
      </w:numPr>
      <w:spacing w:before="240" w:after="120" w:line="240" w:lineRule="auto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customStyle="1" w:styleId="4">
    <w:name w:val="4_Подпункт"/>
    <w:basedOn w:val="a"/>
    <w:rsid w:val="001714EB"/>
    <w:pPr>
      <w:numPr>
        <w:ilvl w:val="3"/>
        <w:numId w:val="19"/>
      </w:numPr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5">
    <w:name w:val="5_часть"/>
    <w:basedOn w:val="a"/>
    <w:rsid w:val="001714EB"/>
    <w:pPr>
      <w:numPr>
        <w:ilvl w:val="4"/>
        <w:numId w:val="19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6">
    <w:name w:val="6_часть"/>
    <w:basedOn w:val="a"/>
    <w:rsid w:val="001714EB"/>
    <w:pPr>
      <w:numPr>
        <w:ilvl w:val="5"/>
        <w:numId w:val="19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C2E"/>
  </w:style>
  <w:style w:type="paragraph" w:styleId="10">
    <w:name w:val="heading 1"/>
    <w:basedOn w:val="a"/>
    <w:next w:val="a"/>
    <w:link w:val="11"/>
    <w:qFormat/>
    <w:rsid w:val="001714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1714E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4C2E"/>
    <w:pPr>
      <w:spacing w:after="0" w:line="240" w:lineRule="auto"/>
    </w:pPr>
  </w:style>
  <w:style w:type="paragraph" w:styleId="a4">
    <w:name w:val="footnote text"/>
    <w:basedOn w:val="a"/>
    <w:link w:val="a5"/>
    <w:rsid w:val="00171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1714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1714EB"/>
    <w:rPr>
      <w:vertAlign w:val="superscript"/>
    </w:rPr>
  </w:style>
  <w:style w:type="paragraph" w:styleId="a7">
    <w:name w:val="annotation text"/>
    <w:basedOn w:val="a"/>
    <w:link w:val="a8"/>
    <w:rsid w:val="00171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714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1714E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1714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714EB"/>
  </w:style>
  <w:style w:type="paragraph" w:styleId="HTML">
    <w:name w:val="HTML Preformatted"/>
    <w:basedOn w:val="a"/>
    <w:link w:val="HTML0"/>
    <w:rsid w:val="00171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714E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1714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1714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1714EB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714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1714E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1714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basedOn w:val="a"/>
    <w:rsid w:val="001714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1714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annotation reference"/>
    <w:semiHidden/>
    <w:rsid w:val="001714EB"/>
    <w:rPr>
      <w:sz w:val="16"/>
      <w:szCs w:val="16"/>
    </w:rPr>
  </w:style>
  <w:style w:type="table" w:styleId="ae">
    <w:name w:val="Table Grid"/>
    <w:basedOn w:val="a1"/>
    <w:rsid w:val="00171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1714E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1714E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1">
    <w:name w:val="Таблицы (моноширинный)"/>
    <w:basedOn w:val="a"/>
    <w:next w:val="a"/>
    <w:rsid w:val="001714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14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"/>
    <w:rsid w:val="001714EB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styleId="af2">
    <w:name w:val="Normal (Web)"/>
    <w:basedOn w:val="a"/>
    <w:uiPriority w:val="99"/>
    <w:unhideWhenUsed/>
    <w:rsid w:val="00171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714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pple-style-span">
    <w:name w:val="apple-style-span"/>
    <w:rsid w:val="001714EB"/>
  </w:style>
  <w:style w:type="paragraph" w:styleId="af3">
    <w:name w:val="header"/>
    <w:basedOn w:val="a"/>
    <w:link w:val="af4"/>
    <w:uiPriority w:val="99"/>
    <w:rsid w:val="001714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Верхний колонтитул Знак"/>
    <w:basedOn w:val="a0"/>
    <w:link w:val="af3"/>
    <w:uiPriority w:val="99"/>
    <w:rsid w:val="001714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footer"/>
    <w:basedOn w:val="a"/>
    <w:link w:val="af6"/>
    <w:rsid w:val="001714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Нижний колонтитул Знак"/>
    <w:basedOn w:val="a0"/>
    <w:link w:val="af5"/>
    <w:rsid w:val="001714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4">
    <w:name w:val="Сетка таблицы1"/>
    <w:basedOn w:val="a1"/>
    <w:next w:val="ae"/>
    <w:uiPriority w:val="59"/>
    <w:rsid w:val="001714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1714EB"/>
    <w:pPr>
      <w:widowControl w:val="0"/>
      <w:overflowPunct w:val="0"/>
      <w:autoSpaceDE w:val="0"/>
      <w:autoSpaceDN w:val="0"/>
      <w:adjustRightInd w:val="0"/>
      <w:spacing w:after="0" w:line="360" w:lineRule="auto"/>
      <w:ind w:left="640" w:firstLine="8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7">
    <w:name w:val="annotation subject"/>
    <w:basedOn w:val="a7"/>
    <w:next w:val="a7"/>
    <w:link w:val="af8"/>
    <w:rsid w:val="001714EB"/>
    <w:rPr>
      <w:b/>
      <w:bCs/>
    </w:rPr>
  </w:style>
  <w:style w:type="character" w:customStyle="1" w:styleId="af8">
    <w:name w:val="Тема примечания Знак"/>
    <w:basedOn w:val="a8"/>
    <w:link w:val="af7"/>
    <w:rsid w:val="001714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1714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1"/>
    <w:rsid w:val="001714E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1714E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1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Title"/>
    <w:basedOn w:val="a"/>
    <w:link w:val="afb"/>
    <w:qFormat/>
    <w:rsid w:val="001714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1714E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1_раздел"/>
    <w:basedOn w:val="a"/>
    <w:rsid w:val="001714EB"/>
    <w:pPr>
      <w:keepNext/>
      <w:numPr>
        <w:numId w:val="19"/>
      </w:numPr>
      <w:suppressAutoHyphens/>
      <w:spacing w:before="480" w:after="360" w:line="240" w:lineRule="auto"/>
      <w:outlineLvl w:val="0"/>
    </w:pPr>
    <w:rPr>
      <w:rFonts w:ascii="Verdana" w:eastAsia="Times New Roman" w:hAnsi="Verdana" w:cs="Times New Roman"/>
      <w:b/>
      <w:sz w:val="36"/>
      <w:szCs w:val="20"/>
      <w:lang w:eastAsia="ru-RU"/>
    </w:rPr>
  </w:style>
  <w:style w:type="paragraph" w:customStyle="1" w:styleId="2">
    <w:name w:val="2_Статья"/>
    <w:basedOn w:val="a"/>
    <w:rsid w:val="001714EB"/>
    <w:pPr>
      <w:keepNext/>
      <w:numPr>
        <w:ilvl w:val="1"/>
        <w:numId w:val="19"/>
      </w:numPr>
      <w:suppressAutoHyphens/>
      <w:spacing w:before="240" w:after="120" w:line="240" w:lineRule="auto"/>
      <w:outlineLvl w:val="1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customStyle="1" w:styleId="3">
    <w:name w:val="3_Пункт"/>
    <w:basedOn w:val="a"/>
    <w:rsid w:val="001714EB"/>
    <w:pPr>
      <w:keepNext/>
      <w:numPr>
        <w:ilvl w:val="2"/>
        <w:numId w:val="19"/>
      </w:numPr>
      <w:spacing w:before="240" w:after="120" w:line="240" w:lineRule="auto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customStyle="1" w:styleId="4">
    <w:name w:val="4_Подпункт"/>
    <w:basedOn w:val="a"/>
    <w:rsid w:val="001714EB"/>
    <w:pPr>
      <w:numPr>
        <w:ilvl w:val="3"/>
        <w:numId w:val="19"/>
      </w:numPr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5">
    <w:name w:val="5_часть"/>
    <w:basedOn w:val="a"/>
    <w:rsid w:val="001714EB"/>
    <w:pPr>
      <w:numPr>
        <w:ilvl w:val="4"/>
        <w:numId w:val="19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6">
    <w:name w:val="6_часть"/>
    <w:basedOn w:val="a"/>
    <w:rsid w:val="001714EB"/>
    <w:pPr>
      <w:numPr>
        <w:ilvl w:val="5"/>
        <w:numId w:val="19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D8919-368E-423C-8BC4-C30054B6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9330</Words>
  <Characters>53185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Дворников Евгений Викторович</cp:lastModifiedBy>
  <cp:revision>2</cp:revision>
  <dcterms:created xsi:type="dcterms:W3CDTF">2015-08-27T08:49:00Z</dcterms:created>
  <dcterms:modified xsi:type="dcterms:W3CDTF">2015-08-27T08:49:00Z</dcterms:modified>
</cp:coreProperties>
</file>