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53A" w:rsidRPr="00036B79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2"/>
          <w:szCs w:val="22"/>
        </w:rPr>
      </w:pPr>
      <w:r w:rsidRPr="00036B79">
        <w:rPr>
          <w:b/>
          <w:sz w:val="22"/>
          <w:szCs w:val="22"/>
        </w:rPr>
        <w:t>“УТВЕРЖДАЮ”</w:t>
      </w:r>
    </w:p>
    <w:p w:rsidR="0026453A" w:rsidRPr="00036B79" w:rsidRDefault="00BC374E" w:rsidP="0026453A">
      <w:pPr>
        <w:spacing w:line="276" w:lineRule="auto"/>
        <w:ind w:right="-1"/>
        <w:jc w:val="right"/>
        <w:rPr>
          <w:sz w:val="22"/>
          <w:szCs w:val="22"/>
        </w:rPr>
      </w:pPr>
      <w:r w:rsidRPr="00036B79">
        <w:rPr>
          <w:sz w:val="22"/>
          <w:szCs w:val="22"/>
        </w:rPr>
        <w:t xml:space="preserve">Первый заместитель директора – 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016"/>
      </w:tblGrid>
      <w:tr w:rsidR="0055375D" w:rsidRPr="00036B79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36B79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2"/>
                <w:szCs w:val="22"/>
              </w:rPr>
            </w:pPr>
            <w:r w:rsidRPr="00036B79">
              <w:rPr>
                <w:b/>
                <w:sz w:val="22"/>
                <w:szCs w:val="22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3C2" w:rsidRPr="00036B79" w:rsidRDefault="00C623C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2"/>
                <w:szCs w:val="22"/>
              </w:rPr>
            </w:pPr>
            <w:r w:rsidRPr="00036B79">
              <w:rPr>
                <w:b/>
                <w:sz w:val="22"/>
                <w:szCs w:val="22"/>
                <w:lang w:val="en-US"/>
              </w:rPr>
              <w:t>203B_1</w:t>
            </w:r>
            <w:r w:rsidRPr="00036B79">
              <w:rPr>
                <w:b/>
                <w:sz w:val="22"/>
                <w:szCs w:val="22"/>
              </w:rPr>
              <w:t>21</w:t>
            </w:r>
          </w:p>
        </w:tc>
      </w:tr>
      <w:tr w:rsidR="0055375D" w:rsidRPr="00036B79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36B79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2"/>
                <w:szCs w:val="22"/>
                <w:lang w:val="en-US"/>
              </w:rPr>
            </w:pPr>
            <w:r w:rsidRPr="00036B79">
              <w:rPr>
                <w:b/>
                <w:sz w:val="22"/>
                <w:szCs w:val="22"/>
              </w:rPr>
              <w:t xml:space="preserve">Номер материала </w:t>
            </w:r>
            <w:r w:rsidRPr="00036B79">
              <w:rPr>
                <w:b/>
                <w:sz w:val="22"/>
                <w:szCs w:val="22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800" w:type="dxa"/>
              <w:tblLook w:val="04A0" w:firstRow="1" w:lastRow="0" w:firstColumn="1" w:lastColumn="0" w:noHBand="0" w:noVBand="1"/>
            </w:tblPr>
            <w:tblGrid>
              <w:gridCol w:w="1800"/>
            </w:tblGrid>
            <w:tr w:rsidR="00516E83" w:rsidRPr="00036B79" w:rsidTr="00516E83">
              <w:trPr>
                <w:trHeight w:val="315"/>
              </w:trPr>
              <w:tc>
                <w:tcPr>
                  <w:tcW w:w="1800" w:type="dxa"/>
                  <w:shd w:val="clear" w:color="auto" w:fill="auto"/>
                  <w:noWrap/>
                  <w:hideMark/>
                </w:tcPr>
                <w:p w:rsidR="00516E83" w:rsidRPr="00036B79" w:rsidRDefault="00516E83" w:rsidP="00036B79">
                  <w:pPr>
                    <w:framePr w:hSpace="180" w:wrap="around" w:vAnchor="text" w:hAnchor="margin" w:y="-79"/>
                    <w:ind w:firstLine="0"/>
                    <w:jc w:val="left"/>
                    <w:rPr>
                      <w:b/>
                      <w:sz w:val="22"/>
                      <w:szCs w:val="22"/>
                    </w:rPr>
                  </w:pPr>
                  <w:r w:rsidRPr="00036B79">
                    <w:rPr>
                      <w:b/>
                      <w:sz w:val="22"/>
                      <w:szCs w:val="22"/>
                    </w:rPr>
                    <w:t>2271790</w:t>
                  </w:r>
                </w:p>
              </w:tc>
            </w:tr>
            <w:tr w:rsidR="00516E83" w:rsidRPr="00036B79" w:rsidTr="00516E83">
              <w:trPr>
                <w:trHeight w:val="315"/>
              </w:trPr>
              <w:tc>
                <w:tcPr>
                  <w:tcW w:w="1800" w:type="dxa"/>
                  <w:shd w:val="clear" w:color="auto" w:fill="auto"/>
                  <w:noWrap/>
                  <w:hideMark/>
                </w:tcPr>
                <w:p w:rsidR="00516E83" w:rsidRPr="00036B79" w:rsidRDefault="00516E83" w:rsidP="00036B79">
                  <w:pPr>
                    <w:framePr w:hSpace="180" w:wrap="around" w:vAnchor="text" w:hAnchor="margin" w:y="-79"/>
                    <w:ind w:firstLine="0"/>
                    <w:jc w:val="left"/>
                    <w:rPr>
                      <w:b/>
                      <w:sz w:val="22"/>
                      <w:szCs w:val="22"/>
                    </w:rPr>
                  </w:pPr>
                  <w:r w:rsidRPr="00036B79">
                    <w:rPr>
                      <w:b/>
                      <w:sz w:val="22"/>
                      <w:szCs w:val="22"/>
                    </w:rPr>
                    <w:t>2330625</w:t>
                  </w:r>
                </w:p>
              </w:tc>
            </w:tr>
            <w:tr w:rsidR="00516E83" w:rsidRPr="00036B79" w:rsidTr="00516E83">
              <w:trPr>
                <w:trHeight w:val="315"/>
              </w:trPr>
              <w:tc>
                <w:tcPr>
                  <w:tcW w:w="1800" w:type="dxa"/>
                  <w:shd w:val="clear" w:color="auto" w:fill="auto"/>
                  <w:noWrap/>
                  <w:hideMark/>
                </w:tcPr>
                <w:p w:rsidR="00516E83" w:rsidRPr="00036B79" w:rsidRDefault="00516E83" w:rsidP="00036B79">
                  <w:pPr>
                    <w:framePr w:hSpace="180" w:wrap="around" w:vAnchor="text" w:hAnchor="margin" w:y="-79"/>
                    <w:ind w:firstLine="0"/>
                    <w:jc w:val="left"/>
                    <w:rPr>
                      <w:b/>
                      <w:sz w:val="22"/>
                      <w:szCs w:val="22"/>
                    </w:rPr>
                  </w:pPr>
                  <w:r w:rsidRPr="00036B79">
                    <w:rPr>
                      <w:b/>
                      <w:sz w:val="22"/>
                      <w:szCs w:val="22"/>
                    </w:rPr>
                    <w:t>2320857</w:t>
                  </w:r>
                </w:p>
              </w:tc>
            </w:tr>
            <w:tr w:rsidR="00516E83" w:rsidRPr="00036B79" w:rsidTr="00516E83">
              <w:trPr>
                <w:trHeight w:val="315"/>
              </w:trPr>
              <w:tc>
                <w:tcPr>
                  <w:tcW w:w="1800" w:type="dxa"/>
                  <w:shd w:val="clear" w:color="auto" w:fill="auto"/>
                  <w:noWrap/>
                  <w:hideMark/>
                </w:tcPr>
                <w:p w:rsidR="00516E83" w:rsidRPr="00036B79" w:rsidRDefault="00516E83" w:rsidP="00036B79">
                  <w:pPr>
                    <w:framePr w:hSpace="180" w:wrap="around" w:vAnchor="text" w:hAnchor="margin" w:y="-79"/>
                    <w:ind w:firstLine="0"/>
                    <w:jc w:val="left"/>
                    <w:rPr>
                      <w:b/>
                      <w:sz w:val="22"/>
                      <w:szCs w:val="22"/>
                    </w:rPr>
                  </w:pPr>
                  <w:r w:rsidRPr="00036B79">
                    <w:rPr>
                      <w:b/>
                      <w:sz w:val="22"/>
                      <w:szCs w:val="22"/>
                    </w:rPr>
                    <w:t>2300529</w:t>
                  </w:r>
                </w:p>
              </w:tc>
            </w:tr>
            <w:tr w:rsidR="00516E83" w:rsidRPr="00036B79" w:rsidTr="00516E83">
              <w:trPr>
                <w:trHeight w:val="315"/>
              </w:trPr>
              <w:tc>
                <w:tcPr>
                  <w:tcW w:w="1800" w:type="dxa"/>
                  <w:shd w:val="clear" w:color="auto" w:fill="auto"/>
                  <w:noWrap/>
                  <w:hideMark/>
                </w:tcPr>
                <w:p w:rsidR="00516E83" w:rsidRPr="00036B79" w:rsidRDefault="00516E83" w:rsidP="00036B79">
                  <w:pPr>
                    <w:framePr w:hSpace="180" w:wrap="around" w:vAnchor="text" w:hAnchor="margin" w:y="-79"/>
                    <w:ind w:firstLine="0"/>
                    <w:jc w:val="left"/>
                    <w:rPr>
                      <w:b/>
                      <w:sz w:val="22"/>
                      <w:szCs w:val="22"/>
                    </w:rPr>
                  </w:pPr>
                  <w:r w:rsidRPr="00036B79">
                    <w:rPr>
                      <w:b/>
                      <w:sz w:val="22"/>
                      <w:szCs w:val="22"/>
                    </w:rPr>
                    <w:t>2376238</w:t>
                  </w:r>
                </w:p>
              </w:tc>
            </w:tr>
            <w:tr w:rsidR="00516E83" w:rsidRPr="00036B79" w:rsidTr="00516E83">
              <w:trPr>
                <w:trHeight w:val="315"/>
              </w:trPr>
              <w:tc>
                <w:tcPr>
                  <w:tcW w:w="1800" w:type="dxa"/>
                  <w:shd w:val="clear" w:color="auto" w:fill="auto"/>
                  <w:noWrap/>
                  <w:hideMark/>
                </w:tcPr>
                <w:p w:rsidR="00516E83" w:rsidRPr="00036B79" w:rsidRDefault="00516E83" w:rsidP="00036B79">
                  <w:pPr>
                    <w:framePr w:hSpace="180" w:wrap="around" w:vAnchor="text" w:hAnchor="margin" w:y="-79"/>
                    <w:ind w:firstLine="0"/>
                    <w:jc w:val="left"/>
                    <w:rPr>
                      <w:b/>
                      <w:sz w:val="22"/>
                      <w:szCs w:val="22"/>
                    </w:rPr>
                  </w:pPr>
                  <w:r w:rsidRPr="00036B79">
                    <w:rPr>
                      <w:b/>
                      <w:sz w:val="22"/>
                      <w:szCs w:val="22"/>
                    </w:rPr>
                    <w:t>2315917</w:t>
                  </w:r>
                </w:p>
              </w:tc>
            </w:tr>
            <w:tr w:rsidR="00516E83" w:rsidRPr="00036B79" w:rsidTr="00516E83">
              <w:trPr>
                <w:trHeight w:val="315"/>
              </w:trPr>
              <w:tc>
                <w:tcPr>
                  <w:tcW w:w="1800" w:type="dxa"/>
                  <w:shd w:val="clear" w:color="auto" w:fill="auto"/>
                  <w:noWrap/>
                  <w:hideMark/>
                </w:tcPr>
                <w:p w:rsidR="00516E83" w:rsidRPr="00036B79" w:rsidRDefault="00516E83" w:rsidP="00036B79">
                  <w:pPr>
                    <w:framePr w:hSpace="180" w:wrap="around" w:vAnchor="text" w:hAnchor="margin" w:y="-79"/>
                    <w:ind w:firstLine="0"/>
                    <w:jc w:val="left"/>
                    <w:rPr>
                      <w:b/>
                      <w:sz w:val="22"/>
                      <w:szCs w:val="22"/>
                    </w:rPr>
                  </w:pPr>
                  <w:r w:rsidRPr="00036B79">
                    <w:rPr>
                      <w:b/>
                      <w:sz w:val="22"/>
                      <w:szCs w:val="22"/>
                    </w:rPr>
                    <w:t>2315877</w:t>
                  </w:r>
                </w:p>
              </w:tc>
            </w:tr>
            <w:tr w:rsidR="00516E83" w:rsidRPr="00036B79" w:rsidTr="00516E83">
              <w:trPr>
                <w:trHeight w:val="315"/>
              </w:trPr>
              <w:tc>
                <w:tcPr>
                  <w:tcW w:w="1800" w:type="dxa"/>
                  <w:shd w:val="clear" w:color="auto" w:fill="auto"/>
                  <w:noWrap/>
                  <w:hideMark/>
                </w:tcPr>
                <w:p w:rsidR="00516E83" w:rsidRPr="00036B79" w:rsidRDefault="00516E83" w:rsidP="00036B79">
                  <w:pPr>
                    <w:framePr w:hSpace="180" w:wrap="around" w:vAnchor="text" w:hAnchor="margin" w:y="-79"/>
                    <w:ind w:firstLine="0"/>
                    <w:jc w:val="left"/>
                    <w:rPr>
                      <w:b/>
                      <w:sz w:val="22"/>
                      <w:szCs w:val="22"/>
                    </w:rPr>
                  </w:pPr>
                  <w:r w:rsidRPr="00036B79">
                    <w:rPr>
                      <w:b/>
                      <w:sz w:val="22"/>
                      <w:szCs w:val="22"/>
                    </w:rPr>
                    <w:t>2269663</w:t>
                  </w:r>
                </w:p>
              </w:tc>
            </w:tr>
            <w:tr w:rsidR="00516E83" w:rsidRPr="00036B79" w:rsidTr="00516E83">
              <w:trPr>
                <w:trHeight w:val="315"/>
              </w:trPr>
              <w:tc>
                <w:tcPr>
                  <w:tcW w:w="1800" w:type="dxa"/>
                  <w:shd w:val="clear" w:color="auto" w:fill="auto"/>
                  <w:noWrap/>
                  <w:hideMark/>
                </w:tcPr>
                <w:p w:rsidR="00516E83" w:rsidRPr="00036B79" w:rsidRDefault="00516E83" w:rsidP="00036B79">
                  <w:pPr>
                    <w:framePr w:hSpace="180" w:wrap="around" w:vAnchor="text" w:hAnchor="margin" w:y="-79"/>
                    <w:ind w:firstLine="0"/>
                    <w:jc w:val="lef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036B79">
                    <w:rPr>
                      <w:b/>
                      <w:color w:val="000000"/>
                      <w:sz w:val="22"/>
                      <w:szCs w:val="22"/>
                    </w:rPr>
                    <w:t>2328195</w:t>
                  </w:r>
                </w:p>
              </w:tc>
            </w:tr>
            <w:tr w:rsidR="00516E83" w:rsidRPr="00036B79" w:rsidTr="00516E83">
              <w:trPr>
                <w:trHeight w:val="315"/>
              </w:trPr>
              <w:tc>
                <w:tcPr>
                  <w:tcW w:w="1800" w:type="dxa"/>
                  <w:shd w:val="clear" w:color="auto" w:fill="auto"/>
                  <w:noWrap/>
                  <w:hideMark/>
                </w:tcPr>
                <w:p w:rsidR="00516E83" w:rsidRPr="00036B79" w:rsidRDefault="00516E83" w:rsidP="00036B79">
                  <w:pPr>
                    <w:framePr w:hSpace="180" w:wrap="around" w:vAnchor="text" w:hAnchor="margin" w:y="-79"/>
                    <w:ind w:firstLine="0"/>
                    <w:jc w:val="lef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036B79">
                    <w:rPr>
                      <w:b/>
                      <w:color w:val="000000"/>
                      <w:sz w:val="22"/>
                      <w:szCs w:val="22"/>
                    </w:rPr>
                    <w:t>2060831</w:t>
                  </w:r>
                </w:p>
              </w:tc>
            </w:tr>
            <w:tr w:rsidR="00516E83" w:rsidRPr="00036B79" w:rsidTr="00516E83">
              <w:trPr>
                <w:trHeight w:val="315"/>
              </w:trPr>
              <w:tc>
                <w:tcPr>
                  <w:tcW w:w="1800" w:type="dxa"/>
                  <w:shd w:val="clear" w:color="auto" w:fill="auto"/>
                  <w:noWrap/>
                  <w:hideMark/>
                </w:tcPr>
                <w:p w:rsidR="00516E83" w:rsidRPr="00036B79" w:rsidRDefault="00516E83" w:rsidP="00036B79">
                  <w:pPr>
                    <w:framePr w:hSpace="180" w:wrap="around" w:vAnchor="text" w:hAnchor="margin" w:y="-79"/>
                    <w:ind w:firstLine="0"/>
                    <w:jc w:val="left"/>
                    <w:rPr>
                      <w:b/>
                      <w:sz w:val="22"/>
                      <w:szCs w:val="22"/>
                    </w:rPr>
                  </w:pPr>
                  <w:r w:rsidRPr="00036B79">
                    <w:rPr>
                      <w:b/>
                      <w:sz w:val="22"/>
                      <w:szCs w:val="22"/>
                    </w:rPr>
                    <w:t>2315916</w:t>
                  </w:r>
                </w:p>
              </w:tc>
            </w:tr>
            <w:tr w:rsidR="00516E83" w:rsidRPr="00036B79" w:rsidTr="00516E83">
              <w:trPr>
                <w:trHeight w:val="315"/>
              </w:trPr>
              <w:tc>
                <w:tcPr>
                  <w:tcW w:w="1800" w:type="dxa"/>
                  <w:shd w:val="clear" w:color="auto" w:fill="auto"/>
                  <w:noWrap/>
                  <w:hideMark/>
                </w:tcPr>
                <w:p w:rsidR="00516E83" w:rsidRPr="00036B79" w:rsidRDefault="00516E83" w:rsidP="00036B79">
                  <w:pPr>
                    <w:framePr w:hSpace="180" w:wrap="around" w:vAnchor="text" w:hAnchor="margin" w:y="-79"/>
                    <w:ind w:firstLine="0"/>
                    <w:jc w:val="left"/>
                    <w:rPr>
                      <w:b/>
                      <w:sz w:val="22"/>
                      <w:szCs w:val="22"/>
                    </w:rPr>
                  </w:pPr>
                  <w:r w:rsidRPr="00036B79">
                    <w:rPr>
                      <w:b/>
                      <w:sz w:val="22"/>
                      <w:szCs w:val="22"/>
                    </w:rPr>
                    <w:t>2225992</w:t>
                  </w:r>
                </w:p>
              </w:tc>
            </w:tr>
          </w:tbl>
          <w:p w:rsidR="0055375D" w:rsidRPr="00036B79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2"/>
                <w:szCs w:val="22"/>
                <w:lang w:val="en-US"/>
              </w:rPr>
            </w:pPr>
          </w:p>
        </w:tc>
      </w:tr>
    </w:tbl>
    <w:p w:rsidR="0026453A" w:rsidRPr="00036B79" w:rsidRDefault="00BC374E" w:rsidP="0026453A">
      <w:pPr>
        <w:spacing w:line="276" w:lineRule="auto"/>
        <w:ind w:right="-1"/>
        <w:jc w:val="right"/>
        <w:rPr>
          <w:sz w:val="22"/>
          <w:szCs w:val="22"/>
        </w:rPr>
      </w:pPr>
      <w:r w:rsidRPr="00036B79">
        <w:rPr>
          <w:sz w:val="22"/>
          <w:szCs w:val="22"/>
        </w:rPr>
        <w:t>главный инженер филиала</w:t>
      </w:r>
      <w:r w:rsidR="0026453A" w:rsidRPr="00036B79">
        <w:rPr>
          <w:sz w:val="22"/>
          <w:szCs w:val="22"/>
        </w:rPr>
        <w:t xml:space="preserve"> </w:t>
      </w:r>
    </w:p>
    <w:p w:rsidR="0026453A" w:rsidRPr="00036B79" w:rsidRDefault="00BC374E" w:rsidP="00BC374E">
      <w:pPr>
        <w:spacing w:line="276" w:lineRule="auto"/>
        <w:ind w:right="-1" w:firstLine="0"/>
        <w:jc w:val="right"/>
        <w:rPr>
          <w:sz w:val="22"/>
          <w:szCs w:val="22"/>
        </w:rPr>
      </w:pPr>
      <w:r w:rsidRPr="00036B79">
        <w:rPr>
          <w:sz w:val="22"/>
          <w:szCs w:val="22"/>
        </w:rPr>
        <w:t>ПАО «Россети Центр» –«Тамбовэнерго»</w:t>
      </w:r>
    </w:p>
    <w:p w:rsidR="0026453A" w:rsidRPr="00036B79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2"/>
          <w:szCs w:val="22"/>
        </w:rPr>
      </w:pPr>
      <w:r w:rsidRPr="00036B79">
        <w:rPr>
          <w:sz w:val="22"/>
          <w:szCs w:val="22"/>
        </w:rPr>
        <w:t xml:space="preserve">__________________ </w:t>
      </w:r>
      <w:r w:rsidR="00BC374E" w:rsidRPr="00036B79">
        <w:rPr>
          <w:sz w:val="22"/>
          <w:szCs w:val="22"/>
        </w:rPr>
        <w:t>И.А. Седанов</w:t>
      </w:r>
      <w:r w:rsidRPr="00036B79">
        <w:rPr>
          <w:sz w:val="22"/>
          <w:szCs w:val="22"/>
        </w:rPr>
        <w:t xml:space="preserve"> </w:t>
      </w:r>
    </w:p>
    <w:p w:rsidR="001F5706" w:rsidRPr="00036B79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2"/>
          <w:szCs w:val="22"/>
        </w:rPr>
      </w:pPr>
      <w:r w:rsidRPr="00036B79">
        <w:rPr>
          <w:b w:val="0"/>
          <w:sz w:val="22"/>
          <w:szCs w:val="22"/>
        </w:rPr>
        <w:t>“_______” ___________________ 20</w:t>
      </w:r>
      <w:r w:rsidR="00BC374E" w:rsidRPr="00036B79">
        <w:rPr>
          <w:b w:val="0"/>
          <w:sz w:val="22"/>
          <w:szCs w:val="22"/>
        </w:rPr>
        <w:t>23</w:t>
      </w:r>
      <w:r w:rsidRPr="00036B79">
        <w:rPr>
          <w:b w:val="0"/>
          <w:sz w:val="22"/>
          <w:szCs w:val="22"/>
        </w:rPr>
        <w:t xml:space="preserve"> г.</w:t>
      </w:r>
    </w:p>
    <w:p w:rsidR="0026453A" w:rsidRPr="00036B79" w:rsidRDefault="0026453A" w:rsidP="0026453A">
      <w:pPr>
        <w:rPr>
          <w:sz w:val="22"/>
          <w:szCs w:val="22"/>
        </w:rPr>
      </w:pPr>
    </w:p>
    <w:p w:rsidR="00516E83" w:rsidRPr="00036B79" w:rsidRDefault="00516E83" w:rsidP="0026453A">
      <w:pPr>
        <w:rPr>
          <w:sz w:val="22"/>
          <w:szCs w:val="22"/>
        </w:rPr>
      </w:pPr>
    </w:p>
    <w:p w:rsidR="00516E83" w:rsidRPr="00036B79" w:rsidRDefault="00516E83" w:rsidP="0026453A">
      <w:pPr>
        <w:rPr>
          <w:sz w:val="22"/>
          <w:szCs w:val="22"/>
        </w:rPr>
      </w:pPr>
    </w:p>
    <w:p w:rsidR="00516E83" w:rsidRPr="00036B79" w:rsidRDefault="00516E83" w:rsidP="0026453A">
      <w:pPr>
        <w:rPr>
          <w:sz w:val="22"/>
          <w:szCs w:val="22"/>
        </w:rPr>
      </w:pPr>
    </w:p>
    <w:p w:rsidR="00516E83" w:rsidRPr="00036B79" w:rsidRDefault="00516E83" w:rsidP="0026453A">
      <w:pPr>
        <w:rPr>
          <w:sz w:val="22"/>
          <w:szCs w:val="22"/>
        </w:rPr>
      </w:pPr>
    </w:p>
    <w:p w:rsidR="00516E83" w:rsidRPr="00036B79" w:rsidRDefault="00516E83" w:rsidP="0026453A">
      <w:pPr>
        <w:rPr>
          <w:sz w:val="22"/>
          <w:szCs w:val="22"/>
        </w:rPr>
      </w:pPr>
    </w:p>
    <w:p w:rsidR="00516E83" w:rsidRPr="00036B79" w:rsidRDefault="00516E83" w:rsidP="0026453A">
      <w:pPr>
        <w:rPr>
          <w:sz w:val="22"/>
          <w:szCs w:val="22"/>
        </w:rPr>
      </w:pPr>
    </w:p>
    <w:p w:rsidR="00516E83" w:rsidRPr="00036B79" w:rsidRDefault="00516E83" w:rsidP="0026453A">
      <w:pPr>
        <w:rPr>
          <w:sz w:val="22"/>
          <w:szCs w:val="22"/>
        </w:rPr>
      </w:pPr>
    </w:p>
    <w:p w:rsidR="00516E83" w:rsidRPr="00036B79" w:rsidRDefault="00516E83" w:rsidP="0026453A">
      <w:pPr>
        <w:rPr>
          <w:sz w:val="22"/>
          <w:szCs w:val="22"/>
        </w:rPr>
      </w:pPr>
    </w:p>
    <w:p w:rsidR="00516E83" w:rsidRPr="00036B79" w:rsidRDefault="00516E83" w:rsidP="0026453A">
      <w:pPr>
        <w:rPr>
          <w:sz w:val="22"/>
          <w:szCs w:val="22"/>
        </w:rPr>
      </w:pPr>
    </w:p>
    <w:p w:rsidR="00516E83" w:rsidRPr="00036B79" w:rsidRDefault="00516E83" w:rsidP="0026453A">
      <w:pPr>
        <w:rPr>
          <w:sz w:val="22"/>
          <w:szCs w:val="22"/>
        </w:rPr>
      </w:pPr>
    </w:p>
    <w:p w:rsidR="00516E83" w:rsidRPr="00036B79" w:rsidRDefault="00516E83" w:rsidP="0026453A">
      <w:pPr>
        <w:rPr>
          <w:sz w:val="22"/>
          <w:szCs w:val="22"/>
        </w:rPr>
      </w:pPr>
    </w:p>
    <w:p w:rsidR="0026453A" w:rsidRPr="00036B79" w:rsidRDefault="0026453A" w:rsidP="0026453A">
      <w:pPr>
        <w:rPr>
          <w:sz w:val="22"/>
          <w:szCs w:val="22"/>
        </w:rPr>
      </w:pPr>
    </w:p>
    <w:p w:rsidR="004F6968" w:rsidRPr="00036B79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2"/>
          <w:szCs w:val="22"/>
        </w:rPr>
      </w:pPr>
      <w:r w:rsidRPr="00036B79">
        <w:rPr>
          <w:sz w:val="22"/>
          <w:szCs w:val="22"/>
        </w:rPr>
        <w:t>ТЕХНИЧЕСКОЕ ЗАДАНИЕ</w:t>
      </w:r>
    </w:p>
    <w:p w:rsidR="004F6968" w:rsidRPr="00036B79" w:rsidRDefault="004F6968" w:rsidP="00773399">
      <w:pPr>
        <w:ind w:firstLine="0"/>
        <w:jc w:val="center"/>
        <w:rPr>
          <w:b/>
          <w:sz w:val="22"/>
          <w:szCs w:val="22"/>
        </w:rPr>
      </w:pPr>
      <w:r w:rsidRPr="00036B79">
        <w:rPr>
          <w:b/>
          <w:sz w:val="22"/>
          <w:szCs w:val="22"/>
        </w:rPr>
        <w:t xml:space="preserve">на </w:t>
      </w:r>
      <w:r w:rsidR="00612811" w:rsidRPr="00036B79">
        <w:rPr>
          <w:b/>
          <w:sz w:val="22"/>
          <w:szCs w:val="22"/>
        </w:rPr>
        <w:t xml:space="preserve">поставку </w:t>
      </w:r>
      <w:r w:rsidR="007F4188" w:rsidRPr="00036B79">
        <w:rPr>
          <w:b/>
          <w:sz w:val="22"/>
          <w:szCs w:val="22"/>
        </w:rPr>
        <w:t>метизов</w:t>
      </w:r>
      <w:r w:rsidR="009F4311" w:rsidRPr="00036B79">
        <w:rPr>
          <w:b/>
          <w:sz w:val="22"/>
          <w:szCs w:val="22"/>
        </w:rPr>
        <w:t>.</w:t>
      </w:r>
      <w:r w:rsidR="009C0389" w:rsidRPr="00036B79">
        <w:rPr>
          <w:b/>
          <w:sz w:val="22"/>
          <w:szCs w:val="22"/>
        </w:rPr>
        <w:t xml:space="preserve"> </w:t>
      </w:r>
      <w:r w:rsidR="008C639A" w:rsidRPr="00036B79">
        <w:rPr>
          <w:b/>
          <w:sz w:val="22"/>
          <w:szCs w:val="22"/>
        </w:rPr>
        <w:t>Лот</w:t>
      </w:r>
      <w:r w:rsidR="009C0389" w:rsidRPr="00036B79">
        <w:rPr>
          <w:b/>
          <w:sz w:val="22"/>
          <w:szCs w:val="22"/>
        </w:rPr>
        <w:t xml:space="preserve"> № </w:t>
      </w:r>
      <w:r w:rsidR="00BD2843" w:rsidRPr="00036B79">
        <w:rPr>
          <w:b/>
          <w:sz w:val="22"/>
          <w:szCs w:val="22"/>
          <w:u w:val="single"/>
        </w:rPr>
        <w:t>203</w:t>
      </w:r>
      <w:r w:rsidR="00BD2843" w:rsidRPr="00036B79">
        <w:rPr>
          <w:b/>
          <w:sz w:val="22"/>
          <w:szCs w:val="22"/>
          <w:u w:val="single"/>
          <w:lang w:val="en-US"/>
        </w:rPr>
        <w:t>B</w:t>
      </w:r>
    </w:p>
    <w:p w:rsidR="00612811" w:rsidRPr="00036B79" w:rsidRDefault="00612811" w:rsidP="00773399">
      <w:pPr>
        <w:ind w:firstLine="0"/>
        <w:jc w:val="center"/>
        <w:rPr>
          <w:sz w:val="22"/>
          <w:szCs w:val="22"/>
        </w:rPr>
      </w:pPr>
    </w:p>
    <w:p w:rsidR="009F4311" w:rsidRPr="00036B79" w:rsidRDefault="009F4311" w:rsidP="009F4311">
      <w:pPr>
        <w:pStyle w:val="ae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2"/>
          <w:szCs w:val="22"/>
        </w:rPr>
      </w:pPr>
      <w:r w:rsidRPr="00036B79">
        <w:rPr>
          <w:b/>
          <w:bCs/>
          <w:sz w:val="22"/>
          <w:szCs w:val="22"/>
        </w:rPr>
        <w:t>Технические требования к продукции.</w:t>
      </w:r>
    </w:p>
    <w:p w:rsidR="009F4311" w:rsidRPr="00036B79" w:rsidRDefault="009F4311" w:rsidP="009F4311">
      <w:pPr>
        <w:pStyle w:val="2"/>
        <w:numPr>
          <w:ilvl w:val="0"/>
          <w:numId w:val="0"/>
        </w:numPr>
        <w:tabs>
          <w:tab w:val="left" w:pos="708"/>
        </w:tabs>
        <w:spacing w:line="276" w:lineRule="auto"/>
        <w:ind w:firstLine="709"/>
        <w:jc w:val="both"/>
        <w:rPr>
          <w:b w:val="0"/>
          <w:sz w:val="22"/>
          <w:szCs w:val="22"/>
        </w:rPr>
      </w:pPr>
      <w:r w:rsidRPr="00036B79">
        <w:rPr>
          <w:b w:val="0"/>
          <w:sz w:val="22"/>
          <w:szCs w:val="22"/>
        </w:rPr>
        <w:t>Технические требования и характеристики метизов должны соответствовать параметрам ГОСТ 17473-80</w:t>
      </w:r>
      <w:r w:rsidR="00C4207E" w:rsidRPr="00036B79">
        <w:rPr>
          <w:b w:val="0"/>
          <w:sz w:val="22"/>
          <w:szCs w:val="22"/>
        </w:rPr>
        <w:t>, ГОСТ 5915-70, ГОСТ 11371-78</w:t>
      </w:r>
      <w:r w:rsidRPr="00036B79">
        <w:rPr>
          <w:b w:val="0"/>
          <w:sz w:val="22"/>
          <w:szCs w:val="22"/>
        </w:rPr>
        <w:t>.</w:t>
      </w:r>
      <w:r w:rsidR="00516E83" w:rsidRPr="00036B79">
        <w:rPr>
          <w:b w:val="0"/>
          <w:sz w:val="22"/>
          <w:szCs w:val="22"/>
        </w:rPr>
        <w:t xml:space="preserve"> Поставщик обеспечивает поставку запчастей к приборной продукции в объемах и сроках, установленных данным ТЗ:</w:t>
      </w:r>
    </w:p>
    <w:p w:rsidR="00516E83" w:rsidRPr="00036B79" w:rsidRDefault="00516E83" w:rsidP="00516E83">
      <w:pPr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3519"/>
        <w:gridCol w:w="992"/>
        <w:gridCol w:w="1093"/>
        <w:gridCol w:w="1658"/>
        <w:gridCol w:w="2652"/>
      </w:tblGrid>
      <w:tr w:rsidR="00516E83" w:rsidRPr="00036B79" w:rsidTr="00B96830">
        <w:trPr>
          <w:trHeight w:val="20"/>
          <w:jc w:val="center"/>
        </w:trPr>
        <w:tc>
          <w:tcPr>
            <w:tcW w:w="391" w:type="pct"/>
            <w:vAlign w:val="center"/>
          </w:tcPr>
          <w:p w:rsidR="00516E83" w:rsidRPr="00036B79" w:rsidRDefault="00516E83" w:rsidP="005C5E52">
            <w:pPr>
              <w:ind w:firstLine="0"/>
              <w:rPr>
                <w:b/>
                <w:bCs/>
                <w:sz w:val="22"/>
                <w:szCs w:val="22"/>
              </w:rPr>
            </w:pPr>
            <w:r w:rsidRPr="00036B79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516E83" w:rsidRPr="00036B79" w:rsidRDefault="00516E83" w:rsidP="005C5E52">
            <w:pPr>
              <w:ind w:firstLine="0"/>
              <w:rPr>
                <w:b/>
                <w:bCs/>
                <w:sz w:val="22"/>
                <w:szCs w:val="22"/>
              </w:rPr>
            </w:pPr>
            <w:r w:rsidRPr="00036B79">
              <w:rPr>
                <w:b/>
                <w:bCs/>
                <w:sz w:val="22"/>
                <w:szCs w:val="22"/>
              </w:rPr>
              <w:t>Наименование продукции</w:t>
            </w:r>
          </w:p>
        </w:tc>
        <w:tc>
          <w:tcPr>
            <w:tcW w:w="969" w:type="pct"/>
            <w:gridSpan w:val="2"/>
            <w:shd w:val="clear" w:color="auto" w:fill="auto"/>
            <w:vAlign w:val="center"/>
          </w:tcPr>
          <w:p w:rsidR="00516E83" w:rsidRPr="00036B79" w:rsidRDefault="00516E83" w:rsidP="005C5E52">
            <w:pPr>
              <w:ind w:firstLine="0"/>
              <w:rPr>
                <w:b/>
                <w:bCs/>
                <w:sz w:val="22"/>
                <w:szCs w:val="22"/>
              </w:rPr>
            </w:pPr>
            <w:r w:rsidRPr="00036B79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771" w:type="pct"/>
          </w:tcPr>
          <w:p w:rsidR="00516E83" w:rsidRPr="00036B79" w:rsidRDefault="00B96830" w:rsidP="005C5E52">
            <w:pPr>
              <w:ind w:firstLine="0"/>
              <w:rPr>
                <w:b/>
                <w:bCs/>
                <w:sz w:val="22"/>
                <w:szCs w:val="22"/>
              </w:rPr>
            </w:pPr>
            <w:r w:rsidRPr="00036B79">
              <w:rPr>
                <w:b/>
                <w:bCs/>
                <w:sz w:val="22"/>
                <w:szCs w:val="22"/>
              </w:rPr>
              <w:t>Срок поставки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516E83" w:rsidRPr="00036B79" w:rsidRDefault="00B96830" w:rsidP="005C5E52">
            <w:pPr>
              <w:ind w:firstLine="0"/>
              <w:rPr>
                <w:b/>
                <w:sz w:val="22"/>
                <w:szCs w:val="22"/>
              </w:rPr>
            </w:pPr>
            <w:r w:rsidRPr="00036B79">
              <w:rPr>
                <w:b/>
                <w:sz w:val="22"/>
                <w:szCs w:val="22"/>
              </w:rPr>
              <w:t>Место поставки</w:t>
            </w:r>
          </w:p>
        </w:tc>
      </w:tr>
      <w:tr w:rsidR="00B96830" w:rsidRPr="00036B79" w:rsidTr="00B96830">
        <w:trPr>
          <w:trHeight w:val="20"/>
          <w:jc w:val="center"/>
        </w:trPr>
        <w:tc>
          <w:tcPr>
            <w:tcW w:w="391" w:type="pct"/>
            <w:vAlign w:val="center"/>
          </w:tcPr>
          <w:p w:rsidR="00B96830" w:rsidRPr="00036B79" w:rsidRDefault="00B96830" w:rsidP="00B96830">
            <w:pPr>
              <w:numPr>
                <w:ilvl w:val="0"/>
                <w:numId w:val="18"/>
              </w:numPr>
              <w:tabs>
                <w:tab w:val="left" w:pos="31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pct"/>
            <w:shd w:val="clear" w:color="auto" w:fill="auto"/>
          </w:tcPr>
          <w:p w:rsidR="00B96830" w:rsidRPr="00036B79" w:rsidRDefault="00B96830" w:rsidP="00B96830">
            <w:pPr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DIN-рейка 1000мм</w:t>
            </w:r>
          </w:p>
        </w:tc>
        <w:tc>
          <w:tcPr>
            <w:tcW w:w="461" w:type="pct"/>
            <w:shd w:val="clear" w:color="auto" w:fill="auto"/>
          </w:tcPr>
          <w:p w:rsidR="00B96830" w:rsidRPr="00036B79" w:rsidRDefault="00B96830" w:rsidP="00B96830">
            <w:pPr>
              <w:ind w:left="-27" w:firstLine="0"/>
              <w:jc w:val="center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278" w:type="pct"/>
            <w:gridSpan w:val="2"/>
            <w:vAlign w:val="center"/>
          </w:tcPr>
          <w:p w:rsidR="00B96830" w:rsidRPr="00036B79" w:rsidRDefault="00B96830" w:rsidP="00B96830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36B79">
              <w:rPr>
                <w:sz w:val="22"/>
                <w:szCs w:val="22"/>
              </w:rPr>
              <w:t>В течение 10 календарных дней с момента подачи заявки от филиала в период с 01.12.20223 по 31.03.2024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Центральный склад Тамбовэнерго, г. Тамбов, ул. Авиационная, д. 149</w:t>
            </w:r>
          </w:p>
        </w:tc>
      </w:tr>
      <w:tr w:rsidR="00B96830" w:rsidRPr="00036B79" w:rsidTr="00B96830">
        <w:trPr>
          <w:trHeight w:val="20"/>
          <w:jc w:val="center"/>
        </w:trPr>
        <w:tc>
          <w:tcPr>
            <w:tcW w:w="391" w:type="pct"/>
            <w:vAlign w:val="center"/>
          </w:tcPr>
          <w:p w:rsidR="00B96830" w:rsidRPr="00036B79" w:rsidRDefault="00B96830" w:rsidP="00B96830">
            <w:pPr>
              <w:numPr>
                <w:ilvl w:val="0"/>
                <w:numId w:val="18"/>
              </w:numPr>
              <w:tabs>
                <w:tab w:val="left" w:pos="31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pct"/>
            <w:shd w:val="clear" w:color="auto" w:fill="auto"/>
          </w:tcPr>
          <w:p w:rsidR="00B96830" w:rsidRPr="00036B79" w:rsidRDefault="00B96830" w:rsidP="00B96830">
            <w:pPr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Винт М4х10 оцинкованный с полукруглой головкой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left="-27" w:firstLine="0"/>
              <w:jc w:val="center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8" w:type="pct"/>
            <w:gridSpan w:val="2"/>
            <w:vAlign w:val="center"/>
          </w:tcPr>
          <w:p w:rsidR="00B96830" w:rsidRPr="00036B79" w:rsidRDefault="00B96830" w:rsidP="00B96830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36B79">
              <w:rPr>
                <w:sz w:val="22"/>
                <w:szCs w:val="22"/>
              </w:rPr>
              <w:t>В течение 10 календарных дней с момента подачи заявки от филиала в период с 01.12.20223 по 31.03.2024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Центральный склад Тамбовэнерго, г. Тамбов, ул. Авиационная, д. 149</w:t>
            </w:r>
          </w:p>
        </w:tc>
      </w:tr>
      <w:tr w:rsidR="00B96830" w:rsidRPr="00036B79" w:rsidTr="00B96830">
        <w:trPr>
          <w:trHeight w:val="20"/>
          <w:jc w:val="center"/>
        </w:trPr>
        <w:tc>
          <w:tcPr>
            <w:tcW w:w="391" w:type="pct"/>
            <w:vAlign w:val="center"/>
          </w:tcPr>
          <w:p w:rsidR="00B96830" w:rsidRPr="00036B79" w:rsidRDefault="00B96830" w:rsidP="00B96830">
            <w:pPr>
              <w:numPr>
                <w:ilvl w:val="0"/>
                <w:numId w:val="18"/>
              </w:numPr>
              <w:tabs>
                <w:tab w:val="left" w:pos="31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pct"/>
            <w:shd w:val="clear" w:color="auto" w:fill="auto"/>
          </w:tcPr>
          <w:p w:rsidR="00B96830" w:rsidRPr="00036B79" w:rsidRDefault="00B96830" w:rsidP="00B96830">
            <w:pPr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Винт М4х6 оцинкованный с полукруглой головкой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left="-27" w:firstLine="0"/>
              <w:jc w:val="center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8" w:type="pct"/>
            <w:gridSpan w:val="2"/>
            <w:vAlign w:val="center"/>
          </w:tcPr>
          <w:p w:rsidR="00B96830" w:rsidRPr="00036B79" w:rsidRDefault="00B96830" w:rsidP="00B96830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36B79">
              <w:rPr>
                <w:sz w:val="22"/>
                <w:szCs w:val="22"/>
              </w:rPr>
              <w:t>В течение 10 календарных дней с момента подачи заявки от филиала в период с 01.12.20223 по 31.03.2024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Центральный склад Тамбовэнерго, г. Тамбов, ул. Авиационная, д. 149</w:t>
            </w:r>
          </w:p>
        </w:tc>
      </w:tr>
      <w:tr w:rsidR="00B96830" w:rsidRPr="00036B79" w:rsidTr="00B96830">
        <w:trPr>
          <w:trHeight w:val="20"/>
          <w:jc w:val="center"/>
        </w:trPr>
        <w:tc>
          <w:tcPr>
            <w:tcW w:w="391" w:type="pct"/>
            <w:vAlign w:val="center"/>
          </w:tcPr>
          <w:p w:rsidR="00B96830" w:rsidRPr="00036B79" w:rsidRDefault="00B96830" w:rsidP="00B96830">
            <w:pPr>
              <w:numPr>
                <w:ilvl w:val="0"/>
                <w:numId w:val="18"/>
              </w:numPr>
              <w:tabs>
                <w:tab w:val="left" w:pos="31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pct"/>
            <w:shd w:val="clear" w:color="auto" w:fill="auto"/>
          </w:tcPr>
          <w:p w:rsidR="00B96830" w:rsidRPr="00036B79" w:rsidRDefault="00B96830" w:rsidP="00B96830">
            <w:pPr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Винт М4х8 оцинкованный с полукруглой головкой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left="-27" w:firstLine="0"/>
              <w:jc w:val="center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8" w:type="pct"/>
            <w:gridSpan w:val="2"/>
            <w:vAlign w:val="center"/>
          </w:tcPr>
          <w:p w:rsidR="00B96830" w:rsidRPr="00036B79" w:rsidRDefault="00B96830" w:rsidP="00B96830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36B79">
              <w:rPr>
                <w:sz w:val="22"/>
                <w:szCs w:val="22"/>
              </w:rPr>
              <w:t>В течение 10 календарных дней с момента подачи заявки от филиала в период с 01.12.20223 по 31.03.2024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Центральный склад Тамбовэнерго, г. Тамбов, ул. Авиационная, д. 149</w:t>
            </w:r>
          </w:p>
        </w:tc>
      </w:tr>
      <w:tr w:rsidR="00B96830" w:rsidRPr="00036B79" w:rsidTr="00B96830">
        <w:trPr>
          <w:trHeight w:val="20"/>
          <w:jc w:val="center"/>
        </w:trPr>
        <w:tc>
          <w:tcPr>
            <w:tcW w:w="391" w:type="pct"/>
            <w:vAlign w:val="center"/>
          </w:tcPr>
          <w:p w:rsidR="00B96830" w:rsidRPr="00036B79" w:rsidRDefault="00B96830" w:rsidP="00B96830">
            <w:pPr>
              <w:numPr>
                <w:ilvl w:val="0"/>
                <w:numId w:val="18"/>
              </w:numPr>
              <w:tabs>
                <w:tab w:val="left" w:pos="31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pct"/>
            <w:shd w:val="clear" w:color="auto" w:fill="auto"/>
          </w:tcPr>
          <w:p w:rsidR="00B96830" w:rsidRPr="00036B79" w:rsidRDefault="00B96830" w:rsidP="00B96830">
            <w:pPr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Винт М4х8 оцинкованный с полукруглой головкой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left="-27" w:firstLine="0"/>
              <w:jc w:val="center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278" w:type="pct"/>
            <w:gridSpan w:val="2"/>
            <w:vAlign w:val="center"/>
          </w:tcPr>
          <w:p w:rsidR="00B96830" w:rsidRPr="00036B79" w:rsidRDefault="00B96830" w:rsidP="00B96830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36B79">
              <w:rPr>
                <w:sz w:val="22"/>
                <w:szCs w:val="22"/>
              </w:rPr>
              <w:t xml:space="preserve">В течение 10 календарных дней с момента подачи заявки от филиала в период с 01.12.20223 по </w:t>
            </w:r>
            <w:r w:rsidRPr="00036B79">
              <w:rPr>
                <w:sz w:val="22"/>
                <w:szCs w:val="22"/>
              </w:rPr>
              <w:lastRenderedPageBreak/>
              <w:t>31.03.2024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lastRenderedPageBreak/>
              <w:t>Центральный склад Тамбовэнерго, г. Тамбов, ул. Авиационная, д. 149</w:t>
            </w:r>
          </w:p>
        </w:tc>
      </w:tr>
      <w:tr w:rsidR="00B96830" w:rsidRPr="00036B79" w:rsidTr="00B96830">
        <w:trPr>
          <w:trHeight w:val="20"/>
          <w:jc w:val="center"/>
        </w:trPr>
        <w:tc>
          <w:tcPr>
            <w:tcW w:w="391" w:type="pct"/>
            <w:vAlign w:val="center"/>
          </w:tcPr>
          <w:p w:rsidR="00B96830" w:rsidRPr="00036B79" w:rsidRDefault="00B96830" w:rsidP="00B96830">
            <w:pPr>
              <w:numPr>
                <w:ilvl w:val="0"/>
                <w:numId w:val="18"/>
              </w:numPr>
              <w:tabs>
                <w:tab w:val="left" w:pos="31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pct"/>
            <w:shd w:val="clear" w:color="auto" w:fill="auto"/>
          </w:tcPr>
          <w:p w:rsidR="00B96830" w:rsidRPr="00036B79" w:rsidRDefault="00B96830" w:rsidP="00B96830">
            <w:pPr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Винт М5х12 с цилиндр. голов</w:t>
            </w:r>
            <w:proofErr w:type="gramStart"/>
            <w:r w:rsidRPr="00036B7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036B79">
              <w:rPr>
                <w:color w:val="000000"/>
                <w:sz w:val="22"/>
                <w:szCs w:val="22"/>
              </w:rPr>
              <w:t xml:space="preserve"> оцинкованный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left="-27" w:firstLine="0"/>
              <w:jc w:val="center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8" w:type="pct"/>
            <w:gridSpan w:val="2"/>
            <w:vAlign w:val="center"/>
          </w:tcPr>
          <w:p w:rsidR="00B96830" w:rsidRPr="00036B79" w:rsidRDefault="00B96830" w:rsidP="00B96830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36B79">
              <w:rPr>
                <w:sz w:val="22"/>
                <w:szCs w:val="22"/>
              </w:rPr>
              <w:t>В течение 10 календарных дней с момента подачи заявки от филиала в период с 01.12.20223 по 31.03.2024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Центральный склад Тамбовэнерго, г. Тамбов, ул. Авиационная, д. 149</w:t>
            </w:r>
          </w:p>
        </w:tc>
      </w:tr>
      <w:tr w:rsidR="00B96830" w:rsidRPr="00036B79" w:rsidTr="00B96830">
        <w:trPr>
          <w:trHeight w:val="20"/>
          <w:jc w:val="center"/>
        </w:trPr>
        <w:tc>
          <w:tcPr>
            <w:tcW w:w="391" w:type="pct"/>
            <w:vAlign w:val="center"/>
          </w:tcPr>
          <w:p w:rsidR="00B96830" w:rsidRPr="00036B79" w:rsidRDefault="00B96830" w:rsidP="00B96830">
            <w:pPr>
              <w:numPr>
                <w:ilvl w:val="0"/>
                <w:numId w:val="18"/>
              </w:numPr>
              <w:tabs>
                <w:tab w:val="left" w:pos="31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pct"/>
            <w:shd w:val="clear" w:color="auto" w:fill="auto"/>
          </w:tcPr>
          <w:p w:rsidR="00B96830" w:rsidRPr="00036B79" w:rsidRDefault="00B96830" w:rsidP="00B96830">
            <w:pPr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Гайка М4 оцинкованная</w:t>
            </w:r>
          </w:p>
        </w:tc>
        <w:tc>
          <w:tcPr>
            <w:tcW w:w="461" w:type="pct"/>
            <w:shd w:val="clear" w:color="auto" w:fill="auto"/>
          </w:tcPr>
          <w:p w:rsidR="00B96830" w:rsidRPr="00036B79" w:rsidRDefault="00B96830" w:rsidP="00B96830">
            <w:pPr>
              <w:ind w:left="-27" w:firstLine="0"/>
              <w:jc w:val="center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8" w:type="pct"/>
            <w:gridSpan w:val="2"/>
            <w:vAlign w:val="center"/>
          </w:tcPr>
          <w:p w:rsidR="00B96830" w:rsidRPr="00036B79" w:rsidRDefault="00B96830" w:rsidP="00B96830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36B79">
              <w:rPr>
                <w:sz w:val="22"/>
                <w:szCs w:val="22"/>
              </w:rPr>
              <w:t>В течение 10 календарных дней с момента подачи заявки от филиала в период с 01.12.20223 по 31.03.2024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Центральный склад Тамбовэнерго, г. Тамбов, ул. Авиационная, д. 149</w:t>
            </w:r>
          </w:p>
        </w:tc>
      </w:tr>
      <w:tr w:rsidR="00B96830" w:rsidRPr="00036B79" w:rsidTr="00B96830">
        <w:trPr>
          <w:trHeight w:val="20"/>
          <w:jc w:val="center"/>
        </w:trPr>
        <w:tc>
          <w:tcPr>
            <w:tcW w:w="391" w:type="pct"/>
            <w:vAlign w:val="center"/>
          </w:tcPr>
          <w:p w:rsidR="00B96830" w:rsidRPr="00036B79" w:rsidRDefault="00B96830" w:rsidP="00B96830">
            <w:pPr>
              <w:numPr>
                <w:ilvl w:val="0"/>
                <w:numId w:val="18"/>
              </w:numPr>
              <w:tabs>
                <w:tab w:val="left" w:pos="31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pct"/>
            <w:shd w:val="clear" w:color="auto" w:fill="auto"/>
          </w:tcPr>
          <w:p w:rsidR="00B96830" w:rsidRPr="00036B79" w:rsidRDefault="00B96830" w:rsidP="00B96830">
            <w:pPr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Гайка М5 оцинкованная</w:t>
            </w:r>
          </w:p>
        </w:tc>
        <w:tc>
          <w:tcPr>
            <w:tcW w:w="461" w:type="pct"/>
            <w:shd w:val="clear" w:color="auto" w:fill="auto"/>
          </w:tcPr>
          <w:p w:rsidR="00B96830" w:rsidRPr="00036B79" w:rsidRDefault="00B96830" w:rsidP="00B96830">
            <w:pPr>
              <w:ind w:left="-27" w:firstLine="0"/>
              <w:jc w:val="center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8" w:type="pct"/>
            <w:gridSpan w:val="2"/>
            <w:vAlign w:val="center"/>
          </w:tcPr>
          <w:p w:rsidR="00B96830" w:rsidRPr="00036B79" w:rsidRDefault="00B96830" w:rsidP="00B96830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36B79">
              <w:rPr>
                <w:sz w:val="22"/>
                <w:szCs w:val="22"/>
              </w:rPr>
              <w:t>В течение 10 календарных дней с момента подачи заявки от филиала в период с 01.12.20223 по 31.03.2024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Центральный склад Тамбовэнерго, г. Тамбов, ул. Авиационная, д. 149</w:t>
            </w:r>
          </w:p>
        </w:tc>
      </w:tr>
      <w:tr w:rsidR="00B96830" w:rsidRPr="00036B79" w:rsidTr="00B96830">
        <w:trPr>
          <w:trHeight w:val="20"/>
          <w:jc w:val="center"/>
        </w:trPr>
        <w:tc>
          <w:tcPr>
            <w:tcW w:w="391" w:type="pct"/>
            <w:vAlign w:val="center"/>
          </w:tcPr>
          <w:p w:rsidR="00B96830" w:rsidRPr="00036B79" w:rsidRDefault="00B96830" w:rsidP="00B96830">
            <w:pPr>
              <w:numPr>
                <w:ilvl w:val="0"/>
                <w:numId w:val="18"/>
              </w:numPr>
              <w:tabs>
                <w:tab w:val="left" w:pos="31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pct"/>
            <w:shd w:val="clear" w:color="auto" w:fill="auto"/>
          </w:tcPr>
          <w:p w:rsidR="00B96830" w:rsidRPr="00036B79" w:rsidRDefault="00B96830" w:rsidP="00B96830">
            <w:pPr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 xml:space="preserve">Саморез 4,2х15 </w:t>
            </w:r>
            <w:proofErr w:type="spellStart"/>
            <w:r w:rsidRPr="00036B79">
              <w:rPr>
                <w:color w:val="000000"/>
                <w:sz w:val="22"/>
                <w:szCs w:val="22"/>
              </w:rPr>
              <w:t>прессшайба</w:t>
            </w:r>
            <w:proofErr w:type="spellEnd"/>
            <w:r w:rsidRPr="00036B79">
              <w:rPr>
                <w:color w:val="000000"/>
                <w:sz w:val="22"/>
                <w:szCs w:val="22"/>
              </w:rPr>
              <w:t>, острый</w:t>
            </w:r>
          </w:p>
        </w:tc>
        <w:tc>
          <w:tcPr>
            <w:tcW w:w="461" w:type="pct"/>
            <w:shd w:val="clear" w:color="auto" w:fill="auto"/>
          </w:tcPr>
          <w:p w:rsidR="00B96830" w:rsidRPr="00036B79" w:rsidRDefault="00B96830" w:rsidP="00B96830">
            <w:pPr>
              <w:ind w:left="-27" w:firstLine="0"/>
              <w:jc w:val="center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8" w:type="pct"/>
            <w:gridSpan w:val="2"/>
            <w:vAlign w:val="center"/>
          </w:tcPr>
          <w:p w:rsidR="00B96830" w:rsidRPr="00036B79" w:rsidRDefault="00B96830" w:rsidP="00B96830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36B79">
              <w:rPr>
                <w:sz w:val="22"/>
                <w:szCs w:val="22"/>
              </w:rPr>
              <w:t>В течение 10 календарных дней с момента подачи заявки от филиала в период с 01.12.20223 по 31.03.2024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Центральный склад Тамбовэнерго, г. Тамбов, ул. Авиационная, д. 149</w:t>
            </w:r>
          </w:p>
        </w:tc>
      </w:tr>
      <w:tr w:rsidR="00B96830" w:rsidRPr="00036B79" w:rsidTr="00B96830">
        <w:trPr>
          <w:trHeight w:val="20"/>
          <w:jc w:val="center"/>
        </w:trPr>
        <w:tc>
          <w:tcPr>
            <w:tcW w:w="391" w:type="pct"/>
            <w:vAlign w:val="center"/>
          </w:tcPr>
          <w:p w:rsidR="00B96830" w:rsidRPr="00036B79" w:rsidRDefault="00B96830" w:rsidP="00B96830">
            <w:pPr>
              <w:numPr>
                <w:ilvl w:val="0"/>
                <w:numId w:val="18"/>
              </w:numPr>
              <w:tabs>
                <w:tab w:val="left" w:pos="31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pct"/>
            <w:shd w:val="clear" w:color="auto" w:fill="auto"/>
          </w:tcPr>
          <w:p w:rsidR="00B96830" w:rsidRPr="00036B79" w:rsidRDefault="00B96830" w:rsidP="00B96830">
            <w:pPr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 xml:space="preserve">Саморез 4,2х16 </w:t>
            </w:r>
            <w:proofErr w:type="spellStart"/>
            <w:r w:rsidRPr="00036B79">
              <w:rPr>
                <w:color w:val="000000"/>
                <w:sz w:val="22"/>
                <w:szCs w:val="22"/>
              </w:rPr>
              <w:t>прессшайба</w:t>
            </w:r>
            <w:proofErr w:type="spellEnd"/>
            <w:r w:rsidRPr="00036B79">
              <w:rPr>
                <w:color w:val="000000"/>
                <w:sz w:val="22"/>
                <w:szCs w:val="22"/>
              </w:rPr>
              <w:t>, сверло</w:t>
            </w:r>
          </w:p>
        </w:tc>
        <w:tc>
          <w:tcPr>
            <w:tcW w:w="461" w:type="pct"/>
            <w:shd w:val="clear" w:color="auto" w:fill="auto"/>
          </w:tcPr>
          <w:p w:rsidR="00B96830" w:rsidRPr="00036B79" w:rsidRDefault="00B96830" w:rsidP="00B96830">
            <w:pPr>
              <w:ind w:left="-27" w:firstLine="0"/>
              <w:jc w:val="center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8" w:type="pct"/>
            <w:gridSpan w:val="2"/>
            <w:vAlign w:val="center"/>
          </w:tcPr>
          <w:p w:rsidR="00B96830" w:rsidRPr="00036B79" w:rsidRDefault="00B96830" w:rsidP="00B96830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36B79">
              <w:rPr>
                <w:sz w:val="22"/>
                <w:szCs w:val="22"/>
              </w:rPr>
              <w:t>В течение 10 календарных дней с момента подачи заявки от филиала в период с 01.12.20223 по 31.03.2024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Центральный склад Тамбовэнерго, г. Тамбов, ул. Авиационная, д. 149</w:t>
            </w:r>
          </w:p>
        </w:tc>
      </w:tr>
      <w:tr w:rsidR="00B96830" w:rsidRPr="00036B79" w:rsidTr="00B96830">
        <w:trPr>
          <w:trHeight w:val="20"/>
          <w:jc w:val="center"/>
        </w:trPr>
        <w:tc>
          <w:tcPr>
            <w:tcW w:w="391" w:type="pct"/>
            <w:vAlign w:val="center"/>
          </w:tcPr>
          <w:p w:rsidR="00B96830" w:rsidRPr="00036B79" w:rsidRDefault="00B96830" w:rsidP="00B96830">
            <w:pPr>
              <w:numPr>
                <w:ilvl w:val="0"/>
                <w:numId w:val="18"/>
              </w:numPr>
              <w:tabs>
                <w:tab w:val="left" w:pos="31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pct"/>
            <w:shd w:val="clear" w:color="auto" w:fill="auto"/>
          </w:tcPr>
          <w:p w:rsidR="00B96830" w:rsidRPr="00036B79" w:rsidRDefault="00B96830" w:rsidP="00B96830">
            <w:pPr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Шайба плоская 4мм оцинкованная</w:t>
            </w:r>
          </w:p>
        </w:tc>
        <w:tc>
          <w:tcPr>
            <w:tcW w:w="461" w:type="pct"/>
            <w:shd w:val="clear" w:color="auto" w:fill="auto"/>
          </w:tcPr>
          <w:p w:rsidR="00B96830" w:rsidRPr="00036B79" w:rsidRDefault="00B96830" w:rsidP="00B96830">
            <w:pPr>
              <w:ind w:left="-27" w:firstLine="0"/>
              <w:jc w:val="center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8" w:type="pct"/>
            <w:gridSpan w:val="2"/>
            <w:vAlign w:val="center"/>
          </w:tcPr>
          <w:p w:rsidR="00B96830" w:rsidRPr="00036B79" w:rsidRDefault="00B96830" w:rsidP="00B96830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36B79">
              <w:rPr>
                <w:sz w:val="22"/>
                <w:szCs w:val="22"/>
              </w:rPr>
              <w:t>В течение 10 календарных дней с момента подачи заявки от филиала в период с 01.12.20223 по 31.03.2024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Центральный склад Тамбовэнерго, г. Тамбов, ул. Авиационная, д. 149</w:t>
            </w:r>
          </w:p>
        </w:tc>
      </w:tr>
      <w:tr w:rsidR="00B96830" w:rsidRPr="00036B79" w:rsidTr="00B96830">
        <w:trPr>
          <w:trHeight w:val="20"/>
          <w:jc w:val="center"/>
        </w:trPr>
        <w:tc>
          <w:tcPr>
            <w:tcW w:w="391" w:type="pct"/>
            <w:vAlign w:val="center"/>
          </w:tcPr>
          <w:p w:rsidR="00B96830" w:rsidRPr="00036B79" w:rsidRDefault="00B96830" w:rsidP="00B96830">
            <w:pPr>
              <w:numPr>
                <w:ilvl w:val="0"/>
                <w:numId w:val="18"/>
              </w:numPr>
              <w:tabs>
                <w:tab w:val="left" w:pos="31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pct"/>
            <w:shd w:val="clear" w:color="auto" w:fill="auto"/>
          </w:tcPr>
          <w:p w:rsidR="00B96830" w:rsidRPr="00036B79" w:rsidRDefault="00B96830" w:rsidP="00B96830">
            <w:pPr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Шпилька АМ4х50</w:t>
            </w:r>
          </w:p>
        </w:tc>
        <w:tc>
          <w:tcPr>
            <w:tcW w:w="461" w:type="pct"/>
            <w:shd w:val="clear" w:color="auto" w:fill="auto"/>
          </w:tcPr>
          <w:p w:rsidR="00B96830" w:rsidRPr="00036B79" w:rsidRDefault="00B96830" w:rsidP="00B96830">
            <w:pPr>
              <w:ind w:left="-27" w:firstLine="0"/>
              <w:jc w:val="center"/>
              <w:rPr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8" w:type="pct"/>
            <w:gridSpan w:val="2"/>
            <w:vAlign w:val="center"/>
          </w:tcPr>
          <w:p w:rsidR="00B96830" w:rsidRPr="00036B79" w:rsidRDefault="00B96830" w:rsidP="00B96830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36B79">
              <w:rPr>
                <w:sz w:val="22"/>
                <w:szCs w:val="22"/>
              </w:rPr>
              <w:t>В течение 10 календарных дней с момента подачи заявки от филиала в период с 01.12.20223 по 31.03.2024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B96830" w:rsidRPr="00036B79" w:rsidRDefault="00B96830" w:rsidP="00B9683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36B79">
              <w:rPr>
                <w:color w:val="000000"/>
                <w:sz w:val="22"/>
                <w:szCs w:val="22"/>
              </w:rPr>
              <w:t>Центральный склад Тамбовэнерго, г. Тамбов, ул. Авиационная, д. 149</w:t>
            </w:r>
          </w:p>
        </w:tc>
      </w:tr>
    </w:tbl>
    <w:p w:rsidR="00516E83" w:rsidRPr="00036B79" w:rsidRDefault="00516E83" w:rsidP="00516E83">
      <w:pPr>
        <w:rPr>
          <w:sz w:val="22"/>
          <w:szCs w:val="22"/>
        </w:rPr>
      </w:pPr>
    </w:p>
    <w:p w:rsidR="009F4311" w:rsidRPr="00036B79" w:rsidRDefault="009F4311" w:rsidP="009F4311">
      <w:pPr>
        <w:pStyle w:val="ae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2"/>
          <w:szCs w:val="22"/>
        </w:rPr>
      </w:pPr>
      <w:r w:rsidRPr="00036B79">
        <w:rPr>
          <w:b/>
          <w:bCs/>
          <w:sz w:val="22"/>
          <w:szCs w:val="22"/>
        </w:rPr>
        <w:t xml:space="preserve">Общие требования. </w:t>
      </w:r>
    </w:p>
    <w:p w:rsidR="009F4311" w:rsidRPr="00036B79" w:rsidRDefault="009F4311" w:rsidP="009F4311">
      <w:pPr>
        <w:tabs>
          <w:tab w:val="left" w:pos="709"/>
          <w:tab w:val="left" w:pos="851"/>
          <w:tab w:val="left" w:pos="1134"/>
        </w:tabs>
        <w:spacing w:line="276" w:lineRule="auto"/>
        <w:ind w:left="142" w:firstLine="0"/>
        <w:rPr>
          <w:sz w:val="22"/>
          <w:szCs w:val="22"/>
        </w:rPr>
      </w:pPr>
      <w:r w:rsidRPr="00036B79">
        <w:rPr>
          <w:sz w:val="22"/>
          <w:szCs w:val="22"/>
        </w:rPr>
        <w:tab/>
        <w:t>2.1. К поставке допускаются метизы, отвечающие следующим требованиям:</w:t>
      </w:r>
    </w:p>
    <w:p w:rsidR="009F4311" w:rsidRPr="00036B79" w:rsidRDefault="009F4311" w:rsidP="009F4311">
      <w:pPr>
        <w:pStyle w:val="ae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2"/>
          <w:szCs w:val="22"/>
        </w:rPr>
      </w:pPr>
      <w:r w:rsidRPr="00036B79">
        <w:rPr>
          <w:sz w:val="22"/>
          <w:szCs w:val="22"/>
        </w:rPr>
        <w:t>продукция должна быть новой, ранее не использованной;</w:t>
      </w:r>
    </w:p>
    <w:p w:rsidR="009F4311" w:rsidRPr="00036B79" w:rsidRDefault="009F4311" w:rsidP="009F4311">
      <w:pPr>
        <w:pStyle w:val="ae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2"/>
          <w:szCs w:val="22"/>
        </w:rPr>
      </w:pPr>
      <w:r w:rsidRPr="00036B79">
        <w:rPr>
          <w:sz w:val="22"/>
          <w:szCs w:val="22"/>
        </w:rPr>
        <w:t>для российских производителей – наличие ТУ, подтверждающих соответствие техническим требованиям;</w:t>
      </w:r>
    </w:p>
    <w:p w:rsidR="009F4311" w:rsidRPr="00036B79" w:rsidRDefault="009F4311" w:rsidP="009F4311">
      <w:pPr>
        <w:pStyle w:val="ae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2"/>
          <w:szCs w:val="22"/>
        </w:rPr>
      </w:pPr>
      <w:r w:rsidRPr="00036B79">
        <w:rPr>
          <w:sz w:val="22"/>
          <w:szCs w:val="22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F4311" w:rsidRPr="00036B79" w:rsidRDefault="009F4311" w:rsidP="009F4311">
      <w:pPr>
        <w:pStyle w:val="ae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2"/>
          <w:szCs w:val="22"/>
        </w:rPr>
      </w:pPr>
      <w:r w:rsidRPr="00036B79">
        <w:rPr>
          <w:sz w:val="22"/>
          <w:szCs w:val="22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F4311" w:rsidRPr="00036B79" w:rsidRDefault="009F4311" w:rsidP="009F4311">
      <w:pPr>
        <w:pStyle w:val="ae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2"/>
          <w:szCs w:val="22"/>
        </w:rPr>
      </w:pPr>
      <w:r w:rsidRPr="00036B79">
        <w:rPr>
          <w:sz w:val="22"/>
          <w:szCs w:val="22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F4311" w:rsidRPr="00036B79" w:rsidRDefault="009F4311" w:rsidP="009F4311">
      <w:pPr>
        <w:tabs>
          <w:tab w:val="left" w:pos="0"/>
        </w:tabs>
        <w:spacing w:line="276" w:lineRule="auto"/>
        <w:ind w:firstLine="0"/>
        <w:rPr>
          <w:sz w:val="22"/>
          <w:szCs w:val="22"/>
        </w:rPr>
      </w:pPr>
      <w:r w:rsidRPr="00036B79">
        <w:rPr>
          <w:sz w:val="22"/>
          <w:szCs w:val="22"/>
        </w:rPr>
        <w:tab/>
        <w:t>2.2.</w:t>
      </w:r>
      <w:r w:rsidR="00A73071" w:rsidRPr="00036B79">
        <w:rPr>
          <w:sz w:val="22"/>
          <w:szCs w:val="22"/>
        </w:rPr>
        <w:t xml:space="preserve"> </w:t>
      </w:r>
      <w:r w:rsidR="00F15658" w:rsidRPr="00036B79">
        <w:rPr>
          <w:sz w:val="22"/>
          <w:szCs w:val="22"/>
        </w:rPr>
        <w:t>Победитель закупки на право заключения договора на поставку заявленной номенклатуры для нужд ПАО «Россети Центр» обязан предоставить при поставке товара</w:t>
      </w:r>
      <w:r w:rsidRPr="00036B79">
        <w:rPr>
          <w:sz w:val="22"/>
          <w:szCs w:val="22"/>
        </w:rPr>
        <w:t xml:space="preserve"> документацию (технические условия, </w:t>
      </w:r>
      <w:r w:rsidRPr="00036B79">
        <w:rPr>
          <w:sz w:val="22"/>
          <w:szCs w:val="22"/>
        </w:rPr>
        <w:lastRenderedPageBreak/>
        <w:t xml:space="preserve">руководство по эксплуатации и т.п.) на конкретный вид продукции, заверенную производителем. </w:t>
      </w:r>
      <w:r w:rsidR="00546270" w:rsidRPr="00036B79">
        <w:rPr>
          <w:sz w:val="22"/>
          <w:szCs w:val="22"/>
        </w:rPr>
        <w:t>Данные документы должны подтверждать технические характеристики, заявленные поставщиком продукции в техническом предложении</w:t>
      </w:r>
      <w:r w:rsidRPr="00036B79">
        <w:rPr>
          <w:sz w:val="22"/>
          <w:szCs w:val="22"/>
        </w:rPr>
        <w:t>.</w:t>
      </w:r>
    </w:p>
    <w:p w:rsidR="00516E83" w:rsidRPr="00036B79" w:rsidRDefault="009F4311" w:rsidP="009F4311">
      <w:pPr>
        <w:tabs>
          <w:tab w:val="left" w:pos="0"/>
        </w:tabs>
        <w:spacing w:line="276" w:lineRule="auto"/>
        <w:ind w:firstLine="0"/>
        <w:rPr>
          <w:sz w:val="22"/>
          <w:szCs w:val="22"/>
        </w:rPr>
      </w:pPr>
      <w:r w:rsidRPr="00036B79">
        <w:rPr>
          <w:sz w:val="22"/>
          <w:szCs w:val="22"/>
        </w:rPr>
        <w:tab/>
        <w:t>2.3.</w:t>
      </w:r>
      <w:r w:rsidR="00A73071" w:rsidRPr="00036B79">
        <w:rPr>
          <w:sz w:val="22"/>
          <w:szCs w:val="22"/>
        </w:rPr>
        <w:t xml:space="preserve"> </w:t>
      </w:r>
      <w:r w:rsidRPr="00036B79">
        <w:rPr>
          <w:sz w:val="22"/>
          <w:szCs w:val="22"/>
        </w:rPr>
        <w:t>Метизы должны соответствовать требованиям «Правил устройства электроустановок» (ПУЭ) (7-е издание) и требованиям</w:t>
      </w:r>
      <w:r w:rsidR="00516E83" w:rsidRPr="00036B79">
        <w:rPr>
          <w:sz w:val="22"/>
          <w:szCs w:val="22"/>
        </w:rPr>
        <w:t>:</w:t>
      </w:r>
    </w:p>
    <w:p w:rsidR="009F4311" w:rsidRPr="00036B79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2"/>
          <w:szCs w:val="22"/>
        </w:rPr>
      </w:pPr>
      <w:r w:rsidRPr="00036B79">
        <w:rPr>
          <w:sz w:val="22"/>
          <w:szCs w:val="22"/>
        </w:rPr>
        <w:t xml:space="preserve">- ГОСТ 17473-80 «Винты с полукруглой головкой классов точности А и </w:t>
      </w:r>
      <w:proofErr w:type="gramStart"/>
      <w:r w:rsidRPr="00036B79">
        <w:rPr>
          <w:sz w:val="22"/>
          <w:szCs w:val="22"/>
        </w:rPr>
        <w:t>В. Конструкция</w:t>
      </w:r>
      <w:proofErr w:type="gramEnd"/>
      <w:r w:rsidRPr="00036B79">
        <w:rPr>
          <w:sz w:val="22"/>
          <w:szCs w:val="22"/>
        </w:rPr>
        <w:t xml:space="preserve"> и размеры»</w:t>
      </w:r>
      <w:r w:rsidR="00516E83" w:rsidRPr="00036B79">
        <w:rPr>
          <w:sz w:val="22"/>
          <w:szCs w:val="22"/>
        </w:rPr>
        <w:t>;</w:t>
      </w:r>
    </w:p>
    <w:p w:rsidR="00516E83" w:rsidRPr="00036B79" w:rsidRDefault="00516E83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2"/>
          <w:szCs w:val="22"/>
        </w:rPr>
      </w:pPr>
      <w:r w:rsidRPr="00036B79">
        <w:rPr>
          <w:sz w:val="22"/>
          <w:szCs w:val="22"/>
        </w:rPr>
        <w:t>- ГОСТ 5915-70 «Гайки шестигранные класса точности В. Конструкция и размеры»;</w:t>
      </w:r>
    </w:p>
    <w:p w:rsidR="00516E83" w:rsidRPr="00036B79" w:rsidRDefault="00516E83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2"/>
          <w:szCs w:val="22"/>
        </w:rPr>
      </w:pPr>
      <w:r w:rsidRPr="00036B79">
        <w:rPr>
          <w:sz w:val="22"/>
          <w:szCs w:val="22"/>
        </w:rPr>
        <w:t>- ГОСТ 11371-78 «Шайбы. Технические условия»;</w:t>
      </w:r>
    </w:p>
    <w:p w:rsidR="009F4311" w:rsidRPr="00036B79" w:rsidRDefault="009F4311" w:rsidP="009F43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2"/>
          <w:szCs w:val="22"/>
        </w:rPr>
      </w:pPr>
      <w:r w:rsidRPr="00036B79">
        <w:rPr>
          <w:sz w:val="22"/>
          <w:szCs w:val="22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F4311" w:rsidRPr="00036B79" w:rsidRDefault="009F4311" w:rsidP="009F4311">
      <w:pPr>
        <w:tabs>
          <w:tab w:val="left" w:pos="0"/>
        </w:tabs>
        <w:spacing w:line="276" w:lineRule="auto"/>
        <w:ind w:firstLine="0"/>
        <w:rPr>
          <w:sz w:val="22"/>
          <w:szCs w:val="22"/>
        </w:rPr>
      </w:pPr>
      <w:r w:rsidRPr="00036B79">
        <w:rPr>
          <w:sz w:val="22"/>
          <w:szCs w:val="22"/>
        </w:rPr>
        <w:tab/>
        <w:t>2.4. Упаковка, транспортирование, условия и сроки хранения.</w:t>
      </w:r>
    </w:p>
    <w:p w:rsidR="009F4311" w:rsidRPr="00036B79" w:rsidRDefault="009F4311" w:rsidP="009F4311">
      <w:pPr>
        <w:spacing w:line="276" w:lineRule="auto"/>
        <w:ind w:left="144" w:firstLine="709"/>
        <w:rPr>
          <w:sz w:val="22"/>
          <w:szCs w:val="22"/>
        </w:rPr>
      </w:pPr>
      <w:r w:rsidRPr="00036B79">
        <w:rPr>
          <w:sz w:val="22"/>
          <w:szCs w:val="22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F4311" w:rsidRPr="00036B79" w:rsidRDefault="009F4311" w:rsidP="009F4311">
      <w:pPr>
        <w:spacing w:line="276" w:lineRule="auto"/>
        <w:ind w:left="144" w:firstLine="709"/>
        <w:rPr>
          <w:sz w:val="22"/>
          <w:szCs w:val="22"/>
        </w:rPr>
      </w:pPr>
      <w:r w:rsidRPr="00036B79">
        <w:rPr>
          <w:sz w:val="22"/>
          <w:szCs w:val="22"/>
        </w:rPr>
        <w:t>Правила приемки метизов должны соответствовать требованиям ГОСТ перечисленным в п.2.3 данного ТЗ.</w:t>
      </w:r>
    </w:p>
    <w:p w:rsidR="009F4311" w:rsidRPr="00036B79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 w:val="22"/>
          <w:szCs w:val="22"/>
        </w:rPr>
      </w:pPr>
      <w:r w:rsidRPr="00036B79">
        <w:rPr>
          <w:sz w:val="22"/>
          <w:szCs w:val="22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F4311" w:rsidRPr="00036B79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 w:val="22"/>
          <w:szCs w:val="22"/>
        </w:rPr>
      </w:pPr>
      <w:r w:rsidRPr="00036B79">
        <w:rPr>
          <w:sz w:val="22"/>
          <w:szCs w:val="22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F4311" w:rsidRPr="00036B79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 w:val="22"/>
          <w:szCs w:val="22"/>
        </w:rPr>
      </w:pPr>
      <w:r w:rsidRPr="00036B79">
        <w:rPr>
          <w:sz w:val="22"/>
          <w:szCs w:val="22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9F4311" w:rsidRPr="00036B79" w:rsidRDefault="009F4311" w:rsidP="009F4311">
      <w:pPr>
        <w:pStyle w:val="BodyText21"/>
        <w:tabs>
          <w:tab w:val="left" w:pos="0"/>
        </w:tabs>
        <w:spacing w:line="276" w:lineRule="auto"/>
        <w:ind w:firstLine="0"/>
        <w:rPr>
          <w:sz w:val="22"/>
          <w:szCs w:val="22"/>
        </w:rPr>
      </w:pPr>
      <w:r w:rsidRPr="00036B79">
        <w:rPr>
          <w:sz w:val="22"/>
          <w:szCs w:val="22"/>
        </w:rPr>
        <w:tab/>
        <w:t>2.6.  Срок изготовления метизов должен быть не более полугода от момента поставки.</w:t>
      </w:r>
    </w:p>
    <w:p w:rsidR="009F4311" w:rsidRPr="00036B79" w:rsidRDefault="009F4311" w:rsidP="009F4311">
      <w:pPr>
        <w:spacing w:line="276" w:lineRule="auto"/>
        <w:rPr>
          <w:sz w:val="22"/>
          <w:szCs w:val="22"/>
        </w:rPr>
      </w:pPr>
    </w:p>
    <w:p w:rsidR="009F4311" w:rsidRPr="00036B79" w:rsidRDefault="009F4311" w:rsidP="009F4311">
      <w:pPr>
        <w:pStyle w:val="ae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2"/>
          <w:szCs w:val="22"/>
        </w:rPr>
      </w:pPr>
      <w:r w:rsidRPr="00036B79">
        <w:rPr>
          <w:b/>
          <w:bCs/>
          <w:sz w:val="22"/>
          <w:szCs w:val="22"/>
        </w:rPr>
        <w:t>Гарантийные обязательства.</w:t>
      </w:r>
    </w:p>
    <w:p w:rsidR="009F4311" w:rsidRPr="00036B79" w:rsidRDefault="009F4311" w:rsidP="009F4311">
      <w:pPr>
        <w:pStyle w:val="ae"/>
        <w:tabs>
          <w:tab w:val="left" w:pos="1560"/>
        </w:tabs>
        <w:spacing w:line="276" w:lineRule="auto"/>
        <w:ind w:left="0" w:firstLine="709"/>
        <w:rPr>
          <w:sz w:val="22"/>
          <w:szCs w:val="22"/>
        </w:rPr>
      </w:pPr>
      <w:r w:rsidRPr="00036B79">
        <w:rPr>
          <w:sz w:val="22"/>
          <w:szCs w:val="22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F4311" w:rsidRPr="00036B79" w:rsidRDefault="009F4311" w:rsidP="009F4311">
      <w:pPr>
        <w:pStyle w:val="ae"/>
        <w:tabs>
          <w:tab w:val="left" w:pos="1560"/>
        </w:tabs>
        <w:spacing w:line="276" w:lineRule="auto"/>
        <w:ind w:left="0" w:firstLine="709"/>
        <w:rPr>
          <w:sz w:val="22"/>
          <w:szCs w:val="22"/>
        </w:rPr>
      </w:pPr>
    </w:p>
    <w:p w:rsidR="009F4311" w:rsidRPr="00036B79" w:rsidRDefault="009F4311" w:rsidP="009F4311">
      <w:pPr>
        <w:pStyle w:val="ae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2"/>
          <w:szCs w:val="22"/>
        </w:rPr>
      </w:pPr>
      <w:r w:rsidRPr="00036B79">
        <w:rPr>
          <w:b/>
          <w:bCs/>
          <w:sz w:val="22"/>
          <w:szCs w:val="22"/>
        </w:rPr>
        <w:t>Требования к надежности и живучести продукции.</w:t>
      </w:r>
    </w:p>
    <w:p w:rsidR="009F4311" w:rsidRPr="00036B79" w:rsidRDefault="009F4311" w:rsidP="009F4311">
      <w:pPr>
        <w:pStyle w:val="ae"/>
        <w:tabs>
          <w:tab w:val="left" w:pos="1560"/>
        </w:tabs>
        <w:spacing w:line="276" w:lineRule="auto"/>
        <w:ind w:left="0" w:firstLine="709"/>
        <w:rPr>
          <w:sz w:val="22"/>
          <w:szCs w:val="22"/>
        </w:rPr>
      </w:pPr>
      <w:r w:rsidRPr="00036B79">
        <w:rPr>
          <w:sz w:val="22"/>
          <w:szCs w:val="22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F4311" w:rsidRPr="00036B79" w:rsidRDefault="009F4311" w:rsidP="009F4311">
      <w:pPr>
        <w:pStyle w:val="ae"/>
        <w:tabs>
          <w:tab w:val="left" w:pos="1560"/>
        </w:tabs>
        <w:spacing w:line="276" w:lineRule="auto"/>
        <w:ind w:left="0" w:firstLine="709"/>
        <w:rPr>
          <w:sz w:val="22"/>
          <w:szCs w:val="22"/>
        </w:rPr>
      </w:pPr>
    </w:p>
    <w:p w:rsidR="009F4311" w:rsidRPr="00036B79" w:rsidRDefault="009F4311" w:rsidP="009F4311">
      <w:pPr>
        <w:pStyle w:val="ae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2"/>
          <w:szCs w:val="22"/>
        </w:rPr>
      </w:pPr>
      <w:r w:rsidRPr="00036B79">
        <w:rPr>
          <w:b/>
          <w:bCs/>
          <w:sz w:val="22"/>
          <w:szCs w:val="22"/>
        </w:rPr>
        <w:t>Маркировка, состав технической и эксплуатационной документации.</w:t>
      </w:r>
    </w:p>
    <w:p w:rsidR="009F4311" w:rsidRPr="00036B79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 w:val="22"/>
          <w:szCs w:val="22"/>
        </w:rPr>
      </w:pPr>
      <w:r w:rsidRPr="00036B79">
        <w:rPr>
          <w:sz w:val="22"/>
          <w:szCs w:val="22"/>
        </w:rPr>
        <w:t xml:space="preserve">В комплект поставки метизов должны входить документы: </w:t>
      </w:r>
    </w:p>
    <w:p w:rsidR="009F4311" w:rsidRPr="00036B79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 w:val="22"/>
          <w:szCs w:val="22"/>
        </w:rPr>
      </w:pPr>
      <w:r w:rsidRPr="00036B79">
        <w:rPr>
          <w:sz w:val="22"/>
          <w:szCs w:val="22"/>
        </w:rPr>
        <w:t>- паспорт по нормативной документации, утвержденной в установленном порядке;</w:t>
      </w:r>
    </w:p>
    <w:p w:rsidR="009F4311" w:rsidRPr="00036B79" w:rsidRDefault="009F4311" w:rsidP="009F4311">
      <w:pPr>
        <w:pStyle w:val="BodyText21"/>
        <w:tabs>
          <w:tab w:val="left" w:pos="0"/>
          <w:tab w:val="left" w:pos="1134"/>
        </w:tabs>
        <w:spacing w:line="276" w:lineRule="auto"/>
        <w:rPr>
          <w:sz w:val="22"/>
          <w:szCs w:val="22"/>
        </w:rPr>
      </w:pPr>
      <w:r w:rsidRPr="00036B79">
        <w:rPr>
          <w:sz w:val="22"/>
          <w:szCs w:val="22"/>
        </w:rPr>
        <w:t>- сертификат соответствия и свидетельство о приемке на поставляемые метизы, на русском языке.</w:t>
      </w:r>
    </w:p>
    <w:p w:rsidR="009F4311" w:rsidRPr="00036B79" w:rsidRDefault="009F4311" w:rsidP="009F4311">
      <w:pPr>
        <w:pStyle w:val="ae"/>
        <w:tabs>
          <w:tab w:val="left" w:pos="1560"/>
        </w:tabs>
        <w:spacing w:line="276" w:lineRule="auto"/>
        <w:ind w:left="0" w:firstLine="709"/>
        <w:rPr>
          <w:sz w:val="22"/>
          <w:szCs w:val="22"/>
        </w:rPr>
      </w:pPr>
      <w:r w:rsidRPr="00036B79">
        <w:rPr>
          <w:sz w:val="22"/>
          <w:szCs w:val="22"/>
        </w:rPr>
        <w:lastRenderedPageBreak/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F4311" w:rsidRPr="00036B79" w:rsidRDefault="009F4311" w:rsidP="009F4311">
      <w:pPr>
        <w:pStyle w:val="ae"/>
        <w:tabs>
          <w:tab w:val="left" w:pos="1560"/>
        </w:tabs>
        <w:ind w:left="0" w:firstLine="709"/>
        <w:rPr>
          <w:sz w:val="22"/>
          <w:szCs w:val="22"/>
        </w:rPr>
      </w:pPr>
      <w:r w:rsidRPr="00036B79">
        <w:rPr>
          <w:sz w:val="22"/>
          <w:szCs w:val="22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3A2076" w:rsidRPr="00036B79">
        <w:rPr>
          <w:sz w:val="22"/>
          <w:szCs w:val="22"/>
        </w:rPr>
        <w:t>-2013</w:t>
      </w:r>
      <w:r w:rsidRPr="00036B79">
        <w:rPr>
          <w:sz w:val="22"/>
          <w:szCs w:val="22"/>
        </w:rPr>
        <w:t xml:space="preserve"> по монтажу, обеспечению правильной и безопасной эксплуатации, технического обслуживания поставляемых метизов. </w:t>
      </w:r>
    </w:p>
    <w:p w:rsidR="00516E83" w:rsidRPr="00036B79" w:rsidRDefault="00516E83" w:rsidP="00516E83">
      <w:pPr>
        <w:tabs>
          <w:tab w:val="left" w:pos="1134"/>
        </w:tabs>
        <w:spacing w:before="240" w:after="120"/>
        <w:ind w:firstLine="567"/>
        <w:rPr>
          <w:b/>
          <w:sz w:val="22"/>
          <w:szCs w:val="22"/>
        </w:rPr>
      </w:pPr>
      <w:r w:rsidRPr="00036B79">
        <w:rPr>
          <w:b/>
          <w:sz w:val="22"/>
          <w:szCs w:val="22"/>
        </w:rPr>
        <w:t>6.</w:t>
      </w:r>
      <w:r w:rsidRPr="00036B79">
        <w:rPr>
          <w:b/>
          <w:sz w:val="22"/>
          <w:szCs w:val="22"/>
        </w:rPr>
        <w:tab/>
      </w:r>
      <w:r w:rsidRPr="00036B79">
        <w:rPr>
          <w:b/>
          <w:bCs/>
          <w:sz w:val="22"/>
          <w:szCs w:val="22"/>
        </w:rPr>
        <w:t>Сроки</w:t>
      </w:r>
      <w:r w:rsidRPr="00036B79">
        <w:rPr>
          <w:b/>
          <w:sz w:val="22"/>
          <w:szCs w:val="22"/>
        </w:rPr>
        <w:t xml:space="preserve"> и очередность поставки.</w:t>
      </w:r>
    </w:p>
    <w:p w:rsidR="00516E83" w:rsidRPr="00036B79" w:rsidRDefault="00516E83" w:rsidP="00516E83">
      <w:pPr>
        <w:pStyle w:val="a"/>
        <w:numPr>
          <w:ilvl w:val="0"/>
          <w:numId w:val="0"/>
        </w:numPr>
        <w:ind w:firstLine="567"/>
        <w:rPr>
          <w:rFonts w:eastAsia="Calibri"/>
          <w:b w:val="0"/>
          <w:bCs w:val="0"/>
          <w:sz w:val="22"/>
          <w:szCs w:val="22"/>
        </w:rPr>
      </w:pPr>
      <w:r w:rsidRPr="00036B79">
        <w:rPr>
          <w:b w:val="0"/>
          <w:bCs w:val="0"/>
          <w:sz w:val="22"/>
          <w:szCs w:val="22"/>
        </w:rPr>
        <w:t>Начало: с момента заключения договора.</w:t>
      </w:r>
    </w:p>
    <w:p w:rsidR="00516E83" w:rsidRPr="00036B79" w:rsidRDefault="00516E83" w:rsidP="00516E83">
      <w:pPr>
        <w:ind w:firstLine="567"/>
        <w:rPr>
          <w:sz w:val="22"/>
          <w:szCs w:val="22"/>
        </w:rPr>
      </w:pPr>
      <w:r w:rsidRPr="00036B79">
        <w:rPr>
          <w:bCs/>
          <w:sz w:val="22"/>
          <w:szCs w:val="22"/>
        </w:rPr>
        <w:t>Окончание: в течение 10 (десяти) календарных дней с момента подачи заявки от филиала, но не позднее 15.03.2024 г.</w:t>
      </w:r>
    </w:p>
    <w:p w:rsidR="00516E83" w:rsidRPr="00036B79" w:rsidRDefault="00516E83" w:rsidP="00516E83">
      <w:pPr>
        <w:ind w:firstLine="567"/>
        <w:rPr>
          <w:sz w:val="22"/>
          <w:szCs w:val="22"/>
        </w:rPr>
      </w:pPr>
      <w:r w:rsidRPr="00036B79">
        <w:rPr>
          <w:sz w:val="22"/>
          <w:szCs w:val="22"/>
        </w:rPr>
        <w:t>Базис поставки – склад Покупателя. Поставка товара осуществляется за счёт Поставщика на склад Покупателя, размещённый по адресу: г. Тамбов, ул. Авиационная, д. 149.</w:t>
      </w:r>
    </w:p>
    <w:p w:rsidR="009F4311" w:rsidRPr="00036B79" w:rsidRDefault="009F4311" w:rsidP="009F4311">
      <w:pPr>
        <w:tabs>
          <w:tab w:val="left" w:pos="709"/>
          <w:tab w:val="left" w:pos="1560"/>
        </w:tabs>
        <w:spacing w:line="276" w:lineRule="auto"/>
        <w:ind w:firstLine="709"/>
        <w:rPr>
          <w:sz w:val="22"/>
          <w:szCs w:val="22"/>
        </w:rPr>
      </w:pPr>
    </w:p>
    <w:p w:rsidR="009F4311" w:rsidRPr="00036B79" w:rsidRDefault="009F4311" w:rsidP="00516E83">
      <w:pPr>
        <w:pStyle w:val="ae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rPr>
          <w:sz w:val="22"/>
          <w:szCs w:val="22"/>
        </w:rPr>
      </w:pPr>
      <w:r w:rsidRPr="00036B79">
        <w:rPr>
          <w:b/>
          <w:bCs/>
          <w:sz w:val="22"/>
          <w:szCs w:val="22"/>
        </w:rPr>
        <w:t>Правила приемки продукции.</w:t>
      </w:r>
    </w:p>
    <w:p w:rsidR="009F4311" w:rsidRPr="00036B79" w:rsidRDefault="009F4311" w:rsidP="00516E83">
      <w:pPr>
        <w:pStyle w:val="BodyText21"/>
        <w:tabs>
          <w:tab w:val="left" w:pos="0"/>
          <w:tab w:val="left" w:pos="1134"/>
        </w:tabs>
        <w:spacing w:line="276" w:lineRule="auto"/>
        <w:rPr>
          <w:sz w:val="22"/>
          <w:szCs w:val="22"/>
        </w:rPr>
      </w:pPr>
      <w:r w:rsidRPr="00036B79">
        <w:rPr>
          <w:sz w:val="22"/>
          <w:szCs w:val="22"/>
        </w:rPr>
        <w:t>Каждая партия метизов должна пройти входной контроль, осуществл</w:t>
      </w:r>
      <w:r w:rsidR="003F3A0E" w:rsidRPr="00036B79">
        <w:rPr>
          <w:sz w:val="22"/>
          <w:szCs w:val="22"/>
        </w:rPr>
        <w:t>яемый представителями филиалов П</w:t>
      </w:r>
      <w:r w:rsidRPr="00036B79">
        <w:rPr>
          <w:sz w:val="22"/>
          <w:szCs w:val="22"/>
        </w:rPr>
        <w:t>АО «</w:t>
      </w:r>
      <w:r w:rsidR="00A73071" w:rsidRPr="00036B79">
        <w:rPr>
          <w:sz w:val="22"/>
          <w:szCs w:val="22"/>
        </w:rPr>
        <w:t>Россети Центр</w:t>
      </w:r>
      <w:r w:rsidRPr="00036B79">
        <w:rPr>
          <w:sz w:val="22"/>
          <w:szCs w:val="22"/>
        </w:rPr>
        <w:t>» и ответственными представителями Поставщика при получении их на склад.</w:t>
      </w:r>
    </w:p>
    <w:p w:rsidR="009F4311" w:rsidRPr="00036B79" w:rsidRDefault="009F4311" w:rsidP="009F431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2"/>
          <w:szCs w:val="22"/>
        </w:rPr>
      </w:pPr>
      <w:r w:rsidRPr="00036B79">
        <w:rPr>
          <w:sz w:val="22"/>
          <w:szCs w:val="22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16E83" w:rsidRPr="00036B79" w:rsidRDefault="00516E83" w:rsidP="009F431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2"/>
          <w:szCs w:val="22"/>
        </w:rPr>
      </w:pPr>
    </w:p>
    <w:p w:rsidR="00516E83" w:rsidRPr="00036B79" w:rsidRDefault="00516E83" w:rsidP="009F431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2"/>
          <w:szCs w:val="22"/>
        </w:rPr>
      </w:pPr>
    </w:p>
    <w:p w:rsidR="00516E83" w:rsidRPr="00036B79" w:rsidRDefault="00516E83" w:rsidP="00516E83">
      <w:pPr>
        <w:rPr>
          <w:sz w:val="22"/>
          <w:szCs w:val="22"/>
        </w:rPr>
      </w:pPr>
      <w:bookmarkStart w:id="1" w:name="_Hlk89336698"/>
      <w:r w:rsidRPr="00036B79">
        <w:rPr>
          <w:sz w:val="22"/>
          <w:szCs w:val="22"/>
        </w:rPr>
        <w:t xml:space="preserve">Начальник службы релейной защиты, </w:t>
      </w:r>
    </w:p>
    <w:p w:rsidR="00516E83" w:rsidRPr="00036B79" w:rsidRDefault="00516E83" w:rsidP="00516E83">
      <w:pPr>
        <w:rPr>
          <w:sz w:val="22"/>
          <w:szCs w:val="22"/>
        </w:rPr>
      </w:pPr>
      <w:r w:rsidRPr="00036B79">
        <w:rPr>
          <w:sz w:val="22"/>
          <w:szCs w:val="22"/>
        </w:rPr>
        <w:t xml:space="preserve">автоматики, измерений и метрологии </w:t>
      </w:r>
    </w:p>
    <w:p w:rsidR="008F73A3" w:rsidRPr="00036B79" w:rsidRDefault="00516E83" w:rsidP="00516E83">
      <w:pPr>
        <w:rPr>
          <w:sz w:val="22"/>
          <w:szCs w:val="22"/>
        </w:rPr>
      </w:pPr>
      <w:r w:rsidRPr="00036B79">
        <w:rPr>
          <w:sz w:val="22"/>
          <w:szCs w:val="22"/>
        </w:rPr>
        <w:t>филиала ПАО «Россети Центр» - «Тамбовэнерго»</w:t>
      </w:r>
      <w:r w:rsidRPr="00036B79">
        <w:rPr>
          <w:sz w:val="22"/>
          <w:szCs w:val="22"/>
        </w:rPr>
        <w:tab/>
      </w:r>
      <w:r w:rsidRPr="00036B79">
        <w:rPr>
          <w:sz w:val="22"/>
          <w:szCs w:val="22"/>
        </w:rPr>
        <w:tab/>
      </w:r>
      <w:bookmarkStart w:id="2" w:name="_GoBack"/>
      <w:bookmarkEnd w:id="2"/>
      <w:r w:rsidRPr="00036B79">
        <w:rPr>
          <w:sz w:val="22"/>
          <w:szCs w:val="22"/>
        </w:rPr>
        <w:t xml:space="preserve"> </w:t>
      </w:r>
      <w:r w:rsidRPr="00036B79">
        <w:rPr>
          <w:sz w:val="22"/>
          <w:szCs w:val="22"/>
        </w:rPr>
        <w:tab/>
      </w:r>
      <w:r w:rsidRPr="00036B79">
        <w:rPr>
          <w:sz w:val="22"/>
          <w:szCs w:val="22"/>
        </w:rPr>
        <w:tab/>
        <w:t xml:space="preserve"> А.В. Евсеев</w:t>
      </w:r>
      <w:bookmarkEnd w:id="1"/>
    </w:p>
    <w:sectPr w:rsidR="008F73A3" w:rsidRPr="00036B79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A3A" w:rsidRDefault="00B51A3A">
      <w:r>
        <w:separator/>
      </w:r>
    </w:p>
  </w:endnote>
  <w:endnote w:type="continuationSeparator" w:id="0">
    <w:p w:rsidR="00B51A3A" w:rsidRDefault="00B51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A3A" w:rsidRDefault="00B51A3A">
      <w:r>
        <w:separator/>
      </w:r>
    </w:p>
  </w:footnote>
  <w:footnote w:type="continuationSeparator" w:id="0">
    <w:p w:rsidR="00B51A3A" w:rsidRDefault="00B51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048" w:rsidRDefault="002C524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D704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D7048">
      <w:rPr>
        <w:rStyle w:val="a8"/>
        <w:noProof/>
      </w:rPr>
      <w:t>1</w:t>
    </w:r>
    <w:r>
      <w:rPr>
        <w:rStyle w:val="a8"/>
      </w:rPr>
      <w:fldChar w:fldCharType="end"/>
    </w:r>
  </w:p>
  <w:p w:rsidR="00AD7048" w:rsidRDefault="00AD704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B5030F2"/>
    <w:multiLevelType w:val="hybridMultilevel"/>
    <w:tmpl w:val="DF1029E6"/>
    <w:lvl w:ilvl="0" w:tplc="004A997E">
      <w:start w:val="1"/>
      <w:numFmt w:val="decimal"/>
      <w:lvlText w:val="%1."/>
      <w:lvlJc w:val="left"/>
      <w:pPr>
        <w:ind w:left="824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trike w:val="0"/>
        <w:dstrike w:val="0"/>
        <w:sz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B9473AB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5F2558D5"/>
    <w:multiLevelType w:val="multilevel"/>
    <w:tmpl w:val="FDC64426"/>
    <w:lvl w:ilvl="0">
      <w:start w:val="7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5"/>
  </w:num>
  <w:num w:numId="1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50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B79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6FA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B5F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076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2ACE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A0E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0F28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6E83"/>
    <w:rsid w:val="0051779A"/>
    <w:rsid w:val="00521C4A"/>
    <w:rsid w:val="0052201D"/>
    <w:rsid w:val="005221A2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270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2F31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5E52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41D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E5B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9E4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639A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63F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ADE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311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C9B"/>
    <w:rsid w:val="00A65193"/>
    <w:rsid w:val="00A66CCC"/>
    <w:rsid w:val="00A67B38"/>
    <w:rsid w:val="00A70A4F"/>
    <w:rsid w:val="00A72317"/>
    <w:rsid w:val="00A73071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A3A"/>
    <w:rsid w:val="00B51EB6"/>
    <w:rsid w:val="00B54E2D"/>
    <w:rsid w:val="00B55DE6"/>
    <w:rsid w:val="00B57303"/>
    <w:rsid w:val="00B57A29"/>
    <w:rsid w:val="00B60500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830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14E2"/>
    <w:rsid w:val="00BC2F29"/>
    <w:rsid w:val="00BC374E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207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3C2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658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28167-A85A-482E-84DA-F5698FEA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AD52A0"/>
    <w:pPr>
      <w:ind w:firstLine="851"/>
      <w:jc w:val="both"/>
    </w:pPr>
  </w:style>
  <w:style w:type="paragraph" w:styleId="1">
    <w:name w:val="heading 1"/>
    <w:basedOn w:val="a1"/>
    <w:next w:val="a1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1"/>
    <w:next w:val="a1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1"/>
    <w:next w:val="a1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1"/>
    <w:next w:val="a1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1"/>
    <w:next w:val="a1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1"/>
    <w:next w:val="a1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1"/>
    <w:next w:val="a1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1"/>
    <w:next w:val="a1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87407B"/>
    <w:pPr>
      <w:ind w:left="720" w:hanging="720"/>
      <w:jc w:val="center"/>
    </w:pPr>
    <w:rPr>
      <w:sz w:val="28"/>
    </w:rPr>
  </w:style>
  <w:style w:type="paragraph" w:styleId="a7">
    <w:name w:val="header"/>
    <w:basedOn w:val="a1"/>
    <w:rsid w:val="0087407B"/>
    <w:pPr>
      <w:tabs>
        <w:tab w:val="center" w:pos="4153"/>
        <w:tab w:val="right" w:pos="8306"/>
      </w:tabs>
    </w:pPr>
  </w:style>
  <w:style w:type="character" w:styleId="a8">
    <w:name w:val="page number"/>
    <w:basedOn w:val="a2"/>
    <w:rsid w:val="0087407B"/>
  </w:style>
  <w:style w:type="paragraph" w:styleId="a9">
    <w:name w:val="Body Text"/>
    <w:basedOn w:val="a1"/>
    <w:rsid w:val="0087407B"/>
    <w:rPr>
      <w:sz w:val="26"/>
    </w:rPr>
  </w:style>
  <w:style w:type="paragraph" w:styleId="21">
    <w:name w:val="Body Text Indent 2"/>
    <w:basedOn w:val="a1"/>
    <w:rsid w:val="0087407B"/>
    <w:pPr>
      <w:ind w:left="5040"/>
    </w:pPr>
    <w:rPr>
      <w:sz w:val="24"/>
    </w:rPr>
  </w:style>
  <w:style w:type="paragraph" w:styleId="30">
    <w:name w:val="Body Text Indent 3"/>
    <w:basedOn w:val="a1"/>
    <w:rsid w:val="0087407B"/>
    <w:pPr>
      <w:ind w:firstLine="709"/>
    </w:pPr>
    <w:rPr>
      <w:sz w:val="26"/>
    </w:rPr>
  </w:style>
  <w:style w:type="paragraph" w:customStyle="1" w:styleId="aa">
    <w:name w:val="Список определений"/>
    <w:basedOn w:val="a1"/>
    <w:next w:val="a1"/>
    <w:rsid w:val="0087407B"/>
    <w:pPr>
      <w:ind w:left="360"/>
    </w:pPr>
    <w:rPr>
      <w:snapToGrid w:val="0"/>
      <w:sz w:val="24"/>
    </w:rPr>
  </w:style>
  <w:style w:type="paragraph" w:styleId="ab">
    <w:name w:val="footer"/>
    <w:basedOn w:val="a1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3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1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1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6">
    <w:name w:val="Основной текст с отступом Знак"/>
    <w:link w:val="a5"/>
    <w:rsid w:val="004F4028"/>
    <w:rPr>
      <w:sz w:val="28"/>
    </w:rPr>
  </w:style>
  <w:style w:type="paragraph" w:styleId="ae">
    <w:name w:val="List Paragraph"/>
    <w:basedOn w:val="a1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1"/>
    <w:rsid w:val="00C751BA"/>
    <w:pPr>
      <w:ind w:firstLine="709"/>
    </w:pPr>
    <w:rPr>
      <w:sz w:val="24"/>
    </w:rPr>
  </w:style>
  <w:style w:type="paragraph" w:styleId="a0">
    <w:name w:val="List Number"/>
    <w:basedOn w:val="a1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2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2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1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1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1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2"/>
    <w:link w:val="2"/>
    <w:rsid w:val="009F4311"/>
    <w:rPr>
      <w:b/>
      <w:sz w:val="28"/>
    </w:rPr>
  </w:style>
  <w:style w:type="character" w:customStyle="1" w:styleId="af4">
    <w:name w:val="Оглавление!!!! Знак"/>
    <w:link w:val="a"/>
    <w:locked/>
    <w:rsid w:val="00516E83"/>
    <w:rPr>
      <w:b/>
      <w:bCs/>
    </w:rPr>
  </w:style>
  <w:style w:type="paragraph" w:customStyle="1" w:styleId="a">
    <w:name w:val="Оглавление!!!!"/>
    <w:basedOn w:val="a1"/>
    <w:link w:val="af4"/>
    <w:rsid w:val="00516E83"/>
    <w:pPr>
      <w:numPr>
        <w:numId w:val="15"/>
      </w:numPr>
      <w:contextualSpacing/>
      <w:jc w:val="left"/>
    </w:pPr>
    <w:rPr>
      <w:b/>
      <w:bCs/>
    </w:rPr>
  </w:style>
  <w:style w:type="paragraph" w:styleId="af5">
    <w:name w:val="Balloon Text"/>
    <w:basedOn w:val="a1"/>
    <w:link w:val="af6"/>
    <w:semiHidden/>
    <w:unhideWhenUsed/>
    <w:rsid w:val="00036B79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semiHidden/>
    <w:rsid w:val="00036B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63B96-49EF-4235-AA38-2538B3FAE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A905C-B42D-459A-B51B-1417289191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4FEB52C-A3E4-437A-9EFA-658C854874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CB2394-3C0F-40B9-B7F3-09A4C056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45</TotalTime>
  <Pages>1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Скосарев Алексей Евгеньевич</cp:lastModifiedBy>
  <cp:revision>16</cp:revision>
  <cp:lastPrinted>2023-09-28T05:32:00Z</cp:lastPrinted>
  <dcterms:created xsi:type="dcterms:W3CDTF">2015-03-31T12:57:00Z</dcterms:created>
  <dcterms:modified xsi:type="dcterms:W3CDTF">2023-09-28T05:32:00Z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