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F61F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308A_010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F58" w:rsidRPr="00F61F58" w:rsidRDefault="00F61F58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2108388</w:t>
            </w:r>
          </w:p>
        </w:tc>
      </w:tr>
    </w:tbl>
    <w:p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7E6B44">
        <w:rPr>
          <w:b/>
          <w:sz w:val="26"/>
          <w:szCs w:val="26"/>
        </w:rPr>
        <w:t>МУН-2</w:t>
      </w:r>
      <w:r w:rsidR="00D91C8F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7E6B44" w:rsidRDefault="007E6B44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262D6F" w:rsidRDefault="007E6B44" w:rsidP="007E6B4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92722">
              <w:rPr>
                <w:sz w:val="26"/>
                <w:szCs w:val="26"/>
              </w:rPr>
              <w:t xml:space="preserve">ЭД </w:t>
            </w:r>
            <w:r>
              <w:rPr>
                <w:sz w:val="26"/>
                <w:szCs w:val="26"/>
              </w:rPr>
              <w:t>МУН-</w:t>
            </w:r>
            <w:bookmarkStart w:id="1" w:name="_GoBack"/>
            <w:bookmarkEnd w:id="1"/>
            <w:r>
              <w:rPr>
                <w:sz w:val="26"/>
                <w:szCs w:val="26"/>
              </w:rPr>
              <w:t xml:space="preserve">2       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</w:t>
            </w:r>
            <w:proofErr w:type="gramStart"/>
            <w:r>
              <w:rPr>
                <w:color w:val="000000"/>
                <w:sz w:val="24"/>
                <w:szCs w:val="24"/>
              </w:rPr>
              <w:t>Вт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- 120</w:t>
            </w:r>
            <w:r w:rsidR="00A65DF2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6C5D3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D62AAF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62AAF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62AAF">
              <w:rPr>
                <w:color w:val="000000"/>
                <w:sz w:val="24"/>
                <w:szCs w:val="24"/>
              </w:rPr>
              <w:t xml:space="preserve"> (не более) – </w:t>
            </w:r>
            <w:r>
              <w:rPr>
                <w:color w:val="000000"/>
                <w:sz w:val="24"/>
                <w:szCs w:val="24"/>
              </w:rPr>
              <w:t>4,4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965DF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792722">
              <w:rPr>
                <w:sz w:val="26"/>
                <w:szCs w:val="26"/>
              </w:rPr>
              <w:t>IM1001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7E6B44" w:rsidTr="008C7686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6C5D3E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75345A" w:rsidRPr="00B00607" w:rsidRDefault="0075345A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 w:rsidR="00B0060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D378AA" w:rsidRPr="00B00607" w:rsidRDefault="00B00607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D378AA" w:rsidRPr="001313C2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4857F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1F30F4" w:rsidRPr="004C22DB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ГОСТ 16264.3-85 «Двигатели коллекторные. Общие технические условия».</w:t>
      </w:r>
    </w:p>
    <w:p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26515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26515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F30F4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044" w:rsidRDefault="00813044">
      <w:r>
        <w:separator/>
      </w:r>
    </w:p>
  </w:endnote>
  <w:endnote w:type="continuationSeparator" w:id="0">
    <w:p w:rsidR="00813044" w:rsidRDefault="00813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044" w:rsidRDefault="00813044">
      <w:r>
        <w:separator/>
      </w:r>
    </w:p>
  </w:footnote>
  <w:footnote w:type="continuationSeparator" w:id="0">
    <w:p w:rsidR="00813044" w:rsidRDefault="00813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F6B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944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75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39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1ED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3C1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3C21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87863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E6B44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044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5B3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AC4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6515"/>
    <w:rsid w:val="00A27203"/>
    <w:rsid w:val="00A27559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698A"/>
    <w:rsid w:val="00A57AE8"/>
    <w:rsid w:val="00A603CB"/>
    <w:rsid w:val="00A60A6E"/>
    <w:rsid w:val="00A61E88"/>
    <w:rsid w:val="00A65193"/>
    <w:rsid w:val="00A65DF2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54A3"/>
    <w:rsid w:val="00A86855"/>
    <w:rsid w:val="00A87061"/>
    <w:rsid w:val="00A90F72"/>
    <w:rsid w:val="00A93000"/>
    <w:rsid w:val="00A937CA"/>
    <w:rsid w:val="00A97BB7"/>
    <w:rsid w:val="00A97E27"/>
    <w:rsid w:val="00AA0527"/>
    <w:rsid w:val="00AA0C8B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D76D9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37461"/>
    <w:rsid w:val="00B4184D"/>
    <w:rsid w:val="00B42BD5"/>
    <w:rsid w:val="00B43052"/>
    <w:rsid w:val="00B45886"/>
    <w:rsid w:val="00B45EAF"/>
    <w:rsid w:val="00B47B70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33DC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0563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2F4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E6F7A"/>
    <w:rsid w:val="00CF04E4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A29"/>
    <w:rsid w:val="00D728D9"/>
    <w:rsid w:val="00D7328A"/>
    <w:rsid w:val="00D73CA5"/>
    <w:rsid w:val="00D74B1E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36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013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1F5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2C6D"/>
    <w:rsid w:val="00F93B1C"/>
    <w:rsid w:val="00F95B3C"/>
    <w:rsid w:val="00F969B1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C511CD-1E18-4AD1-83E0-1EC2B1E3E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F0FFE94-B738-493D-B72F-6E20D92A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Лычагин Максим Сергеевич</cp:lastModifiedBy>
  <cp:revision>80</cp:revision>
  <cp:lastPrinted>2010-09-30T13:29:00Z</cp:lastPrinted>
  <dcterms:created xsi:type="dcterms:W3CDTF">2014-07-16T06:01:00Z</dcterms:created>
  <dcterms:modified xsi:type="dcterms:W3CDTF">2015-11-11T11:13:00Z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