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E06A4A" w:rsidRPr="00E06A4A">
        <w:rPr>
          <w:sz w:val="28"/>
          <w:szCs w:val="28"/>
        </w:rPr>
        <w:t>8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1 от </w:t>
      </w:r>
      <w:r w:rsidR="006275DD" w:rsidRPr="006275DD">
        <w:rPr>
          <w:sz w:val="24"/>
          <w:szCs w:val="24"/>
        </w:rPr>
        <w:t>12</w:t>
      </w:r>
      <w:r w:rsidR="00E409ED">
        <w:rPr>
          <w:sz w:val="24"/>
          <w:szCs w:val="24"/>
        </w:rPr>
        <w:t>.0</w:t>
      </w:r>
      <w:r w:rsidR="00CF2A82">
        <w:rPr>
          <w:sz w:val="24"/>
          <w:szCs w:val="24"/>
        </w:rPr>
        <w:t>1</w:t>
      </w:r>
      <w:r w:rsidR="00E409ED">
        <w:rPr>
          <w:sz w:val="24"/>
          <w:szCs w:val="24"/>
        </w:rPr>
        <w:t>.201</w:t>
      </w:r>
      <w:r w:rsidR="00E06A4A" w:rsidRPr="00E06A4A">
        <w:rPr>
          <w:sz w:val="24"/>
          <w:szCs w:val="24"/>
        </w:rPr>
        <w:t>8</w:t>
      </w:r>
      <w:r w:rsidR="00E409ED">
        <w:rPr>
          <w:sz w:val="24"/>
          <w:szCs w:val="24"/>
        </w:rPr>
        <w:t xml:space="preserve"> г</w:t>
      </w:r>
    </w:p>
    <w:p w:rsidR="00CF2A82" w:rsidRDefault="00CF2A82" w:rsidP="00B8180A">
      <w:pPr>
        <w:jc w:val="center"/>
        <w:rPr>
          <w:sz w:val="28"/>
          <w:szCs w:val="28"/>
        </w:rPr>
      </w:pPr>
      <w:r w:rsidRPr="00CF2A82">
        <w:rPr>
          <w:sz w:val="28"/>
          <w:szCs w:val="28"/>
        </w:rPr>
        <w:t xml:space="preserve">на оказание услуг по техническому обслуживанию инженерно-технических средств охраны, установленных на объектах филиала </w:t>
      </w:r>
    </w:p>
    <w:p w:rsidR="00D80AA2" w:rsidRPr="00B8180A" w:rsidRDefault="00CF2A82" w:rsidP="00B818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F2A82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CF2A82">
        <w:rPr>
          <w:sz w:val="28"/>
          <w:szCs w:val="28"/>
        </w:rPr>
        <w:t>»</w:t>
      </w:r>
    </w:p>
    <w:p w:rsidR="00647228" w:rsidRPr="00364DE9" w:rsidRDefault="00647228" w:rsidP="005778E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866DA6" w:rsidRDefault="003C757D" w:rsidP="00B8180A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АО «МРСК Центра» - «Орелэнерго» производит 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>на оказание услуг по техническому обслуживанию инженерно-технических средств охраны, установленных на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 xml:space="preserve"> объектах филиала</w:t>
      </w:r>
      <w:r w:rsidR="006F2F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1DC1">
        <w:rPr>
          <w:rFonts w:ascii="Times New Roman" w:hAnsi="Times New Roman" w:cs="Times New Roman"/>
          <w:b/>
          <w:sz w:val="28"/>
          <w:szCs w:val="28"/>
        </w:rPr>
        <w:t>Объём оказываемой услуги.</w:t>
      </w:r>
    </w:p>
    <w:p w:rsidR="006F2F49" w:rsidRDefault="00403427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И</w:t>
      </w:r>
      <w:r w:rsidR="00E06A4A" w:rsidRPr="00E06A4A">
        <w:rPr>
          <w:rFonts w:eastAsia="Calibri"/>
          <w:iCs/>
          <w:sz w:val="28"/>
          <w:szCs w:val="28"/>
          <w:lang w:eastAsia="en-US" w:bidi="en-US"/>
        </w:rPr>
        <w:t>нженерно-технических средств охраны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установлены на </w:t>
      </w:r>
      <w:r w:rsidR="00CF2A82">
        <w:rPr>
          <w:rFonts w:eastAsia="Calibri"/>
          <w:iCs/>
          <w:sz w:val="28"/>
          <w:szCs w:val="28"/>
          <w:lang w:eastAsia="en-US" w:bidi="en-US"/>
        </w:rPr>
        <w:t>15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объектах филиала </w:t>
      </w:r>
      <w:r w:rsidR="00CF2A82">
        <w:rPr>
          <w:rFonts w:eastAsia="Calibri"/>
          <w:iCs/>
          <w:sz w:val="28"/>
          <w:szCs w:val="28"/>
          <w:lang w:eastAsia="en-US" w:bidi="en-US"/>
        </w:rPr>
        <w:t>П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>АО «МРСК Центра»</w:t>
      </w:r>
      <w:r w:rsidR="00DD2AC0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>-</w:t>
      </w:r>
      <w:r w:rsidR="00DD2AC0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F2F49">
        <w:rPr>
          <w:rFonts w:eastAsia="Calibri"/>
          <w:iCs/>
          <w:sz w:val="28"/>
          <w:szCs w:val="28"/>
          <w:lang w:eastAsia="en-US" w:bidi="en-US"/>
        </w:rPr>
        <w:t>«Орелэнерго»: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6F2F49" w:rsidRPr="006F2F49" w:rsidTr="00DD2AC0">
        <w:trPr>
          <w:trHeight w:val="276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F49" w:rsidRPr="00DD2AC0" w:rsidRDefault="006F2F49" w:rsidP="00DD2A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D2AC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1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49" w:rsidRPr="006F2F49" w:rsidRDefault="006F2F49" w:rsidP="006F2F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2F49">
              <w:rPr>
                <w:b/>
                <w:bCs/>
                <w:color w:val="000000"/>
                <w:sz w:val="24"/>
                <w:szCs w:val="24"/>
              </w:rPr>
              <w:t>Название объекта, адрес</w:t>
            </w: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1227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3B8D" w:rsidRPr="006F2F49" w:rsidTr="00D83B8D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C35B90" w:rsidRDefault="00D83B8D" w:rsidP="00D8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пл. Мира, д. 2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Орловский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DD2AC0">
              <w:rPr>
                <w:color w:val="000000"/>
                <w:sz w:val="24"/>
                <w:szCs w:val="24"/>
              </w:rPr>
              <w:t>г. Орел, ул. Высоковольтная, 9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Мценский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</w:t>
            </w:r>
            <w:r>
              <w:rPr>
                <w:noProof/>
                <w:sz w:val="24"/>
                <w:szCs w:val="24"/>
              </w:rPr>
              <w:t>. Мценск, ул. Автомагистраль, 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Ливенский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 xml:space="preserve">г. Ливны, ул. Энергетиков, д. </w:t>
            </w:r>
            <w:r>
              <w:rPr>
                <w:noProof/>
                <w:sz w:val="24"/>
                <w:szCs w:val="24"/>
              </w:rPr>
              <w:t>1а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«Советская»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Наугорское шоссе, 7б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«Юго-Восточная»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ул. Новосильское шоссе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«Железнодорожная»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ул. Молдавская, 27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73636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73636" w:rsidP="00D7363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ул. Советская, 15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6F0B8A">
            <w:pPr>
              <w:rPr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 xml:space="preserve">Орловский район, д. Жилино, ул. </w:t>
            </w:r>
            <w:proofErr w:type="spellStart"/>
            <w:r w:rsidRPr="00723C31">
              <w:rPr>
                <w:sz w:val="24"/>
                <w:szCs w:val="24"/>
              </w:rPr>
              <w:t>Болховское</w:t>
            </w:r>
            <w:proofErr w:type="spellEnd"/>
            <w:r w:rsidRPr="00723C31">
              <w:rPr>
                <w:sz w:val="24"/>
                <w:szCs w:val="24"/>
              </w:rPr>
              <w:t xml:space="preserve"> шоссе, д.65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6F0B8A">
            <w:pPr>
              <w:rPr>
                <w:color w:val="000000"/>
                <w:sz w:val="24"/>
                <w:szCs w:val="24"/>
              </w:rPr>
            </w:pPr>
            <w:proofErr w:type="gramStart"/>
            <w:r w:rsidRPr="00723C31">
              <w:rPr>
                <w:color w:val="000000"/>
                <w:sz w:val="24"/>
                <w:szCs w:val="24"/>
              </w:rPr>
              <w:t>Ремонтно-производ</w:t>
            </w:r>
            <w:r>
              <w:rPr>
                <w:color w:val="000000"/>
                <w:sz w:val="24"/>
                <w:szCs w:val="24"/>
              </w:rPr>
              <w:t>ственная база Свердловского РЭС</w:t>
            </w:r>
            <w:proofErr w:type="gramEnd"/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Свердловский район, пос. Змиёвка, ул. Кирова, д.77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Ремонтно-производственная база Троснянского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Троснянский район, пос. Тросна, ул. Советская, д.10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D73636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 xml:space="preserve">Ремонтно-производственная база </w:t>
            </w:r>
            <w:r w:rsidR="00D73636">
              <w:rPr>
                <w:noProof/>
                <w:sz w:val="24"/>
                <w:szCs w:val="24"/>
              </w:rPr>
              <w:t>Знаменского</w:t>
            </w:r>
            <w:r w:rsidRPr="00723C31">
              <w:rPr>
                <w:noProof/>
                <w:sz w:val="24"/>
                <w:szCs w:val="24"/>
              </w:rPr>
              <w:t xml:space="preserve">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73636" w:rsidP="00D73636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Знаменский</w:t>
            </w:r>
            <w:r w:rsidR="00D83B8D">
              <w:rPr>
                <w:noProof/>
                <w:sz w:val="24"/>
                <w:szCs w:val="24"/>
              </w:rPr>
              <w:t xml:space="preserve"> район</w:t>
            </w:r>
            <w:r w:rsidR="00D83B8D" w:rsidRPr="00723C31">
              <w:rPr>
                <w:noProof/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с</w:t>
            </w:r>
            <w:r w:rsidR="00D83B8D" w:rsidRPr="00723C31">
              <w:rPr>
                <w:noProof/>
                <w:sz w:val="24"/>
                <w:szCs w:val="24"/>
              </w:rPr>
              <w:t xml:space="preserve">. </w:t>
            </w:r>
            <w:r>
              <w:rPr>
                <w:noProof/>
                <w:sz w:val="24"/>
                <w:szCs w:val="24"/>
              </w:rPr>
              <w:t>Знаменское</w:t>
            </w:r>
            <w:r w:rsidR="00D83B8D" w:rsidRPr="00723C31">
              <w:rPr>
                <w:noProof/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пер</w:t>
            </w:r>
            <w:r w:rsidR="00D83B8D" w:rsidRPr="00723C31">
              <w:rPr>
                <w:noProof/>
                <w:sz w:val="24"/>
                <w:szCs w:val="24"/>
              </w:rPr>
              <w:t xml:space="preserve">. </w:t>
            </w:r>
            <w:r>
              <w:rPr>
                <w:noProof/>
                <w:sz w:val="24"/>
                <w:szCs w:val="24"/>
              </w:rPr>
              <w:t>Больничный</w:t>
            </w:r>
            <w:r w:rsidR="00D83B8D" w:rsidRPr="00723C31">
              <w:rPr>
                <w:noProof/>
                <w:sz w:val="24"/>
                <w:szCs w:val="24"/>
              </w:rPr>
              <w:t>, д.</w:t>
            </w: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Болховского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 район</w:t>
            </w:r>
            <w:r w:rsidRPr="00A664FC">
              <w:rPr>
                <w:noProof/>
                <w:sz w:val="24"/>
                <w:szCs w:val="24"/>
              </w:rPr>
              <w:t>, г. Болхов, ул. Нагина, д. 31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Кромского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Кромский район</w:t>
            </w:r>
            <w:r w:rsidRPr="00A664FC">
              <w:rPr>
                <w:noProof/>
                <w:sz w:val="24"/>
                <w:szCs w:val="24"/>
              </w:rPr>
              <w:t>, п. Кромы, пер. Козина, д. 21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Ремонтно-производственная база Урицкого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Урицкий район, п. Нарышкино, пер. Промышленный, д. 10</w:t>
            </w:r>
          </w:p>
        </w:tc>
      </w:tr>
    </w:tbl>
    <w:p w:rsidR="00D83B8D" w:rsidRPr="000823E2" w:rsidRDefault="00D83B8D" w:rsidP="00716C21">
      <w:pPr>
        <w:shd w:val="clear" w:color="auto" w:fill="FFFFFF"/>
        <w:spacing w:before="307" w:line="317" w:lineRule="exact"/>
        <w:ind w:firstLine="709"/>
        <w:jc w:val="both"/>
        <w:rPr>
          <w:sz w:val="28"/>
          <w:szCs w:val="28"/>
        </w:rPr>
      </w:pPr>
      <w:r w:rsidRPr="000823E2">
        <w:rPr>
          <w:sz w:val="28"/>
          <w:szCs w:val="28"/>
        </w:rPr>
        <w:t xml:space="preserve">Техническое обслуживание и обеспечение работоспособности охватывает </w:t>
      </w:r>
      <w:r w:rsidR="00E06A4A" w:rsidRPr="00E06A4A">
        <w:rPr>
          <w:sz w:val="28"/>
          <w:szCs w:val="28"/>
        </w:rPr>
        <w:t>инженерно-технических средств охраны</w:t>
      </w:r>
      <w:r w:rsidRPr="000823E2">
        <w:rPr>
          <w:sz w:val="28"/>
          <w:szCs w:val="28"/>
        </w:rPr>
        <w:t>, установленные на 1</w:t>
      </w:r>
      <w:r w:rsidR="000823E2" w:rsidRPr="000823E2">
        <w:rPr>
          <w:sz w:val="28"/>
          <w:szCs w:val="28"/>
        </w:rPr>
        <w:t>5</w:t>
      </w:r>
      <w:r w:rsidRPr="000823E2">
        <w:rPr>
          <w:sz w:val="28"/>
          <w:szCs w:val="28"/>
        </w:rPr>
        <w:t xml:space="preserve"> объектах филиала </w:t>
      </w:r>
      <w:r w:rsidR="000823E2" w:rsidRPr="000823E2">
        <w:rPr>
          <w:sz w:val="28"/>
          <w:szCs w:val="28"/>
        </w:rPr>
        <w:t>П</w:t>
      </w:r>
      <w:r w:rsidRPr="000823E2">
        <w:rPr>
          <w:sz w:val="28"/>
          <w:szCs w:val="28"/>
        </w:rPr>
        <w:t>АО «МРСК Центра» - «</w:t>
      </w:r>
      <w:r w:rsidR="000823E2" w:rsidRPr="000823E2">
        <w:rPr>
          <w:sz w:val="28"/>
          <w:szCs w:val="28"/>
        </w:rPr>
        <w:t>Орелэнерго</w:t>
      </w:r>
      <w:r w:rsidRPr="000823E2">
        <w:rPr>
          <w:sz w:val="28"/>
          <w:szCs w:val="28"/>
        </w:rPr>
        <w:t>», включающие в себя следующее</w:t>
      </w:r>
      <w:r w:rsidR="00B9392A">
        <w:rPr>
          <w:sz w:val="28"/>
          <w:szCs w:val="28"/>
        </w:rPr>
        <w:t xml:space="preserve"> основное</w:t>
      </w:r>
      <w:r w:rsidRPr="000823E2">
        <w:rPr>
          <w:sz w:val="28"/>
          <w:szCs w:val="28"/>
        </w:rPr>
        <w:t xml:space="preserve"> оборудование:</w:t>
      </w:r>
    </w:p>
    <w:tbl>
      <w:tblPr>
        <w:tblW w:w="7120" w:type="dxa"/>
        <w:jc w:val="center"/>
        <w:tblInd w:w="-997" w:type="dxa"/>
        <w:tblLook w:val="04A0" w:firstRow="1" w:lastRow="0" w:firstColumn="1" w:lastColumn="0" w:noHBand="0" w:noVBand="1"/>
      </w:tblPr>
      <w:tblGrid>
        <w:gridCol w:w="868"/>
        <w:gridCol w:w="5192"/>
        <w:gridCol w:w="1060"/>
      </w:tblGrid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Видеокамера аналоговая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7DF8">
              <w:rPr>
                <w:sz w:val="24"/>
                <w:szCs w:val="24"/>
              </w:rPr>
              <w:t>11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Видеокамера цифровая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6275D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7DF8">
              <w:rPr>
                <w:sz w:val="24"/>
                <w:szCs w:val="24"/>
              </w:rPr>
              <w:t>0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Видеорегистратор аналоговый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7DF8">
              <w:rPr>
                <w:sz w:val="24"/>
                <w:szCs w:val="24"/>
              </w:rPr>
              <w:t>3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B939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Видеорегистратор цифровой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6275D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3B8D" w:rsidTr="00947DF8">
        <w:trPr>
          <w:trHeight w:val="28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47DF8" w:rsidTr="00947DF8">
        <w:trPr>
          <w:trHeight w:val="31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7DF8" w:rsidRDefault="00947DF8" w:rsidP="00947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DF8" w:rsidRDefault="00947DF8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Турникет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DF8" w:rsidRDefault="00A40B8B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47DF8" w:rsidTr="00947DF8">
        <w:trPr>
          <w:trHeight w:val="31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7DF8" w:rsidRDefault="00947DF8" w:rsidP="00947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DF8" w:rsidRDefault="00947DF8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Контроллер СКУД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7DF8" w:rsidRDefault="00A40B8B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821DC1" w:rsidRPr="006F2F49" w:rsidRDefault="00821DC1" w:rsidP="006F2F49">
      <w:pPr>
        <w:jc w:val="both"/>
        <w:rPr>
          <w:sz w:val="28"/>
          <w:szCs w:val="28"/>
        </w:rPr>
      </w:pPr>
    </w:p>
    <w:p w:rsidR="00821DC1" w:rsidRDefault="003C757D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F2F49" w:rsidRPr="006F2F49">
        <w:rPr>
          <w:b/>
          <w:sz w:val="28"/>
          <w:szCs w:val="28"/>
        </w:rPr>
        <w:t xml:space="preserve">Срок оказания услуг: </w:t>
      </w:r>
    </w:p>
    <w:p w:rsidR="003C757D" w:rsidRPr="00821DC1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Оказание услуг по техническому обслуживанию инженерно-тех</w:t>
      </w:r>
      <w:r>
        <w:rPr>
          <w:sz w:val="28"/>
          <w:szCs w:val="28"/>
        </w:rPr>
        <w:t>нических средств охраны</w:t>
      </w:r>
      <w:r w:rsidRPr="009D6C69">
        <w:rPr>
          <w:sz w:val="28"/>
          <w:szCs w:val="28"/>
        </w:rPr>
        <w:t xml:space="preserve">, установленных на объектах филиала </w:t>
      </w:r>
      <w:r>
        <w:rPr>
          <w:sz w:val="28"/>
          <w:szCs w:val="28"/>
        </w:rPr>
        <w:t>П</w:t>
      </w:r>
      <w:r w:rsidRPr="009D6C69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9D6C69">
        <w:rPr>
          <w:sz w:val="28"/>
          <w:szCs w:val="28"/>
        </w:rPr>
        <w:t xml:space="preserve">» осуществляется </w:t>
      </w:r>
      <w:r>
        <w:rPr>
          <w:sz w:val="28"/>
          <w:szCs w:val="28"/>
        </w:rPr>
        <w:t>с</w:t>
      </w:r>
      <w:r w:rsidR="00821DC1">
        <w:rPr>
          <w:b/>
          <w:sz w:val="28"/>
          <w:szCs w:val="28"/>
        </w:rPr>
        <w:t xml:space="preserve"> </w:t>
      </w:r>
      <w:r w:rsidR="006F2F49" w:rsidRPr="00821DC1">
        <w:rPr>
          <w:sz w:val="28"/>
          <w:szCs w:val="28"/>
        </w:rPr>
        <w:t>01.0</w:t>
      </w:r>
      <w:r w:rsidR="00841F7A">
        <w:rPr>
          <w:sz w:val="28"/>
          <w:szCs w:val="28"/>
        </w:rPr>
        <w:t>4</w:t>
      </w:r>
      <w:r w:rsidR="006F2F49" w:rsidRPr="00821DC1">
        <w:rPr>
          <w:sz w:val="28"/>
          <w:szCs w:val="28"/>
        </w:rPr>
        <w:t>.201</w:t>
      </w:r>
      <w:r w:rsidR="00E06A4A" w:rsidRPr="00E06A4A">
        <w:rPr>
          <w:sz w:val="28"/>
          <w:szCs w:val="28"/>
        </w:rPr>
        <w:t>8</w:t>
      </w:r>
      <w:r w:rsidR="006F2F49" w:rsidRPr="00821DC1">
        <w:rPr>
          <w:sz w:val="28"/>
          <w:szCs w:val="28"/>
        </w:rPr>
        <w:t xml:space="preserve"> </w:t>
      </w:r>
      <w:r w:rsidR="00821DC1">
        <w:rPr>
          <w:sz w:val="28"/>
          <w:szCs w:val="28"/>
        </w:rPr>
        <w:t>по</w:t>
      </w:r>
      <w:r w:rsidR="006F2F49" w:rsidRPr="00821DC1">
        <w:rPr>
          <w:sz w:val="28"/>
          <w:szCs w:val="28"/>
        </w:rPr>
        <w:t xml:space="preserve"> 31.</w:t>
      </w:r>
      <w:r w:rsidR="00841F7A">
        <w:rPr>
          <w:sz w:val="28"/>
          <w:szCs w:val="28"/>
        </w:rPr>
        <w:t>03</w:t>
      </w:r>
      <w:r w:rsidR="006F2F49" w:rsidRPr="00821DC1">
        <w:rPr>
          <w:sz w:val="28"/>
          <w:szCs w:val="28"/>
        </w:rPr>
        <w:t>.201</w:t>
      </w:r>
      <w:r w:rsidR="00E06A4A" w:rsidRPr="00E06A4A">
        <w:rPr>
          <w:sz w:val="28"/>
          <w:szCs w:val="28"/>
        </w:rPr>
        <w:t>9</w:t>
      </w:r>
      <w:r w:rsidR="006F2F49" w:rsidRPr="00821DC1">
        <w:rPr>
          <w:sz w:val="28"/>
          <w:szCs w:val="28"/>
        </w:rPr>
        <w:t xml:space="preserve"> г.</w:t>
      </w:r>
    </w:p>
    <w:p w:rsidR="003C757D" w:rsidRPr="003C757D" w:rsidRDefault="00821DC1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 xml:space="preserve">Основные требования к </w:t>
      </w:r>
      <w:r>
        <w:rPr>
          <w:b/>
          <w:sz w:val="28"/>
          <w:szCs w:val="28"/>
        </w:rPr>
        <w:t>оказываемой услуге.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.1 Услуги по техническому обслуживанию </w:t>
      </w:r>
      <w:r w:rsidR="00E06A4A" w:rsidRPr="00E06A4A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 xml:space="preserve"> должны выполняться в соответствии с графиком, утвержденном Заказчиком.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.2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>ри проведении т</w:t>
      </w:r>
      <w:r w:rsidR="009B3EAD">
        <w:rPr>
          <w:sz w:val="28"/>
          <w:szCs w:val="28"/>
        </w:rPr>
        <w:t>ехнического обслуживания</w:t>
      </w:r>
      <w:r w:rsidR="009B3EAD" w:rsidRPr="009B3EAD">
        <w:rPr>
          <w:sz w:val="28"/>
          <w:szCs w:val="28"/>
        </w:rPr>
        <w:t xml:space="preserve"> </w:t>
      </w:r>
      <w:r w:rsidR="00E06A4A" w:rsidRPr="00E06A4A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 xml:space="preserve"> обязательно выполнять: 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технический надзор за эксплуатацией Заказчиком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  плановое техническое</w:t>
      </w:r>
      <w:r w:rsidR="00250B65">
        <w:rPr>
          <w:sz w:val="28"/>
          <w:szCs w:val="28"/>
        </w:rPr>
        <w:t xml:space="preserve"> обслуживание</w:t>
      </w:r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внешний осмотр – при внешнем осмотре выявляются различные механические повреждения элементов и узлов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Pr="00841F7A">
        <w:rPr>
          <w:sz w:val="28"/>
          <w:szCs w:val="28"/>
        </w:rPr>
        <w:t>, дефекты и нарушения в работе в целом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проверка работоспособности </w:t>
      </w:r>
      <w:r w:rsidR="009B3EAD" w:rsidRPr="009B3EAD">
        <w:rPr>
          <w:sz w:val="28"/>
          <w:szCs w:val="28"/>
        </w:rPr>
        <w:t>инженерно-технических средств охраны</w:t>
      </w:r>
      <w:bookmarkStart w:id="1" w:name="_GoBack"/>
      <w:bookmarkEnd w:id="1"/>
      <w:r w:rsidRPr="00841F7A">
        <w:rPr>
          <w:sz w:val="28"/>
          <w:szCs w:val="28"/>
        </w:rPr>
        <w:t xml:space="preserve">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Проверка источников питания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lastRenderedPageBreak/>
        <w:t xml:space="preserve">- устранение выявленных </w:t>
      </w:r>
      <w:proofErr w:type="gramStart"/>
      <w:r w:rsidRPr="00841F7A">
        <w:rPr>
          <w:sz w:val="28"/>
          <w:szCs w:val="28"/>
        </w:rPr>
        <w:t xml:space="preserve">причин потенциальных отказов оборудования </w:t>
      </w:r>
      <w:r w:rsidR="00403427" w:rsidRPr="00403427">
        <w:rPr>
          <w:sz w:val="28"/>
          <w:szCs w:val="28"/>
        </w:rPr>
        <w:t>инженерно-технических средств охраны</w:t>
      </w:r>
      <w:proofErr w:type="gramEnd"/>
      <w:r w:rsidRPr="00841F7A">
        <w:rPr>
          <w:sz w:val="28"/>
          <w:szCs w:val="28"/>
        </w:rPr>
        <w:t>;</w:t>
      </w:r>
    </w:p>
    <w:p w:rsidR="00841F7A" w:rsidRPr="00841F7A" w:rsidRDefault="00841F7A" w:rsidP="00403427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очистка внешней поверхности устройств от пыли и грязи – проводить ежемесячно</w:t>
      </w:r>
      <w:r w:rsidR="00403427">
        <w:rPr>
          <w:sz w:val="28"/>
          <w:szCs w:val="28"/>
        </w:rPr>
        <w:t>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.3</w:t>
      </w:r>
      <w:r w:rsidR="00841F7A" w:rsidRPr="00841F7A">
        <w:rPr>
          <w:sz w:val="28"/>
          <w:szCs w:val="28"/>
        </w:rPr>
        <w:t xml:space="preserve"> </w:t>
      </w:r>
      <w:r w:rsidR="00250B65" w:rsidRPr="00841F7A">
        <w:rPr>
          <w:sz w:val="28"/>
          <w:szCs w:val="28"/>
        </w:rPr>
        <w:t>Восстановление</w:t>
      </w:r>
      <w:r w:rsidR="00841F7A" w:rsidRPr="00841F7A">
        <w:rPr>
          <w:sz w:val="28"/>
          <w:szCs w:val="28"/>
        </w:rPr>
        <w:t xml:space="preserve"> работоспособности и нормального функционирования оборудования, в случае выхода из строя, производится </w:t>
      </w:r>
      <w:proofErr w:type="gramStart"/>
      <w:r w:rsidR="00841F7A" w:rsidRPr="00841F7A">
        <w:rPr>
          <w:sz w:val="28"/>
          <w:szCs w:val="28"/>
        </w:rPr>
        <w:t>бригадами</w:t>
      </w:r>
      <w:proofErr w:type="gramEnd"/>
      <w:r w:rsidR="00250B65">
        <w:rPr>
          <w:sz w:val="28"/>
          <w:szCs w:val="28"/>
        </w:rPr>
        <w:t xml:space="preserve"> содержащими</w:t>
      </w:r>
      <w:r w:rsidR="00841F7A" w:rsidRPr="00841F7A">
        <w:rPr>
          <w:sz w:val="28"/>
          <w:szCs w:val="28"/>
        </w:rPr>
        <w:t xml:space="preserve"> не менее 2-х человек, по заявкам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.4</w:t>
      </w:r>
      <w:r w:rsidR="00841F7A" w:rsidRPr="00841F7A">
        <w:rPr>
          <w:sz w:val="28"/>
          <w:szCs w:val="28"/>
        </w:rPr>
        <w:t xml:space="preserve"> Выезд бригады для устранения неисправности осуществляется не позже </w:t>
      </w:r>
      <w:r w:rsidR="00403427">
        <w:rPr>
          <w:sz w:val="28"/>
          <w:szCs w:val="28"/>
        </w:rPr>
        <w:t>24</w:t>
      </w:r>
      <w:r w:rsidR="00841F7A" w:rsidRPr="00841F7A">
        <w:rPr>
          <w:sz w:val="28"/>
          <w:szCs w:val="28"/>
        </w:rPr>
        <w:t>-х часов с момента получения заявки от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.5</w:t>
      </w:r>
      <w:r w:rsidR="00841F7A" w:rsidRPr="00841F7A">
        <w:rPr>
          <w:sz w:val="28"/>
          <w:szCs w:val="28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.6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 xml:space="preserve">ри необходимости проводятся консультации технических специалистов Заказчика, в </w:t>
      </w:r>
      <w:proofErr w:type="spellStart"/>
      <w:r w:rsidR="00841F7A" w:rsidRPr="00841F7A">
        <w:rPr>
          <w:sz w:val="28"/>
          <w:szCs w:val="28"/>
        </w:rPr>
        <w:t>т.ч</w:t>
      </w:r>
      <w:proofErr w:type="spellEnd"/>
      <w:r w:rsidR="00841F7A" w:rsidRPr="00841F7A">
        <w:rPr>
          <w:sz w:val="28"/>
          <w:szCs w:val="28"/>
        </w:rPr>
        <w:t xml:space="preserve">. с использованием средств связи (по телефону, факсу, и т.д.). Консультационные услуги оказываются Исполнителем уполномоченным представителям Заказчика, ответственными за работоспособность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>, обладающими достаточной квалификацией для идентификации характера проблемы и навыками работы.</w:t>
      </w:r>
    </w:p>
    <w:p w:rsidR="00841F7A" w:rsidRPr="007B1FBF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6187F">
        <w:rPr>
          <w:b/>
          <w:sz w:val="28"/>
          <w:szCs w:val="28"/>
        </w:rPr>
        <w:t xml:space="preserve">. </w:t>
      </w:r>
      <w:r w:rsidRPr="009D6C69">
        <w:rPr>
          <w:b/>
          <w:sz w:val="28"/>
          <w:szCs w:val="28"/>
        </w:rPr>
        <w:t>Обязат</w:t>
      </w:r>
      <w:r>
        <w:rPr>
          <w:b/>
          <w:sz w:val="28"/>
          <w:szCs w:val="28"/>
        </w:rPr>
        <w:t>ельные требования к Исполнителю: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квалифицированного персонала;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наличие опыта в выполнении </w:t>
      </w:r>
      <w:r w:rsidR="007B1FBF">
        <w:rPr>
          <w:sz w:val="28"/>
          <w:szCs w:val="28"/>
        </w:rPr>
        <w:t xml:space="preserve">аналогичных </w:t>
      </w:r>
      <w:r w:rsidRPr="00841F7A">
        <w:rPr>
          <w:sz w:val="28"/>
          <w:szCs w:val="28"/>
        </w:rPr>
        <w:t>работ</w:t>
      </w:r>
      <w:r w:rsidR="007B1FBF">
        <w:rPr>
          <w:sz w:val="28"/>
          <w:szCs w:val="28"/>
        </w:rPr>
        <w:t xml:space="preserve"> на объектах электроэнергетики</w:t>
      </w:r>
      <w:r w:rsidRPr="00841F7A">
        <w:rPr>
          <w:sz w:val="28"/>
          <w:szCs w:val="28"/>
        </w:rPr>
        <w:t>;</w:t>
      </w:r>
    </w:p>
    <w:p w:rsid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техническая оснащенность;</w:t>
      </w:r>
    </w:p>
    <w:p w:rsidR="00123290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технической базы в Орловской области;</w:t>
      </w:r>
    </w:p>
    <w:p w:rsidR="00123290" w:rsidRPr="00841F7A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технической возможности обеспечить прибытие бригады на любой обслуживаемый объект</w:t>
      </w:r>
      <w:r w:rsidRPr="00123290">
        <w:rPr>
          <w:sz w:val="28"/>
          <w:szCs w:val="28"/>
        </w:rPr>
        <w:t xml:space="preserve"> для устранения неисправности не позже </w:t>
      </w:r>
      <w:r w:rsidR="00973D60">
        <w:rPr>
          <w:sz w:val="28"/>
          <w:szCs w:val="28"/>
        </w:rPr>
        <w:t>24</w:t>
      </w:r>
      <w:r w:rsidRPr="00123290">
        <w:rPr>
          <w:sz w:val="28"/>
          <w:szCs w:val="28"/>
        </w:rPr>
        <w:t>-х часов с момента получения заявки от Заказчика</w:t>
      </w:r>
      <w:r>
        <w:rPr>
          <w:sz w:val="28"/>
          <w:szCs w:val="28"/>
        </w:rPr>
        <w:t>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у обслуживающего персонала соответствующих допусков по электробезопасности для работ</w:t>
      </w:r>
      <w:r w:rsidR="007B1FBF">
        <w:rPr>
          <w:sz w:val="28"/>
          <w:szCs w:val="28"/>
        </w:rPr>
        <w:t>ы на объектах электроэнергетики.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Исполнитель должен гарантировать: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надлежащее качество выполнения работ в полном объеме и в соответствии с действующей нормативно-технической документацией;</w:t>
      </w:r>
    </w:p>
    <w:p w:rsidR="003C757D" w:rsidRPr="003C757D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выполнение всех работ в установленные сроки.</w:t>
      </w:r>
    </w:p>
    <w:p w:rsidR="003C757D" w:rsidRPr="003C757D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>Условия оплаты.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</w:t>
      </w:r>
      <w:r w:rsidR="006275DD" w:rsidRPr="00E06A4A">
        <w:rPr>
          <w:sz w:val="28"/>
          <w:szCs w:val="28"/>
        </w:rPr>
        <w:t xml:space="preserve"> </w:t>
      </w:r>
      <w:r w:rsidR="006275DD">
        <w:rPr>
          <w:sz w:val="28"/>
          <w:szCs w:val="28"/>
        </w:rPr>
        <w:t>по</w:t>
      </w:r>
      <w:r w:rsidRPr="009D6C69">
        <w:rPr>
          <w:sz w:val="28"/>
          <w:szCs w:val="28"/>
        </w:rPr>
        <w:t xml:space="preserve">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14A" w:rsidRDefault="009E314A">
      <w:r>
        <w:separator/>
      </w:r>
    </w:p>
  </w:endnote>
  <w:endnote w:type="continuationSeparator" w:id="0">
    <w:p w:rsidR="009E314A" w:rsidRDefault="009E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14A" w:rsidRDefault="009E314A">
      <w:r>
        <w:separator/>
      </w:r>
    </w:p>
  </w:footnote>
  <w:footnote w:type="continuationSeparator" w:id="0">
    <w:p w:rsidR="009E314A" w:rsidRDefault="009E3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9B3EAD">
      <w:rPr>
        <w:rStyle w:val="a7"/>
        <w:noProof/>
      </w:rPr>
      <w:t>3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4591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52E53"/>
    <w:rsid w:val="003531C9"/>
    <w:rsid w:val="00356369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0342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275DD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F4E"/>
    <w:rsid w:val="006A61F4"/>
    <w:rsid w:val="006B4539"/>
    <w:rsid w:val="006D5A70"/>
    <w:rsid w:val="006D72B8"/>
    <w:rsid w:val="006E07BF"/>
    <w:rsid w:val="006E64BE"/>
    <w:rsid w:val="006F29C7"/>
    <w:rsid w:val="006F2DBD"/>
    <w:rsid w:val="006F2F49"/>
    <w:rsid w:val="006F490D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DC1"/>
    <w:rsid w:val="00822362"/>
    <w:rsid w:val="00825FB4"/>
    <w:rsid w:val="0083435A"/>
    <w:rsid w:val="00841F7A"/>
    <w:rsid w:val="00842C0C"/>
    <w:rsid w:val="00842FC5"/>
    <w:rsid w:val="00844638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47DF8"/>
    <w:rsid w:val="00953EC3"/>
    <w:rsid w:val="0096065A"/>
    <w:rsid w:val="0096249B"/>
    <w:rsid w:val="00962925"/>
    <w:rsid w:val="00967633"/>
    <w:rsid w:val="00971559"/>
    <w:rsid w:val="00971945"/>
    <w:rsid w:val="00973D60"/>
    <w:rsid w:val="009767A9"/>
    <w:rsid w:val="0098530E"/>
    <w:rsid w:val="00985A67"/>
    <w:rsid w:val="00990E3C"/>
    <w:rsid w:val="00991EE2"/>
    <w:rsid w:val="009A5375"/>
    <w:rsid w:val="009B3EAD"/>
    <w:rsid w:val="009B5738"/>
    <w:rsid w:val="009C1AF4"/>
    <w:rsid w:val="009C200B"/>
    <w:rsid w:val="009C20C7"/>
    <w:rsid w:val="009C2DDE"/>
    <w:rsid w:val="009C6411"/>
    <w:rsid w:val="009D045A"/>
    <w:rsid w:val="009D1E23"/>
    <w:rsid w:val="009D4BC0"/>
    <w:rsid w:val="009D59D7"/>
    <w:rsid w:val="009D6C69"/>
    <w:rsid w:val="009E314A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0B8B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40A7"/>
    <w:rsid w:val="00D54401"/>
    <w:rsid w:val="00D63F56"/>
    <w:rsid w:val="00D64EC2"/>
    <w:rsid w:val="00D7363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06A4A"/>
    <w:rsid w:val="00E10976"/>
    <w:rsid w:val="00E112D7"/>
    <w:rsid w:val="00E1137E"/>
    <w:rsid w:val="00E132F0"/>
    <w:rsid w:val="00E15794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475A3-9BB5-4054-B9CA-E9FE01DB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17</cp:revision>
  <cp:lastPrinted>2008-06-03T07:27:00Z</cp:lastPrinted>
  <dcterms:created xsi:type="dcterms:W3CDTF">2016-01-20T05:59:00Z</dcterms:created>
  <dcterms:modified xsi:type="dcterms:W3CDTF">2018-01-11T08:06:00Z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