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1C757B" w:rsidRDefault="008764E6" w:rsidP="00274C1B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1C757B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И ТЕРРИТОРИАЛЬНОМУ ЗЕМЛЕУСТРОЙСТВУ</w:t>
      </w:r>
    </w:p>
    <w:p w:rsidR="00975D9A" w:rsidRPr="001C757B" w:rsidRDefault="00975D9A" w:rsidP="001857B2">
      <w:pPr>
        <w:jc w:val="center"/>
        <w:rPr>
          <w:b/>
        </w:rPr>
      </w:pPr>
    </w:p>
    <w:p w:rsidR="00D813CD" w:rsidRPr="001C757B" w:rsidRDefault="00D813CD" w:rsidP="006773BE">
      <w:pPr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</w:rPr>
      </w:pPr>
      <w:r w:rsidRPr="001C757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</w:t>
      </w:r>
      <w:r w:rsidR="00DC5C14" w:rsidRPr="001C757B">
        <w:rPr>
          <w:rStyle w:val="a8"/>
          <w:b/>
          <w:sz w:val="24"/>
        </w:rPr>
        <w:t xml:space="preserve"> </w:t>
      </w:r>
      <w:r w:rsidR="00DC5C14" w:rsidRPr="001C757B">
        <w:rPr>
          <w:rStyle w:val="a8"/>
          <w:b/>
          <w:sz w:val="24"/>
        </w:rPr>
        <w:footnoteReference w:id="1"/>
      </w:r>
      <w:r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6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>проведению кадастрового учета объектов недвижимости и</w:t>
      </w:r>
      <w:r w:rsidR="00C56F8C" w:rsidRPr="001C757B">
        <w:t>/или</w:t>
      </w:r>
      <w:r w:rsidR="0083587C" w:rsidRPr="001C757B">
        <w:t xml:space="preserve"> территориальному </w:t>
      </w:r>
      <w:r w:rsidR="008C6E54" w:rsidRPr="001C757B">
        <w:t>землеустройству, согласно Т</w:t>
      </w:r>
      <w:r w:rsidR="001543ED" w:rsidRPr="001C757B">
        <w:t>ехническому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>, являюще</w:t>
      </w:r>
      <w:r w:rsidR="0083587C" w:rsidRPr="001C757B">
        <w:t>муся</w:t>
      </w:r>
      <w:r w:rsidRPr="001C757B">
        <w:t xml:space="preserve"> неотъемлемой частью</w:t>
      </w:r>
      <w:r w:rsidR="00B83B44" w:rsidRPr="001C757B">
        <w:t xml:space="preserve"> настоящего Д</w:t>
      </w:r>
      <w:r w:rsidRPr="001C757B">
        <w:t>оговора, а Заказчик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</w:t>
      </w:r>
      <w:bookmarkStart w:id="0" w:name="_GoBack"/>
      <w:bookmarkEnd w:id="0"/>
      <w:r w:rsidRPr="001C757B">
        <w:t xml:space="preserve">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8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 </w:t>
      </w:r>
      <w:r w:rsidR="008D0FC4" w:rsidRPr="001C757B">
        <w:t xml:space="preserve"> 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8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C757B" w:rsidRPr="001C757B" w:rsidRDefault="009D64D2" w:rsidP="001C757B">
      <w:pPr>
        <w:widowControl w:val="0"/>
        <w:autoSpaceDE w:val="0"/>
        <w:autoSpaceDN w:val="0"/>
        <w:adjustRightInd w:val="0"/>
        <w:jc w:val="both"/>
      </w:pPr>
      <w:r w:rsidRPr="001C757B">
        <w:t xml:space="preserve">         2.1.8. </w:t>
      </w:r>
      <w:proofErr w:type="gramStart"/>
      <w:r w:rsidR="001C757B" w:rsidRPr="001C757B">
        <w:t xml:space="preserve">В </w:t>
      </w:r>
      <w:r w:rsidR="00DD151E">
        <w:t>момент</w:t>
      </w:r>
      <w:r w:rsidR="001C757B" w:rsidRPr="001C757B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1C757B" w:rsidRPr="001C757B">
        <w:t xml:space="preserve"> документов.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2.1.9</w:t>
      </w:r>
      <w:r w:rsidRPr="00274C1B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274C1B">
        <w:rPr>
          <w:rFonts w:eastAsia="Calibri"/>
          <w:lang w:eastAsia="en-US"/>
        </w:rPr>
        <w:t>информацию: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274C1B">
        <w:rPr>
          <w:rFonts w:eastAsia="Calibri"/>
          <w:lang w:eastAsia="en-US"/>
        </w:rPr>
        <w:t xml:space="preserve"> - об изменении состава (по сравнению с существовавшим на дату заключения Договора) собственников Исполнителя </w:t>
      </w:r>
      <w:r w:rsidRPr="00274C1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74C1B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74C1B">
        <w:rPr>
          <w:rFonts w:eastAsia="Calibri"/>
          <w:i/>
          <w:lang w:eastAsia="en-US"/>
        </w:rPr>
        <w:t xml:space="preserve"> </w:t>
      </w:r>
      <w:r w:rsidRPr="00274C1B">
        <w:rPr>
          <w:rFonts w:eastAsia="Calibri"/>
          <w:lang w:eastAsia="en-US"/>
        </w:rPr>
        <w:t>Исполнителя</w:t>
      </w:r>
      <w:r w:rsidRPr="00274C1B">
        <w:rPr>
          <w:rFonts w:eastAsia="Calibri"/>
          <w:color w:val="000000"/>
          <w:lang w:eastAsia="en-US"/>
        </w:rPr>
        <w:t>,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i/>
          <w:color w:val="000000"/>
          <w:lang w:eastAsia="en-US"/>
        </w:rPr>
        <w:t xml:space="preserve">       </w:t>
      </w:r>
      <w:r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74C1B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</w:t>
      </w:r>
      <w:r w:rsidRPr="00274C1B">
        <w:rPr>
          <w:rFonts w:eastAsia="Calibri"/>
          <w:lang w:eastAsia="en-US"/>
        </w:rPr>
        <w:t xml:space="preserve"> к Договору,</w:t>
      </w:r>
      <w:r w:rsidRPr="00274C1B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274C1B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274C1B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274C1B">
        <w:rPr>
          <w:rFonts w:eastAsia="Calibri"/>
          <w:lang w:eastAsia="en-US"/>
        </w:rPr>
        <w:t xml:space="preserve">, </w:t>
      </w:r>
      <w:r w:rsidRPr="00274C1B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74C1B" w:rsidRPr="0022794F" w:rsidRDefault="00274C1B" w:rsidP="00274C1B">
      <w:pPr>
        <w:widowControl w:val="0"/>
        <w:autoSpaceDE w:val="0"/>
        <w:autoSpaceDN w:val="0"/>
        <w:adjustRightInd w:val="0"/>
        <w:jc w:val="both"/>
      </w:pPr>
      <w:r w:rsidRPr="00274C1B">
        <w:t xml:space="preserve">       </w:t>
      </w:r>
      <w:r>
        <w:t xml:space="preserve"> </w:t>
      </w:r>
      <w:r w:rsidRPr="00274C1B">
        <w:t>2.1.</w:t>
      </w:r>
      <w:r>
        <w:t>10</w:t>
      </w:r>
      <w:r w:rsidRPr="00274C1B">
        <w:t>.</w:t>
      </w:r>
      <w:ins w:id="1" w:author="Черноиванов Евгений Александрович" w:date="2013-08-29T09:35:00Z">
        <w:r w:rsidRPr="00274C1B">
          <w:t xml:space="preserve"> </w:t>
        </w:r>
      </w:ins>
      <w:proofErr w:type="gramStart"/>
      <w:r w:rsidRPr="00274C1B">
        <w:t>При предоставлении Исполнителем</w:t>
      </w:r>
      <w:r w:rsidRPr="00274C1B">
        <w:rPr>
          <w:i/>
        </w:rPr>
        <w:t xml:space="preserve"> </w:t>
      </w:r>
      <w:r w:rsidRPr="00274C1B">
        <w:t>вышеуказанной  информации в отношении своих собственников/бенефициаров, являющихся физическими лицами, Исполнитель</w:t>
      </w:r>
      <w:r w:rsidRPr="00274C1B">
        <w:rPr>
          <w:i/>
        </w:rPr>
        <w:t xml:space="preserve"> </w:t>
      </w:r>
      <w:r w:rsidRPr="00274C1B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74C1B">
        <w:rPr>
          <w:i/>
        </w:rPr>
        <w:t>,</w:t>
      </w:r>
      <w:r w:rsidRPr="00274C1B">
        <w:t xml:space="preserve"> по форме установленной Приложением № </w:t>
      </w:r>
      <w:r>
        <w:t>6</w:t>
      </w:r>
      <w:r w:rsidRPr="00274C1B">
        <w:t xml:space="preserve"> к Договору. </w:t>
      </w:r>
      <w:proofErr w:type="gramEnd"/>
    </w:p>
    <w:p w:rsidR="0022794F" w:rsidRPr="0022794F" w:rsidRDefault="00310C02" w:rsidP="0022794F">
      <w:pPr>
        <w:autoSpaceDE w:val="0"/>
        <w:autoSpaceDN w:val="0"/>
        <w:jc w:val="both"/>
        <w:rPr>
          <w:rFonts w:eastAsia="Calibri"/>
          <w:iCs/>
        </w:rPr>
      </w:pPr>
      <w:r>
        <w:t xml:space="preserve">        2.1.</w:t>
      </w:r>
      <w:r w:rsidRPr="0022794F">
        <w:t>11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2.</w:t>
      </w:r>
      <w:r w:rsidRPr="00C96CE0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>12.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C96CE0" w:rsidRPr="0022794F" w:rsidRDefault="00C96CE0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.13.</w:t>
      </w:r>
      <w:r w:rsidRPr="00C96CE0">
        <w:rPr>
          <w:rFonts w:eastAsia="Calibri"/>
          <w:vertAlign w:val="superscript"/>
          <w:lang w:eastAsia="en-US"/>
        </w:rPr>
        <w:footnoteReference w:id="5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2.2.4. </w:t>
      </w:r>
      <w:r w:rsidRPr="00274C1B">
        <w:t>Заказчик вправе отказаться от заключения и (или) исполнения Договора в одностороннем несудебном порядке, также пр</w:t>
      </w:r>
      <w:r>
        <w:t>и нарушении Исполнителем п.2.1.8-2.1.10</w:t>
      </w:r>
      <w:r w:rsidRPr="00274C1B">
        <w:t xml:space="preserve"> Договора в следующих случаях: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</w:t>
      </w:r>
      <w:r w:rsidRPr="00274C1B">
        <w:t xml:space="preserve">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</w:t>
      </w:r>
      <w:proofErr w:type="gramStart"/>
      <w:r w:rsidRPr="00274C1B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274C1B">
        <w:t xml:space="preserve"> к Договору, </w:t>
      </w:r>
      <w:proofErr w:type="gramEnd"/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 </w:t>
      </w:r>
      <w:r w:rsidRPr="00274C1B">
        <w:t xml:space="preserve">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274C1B">
        <w:t xml:space="preserve"> к Договору), 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 </w:t>
      </w:r>
      <w:r>
        <w:t xml:space="preserve">  </w:t>
      </w:r>
      <w:r w:rsidRPr="00274C1B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2.2.5.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 xml:space="preserve">Исполнитель обязан в течение 10 (десяти) календарных дней рассмотреть поступившие требования Заказчика о снижении стоимости на оказываемые услуги и </w:t>
      </w:r>
      <w:r w:rsidRPr="00C96CE0">
        <w:rPr>
          <w:rFonts w:eastAsia="Calibri"/>
          <w:lang w:eastAsia="en-US"/>
        </w:rPr>
        <w:lastRenderedPageBreak/>
        <w:t>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Pr="001C757B" w:rsidRDefault="009D64D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8"/>
        </w:rPr>
        <w:footnoteReference w:id="7"/>
      </w:r>
    </w:p>
    <w:p w:rsidR="006773BE" w:rsidRPr="001C757B" w:rsidRDefault="001A6C33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Если в процессе оказания услуг </w:t>
      </w:r>
      <w:r w:rsidR="00CA567A" w:rsidRPr="001C757B">
        <w:t>будет выявлено</w:t>
      </w:r>
      <w:r w:rsidRPr="001C757B">
        <w:t xml:space="preserve"> наличие в Государственном кадастре недвижимости кадастровой ошибки, допущенной ранее </w:t>
      </w:r>
      <w:r w:rsidR="00CA567A" w:rsidRPr="001C757B">
        <w:t>иными землеустроительными организациями</w:t>
      </w:r>
      <w:r w:rsidR="00201329" w:rsidRPr="001C757B">
        <w:t xml:space="preserve"> </w:t>
      </w:r>
      <w:r w:rsidR="00CA567A" w:rsidRPr="001C757B">
        <w:t xml:space="preserve">(кадастровыми инженерами) </w:t>
      </w:r>
      <w:r w:rsidRPr="001C757B">
        <w:t xml:space="preserve">при производстве кадастровых работ  на </w:t>
      </w:r>
      <w:r w:rsidR="00CA567A" w:rsidRPr="001C757B">
        <w:t>смежном земельном участке</w:t>
      </w:r>
      <w:r w:rsidRPr="001C757B">
        <w:t>, Исполнитель за свой счет устраняет такую кадастровую ошибку в соответствии с установленным порядком.</w:t>
      </w:r>
    </w:p>
    <w:p w:rsidR="00CA567A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Pr="001C757B" w:rsidRDefault="00D17831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3D35DC" w:rsidRDefault="000B0917" w:rsidP="003D35DC">
      <w:pPr>
        <w:pStyle w:val="a6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</w:t>
      </w:r>
      <w:r w:rsidR="003D35DC" w:rsidRPr="005B06FE">
        <w:lastRenderedPageBreak/>
        <w:t xml:space="preserve">«_______________» </w:t>
      </w:r>
      <w:r w:rsidR="003D35DC" w:rsidRPr="005B06FE">
        <w:rPr>
          <w:i/>
        </w:rPr>
        <w:t>(указать наименование, дату и номер документа, которым утверждены формы первичных документов (учетная политика, приказ) и наименование контрагента ОАО «МРСК Центра» по договору)</w:t>
      </w:r>
      <w:r w:rsidR="003D35DC" w:rsidRPr="005B06FE">
        <w:rPr>
          <w:rStyle w:val="a8"/>
          <w:i/>
        </w:rPr>
        <w:footnoteReference w:id="8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коп., в том числе НДС (18%)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83673B" w:rsidRPr="00910368" w:rsidRDefault="00C87809" w:rsidP="008367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>____________________________________________________________________________</w:t>
      </w:r>
    </w:p>
    <w:p w:rsidR="006773BE" w:rsidRPr="001C757B" w:rsidRDefault="000B5F40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="00A03BCE" w:rsidRPr="001C757B">
        <w:t>3</w:t>
      </w:r>
      <w:r w:rsidR="006773BE"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7"/>
        </w:numPr>
        <w:rPr>
          <w:b/>
        </w:rPr>
      </w:pPr>
      <w:r w:rsidRPr="001C757B">
        <w:rPr>
          <w:b/>
        </w:rPr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В случае</w:t>
      </w:r>
      <w:r w:rsidR="00C96CE0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-</w:t>
      </w:r>
      <w:r w:rsidR="00F9047A" w:rsidRPr="001C757B">
        <w:t xml:space="preserve"> нарушения Исполнителем сроков представления документов предус</w:t>
      </w:r>
      <w:r w:rsidR="00B83B44" w:rsidRPr="001C757B">
        <w:t>мотренных п. 2.1.3. настоящего Д</w:t>
      </w:r>
      <w:r w:rsidR="00F9047A" w:rsidRPr="001C757B">
        <w:t>оговора, Заказчик  вправе начислить и взыскать с Исполнителя  неуст</w:t>
      </w:r>
      <w:r w:rsidR="0005784C" w:rsidRPr="001C757B">
        <w:t>ойку в размере 0,</w:t>
      </w:r>
      <w:r w:rsidR="008F1875" w:rsidRPr="001C757B">
        <w:t xml:space="preserve">1 </w:t>
      </w:r>
      <w:r w:rsidR="0005784C" w:rsidRPr="001C757B">
        <w:t xml:space="preserve">(ноль целых одна десятая) </w:t>
      </w:r>
      <w:r w:rsidR="00B83B44" w:rsidRPr="001C757B">
        <w:t>% от суммы настоящего Д</w:t>
      </w:r>
      <w:r w:rsidR="00F9047A" w:rsidRPr="001C757B">
        <w:t xml:space="preserve">оговора, за каждый день просрочки представления любого из документов предусмотренных п.2.1.3. </w:t>
      </w:r>
      <w:r w:rsidR="00376D3B" w:rsidRPr="001C757B">
        <w:t>настоящего Д</w:t>
      </w:r>
      <w:r>
        <w:t>оговора,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(п.2.1.12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договора.</w:t>
      </w:r>
    </w:p>
    <w:p w:rsidR="00A23880" w:rsidRPr="0083673B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9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901920" w:rsidRPr="00901920" w:rsidRDefault="00901920" w:rsidP="00901920">
      <w:pPr>
        <w:ind w:firstLine="708"/>
        <w:jc w:val="both"/>
      </w:pPr>
      <w:r w:rsidRPr="00901920">
        <w:t>5</w:t>
      </w:r>
      <w:r>
        <w:t xml:space="preserve">.4. </w:t>
      </w:r>
      <w:r w:rsidRPr="00901920">
        <w:t>За неисполнение и/или ненадлежащее исполнение Исполнителем своих обязательств по Договору (в том числе</w:t>
      </w:r>
      <w:r>
        <w:t>,</w:t>
      </w:r>
      <w:r w:rsidRPr="00901920">
        <w:t xml:space="preserve">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901920" w:rsidRPr="00901920" w:rsidRDefault="0090192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85717E" w:rsidRPr="001C757B" w:rsidRDefault="00901920" w:rsidP="00A23880">
      <w:pPr>
        <w:pStyle w:val="20"/>
        <w:tabs>
          <w:tab w:val="num" w:pos="1260"/>
        </w:tabs>
        <w:spacing w:after="0" w:line="240" w:lineRule="auto"/>
        <w:jc w:val="both"/>
      </w:pPr>
      <w:r>
        <w:rPr>
          <w:bCs/>
          <w:color w:val="000000"/>
        </w:rPr>
        <w:lastRenderedPageBreak/>
        <w:t xml:space="preserve">            5.5</w:t>
      </w:r>
      <w:r w:rsidR="00A23880">
        <w:rPr>
          <w:bCs/>
          <w:color w:val="000000"/>
        </w:rPr>
        <w:t xml:space="preserve">. </w:t>
      </w:r>
      <w:r w:rsidR="0085717E"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="0085717E" w:rsidRPr="001C757B">
        <w:rPr>
          <w:rStyle w:val="a8"/>
          <w:bCs/>
          <w:color w:val="000000"/>
        </w:rPr>
        <w:footnoteReference w:id="10"/>
      </w:r>
    </w:p>
    <w:p w:rsidR="00203546" w:rsidRPr="008A091B" w:rsidRDefault="00203546" w:rsidP="008A091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="00901920">
        <w:rPr>
          <w:rFonts w:ascii="Times New Roman" w:hAnsi="Times New Roman"/>
          <w:sz w:val="24"/>
          <w:szCs w:val="24"/>
        </w:rPr>
        <w:t>5.6</w:t>
      </w:r>
      <w:r w:rsidRPr="008A091B">
        <w:rPr>
          <w:rFonts w:ascii="Times New Roman" w:hAnsi="Times New Roman"/>
          <w:sz w:val="24"/>
          <w:szCs w:val="24"/>
        </w:rPr>
        <w:t xml:space="preserve">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404039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</w:t>
      </w:r>
      <w:r w:rsidR="00901920">
        <w:t xml:space="preserve">  5.7</w:t>
      </w:r>
      <w:r w:rsidR="00274C1B">
        <w:t xml:space="preserve">. Исполнитель подтверждает и гарантирует, что при предоставлении в адрес Заказчика информации о полной цепочке собственников (п.2.1.8-2.1.10 Договора), им соблюдены все требования </w:t>
      </w:r>
      <w:r w:rsidR="00274C1B" w:rsidRPr="00242E2A">
        <w:t>Федерального закона от 27.07.2006 г. №152-ФЗ «О персональных данных»</w:t>
      </w:r>
      <w:r w:rsidR="00274C1B"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90192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5.8</w:t>
      </w:r>
      <w:r w:rsidR="00A2388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11"/>
      </w:r>
      <w:r w:rsidR="00C96CE0"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 w:rsidR="00C96CE0">
        <w:rPr>
          <w:rFonts w:eastAsia="Calibri"/>
          <w:lang w:eastAsia="en-US"/>
        </w:rPr>
        <w:t xml:space="preserve"> по основаниям, предусмотренным п.2.2.5 Договора</w:t>
      </w:r>
      <w:r w:rsidR="00C96CE0"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D813CD" w:rsidRPr="001C757B" w:rsidRDefault="00D813CD" w:rsidP="00274C1B">
      <w:pPr>
        <w:pStyle w:val="20"/>
        <w:spacing w:after="0" w:line="240" w:lineRule="auto"/>
        <w:jc w:val="both"/>
      </w:pPr>
    </w:p>
    <w:p w:rsidR="00310C02" w:rsidRPr="001C757B" w:rsidRDefault="008764E6" w:rsidP="00901920">
      <w:pPr>
        <w:pStyle w:val="a7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901920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Pr="001C757B" w:rsidRDefault="00187599" w:rsidP="00187599">
      <w:pPr>
        <w:jc w:val="both"/>
      </w:pPr>
      <w:r w:rsidRPr="001C757B">
        <w:t xml:space="preserve">         6.4. </w:t>
      </w:r>
      <w:r w:rsidR="008F1875" w:rsidRPr="001C757B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</w:t>
      </w:r>
      <w:r w:rsidR="008F1875" w:rsidRPr="001C757B">
        <w:rPr>
          <w:rStyle w:val="a8"/>
        </w:rPr>
        <w:footnoteReference w:id="12"/>
      </w:r>
      <w:r w:rsidRPr="001C757B">
        <w:t>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D96ED7" w:rsidRDefault="00D96ED7" w:rsidP="00D96ED7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D96ED7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</w:t>
      </w:r>
      <w:r>
        <w:lastRenderedPageBreak/>
        <w:t xml:space="preserve">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10C02" w:rsidRDefault="00D96ED7" w:rsidP="0022794F">
      <w:pPr>
        <w:pStyle w:val="a7"/>
        <w:ind w:left="0" w:firstLine="0"/>
        <w:jc w:val="both"/>
      </w:pPr>
      <w:r w:rsidRPr="00D96ED7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96CE0" w:rsidRPr="0022794F" w:rsidRDefault="00C96CE0" w:rsidP="0022794F">
      <w:pPr>
        <w:pStyle w:val="a7"/>
        <w:ind w:left="0" w:firstLine="0"/>
        <w:jc w:val="both"/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51189" w:rsidRPr="00051189" w:rsidRDefault="00051189" w:rsidP="006773BE">
      <w:pPr>
        <w:pStyle w:val="a7"/>
        <w:numPr>
          <w:ilvl w:val="1"/>
          <w:numId w:val="9"/>
        </w:numPr>
        <w:ind w:left="0" w:firstLine="540"/>
        <w:jc w:val="both"/>
      </w:pPr>
      <w:proofErr w:type="gramStart"/>
      <w:r w:rsidRPr="00051189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ПОРЯДОК РАЗРЕШЕНИЯ СПОРОВ</w:t>
      </w:r>
    </w:p>
    <w:p w:rsidR="00BB148D" w:rsidRPr="00E36E3C" w:rsidRDefault="00BB148D" w:rsidP="00BB148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     9.1.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B148D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13"/>
      </w:r>
      <w:proofErr w:type="gramEnd"/>
    </w:p>
    <w:p w:rsidR="006773BE" w:rsidRDefault="008A091B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     </w:t>
      </w:r>
      <w:r w:rsidRPr="005D6CB8">
        <w:rPr>
          <w:szCs w:val="24"/>
        </w:rPr>
        <w:t xml:space="preserve">До обращения в Арбитражный суд </w:t>
      </w:r>
      <w:proofErr w:type="gramStart"/>
      <w:r w:rsidRPr="005D6CB8">
        <w:rPr>
          <w:szCs w:val="24"/>
        </w:rPr>
        <w:t>г</w:t>
      </w:r>
      <w:proofErr w:type="gramEnd"/>
      <w:r w:rsidRPr="005D6CB8">
        <w:rPr>
          <w:szCs w:val="24"/>
        </w:rPr>
        <w:t>. Москвы</w:t>
      </w:r>
      <w:r w:rsidRPr="005D6CB8">
        <w:rPr>
          <w:szCs w:val="24"/>
          <w:vertAlign w:val="superscript"/>
        </w:rPr>
        <w:footnoteReference w:id="14"/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A091B" w:rsidRPr="001C757B" w:rsidRDefault="008A091B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ПРОЧИЕ УСЛОВИЯ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Любые изм</w:t>
      </w:r>
      <w:r w:rsidR="005742DC" w:rsidRPr="001C757B">
        <w:t>енения и дополнения настоящего Д</w:t>
      </w:r>
      <w:r w:rsidRPr="001C757B">
        <w:t>оговора</w:t>
      </w:r>
      <w:r w:rsidR="0039520C" w:rsidRPr="001C757B">
        <w:t>, за исключением случаев, предусмотренных в п.-п. 2.2.4, 6.3.,</w:t>
      </w:r>
      <w:r w:rsidRPr="001C757B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8272F" w:rsidRPr="001C757B" w:rsidRDefault="0008272F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rPr>
          <w:rFonts w:eastAsia="Calibri"/>
          <w:color w:val="000000"/>
        </w:rPr>
        <w:t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C96CE0">
        <w:rPr>
          <w:rFonts w:eastAsia="Calibri"/>
          <w:color w:val="000000"/>
        </w:rPr>
        <w:t>, за исключением случаев, предусмотренных Договором.</w:t>
      </w:r>
      <w:r w:rsidRPr="001C757B">
        <w:t xml:space="preserve">     </w:t>
      </w:r>
    </w:p>
    <w:p w:rsidR="00310C02" w:rsidRPr="001C757B" w:rsidRDefault="006773BE" w:rsidP="00C96CE0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С</w:t>
      </w:r>
      <w:r w:rsidR="005742DC" w:rsidRPr="001C757B">
        <w:t xml:space="preserve"> момента подписания настоящего Д</w:t>
      </w:r>
      <w:r w:rsidRPr="001C757B">
        <w:t>оговора, вся предыдущая переписка между Сторонами утрачивает свою силу.</w:t>
      </w:r>
    </w:p>
    <w:p w:rsidR="006773BE" w:rsidRPr="001C757B" w:rsidRDefault="005742DC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Настоящий Д</w:t>
      </w:r>
      <w:r w:rsidR="0005784C" w:rsidRPr="001C757B">
        <w:t>оговор составлен в 2 (двух)</w:t>
      </w:r>
      <w:r w:rsidR="006773BE" w:rsidRPr="001C757B">
        <w:t xml:space="preserve"> экземплярах, имеющих равную юридическую силу, по одному экземпляру для каждой  Стороны.</w:t>
      </w:r>
    </w:p>
    <w:p w:rsidR="00310C02" w:rsidRPr="00310C02" w:rsidRDefault="00310C02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8764E6" w:rsidP="006773BE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/>
      </w:tblPr>
      <w:tblGrid>
        <w:gridCol w:w="4896"/>
        <w:gridCol w:w="4993"/>
      </w:tblGrid>
      <w:tr w:rsidR="00D443C0" w:rsidRPr="001C757B" w:rsidTr="00F17C59">
        <w:trPr>
          <w:trHeight w:val="288"/>
        </w:trPr>
        <w:tc>
          <w:tcPr>
            <w:tcW w:w="4896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C757B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1C757B" w:rsidTr="00F17C59">
        <w:trPr>
          <w:trHeight w:val="576"/>
        </w:trPr>
        <w:tc>
          <w:tcPr>
            <w:tcW w:w="4896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t xml:space="preserve">ОАО «МРСК Центра» </w:t>
            </w:r>
            <w:r w:rsidR="00DC5C14" w:rsidRPr="001C757B">
              <w:rPr>
                <w:rStyle w:val="a8"/>
                <w:b/>
              </w:rPr>
              <w:footnoteReference w:id="15"/>
            </w:r>
          </w:p>
        </w:tc>
        <w:tc>
          <w:tcPr>
            <w:tcW w:w="4993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D443C0" w:rsidRPr="001C757B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1C757B">
              <w:rPr>
                <w:i/>
              </w:rPr>
              <w:t>(наименование)</w:t>
            </w:r>
          </w:p>
        </w:tc>
      </w:tr>
      <w:tr w:rsidR="00D443C0" w:rsidRPr="001C757B" w:rsidTr="00F17C59">
        <w:trPr>
          <w:trHeight w:val="592"/>
        </w:trPr>
        <w:tc>
          <w:tcPr>
            <w:tcW w:w="4896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F17C59">
            <w:pPr>
              <w:ind w:firstLine="6"/>
            </w:pP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F17C59">
            <w:pPr>
              <w:ind w:firstLine="6"/>
            </w:pPr>
            <w:r w:rsidRPr="001C757B">
              <w:t>_____________________________________</w:t>
            </w:r>
            <w:r w:rsidRPr="001C757B">
              <w:rPr>
                <w:rStyle w:val="a8"/>
              </w:rPr>
              <w:footnoteReference w:id="16"/>
            </w:r>
          </w:p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spellStart"/>
            <w:proofErr w:type="gramStart"/>
            <w:r w:rsidRPr="001C757B">
              <w:t>р</w:t>
            </w:r>
            <w:proofErr w:type="spellEnd"/>
            <w:proofErr w:type="gramEnd"/>
            <w:r w:rsidRPr="001C757B">
              <w:t>/с:  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</w:t>
            </w:r>
          </w:p>
          <w:p w:rsidR="00D443C0" w:rsidRPr="001C757B" w:rsidRDefault="00975D9A" w:rsidP="00F17C59">
            <w:pPr>
              <w:ind w:firstLine="6"/>
              <w:rPr>
                <w:lang w:val="en-US"/>
              </w:rPr>
            </w:pPr>
            <w:r w:rsidRPr="001C757B">
              <w:t>ОКПО/ОГРН/ОКАТО: 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spellStart"/>
            <w:proofErr w:type="gramStart"/>
            <w:r w:rsidRPr="001C757B">
              <w:t>р</w:t>
            </w:r>
            <w:proofErr w:type="spellEnd"/>
            <w:proofErr w:type="gramEnd"/>
            <w:r w:rsidRPr="001C757B">
              <w:t>/с:  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___________________________________</w:t>
            </w:r>
          </w:p>
          <w:p w:rsidR="00D443C0" w:rsidRPr="001C757B" w:rsidRDefault="00D443C0" w:rsidP="00975D9A">
            <w:pPr>
              <w:ind w:firstLine="6"/>
            </w:pPr>
            <w:r w:rsidRPr="001C757B">
              <w:t>ОКПО</w:t>
            </w:r>
            <w:r w:rsidR="00975D9A" w:rsidRPr="001C757B">
              <w:t>/ОГРН/ОКАТО: ___________________</w:t>
            </w: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lastRenderedPageBreak/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D443C0" w:rsidRPr="001C757B" w:rsidRDefault="00D443C0" w:rsidP="00274C1B">
            <w:pPr>
              <w:jc w:val="center"/>
            </w:pPr>
            <w:r w:rsidRPr="001C757B">
              <w:lastRenderedPageBreak/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  <w:r w:rsidRPr="001C757B">
              <w:t xml:space="preserve">      </w:t>
            </w:r>
          </w:p>
          <w:p w:rsidR="00D443C0" w:rsidRPr="001C757B" w:rsidRDefault="00274C1B" w:rsidP="001C757B">
            <w:pPr>
              <w:ind w:firstLine="6"/>
            </w:pPr>
            <w:r>
              <w:lastRenderedPageBreak/>
              <w:t xml:space="preserve">  </w:t>
            </w:r>
            <w:r w:rsidR="00D443C0" w:rsidRPr="001C757B">
              <w:t>М.П.   «_____» _____________20___г.</w:t>
            </w:r>
          </w:p>
        </w:tc>
      </w:tr>
    </w:tbl>
    <w:p w:rsidR="00310C02" w:rsidRPr="00C96CE0" w:rsidRDefault="00310C02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83673B" w:rsidRDefault="0083673B">
      <w:pPr>
        <w:rPr>
          <w:b/>
        </w:rPr>
      </w:pPr>
      <w:r>
        <w:rPr>
          <w:b/>
        </w:rPr>
        <w:br w:type="page"/>
      </w:r>
    </w:p>
    <w:p w:rsidR="00203546" w:rsidRPr="00203546" w:rsidRDefault="00203546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-US"/>
        </w:rPr>
      </w:pPr>
      <w:r w:rsidRPr="001C757B">
        <w:rPr>
          <w:b/>
        </w:rPr>
        <w:t xml:space="preserve">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1C757B">
        <w:rPr>
          <w:lang w:val="en-US"/>
        </w:rPr>
        <w:t>1</w:t>
      </w:r>
    </w:p>
    <w:p w:rsidR="001857B2" w:rsidRPr="001C757B" w:rsidRDefault="0005784C" w:rsidP="0005784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274C1B">
        <w:t xml:space="preserve">  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с 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E6B87" w:rsidRPr="001C757B" w:rsidRDefault="00AE6B8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57B2" w:rsidRPr="001C757B" w:rsidRDefault="001857B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6A3" w:rsidRPr="007733C3" w:rsidRDefault="00975D9A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lastRenderedPageBreak/>
        <w:t xml:space="preserve">                                                                   </w:t>
      </w:r>
      <w:r w:rsidR="008A091B">
        <w:t xml:space="preserve">       </w:t>
      </w:r>
      <w:r w:rsidR="00BB6A36">
        <w:t xml:space="preserve">    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№2</w:t>
      </w:r>
      <w:r w:rsidRPr="005B06FE">
        <w:rPr>
          <w:rStyle w:val="a8"/>
        </w:rPr>
        <w:footnoteReference w:id="17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  <w:r w:rsidR="00651717">
        <w:rPr>
          <w:rStyle w:val="a8"/>
          <w:b/>
        </w:rPr>
        <w:footnoteReference w:id="18"/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Излагается форма документа об исполнении обязательств контрагентом                        ОАО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19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№2</w:t>
      </w:r>
      <w:r>
        <w:rPr>
          <w:rStyle w:val="a8"/>
        </w:rPr>
        <w:footnoteReference w:id="20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D667AD">
        <w:trPr>
          <w:trHeight w:val="641"/>
        </w:trPr>
        <w:tc>
          <w:tcPr>
            <w:tcW w:w="4956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D667A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D667AD">
            <w:pPr>
              <w:ind w:firstLine="6"/>
            </w:pPr>
          </w:p>
          <w:p w:rsidR="004616A3" w:rsidRPr="0083191C" w:rsidRDefault="004616A3" w:rsidP="00D667AD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D667AD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D667AD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ind w:firstLine="708"/>
        <w:jc w:val="both"/>
      </w:pPr>
      <w:proofErr w:type="gramStart"/>
      <w:r w:rsidRPr="0055617C">
        <w:rPr>
          <w:b/>
        </w:rPr>
        <w:t>Открытое акционерное общество «Межрегиональная распределительная сетевая компания Центра»</w:t>
      </w:r>
      <w:r w:rsidRPr="00DC5C14">
        <w:rPr>
          <w:rStyle w:val="a8"/>
          <w:b/>
        </w:rPr>
        <w:t xml:space="preserve"> </w:t>
      </w:r>
      <w:r w:rsidRPr="00E159AE">
        <w:rPr>
          <w:rStyle w:val="a8"/>
          <w:b/>
        </w:rPr>
        <w:footnoteReference w:id="21"/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6795"/>
        <w:gridCol w:w="1616"/>
      </w:tblGrid>
      <w:tr w:rsidR="004616A3" w:rsidRPr="00FB00F1" w:rsidTr="00D667AD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spellStart"/>
            <w:proofErr w:type="gramStart"/>
            <w:r w:rsidRPr="00FB00F1">
              <w:t>п</w:t>
            </w:r>
            <w:proofErr w:type="spellEnd"/>
            <w:proofErr w:type="gramEnd"/>
            <w:r w:rsidRPr="00FB00F1">
              <w:t>/</w:t>
            </w:r>
            <w:proofErr w:type="spellStart"/>
            <w:r w:rsidRPr="00FB00F1">
              <w:t>п</w:t>
            </w:r>
            <w:proofErr w:type="spellEnd"/>
            <w:r w:rsidRPr="00FB00F1">
              <w:t xml:space="preserve">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D667A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  <w:tr w:rsidR="004616A3" w:rsidRPr="00FB00F1" w:rsidTr="00D667A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D667AD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t>У Заказчика к Исполнителю претензий не имеется</w:t>
      </w:r>
      <w:r w:rsidR="00651717">
        <w:rPr>
          <w:rStyle w:val="a8"/>
        </w:rPr>
        <w:footnoteReference w:id="22"/>
      </w:r>
      <w:r w:rsidRPr="00FB00F1">
        <w:t>.</w:t>
      </w:r>
    </w:p>
    <w:p w:rsidR="004616A3" w:rsidRPr="00C36CB0" w:rsidRDefault="004616A3" w:rsidP="004616A3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EE5AE6">
        <w:rPr>
          <w:rFonts w:ascii="Times New Roman" w:hAnsi="Times New Roman" w:cs="Times New Roman"/>
          <w:i/>
          <w:sz w:val="24"/>
          <w:szCs w:val="24"/>
        </w:rPr>
        <w:lastRenderedPageBreak/>
        <w:t>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4616A3" w:rsidTr="00D667AD">
        <w:trPr>
          <w:trHeight w:val="587"/>
        </w:trPr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D667A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D667AD">
            <w:pPr>
              <w:ind w:firstLine="6"/>
            </w:pPr>
          </w:p>
          <w:p w:rsidR="004616A3" w:rsidRPr="00782B3A" w:rsidRDefault="004616A3" w:rsidP="00D667AD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D667A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D667AD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D667A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/>
      </w:tblPr>
      <w:tblGrid>
        <w:gridCol w:w="4786"/>
        <w:gridCol w:w="4785"/>
        <w:gridCol w:w="5432"/>
      </w:tblGrid>
      <w:tr w:rsidR="005B06FE" w:rsidRPr="001C757B" w:rsidTr="00864794">
        <w:tc>
          <w:tcPr>
            <w:tcW w:w="4786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864794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864794">
            <w:pPr>
              <w:ind w:firstLine="6"/>
            </w:pPr>
          </w:p>
          <w:p w:rsidR="005B06FE" w:rsidRPr="001C757B" w:rsidRDefault="005B06FE" w:rsidP="00864794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864794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864794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864794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86479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851BF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851BF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851BFA">
        <w:tc>
          <w:tcPr>
            <w:tcW w:w="4786" w:type="dxa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851BF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8236A" w:rsidRPr="001C757B" w:rsidRDefault="0058236A" w:rsidP="00851BFA">
            <w:pPr>
              <w:ind w:firstLine="6"/>
            </w:pPr>
          </w:p>
          <w:p w:rsidR="0058236A" w:rsidRPr="001C757B" w:rsidRDefault="0058236A" w:rsidP="00851BF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851BFA">
            <w:pPr>
              <w:ind w:firstLine="6"/>
              <w:rPr>
                <w:i/>
              </w:rPr>
            </w:pPr>
          </w:p>
          <w:p w:rsidR="0058236A" w:rsidRPr="001C757B" w:rsidRDefault="0058236A" w:rsidP="00851BF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851BF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851BF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851BF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по оказанию услуг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/>
      </w:tblPr>
      <w:tblGrid>
        <w:gridCol w:w="4956"/>
        <w:gridCol w:w="4723"/>
      </w:tblGrid>
      <w:tr w:rsidR="00274C1B" w:rsidRPr="00274C1B" w:rsidTr="00F206A8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80238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274C1B">
        <w:t xml:space="preserve">     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274C1B">
        <w:t xml:space="preserve">                    </w:t>
      </w:r>
      <w:r w:rsidRPr="00534BAF">
        <w:t xml:space="preserve"> 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/>
      </w:tblPr>
      <w:tblGrid>
        <w:gridCol w:w="4956"/>
        <w:gridCol w:w="4723"/>
      </w:tblGrid>
      <w:tr w:rsidR="001C757B" w:rsidRPr="00534BAF" w:rsidTr="00011644">
        <w:trPr>
          <w:trHeight w:val="641"/>
        </w:trPr>
        <w:tc>
          <w:tcPr>
            <w:tcW w:w="4956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011644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011644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011644">
            <w:r w:rsidRPr="00534BAF">
              <w:t>___________________________________</w:t>
            </w:r>
          </w:p>
          <w:p w:rsidR="001C757B" w:rsidRPr="00534BAF" w:rsidRDefault="001C757B" w:rsidP="00011644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011644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ОАО «МРСК Центра» </w:t>
      </w:r>
      <w:r w:rsidRPr="00274C1B">
        <w:t>и</w:t>
      </w:r>
      <w:r w:rsidRPr="00274C1B">
        <w:rPr>
          <w:i/>
        </w:rPr>
        <w:t xml:space="preserve"> </w:t>
      </w:r>
      <w:r w:rsidRPr="00274C1B">
        <w:t>ОАО «</w:t>
      </w:r>
      <w:proofErr w:type="spellStart"/>
      <w:r w:rsidRPr="00274C1B">
        <w:t>Россети</w:t>
      </w:r>
      <w:proofErr w:type="spellEnd"/>
      <w:r w:rsidRPr="00274C1B">
        <w:t xml:space="preserve">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>(участников, учредителей, акционеров) ОАО «МРСК Центра»/ОАО «</w:t>
      </w:r>
      <w:proofErr w:type="spellStart"/>
      <w:r w:rsidRPr="00274C1B">
        <w:t>Россети</w:t>
      </w:r>
      <w:proofErr w:type="spellEnd"/>
      <w:r w:rsidRPr="00274C1B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Pr="00BF0511" w:rsidRDefault="001C757B" w:rsidP="00274C1B">
      <w:pPr>
        <w:tabs>
          <w:tab w:val="left" w:pos="1134"/>
        </w:tabs>
        <w:jc w:val="center"/>
        <w:rPr>
          <w:i/>
          <w:lang w:val="en-US"/>
        </w:rPr>
      </w:pPr>
    </w:p>
    <w:sectPr w:rsidR="001C757B" w:rsidRPr="00BF0511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83" w:rsidRDefault="00250F83">
      <w:r>
        <w:separator/>
      </w:r>
    </w:p>
  </w:endnote>
  <w:endnote w:type="continuationSeparator" w:id="0">
    <w:p w:rsidR="00250F83" w:rsidRDefault="00250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83" w:rsidRDefault="00250F83">
      <w:r>
        <w:separator/>
      </w:r>
    </w:p>
  </w:footnote>
  <w:footnote w:type="continuationSeparator" w:id="0">
    <w:p w:rsidR="00250F83" w:rsidRDefault="00250F83">
      <w:r>
        <w:continuationSeparator/>
      </w:r>
    </w:p>
  </w:footnote>
  <w:footnote w:id="1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E55F61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2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>едак</w:t>
      </w:r>
      <w:r w:rsidR="00B83B44" w:rsidRPr="00975D9A">
        <w:rPr>
          <w:i/>
          <w:szCs w:val="16"/>
        </w:rPr>
        <w:t>ции: «Исполнитель, не позднее 5 (пятого)</w:t>
      </w:r>
      <w:r w:rsidRPr="00975D9A">
        <w:rPr>
          <w:i/>
          <w:szCs w:val="16"/>
        </w:rPr>
        <w:t xml:space="preserve"> числа месяца, следующего за расчетным, обязан предоставить Заказчику отчет, Акт</w:t>
      </w:r>
      <w:r w:rsidR="00376D3B" w:rsidRPr="00975D9A">
        <w:rPr>
          <w:i/>
          <w:szCs w:val="16"/>
        </w:rPr>
        <w:t xml:space="preserve"> приема-сдачи</w:t>
      </w:r>
      <w:r w:rsidRPr="00975D9A">
        <w:rPr>
          <w:i/>
          <w:szCs w:val="16"/>
        </w:rPr>
        <w:t xml:space="preserve">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>(</w:t>
      </w:r>
      <w:r w:rsidR="00376D3B" w:rsidRPr="00975D9A">
        <w:rPr>
          <w:i/>
          <w:szCs w:val="16"/>
        </w:rPr>
        <w:t xml:space="preserve"> </w:t>
      </w:r>
      <w:proofErr w:type="gramEnd"/>
      <w:r w:rsidR="00376D3B" w:rsidRPr="00975D9A">
        <w:rPr>
          <w:i/>
          <w:szCs w:val="16"/>
        </w:rPr>
        <w:t xml:space="preserve">п. 5 и 6 </w:t>
      </w:r>
      <w:r w:rsidRPr="00975D9A">
        <w:rPr>
          <w:i/>
          <w:szCs w:val="16"/>
        </w:rPr>
        <w:t>ст. 168, п. 5 и 6 ст.169 Налогового кодекса Российской Федерации)».</w:t>
      </w:r>
    </w:p>
  </w:footnote>
  <w:footnote w:id="3">
    <w:p w:rsidR="0085717E" w:rsidRPr="00975D9A" w:rsidRDefault="0085717E" w:rsidP="0085717E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22794F" w:rsidRDefault="0022794F" w:rsidP="0022794F">
      <w:pPr>
        <w:pStyle w:val="a3"/>
      </w:pPr>
      <w:r>
        <w:rPr>
          <w:rStyle w:val="a8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 w:rsidR="00D3731E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C96CE0" w:rsidRPr="00A521E2" w:rsidRDefault="00C96CE0" w:rsidP="00C96CE0">
      <w:pPr>
        <w:pStyle w:val="a3"/>
        <w:jc w:val="both"/>
        <w:rPr>
          <w:i/>
        </w:rPr>
      </w:pPr>
      <w:r w:rsidRPr="00A521E2">
        <w:rPr>
          <w:rStyle w:val="a8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C96CE0" w:rsidRDefault="00C96CE0" w:rsidP="00C96CE0">
      <w:pPr>
        <w:pStyle w:val="a3"/>
      </w:pPr>
    </w:p>
  </w:footnote>
  <w:footnote w:id="6">
    <w:p w:rsidR="00C96CE0" w:rsidRPr="00097C7E" w:rsidRDefault="00C96CE0" w:rsidP="00C96CE0">
      <w:pPr>
        <w:pStyle w:val="a3"/>
        <w:rPr>
          <w:i/>
        </w:rPr>
      </w:pPr>
      <w:r w:rsidRPr="00097C7E">
        <w:rPr>
          <w:rStyle w:val="a8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C96CE0" w:rsidRDefault="00C96CE0" w:rsidP="00C96CE0">
      <w:pPr>
        <w:pStyle w:val="a3"/>
      </w:pPr>
    </w:p>
  </w:footnote>
  <w:footnote w:id="7">
    <w:p w:rsidR="002E6BDD" w:rsidRPr="00975D9A" w:rsidRDefault="002E6BDD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</w:t>
      </w:r>
      <w:r w:rsidR="00DC5C14" w:rsidRPr="00975D9A">
        <w:rPr>
          <w:i/>
        </w:rPr>
        <w:t>по окончании оказания услуг,</w:t>
      </w:r>
      <w:r w:rsidRPr="00975D9A">
        <w:rPr>
          <w:i/>
        </w:rPr>
        <w:t xml:space="preserve">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8">
    <w:p w:rsidR="003D35DC" w:rsidRPr="000F4492" w:rsidRDefault="003D35DC" w:rsidP="003D35DC">
      <w:pPr>
        <w:pStyle w:val="a3"/>
        <w:jc w:val="both"/>
        <w:rPr>
          <w:i/>
        </w:rPr>
      </w:pPr>
      <w:r w:rsidRPr="005B06FE">
        <w:rPr>
          <w:rStyle w:val="a8"/>
          <w:i/>
        </w:rPr>
        <w:footnoteRef/>
      </w:r>
      <w:r w:rsidRPr="005B06FE">
        <w:rPr>
          <w:i/>
        </w:rPr>
        <w:t xml:space="preserve"> Данный пун</w:t>
      </w:r>
      <w:proofErr w:type="gramStart"/>
      <w:r w:rsidRPr="005B06FE">
        <w:rPr>
          <w:i/>
        </w:rPr>
        <w:t>кт вкл</w:t>
      </w:r>
      <w:proofErr w:type="gramEnd"/>
      <w:r w:rsidRPr="005B06FE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9">
    <w:p w:rsidR="00C96CE0" w:rsidRPr="00A521E2" w:rsidRDefault="00C96CE0" w:rsidP="00C96CE0">
      <w:pPr>
        <w:pStyle w:val="af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0">
    <w:p w:rsidR="0085717E" w:rsidRPr="00975D9A" w:rsidRDefault="0085717E" w:rsidP="0085717E">
      <w:pPr>
        <w:pStyle w:val="a3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1">
    <w:p w:rsidR="00C96CE0" w:rsidRPr="00A521E2" w:rsidRDefault="00C96CE0" w:rsidP="00C96CE0">
      <w:pPr>
        <w:pStyle w:val="a3"/>
        <w:rPr>
          <w:i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Пун</w:t>
      </w:r>
      <w:proofErr w:type="gramStart"/>
      <w:r w:rsidRPr="00A521E2">
        <w:rPr>
          <w:i/>
        </w:rPr>
        <w:t>кт вкл</w:t>
      </w:r>
      <w:proofErr w:type="gramEnd"/>
      <w:r w:rsidRPr="00A521E2">
        <w:rPr>
          <w:i/>
        </w:rPr>
        <w:t>ючается в договоры со сроком действия более 1 (одного) года.</w:t>
      </w:r>
    </w:p>
  </w:footnote>
  <w:footnote w:id="12">
    <w:p w:rsidR="008F1875" w:rsidRPr="00FA0448" w:rsidRDefault="008F1875" w:rsidP="008F1875">
      <w:pPr>
        <w:pStyle w:val="a3"/>
        <w:rPr>
          <w:i/>
        </w:rPr>
      </w:pPr>
      <w:r w:rsidRPr="00BD32A9">
        <w:rPr>
          <w:rStyle w:val="a8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3">
    <w:p w:rsidR="00BB148D" w:rsidRDefault="00BB148D" w:rsidP="00BB148D">
      <w:pPr>
        <w:pStyle w:val="a3"/>
        <w:jc w:val="both"/>
        <w:rPr>
          <w:i/>
          <w:szCs w:val="16"/>
        </w:rPr>
      </w:pPr>
      <w:r>
        <w:rPr>
          <w:rStyle w:val="a8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4">
    <w:p w:rsidR="008A091B" w:rsidRDefault="008A091B" w:rsidP="008A091B">
      <w:pPr>
        <w:pStyle w:val="a3"/>
      </w:pPr>
      <w:r>
        <w:rPr>
          <w:rStyle w:val="a8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5">
    <w:p w:rsidR="00DC5C14" w:rsidRPr="00975D9A" w:rsidRDefault="00DC5C14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="0005784C">
        <w:rPr>
          <w:i/>
        </w:rPr>
        <w:t xml:space="preserve"> В случае заключения Д</w:t>
      </w:r>
      <w:r w:rsidRPr="00975D9A">
        <w:rPr>
          <w:i/>
        </w:rPr>
        <w:t>оговора в интересах филиала необходимо указать  -  Открытое акционерное общество «Межрегиональная распределител</w:t>
      </w:r>
      <w:r w:rsidR="005742DC" w:rsidRPr="00975D9A">
        <w:rPr>
          <w:i/>
        </w:rPr>
        <w:t>ьная сетевая компания Центра» (</w:t>
      </w:r>
      <w:r w:rsidRPr="00975D9A">
        <w:rPr>
          <w:i/>
        </w:rPr>
        <w:t>Филиал ОАО «МРСК Центра» - «__________________ энерго»).</w:t>
      </w:r>
    </w:p>
  </w:footnote>
  <w:footnote w:id="16">
    <w:p w:rsidR="00D443C0" w:rsidRPr="00975D9A" w:rsidRDefault="00D443C0" w:rsidP="003A5A3F">
      <w:pPr>
        <w:pStyle w:val="a3"/>
        <w:jc w:val="both"/>
        <w:rPr>
          <w:i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</w:t>
      </w:r>
      <w:r w:rsidR="00B83B44" w:rsidRPr="00975D9A">
        <w:rPr>
          <w:i/>
          <w:szCs w:val="16"/>
        </w:rPr>
        <w:t>Н</w:t>
      </w:r>
      <w:r w:rsidRPr="00975D9A">
        <w:rPr>
          <w:i/>
          <w:szCs w:val="16"/>
        </w:rPr>
        <w:t>еобходимо указывать наименование, местонахождение и реквизиты филиала.</w:t>
      </w:r>
    </w:p>
    <w:p w:rsidR="00D443C0" w:rsidRPr="007E5F41" w:rsidRDefault="00D443C0" w:rsidP="00D443C0">
      <w:pPr>
        <w:pStyle w:val="a3"/>
        <w:rPr>
          <w:sz w:val="16"/>
          <w:szCs w:val="16"/>
        </w:rPr>
      </w:pPr>
    </w:p>
  </w:footnote>
  <w:footnote w:id="17">
    <w:p w:rsidR="004616A3" w:rsidRPr="005B06FE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8">
    <w:p w:rsidR="00651717" w:rsidRPr="00651717" w:rsidRDefault="00651717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19">
    <w:p w:rsidR="004616A3" w:rsidRPr="00B97867" w:rsidRDefault="004616A3" w:rsidP="004616A3">
      <w:pPr>
        <w:pStyle w:val="a3"/>
        <w:jc w:val="both"/>
        <w:rPr>
          <w:i/>
        </w:rPr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4616A3" w:rsidRDefault="004616A3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Приложение № 2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1">
    <w:p w:rsidR="004616A3" w:rsidRPr="00501D52" w:rsidRDefault="004616A3" w:rsidP="004616A3">
      <w:pPr>
        <w:pStyle w:val="a3"/>
        <w:jc w:val="both"/>
        <w:rPr>
          <w:i/>
        </w:rPr>
      </w:pPr>
      <w:r w:rsidRPr="00501D52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>Филиал ОАО «МРСК Центра» - «__________________ энерго»).</w:t>
      </w:r>
    </w:p>
  </w:footnote>
  <w:footnote w:id="22">
    <w:p w:rsidR="00651717" w:rsidRPr="00651717" w:rsidRDefault="00651717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743144"/>
      <w:docPartObj>
        <w:docPartGallery w:val="Page Numbers (Top of Page)"/>
        <w:docPartUnique/>
      </w:docPartObj>
    </w:sdtPr>
    <w:sdtContent>
      <w:p w:rsidR="00BB6A36" w:rsidRDefault="00C503FC">
        <w:pPr>
          <w:pStyle w:val="af0"/>
          <w:jc w:val="center"/>
        </w:pPr>
        <w:r>
          <w:fldChar w:fldCharType="begin"/>
        </w:r>
        <w:r w:rsidR="00BB6A36">
          <w:instrText>PAGE   \* MERGEFORMAT</w:instrText>
        </w:r>
        <w:r>
          <w:fldChar w:fldCharType="separate"/>
        </w:r>
        <w:r w:rsidR="00C87809">
          <w:rPr>
            <w:noProof/>
          </w:rPr>
          <w:t>11</w:t>
        </w:r>
        <w:r>
          <w:fldChar w:fldCharType="end"/>
        </w:r>
      </w:p>
    </w:sdtContent>
  </w:sdt>
  <w:p w:rsidR="00BB6A36" w:rsidRDefault="00BB6A36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B0917"/>
    <w:rsid w:val="000B0DA3"/>
    <w:rsid w:val="000B5F40"/>
    <w:rsid w:val="000F2D61"/>
    <w:rsid w:val="000F3132"/>
    <w:rsid w:val="000F4471"/>
    <w:rsid w:val="00105385"/>
    <w:rsid w:val="001119F6"/>
    <w:rsid w:val="0013038C"/>
    <w:rsid w:val="00146124"/>
    <w:rsid w:val="001543ED"/>
    <w:rsid w:val="00162469"/>
    <w:rsid w:val="0016304E"/>
    <w:rsid w:val="00175CE3"/>
    <w:rsid w:val="001857B2"/>
    <w:rsid w:val="00186D5F"/>
    <w:rsid w:val="00187599"/>
    <w:rsid w:val="00190ECF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3A86"/>
    <w:rsid w:val="0022794F"/>
    <w:rsid w:val="00235412"/>
    <w:rsid w:val="00243619"/>
    <w:rsid w:val="00250F83"/>
    <w:rsid w:val="002511D7"/>
    <w:rsid w:val="002722EF"/>
    <w:rsid w:val="00274C1B"/>
    <w:rsid w:val="0028185A"/>
    <w:rsid w:val="002833C5"/>
    <w:rsid w:val="00286830"/>
    <w:rsid w:val="002B379D"/>
    <w:rsid w:val="002B3834"/>
    <w:rsid w:val="002C3602"/>
    <w:rsid w:val="002E6BDD"/>
    <w:rsid w:val="002F3576"/>
    <w:rsid w:val="002F6454"/>
    <w:rsid w:val="00301476"/>
    <w:rsid w:val="00310937"/>
    <w:rsid w:val="00310C02"/>
    <w:rsid w:val="00347C43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5DC"/>
    <w:rsid w:val="003E5FEB"/>
    <w:rsid w:val="00400AFA"/>
    <w:rsid w:val="00404039"/>
    <w:rsid w:val="00406EDD"/>
    <w:rsid w:val="00424C2B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4A3C"/>
    <w:rsid w:val="004C064C"/>
    <w:rsid w:val="004C2A65"/>
    <w:rsid w:val="004D10F2"/>
    <w:rsid w:val="004F6C98"/>
    <w:rsid w:val="005255F5"/>
    <w:rsid w:val="00525A31"/>
    <w:rsid w:val="00534ED1"/>
    <w:rsid w:val="00537215"/>
    <w:rsid w:val="00552C53"/>
    <w:rsid w:val="005626C5"/>
    <w:rsid w:val="005742DC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E1D"/>
    <w:rsid w:val="00651717"/>
    <w:rsid w:val="00672831"/>
    <w:rsid w:val="006773BE"/>
    <w:rsid w:val="006A010D"/>
    <w:rsid w:val="006C48CC"/>
    <w:rsid w:val="007147E1"/>
    <w:rsid w:val="00724589"/>
    <w:rsid w:val="00782DB5"/>
    <w:rsid w:val="007953F5"/>
    <w:rsid w:val="007C4BAF"/>
    <w:rsid w:val="007E2132"/>
    <w:rsid w:val="007E327C"/>
    <w:rsid w:val="007F332D"/>
    <w:rsid w:val="007F3382"/>
    <w:rsid w:val="0083587C"/>
    <w:rsid w:val="0083673B"/>
    <w:rsid w:val="0085326B"/>
    <w:rsid w:val="0085717E"/>
    <w:rsid w:val="00873F43"/>
    <w:rsid w:val="008764E6"/>
    <w:rsid w:val="008A091B"/>
    <w:rsid w:val="008C5CC0"/>
    <w:rsid w:val="008C6E54"/>
    <w:rsid w:val="008D0FC4"/>
    <w:rsid w:val="008D3F35"/>
    <w:rsid w:val="008E5982"/>
    <w:rsid w:val="008F1875"/>
    <w:rsid w:val="008F2470"/>
    <w:rsid w:val="008F7BDB"/>
    <w:rsid w:val="00901920"/>
    <w:rsid w:val="00916C88"/>
    <w:rsid w:val="00925D4D"/>
    <w:rsid w:val="00942920"/>
    <w:rsid w:val="00942FFB"/>
    <w:rsid w:val="00963C1D"/>
    <w:rsid w:val="00975D9A"/>
    <w:rsid w:val="0098086D"/>
    <w:rsid w:val="00981B60"/>
    <w:rsid w:val="009A28DA"/>
    <w:rsid w:val="009A299E"/>
    <w:rsid w:val="009A3B06"/>
    <w:rsid w:val="009A6F79"/>
    <w:rsid w:val="009B0684"/>
    <w:rsid w:val="009C5924"/>
    <w:rsid w:val="009D33BD"/>
    <w:rsid w:val="009D64D2"/>
    <w:rsid w:val="009F08A0"/>
    <w:rsid w:val="009F55E7"/>
    <w:rsid w:val="009F56F8"/>
    <w:rsid w:val="00A009C8"/>
    <w:rsid w:val="00A03BCE"/>
    <w:rsid w:val="00A13DB4"/>
    <w:rsid w:val="00A23880"/>
    <w:rsid w:val="00A263E1"/>
    <w:rsid w:val="00A31DEB"/>
    <w:rsid w:val="00A430CA"/>
    <w:rsid w:val="00A5235C"/>
    <w:rsid w:val="00A771E7"/>
    <w:rsid w:val="00A93BDE"/>
    <w:rsid w:val="00AA27E2"/>
    <w:rsid w:val="00AB503E"/>
    <w:rsid w:val="00AE6B87"/>
    <w:rsid w:val="00B01D11"/>
    <w:rsid w:val="00B04E5F"/>
    <w:rsid w:val="00B114D9"/>
    <w:rsid w:val="00B424C8"/>
    <w:rsid w:val="00B443D3"/>
    <w:rsid w:val="00B62A9B"/>
    <w:rsid w:val="00B83B44"/>
    <w:rsid w:val="00BA0BCF"/>
    <w:rsid w:val="00BB148D"/>
    <w:rsid w:val="00BB6A36"/>
    <w:rsid w:val="00BC499A"/>
    <w:rsid w:val="00BD32A9"/>
    <w:rsid w:val="00BF0511"/>
    <w:rsid w:val="00BF543F"/>
    <w:rsid w:val="00C11E78"/>
    <w:rsid w:val="00C36CB0"/>
    <w:rsid w:val="00C42372"/>
    <w:rsid w:val="00C503FC"/>
    <w:rsid w:val="00C51162"/>
    <w:rsid w:val="00C56F8C"/>
    <w:rsid w:val="00C705B5"/>
    <w:rsid w:val="00C87809"/>
    <w:rsid w:val="00C910BA"/>
    <w:rsid w:val="00C95FB8"/>
    <w:rsid w:val="00C96CE0"/>
    <w:rsid w:val="00CA567A"/>
    <w:rsid w:val="00CB21D1"/>
    <w:rsid w:val="00CC7B3D"/>
    <w:rsid w:val="00D1448B"/>
    <w:rsid w:val="00D17831"/>
    <w:rsid w:val="00D34F27"/>
    <w:rsid w:val="00D353CC"/>
    <w:rsid w:val="00D3731E"/>
    <w:rsid w:val="00D443C0"/>
    <w:rsid w:val="00D813CD"/>
    <w:rsid w:val="00D9114E"/>
    <w:rsid w:val="00D929F4"/>
    <w:rsid w:val="00D967EF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5F61"/>
    <w:rsid w:val="00E75160"/>
    <w:rsid w:val="00EB29EE"/>
    <w:rsid w:val="00ED2BD3"/>
    <w:rsid w:val="00EE3B93"/>
    <w:rsid w:val="00EE67AF"/>
    <w:rsid w:val="00F17C59"/>
    <w:rsid w:val="00F3218E"/>
    <w:rsid w:val="00F35498"/>
    <w:rsid w:val="00F45C20"/>
    <w:rsid w:val="00F5236A"/>
    <w:rsid w:val="00F9047A"/>
    <w:rsid w:val="00F97294"/>
    <w:rsid w:val="00FB00F1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A7AC-80A8-4774-9DD0-52BCA498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5271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Maslov.EV</cp:lastModifiedBy>
  <cp:revision>3</cp:revision>
  <cp:lastPrinted>2012-02-16T08:18:00Z</cp:lastPrinted>
  <dcterms:created xsi:type="dcterms:W3CDTF">2014-10-17T07:42:00Z</dcterms:created>
  <dcterms:modified xsi:type="dcterms:W3CDTF">2014-11-07T09:28:00Z</dcterms:modified>
</cp:coreProperties>
</file>