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802" w:rsidRPr="008B7A9C" w:rsidRDefault="000A3802" w:rsidP="000A3802">
      <w:pPr>
        <w:tabs>
          <w:tab w:val="left" w:pos="709"/>
          <w:tab w:val="left" w:pos="1418"/>
        </w:tabs>
        <w:spacing w:before="100" w:after="0" w:line="240" w:lineRule="auto"/>
        <w:jc w:val="center"/>
        <w:outlineLvl w:val="0"/>
        <w:rPr>
          <w:rFonts w:ascii="Times New Roman" w:eastAsia="Times New Roman" w:hAnsi="Times New Roman" w:cs="Times New Roman"/>
          <w:b/>
          <w:caps/>
          <w:lang w:eastAsia="ru-RU"/>
        </w:rPr>
      </w:pPr>
      <w:bookmarkStart w:id="0" w:name="_top"/>
      <w:bookmarkEnd w:id="0"/>
      <w:r w:rsidRPr="008B7A9C">
        <w:rPr>
          <w:rFonts w:ascii="Times New Roman" w:eastAsia="Times New Roman" w:hAnsi="Times New Roman" w:cs="Times New Roman"/>
          <w:b/>
          <w:caps/>
          <w:lang w:eastAsia="ru-RU"/>
        </w:rPr>
        <w:t>Договор</w:t>
      </w:r>
    </w:p>
    <w:p w:rsidR="008B7A9C" w:rsidRPr="008B7A9C" w:rsidRDefault="000A3802" w:rsidP="000A3802">
      <w:pPr>
        <w:tabs>
          <w:tab w:val="left" w:pos="709"/>
          <w:tab w:val="left" w:pos="1418"/>
        </w:tabs>
        <w:spacing w:before="100" w:after="0" w:line="240" w:lineRule="auto"/>
        <w:jc w:val="center"/>
        <w:outlineLvl w:val="0"/>
        <w:rPr>
          <w:rFonts w:ascii="Times New Roman" w:eastAsia="Times New Roman" w:hAnsi="Times New Roman" w:cs="Times New Roman"/>
          <w:b/>
          <w:caps/>
          <w:lang w:eastAsia="ru-RU"/>
        </w:rPr>
      </w:pPr>
      <w:r w:rsidRPr="008B7A9C">
        <w:rPr>
          <w:rFonts w:ascii="Times New Roman" w:eastAsia="Times New Roman" w:hAnsi="Times New Roman" w:cs="Times New Roman"/>
          <w:b/>
          <w:caps/>
          <w:lang w:eastAsia="ru-RU"/>
        </w:rPr>
        <w:t xml:space="preserve">страхования имущества юридических лиц «от всех рисков» </w:t>
      </w:r>
    </w:p>
    <w:p w:rsidR="000A3802" w:rsidRPr="00C546ED" w:rsidRDefault="000A3802" w:rsidP="000A3802">
      <w:pPr>
        <w:tabs>
          <w:tab w:val="left" w:pos="709"/>
          <w:tab w:val="left" w:pos="1418"/>
        </w:tabs>
        <w:spacing w:before="100" w:after="0" w:line="240" w:lineRule="auto"/>
        <w:jc w:val="center"/>
        <w:outlineLvl w:val="0"/>
        <w:rPr>
          <w:rFonts w:ascii="Times New Roman" w:eastAsia="Times New Roman" w:hAnsi="Times New Roman" w:cs="Times New Roman"/>
          <w:b/>
          <w:caps/>
          <w:lang w:eastAsia="ru-RU"/>
        </w:rPr>
      </w:pPr>
      <w:r w:rsidRPr="00C546ED">
        <w:rPr>
          <w:rFonts w:ascii="Times New Roman" w:eastAsia="Times New Roman" w:hAnsi="Times New Roman" w:cs="Times New Roman"/>
          <w:b/>
          <w:caps/>
          <w:lang w:eastAsia="ru-RU"/>
        </w:rPr>
        <w:t>№ ___________</w:t>
      </w:r>
    </w:p>
    <w:p w:rsidR="000A3802" w:rsidRPr="00C546ED" w:rsidRDefault="000A3802" w:rsidP="000A3802">
      <w:pPr>
        <w:tabs>
          <w:tab w:val="left" w:pos="709"/>
          <w:tab w:val="left" w:pos="1418"/>
        </w:tabs>
        <w:spacing w:before="100" w:after="0" w:line="240" w:lineRule="auto"/>
        <w:outlineLvl w:val="0"/>
        <w:rPr>
          <w:rFonts w:ascii="Times New Roman" w:eastAsia="Times New Roman" w:hAnsi="Times New Roman" w:cs="Times New Roman"/>
          <w:bCs/>
          <w:lang w:eastAsia="ru-RU"/>
        </w:rPr>
      </w:pPr>
    </w:p>
    <w:p w:rsidR="000A3802" w:rsidRPr="00C546ED" w:rsidRDefault="000A3802" w:rsidP="000A3802">
      <w:pPr>
        <w:tabs>
          <w:tab w:val="left" w:pos="709"/>
          <w:tab w:val="left" w:pos="1418"/>
        </w:tabs>
        <w:spacing w:before="100" w:after="0" w:line="240" w:lineRule="auto"/>
        <w:outlineLvl w:val="0"/>
        <w:rPr>
          <w:rFonts w:ascii="Times New Roman" w:eastAsia="Times New Roman" w:hAnsi="Times New Roman" w:cs="Times New Roman"/>
          <w:bCs/>
          <w:lang w:eastAsia="ru-RU"/>
        </w:rPr>
      </w:pPr>
      <w:r w:rsidRPr="00C546ED">
        <w:rPr>
          <w:rFonts w:ascii="Times New Roman" w:eastAsia="Times New Roman" w:hAnsi="Times New Roman" w:cs="Times New Roman"/>
          <w:bCs/>
          <w:lang w:eastAsia="ru-RU"/>
        </w:rPr>
        <w:t>г. Москва</w:t>
      </w:r>
      <w:r w:rsidRPr="00C546ED">
        <w:rPr>
          <w:rFonts w:ascii="Times New Roman" w:eastAsia="Times New Roman" w:hAnsi="Times New Roman" w:cs="Times New Roman"/>
          <w:bCs/>
          <w:lang w:eastAsia="ru-RU"/>
        </w:rPr>
        <w:tab/>
      </w:r>
      <w:r w:rsidRPr="00C546ED">
        <w:rPr>
          <w:rFonts w:ascii="Times New Roman" w:eastAsia="Times New Roman" w:hAnsi="Times New Roman" w:cs="Times New Roman"/>
          <w:bCs/>
          <w:lang w:eastAsia="ru-RU"/>
        </w:rPr>
        <w:tab/>
      </w:r>
      <w:r w:rsidRPr="00C546ED">
        <w:rPr>
          <w:rFonts w:ascii="Times New Roman" w:eastAsia="Times New Roman" w:hAnsi="Times New Roman" w:cs="Times New Roman"/>
          <w:bCs/>
          <w:lang w:eastAsia="ru-RU"/>
        </w:rPr>
        <w:tab/>
        <w:t xml:space="preserve">                                                      </w:t>
      </w:r>
      <w:r w:rsidR="009C308E">
        <w:rPr>
          <w:rFonts w:ascii="Times New Roman" w:eastAsia="Times New Roman" w:hAnsi="Times New Roman" w:cs="Times New Roman"/>
          <w:bCs/>
          <w:lang w:eastAsia="ru-RU"/>
        </w:rPr>
        <w:t xml:space="preserve">         </w:t>
      </w:r>
      <w:r w:rsidRPr="00C546ED">
        <w:rPr>
          <w:rFonts w:ascii="Times New Roman" w:eastAsia="Times New Roman" w:hAnsi="Times New Roman" w:cs="Times New Roman"/>
          <w:bCs/>
          <w:lang w:eastAsia="ru-RU"/>
        </w:rPr>
        <w:t xml:space="preserve">           </w:t>
      </w:r>
      <w:r w:rsidR="00DC7F22" w:rsidRPr="00C546ED">
        <w:rPr>
          <w:rFonts w:ascii="Times New Roman" w:eastAsia="Times New Roman" w:hAnsi="Times New Roman" w:cs="Times New Roman"/>
          <w:bCs/>
          <w:lang w:eastAsia="ru-RU"/>
        </w:rPr>
        <w:t xml:space="preserve">               </w:t>
      </w:r>
      <w:r w:rsidR="0063750C" w:rsidRPr="00C546ED">
        <w:rPr>
          <w:rFonts w:ascii="Times New Roman" w:eastAsia="Times New Roman" w:hAnsi="Times New Roman" w:cs="Times New Roman"/>
          <w:bCs/>
          <w:lang w:eastAsia="ru-RU"/>
        </w:rPr>
        <w:t>«</w:t>
      </w:r>
      <w:r w:rsidR="00DC7F22" w:rsidRPr="00C546ED">
        <w:rPr>
          <w:rFonts w:ascii="Times New Roman" w:eastAsia="Times New Roman" w:hAnsi="Times New Roman" w:cs="Times New Roman"/>
          <w:bCs/>
          <w:lang w:eastAsia="ru-RU"/>
        </w:rPr>
        <w:t>___</w:t>
      </w:r>
      <w:r w:rsidR="0063750C" w:rsidRPr="00C546ED">
        <w:rPr>
          <w:rFonts w:ascii="Times New Roman" w:eastAsia="Times New Roman" w:hAnsi="Times New Roman" w:cs="Times New Roman"/>
          <w:bCs/>
          <w:lang w:eastAsia="ru-RU"/>
        </w:rPr>
        <w:t>»</w:t>
      </w:r>
      <w:r w:rsidR="00EF53A2" w:rsidRPr="00C546ED">
        <w:rPr>
          <w:rFonts w:ascii="Times New Roman" w:eastAsia="Times New Roman" w:hAnsi="Times New Roman" w:cs="Times New Roman"/>
          <w:bCs/>
          <w:lang w:eastAsia="ru-RU"/>
        </w:rPr>
        <w:t xml:space="preserve"> _______</w:t>
      </w:r>
      <w:r w:rsidRPr="00C546ED">
        <w:rPr>
          <w:rFonts w:ascii="Times New Roman" w:eastAsia="Times New Roman" w:hAnsi="Times New Roman" w:cs="Times New Roman"/>
          <w:bCs/>
          <w:lang w:eastAsia="ru-RU"/>
        </w:rPr>
        <w:t xml:space="preserve"> </w:t>
      </w:r>
      <w:proofErr w:type="gramStart"/>
      <w:r w:rsidRPr="00C546ED">
        <w:rPr>
          <w:rFonts w:ascii="Times New Roman" w:eastAsia="Times New Roman" w:hAnsi="Times New Roman" w:cs="Times New Roman"/>
          <w:bCs/>
          <w:lang w:eastAsia="ru-RU"/>
        </w:rPr>
        <w:t>г</w:t>
      </w:r>
      <w:proofErr w:type="gramEnd"/>
      <w:r w:rsidRPr="00C546ED">
        <w:rPr>
          <w:rFonts w:ascii="Times New Roman" w:eastAsia="Times New Roman" w:hAnsi="Times New Roman" w:cs="Times New Roman"/>
          <w:bCs/>
          <w:lang w:eastAsia="ru-RU"/>
        </w:rPr>
        <w:t>.</w:t>
      </w:r>
    </w:p>
    <w:p w:rsidR="0063750C" w:rsidRPr="00C546ED" w:rsidRDefault="0063750C" w:rsidP="0063750C">
      <w:pPr>
        <w:tabs>
          <w:tab w:val="left" w:pos="9540"/>
        </w:tabs>
        <w:autoSpaceDE w:val="0"/>
        <w:autoSpaceDN w:val="0"/>
        <w:adjustRightInd w:val="0"/>
        <w:spacing w:after="0" w:line="240" w:lineRule="auto"/>
        <w:ind w:firstLine="480"/>
        <w:jc w:val="both"/>
        <w:rPr>
          <w:rFonts w:ascii="Times New Roman" w:eastAsia="Times New Roman" w:hAnsi="Times New Roman" w:cs="Times New Roman"/>
          <w:sz w:val="24"/>
          <w:szCs w:val="24"/>
          <w:lang w:eastAsia="ru-RU"/>
        </w:rPr>
      </w:pPr>
    </w:p>
    <w:p w:rsidR="0063750C" w:rsidRPr="00C546ED" w:rsidRDefault="00781946" w:rsidP="0063750C">
      <w:pPr>
        <w:tabs>
          <w:tab w:val="left" w:pos="9540"/>
        </w:tabs>
        <w:autoSpaceDE w:val="0"/>
        <w:autoSpaceDN w:val="0"/>
        <w:adjustRightInd w:val="0"/>
        <w:spacing w:after="0" w:line="240" w:lineRule="auto"/>
        <w:ind w:firstLine="480"/>
        <w:jc w:val="both"/>
        <w:rPr>
          <w:rFonts w:ascii="Times New Roman" w:eastAsia="Times New Roman" w:hAnsi="Times New Roman" w:cs="Times New Roman"/>
          <w:lang w:eastAsia="ru-RU"/>
        </w:rPr>
      </w:pPr>
      <w:proofErr w:type="gramStart"/>
      <w:r w:rsidRPr="00C546ED">
        <w:rPr>
          <w:rFonts w:ascii="Times New Roman" w:eastAsia="Times New Roman" w:hAnsi="Times New Roman" w:cs="Times New Roman"/>
          <w:lang w:eastAsia="ru-RU"/>
        </w:rPr>
        <w:t>____________________</w:t>
      </w:r>
      <w:r w:rsidR="0063750C" w:rsidRPr="00C546ED">
        <w:rPr>
          <w:rFonts w:ascii="Times New Roman" w:eastAsia="Times New Roman" w:hAnsi="Times New Roman" w:cs="Times New Roman"/>
          <w:lang w:eastAsia="ru-RU"/>
        </w:rPr>
        <w:t xml:space="preserve">, именуемое в дальнейшем "Страховщик", в лице </w:t>
      </w:r>
      <w:r w:rsidRPr="00C546ED">
        <w:rPr>
          <w:rFonts w:ascii="Times New Roman" w:eastAsia="Times New Roman" w:hAnsi="Times New Roman" w:cs="Times New Roman"/>
          <w:lang w:eastAsia="ru-RU"/>
        </w:rPr>
        <w:t>_______________</w:t>
      </w:r>
      <w:r w:rsidR="0063750C" w:rsidRPr="00C546ED">
        <w:rPr>
          <w:rFonts w:ascii="Times New Roman" w:eastAsia="Times New Roman" w:hAnsi="Times New Roman" w:cs="Times New Roman"/>
          <w:lang w:eastAsia="ru-RU"/>
        </w:rPr>
        <w:t xml:space="preserve">, действующего на основании </w:t>
      </w:r>
      <w:r w:rsidRPr="00C546ED">
        <w:rPr>
          <w:rFonts w:ascii="Times New Roman" w:eastAsia="Times New Roman" w:hAnsi="Times New Roman" w:cs="Times New Roman"/>
          <w:lang w:eastAsia="ru-RU"/>
        </w:rPr>
        <w:t>_________________</w:t>
      </w:r>
      <w:r w:rsidR="0063750C" w:rsidRPr="00C546ED">
        <w:rPr>
          <w:rFonts w:ascii="Times New Roman" w:eastAsia="Times New Roman" w:hAnsi="Times New Roman" w:cs="Times New Roman"/>
          <w:lang w:eastAsia="ru-RU"/>
        </w:rPr>
        <w:t xml:space="preserve">, с одной стороны, и </w:t>
      </w:r>
      <w:r w:rsidRPr="00C546ED">
        <w:rPr>
          <w:rFonts w:ascii="Times New Roman" w:eastAsia="Times New Roman" w:hAnsi="Times New Roman" w:cs="Times New Roman"/>
          <w:b/>
          <w:lang w:eastAsia="ru-RU"/>
        </w:rPr>
        <w:t>___________________</w:t>
      </w:r>
      <w:r w:rsidR="0063750C" w:rsidRPr="00C546ED">
        <w:rPr>
          <w:rFonts w:ascii="Times New Roman" w:eastAsia="Times New Roman" w:hAnsi="Times New Roman" w:cs="Times New Roman"/>
          <w:b/>
          <w:lang w:eastAsia="ru-RU"/>
        </w:rPr>
        <w:t>,</w:t>
      </w:r>
      <w:r w:rsidR="0063750C" w:rsidRPr="00C546ED">
        <w:rPr>
          <w:rFonts w:ascii="Times New Roman" w:eastAsia="Times New Roman" w:hAnsi="Times New Roman" w:cs="Times New Roman"/>
          <w:b/>
          <w:i/>
          <w:lang w:eastAsia="ru-RU"/>
        </w:rPr>
        <w:t xml:space="preserve"> </w:t>
      </w:r>
      <w:r w:rsidR="0063750C" w:rsidRPr="00C546ED">
        <w:rPr>
          <w:rFonts w:ascii="Times New Roman" w:eastAsia="Times New Roman" w:hAnsi="Times New Roman" w:cs="Times New Roman"/>
          <w:lang w:eastAsia="ru-RU"/>
        </w:rPr>
        <w:t xml:space="preserve"> именуемое в дальнейшем </w:t>
      </w:r>
      <w:r w:rsidR="0063750C" w:rsidRPr="00C546ED">
        <w:rPr>
          <w:rFonts w:ascii="Times New Roman" w:eastAsia="Times New Roman" w:hAnsi="Times New Roman" w:cs="Times New Roman"/>
          <w:b/>
          <w:lang w:eastAsia="ru-RU"/>
        </w:rPr>
        <w:t>Страхователь</w:t>
      </w:r>
      <w:r w:rsidR="0063750C" w:rsidRPr="00C546ED">
        <w:rPr>
          <w:rFonts w:ascii="Times New Roman" w:eastAsia="Times New Roman" w:hAnsi="Times New Roman" w:cs="Times New Roman"/>
          <w:lang w:eastAsia="ru-RU"/>
        </w:rPr>
        <w:t xml:space="preserve">, в лице </w:t>
      </w:r>
      <w:r w:rsidRPr="00C546ED">
        <w:rPr>
          <w:rFonts w:ascii="Times New Roman" w:eastAsia="Times New Roman" w:hAnsi="Times New Roman" w:cs="Times New Roman"/>
          <w:lang w:eastAsia="ru-RU"/>
        </w:rPr>
        <w:t>_______________</w:t>
      </w:r>
      <w:r w:rsidR="00392A26" w:rsidRPr="00C546ED">
        <w:rPr>
          <w:rFonts w:ascii="Times New Roman" w:eastAsia="Times New Roman" w:hAnsi="Times New Roman" w:cs="Times New Roman"/>
          <w:lang w:eastAsia="ru-RU"/>
        </w:rPr>
        <w:t xml:space="preserve">, </w:t>
      </w:r>
      <w:r w:rsidR="0063750C" w:rsidRPr="00C546ED">
        <w:rPr>
          <w:rFonts w:ascii="Times New Roman" w:eastAsia="Times New Roman" w:hAnsi="Times New Roman" w:cs="Times New Roman"/>
          <w:lang w:eastAsia="ru-RU"/>
        </w:rPr>
        <w:t xml:space="preserve">действующего на основании </w:t>
      </w:r>
      <w:r w:rsidRPr="00C546ED">
        <w:rPr>
          <w:rFonts w:ascii="Times New Roman" w:eastAsia="Times New Roman" w:hAnsi="Times New Roman" w:cs="Times New Roman"/>
          <w:lang w:eastAsia="ru-RU"/>
        </w:rPr>
        <w:t>__________________</w:t>
      </w:r>
      <w:r w:rsidR="00392A26" w:rsidRPr="00C546ED">
        <w:rPr>
          <w:rFonts w:ascii="Times New Roman" w:eastAsia="Times New Roman" w:hAnsi="Times New Roman" w:cs="Times New Roman"/>
          <w:lang w:eastAsia="ru-RU"/>
        </w:rPr>
        <w:t xml:space="preserve">, </w:t>
      </w:r>
      <w:r w:rsidR="0063750C" w:rsidRPr="00C546ED">
        <w:rPr>
          <w:rFonts w:ascii="Times New Roman" w:eastAsia="Times New Roman" w:hAnsi="Times New Roman" w:cs="Times New Roman"/>
          <w:lang w:eastAsia="ru-RU"/>
        </w:rPr>
        <w:t xml:space="preserve">с другой стороны, именуемые в дальнейшем </w:t>
      </w:r>
      <w:r w:rsidR="0063750C" w:rsidRPr="00C546ED">
        <w:rPr>
          <w:rFonts w:ascii="Times New Roman" w:eastAsia="Times New Roman" w:hAnsi="Times New Roman" w:cs="Times New Roman"/>
          <w:b/>
          <w:lang w:eastAsia="ru-RU"/>
        </w:rPr>
        <w:t>Стороны</w:t>
      </w:r>
      <w:r w:rsidR="0063750C" w:rsidRPr="00C546ED">
        <w:rPr>
          <w:rFonts w:ascii="Times New Roman" w:eastAsia="Times New Roman" w:hAnsi="Times New Roman" w:cs="Times New Roman"/>
          <w:lang w:eastAsia="ru-RU"/>
        </w:rPr>
        <w:t>, заключили настоящий  Договор страхования (далее - Договор) о нижеследующем:</w:t>
      </w:r>
      <w:proofErr w:type="gramEnd"/>
    </w:p>
    <w:p w:rsidR="0063750C" w:rsidRPr="00C546ED" w:rsidRDefault="0063750C" w:rsidP="000A3802">
      <w:pPr>
        <w:tabs>
          <w:tab w:val="left" w:pos="709"/>
          <w:tab w:val="left" w:pos="1418"/>
        </w:tabs>
        <w:autoSpaceDE w:val="0"/>
        <w:autoSpaceDN w:val="0"/>
        <w:adjustRightInd w:val="0"/>
        <w:spacing w:before="100" w:after="0" w:line="240" w:lineRule="auto"/>
        <w:rPr>
          <w:rFonts w:ascii="Times New Roman" w:eastAsia="Times New Roman" w:hAnsi="Times New Roman" w:cs="Times New Roman"/>
          <w:b/>
          <w:lang w:eastAsia="ru-RU"/>
        </w:rPr>
      </w:pPr>
    </w:p>
    <w:p w:rsidR="000A3802" w:rsidRPr="00F008CF" w:rsidRDefault="000A3802" w:rsidP="00F008CF">
      <w:pPr>
        <w:pStyle w:val="aff2"/>
        <w:numPr>
          <w:ilvl w:val="0"/>
          <w:numId w:val="33"/>
        </w:numPr>
        <w:tabs>
          <w:tab w:val="left" w:pos="709"/>
          <w:tab w:val="left" w:pos="1418"/>
        </w:tabs>
        <w:suppressAutoHyphens/>
        <w:spacing w:before="100"/>
        <w:jc w:val="center"/>
        <w:outlineLvl w:val="0"/>
        <w:rPr>
          <w:rFonts w:ascii="Times New Roman" w:eastAsia="Times New Roman" w:hAnsi="Times New Roman"/>
          <w:b/>
        </w:rPr>
      </w:pPr>
      <w:r w:rsidRPr="00F008CF">
        <w:rPr>
          <w:rFonts w:ascii="Times New Roman" w:eastAsia="Times New Roman" w:hAnsi="Times New Roman"/>
          <w:b/>
        </w:rPr>
        <w:t>ПРЕДМЕТ ДОГОВОРА</w:t>
      </w:r>
    </w:p>
    <w:p w:rsidR="000A3802" w:rsidRPr="00F008CF" w:rsidRDefault="000A3802" w:rsidP="00F008CF">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proofErr w:type="gramStart"/>
      <w:r w:rsidRPr="00F008CF">
        <w:rPr>
          <w:rFonts w:ascii="Times New Roman" w:eastAsia="Times New Roman" w:hAnsi="Times New Roman"/>
        </w:rPr>
        <w:t xml:space="preserve">По </w:t>
      </w:r>
      <w:r w:rsidR="006853AC">
        <w:rPr>
          <w:rFonts w:ascii="Times New Roman" w:eastAsia="Times New Roman" w:hAnsi="Times New Roman"/>
        </w:rPr>
        <w:t xml:space="preserve">настоящему </w:t>
      </w:r>
      <w:r w:rsidRPr="00F008CF">
        <w:rPr>
          <w:rFonts w:ascii="Times New Roman" w:eastAsia="Times New Roman" w:hAnsi="Times New Roman"/>
        </w:rPr>
        <w:t>Договору Страховщик обязуется за обусловленную Договором плату (страховую премию) при наступлении предусмотренного в Договоре события (страхового случая) выплатить Страхователю страховое возмещение по причиненному вследствие этого события ущербу застрахованному имуществу в пределах определенной Договором суммы (страховой суммы), в порядке и на условиях, предусмотренных  настоящим Договором.</w:t>
      </w:r>
      <w:proofErr w:type="gramEnd"/>
    </w:p>
    <w:p w:rsidR="00D632CC" w:rsidRDefault="006853AC" w:rsidP="00F008CF">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t xml:space="preserve">Настоящий </w:t>
      </w:r>
      <w:r w:rsidR="000A3802" w:rsidRPr="00F008CF">
        <w:rPr>
          <w:rFonts w:ascii="Times New Roman" w:eastAsia="Times New Roman" w:hAnsi="Times New Roman"/>
        </w:rPr>
        <w:t>Договор</w:t>
      </w:r>
      <w:r w:rsidR="00F912B1">
        <w:rPr>
          <w:rFonts w:ascii="Times New Roman" w:eastAsia="Times New Roman" w:hAnsi="Times New Roman"/>
        </w:rPr>
        <w:t xml:space="preserve"> включает в себя кроме условий, входящих в настоящий текст, также и условия, </w:t>
      </w:r>
      <w:r w:rsidR="00D632CC">
        <w:rPr>
          <w:rFonts w:ascii="Times New Roman" w:eastAsia="Times New Roman" w:hAnsi="Times New Roman"/>
        </w:rPr>
        <w:t xml:space="preserve">содержащиеся в </w:t>
      </w:r>
      <w:r w:rsidR="000A3802" w:rsidRPr="00F008CF">
        <w:rPr>
          <w:rFonts w:ascii="Times New Roman" w:eastAsia="Times New Roman" w:hAnsi="Times New Roman"/>
        </w:rPr>
        <w:t>«</w:t>
      </w:r>
      <w:r w:rsidR="00656EA3" w:rsidRPr="00F008CF">
        <w:rPr>
          <w:rFonts w:ascii="Times New Roman" w:eastAsia="Times New Roman" w:hAnsi="Times New Roman"/>
        </w:rPr>
        <w:t>[</w:t>
      </w:r>
      <w:r w:rsidR="00656EA3" w:rsidRPr="00F008CF">
        <w:rPr>
          <w:rFonts w:ascii="Times New Roman" w:eastAsia="Times New Roman" w:hAnsi="Times New Roman"/>
          <w:i/>
          <w:shd w:val="clear" w:color="auto" w:fill="FFFF99"/>
        </w:rPr>
        <w:t>указывается наименование п</w:t>
      </w:r>
      <w:r w:rsidR="000A3802" w:rsidRPr="00F008CF">
        <w:rPr>
          <w:rFonts w:ascii="Times New Roman" w:eastAsia="Times New Roman" w:hAnsi="Times New Roman"/>
          <w:i/>
          <w:shd w:val="clear" w:color="auto" w:fill="FFFF99"/>
        </w:rPr>
        <w:t>равил страхования имущества</w:t>
      </w:r>
      <w:r w:rsidR="00656EA3" w:rsidRPr="00F008CF">
        <w:rPr>
          <w:rFonts w:ascii="Times New Roman" w:eastAsia="Times New Roman" w:hAnsi="Times New Roman"/>
          <w:i/>
          <w:shd w:val="clear" w:color="auto" w:fill="FFFF99"/>
        </w:rPr>
        <w:t xml:space="preserve"> </w:t>
      </w:r>
      <w:r w:rsidR="00F912B1">
        <w:rPr>
          <w:rFonts w:ascii="Times New Roman" w:eastAsia="Times New Roman" w:hAnsi="Times New Roman"/>
          <w:i/>
          <w:shd w:val="clear" w:color="auto" w:fill="FFFF99"/>
        </w:rPr>
        <w:t>Страховщика</w:t>
      </w:r>
      <w:r w:rsidR="00656EA3" w:rsidRPr="00F008CF">
        <w:rPr>
          <w:rFonts w:ascii="Times New Roman" w:eastAsia="Times New Roman" w:hAnsi="Times New Roman"/>
          <w:i/>
          <w:shd w:val="clear" w:color="auto" w:fill="FFFF99"/>
        </w:rPr>
        <w:t>]</w:t>
      </w:r>
      <w:r w:rsidR="00D632CC">
        <w:rPr>
          <w:rFonts w:ascii="Times New Roman" w:eastAsia="Times New Roman" w:hAnsi="Times New Roman"/>
        </w:rPr>
        <w:t xml:space="preserve">» (Приложение 1 к настоящему Договору) </w:t>
      </w:r>
      <w:r w:rsidR="000A3802" w:rsidRPr="00F008CF">
        <w:rPr>
          <w:rFonts w:ascii="Times New Roman" w:eastAsia="Times New Roman" w:hAnsi="Times New Roman"/>
        </w:rPr>
        <w:t xml:space="preserve"> и «</w:t>
      </w:r>
      <w:r w:rsidR="00656EA3" w:rsidRPr="00F008CF">
        <w:rPr>
          <w:rFonts w:ascii="Times New Roman" w:eastAsia="Times New Roman" w:hAnsi="Times New Roman"/>
        </w:rPr>
        <w:t>[</w:t>
      </w:r>
      <w:r w:rsidR="00656EA3" w:rsidRPr="00F008CF">
        <w:rPr>
          <w:rFonts w:ascii="Times New Roman" w:eastAsia="Times New Roman" w:hAnsi="Times New Roman"/>
          <w:i/>
          <w:shd w:val="clear" w:color="auto" w:fill="FFFF99"/>
        </w:rPr>
        <w:t>указывается наименование п</w:t>
      </w:r>
      <w:r w:rsidR="000A3802" w:rsidRPr="00F008CF">
        <w:rPr>
          <w:rFonts w:ascii="Times New Roman" w:eastAsia="Times New Roman" w:hAnsi="Times New Roman"/>
          <w:i/>
          <w:shd w:val="clear" w:color="auto" w:fill="FFFF99"/>
        </w:rPr>
        <w:t>равил страхования машин и механизмов от поломок</w:t>
      </w:r>
      <w:r w:rsidR="00F912B1">
        <w:rPr>
          <w:rFonts w:ascii="Times New Roman" w:eastAsia="Times New Roman" w:hAnsi="Times New Roman"/>
          <w:i/>
          <w:shd w:val="clear" w:color="auto" w:fill="FFFF99"/>
        </w:rPr>
        <w:t xml:space="preserve"> Страховщика</w:t>
      </w:r>
      <w:r w:rsidR="000A3802" w:rsidRPr="00F008CF">
        <w:rPr>
          <w:rFonts w:ascii="Times New Roman" w:eastAsia="Times New Roman" w:hAnsi="Times New Roman"/>
        </w:rPr>
        <w:t>»</w:t>
      </w:r>
      <w:r w:rsidR="00F912B1" w:rsidRPr="00F912B1">
        <w:rPr>
          <w:rFonts w:ascii="Times New Roman" w:eastAsia="Times New Roman" w:hAnsi="Times New Roman"/>
        </w:rPr>
        <w:t xml:space="preserve">] </w:t>
      </w:r>
      <w:r w:rsidR="000A3802" w:rsidRPr="00F008CF">
        <w:rPr>
          <w:rFonts w:ascii="Times New Roman" w:eastAsia="Times New Roman" w:hAnsi="Times New Roman"/>
        </w:rPr>
        <w:t>(Приложение 2</w:t>
      </w:r>
      <w:r w:rsidR="00D632CC">
        <w:rPr>
          <w:rFonts w:ascii="Times New Roman" w:eastAsia="Times New Roman" w:hAnsi="Times New Roman"/>
        </w:rPr>
        <w:t xml:space="preserve"> к настоящему Договору)</w:t>
      </w:r>
      <w:r w:rsidR="000A3802" w:rsidRPr="00F008CF">
        <w:rPr>
          <w:rFonts w:ascii="Times New Roman" w:eastAsia="Times New Roman" w:hAnsi="Times New Roman"/>
        </w:rPr>
        <w:t>.</w:t>
      </w:r>
    </w:p>
    <w:p w:rsidR="000A3802" w:rsidRPr="00F008CF" w:rsidRDefault="000A3802" w:rsidP="00F008CF">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F008CF">
        <w:rPr>
          <w:rFonts w:ascii="Times New Roman" w:eastAsia="Times New Roman" w:hAnsi="Times New Roman"/>
        </w:rPr>
        <w:t>В случае противоречия положений Правил положениям Договора преимущество имеют положения Договора.</w:t>
      </w:r>
    </w:p>
    <w:p w:rsidR="00D414C6" w:rsidRPr="00C546ED" w:rsidRDefault="00D414C6" w:rsidP="00D414C6">
      <w:pPr>
        <w:widowControl w:val="0"/>
        <w:tabs>
          <w:tab w:val="left" w:pos="709"/>
          <w:tab w:val="left" w:pos="1418"/>
        </w:tabs>
        <w:spacing w:before="100" w:after="0" w:line="240" w:lineRule="auto"/>
        <w:ind w:left="705" w:hanging="705"/>
        <w:jc w:val="both"/>
        <w:rPr>
          <w:rFonts w:ascii="Times New Roman" w:eastAsia="Times New Roman" w:hAnsi="Times New Roman" w:cs="Times New Roman"/>
          <w:lang w:eastAsia="ru-RU"/>
        </w:rPr>
      </w:pPr>
    </w:p>
    <w:p w:rsidR="000A3802" w:rsidRPr="00F008CF" w:rsidRDefault="000A3802" w:rsidP="00F008CF">
      <w:pPr>
        <w:pStyle w:val="aff2"/>
        <w:numPr>
          <w:ilvl w:val="0"/>
          <w:numId w:val="33"/>
        </w:numPr>
        <w:tabs>
          <w:tab w:val="left" w:pos="709"/>
          <w:tab w:val="left" w:pos="1418"/>
        </w:tabs>
        <w:suppressAutoHyphens/>
        <w:spacing w:before="100"/>
        <w:jc w:val="center"/>
        <w:outlineLvl w:val="0"/>
        <w:rPr>
          <w:rFonts w:ascii="Times New Roman" w:eastAsia="Times New Roman" w:hAnsi="Times New Roman"/>
          <w:b/>
        </w:rPr>
      </w:pPr>
      <w:r w:rsidRPr="00F008CF">
        <w:rPr>
          <w:rFonts w:ascii="Times New Roman" w:eastAsia="Times New Roman" w:hAnsi="Times New Roman"/>
          <w:b/>
        </w:rPr>
        <w:t>ОБЪЕКТ СТРАХОВАНИЯ</w:t>
      </w:r>
    </w:p>
    <w:p w:rsidR="008B7A9C" w:rsidRPr="00C45F83" w:rsidRDefault="000A3802" w:rsidP="00C45F83">
      <w:pPr>
        <w:pStyle w:val="aff2"/>
        <w:widowControl w:val="0"/>
        <w:numPr>
          <w:ilvl w:val="1"/>
          <w:numId w:val="34"/>
        </w:numPr>
        <w:tabs>
          <w:tab w:val="left" w:pos="567"/>
          <w:tab w:val="left" w:pos="1418"/>
        </w:tabs>
        <w:spacing w:before="100"/>
        <w:ind w:left="567"/>
        <w:jc w:val="both"/>
        <w:rPr>
          <w:rFonts w:ascii="Times New Roman" w:eastAsia="Times New Roman" w:hAnsi="Times New Roman"/>
        </w:rPr>
      </w:pPr>
      <w:proofErr w:type="gramStart"/>
      <w:r w:rsidRPr="00C45F83">
        <w:rPr>
          <w:rFonts w:ascii="Times New Roman" w:eastAsia="Times New Roman" w:hAnsi="Times New Roman"/>
        </w:rPr>
        <w:t xml:space="preserve">Объектом страхования </w:t>
      </w:r>
      <w:r w:rsidR="006853AC">
        <w:rPr>
          <w:rFonts w:ascii="Times New Roman" w:eastAsia="Times New Roman" w:hAnsi="Times New Roman"/>
        </w:rPr>
        <w:t xml:space="preserve">по настоящему Договору </w:t>
      </w:r>
      <w:r w:rsidRPr="00C45F83">
        <w:rPr>
          <w:rFonts w:ascii="Times New Roman" w:eastAsia="Times New Roman" w:hAnsi="Times New Roman"/>
        </w:rPr>
        <w:t>являются не противоречащие законодательству Российской Федерации имущественные интересы Страхователя, связанные с владением, пользованием, распоряжением  имуществом</w:t>
      </w:r>
      <w:r w:rsidR="00D414C6" w:rsidRPr="00C45F83">
        <w:rPr>
          <w:rFonts w:ascii="Times New Roman" w:eastAsia="Times New Roman" w:hAnsi="Times New Roman"/>
        </w:rPr>
        <w:t>, принадлежащ</w:t>
      </w:r>
      <w:r w:rsidR="00C45F83">
        <w:rPr>
          <w:rFonts w:ascii="Times New Roman" w:eastAsia="Times New Roman" w:hAnsi="Times New Roman"/>
        </w:rPr>
        <w:t>им</w:t>
      </w:r>
      <w:r w:rsidR="00D414C6" w:rsidRPr="00C45F83">
        <w:rPr>
          <w:rFonts w:ascii="Times New Roman" w:eastAsia="Times New Roman" w:hAnsi="Times New Roman"/>
        </w:rPr>
        <w:t xml:space="preserve"> Страхователю на праве собственности и/или ином законном основании и/или в сохранении которого Страхователь имеет законный интерес, а также имущественный интер</w:t>
      </w:r>
      <w:r w:rsidR="00C45F83">
        <w:rPr>
          <w:rFonts w:ascii="Times New Roman" w:eastAsia="Times New Roman" w:hAnsi="Times New Roman"/>
        </w:rPr>
        <w:t>ес, связанный с этим имуществом.</w:t>
      </w:r>
      <w:proofErr w:type="gramEnd"/>
    </w:p>
    <w:p w:rsidR="00D414C6" w:rsidRDefault="00D414C6" w:rsidP="00F008CF">
      <w:pPr>
        <w:pStyle w:val="aff2"/>
        <w:widowControl w:val="0"/>
        <w:numPr>
          <w:ilvl w:val="1"/>
          <w:numId w:val="34"/>
        </w:numPr>
        <w:tabs>
          <w:tab w:val="left" w:pos="567"/>
          <w:tab w:val="left" w:pos="1418"/>
        </w:tabs>
        <w:spacing w:before="100"/>
        <w:ind w:left="567" w:hanging="567"/>
        <w:jc w:val="both"/>
        <w:rPr>
          <w:rFonts w:ascii="Times New Roman" w:eastAsia="Times New Roman" w:hAnsi="Times New Roman"/>
        </w:rPr>
      </w:pPr>
      <w:r w:rsidRPr="00D414C6">
        <w:rPr>
          <w:rFonts w:ascii="Times New Roman" w:eastAsia="Times New Roman" w:hAnsi="Times New Roman"/>
        </w:rPr>
        <w:t xml:space="preserve">По настоящему договору застрахованным считается </w:t>
      </w:r>
      <w:r w:rsidR="00BE14DB">
        <w:rPr>
          <w:rFonts w:ascii="Times New Roman" w:eastAsia="Times New Roman" w:hAnsi="Times New Roman"/>
        </w:rPr>
        <w:t xml:space="preserve">движимое и недвижимое </w:t>
      </w:r>
      <w:r w:rsidRPr="00D414C6">
        <w:rPr>
          <w:rFonts w:ascii="Times New Roman" w:eastAsia="Times New Roman" w:hAnsi="Times New Roman"/>
        </w:rPr>
        <w:t>имущество Страхователя, указанное в Приложени</w:t>
      </w:r>
      <w:r w:rsidR="003B750B" w:rsidRPr="00F008CF">
        <w:rPr>
          <w:rFonts w:ascii="Times New Roman" w:eastAsia="Times New Roman" w:hAnsi="Times New Roman"/>
        </w:rPr>
        <w:t>и</w:t>
      </w:r>
      <w:r w:rsidRPr="00D414C6">
        <w:rPr>
          <w:rFonts w:ascii="Times New Roman" w:eastAsia="Times New Roman" w:hAnsi="Times New Roman"/>
        </w:rPr>
        <w:t xml:space="preserve"> </w:t>
      </w:r>
      <w:r w:rsidR="00D632CC">
        <w:rPr>
          <w:rFonts w:ascii="Times New Roman" w:eastAsia="Times New Roman" w:hAnsi="Times New Roman"/>
        </w:rPr>
        <w:t>3</w:t>
      </w:r>
      <w:r w:rsidRPr="00D414C6">
        <w:rPr>
          <w:rFonts w:ascii="Times New Roman" w:eastAsia="Times New Roman" w:hAnsi="Times New Roman"/>
        </w:rPr>
        <w:t xml:space="preserve"> к  настоящему Договору</w:t>
      </w:r>
      <w:r w:rsidR="00350C1E">
        <w:rPr>
          <w:rFonts w:ascii="Times New Roman" w:eastAsia="Times New Roman" w:hAnsi="Times New Roman"/>
        </w:rPr>
        <w:t>:</w:t>
      </w:r>
    </w:p>
    <w:p w:rsidR="0095616D" w:rsidRPr="0095616D" w:rsidRDefault="0095616D" w:rsidP="0095616D">
      <w:pPr>
        <w:pStyle w:val="aff2"/>
        <w:widowControl w:val="0"/>
        <w:numPr>
          <w:ilvl w:val="2"/>
          <w:numId w:val="34"/>
        </w:numPr>
        <w:tabs>
          <w:tab w:val="left" w:pos="567"/>
          <w:tab w:val="left" w:pos="1418"/>
        </w:tabs>
        <w:spacing w:before="100"/>
        <w:jc w:val="both"/>
        <w:rPr>
          <w:rFonts w:ascii="Times New Roman" w:eastAsia="Times New Roman" w:hAnsi="Times New Roman"/>
        </w:rPr>
      </w:pPr>
      <w:r w:rsidRPr="0095616D">
        <w:rPr>
          <w:rFonts w:ascii="Times New Roman" w:eastAsia="Times New Roman" w:hAnsi="Times New Roman"/>
        </w:rPr>
        <w:t>Группа А: Производственные и непроизводственные здания, сооружения и помещения, включая внутреннюю и внешнюю отделку, остекление, инженерное оборудование и коммуникации, сооружения, трубопроводы, сети водопровода и канализации.</w:t>
      </w:r>
    </w:p>
    <w:p w:rsidR="0095616D" w:rsidRPr="0095616D" w:rsidRDefault="0095616D" w:rsidP="0095616D">
      <w:pPr>
        <w:pStyle w:val="aff2"/>
        <w:widowControl w:val="0"/>
        <w:numPr>
          <w:ilvl w:val="2"/>
          <w:numId w:val="34"/>
        </w:numPr>
        <w:tabs>
          <w:tab w:val="left" w:pos="567"/>
          <w:tab w:val="left" w:pos="1418"/>
        </w:tabs>
        <w:spacing w:before="100"/>
        <w:jc w:val="both"/>
        <w:rPr>
          <w:rFonts w:ascii="Times New Roman" w:eastAsia="Times New Roman" w:hAnsi="Times New Roman"/>
        </w:rPr>
      </w:pPr>
      <w:r w:rsidRPr="0095616D">
        <w:rPr>
          <w:rFonts w:ascii="Times New Roman" w:eastAsia="Times New Roman" w:hAnsi="Times New Roman"/>
        </w:rPr>
        <w:t>Группа В: Воздушные и кабельные линии передачи</w:t>
      </w:r>
      <w:r>
        <w:rPr>
          <w:rFonts w:ascii="Times New Roman" w:eastAsia="Times New Roman" w:hAnsi="Times New Roman"/>
        </w:rPr>
        <w:t xml:space="preserve"> (включая фарфоровые и стеклянные изоляторы)</w:t>
      </w:r>
      <w:r w:rsidRPr="0095616D">
        <w:rPr>
          <w:rFonts w:ascii="Times New Roman" w:eastAsia="Times New Roman" w:hAnsi="Times New Roman"/>
        </w:rPr>
        <w:t>, линии связи,</w:t>
      </w:r>
      <w:r>
        <w:rPr>
          <w:rFonts w:ascii="Times New Roman" w:eastAsia="Times New Roman" w:hAnsi="Times New Roman"/>
        </w:rPr>
        <w:t xml:space="preserve"> </w:t>
      </w:r>
      <w:r w:rsidRPr="0095616D">
        <w:rPr>
          <w:rFonts w:ascii="Times New Roman" w:eastAsia="Times New Roman" w:hAnsi="Times New Roman"/>
        </w:rPr>
        <w:t>а также другие линии, посредством которых осуществляется передача энергии или информации.</w:t>
      </w:r>
    </w:p>
    <w:p w:rsidR="0095616D" w:rsidRPr="0095616D" w:rsidRDefault="0095616D" w:rsidP="0095616D">
      <w:pPr>
        <w:pStyle w:val="aff2"/>
        <w:widowControl w:val="0"/>
        <w:numPr>
          <w:ilvl w:val="2"/>
          <w:numId w:val="34"/>
        </w:numPr>
        <w:tabs>
          <w:tab w:val="left" w:pos="567"/>
          <w:tab w:val="left" w:pos="1418"/>
        </w:tabs>
        <w:spacing w:before="100"/>
        <w:jc w:val="both"/>
        <w:rPr>
          <w:rFonts w:ascii="Times New Roman" w:eastAsia="Times New Roman" w:hAnsi="Times New Roman"/>
        </w:rPr>
      </w:pPr>
      <w:r w:rsidRPr="0095616D">
        <w:rPr>
          <w:rFonts w:ascii="Times New Roman" w:eastAsia="Times New Roman" w:hAnsi="Times New Roman"/>
        </w:rPr>
        <w:t>Группа С: Энергетические (силовые) машины и друго</w:t>
      </w:r>
      <w:r>
        <w:rPr>
          <w:rFonts w:ascii="Times New Roman" w:eastAsia="Times New Roman" w:hAnsi="Times New Roman"/>
        </w:rPr>
        <w:t xml:space="preserve">е технологическое оборудование </w:t>
      </w:r>
      <w:r w:rsidRPr="0095616D">
        <w:rPr>
          <w:rFonts w:ascii="Times New Roman" w:eastAsia="Times New Roman" w:hAnsi="Times New Roman"/>
        </w:rPr>
        <w:t>всех типов и всех классов напряжения включая,</w:t>
      </w:r>
      <w:r w:rsidR="00A8737B">
        <w:rPr>
          <w:rFonts w:ascii="Times New Roman" w:eastAsia="Times New Roman" w:hAnsi="Times New Roman"/>
        </w:rPr>
        <w:t xml:space="preserve"> </w:t>
      </w:r>
      <w:proofErr w:type="gramStart"/>
      <w:r w:rsidRPr="0095616D">
        <w:rPr>
          <w:rFonts w:ascii="Times New Roman" w:eastAsia="Times New Roman" w:hAnsi="Times New Roman"/>
        </w:rPr>
        <w:t>но</w:t>
      </w:r>
      <w:proofErr w:type="gramEnd"/>
      <w:r w:rsidRPr="0095616D">
        <w:rPr>
          <w:rFonts w:ascii="Times New Roman" w:eastAsia="Times New Roman" w:hAnsi="Times New Roman"/>
        </w:rPr>
        <w:t xml:space="preserve"> не ограничиваясь следующим: силовые автотрансформаторы и трансформаторы; реакторы; синхронные компенсаторы; трансформаторы собственных нужд; трансформаторы тока; трансформаторы напряжения; выключатели; разъединители; отделители; короткозамыкатели; разрядники; ограничители перенапряжения; аккумуляторные батареи; высокочастотные заградители; конденсаторы связи; батареи статических конденсаторов; компрессоры; ячейки КРУ (комплек</w:t>
      </w:r>
      <w:r w:rsidR="00C254FF">
        <w:rPr>
          <w:rFonts w:ascii="Times New Roman" w:eastAsia="Times New Roman" w:hAnsi="Times New Roman"/>
        </w:rPr>
        <w:t>тное</w:t>
      </w:r>
      <w:r w:rsidRPr="0095616D">
        <w:rPr>
          <w:rFonts w:ascii="Times New Roman" w:eastAsia="Times New Roman" w:hAnsi="Times New Roman"/>
        </w:rPr>
        <w:t xml:space="preserve"> распределительное </w:t>
      </w:r>
      <w:r w:rsidRPr="0095616D">
        <w:rPr>
          <w:rFonts w:ascii="Times New Roman" w:eastAsia="Times New Roman" w:hAnsi="Times New Roman"/>
        </w:rPr>
        <w:lastRenderedPageBreak/>
        <w:t xml:space="preserve">устройство), КРУН (комплексное распределительное устройство наружное) классом напряжения от 35 </w:t>
      </w:r>
      <w:proofErr w:type="spellStart"/>
      <w:r w:rsidRPr="0095616D">
        <w:rPr>
          <w:rFonts w:ascii="Times New Roman" w:eastAsia="Times New Roman" w:hAnsi="Times New Roman"/>
        </w:rPr>
        <w:t>кВ</w:t>
      </w:r>
      <w:proofErr w:type="spellEnd"/>
      <w:r w:rsidRPr="0095616D">
        <w:rPr>
          <w:rFonts w:ascii="Times New Roman" w:eastAsia="Times New Roman" w:hAnsi="Times New Roman"/>
        </w:rPr>
        <w:t xml:space="preserve"> и ниже; устройства релейной защиты и противоаварийной автоматики; </w:t>
      </w:r>
      <w:r>
        <w:rPr>
          <w:rFonts w:ascii="Times New Roman" w:eastAsia="Times New Roman" w:hAnsi="Times New Roman"/>
        </w:rPr>
        <w:t>п</w:t>
      </w:r>
      <w:r w:rsidRPr="0095616D">
        <w:rPr>
          <w:rFonts w:ascii="Times New Roman" w:eastAsia="Times New Roman" w:hAnsi="Times New Roman"/>
        </w:rPr>
        <w:t>рочие энергетические (силовые) машины и технологическое оборудование.</w:t>
      </w:r>
    </w:p>
    <w:p w:rsidR="0095616D" w:rsidRPr="0095616D" w:rsidRDefault="0095616D" w:rsidP="0095616D">
      <w:pPr>
        <w:pStyle w:val="aff2"/>
        <w:widowControl w:val="0"/>
        <w:numPr>
          <w:ilvl w:val="2"/>
          <w:numId w:val="34"/>
        </w:numPr>
        <w:tabs>
          <w:tab w:val="left" w:pos="567"/>
          <w:tab w:val="left" w:pos="1418"/>
        </w:tabs>
        <w:spacing w:before="100"/>
        <w:jc w:val="both"/>
        <w:rPr>
          <w:rFonts w:ascii="Times New Roman" w:eastAsia="Times New Roman" w:hAnsi="Times New Roman"/>
        </w:rPr>
      </w:pPr>
      <w:r w:rsidRPr="0095616D">
        <w:rPr>
          <w:rFonts w:ascii="Times New Roman" w:eastAsia="Times New Roman" w:hAnsi="Times New Roman"/>
        </w:rPr>
        <w:t>Группа D: Прочее имущество, находящееся на балансе, не входящее</w:t>
      </w:r>
      <w:r w:rsidRPr="0095616D">
        <w:rPr>
          <w:rFonts w:ascii="Times New Roman" w:eastAsia="Times New Roman" w:hAnsi="Times New Roman"/>
        </w:rPr>
        <w:br/>
        <w:t>в указанные группы.</w:t>
      </w:r>
    </w:p>
    <w:p w:rsidR="000A3802" w:rsidRDefault="000A3802" w:rsidP="00F008CF">
      <w:pPr>
        <w:pStyle w:val="aff2"/>
        <w:widowControl w:val="0"/>
        <w:numPr>
          <w:ilvl w:val="1"/>
          <w:numId w:val="34"/>
        </w:numPr>
        <w:tabs>
          <w:tab w:val="left" w:pos="567"/>
          <w:tab w:val="left" w:pos="1418"/>
        </w:tabs>
        <w:spacing w:before="100"/>
        <w:ind w:left="567" w:hanging="567"/>
        <w:jc w:val="both"/>
        <w:rPr>
          <w:rFonts w:ascii="Times New Roman" w:eastAsia="Times New Roman" w:hAnsi="Times New Roman"/>
        </w:rPr>
      </w:pPr>
      <w:r w:rsidRPr="00C546ED">
        <w:rPr>
          <w:rFonts w:ascii="Times New Roman" w:eastAsia="Times New Roman" w:hAnsi="Times New Roman"/>
        </w:rPr>
        <w:t xml:space="preserve">Территорией страхования по Договору является территория Российской Федерации. </w:t>
      </w:r>
    </w:p>
    <w:p w:rsidR="00C254FF" w:rsidRPr="00CD4BF7" w:rsidRDefault="00C254FF" w:rsidP="00CD4BF7">
      <w:pPr>
        <w:pStyle w:val="aff2"/>
        <w:widowControl w:val="0"/>
        <w:numPr>
          <w:ilvl w:val="1"/>
          <w:numId w:val="34"/>
        </w:numPr>
        <w:tabs>
          <w:tab w:val="left" w:pos="567"/>
          <w:tab w:val="left" w:pos="1418"/>
        </w:tabs>
        <w:spacing w:before="100"/>
        <w:ind w:left="567" w:hanging="567"/>
        <w:jc w:val="both"/>
        <w:rPr>
          <w:rFonts w:eastAsia="Times New Roman"/>
        </w:rPr>
      </w:pPr>
      <w:r w:rsidRPr="00CD4BF7">
        <w:rPr>
          <w:rFonts w:ascii="Times New Roman" w:eastAsia="Times New Roman" w:hAnsi="Times New Roman"/>
        </w:rPr>
        <w:t>Сведения об условиях содер</w:t>
      </w:r>
      <w:r w:rsidRPr="00051872">
        <w:rPr>
          <w:rFonts w:ascii="Times New Roman" w:eastAsia="Times New Roman" w:hAnsi="Times New Roman"/>
        </w:rPr>
        <w:t>жания застрахованного имущества</w:t>
      </w:r>
      <w:r>
        <w:rPr>
          <w:rFonts w:ascii="Times New Roman" w:eastAsia="Times New Roman" w:hAnsi="Times New Roman"/>
        </w:rPr>
        <w:t>.</w:t>
      </w:r>
    </w:p>
    <w:p w:rsidR="00C254FF" w:rsidRPr="00CD4BF7" w:rsidRDefault="00C254FF" w:rsidP="00CD4BF7">
      <w:pPr>
        <w:pStyle w:val="aff2"/>
        <w:widowControl w:val="0"/>
        <w:numPr>
          <w:ilvl w:val="2"/>
          <w:numId w:val="34"/>
        </w:numPr>
        <w:tabs>
          <w:tab w:val="left" w:pos="567"/>
          <w:tab w:val="left" w:pos="1418"/>
        </w:tabs>
        <w:spacing w:before="100"/>
        <w:jc w:val="both"/>
      </w:pPr>
      <w:r w:rsidRPr="00CD4BF7">
        <w:rPr>
          <w:rFonts w:ascii="Times New Roman" w:eastAsia="Times New Roman" w:hAnsi="Times New Roman"/>
        </w:rPr>
        <w:t>Конструктивные элементы зданий, сооружений и линий электропередачи находятся в исправном состоянии и отвечают требованиям нормативных документов.</w:t>
      </w:r>
    </w:p>
    <w:p w:rsidR="00C254FF" w:rsidRPr="00CD4BF7" w:rsidRDefault="00C254FF" w:rsidP="00CD4BF7">
      <w:pPr>
        <w:pStyle w:val="aff2"/>
        <w:widowControl w:val="0"/>
        <w:numPr>
          <w:ilvl w:val="2"/>
          <w:numId w:val="34"/>
        </w:numPr>
        <w:tabs>
          <w:tab w:val="left" w:pos="567"/>
          <w:tab w:val="left" w:pos="1418"/>
        </w:tabs>
        <w:spacing w:before="100"/>
        <w:jc w:val="both"/>
      </w:pPr>
      <w:r w:rsidRPr="00CD4BF7">
        <w:rPr>
          <w:rFonts w:ascii="Times New Roman" w:eastAsia="Times New Roman" w:hAnsi="Times New Roman"/>
        </w:rPr>
        <w:t>Надлежащие помещения в зданиях и сооружениях оснащены первичными средствами пожаротушения в соответствии с правилами и нормами пожарной безопасности.</w:t>
      </w:r>
    </w:p>
    <w:p w:rsidR="00C254FF" w:rsidRPr="00CD4BF7" w:rsidRDefault="00C254FF" w:rsidP="00CD4BF7">
      <w:pPr>
        <w:pStyle w:val="aff2"/>
        <w:widowControl w:val="0"/>
        <w:numPr>
          <w:ilvl w:val="2"/>
          <w:numId w:val="34"/>
        </w:numPr>
        <w:tabs>
          <w:tab w:val="left" w:pos="567"/>
          <w:tab w:val="left" w:pos="1418"/>
        </w:tabs>
        <w:spacing w:before="100"/>
        <w:jc w:val="both"/>
      </w:pPr>
      <w:r w:rsidRPr="00CD4BF7">
        <w:rPr>
          <w:rFonts w:ascii="Times New Roman" w:eastAsia="Times New Roman" w:hAnsi="Times New Roman"/>
        </w:rPr>
        <w:t>Имущество отвечает требованиям нормативных документов и эксплуатируется в соответствии с правилами технической эксплуатации, пожарной безопасности</w:t>
      </w:r>
      <w:r w:rsidR="009257FA">
        <w:rPr>
          <w:rFonts w:ascii="Times New Roman" w:eastAsia="Times New Roman" w:hAnsi="Times New Roman"/>
        </w:rPr>
        <w:t>.</w:t>
      </w:r>
      <w:r w:rsidRPr="00CD4BF7">
        <w:rPr>
          <w:rFonts w:ascii="Times New Roman" w:eastAsia="Times New Roman" w:hAnsi="Times New Roman"/>
        </w:rPr>
        <w:t xml:space="preserve"> </w:t>
      </w:r>
    </w:p>
    <w:p w:rsidR="00C254FF" w:rsidRPr="00CD4BF7" w:rsidRDefault="00C254FF" w:rsidP="00CD4BF7">
      <w:pPr>
        <w:pStyle w:val="aff2"/>
        <w:widowControl w:val="0"/>
        <w:numPr>
          <w:ilvl w:val="2"/>
          <w:numId w:val="34"/>
        </w:numPr>
        <w:tabs>
          <w:tab w:val="left" w:pos="567"/>
          <w:tab w:val="left" w:pos="1418"/>
        </w:tabs>
        <w:spacing w:before="100"/>
        <w:jc w:val="both"/>
      </w:pPr>
      <w:r w:rsidRPr="00CD4BF7">
        <w:rPr>
          <w:rFonts w:ascii="Times New Roman" w:eastAsia="Times New Roman" w:hAnsi="Times New Roman"/>
        </w:rPr>
        <w:t xml:space="preserve">Страхователь обязуется поддерживать условия содержания застрахованного имущества в соответствии с </w:t>
      </w:r>
      <w:proofErr w:type="spellStart"/>
      <w:r w:rsidRPr="00CD4BF7">
        <w:rPr>
          <w:rFonts w:ascii="Times New Roman" w:eastAsia="Times New Roman" w:hAnsi="Times New Roman"/>
        </w:rPr>
        <w:t>п</w:t>
      </w:r>
      <w:r w:rsidR="00236F20">
        <w:rPr>
          <w:rFonts w:ascii="Times New Roman" w:eastAsia="Times New Roman" w:hAnsi="Times New Roman"/>
        </w:rPr>
        <w:t>п</w:t>
      </w:r>
      <w:proofErr w:type="spellEnd"/>
      <w:r w:rsidR="00236F20">
        <w:rPr>
          <w:rFonts w:ascii="Times New Roman" w:eastAsia="Times New Roman" w:hAnsi="Times New Roman"/>
        </w:rPr>
        <w:t>.</w:t>
      </w:r>
      <w:r w:rsidRPr="00CD4BF7">
        <w:rPr>
          <w:rFonts w:ascii="Times New Roman" w:eastAsia="Times New Roman" w:hAnsi="Times New Roman"/>
        </w:rPr>
        <w:t xml:space="preserve"> 2.4.</w:t>
      </w:r>
      <w:r w:rsidR="00236F20">
        <w:rPr>
          <w:rFonts w:ascii="Times New Roman" w:eastAsia="Times New Roman" w:hAnsi="Times New Roman"/>
        </w:rPr>
        <w:t xml:space="preserve">1-2.4.3. Договора </w:t>
      </w:r>
      <w:r w:rsidRPr="00CD4BF7">
        <w:rPr>
          <w:rFonts w:ascii="Times New Roman" w:eastAsia="Times New Roman" w:hAnsi="Times New Roman"/>
        </w:rPr>
        <w:t xml:space="preserve"> в течение всего срока действия настоящего Договора.</w:t>
      </w:r>
    </w:p>
    <w:p w:rsidR="00C254FF" w:rsidRPr="00CD4BF7" w:rsidRDefault="00C254FF" w:rsidP="00CD4BF7">
      <w:pPr>
        <w:pStyle w:val="aff2"/>
        <w:widowControl w:val="0"/>
        <w:numPr>
          <w:ilvl w:val="2"/>
          <w:numId w:val="34"/>
        </w:numPr>
        <w:tabs>
          <w:tab w:val="left" w:pos="567"/>
          <w:tab w:val="left" w:pos="1418"/>
        </w:tabs>
        <w:spacing w:before="100"/>
        <w:jc w:val="both"/>
      </w:pPr>
      <w:r w:rsidRPr="00CD4BF7">
        <w:rPr>
          <w:rFonts w:ascii="Times New Roman" w:eastAsia="Times New Roman" w:hAnsi="Times New Roman"/>
        </w:rPr>
        <w:t xml:space="preserve">Страхователь несет ответственность за достоверность сведений, указанных в </w:t>
      </w:r>
      <w:proofErr w:type="spellStart"/>
      <w:r w:rsidR="00236F20" w:rsidRPr="00CD4BF7">
        <w:rPr>
          <w:rFonts w:ascii="Times New Roman" w:eastAsia="Times New Roman" w:hAnsi="Times New Roman"/>
        </w:rPr>
        <w:t>п</w:t>
      </w:r>
      <w:r w:rsidR="00236F20">
        <w:rPr>
          <w:rFonts w:ascii="Times New Roman" w:eastAsia="Times New Roman" w:hAnsi="Times New Roman"/>
        </w:rPr>
        <w:t>п</w:t>
      </w:r>
      <w:proofErr w:type="spellEnd"/>
      <w:r w:rsidR="00236F20">
        <w:rPr>
          <w:rFonts w:ascii="Times New Roman" w:eastAsia="Times New Roman" w:hAnsi="Times New Roman"/>
        </w:rPr>
        <w:t>.</w:t>
      </w:r>
      <w:r w:rsidR="00236F20" w:rsidRPr="00CD4BF7">
        <w:rPr>
          <w:rFonts w:ascii="Times New Roman" w:eastAsia="Times New Roman" w:hAnsi="Times New Roman"/>
        </w:rPr>
        <w:t xml:space="preserve"> 2.4.</w:t>
      </w:r>
      <w:r w:rsidR="00236F20">
        <w:rPr>
          <w:rFonts w:ascii="Times New Roman" w:eastAsia="Times New Roman" w:hAnsi="Times New Roman"/>
        </w:rPr>
        <w:t>1-2.4.3. Договора</w:t>
      </w:r>
      <w:r w:rsidRPr="00CD4BF7">
        <w:rPr>
          <w:rFonts w:ascii="Times New Roman" w:eastAsia="Times New Roman" w:hAnsi="Times New Roman"/>
        </w:rPr>
        <w:t xml:space="preserve">, в соответствии с законодательством Российской Федерации. </w:t>
      </w:r>
    </w:p>
    <w:p w:rsidR="00F008CF" w:rsidRPr="00CD4BF7" w:rsidRDefault="00F008CF" w:rsidP="00F008CF">
      <w:pPr>
        <w:pStyle w:val="aff2"/>
        <w:widowControl w:val="0"/>
        <w:tabs>
          <w:tab w:val="left" w:pos="567"/>
          <w:tab w:val="left" w:pos="1418"/>
        </w:tabs>
        <w:spacing w:before="100"/>
        <w:ind w:left="567"/>
        <w:jc w:val="both"/>
        <w:rPr>
          <w:rFonts w:ascii="Times New Roman" w:eastAsia="Times New Roman" w:hAnsi="Times New Roman"/>
          <w:lang w:val="x-none"/>
        </w:rPr>
      </w:pPr>
    </w:p>
    <w:p w:rsidR="000A3802" w:rsidRPr="00C546ED" w:rsidRDefault="000A3802" w:rsidP="00F008CF">
      <w:pPr>
        <w:pStyle w:val="aff2"/>
        <w:numPr>
          <w:ilvl w:val="0"/>
          <w:numId w:val="33"/>
        </w:numPr>
        <w:tabs>
          <w:tab w:val="left" w:pos="709"/>
          <w:tab w:val="left" w:pos="1418"/>
        </w:tabs>
        <w:suppressAutoHyphens/>
        <w:spacing w:before="100"/>
        <w:jc w:val="center"/>
        <w:outlineLvl w:val="0"/>
        <w:rPr>
          <w:rFonts w:ascii="Times New Roman" w:eastAsia="Times New Roman" w:hAnsi="Times New Roman"/>
          <w:b/>
          <w:bCs/>
        </w:rPr>
      </w:pPr>
      <w:r w:rsidRPr="00F008CF">
        <w:rPr>
          <w:rFonts w:ascii="Times New Roman" w:eastAsia="Times New Roman" w:hAnsi="Times New Roman"/>
          <w:b/>
        </w:rPr>
        <w:t>СТРАХОВЫЕ РИСКИ</w:t>
      </w:r>
      <w:r w:rsidR="00C25E0D">
        <w:rPr>
          <w:rFonts w:ascii="Times New Roman" w:eastAsia="Times New Roman" w:hAnsi="Times New Roman"/>
          <w:b/>
        </w:rPr>
        <w:t xml:space="preserve">, </w:t>
      </w:r>
      <w:r w:rsidRPr="00F008CF">
        <w:rPr>
          <w:rFonts w:ascii="Times New Roman" w:eastAsia="Times New Roman" w:hAnsi="Times New Roman"/>
          <w:b/>
        </w:rPr>
        <w:t>СТРАХОВЫЕ СЛУЧАИ</w:t>
      </w:r>
      <w:r w:rsidR="00C25E0D">
        <w:rPr>
          <w:rFonts w:ascii="Times New Roman" w:eastAsia="Times New Roman" w:hAnsi="Times New Roman"/>
          <w:b/>
        </w:rPr>
        <w:t>, ИСКЛЮЧЕНИЯ ИЗ СТРАХОВОГО ПОКРЫТИЯ</w:t>
      </w:r>
    </w:p>
    <w:p w:rsidR="000A3802" w:rsidRPr="00C546ED" w:rsidRDefault="000A3802" w:rsidP="00F008CF">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C546ED">
        <w:rPr>
          <w:rFonts w:ascii="Times New Roman" w:eastAsia="Times New Roman" w:hAnsi="Times New Roman"/>
        </w:rPr>
        <w:t>Страховым случаем в рамках настоящего Договора признается повреждение</w:t>
      </w:r>
      <w:r w:rsidR="00C254FF">
        <w:rPr>
          <w:rFonts w:ascii="Times New Roman" w:eastAsia="Times New Roman" w:hAnsi="Times New Roman"/>
        </w:rPr>
        <w:t xml:space="preserve">, </w:t>
      </w:r>
      <w:r w:rsidRPr="00C546ED">
        <w:rPr>
          <w:rFonts w:ascii="Times New Roman" w:eastAsia="Times New Roman" w:hAnsi="Times New Roman"/>
        </w:rPr>
        <w:t xml:space="preserve">уничтожение и/или утрата </w:t>
      </w:r>
      <w:r w:rsidR="00495EF1">
        <w:rPr>
          <w:rFonts w:ascii="Times New Roman" w:eastAsia="Times New Roman" w:hAnsi="Times New Roman"/>
        </w:rPr>
        <w:t>з</w:t>
      </w:r>
      <w:r w:rsidRPr="00C546ED">
        <w:rPr>
          <w:rFonts w:ascii="Times New Roman" w:eastAsia="Times New Roman" w:hAnsi="Times New Roman"/>
        </w:rPr>
        <w:t>астрахованного иму</w:t>
      </w:r>
      <w:r w:rsidR="005E4518">
        <w:rPr>
          <w:rFonts w:ascii="Times New Roman" w:eastAsia="Times New Roman" w:hAnsi="Times New Roman"/>
        </w:rPr>
        <w:t>щества</w:t>
      </w:r>
      <w:r w:rsidR="00C254FF">
        <w:rPr>
          <w:rFonts w:ascii="Times New Roman" w:eastAsia="Times New Roman" w:hAnsi="Times New Roman"/>
        </w:rPr>
        <w:t xml:space="preserve"> в результате оказанного  на него </w:t>
      </w:r>
      <w:r w:rsidR="005E4518">
        <w:rPr>
          <w:rFonts w:ascii="Times New Roman" w:eastAsia="Times New Roman" w:hAnsi="Times New Roman"/>
        </w:rPr>
        <w:t xml:space="preserve">любого </w:t>
      </w:r>
      <w:r w:rsidR="00C254FF">
        <w:rPr>
          <w:rFonts w:ascii="Times New Roman" w:eastAsia="Times New Roman" w:hAnsi="Times New Roman"/>
        </w:rPr>
        <w:t>внезапного и непредвиденного воздействия, на условиях «с ответственностью за все риски», кроме событий, указанных в п. 3.</w:t>
      </w:r>
      <w:r w:rsidR="00687B97">
        <w:rPr>
          <w:rFonts w:ascii="Times New Roman" w:eastAsia="Times New Roman" w:hAnsi="Times New Roman"/>
        </w:rPr>
        <w:t>4</w:t>
      </w:r>
      <w:r w:rsidR="00C254FF">
        <w:rPr>
          <w:rFonts w:ascii="Times New Roman" w:eastAsia="Times New Roman" w:hAnsi="Times New Roman"/>
        </w:rPr>
        <w:t xml:space="preserve"> настоящего Договора, </w:t>
      </w:r>
      <w:r w:rsidR="006853AC">
        <w:rPr>
          <w:rFonts w:ascii="Times New Roman" w:eastAsia="Times New Roman" w:hAnsi="Times New Roman"/>
        </w:rPr>
        <w:t>включая, но не ограничиваясь:</w:t>
      </w:r>
    </w:p>
    <w:p w:rsidR="003609FC" w:rsidRPr="00CD4BF7" w:rsidRDefault="003609FC" w:rsidP="00CD4BF7">
      <w:pPr>
        <w:pStyle w:val="aff2"/>
        <w:widowControl w:val="0"/>
        <w:numPr>
          <w:ilvl w:val="2"/>
          <w:numId w:val="33"/>
        </w:numPr>
        <w:tabs>
          <w:tab w:val="left" w:pos="567"/>
          <w:tab w:val="left" w:pos="1440"/>
        </w:tabs>
        <w:spacing w:before="100"/>
        <w:ind w:left="1134" w:hanging="567"/>
        <w:jc w:val="both"/>
        <w:rPr>
          <w:rFonts w:ascii="Times New Roman" w:eastAsia="Times New Roman" w:hAnsi="Times New Roman"/>
        </w:rPr>
      </w:pPr>
      <w:r w:rsidRPr="00CD4BF7">
        <w:rPr>
          <w:rFonts w:ascii="Times New Roman" w:eastAsia="Times New Roman" w:hAnsi="Times New Roman"/>
        </w:rPr>
        <w:t>Огневые риски</w:t>
      </w:r>
      <w:r w:rsidR="006853AC">
        <w:rPr>
          <w:rFonts w:ascii="Times New Roman" w:eastAsia="Times New Roman" w:hAnsi="Times New Roman"/>
        </w:rPr>
        <w:t>, включая, но не ограничиваясь</w:t>
      </w:r>
      <w:r w:rsidRPr="00CD4BF7">
        <w:rPr>
          <w:rFonts w:ascii="Times New Roman" w:eastAsia="Times New Roman" w:hAnsi="Times New Roman"/>
        </w:rPr>
        <w:t>:</w:t>
      </w:r>
    </w:p>
    <w:p w:rsidR="003609FC" w:rsidRPr="00CD4BF7" w:rsidRDefault="003609FC" w:rsidP="00CD4BF7">
      <w:pPr>
        <w:pStyle w:val="aff2"/>
        <w:numPr>
          <w:ilvl w:val="3"/>
          <w:numId w:val="33"/>
        </w:numPr>
        <w:tabs>
          <w:tab w:val="left" w:pos="851"/>
          <w:tab w:val="left" w:pos="1418"/>
        </w:tabs>
        <w:ind w:left="1984"/>
        <w:jc w:val="both"/>
        <w:rPr>
          <w:rFonts w:ascii="Times New Roman" w:eastAsia="Times New Roman" w:hAnsi="Times New Roman"/>
        </w:rPr>
      </w:pPr>
      <w:r w:rsidRPr="00CD4BF7">
        <w:rPr>
          <w:rFonts w:ascii="Times New Roman" w:eastAsia="Times New Roman" w:hAnsi="Times New Roman"/>
        </w:rPr>
        <w:t>Пожар;</w:t>
      </w:r>
    </w:p>
    <w:p w:rsidR="003609FC" w:rsidRPr="00CD4BF7" w:rsidRDefault="003609FC" w:rsidP="00CD4BF7">
      <w:pPr>
        <w:pStyle w:val="aff2"/>
        <w:numPr>
          <w:ilvl w:val="3"/>
          <w:numId w:val="33"/>
        </w:numPr>
        <w:tabs>
          <w:tab w:val="left" w:pos="851"/>
          <w:tab w:val="left" w:pos="1418"/>
        </w:tabs>
        <w:ind w:left="1984"/>
        <w:jc w:val="both"/>
        <w:rPr>
          <w:rFonts w:ascii="Times New Roman" w:eastAsia="Times New Roman" w:hAnsi="Times New Roman"/>
        </w:rPr>
      </w:pPr>
      <w:r w:rsidRPr="00CD4BF7">
        <w:rPr>
          <w:rFonts w:ascii="Times New Roman" w:eastAsia="Times New Roman" w:hAnsi="Times New Roman"/>
        </w:rPr>
        <w:t>Удар молнии, включая ущерб, причиненный электрическому и электронному оборудованию в результате перенапряжения в сети, вызванного электромагнитным воздействием молнии;</w:t>
      </w:r>
    </w:p>
    <w:p w:rsidR="003609FC" w:rsidRPr="00CD4BF7" w:rsidRDefault="003609FC" w:rsidP="00CD4BF7">
      <w:pPr>
        <w:pStyle w:val="aff2"/>
        <w:numPr>
          <w:ilvl w:val="3"/>
          <w:numId w:val="33"/>
        </w:numPr>
        <w:tabs>
          <w:tab w:val="left" w:pos="851"/>
          <w:tab w:val="left" w:pos="1418"/>
        </w:tabs>
        <w:ind w:left="1984"/>
        <w:jc w:val="both"/>
        <w:rPr>
          <w:rFonts w:ascii="Times New Roman" w:eastAsia="Times New Roman" w:hAnsi="Times New Roman"/>
        </w:rPr>
      </w:pPr>
      <w:r w:rsidRPr="00CD4BF7">
        <w:rPr>
          <w:rFonts w:ascii="Times New Roman" w:eastAsia="Times New Roman" w:hAnsi="Times New Roman"/>
        </w:rPr>
        <w:t>Взрыв;</w:t>
      </w:r>
    </w:p>
    <w:p w:rsidR="003609FC" w:rsidRPr="00CD4BF7" w:rsidRDefault="003609FC" w:rsidP="00CD4BF7">
      <w:pPr>
        <w:pStyle w:val="aff2"/>
        <w:numPr>
          <w:ilvl w:val="3"/>
          <w:numId w:val="33"/>
        </w:numPr>
        <w:tabs>
          <w:tab w:val="left" w:pos="851"/>
          <w:tab w:val="left" w:pos="1418"/>
        </w:tabs>
        <w:ind w:left="1984"/>
        <w:jc w:val="both"/>
        <w:rPr>
          <w:rFonts w:ascii="Times New Roman" w:eastAsia="Times New Roman" w:hAnsi="Times New Roman"/>
        </w:rPr>
      </w:pPr>
      <w:r w:rsidRPr="00CD4BF7">
        <w:rPr>
          <w:rFonts w:ascii="Times New Roman" w:eastAsia="Times New Roman" w:hAnsi="Times New Roman"/>
        </w:rPr>
        <w:t>Падение пилотируемых летательных аппаратов или их частей.</w:t>
      </w:r>
    </w:p>
    <w:p w:rsidR="003609FC" w:rsidRPr="00CD4BF7" w:rsidRDefault="003609FC" w:rsidP="00CD4BF7">
      <w:pPr>
        <w:pStyle w:val="aff2"/>
        <w:widowControl w:val="0"/>
        <w:numPr>
          <w:ilvl w:val="2"/>
          <w:numId w:val="33"/>
        </w:numPr>
        <w:tabs>
          <w:tab w:val="left" w:pos="567"/>
          <w:tab w:val="left" w:pos="1440"/>
        </w:tabs>
        <w:spacing w:before="100"/>
        <w:ind w:left="1134" w:hanging="567"/>
        <w:jc w:val="both"/>
        <w:rPr>
          <w:rFonts w:ascii="Times New Roman" w:eastAsia="Times New Roman" w:hAnsi="Times New Roman"/>
        </w:rPr>
      </w:pPr>
      <w:r w:rsidRPr="00CD4BF7">
        <w:rPr>
          <w:rFonts w:ascii="Times New Roman" w:eastAsia="Times New Roman" w:hAnsi="Times New Roman"/>
        </w:rPr>
        <w:t>Стихийные бедствия</w:t>
      </w:r>
      <w:r w:rsidR="006853AC">
        <w:rPr>
          <w:rFonts w:ascii="Times New Roman" w:eastAsia="Times New Roman" w:hAnsi="Times New Roman"/>
        </w:rPr>
        <w:t>, включая, но не ограничиваясь</w:t>
      </w:r>
      <w:r w:rsidRPr="00CD4BF7">
        <w:rPr>
          <w:rFonts w:ascii="Times New Roman" w:eastAsia="Times New Roman" w:hAnsi="Times New Roman"/>
        </w:rPr>
        <w:t>:</w:t>
      </w:r>
    </w:p>
    <w:p w:rsidR="00595534" w:rsidRPr="00595534" w:rsidRDefault="004A28EC" w:rsidP="00595534">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Циклон, в</w:t>
      </w:r>
      <w:r w:rsidR="00595534" w:rsidRPr="00595534">
        <w:rPr>
          <w:rFonts w:ascii="Times New Roman" w:eastAsia="Times New Roman" w:hAnsi="Times New Roman"/>
        </w:rPr>
        <w:t>ихрь, буря</w:t>
      </w:r>
      <w:r w:rsidR="00D87E67">
        <w:rPr>
          <w:rFonts w:ascii="Times New Roman" w:eastAsia="Times New Roman" w:hAnsi="Times New Roman"/>
        </w:rPr>
        <w:t>; ураган, смерч, сильный ветер</w:t>
      </w:r>
      <w:r w:rsidR="0054038B">
        <w:rPr>
          <w:rFonts w:ascii="Times New Roman" w:eastAsia="Times New Roman" w:hAnsi="Times New Roman"/>
        </w:rPr>
        <w:t xml:space="preserve"> (скорость ветра превышает </w:t>
      </w:r>
      <w:r w:rsidR="00586C40">
        <w:rPr>
          <w:rFonts w:ascii="Times New Roman" w:eastAsia="Times New Roman" w:hAnsi="Times New Roman"/>
        </w:rPr>
        <w:t>14</w:t>
      </w:r>
      <w:r w:rsidR="0054038B" w:rsidRPr="00586C40">
        <w:rPr>
          <w:rFonts w:ascii="Times New Roman" w:eastAsia="Times New Roman" w:hAnsi="Times New Roman"/>
        </w:rPr>
        <w:t xml:space="preserve"> </w:t>
      </w:r>
      <w:proofErr w:type="gramStart"/>
      <w:r w:rsidR="0054038B" w:rsidRPr="00586C40">
        <w:rPr>
          <w:rFonts w:ascii="Times New Roman" w:eastAsia="Times New Roman" w:hAnsi="Times New Roman"/>
        </w:rPr>
        <w:t>м/с</w:t>
      </w:r>
      <w:proofErr w:type="gramEnd"/>
      <w:r w:rsidR="0054038B" w:rsidRPr="00586C40">
        <w:rPr>
          <w:rFonts w:ascii="Times New Roman" w:eastAsia="Times New Roman" w:hAnsi="Times New Roman"/>
        </w:rPr>
        <w:t>)</w:t>
      </w:r>
      <w:r w:rsidR="00595534" w:rsidRPr="00586C40">
        <w:rPr>
          <w:rFonts w:ascii="Times New Roman" w:eastAsia="Times New Roman" w:hAnsi="Times New Roman"/>
        </w:rPr>
        <w:t>,</w:t>
      </w:r>
      <w:r w:rsidR="00595534" w:rsidRPr="00595534">
        <w:rPr>
          <w:rFonts w:ascii="Times New Roman" w:eastAsia="Times New Roman" w:hAnsi="Times New Roman"/>
        </w:rPr>
        <w:t xml:space="preserve"> град, тайфун, торнадо,</w:t>
      </w:r>
      <w:r w:rsidR="0052035B">
        <w:rPr>
          <w:rFonts w:ascii="Times New Roman" w:eastAsia="Times New Roman" w:hAnsi="Times New Roman"/>
        </w:rPr>
        <w:t xml:space="preserve"> шторм</w:t>
      </w:r>
      <w:r>
        <w:rPr>
          <w:rFonts w:ascii="Times New Roman" w:eastAsia="Times New Roman" w:hAnsi="Times New Roman"/>
        </w:rPr>
        <w:t>,</w:t>
      </w:r>
      <w:r w:rsidR="00595534" w:rsidRPr="00595534">
        <w:rPr>
          <w:rFonts w:ascii="Times New Roman" w:eastAsia="Times New Roman" w:hAnsi="Times New Roman"/>
        </w:rPr>
        <w:t xml:space="preserve"> включая дождь или снег, сопутствующие данным стихийным бедствиям, и включая наводнение (включая подтопление), вызванное данными стихийными бедствиями.</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Наводнение (включая подтопление</w:t>
      </w:r>
      <w:r w:rsidR="00D6251D">
        <w:rPr>
          <w:rFonts w:ascii="Times New Roman" w:eastAsia="Times New Roman" w:hAnsi="Times New Roman"/>
        </w:rPr>
        <w:t>)</w:t>
      </w:r>
      <w:r w:rsidRPr="00595534">
        <w:rPr>
          <w:rFonts w:ascii="Times New Roman" w:eastAsia="Times New Roman" w:hAnsi="Times New Roman"/>
        </w:rPr>
        <w:t>;</w:t>
      </w:r>
    </w:p>
    <w:p w:rsidR="00595534" w:rsidRPr="00595534" w:rsidRDefault="00382085" w:rsidP="00595534">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Землетрясение, подводное зе</w:t>
      </w:r>
      <w:r w:rsidR="00595534" w:rsidRPr="00595534">
        <w:rPr>
          <w:rFonts w:ascii="Times New Roman" w:eastAsia="Times New Roman" w:hAnsi="Times New Roman"/>
        </w:rPr>
        <w:t>млетрясение, подземные толчки, вулканическое извержение, вулканическая активность, приливная волна или иная сейсмическая активность, включая наводнение (включая подтопление), вызванное данными стихийными бедствиями;</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 xml:space="preserve">Оползень, обвал, снежная лавина, обрушение горной породы, просадка грунта (включая, </w:t>
      </w:r>
      <w:proofErr w:type="gramStart"/>
      <w:r w:rsidRPr="00595534">
        <w:rPr>
          <w:rFonts w:ascii="Times New Roman" w:eastAsia="Times New Roman" w:hAnsi="Times New Roman"/>
        </w:rPr>
        <w:t>но</w:t>
      </w:r>
      <w:proofErr w:type="gramEnd"/>
      <w:r w:rsidRPr="00595534">
        <w:rPr>
          <w:rFonts w:ascii="Times New Roman" w:eastAsia="Times New Roman" w:hAnsi="Times New Roman"/>
        </w:rPr>
        <w:t xml:space="preserve"> не ограничиваясь карстовыми воронками, солифлюкцией и прочими явлениями);</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Обледенение;</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Термокарстовые явления;</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Лесной или торфяной пожар;</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Давление снега и/или льда;</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Ледяная крупа.</w:t>
      </w:r>
    </w:p>
    <w:p w:rsidR="003609FC" w:rsidRPr="00CD4BF7" w:rsidRDefault="003609FC" w:rsidP="00CD4BF7">
      <w:pPr>
        <w:pStyle w:val="aff2"/>
        <w:widowControl w:val="0"/>
        <w:numPr>
          <w:ilvl w:val="2"/>
          <w:numId w:val="33"/>
        </w:numPr>
        <w:tabs>
          <w:tab w:val="left" w:pos="567"/>
          <w:tab w:val="left" w:pos="1440"/>
        </w:tabs>
        <w:spacing w:before="100"/>
        <w:ind w:left="1134" w:hanging="567"/>
        <w:jc w:val="both"/>
        <w:rPr>
          <w:rFonts w:ascii="Times New Roman" w:eastAsia="Times New Roman" w:hAnsi="Times New Roman"/>
        </w:rPr>
      </w:pPr>
      <w:r w:rsidRPr="00CD4BF7">
        <w:rPr>
          <w:rFonts w:ascii="Times New Roman" w:eastAsia="Times New Roman" w:hAnsi="Times New Roman"/>
        </w:rPr>
        <w:lastRenderedPageBreak/>
        <w:t>Опасные метеороло</w:t>
      </w:r>
      <w:r w:rsidRPr="00601D03">
        <w:rPr>
          <w:rFonts w:ascii="Times New Roman" w:eastAsia="Times New Roman" w:hAnsi="Times New Roman"/>
        </w:rPr>
        <w:t>гические явления</w:t>
      </w:r>
      <w:r w:rsidR="006B2099" w:rsidRPr="00CD4BF7">
        <w:rPr>
          <w:rFonts w:ascii="Times New Roman" w:eastAsia="Times New Roman" w:hAnsi="Times New Roman"/>
        </w:rPr>
        <w:t>, включая</w:t>
      </w:r>
      <w:r w:rsidR="006853AC">
        <w:rPr>
          <w:rFonts w:ascii="Times New Roman" w:eastAsia="Times New Roman" w:hAnsi="Times New Roman"/>
        </w:rPr>
        <w:t>, но не ограничиваясь:</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Шквал;</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 xml:space="preserve">Ледяной дождь; </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proofErr w:type="spellStart"/>
      <w:r w:rsidRPr="00595534">
        <w:rPr>
          <w:rFonts w:ascii="Times New Roman" w:eastAsia="Times New Roman" w:hAnsi="Times New Roman"/>
        </w:rPr>
        <w:t>Гололедно-изморозевое</w:t>
      </w:r>
      <w:proofErr w:type="spellEnd"/>
      <w:r w:rsidRPr="00595534">
        <w:rPr>
          <w:rFonts w:ascii="Times New Roman" w:eastAsia="Times New Roman" w:hAnsi="Times New Roman"/>
        </w:rPr>
        <w:t xml:space="preserve"> отложение;</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Гололед, изморозь, отложения мокрого снега;</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Высокий уровень воды;</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Сель;</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Цунами;</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Штормовой нагон;</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Сильный мороз/жара;</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Сильная метель;</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 xml:space="preserve">Сильный ливень (в </w:t>
      </w:r>
      <w:proofErr w:type="spellStart"/>
      <w:r w:rsidRPr="00595534">
        <w:rPr>
          <w:rFonts w:ascii="Times New Roman" w:eastAsia="Times New Roman" w:hAnsi="Times New Roman"/>
        </w:rPr>
        <w:t>т.ч</w:t>
      </w:r>
      <w:proofErr w:type="spellEnd"/>
      <w:r w:rsidRPr="00595534">
        <w:rPr>
          <w:rFonts w:ascii="Times New Roman" w:eastAsia="Times New Roman" w:hAnsi="Times New Roman"/>
        </w:rPr>
        <w:t>. очень сильный дождь).</w:t>
      </w:r>
    </w:p>
    <w:p w:rsidR="006B2099" w:rsidRDefault="003609FC" w:rsidP="00CD4BF7">
      <w:pPr>
        <w:pStyle w:val="aff2"/>
        <w:widowControl w:val="0"/>
        <w:numPr>
          <w:ilvl w:val="2"/>
          <w:numId w:val="33"/>
        </w:numPr>
        <w:tabs>
          <w:tab w:val="left" w:pos="567"/>
          <w:tab w:val="left" w:pos="1440"/>
        </w:tabs>
        <w:spacing w:before="100"/>
        <w:ind w:left="1134" w:hanging="567"/>
        <w:jc w:val="both"/>
        <w:rPr>
          <w:rFonts w:ascii="Times New Roman" w:eastAsia="Times New Roman" w:hAnsi="Times New Roman"/>
        </w:rPr>
      </w:pPr>
      <w:r w:rsidRPr="00CD4BF7">
        <w:rPr>
          <w:rFonts w:ascii="Times New Roman" w:eastAsia="Times New Roman" w:hAnsi="Times New Roman"/>
        </w:rPr>
        <w:t xml:space="preserve">Повреждение </w:t>
      </w:r>
      <w:r w:rsidRPr="00601D03">
        <w:rPr>
          <w:rFonts w:ascii="Times New Roman" w:eastAsia="Times New Roman" w:hAnsi="Times New Roman"/>
        </w:rPr>
        <w:t>застрахованного имущества</w:t>
      </w:r>
      <w:r>
        <w:rPr>
          <w:rFonts w:ascii="Times New Roman" w:eastAsia="Times New Roman" w:hAnsi="Times New Roman"/>
        </w:rPr>
        <w:t xml:space="preserve"> в результате воздействия всех видов жидкостей, пара, льда, включая механическое воздействие, в том числе</w:t>
      </w:r>
      <w:r w:rsidR="006B2099">
        <w:rPr>
          <w:rFonts w:ascii="Times New Roman" w:eastAsia="Times New Roman" w:hAnsi="Times New Roman"/>
        </w:rPr>
        <w:t xml:space="preserve"> в результате</w:t>
      </w:r>
      <w:r>
        <w:rPr>
          <w:rFonts w:ascii="Times New Roman" w:eastAsia="Times New Roman" w:hAnsi="Times New Roman"/>
        </w:rPr>
        <w:t>:</w:t>
      </w:r>
    </w:p>
    <w:p w:rsidR="003609FC" w:rsidRPr="00CD4BF7" w:rsidRDefault="003609FC" w:rsidP="00CD4BF7">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 xml:space="preserve"> </w:t>
      </w:r>
      <w:r w:rsidR="009257FA">
        <w:rPr>
          <w:rFonts w:ascii="Times New Roman" w:eastAsia="Times New Roman" w:hAnsi="Times New Roman"/>
        </w:rPr>
        <w:t>А</w:t>
      </w:r>
      <w:r w:rsidRPr="00CD4BF7">
        <w:rPr>
          <w:rFonts w:ascii="Times New Roman" w:eastAsia="Times New Roman" w:hAnsi="Times New Roman"/>
        </w:rPr>
        <w:t>варий водопроводной, отопительной, канализационной, противопожарной или иных гидравлических систем, а также самопроизвольного срабатывания противопожарной системы.</w:t>
      </w:r>
    </w:p>
    <w:p w:rsidR="003609FC" w:rsidRPr="00CD4BF7" w:rsidRDefault="009257FA" w:rsidP="00CD4BF7">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З</w:t>
      </w:r>
      <w:r w:rsidR="003609FC" w:rsidRPr="00CD4BF7">
        <w:rPr>
          <w:rFonts w:ascii="Times New Roman" w:eastAsia="Times New Roman" w:hAnsi="Times New Roman"/>
        </w:rPr>
        <w:t>амерзания труб водопроводных, отопительных или канализационных систем.</w:t>
      </w:r>
    </w:p>
    <w:p w:rsidR="003609FC" w:rsidRPr="00CD4BF7" w:rsidRDefault="009257FA" w:rsidP="00CD4BF7">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П</w:t>
      </w:r>
      <w:r w:rsidR="003609FC" w:rsidRPr="00CD4BF7">
        <w:rPr>
          <w:rFonts w:ascii="Times New Roman" w:eastAsia="Times New Roman" w:hAnsi="Times New Roman"/>
        </w:rPr>
        <w:t>роникновения воды или иных жидкостей из соседних помещений.</w:t>
      </w:r>
    </w:p>
    <w:p w:rsidR="003609FC" w:rsidRPr="00CD4BF7" w:rsidRDefault="003609FC" w:rsidP="00CD4BF7">
      <w:pPr>
        <w:pStyle w:val="aff2"/>
        <w:widowControl w:val="0"/>
        <w:numPr>
          <w:ilvl w:val="2"/>
          <w:numId w:val="33"/>
        </w:numPr>
        <w:tabs>
          <w:tab w:val="left" w:pos="567"/>
          <w:tab w:val="left" w:pos="1440"/>
        </w:tabs>
        <w:spacing w:before="100"/>
        <w:ind w:left="1134" w:hanging="567"/>
        <w:jc w:val="both"/>
        <w:rPr>
          <w:rFonts w:ascii="Times New Roman" w:eastAsia="Times New Roman" w:hAnsi="Times New Roman"/>
        </w:rPr>
      </w:pPr>
      <w:r w:rsidRPr="00CD4BF7">
        <w:rPr>
          <w:rFonts w:ascii="Times New Roman" w:eastAsia="Times New Roman" w:hAnsi="Times New Roman"/>
        </w:rPr>
        <w:t>Противоправные действия третьих лиц:</w:t>
      </w:r>
    </w:p>
    <w:p w:rsidR="003609FC" w:rsidRPr="00CD4BF7" w:rsidRDefault="003609FC" w:rsidP="00CD4BF7">
      <w:pPr>
        <w:pStyle w:val="aff2"/>
        <w:numPr>
          <w:ilvl w:val="3"/>
          <w:numId w:val="33"/>
        </w:numPr>
        <w:tabs>
          <w:tab w:val="left" w:pos="851"/>
          <w:tab w:val="left" w:pos="1440"/>
        </w:tabs>
        <w:ind w:left="1984"/>
        <w:jc w:val="both"/>
        <w:rPr>
          <w:rFonts w:ascii="Times New Roman" w:eastAsia="Times New Roman" w:hAnsi="Times New Roman"/>
        </w:rPr>
      </w:pPr>
      <w:r w:rsidRPr="00CD4BF7">
        <w:rPr>
          <w:rFonts w:ascii="Times New Roman" w:eastAsia="Times New Roman" w:hAnsi="Times New Roman"/>
        </w:rPr>
        <w:t>Кража;</w:t>
      </w:r>
    </w:p>
    <w:p w:rsidR="003609FC" w:rsidRPr="00CD4BF7" w:rsidRDefault="003609FC" w:rsidP="00CD4BF7">
      <w:pPr>
        <w:pStyle w:val="aff2"/>
        <w:numPr>
          <w:ilvl w:val="3"/>
          <w:numId w:val="33"/>
        </w:numPr>
        <w:tabs>
          <w:tab w:val="left" w:pos="851"/>
          <w:tab w:val="left" w:pos="1440"/>
        </w:tabs>
        <w:ind w:left="1984"/>
        <w:jc w:val="both"/>
        <w:rPr>
          <w:rFonts w:ascii="Times New Roman" w:eastAsia="Times New Roman" w:hAnsi="Times New Roman"/>
        </w:rPr>
      </w:pPr>
      <w:r w:rsidRPr="00CD4BF7">
        <w:rPr>
          <w:rFonts w:ascii="Times New Roman" w:eastAsia="Times New Roman" w:hAnsi="Times New Roman"/>
        </w:rPr>
        <w:t>Хищение;</w:t>
      </w:r>
    </w:p>
    <w:p w:rsidR="003609FC" w:rsidRDefault="003609FC" w:rsidP="00CD4BF7">
      <w:pPr>
        <w:pStyle w:val="aff2"/>
        <w:numPr>
          <w:ilvl w:val="3"/>
          <w:numId w:val="33"/>
        </w:numPr>
        <w:tabs>
          <w:tab w:val="left" w:pos="851"/>
          <w:tab w:val="left" w:pos="1440"/>
        </w:tabs>
        <w:ind w:left="1984"/>
        <w:jc w:val="both"/>
        <w:rPr>
          <w:rFonts w:ascii="Times New Roman" w:eastAsia="Times New Roman" w:hAnsi="Times New Roman"/>
        </w:rPr>
      </w:pPr>
      <w:r w:rsidRPr="00CD4BF7">
        <w:rPr>
          <w:rFonts w:ascii="Times New Roman" w:eastAsia="Times New Roman" w:hAnsi="Times New Roman"/>
        </w:rPr>
        <w:t>Грабеж или разбой;</w:t>
      </w:r>
    </w:p>
    <w:p w:rsidR="006B2099" w:rsidRDefault="006B2099" w:rsidP="00CD4BF7">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Хулиганство, вандализм;</w:t>
      </w:r>
    </w:p>
    <w:p w:rsidR="003609FC" w:rsidRPr="00F42E63" w:rsidRDefault="003609FC" w:rsidP="00CD4BF7">
      <w:pPr>
        <w:pStyle w:val="aff2"/>
        <w:numPr>
          <w:ilvl w:val="3"/>
          <w:numId w:val="33"/>
        </w:numPr>
        <w:tabs>
          <w:tab w:val="left" w:pos="851"/>
          <w:tab w:val="left" w:pos="1440"/>
        </w:tabs>
        <w:ind w:left="1984"/>
        <w:jc w:val="both"/>
      </w:pPr>
      <w:r w:rsidRPr="00F42E63">
        <w:rPr>
          <w:rFonts w:ascii="Times New Roman" w:eastAsia="Times New Roman" w:hAnsi="Times New Roman"/>
        </w:rPr>
        <w:t>Приведение в негодность электросетевых объектов (ст.215.2 УК РФ);</w:t>
      </w:r>
    </w:p>
    <w:p w:rsidR="003609FC" w:rsidRPr="00F42E63" w:rsidRDefault="003609FC" w:rsidP="00CD4BF7">
      <w:pPr>
        <w:pStyle w:val="aff2"/>
        <w:numPr>
          <w:ilvl w:val="3"/>
          <w:numId w:val="33"/>
        </w:numPr>
        <w:tabs>
          <w:tab w:val="left" w:pos="851"/>
          <w:tab w:val="left" w:pos="1440"/>
        </w:tabs>
        <w:ind w:left="1984"/>
        <w:jc w:val="both"/>
        <w:rPr>
          <w:rFonts w:ascii="Times New Roman" w:eastAsia="Times New Roman" w:hAnsi="Times New Roman"/>
        </w:rPr>
      </w:pPr>
      <w:r w:rsidRPr="00F42E63">
        <w:rPr>
          <w:rFonts w:ascii="Times New Roman" w:eastAsia="Times New Roman" w:hAnsi="Times New Roman"/>
        </w:rPr>
        <w:t>Преднамеренные действия третьих лиц, направленные на повреждение застрахованного имущества.</w:t>
      </w:r>
    </w:p>
    <w:p w:rsidR="006B2099" w:rsidRPr="00F42E63" w:rsidRDefault="006B2099" w:rsidP="00CD4BF7">
      <w:pPr>
        <w:pStyle w:val="aff2"/>
        <w:numPr>
          <w:ilvl w:val="3"/>
          <w:numId w:val="33"/>
        </w:numPr>
        <w:tabs>
          <w:tab w:val="left" w:pos="851"/>
          <w:tab w:val="left" w:pos="1440"/>
        </w:tabs>
        <w:ind w:left="1984"/>
        <w:jc w:val="both"/>
        <w:rPr>
          <w:rFonts w:ascii="Times New Roman" w:eastAsia="Times New Roman" w:hAnsi="Times New Roman"/>
        </w:rPr>
      </w:pPr>
      <w:r w:rsidRPr="00F42E63">
        <w:rPr>
          <w:rFonts w:ascii="Times New Roman" w:eastAsia="Times New Roman" w:hAnsi="Times New Roman"/>
        </w:rPr>
        <w:t>Уничтожение или повреждение имущества по неосторожности.</w:t>
      </w:r>
    </w:p>
    <w:p w:rsidR="00927E9C" w:rsidRPr="00F42E63" w:rsidRDefault="00927E9C" w:rsidP="00CD4BF7">
      <w:pPr>
        <w:pStyle w:val="aff2"/>
        <w:widowControl w:val="0"/>
        <w:numPr>
          <w:ilvl w:val="2"/>
          <w:numId w:val="33"/>
        </w:numPr>
        <w:tabs>
          <w:tab w:val="left" w:pos="567"/>
          <w:tab w:val="left" w:pos="1440"/>
        </w:tabs>
        <w:spacing w:before="100"/>
        <w:ind w:left="1134" w:hanging="567"/>
        <w:jc w:val="both"/>
        <w:rPr>
          <w:rFonts w:ascii="Times New Roman" w:eastAsia="Times New Roman" w:hAnsi="Times New Roman"/>
        </w:rPr>
      </w:pPr>
      <w:r w:rsidRPr="00F42E63">
        <w:rPr>
          <w:rFonts w:ascii="Times New Roman" w:eastAsia="Times New Roman" w:hAnsi="Times New Roman"/>
        </w:rPr>
        <w:t>Посторонние воздействия</w:t>
      </w:r>
      <w:r w:rsidR="006E1DB6" w:rsidRPr="00F42E63">
        <w:rPr>
          <w:rFonts w:ascii="Times New Roman" w:eastAsia="Times New Roman" w:hAnsi="Times New Roman"/>
        </w:rPr>
        <w:t>, включая</w:t>
      </w:r>
      <w:r w:rsidRPr="00F42E63">
        <w:rPr>
          <w:rFonts w:ascii="Times New Roman" w:eastAsia="Times New Roman" w:hAnsi="Times New Roman"/>
        </w:rPr>
        <w:t xml:space="preserve">: </w:t>
      </w:r>
    </w:p>
    <w:p w:rsidR="00927E9C" w:rsidRPr="00F42E63" w:rsidRDefault="00927E9C" w:rsidP="00927E9C">
      <w:pPr>
        <w:pStyle w:val="aff2"/>
        <w:numPr>
          <w:ilvl w:val="3"/>
          <w:numId w:val="33"/>
        </w:numPr>
        <w:tabs>
          <w:tab w:val="left" w:pos="851"/>
          <w:tab w:val="left" w:pos="1440"/>
        </w:tabs>
        <w:ind w:left="1984"/>
        <w:jc w:val="both"/>
        <w:rPr>
          <w:rFonts w:ascii="Times New Roman" w:eastAsia="Times New Roman" w:hAnsi="Times New Roman"/>
        </w:rPr>
      </w:pPr>
      <w:r w:rsidRPr="00F42E63">
        <w:rPr>
          <w:rFonts w:ascii="Times New Roman" w:eastAsia="Times New Roman" w:hAnsi="Times New Roman"/>
        </w:rPr>
        <w:t xml:space="preserve"> наезд на застрахованное имущество, столкновение, опрокидывание на него наземных транспортных средств, строительной, сельскохозяйственной и прочей техники, иных самодвижущихся машин, их частей или грузов, прочие дорожно-транспортные происшествия, а также происшествия при погрузочно-разгрузочных работах в пределах места страхования;</w:t>
      </w:r>
    </w:p>
    <w:p w:rsidR="00927E9C" w:rsidRPr="00F42E63" w:rsidRDefault="00927E9C" w:rsidP="00927E9C">
      <w:pPr>
        <w:pStyle w:val="aff2"/>
        <w:numPr>
          <w:ilvl w:val="3"/>
          <w:numId w:val="33"/>
        </w:numPr>
        <w:tabs>
          <w:tab w:val="left" w:pos="851"/>
          <w:tab w:val="left" w:pos="1440"/>
        </w:tabs>
        <w:ind w:left="1984"/>
        <w:jc w:val="both"/>
        <w:rPr>
          <w:rFonts w:ascii="Times New Roman" w:eastAsia="Times New Roman" w:hAnsi="Times New Roman"/>
        </w:rPr>
      </w:pPr>
      <w:r w:rsidRPr="00F42E63">
        <w:rPr>
          <w:rFonts w:ascii="Times New Roman" w:eastAsia="Times New Roman" w:hAnsi="Times New Roman"/>
        </w:rPr>
        <w:t>навал на застрахованное имущество водных транспортных средств и/или плавающих инженерных сооружений;</w:t>
      </w:r>
    </w:p>
    <w:p w:rsidR="00927E9C" w:rsidRPr="00F42E63" w:rsidRDefault="00927E9C" w:rsidP="00927E9C">
      <w:pPr>
        <w:pStyle w:val="aff2"/>
        <w:numPr>
          <w:ilvl w:val="3"/>
          <w:numId w:val="33"/>
        </w:numPr>
        <w:tabs>
          <w:tab w:val="left" w:pos="851"/>
          <w:tab w:val="left" w:pos="1440"/>
        </w:tabs>
        <w:ind w:left="1984"/>
        <w:jc w:val="both"/>
        <w:rPr>
          <w:rFonts w:ascii="Times New Roman" w:eastAsia="Times New Roman" w:hAnsi="Times New Roman"/>
        </w:rPr>
      </w:pPr>
      <w:r w:rsidRPr="00F42E63">
        <w:rPr>
          <w:rFonts w:ascii="Times New Roman" w:eastAsia="Times New Roman" w:hAnsi="Times New Roman"/>
        </w:rPr>
        <w:t>падение на застрахованное имущество деревьев, столбов, мачт освещения и любых других предметов;</w:t>
      </w:r>
    </w:p>
    <w:p w:rsidR="00927E9C" w:rsidRPr="00F42E63" w:rsidRDefault="00927E9C" w:rsidP="00927E9C">
      <w:pPr>
        <w:pStyle w:val="aff2"/>
        <w:numPr>
          <w:ilvl w:val="3"/>
          <w:numId w:val="33"/>
        </w:numPr>
        <w:tabs>
          <w:tab w:val="left" w:pos="851"/>
          <w:tab w:val="left" w:pos="1440"/>
        </w:tabs>
        <w:ind w:left="1984"/>
        <w:jc w:val="both"/>
        <w:rPr>
          <w:rFonts w:ascii="Times New Roman" w:eastAsia="Times New Roman" w:hAnsi="Times New Roman"/>
        </w:rPr>
      </w:pPr>
      <w:r w:rsidRPr="00F42E63">
        <w:rPr>
          <w:rFonts w:ascii="Times New Roman" w:eastAsia="Times New Roman" w:hAnsi="Times New Roman"/>
        </w:rPr>
        <w:t>повреждения в результате воздействия животных, птиц, и насекомых;</w:t>
      </w:r>
    </w:p>
    <w:p w:rsidR="003609FC" w:rsidRDefault="003609FC" w:rsidP="00927E9C">
      <w:pPr>
        <w:pStyle w:val="aff2"/>
        <w:numPr>
          <w:ilvl w:val="3"/>
          <w:numId w:val="33"/>
        </w:numPr>
        <w:tabs>
          <w:tab w:val="left" w:pos="851"/>
          <w:tab w:val="left" w:pos="1440"/>
        </w:tabs>
        <w:ind w:left="1984"/>
        <w:jc w:val="both"/>
        <w:rPr>
          <w:rFonts w:ascii="Times New Roman" w:eastAsia="Times New Roman" w:hAnsi="Times New Roman"/>
        </w:rPr>
      </w:pPr>
      <w:r w:rsidRPr="00F42E63">
        <w:rPr>
          <w:rFonts w:ascii="Times New Roman" w:eastAsia="Times New Roman" w:hAnsi="Times New Roman"/>
        </w:rPr>
        <w:t>воз</w:t>
      </w:r>
      <w:r w:rsidR="00D6251D">
        <w:rPr>
          <w:rFonts w:ascii="Times New Roman" w:eastAsia="Times New Roman" w:hAnsi="Times New Roman"/>
        </w:rPr>
        <w:t>действие дыма и звукового удара;</w:t>
      </w:r>
    </w:p>
    <w:p w:rsidR="00D6251D" w:rsidRPr="00F42E63" w:rsidRDefault="00D6251D" w:rsidP="00927E9C">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падение метеорита.</w:t>
      </w:r>
    </w:p>
    <w:p w:rsidR="003609FC" w:rsidRDefault="002E6CE2" w:rsidP="00CD4BF7">
      <w:pPr>
        <w:pStyle w:val="aff2"/>
        <w:widowControl w:val="0"/>
        <w:numPr>
          <w:ilvl w:val="2"/>
          <w:numId w:val="33"/>
        </w:numPr>
        <w:tabs>
          <w:tab w:val="left" w:pos="567"/>
          <w:tab w:val="left" w:pos="1440"/>
        </w:tabs>
        <w:spacing w:before="100"/>
        <w:ind w:left="1134" w:hanging="567"/>
        <w:jc w:val="both"/>
        <w:rPr>
          <w:rFonts w:ascii="Times New Roman" w:eastAsia="Times New Roman" w:hAnsi="Times New Roman"/>
        </w:rPr>
      </w:pPr>
      <w:r w:rsidRPr="00F42E63">
        <w:rPr>
          <w:rFonts w:ascii="Times New Roman" w:eastAsia="Times New Roman" w:hAnsi="Times New Roman"/>
        </w:rPr>
        <w:t>Повреждения введенного в эксплуатацию застрахованного имущества в результате ошибок строительства – неверного или ошибочного использования непроектных или дефектных материалов, деталей, узлов, конструкций</w:t>
      </w:r>
      <w:r w:rsidRPr="002E6CE2">
        <w:rPr>
          <w:rFonts w:ascii="Times New Roman" w:eastAsia="Times New Roman" w:hAnsi="Times New Roman"/>
        </w:rPr>
        <w:t xml:space="preserve">, ошибок монтажа. </w:t>
      </w:r>
      <w:proofErr w:type="gramStart"/>
      <w:r w:rsidRPr="002E6CE2">
        <w:rPr>
          <w:rFonts w:ascii="Times New Roman" w:eastAsia="Times New Roman" w:hAnsi="Times New Roman"/>
        </w:rPr>
        <w:t>При этом не покрываются расходы, необходимые на исправление любых  дефектов или ошибок, но если непосредственно в результате таких дефектов или ошибок возникла физическая утрата</w:t>
      </w:r>
      <w:r w:rsidR="009257FA">
        <w:rPr>
          <w:rFonts w:ascii="Times New Roman" w:eastAsia="Times New Roman" w:hAnsi="Times New Roman"/>
        </w:rPr>
        <w:t xml:space="preserve"> </w:t>
      </w:r>
      <w:r w:rsidRPr="002E6CE2">
        <w:rPr>
          <w:rFonts w:ascii="Times New Roman" w:eastAsia="Times New Roman" w:hAnsi="Times New Roman"/>
        </w:rPr>
        <w:t>(гибель) или повреждение, не исключенное другим пунктом Настоящего договора, исключаются только расходы, которые были бы понесены для исправления существовавшего дефекта или ошибки до возникновения физической утраты (гибели) или повреждения</w:t>
      </w:r>
      <w:r w:rsidR="003609FC" w:rsidRPr="00CD4BF7">
        <w:rPr>
          <w:rFonts w:ascii="Times New Roman" w:eastAsia="Times New Roman" w:hAnsi="Times New Roman"/>
        </w:rPr>
        <w:t>.</w:t>
      </w:r>
      <w:proofErr w:type="gramEnd"/>
    </w:p>
    <w:p w:rsidR="000A3802" w:rsidRPr="00F008CF" w:rsidRDefault="00062963" w:rsidP="00CD4BF7">
      <w:pPr>
        <w:pStyle w:val="aff2"/>
        <w:widowControl w:val="0"/>
        <w:numPr>
          <w:ilvl w:val="2"/>
          <w:numId w:val="33"/>
        </w:numPr>
        <w:tabs>
          <w:tab w:val="left" w:pos="567"/>
          <w:tab w:val="left" w:pos="1418"/>
        </w:tabs>
        <w:spacing w:before="100"/>
        <w:ind w:left="1134" w:hanging="567"/>
        <w:jc w:val="both"/>
        <w:rPr>
          <w:rFonts w:ascii="Times New Roman" w:eastAsia="Times New Roman" w:hAnsi="Times New Roman"/>
        </w:rPr>
      </w:pPr>
      <w:r>
        <w:rPr>
          <w:rFonts w:ascii="Times New Roman" w:eastAsia="Times New Roman" w:hAnsi="Times New Roman"/>
        </w:rPr>
        <w:t xml:space="preserve">В рамках </w:t>
      </w:r>
      <w:r w:rsidR="00527BA9">
        <w:rPr>
          <w:rFonts w:ascii="Times New Roman" w:eastAsia="Times New Roman" w:hAnsi="Times New Roman"/>
        </w:rPr>
        <w:t xml:space="preserve">настоящего </w:t>
      </w:r>
      <w:r w:rsidR="00E82EBB" w:rsidRPr="00F008CF">
        <w:rPr>
          <w:rFonts w:ascii="Times New Roman" w:eastAsia="Times New Roman" w:hAnsi="Times New Roman"/>
        </w:rPr>
        <w:t>Договора</w:t>
      </w:r>
      <w:r w:rsidR="00527BA9">
        <w:rPr>
          <w:rFonts w:ascii="Times New Roman" w:eastAsia="Times New Roman" w:hAnsi="Times New Roman"/>
        </w:rPr>
        <w:t xml:space="preserve"> страховым случаем также является </w:t>
      </w:r>
      <w:r w:rsidR="000A3802" w:rsidRPr="00F008CF">
        <w:rPr>
          <w:rFonts w:ascii="Times New Roman" w:eastAsia="Times New Roman" w:hAnsi="Times New Roman"/>
        </w:rPr>
        <w:t>повреждени</w:t>
      </w:r>
      <w:r w:rsidR="00527BA9">
        <w:rPr>
          <w:rFonts w:ascii="Times New Roman" w:eastAsia="Times New Roman" w:hAnsi="Times New Roman"/>
        </w:rPr>
        <w:t>е/гибель/</w:t>
      </w:r>
      <w:r w:rsidR="000A3802" w:rsidRPr="00F008CF">
        <w:rPr>
          <w:rFonts w:ascii="Times New Roman" w:eastAsia="Times New Roman" w:hAnsi="Times New Roman"/>
        </w:rPr>
        <w:t>утрат</w:t>
      </w:r>
      <w:r w:rsidR="00527BA9">
        <w:rPr>
          <w:rFonts w:ascii="Times New Roman" w:eastAsia="Times New Roman" w:hAnsi="Times New Roman"/>
        </w:rPr>
        <w:t>а</w:t>
      </w:r>
      <w:r w:rsidR="000A3802" w:rsidRPr="00F008CF">
        <w:rPr>
          <w:rFonts w:ascii="Times New Roman" w:eastAsia="Times New Roman" w:hAnsi="Times New Roman"/>
        </w:rPr>
        <w:t xml:space="preserve"> </w:t>
      </w:r>
      <w:r w:rsidR="00E82EBB" w:rsidRPr="00F008CF">
        <w:rPr>
          <w:rFonts w:ascii="Times New Roman" w:eastAsia="Times New Roman" w:hAnsi="Times New Roman"/>
        </w:rPr>
        <w:t>з</w:t>
      </w:r>
      <w:r w:rsidR="000A3802" w:rsidRPr="00F008CF">
        <w:rPr>
          <w:rFonts w:ascii="Times New Roman" w:eastAsia="Times New Roman" w:hAnsi="Times New Roman"/>
        </w:rPr>
        <w:t>астрахованного имущества в результате:</w:t>
      </w:r>
    </w:p>
    <w:p w:rsidR="000A3802" w:rsidRPr="00F008CF" w:rsidRDefault="00E82EBB" w:rsidP="00F008CF">
      <w:pPr>
        <w:pStyle w:val="aff2"/>
        <w:numPr>
          <w:ilvl w:val="3"/>
          <w:numId w:val="33"/>
        </w:numPr>
        <w:tabs>
          <w:tab w:val="left" w:pos="851"/>
          <w:tab w:val="left" w:pos="1418"/>
        </w:tabs>
        <w:spacing w:before="100"/>
        <w:ind w:left="1985"/>
        <w:jc w:val="both"/>
        <w:rPr>
          <w:rFonts w:ascii="Times New Roman" w:eastAsia="Times New Roman" w:hAnsi="Times New Roman"/>
        </w:rPr>
      </w:pPr>
      <w:r w:rsidRPr="00F008CF">
        <w:rPr>
          <w:rFonts w:ascii="Times New Roman" w:eastAsia="Times New Roman" w:hAnsi="Times New Roman"/>
        </w:rPr>
        <w:t>а</w:t>
      </w:r>
      <w:r w:rsidR="000A3802" w:rsidRPr="00F008CF">
        <w:rPr>
          <w:rFonts w:ascii="Times New Roman" w:eastAsia="Times New Roman" w:hAnsi="Times New Roman"/>
        </w:rPr>
        <w:t>) Террористическ</w:t>
      </w:r>
      <w:r w:rsidR="00062963">
        <w:rPr>
          <w:rFonts w:ascii="Times New Roman" w:eastAsia="Times New Roman" w:hAnsi="Times New Roman"/>
        </w:rPr>
        <w:t>ого</w:t>
      </w:r>
      <w:r w:rsidR="000A3802" w:rsidRPr="00F008CF">
        <w:rPr>
          <w:rFonts w:ascii="Times New Roman" w:eastAsia="Times New Roman" w:hAnsi="Times New Roman"/>
        </w:rPr>
        <w:t xml:space="preserve"> акт</w:t>
      </w:r>
      <w:r w:rsidR="00062963">
        <w:rPr>
          <w:rFonts w:ascii="Times New Roman" w:eastAsia="Times New Roman" w:hAnsi="Times New Roman"/>
        </w:rPr>
        <w:t>а</w:t>
      </w:r>
      <w:r w:rsidR="000A3802" w:rsidRPr="00F008CF">
        <w:rPr>
          <w:rFonts w:ascii="Times New Roman" w:eastAsia="Times New Roman" w:hAnsi="Times New Roman"/>
        </w:rPr>
        <w:t xml:space="preserve">. </w:t>
      </w:r>
    </w:p>
    <w:p w:rsidR="00FB344C" w:rsidRPr="00FB344C" w:rsidRDefault="00FB344C" w:rsidP="00FB344C">
      <w:pPr>
        <w:pStyle w:val="aff2"/>
        <w:autoSpaceDE w:val="0"/>
        <w:autoSpaceDN w:val="0"/>
        <w:adjustRightInd w:val="0"/>
        <w:ind w:left="1985"/>
        <w:jc w:val="both"/>
        <w:rPr>
          <w:rFonts w:ascii="Times New Roman" w:hAnsi="Times New Roman"/>
        </w:rPr>
      </w:pPr>
      <w:proofErr w:type="gramStart"/>
      <w:r>
        <w:rPr>
          <w:rFonts w:ascii="Times New Roman" w:hAnsi="Times New Roman"/>
        </w:rPr>
        <w:lastRenderedPageBreak/>
        <w:t>Под террористическим актом понимается с</w:t>
      </w:r>
      <w:r w:rsidRPr="00FB344C">
        <w:rPr>
          <w:rFonts w:ascii="Times New Roman" w:hAnsi="Times New Roman"/>
        </w:rPr>
        <w:t xml:space="preserve">овершение взрыва, поджога или </w:t>
      </w:r>
      <w:hyperlink r:id="rId9" w:history="1">
        <w:r w:rsidRPr="00FB344C">
          <w:rPr>
            <w:rFonts w:ascii="Times New Roman" w:hAnsi="Times New Roman"/>
          </w:rPr>
          <w:t>иных</w:t>
        </w:r>
      </w:hyperlink>
      <w:r w:rsidRPr="00FB344C">
        <w:rPr>
          <w:rFonts w:ascii="Times New Roman" w:hAnsi="Times New Roman"/>
        </w:rPr>
        <w:t xml:space="preserve">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w:t>
      </w:r>
      <w:r>
        <w:rPr>
          <w:rFonts w:ascii="Times New Roman" w:hAnsi="Times New Roman"/>
        </w:rPr>
        <w:t>.</w:t>
      </w:r>
      <w:proofErr w:type="gramEnd"/>
      <w:r>
        <w:rPr>
          <w:rFonts w:ascii="Times New Roman" w:hAnsi="Times New Roman"/>
        </w:rPr>
        <w:t xml:space="preserve"> Основанием для признания события страховым случаем является возбуждение </w:t>
      </w:r>
      <w:r w:rsidRPr="00C546ED">
        <w:rPr>
          <w:rFonts w:ascii="Times New Roman" w:eastAsia="Times New Roman" w:hAnsi="Times New Roman"/>
        </w:rPr>
        <w:t>уголовно</w:t>
      </w:r>
      <w:r>
        <w:rPr>
          <w:rFonts w:ascii="Times New Roman" w:eastAsia="Times New Roman" w:hAnsi="Times New Roman"/>
        </w:rPr>
        <w:t>го</w:t>
      </w:r>
      <w:r w:rsidRPr="00C546ED">
        <w:rPr>
          <w:rFonts w:ascii="Times New Roman" w:eastAsia="Times New Roman" w:hAnsi="Times New Roman"/>
        </w:rPr>
        <w:t xml:space="preserve"> дел</w:t>
      </w:r>
      <w:r>
        <w:rPr>
          <w:rFonts w:ascii="Times New Roman" w:eastAsia="Times New Roman" w:hAnsi="Times New Roman"/>
        </w:rPr>
        <w:t>а</w:t>
      </w:r>
      <w:r w:rsidRPr="00C546ED">
        <w:rPr>
          <w:rFonts w:ascii="Times New Roman" w:eastAsia="Times New Roman" w:hAnsi="Times New Roman"/>
        </w:rPr>
        <w:t xml:space="preserve"> по статье 205 </w:t>
      </w:r>
      <w:r>
        <w:rPr>
          <w:rFonts w:ascii="Times New Roman" w:eastAsia="Times New Roman" w:hAnsi="Times New Roman"/>
        </w:rPr>
        <w:t xml:space="preserve">«Террористический акт» </w:t>
      </w:r>
      <w:r w:rsidRPr="00C546ED">
        <w:rPr>
          <w:rFonts w:ascii="Times New Roman" w:eastAsia="Times New Roman" w:hAnsi="Times New Roman"/>
        </w:rPr>
        <w:t>Уголовного Кодекса РФ.</w:t>
      </w:r>
    </w:p>
    <w:p w:rsidR="000A3802" w:rsidRPr="00C546ED" w:rsidRDefault="003E60A1" w:rsidP="00F008CF">
      <w:pPr>
        <w:tabs>
          <w:tab w:val="left" w:pos="709"/>
          <w:tab w:val="left" w:pos="1418"/>
          <w:tab w:val="left" w:pos="1985"/>
        </w:tabs>
        <w:spacing w:before="100" w:after="0" w:line="240" w:lineRule="auto"/>
        <w:ind w:left="1985"/>
        <w:jc w:val="both"/>
        <w:rPr>
          <w:rFonts w:ascii="Times New Roman" w:eastAsia="Times New Roman" w:hAnsi="Times New Roman" w:cs="Times New Roman"/>
          <w:lang w:eastAsia="ru-RU"/>
        </w:rPr>
      </w:pPr>
      <w:r>
        <w:rPr>
          <w:rFonts w:ascii="Times New Roman" w:eastAsia="Times New Roman" w:hAnsi="Times New Roman" w:cs="Times New Roman"/>
          <w:lang w:eastAsia="ru-RU"/>
        </w:rPr>
        <w:t>б</w:t>
      </w:r>
      <w:r w:rsidR="000A3802" w:rsidRPr="00C546ED">
        <w:rPr>
          <w:rFonts w:ascii="Times New Roman" w:eastAsia="Times New Roman" w:hAnsi="Times New Roman" w:cs="Times New Roman"/>
          <w:lang w:eastAsia="ru-RU"/>
        </w:rPr>
        <w:t>) Диверси</w:t>
      </w:r>
      <w:r w:rsidR="00FB344C">
        <w:rPr>
          <w:rFonts w:ascii="Times New Roman" w:eastAsia="Times New Roman" w:hAnsi="Times New Roman" w:cs="Times New Roman"/>
          <w:lang w:eastAsia="ru-RU"/>
        </w:rPr>
        <w:t>и</w:t>
      </w:r>
      <w:r w:rsidR="000A3802" w:rsidRPr="00C546ED">
        <w:rPr>
          <w:rFonts w:ascii="Times New Roman" w:eastAsia="Times New Roman" w:hAnsi="Times New Roman" w:cs="Times New Roman"/>
          <w:lang w:eastAsia="ru-RU"/>
        </w:rPr>
        <w:t>.</w:t>
      </w:r>
    </w:p>
    <w:p w:rsidR="000A3802" w:rsidRPr="00FB344C" w:rsidRDefault="00FB344C" w:rsidP="00FB344C">
      <w:pPr>
        <w:pStyle w:val="aff2"/>
        <w:autoSpaceDE w:val="0"/>
        <w:autoSpaceDN w:val="0"/>
        <w:adjustRightInd w:val="0"/>
        <w:ind w:left="1985"/>
        <w:jc w:val="both"/>
        <w:rPr>
          <w:rFonts w:ascii="Times New Roman" w:hAnsi="Times New Roman"/>
        </w:rPr>
      </w:pPr>
      <w:r>
        <w:rPr>
          <w:rFonts w:ascii="Times New Roman" w:hAnsi="Times New Roman"/>
        </w:rPr>
        <w:t>Под диверсией понимается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w:t>
      </w:r>
      <w:proofErr w:type="gramStart"/>
      <w:r>
        <w:rPr>
          <w:rFonts w:ascii="Times New Roman" w:hAnsi="Times New Roman"/>
        </w:rPr>
        <w:t>дств св</w:t>
      </w:r>
      <w:proofErr w:type="gramEnd"/>
      <w:r>
        <w:rPr>
          <w:rFonts w:ascii="Times New Roman" w:hAnsi="Times New Roman"/>
        </w:rPr>
        <w:t xml:space="preserve">язи, объектов жизнеобеспечения населения в целях подрыва экономической безопасности и обороноспособности Российской Федерации. Основанием для признания события страховым случаем является возбуждение </w:t>
      </w:r>
      <w:r w:rsidRPr="00C546ED">
        <w:rPr>
          <w:rFonts w:ascii="Times New Roman" w:eastAsia="Times New Roman" w:hAnsi="Times New Roman"/>
        </w:rPr>
        <w:t>уголовно</w:t>
      </w:r>
      <w:r>
        <w:rPr>
          <w:rFonts w:ascii="Times New Roman" w:eastAsia="Times New Roman" w:hAnsi="Times New Roman"/>
        </w:rPr>
        <w:t>го</w:t>
      </w:r>
      <w:r w:rsidRPr="00C546ED">
        <w:rPr>
          <w:rFonts w:ascii="Times New Roman" w:eastAsia="Times New Roman" w:hAnsi="Times New Roman"/>
        </w:rPr>
        <w:t xml:space="preserve"> дел</w:t>
      </w:r>
      <w:r>
        <w:rPr>
          <w:rFonts w:ascii="Times New Roman" w:eastAsia="Times New Roman" w:hAnsi="Times New Roman"/>
        </w:rPr>
        <w:t>а</w:t>
      </w:r>
      <w:r w:rsidRPr="00C546ED">
        <w:rPr>
          <w:rFonts w:ascii="Times New Roman" w:eastAsia="Times New Roman" w:hAnsi="Times New Roman"/>
        </w:rPr>
        <w:t xml:space="preserve"> </w:t>
      </w:r>
      <w:r w:rsidR="000A3802" w:rsidRPr="00C546ED">
        <w:rPr>
          <w:rFonts w:ascii="Times New Roman" w:eastAsia="Times New Roman" w:hAnsi="Times New Roman"/>
        </w:rPr>
        <w:t xml:space="preserve">по статье 281 </w:t>
      </w:r>
      <w:r>
        <w:rPr>
          <w:rFonts w:ascii="Times New Roman" w:eastAsia="Times New Roman" w:hAnsi="Times New Roman"/>
        </w:rPr>
        <w:t xml:space="preserve">«Диверсия» </w:t>
      </w:r>
      <w:r w:rsidR="000A3802" w:rsidRPr="00C546ED">
        <w:rPr>
          <w:rFonts w:ascii="Times New Roman" w:eastAsia="Times New Roman" w:hAnsi="Times New Roman"/>
        </w:rPr>
        <w:t>Уголовного Кодекса РФ.</w:t>
      </w:r>
    </w:p>
    <w:p w:rsidR="00BB2A03" w:rsidRDefault="00BB2A03" w:rsidP="00CD4BF7">
      <w:pPr>
        <w:pStyle w:val="aff2"/>
        <w:widowControl w:val="0"/>
        <w:numPr>
          <w:ilvl w:val="2"/>
          <w:numId w:val="33"/>
        </w:numPr>
        <w:tabs>
          <w:tab w:val="left" w:pos="567"/>
          <w:tab w:val="left" w:pos="1418"/>
        </w:tabs>
        <w:spacing w:before="100"/>
        <w:ind w:left="1418" w:hanging="709"/>
        <w:jc w:val="both"/>
        <w:rPr>
          <w:rFonts w:ascii="Times New Roman" w:eastAsia="Times New Roman" w:hAnsi="Times New Roman"/>
        </w:rPr>
      </w:pPr>
      <w:r w:rsidRPr="00277248">
        <w:rPr>
          <w:rFonts w:ascii="Times New Roman" w:eastAsia="Times New Roman" w:hAnsi="Times New Roman"/>
        </w:rPr>
        <w:t>В</w:t>
      </w:r>
      <w:r w:rsidR="00C71B89">
        <w:rPr>
          <w:rFonts w:ascii="Times New Roman" w:eastAsia="Times New Roman" w:hAnsi="Times New Roman"/>
        </w:rPr>
        <w:t xml:space="preserve"> отношении </w:t>
      </w:r>
      <w:r w:rsidR="00527BA9">
        <w:rPr>
          <w:rFonts w:ascii="Times New Roman" w:eastAsia="Times New Roman" w:hAnsi="Times New Roman"/>
        </w:rPr>
        <w:t xml:space="preserve">застрахованного </w:t>
      </w:r>
      <w:r w:rsidR="00C71B89">
        <w:rPr>
          <w:rFonts w:ascii="Times New Roman" w:eastAsia="Times New Roman" w:hAnsi="Times New Roman"/>
        </w:rPr>
        <w:t xml:space="preserve">имущества групп </w:t>
      </w:r>
      <w:r w:rsidR="00C71B89">
        <w:rPr>
          <w:rFonts w:ascii="Times New Roman" w:eastAsia="Times New Roman" w:hAnsi="Times New Roman"/>
          <w:lang w:val="en-US"/>
        </w:rPr>
        <w:t>B</w:t>
      </w:r>
      <w:r w:rsidR="00C71B89" w:rsidRPr="00CD4BF7">
        <w:rPr>
          <w:rFonts w:ascii="Times New Roman" w:eastAsia="Times New Roman" w:hAnsi="Times New Roman"/>
        </w:rPr>
        <w:t xml:space="preserve">, </w:t>
      </w:r>
      <w:r w:rsidR="00C71B89">
        <w:rPr>
          <w:rFonts w:ascii="Times New Roman" w:eastAsia="Times New Roman" w:hAnsi="Times New Roman"/>
          <w:lang w:val="en-US"/>
        </w:rPr>
        <w:t>C</w:t>
      </w:r>
      <w:r w:rsidR="00C71B89" w:rsidRPr="00CD4BF7">
        <w:rPr>
          <w:rFonts w:ascii="Times New Roman" w:eastAsia="Times New Roman" w:hAnsi="Times New Roman"/>
        </w:rPr>
        <w:t xml:space="preserve">, </w:t>
      </w:r>
      <w:r w:rsidR="00C71B89">
        <w:rPr>
          <w:rFonts w:ascii="Times New Roman" w:eastAsia="Times New Roman" w:hAnsi="Times New Roman"/>
          <w:lang w:val="en-US"/>
        </w:rPr>
        <w:t>D</w:t>
      </w:r>
      <w:r w:rsidR="00C71B89">
        <w:rPr>
          <w:rFonts w:ascii="Times New Roman" w:eastAsia="Times New Roman" w:hAnsi="Times New Roman"/>
        </w:rPr>
        <w:t xml:space="preserve"> </w:t>
      </w:r>
      <w:r w:rsidRPr="00277248">
        <w:rPr>
          <w:rFonts w:ascii="Times New Roman" w:eastAsia="Times New Roman" w:hAnsi="Times New Roman"/>
        </w:rPr>
        <w:t xml:space="preserve"> страховое покрытие также </w:t>
      </w:r>
      <w:r w:rsidR="00CD4BF7" w:rsidRPr="00277248">
        <w:rPr>
          <w:rFonts w:ascii="Times New Roman" w:eastAsia="Times New Roman" w:hAnsi="Times New Roman"/>
        </w:rPr>
        <w:t>включ</w:t>
      </w:r>
      <w:r w:rsidR="00CD4BF7">
        <w:rPr>
          <w:rFonts w:ascii="Times New Roman" w:eastAsia="Times New Roman" w:hAnsi="Times New Roman"/>
        </w:rPr>
        <w:t>ает</w:t>
      </w:r>
      <w:r w:rsidRPr="00277248">
        <w:rPr>
          <w:rFonts w:ascii="Times New Roman" w:eastAsia="Times New Roman" w:hAnsi="Times New Roman"/>
        </w:rPr>
        <w:t xml:space="preserve"> риск «</w:t>
      </w:r>
      <w:r w:rsidR="000A3802" w:rsidRPr="00277248">
        <w:rPr>
          <w:rFonts w:ascii="Times New Roman" w:eastAsia="Times New Roman" w:hAnsi="Times New Roman"/>
        </w:rPr>
        <w:t>Поломк</w:t>
      </w:r>
      <w:r w:rsidRPr="00277248">
        <w:rPr>
          <w:rFonts w:ascii="Times New Roman" w:eastAsia="Times New Roman" w:hAnsi="Times New Roman"/>
        </w:rPr>
        <w:t>а</w:t>
      </w:r>
      <w:r w:rsidR="000A3802" w:rsidRPr="00277248">
        <w:rPr>
          <w:rFonts w:ascii="Times New Roman" w:eastAsia="Times New Roman" w:hAnsi="Times New Roman"/>
        </w:rPr>
        <w:t xml:space="preserve"> машин и оборудования</w:t>
      </w:r>
      <w:r w:rsidRPr="00277248">
        <w:rPr>
          <w:rFonts w:ascii="Times New Roman" w:eastAsia="Times New Roman" w:hAnsi="Times New Roman"/>
        </w:rPr>
        <w:t>».</w:t>
      </w:r>
      <w:r w:rsidR="000A3802" w:rsidRPr="00277248">
        <w:rPr>
          <w:rFonts w:ascii="Times New Roman" w:eastAsia="Times New Roman" w:hAnsi="Times New Roman"/>
        </w:rPr>
        <w:t xml:space="preserve"> </w:t>
      </w:r>
    </w:p>
    <w:p w:rsidR="000A3802" w:rsidRPr="00AA1B68" w:rsidRDefault="00BB2A03" w:rsidP="00CD4BF7">
      <w:pPr>
        <w:pStyle w:val="aff2"/>
        <w:numPr>
          <w:ilvl w:val="3"/>
          <w:numId w:val="33"/>
        </w:numPr>
        <w:tabs>
          <w:tab w:val="left" w:pos="993"/>
          <w:tab w:val="left" w:pos="1418"/>
        </w:tabs>
        <w:spacing w:before="100"/>
        <w:ind w:left="2268" w:hanging="861"/>
        <w:jc w:val="both"/>
        <w:rPr>
          <w:rFonts w:ascii="Times New Roman" w:eastAsia="Times New Roman" w:hAnsi="Times New Roman"/>
        </w:rPr>
      </w:pPr>
      <w:proofErr w:type="gramStart"/>
      <w:r w:rsidRPr="00AA1B68">
        <w:rPr>
          <w:rFonts w:ascii="Times New Roman" w:eastAsia="Times New Roman" w:hAnsi="Times New Roman"/>
        </w:rPr>
        <w:t>Под риском «П</w:t>
      </w:r>
      <w:r w:rsidR="000A3802" w:rsidRPr="00AA1B68">
        <w:rPr>
          <w:rFonts w:ascii="Times New Roman" w:eastAsia="Times New Roman" w:hAnsi="Times New Roman"/>
        </w:rPr>
        <w:t>оломк</w:t>
      </w:r>
      <w:r w:rsidRPr="00AA1B68">
        <w:rPr>
          <w:rFonts w:ascii="Times New Roman" w:eastAsia="Times New Roman" w:hAnsi="Times New Roman"/>
        </w:rPr>
        <w:t>а</w:t>
      </w:r>
      <w:r w:rsidR="000A3802" w:rsidRPr="00AA1B68">
        <w:rPr>
          <w:rFonts w:ascii="Times New Roman" w:eastAsia="Times New Roman" w:hAnsi="Times New Roman"/>
        </w:rPr>
        <w:t xml:space="preserve"> машин и оборудования</w:t>
      </w:r>
      <w:r w:rsidRPr="00AA1B68">
        <w:rPr>
          <w:rFonts w:ascii="Times New Roman" w:eastAsia="Times New Roman" w:hAnsi="Times New Roman"/>
        </w:rPr>
        <w:t>»</w:t>
      </w:r>
      <w:r w:rsidR="000A3802" w:rsidRPr="00AA1B68">
        <w:rPr>
          <w:rFonts w:ascii="Times New Roman" w:eastAsia="Times New Roman" w:hAnsi="Times New Roman"/>
        </w:rPr>
        <w:t xml:space="preserve"> </w:t>
      </w:r>
      <w:r w:rsidRPr="00AA1B68">
        <w:rPr>
          <w:rFonts w:ascii="Times New Roman" w:eastAsia="Times New Roman" w:hAnsi="Times New Roman"/>
        </w:rPr>
        <w:t>понимается</w:t>
      </w:r>
      <w:r w:rsidR="000A3802" w:rsidRPr="00AA1B68">
        <w:rPr>
          <w:rFonts w:ascii="Times New Roman" w:eastAsia="Times New Roman" w:hAnsi="Times New Roman"/>
        </w:rPr>
        <w:t xml:space="preserve"> нарушение работоспособного состояния машин, оборудования, их частей, узлов или деталей, а также гибель или повреждение </w:t>
      </w:r>
      <w:r w:rsidR="000A3802" w:rsidRPr="00F35FEF">
        <w:rPr>
          <w:rFonts w:ascii="Times New Roman" w:eastAsia="Times New Roman" w:hAnsi="Times New Roman"/>
        </w:rPr>
        <w:t>застрахованных машин и/или оборудования,</w:t>
      </w:r>
      <w:r w:rsidR="00595534">
        <w:rPr>
          <w:rFonts w:ascii="Times New Roman" w:eastAsia="Times New Roman" w:hAnsi="Times New Roman"/>
        </w:rPr>
        <w:t xml:space="preserve"> введенных в эксплуатацию,</w:t>
      </w:r>
      <w:r w:rsidR="000A3802" w:rsidRPr="00F35FEF">
        <w:rPr>
          <w:rFonts w:ascii="Times New Roman" w:eastAsia="Times New Roman" w:hAnsi="Times New Roman"/>
        </w:rPr>
        <w:t xml:space="preserve"> их частей, узлов или детале</w:t>
      </w:r>
      <w:r w:rsidR="000A3802" w:rsidRPr="00AA1B68">
        <w:rPr>
          <w:rFonts w:ascii="Times New Roman" w:eastAsia="Times New Roman" w:hAnsi="Times New Roman"/>
        </w:rPr>
        <w:t>й</w:t>
      </w:r>
      <w:r w:rsidRPr="00AA1B68">
        <w:rPr>
          <w:rFonts w:ascii="Times New Roman" w:eastAsia="Times New Roman" w:hAnsi="Times New Roman"/>
        </w:rPr>
        <w:t xml:space="preserve"> в результате внезапного и непредвиденного воздействия на них внутренних или внешних факторов</w:t>
      </w:r>
      <w:r w:rsidR="000A3802" w:rsidRPr="00AA1B68">
        <w:rPr>
          <w:rFonts w:ascii="Times New Roman" w:eastAsia="Times New Roman" w:hAnsi="Times New Roman"/>
        </w:rPr>
        <w:t xml:space="preserve"> вследствие следующих событий, включая,  но не ограничиваясь:</w:t>
      </w:r>
      <w:proofErr w:type="gramEnd"/>
    </w:p>
    <w:p w:rsidR="000A3802" w:rsidRDefault="000A3802"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C546ED">
        <w:rPr>
          <w:rFonts w:ascii="Times New Roman" w:eastAsia="Times New Roman" w:hAnsi="Times New Roman"/>
        </w:rPr>
        <w:t xml:space="preserve">дефекты </w:t>
      </w:r>
      <w:r w:rsidR="005A0A79">
        <w:rPr>
          <w:rFonts w:ascii="Times New Roman" w:eastAsia="Times New Roman" w:hAnsi="Times New Roman"/>
        </w:rPr>
        <w:t>литья и</w:t>
      </w:r>
      <w:r w:rsidR="007B371B">
        <w:rPr>
          <w:rFonts w:ascii="Times New Roman" w:eastAsia="Times New Roman" w:hAnsi="Times New Roman"/>
        </w:rPr>
        <w:t>/или</w:t>
      </w:r>
      <w:r w:rsidR="005A0A79">
        <w:rPr>
          <w:rFonts w:ascii="Times New Roman" w:eastAsia="Times New Roman" w:hAnsi="Times New Roman"/>
        </w:rPr>
        <w:t xml:space="preserve"> </w:t>
      </w:r>
      <w:r w:rsidRPr="00C546ED">
        <w:rPr>
          <w:rFonts w:ascii="Times New Roman" w:eastAsia="Times New Roman" w:hAnsi="Times New Roman"/>
        </w:rPr>
        <w:t>материалов, ошибк</w:t>
      </w:r>
      <w:r w:rsidR="006853AC">
        <w:rPr>
          <w:rFonts w:ascii="Times New Roman" w:eastAsia="Times New Roman" w:hAnsi="Times New Roman"/>
        </w:rPr>
        <w:t>и</w:t>
      </w:r>
      <w:r w:rsidRPr="00C546ED">
        <w:rPr>
          <w:rFonts w:ascii="Times New Roman" w:eastAsia="Times New Roman" w:hAnsi="Times New Roman"/>
        </w:rPr>
        <w:t xml:space="preserve"> в конструкции, изготовлении или монтаже (сборке) застрахованных машин;</w:t>
      </w:r>
    </w:p>
    <w:p w:rsidR="005A0A79" w:rsidRPr="00C546ED" w:rsidRDefault="005A0A79"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r>
        <w:rPr>
          <w:rFonts w:ascii="Times New Roman" w:eastAsia="Times New Roman" w:hAnsi="Times New Roman"/>
        </w:rPr>
        <w:t>ошибки при проектировании, конструкции и расчетах, изготовлении и монтаже;</w:t>
      </w:r>
    </w:p>
    <w:p w:rsidR="000A3802" w:rsidRDefault="000A3802"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C546ED">
        <w:rPr>
          <w:rFonts w:ascii="Times New Roman" w:eastAsia="Times New Roman" w:hAnsi="Times New Roman"/>
        </w:rPr>
        <w:t xml:space="preserve">непреднамеренные ошибки </w:t>
      </w:r>
      <w:r w:rsidR="00045536">
        <w:rPr>
          <w:rFonts w:ascii="Times New Roman" w:eastAsia="Times New Roman" w:hAnsi="Times New Roman"/>
        </w:rPr>
        <w:t xml:space="preserve">и/или небрежность </w:t>
      </w:r>
      <w:r w:rsidRPr="00C546ED">
        <w:rPr>
          <w:rFonts w:ascii="Times New Roman" w:eastAsia="Times New Roman" w:hAnsi="Times New Roman"/>
        </w:rPr>
        <w:t xml:space="preserve">персонала Страхователя </w:t>
      </w:r>
      <w:r w:rsidR="00F21DC1">
        <w:rPr>
          <w:rFonts w:ascii="Times New Roman" w:eastAsia="Times New Roman" w:hAnsi="Times New Roman"/>
        </w:rPr>
        <w:t>и подрядных организаций при</w:t>
      </w:r>
      <w:r w:rsidR="00803F13">
        <w:rPr>
          <w:rFonts w:ascii="Times New Roman" w:eastAsia="Times New Roman" w:hAnsi="Times New Roman"/>
        </w:rPr>
        <w:t xml:space="preserve"> эксплуатации и </w:t>
      </w:r>
      <w:r w:rsidRPr="00C546ED">
        <w:rPr>
          <w:rFonts w:ascii="Times New Roman" w:eastAsia="Times New Roman" w:hAnsi="Times New Roman"/>
        </w:rPr>
        <w:t>обслуживании застрахованных машин</w:t>
      </w:r>
      <w:r w:rsidR="00803F13">
        <w:rPr>
          <w:rFonts w:ascii="Times New Roman" w:eastAsia="Times New Roman" w:hAnsi="Times New Roman"/>
        </w:rPr>
        <w:t xml:space="preserve"> и оборудования</w:t>
      </w:r>
      <w:r w:rsidRPr="00C546ED">
        <w:rPr>
          <w:rFonts w:ascii="Times New Roman" w:eastAsia="Times New Roman" w:hAnsi="Times New Roman"/>
        </w:rPr>
        <w:t>;</w:t>
      </w:r>
    </w:p>
    <w:p w:rsidR="00F008CF" w:rsidRPr="00F008CF" w:rsidRDefault="00F008CF"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F008CF">
        <w:rPr>
          <w:rFonts w:ascii="Times New Roman" w:eastAsia="Times New Roman" w:hAnsi="Times New Roman"/>
        </w:rPr>
        <w:t>непреднамеренны</w:t>
      </w:r>
      <w:r w:rsidR="00416EF4">
        <w:rPr>
          <w:rFonts w:ascii="Times New Roman" w:eastAsia="Times New Roman" w:hAnsi="Times New Roman"/>
        </w:rPr>
        <w:t>е</w:t>
      </w:r>
      <w:r w:rsidRPr="00F008CF">
        <w:rPr>
          <w:rFonts w:ascii="Times New Roman" w:eastAsia="Times New Roman" w:hAnsi="Times New Roman"/>
        </w:rPr>
        <w:t xml:space="preserve"> ошибк</w:t>
      </w:r>
      <w:r w:rsidR="00416EF4">
        <w:rPr>
          <w:rFonts w:ascii="Times New Roman" w:eastAsia="Times New Roman" w:hAnsi="Times New Roman"/>
        </w:rPr>
        <w:t>и</w:t>
      </w:r>
      <w:r w:rsidRPr="00F008CF">
        <w:rPr>
          <w:rFonts w:ascii="Times New Roman" w:eastAsia="Times New Roman" w:hAnsi="Times New Roman"/>
        </w:rPr>
        <w:t xml:space="preserve"> </w:t>
      </w:r>
      <w:r w:rsidR="00045536">
        <w:rPr>
          <w:rFonts w:ascii="Times New Roman" w:eastAsia="Times New Roman" w:hAnsi="Times New Roman"/>
        </w:rPr>
        <w:t xml:space="preserve">и/или небрежность </w:t>
      </w:r>
      <w:r w:rsidRPr="00F008CF">
        <w:rPr>
          <w:rFonts w:ascii="Times New Roman" w:eastAsia="Times New Roman" w:hAnsi="Times New Roman"/>
        </w:rPr>
        <w:t>персонала</w:t>
      </w:r>
      <w:r w:rsidR="00416EF4">
        <w:rPr>
          <w:rFonts w:ascii="Times New Roman" w:eastAsia="Times New Roman" w:hAnsi="Times New Roman"/>
        </w:rPr>
        <w:t xml:space="preserve"> Страхователя и </w:t>
      </w:r>
      <w:r w:rsidRPr="00F008CF">
        <w:rPr>
          <w:rFonts w:ascii="Times New Roman" w:eastAsia="Times New Roman" w:hAnsi="Times New Roman"/>
        </w:rPr>
        <w:t>подрядных организаций, осуществляющ</w:t>
      </w:r>
      <w:r w:rsidR="00416EF4">
        <w:rPr>
          <w:rFonts w:ascii="Times New Roman" w:eastAsia="Times New Roman" w:hAnsi="Times New Roman"/>
        </w:rPr>
        <w:t xml:space="preserve">их </w:t>
      </w:r>
      <w:r w:rsidRPr="00F008CF">
        <w:rPr>
          <w:rFonts w:ascii="Times New Roman" w:eastAsia="Times New Roman" w:hAnsi="Times New Roman"/>
        </w:rPr>
        <w:t>ремонт, монтаж, наладку или обслуживание застрахованных машин и оборудования;</w:t>
      </w:r>
    </w:p>
    <w:p w:rsidR="000A3802" w:rsidRPr="00C546ED" w:rsidRDefault="000A3802"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C546ED">
        <w:rPr>
          <w:rFonts w:ascii="Times New Roman" w:eastAsia="Times New Roman" w:hAnsi="Times New Roman"/>
        </w:rPr>
        <w:t>гидравлический удар</w:t>
      </w:r>
      <w:r w:rsidR="00823F43">
        <w:rPr>
          <w:rFonts w:ascii="Times New Roman" w:eastAsia="Times New Roman" w:hAnsi="Times New Roman"/>
        </w:rPr>
        <w:t xml:space="preserve">, местный перегрев </w:t>
      </w:r>
      <w:r w:rsidRPr="00C546ED">
        <w:rPr>
          <w:rFonts w:ascii="Times New Roman" w:eastAsia="Times New Roman" w:hAnsi="Times New Roman"/>
        </w:rPr>
        <w:t xml:space="preserve"> или недостаток жидкости в котлах и аппаратах, действующих с помощью пара или жидкостей;</w:t>
      </w:r>
    </w:p>
    <w:p w:rsidR="00823F43" w:rsidRPr="00823F43" w:rsidRDefault="000A3802"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proofErr w:type="gramStart"/>
      <w:r w:rsidRPr="00C546ED">
        <w:rPr>
          <w:rFonts w:ascii="Times New Roman" w:eastAsia="Times New Roman" w:hAnsi="Times New Roman"/>
        </w:rPr>
        <w:t xml:space="preserve">воздействие электроэнергии в виде короткого замыкания, </w:t>
      </w:r>
      <w:r w:rsidR="00823F43">
        <w:rPr>
          <w:rFonts w:ascii="Times New Roman" w:eastAsia="Times New Roman" w:hAnsi="Times New Roman"/>
        </w:rPr>
        <w:t>избыточное или недостаточное электрическое напряжение или сила тока</w:t>
      </w:r>
      <w:r w:rsidRPr="00C546ED">
        <w:rPr>
          <w:rFonts w:ascii="Times New Roman" w:eastAsia="Times New Roman" w:hAnsi="Times New Roman"/>
        </w:rPr>
        <w:t>, воздействие индуктированных токов, включая ущерб от возникшего в</w:t>
      </w:r>
      <w:r w:rsidR="00823F43">
        <w:rPr>
          <w:rFonts w:ascii="Times New Roman" w:eastAsia="Times New Roman" w:hAnsi="Times New Roman"/>
        </w:rPr>
        <w:t xml:space="preserve"> результате этих явлений пожара, повреждение или пробой изоляции, </w:t>
      </w:r>
      <w:r w:rsidR="00E0610C">
        <w:rPr>
          <w:rFonts w:ascii="Times New Roman" w:eastAsia="Times New Roman" w:hAnsi="Times New Roman"/>
        </w:rPr>
        <w:t>размыкание цепей, образование электрической дуги или воздействие статического электричества;</w:t>
      </w:r>
      <w:proofErr w:type="gramEnd"/>
    </w:p>
    <w:p w:rsidR="000A3802" w:rsidRPr="00C546ED" w:rsidRDefault="000A3802"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C546ED">
        <w:rPr>
          <w:rFonts w:ascii="Times New Roman" w:eastAsia="Times New Roman" w:hAnsi="Times New Roman"/>
        </w:rPr>
        <w:t>физический взрыв, в том числе взрыв паровых котлов, двигателей внутреннего сгорания и других источников энергии;</w:t>
      </w:r>
    </w:p>
    <w:p w:rsidR="000A3802" w:rsidRDefault="000A3802"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C546ED">
        <w:rPr>
          <w:rFonts w:ascii="Times New Roman" w:eastAsia="Times New Roman" w:hAnsi="Times New Roman"/>
        </w:rPr>
        <w:t xml:space="preserve">перегрузка, перегрев, вибрация, заклинивание, </w:t>
      </w:r>
      <w:proofErr w:type="spellStart"/>
      <w:r w:rsidR="005A0A79">
        <w:rPr>
          <w:rFonts w:ascii="Times New Roman" w:eastAsia="Times New Roman" w:hAnsi="Times New Roman"/>
        </w:rPr>
        <w:t>помпаж</w:t>
      </w:r>
      <w:proofErr w:type="spellEnd"/>
      <w:r w:rsidR="005A0A79">
        <w:rPr>
          <w:rFonts w:ascii="Times New Roman" w:eastAsia="Times New Roman" w:hAnsi="Times New Roman"/>
        </w:rPr>
        <w:t xml:space="preserve">, </w:t>
      </w:r>
      <w:r w:rsidR="00823F43">
        <w:rPr>
          <w:rFonts w:ascii="Times New Roman" w:eastAsia="Times New Roman" w:hAnsi="Times New Roman"/>
        </w:rPr>
        <w:t xml:space="preserve">отсоединение деталей, </w:t>
      </w:r>
      <w:r w:rsidRPr="00C546ED">
        <w:rPr>
          <w:rFonts w:ascii="Times New Roman" w:eastAsia="Times New Roman" w:hAnsi="Times New Roman"/>
        </w:rPr>
        <w:t xml:space="preserve">засор механизма посторонними предметами, </w:t>
      </w:r>
      <w:proofErr w:type="spellStart"/>
      <w:r w:rsidR="005A0A79">
        <w:rPr>
          <w:rFonts w:ascii="Times New Roman" w:eastAsia="Times New Roman" w:hAnsi="Times New Roman"/>
        </w:rPr>
        <w:t>разладка</w:t>
      </w:r>
      <w:proofErr w:type="spellEnd"/>
      <w:r w:rsidR="005A0A79">
        <w:rPr>
          <w:rFonts w:ascii="Times New Roman" w:eastAsia="Times New Roman" w:hAnsi="Times New Roman"/>
        </w:rPr>
        <w:t xml:space="preserve">, </w:t>
      </w:r>
      <w:r w:rsidRPr="00C546ED">
        <w:rPr>
          <w:rFonts w:ascii="Times New Roman" w:eastAsia="Times New Roman" w:hAnsi="Times New Roman"/>
        </w:rPr>
        <w:t>действие центробежной силы</w:t>
      </w:r>
      <w:r w:rsidR="00823F43">
        <w:rPr>
          <w:rFonts w:ascii="Times New Roman" w:eastAsia="Times New Roman" w:hAnsi="Times New Roman"/>
        </w:rPr>
        <w:t>,</w:t>
      </w:r>
      <w:r w:rsidR="00045536">
        <w:rPr>
          <w:rFonts w:ascii="Times New Roman" w:eastAsia="Times New Roman" w:hAnsi="Times New Roman"/>
        </w:rPr>
        <w:t xml:space="preserve"> действие низких температур,</w:t>
      </w:r>
      <w:r w:rsidR="00823F43">
        <w:rPr>
          <w:rFonts w:ascii="Times New Roman" w:eastAsia="Times New Roman" w:hAnsi="Times New Roman"/>
        </w:rPr>
        <w:t xml:space="preserve"> случайный недостаток смазки или недостаток </w:t>
      </w:r>
      <w:r w:rsidR="00823F43">
        <w:rPr>
          <w:rFonts w:ascii="Times New Roman" w:eastAsia="Times New Roman" w:hAnsi="Times New Roman"/>
        </w:rPr>
        <w:lastRenderedPageBreak/>
        <w:t>смазки в результате неисправности, физический взрыв или имплозия, отказ или неисправность защитных устройств</w:t>
      </w:r>
      <w:r w:rsidR="005A0A79">
        <w:rPr>
          <w:rFonts w:ascii="Times New Roman" w:eastAsia="Times New Roman" w:hAnsi="Times New Roman"/>
        </w:rPr>
        <w:t>,  действие низких температур</w:t>
      </w:r>
      <w:r w:rsidRPr="00C546ED">
        <w:rPr>
          <w:rFonts w:ascii="Times New Roman" w:eastAsia="Times New Roman" w:hAnsi="Times New Roman"/>
        </w:rPr>
        <w:t>;</w:t>
      </w:r>
    </w:p>
    <w:p w:rsidR="005018F9" w:rsidRPr="00CD4BF7" w:rsidRDefault="005018F9" w:rsidP="00CD4BF7">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601D03">
        <w:rPr>
          <w:rFonts w:ascii="Times New Roman" w:eastAsia="Times New Roman" w:hAnsi="Times New Roman"/>
        </w:rPr>
        <w:t>поломк</w:t>
      </w:r>
      <w:r>
        <w:rPr>
          <w:rFonts w:ascii="Times New Roman" w:eastAsia="Times New Roman" w:hAnsi="Times New Roman"/>
        </w:rPr>
        <w:t>а</w:t>
      </w:r>
      <w:r w:rsidRPr="00CD4BF7">
        <w:rPr>
          <w:rFonts w:ascii="Times New Roman" w:eastAsia="Times New Roman" w:hAnsi="Times New Roman"/>
        </w:rPr>
        <w:t xml:space="preserve"> или гибел</w:t>
      </w:r>
      <w:r>
        <w:rPr>
          <w:rFonts w:ascii="Times New Roman" w:eastAsia="Times New Roman" w:hAnsi="Times New Roman"/>
        </w:rPr>
        <w:t>ь</w:t>
      </w:r>
      <w:r w:rsidRPr="00CD4BF7">
        <w:rPr>
          <w:rFonts w:ascii="Times New Roman" w:eastAsia="Times New Roman" w:hAnsi="Times New Roman"/>
        </w:rPr>
        <w:t xml:space="preserve"> машин и оборудования, произошедших во время пуско-наладочных работ, тестирования и сдаточных испытаний на территории страхования по окончанию плановых и аварийно-восстановительных ремонтов;</w:t>
      </w:r>
    </w:p>
    <w:p w:rsidR="005018F9" w:rsidRPr="00CD4BF7" w:rsidRDefault="005018F9" w:rsidP="00691002">
      <w:pPr>
        <w:pStyle w:val="aff2"/>
        <w:numPr>
          <w:ilvl w:val="4"/>
          <w:numId w:val="33"/>
        </w:numPr>
        <w:tabs>
          <w:tab w:val="left" w:pos="851"/>
          <w:tab w:val="left" w:pos="1418"/>
        </w:tabs>
        <w:spacing w:before="100"/>
        <w:ind w:left="2977" w:hanging="992"/>
        <w:jc w:val="both"/>
        <w:rPr>
          <w:rFonts w:ascii="Times New Roman" w:eastAsia="Times New Roman" w:hAnsi="Times New Roman"/>
        </w:rPr>
      </w:pPr>
      <w:proofErr w:type="gramStart"/>
      <w:r w:rsidRPr="00CD4BF7">
        <w:rPr>
          <w:rFonts w:ascii="Times New Roman" w:eastAsia="Times New Roman" w:hAnsi="Times New Roman"/>
        </w:rPr>
        <w:t>дефект</w:t>
      </w:r>
      <w:r>
        <w:rPr>
          <w:rFonts w:ascii="Times New Roman" w:eastAsia="Times New Roman" w:hAnsi="Times New Roman"/>
        </w:rPr>
        <w:t>ы</w:t>
      </w:r>
      <w:r w:rsidRPr="00CD4BF7">
        <w:rPr>
          <w:rFonts w:ascii="Times New Roman" w:eastAsia="Times New Roman" w:hAnsi="Times New Roman"/>
        </w:rPr>
        <w:t xml:space="preserve"> и поломк</w:t>
      </w:r>
      <w:r>
        <w:rPr>
          <w:rFonts w:ascii="Times New Roman" w:eastAsia="Times New Roman" w:hAnsi="Times New Roman"/>
        </w:rPr>
        <w:t>и</w:t>
      </w:r>
      <w:r w:rsidRPr="00CD4BF7">
        <w:rPr>
          <w:rFonts w:ascii="Times New Roman" w:eastAsia="Times New Roman" w:hAnsi="Times New Roman"/>
        </w:rPr>
        <w:t>, возникши</w:t>
      </w:r>
      <w:r>
        <w:rPr>
          <w:rFonts w:ascii="Times New Roman" w:eastAsia="Times New Roman" w:hAnsi="Times New Roman"/>
        </w:rPr>
        <w:t>е</w:t>
      </w:r>
      <w:r w:rsidRPr="00CD4BF7">
        <w:rPr>
          <w:rFonts w:ascii="Times New Roman" w:eastAsia="Times New Roman" w:hAnsi="Times New Roman"/>
        </w:rPr>
        <w:t xml:space="preserve"> в период действия договора, несовместимы</w:t>
      </w:r>
      <w:r>
        <w:rPr>
          <w:rFonts w:ascii="Times New Roman" w:eastAsia="Times New Roman" w:hAnsi="Times New Roman"/>
        </w:rPr>
        <w:t>е</w:t>
      </w:r>
      <w:r w:rsidRPr="00CD4BF7">
        <w:rPr>
          <w:rFonts w:ascii="Times New Roman" w:eastAsia="Times New Roman" w:hAnsi="Times New Roman"/>
        </w:rPr>
        <w:t xml:space="preserve"> с дальнейшей работой машин и оборудования, которые были выявлены во время </w:t>
      </w:r>
      <w:proofErr w:type="spellStart"/>
      <w:r w:rsidRPr="00CD4BF7">
        <w:rPr>
          <w:rFonts w:ascii="Times New Roman" w:eastAsia="Times New Roman" w:hAnsi="Times New Roman"/>
        </w:rPr>
        <w:t>дефектации</w:t>
      </w:r>
      <w:proofErr w:type="spellEnd"/>
      <w:r w:rsidRPr="00CD4BF7">
        <w:rPr>
          <w:rFonts w:ascii="Times New Roman" w:eastAsia="Times New Roman" w:hAnsi="Times New Roman"/>
        </w:rPr>
        <w:t xml:space="preserve"> оборудования стандартными процедурами и методами (тестирование, контроль, испытание и т.п.) при выводе оборудования в капитальный ремонт и во время проведения капитального ремонта, и которые не могли быть выявлены существующими методами при эксплуатации машин и оборудования в межремонтный период;</w:t>
      </w:r>
      <w:proofErr w:type="gramEnd"/>
    </w:p>
    <w:p w:rsidR="00416EF4" w:rsidRPr="00416EF4" w:rsidRDefault="00416EF4" w:rsidP="00691002">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416EF4">
        <w:rPr>
          <w:rFonts w:ascii="Times New Roman" w:eastAsia="Times New Roman" w:hAnsi="Times New Roman"/>
        </w:rPr>
        <w:t>разрыв тросов и цепей, падени</w:t>
      </w:r>
      <w:r>
        <w:rPr>
          <w:rFonts w:ascii="Times New Roman" w:eastAsia="Times New Roman" w:hAnsi="Times New Roman"/>
        </w:rPr>
        <w:t>е</w:t>
      </w:r>
      <w:r w:rsidRPr="00416EF4">
        <w:rPr>
          <w:rFonts w:ascii="Times New Roman" w:eastAsia="Times New Roman" w:hAnsi="Times New Roman"/>
        </w:rPr>
        <w:t xml:space="preserve"> з</w:t>
      </w:r>
      <w:r>
        <w:rPr>
          <w:rFonts w:ascii="Times New Roman" w:eastAsia="Times New Roman" w:hAnsi="Times New Roman"/>
        </w:rPr>
        <w:t xml:space="preserve">астрахованных предметов и удар </w:t>
      </w:r>
      <w:r w:rsidRPr="00416EF4">
        <w:rPr>
          <w:rFonts w:ascii="Times New Roman" w:eastAsia="Times New Roman" w:hAnsi="Times New Roman"/>
        </w:rPr>
        <w:t>их о другие предметы;</w:t>
      </w:r>
    </w:p>
    <w:p w:rsidR="00FB344C" w:rsidRPr="00416EF4" w:rsidRDefault="00FB344C" w:rsidP="00691002">
      <w:pPr>
        <w:pStyle w:val="aff2"/>
        <w:numPr>
          <w:ilvl w:val="4"/>
          <w:numId w:val="33"/>
        </w:numPr>
        <w:tabs>
          <w:tab w:val="left" w:pos="851"/>
          <w:tab w:val="left" w:pos="1418"/>
        </w:tabs>
        <w:spacing w:before="100"/>
        <w:ind w:left="2977" w:hanging="992"/>
        <w:jc w:val="both"/>
        <w:rPr>
          <w:rFonts w:ascii="Times New Roman" w:eastAsia="Times New Roman" w:hAnsi="Times New Roman"/>
        </w:rPr>
      </w:pPr>
      <w:r>
        <w:rPr>
          <w:rFonts w:ascii="Times New Roman" w:eastAsia="Times New Roman" w:hAnsi="Times New Roman"/>
        </w:rPr>
        <w:t xml:space="preserve">поломки и неисправности приставок, защитных и регулирующих приспособлений, включая, </w:t>
      </w:r>
      <w:proofErr w:type="gramStart"/>
      <w:r>
        <w:rPr>
          <w:rFonts w:ascii="Times New Roman" w:eastAsia="Times New Roman" w:hAnsi="Times New Roman"/>
        </w:rPr>
        <w:t>но</w:t>
      </w:r>
      <w:proofErr w:type="gramEnd"/>
      <w:r>
        <w:rPr>
          <w:rFonts w:ascii="Times New Roman" w:eastAsia="Times New Roman" w:hAnsi="Times New Roman"/>
        </w:rPr>
        <w:t xml:space="preserve"> не ограничиваясь батареями синхронных компенсаторов, ограничителями перенапряжений и т.п. устройствами;</w:t>
      </w:r>
    </w:p>
    <w:p w:rsidR="00416EF4" w:rsidRDefault="00416EF4" w:rsidP="00691002">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416EF4">
        <w:rPr>
          <w:rFonts w:ascii="Times New Roman" w:eastAsia="Times New Roman" w:hAnsi="Times New Roman"/>
        </w:rPr>
        <w:t>гибель или повреждение предме</w:t>
      </w:r>
      <w:r>
        <w:rPr>
          <w:rFonts w:ascii="Times New Roman" w:eastAsia="Times New Roman" w:hAnsi="Times New Roman"/>
        </w:rPr>
        <w:t xml:space="preserve">тов из стекла, </w:t>
      </w:r>
      <w:r w:rsidR="00CD4BF7">
        <w:rPr>
          <w:rFonts w:ascii="Times New Roman" w:eastAsia="Times New Roman" w:hAnsi="Times New Roman"/>
        </w:rPr>
        <w:t xml:space="preserve">фарфора, </w:t>
      </w:r>
      <w:r>
        <w:rPr>
          <w:rFonts w:ascii="Times New Roman" w:eastAsia="Times New Roman" w:hAnsi="Times New Roman"/>
        </w:rPr>
        <w:t>керамики</w:t>
      </w:r>
      <w:r w:rsidR="00CD4BF7">
        <w:rPr>
          <w:rFonts w:ascii="Times New Roman" w:eastAsia="Times New Roman" w:hAnsi="Times New Roman"/>
        </w:rPr>
        <w:t>, полимерных материалов</w:t>
      </w:r>
      <w:r>
        <w:rPr>
          <w:rFonts w:ascii="Times New Roman" w:eastAsia="Times New Roman" w:hAnsi="Times New Roman"/>
        </w:rPr>
        <w:t>;</w:t>
      </w:r>
    </w:p>
    <w:p w:rsidR="007B371B" w:rsidRDefault="007B371B" w:rsidP="00691002">
      <w:pPr>
        <w:pStyle w:val="aff2"/>
        <w:numPr>
          <w:ilvl w:val="4"/>
          <w:numId w:val="33"/>
        </w:numPr>
        <w:tabs>
          <w:tab w:val="left" w:pos="851"/>
          <w:tab w:val="left" w:pos="1418"/>
        </w:tabs>
        <w:spacing w:before="100"/>
        <w:ind w:left="2977" w:hanging="992"/>
        <w:jc w:val="both"/>
        <w:rPr>
          <w:rFonts w:ascii="Times New Roman" w:eastAsia="Times New Roman" w:hAnsi="Times New Roman"/>
        </w:rPr>
      </w:pPr>
      <w:r>
        <w:rPr>
          <w:rFonts w:ascii="Times New Roman" w:eastAsia="Times New Roman" w:hAnsi="Times New Roman"/>
        </w:rPr>
        <w:t>других причин внезапного и непредвиденного характера, повлекших разрушительные последстви</w:t>
      </w:r>
      <w:r w:rsidR="00CD4BF7">
        <w:rPr>
          <w:rFonts w:ascii="Times New Roman" w:eastAsia="Times New Roman" w:hAnsi="Times New Roman"/>
        </w:rPr>
        <w:t>я для застрахованного имущества.</w:t>
      </w:r>
      <w:r>
        <w:rPr>
          <w:rFonts w:ascii="Times New Roman" w:eastAsia="Times New Roman" w:hAnsi="Times New Roman"/>
        </w:rPr>
        <w:t xml:space="preserve"> </w:t>
      </w:r>
    </w:p>
    <w:p w:rsidR="00DD37EA" w:rsidRPr="00BB2A03" w:rsidRDefault="00DD37EA" w:rsidP="00DD37EA">
      <w:pPr>
        <w:pStyle w:val="aff2"/>
        <w:numPr>
          <w:ilvl w:val="3"/>
          <w:numId w:val="33"/>
        </w:numPr>
        <w:tabs>
          <w:tab w:val="left" w:pos="851"/>
          <w:tab w:val="left" w:pos="1418"/>
        </w:tabs>
        <w:spacing w:before="100"/>
        <w:ind w:left="1985" w:hanging="851"/>
        <w:jc w:val="both"/>
        <w:rPr>
          <w:rFonts w:ascii="Times New Roman" w:eastAsia="Times New Roman" w:hAnsi="Times New Roman"/>
        </w:rPr>
      </w:pPr>
      <w:r>
        <w:rPr>
          <w:rFonts w:ascii="Times New Roman" w:eastAsia="Times New Roman" w:hAnsi="Times New Roman"/>
        </w:rPr>
        <w:t>Ущерб з</w:t>
      </w:r>
      <w:r w:rsidRPr="00BB2A03">
        <w:rPr>
          <w:rFonts w:ascii="Times New Roman" w:eastAsia="Times New Roman" w:hAnsi="Times New Roman"/>
        </w:rPr>
        <w:t>астрахованно</w:t>
      </w:r>
      <w:r>
        <w:rPr>
          <w:rFonts w:ascii="Times New Roman" w:eastAsia="Times New Roman" w:hAnsi="Times New Roman"/>
        </w:rPr>
        <w:t>му</w:t>
      </w:r>
      <w:r w:rsidRPr="00BB2A03">
        <w:rPr>
          <w:rFonts w:ascii="Times New Roman" w:eastAsia="Times New Roman" w:hAnsi="Times New Roman"/>
        </w:rPr>
        <w:t xml:space="preserve"> имуществ</w:t>
      </w:r>
      <w:r>
        <w:rPr>
          <w:rFonts w:ascii="Times New Roman" w:eastAsia="Times New Roman" w:hAnsi="Times New Roman"/>
        </w:rPr>
        <w:t>у</w:t>
      </w:r>
      <w:r w:rsidRPr="00BB2A03">
        <w:rPr>
          <w:rFonts w:ascii="Times New Roman" w:eastAsia="Times New Roman" w:hAnsi="Times New Roman"/>
        </w:rPr>
        <w:t>, котор</w:t>
      </w:r>
      <w:r>
        <w:rPr>
          <w:rFonts w:ascii="Times New Roman" w:eastAsia="Times New Roman" w:hAnsi="Times New Roman"/>
        </w:rPr>
        <w:t>ый</w:t>
      </w:r>
      <w:r w:rsidRPr="00BB2A03">
        <w:rPr>
          <w:rFonts w:ascii="Times New Roman" w:eastAsia="Times New Roman" w:hAnsi="Times New Roman"/>
        </w:rPr>
        <w:t xml:space="preserve"> был нанесен  в результате пожара или взрыва, возникшего по причине поломки машин и оборудования, </w:t>
      </w:r>
      <w:r>
        <w:rPr>
          <w:rFonts w:ascii="Times New Roman" w:eastAsia="Times New Roman" w:hAnsi="Times New Roman"/>
        </w:rPr>
        <w:t xml:space="preserve">также </w:t>
      </w:r>
      <w:r w:rsidRPr="00BB2A03">
        <w:rPr>
          <w:rFonts w:ascii="Times New Roman" w:eastAsia="Times New Roman" w:hAnsi="Times New Roman"/>
        </w:rPr>
        <w:t xml:space="preserve">должен покрываться страхованием. </w:t>
      </w:r>
    </w:p>
    <w:p w:rsidR="004B311E" w:rsidRPr="00CD4BF7" w:rsidRDefault="004B311E" w:rsidP="00CD4BF7">
      <w:pPr>
        <w:pStyle w:val="aff2"/>
        <w:widowControl w:val="0"/>
        <w:numPr>
          <w:ilvl w:val="1"/>
          <w:numId w:val="33"/>
        </w:numPr>
        <w:tabs>
          <w:tab w:val="left" w:pos="567"/>
          <w:tab w:val="left" w:pos="1418"/>
        </w:tabs>
        <w:spacing w:before="100"/>
        <w:ind w:left="567" w:hanging="567"/>
        <w:jc w:val="both"/>
        <w:rPr>
          <w:rFonts w:ascii="Times New Roman" w:hAnsi="Times New Roman"/>
        </w:rPr>
      </w:pPr>
      <w:bookmarkStart w:id="1" w:name="_Toc395687574"/>
      <w:r w:rsidRPr="00CD4BF7">
        <w:rPr>
          <w:rFonts w:ascii="Times New Roman" w:eastAsia="Times New Roman" w:hAnsi="Times New Roman"/>
        </w:rPr>
        <w:t>Положение об испытаниях и вводе в эксплуатацию</w:t>
      </w:r>
      <w:bookmarkEnd w:id="1"/>
      <w:r>
        <w:rPr>
          <w:rFonts w:ascii="Times New Roman" w:eastAsia="Times New Roman" w:hAnsi="Times New Roman"/>
        </w:rPr>
        <w:t>.</w:t>
      </w:r>
    </w:p>
    <w:p w:rsidR="004B311E" w:rsidRPr="00CD4BF7" w:rsidRDefault="004B311E" w:rsidP="00CD4BF7">
      <w:pPr>
        <w:pStyle w:val="aff2"/>
        <w:widowControl w:val="0"/>
        <w:numPr>
          <w:ilvl w:val="2"/>
          <w:numId w:val="33"/>
        </w:numPr>
        <w:tabs>
          <w:tab w:val="left" w:pos="567"/>
          <w:tab w:val="left" w:pos="1440"/>
        </w:tabs>
        <w:spacing w:before="100"/>
        <w:ind w:left="1134" w:hanging="567"/>
        <w:jc w:val="both"/>
        <w:rPr>
          <w:rFonts w:ascii="Times New Roman" w:hAnsi="Times New Roman"/>
        </w:rPr>
      </w:pPr>
      <w:r w:rsidRPr="00CD4BF7">
        <w:rPr>
          <w:rFonts w:ascii="Times New Roman" w:eastAsia="Times New Roman" w:hAnsi="Times New Roman"/>
        </w:rPr>
        <w:t xml:space="preserve"> По настоящему Договору не являются застрахованными оборудование, силовые и другие машины, передаточные устройства (именуемые далее в настоящем положении </w:t>
      </w:r>
      <w:r>
        <w:rPr>
          <w:rFonts w:ascii="Times New Roman" w:eastAsia="Times New Roman" w:hAnsi="Times New Roman"/>
        </w:rPr>
        <w:t>«у</w:t>
      </w:r>
      <w:r w:rsidRPr="00CD4BF7">
        <w:rPr>
          <w:rFonts w:ascii="Times New Roman" w:eastAsia="Times New Roman" w:hAnsi="Times New Roman"/>
        </w:rPr>
        <w:t>становки</w:t>
      </w:r>
      <w:r>
        <w:rPr>
          <w:rFonts w:ascii="Times New Roman" w:eastAsia="Times New Roman" w:hAnsi="Times New Roman"/>
        </w:rPr>
        <w:t>»</w:t>
      </w:r>
      <w:r w:rsidRPr="00CD4BF7">
        <w:rPr>
          <w:rFonts w:ascii="Times New Roman" w:eastAsia="Times New Roman" w:hAnsi="Times New Roman"/>
        </w:rPr>
        <w:t>), находящиеся в процессе строительства, внесения изменений (модификации), испытаний или пуско-наладки и подобных работ.</w:t>
      </w:r>
    </w:p>
    <w:p w:rsidR="004B311E" w:rsidRPr="00CD4BF7" w:rsidRDefault="004B311E" w:rsidP="00CD4BF7">
      <w:pPr>
        <w:pStyle w:val="aff2"/>
        <w:widowControl w:val="0"/>
        <w:numPr>
          <w:ilvl w:val="2"/>
          <w:numId w:val="33"/>
        </w:numPr>
        <w:tabs>
          <w:tab w:val="left" w:pos="567"/>
          <w:tab w:val="left" w:pos="1440"/>
        </w:tabs>
        <w:spacing w:before="100"/>
        <w:ind w:left="1134" w:hanging="567"/>
        <w:jc w:val="both"/>
        <w:rPr>
          <w:rFonts w:ascii="Times New Roman" w:hAnsi="Times New Roman"/>
        </w:rPr>
      </w:pPr>
      <w:r w:rsidRPr="00CD4BF7">
        <w:rPr>
          <w:rFonts w:ascii="Times New Roman" w:eastAsia="Times New Roman" w:hAnsi="Times New Roman"/>
        </w:rPr>
        <w:t xml:space="preserve">Для принятия </w:t>
      </w:r>
      <w:r>
        <w:rPr>
          <w:rFonts w:ascii="Times New Roman" w:eastAsia="Times New Roman" w:hAnsi="Times New Roman"/>
        </w:rPr>
        <w:t>у</w:t>
      </w:r>
      <w:r w:rsidRPr="00CD4BF7">
        <w:rPr>
          <w:rFonts w:ascii="Times New Roman" w:eastAsia="Times New Roman" w:hAnsi="Times New Roman"/>
        </w:rPr>
        <w:t xml:space="preserve">становок на страхование необходимо успешное выполнение следующих </w:t>
      </w:r>
      <w:r w:rsidR="006B3D0E">
        <w:rPr>
          <w:rFonts w:ascii="Times New Roman" w:eastAsia="Times New Roman" w:hAnsi="Times New Roman"/>
        </w:rPr>
        <w:t>мероприятий</w:t>
      </w:r>
      <w:r w:rsidRPr="00CD4BF7">
        <w:rPr>
          <w:rFonts w:ascii="Times New Roman" w:eastAsia="Times New Roman" w:hAnsi="Times New Roman"/>
        </w:rPr>
        <w:t>:</w:t>
      </w:r>
    </w:p>
    <w:p w:rsidR="004B311E" w:rsidRPr="00CD4BF7" w:rsidRDefault="004B311E" w:rsidP="00CD4BF7">
      <w:pPr>
        <w:pStyle w:val="aff2"/>
        <w:widowControl w:val="0"/>
        <w:numPr>
          <w:ilvl w:val="3"/>
          <w:numId w:val="33"/>
        </w:numPr>
        <w:tabs>
          <w:tab w:val="left" w:pos="567"/>
          <w:tab w:val="left" w:pos="1440"/>
        </w:tabs>
        <w:spacing w:before="100"/>
        <w:jc w:val="both"/>
        <w:rPr>
          <w:rFonts w:ascii="Times New Roman" w:hAnsi="Times New Roman"/>
        </w:rPr>
      </w:pPr>
      <w:r w:rsidRPr="00CD4BF7">
        <w:rPr>
          <w:rFonts w:ascii="Times New Roman" w:eastAsia="Times New Roman" w:hAnsi="Times New Roman"/>
        </w:rPr>
        <w:t xml:space="preserve">завершение </w:t>
      </w:r>
      <w:r w:rsidR="006B3D0E">
        <w:rPr>
          <w:rFonts w:ascii="Times New Roman" w:eastAsia="Times New Roman" w:hAnsi="Times New Roman"/>
        </w:rPr>
        <w:t>строительно-монтажных</w:t>
      </w:r>
      <w:r w:rsidRPr="00CD4BF7">
        <w:rPr>
          <w:rFonts w:ascii="Times New Roman" w:eastAsia="Times New Roman" w:hAnsi="Times New Roman"/>
        </w:rPr>
        <w:t xml:space="preserve"> работ, включая испытания</w:t>
      </w:r>
      <w:r>
        <w:rPr>
          <w:rFonts w:ascii="Times New Roman" w:eastAsia="Times New Roman" w:hAnsi="Times New Roman"/>
        </w:rPr>
        <w:t xml:space="preserve"> и пуско-наладку</w:t>
      </w:r>
      <w:r w:rsidRPr="00CD4BF7">
        <w:rPr>
          <w:rFonts w:ascii="Times New Roman" w:eastAsia="Times New Roman" w:hAnsi="Times New Roman"/>
        </w:rPr>
        <w:t>;</w:t>
      </w:r>
    </w:p>
    <w:p w:rsidR="004B311E" w:rsidRPr="00CD4BF7" w:rsidRDefault="004B311E" w:rsidP="00CD4BF7">
      <w:pPr>
        <w:pStyle w:val="aff2"/>
        <w:widowControl w:val="0"/>
        <w:numPr>
          <w:ilvl w:val="3"/>
          <w:numId w:val="33"/>
        </w:numPr>
        <w:tabs>
          <w:tab w:val="left" w:pos="567"/>
          <w:tab w:val="left" w:pos="1440"/>
        </w:tabs>
        <w:spacing w:before="100"/>
        <w:jc w:val="both"/>
        <w:rPr>
          <w:rFonts w:ascii="Times New Roman" w:hAnsi="Times New Roman"/>
        </w:rPr>
      </w:pPr>
      <w:r w:rsidRPr="00CD4BF7">
        <w:rPr>
          <w:rFonts w:ascii="Times New Roman" w:eastAsia="Times New Roman" w:hAnsi="Times New Roman"/>
        </w:rPr>
        <w:t xml:space="preserve">официальное принятие работ Страхователем (Выгодоприобретателем) после официальной сдачи работ. </w:t>
      </w:r>
    </w:p>
    <w:p w:rsidR="004B311E" w:rsidRPr="00CD4BF7" w:rsidRDefault="004B311E" w:rsidP="00CD4BF7">
      <w:pPr>
        <w:pStyle w:val="aff2"/>
        <w:widowControl w:val="0"/>
        <w:numPr>
          <w:ilvl w:val="2"/>
          <w:numId w:val="33"/>
        </w:numPr>
        <w:tabs>
          <w:tab w:val="left" w:pos="567"/>
          <w:tab w:val="left" w:pos="1440"/>
        </w:tabs>
        <w:spacing w:before="100"/>
        <w:ind w:left="1134" w:hanging="567"/>
        <w:jc w:val="both"/>
        <w:rPr>
          <w:rFonts w:ascii="Times New Roman" w:hAnsi="Times New Roman"/>
        </w:rPr>
      </w:pPr>
      <w:r w:rsidRPr="00CD4BF7">
        <w:rPr>
          <w:rFonts w:ascii="Times New Roman" w:eastAsia="Times New Roman" w:hAnsi="Times New Roman"/>
        </w:rPr>
        <w:t xml:space="preserve">Настоящее положение Договора не распространяется </w:t>
      </w:r>
      <w:proofErr w:type="gramStart"/>
      <w:r w:rsidRPr="00CD4BF7">
        <w:rPr>
          <w:rFonts w:ascii="Times New Roman" w:eastAsia="Times New Roman" w:hAnsi="Times New Roman"/>
        </w:rPr>
        <w:t>на</w:t>
      </w:r>
      <w:proofErr w:type="gramEnd"/>
      <w:r w:rsidRPr="00CD4BF7">
        <w:rPr>
          <w:rFonts w:ascii="Times New Roman" w:eastAsia="Times New Roman" w:hAnsi="Times New Roman"/>
        </w:rPr>
        <w:t>:</w:t>
      </w:r>
    </w:p>
    <w:p w:rsidR="004B311E" w:rsidRDefault="004B311E" w:rsidP="00CD4BF7">
      <w:pPr>
        <w:pStyle w:val="aff2"/>
        <w:widowControl w:val="0"/>
        <w:numPr>
          <w:ilvl w:val="3"/>
          <w:numId w:val="33"/>
        </w:numPr>
        <w:tabs>
          <w:tab w:val="left" w:pos="567"/>
          <w:tab w:val="left" w:pos="1440"/>
        </w:tabs>
        <w:spacing w:before="100"/>
        <w:jc w:val="both"/>
        <w:rPr>
          <w:rFonts w:ascii="Times New Roman" w:hAnsi="Times New Roman"/>
        </w:rPr>
      </w:pPr>
      <w:r w:rsidRPr="00CD4BF7">
        <w:rPr>
          <w:rFonts w:ascii="Times New Roman" w:eastAsia="Times New Roman" w:hAnsi="Times New Roman"/>
        </w:rPr>
        <w:t>текущее и плановое техническое обслуживание,</w:t>
      </w:r>
    </w:p>
    <w:p w:rsidR="004B311E" w:rsidRDefault="004B311E" w:rsidP="00CD4BF7">
      <w:pPr>
        <w:pStyle w:val="aff2"/>
        <w:widowControl w:val="0"/>
        <w:numPr>
          <w:ilvl w:val="3"/>
          <w:numId w:val="33"/>
        </w:numPr>
        <w:tabs>
          <w:tab w:val="left" w:pos="567"/>
          <w:tab w:val="left" w:pos="1440"/>
        </w:tabs>
        <w:spacing w:before="100"/>
        <w:jc w:val="both"/>
        <w:rPr>
          <w:rFonts w:ascii="Times New Roman" w:hAnsi="Times New Roman"/>
        </w:rPr>
      </w:pPr>
      <w:r w:rsidRPr="00CD4BF7">
        <w:rPr>
          <w:rFonts w:ascii="Times New Roman" w:eastAsia="Times New Roman" w:hAnsi="Times New Roman"/>
        </w:rPr>
        <w:t xml:space="preserve">плановые ремонты, </w:t>
      </w:r>
    </w:p>
    <w:p w:rsidR="004B311E" w:rsidRPr="00CD4BF7" w:rsidRDefault="004B311E" w:rsidP="00CD4BF7">
      <w:pPr>
        <w:pStyle w:val="aff2"/>
        <w:widowControl w:val="0"/>
        <w:numPr>
          <w:ilvl w:val="3"/>
          <w:numId w:val="33"/>
        </w:numPr>
        <w:tabs>
          <w:tab w:val="left" w:pos="567"/>
          <w:tab w:val="left" w:pos="1440"/>
        </w:tabs>
        <w:spacing w:before="100"/>
        <w:jc w:val="both"/>
        <w:rPr>
          <w:rFonts w:ascii="Times New Roman" w:hAnsi="Times New Roman"/>
        </w:rPr>
      </w:pPr>
      <w:r w:rsidRPr="00CD4BF7">
        <w:rPr>
          <w:rFonts w:ascii="Times New Roman" w:eastAsia="Times New Roman" w:hAnsi="Times New Roman" w:hint="eastAsia"/>
        </w:rPr>
        <w:t>аварийно</w:t>
      </w:r>
      <w:r w:rsidRPr="00CD4BF7">
        <w:rPr>
          <w:rFonts w:ascii="Times New Roman" w:eastAsia="Times New Roman" w:hAnsi="Times New Roman"/>
        </w:rPr>
        <w:t>-</w:t>
      </w:r>
      <w:r w:rsidRPr="00CD4BF7">
        <w:rPr>
          <w:rFonts w:ascii="Times New Roman" w:eastAsia="Times New Roman" w:hAnsi="Times New Roman" w:hint="eastAsia"/>
        </w:rPr>
        <w:t>восстановительны</w:t>
      </w:r>
      <w:r w:rsidRPr="00CD4BF7">
        <w:rPr>
          <w:rFonts w:ascii="Times New Roman" w:eastAsia="Times New Roman" w:hAnsi="Times New Roman"/>
        </w:rPr>
        <w:t xml:space="preserve">е </w:t>
      </w:r>
      <w:r w:rsidRPr="00CD4BF7">
        <w:rPr>
          <w:rFonts w:ascii="Times New Roman" w:eastAsia="Times New Roman" w:hAnsi="Times New Roman" w:hint="eastAsia"/>
        </w:rPr>
        <w:t>ремонт</w:t>
      </w:r>
      <w:r w:rsidRPr="00CD4BF7">
        <w:rPr>
          <w:rFonts w:ascii="Times New Roman" w:eastAsia="Times New Roman" w:hAnsi="Times New Roman"/>
        </w:rPr>
        <w:t>ы и подобные операции.</w:t>
      </w:r>
    </w:p>
    <w:p w:rsidR="004B311E" w:rsidRPr="00CD4BF7" w:rsidRDefault="00D6251D" w:rsidP="00D6251D">
      <w:pPr>
        <w:pStyle w:val="aff2"/>
        <w:widowControl w:val="0"/>
        <w:numPr>
          <w:ilvl w:val="1"/>
          <w:numId w:val="33"/>
        </w:numPr>
        <w:tabs>
          <w:tab w:val="left" w:pos="567"/>
          <w:tab w:val="left" w:pos="1418"/>
        </w:tabs>
        <w:spacing w:before="100"/>
        <w:ind w:left="567" w:hanging="567"/>
        <w:jc w:val="both"/>
        <w:rPr>
          <w:rFonts w:ascii="Times New Roman" w:hAnsi="Times New Roman"/>
        </w:rPr>
      </w:pPr>
      <w:bookmarkStart w:id="2" w:name="_Toc395687601"/>
      <w:r>
        <w:rPr>
          <w:rFonts w:ascii="Times New Roman" w:eastAsia="Times New Roman" w:hAnsi="Times New Roman"/>
        </w:rPr>
        <w:t>Условие</w:t>
      </w:r>
      <w:r w:rsidR="004B311E" w:rsidRPr="00CD4BF7">
        <w:rPr>
          <w:rFonts w:ascii="Times New Roman" w:eastAsia="Times New Roman" w:hAnsi="Times New Roman"/>
        </w:rPr>
        <w:t xml:space="preserve"> о 72 часах</w:t>
      </w:r>
      <w:bookmarkEnd w:id="2"/>
      <w:r>
        <w:rPr>
          <w:rFonts w:ascii="Times New Roman" w:eastAsia="Times New Roman" w:hAnsi="Times New Roman"/>
        </w:rPr>
        <w:t>.</w:t>
      </w:r>
    </w:p>
    <w:p w:rsidR="00D6251D" w:rsidRPr="00F964C0" w:rsidRDefault="00D6251D" w:rsidP="00D6251D">
      <w:pPr>
        <w:pStyle w:val="a9"/>
        <w:numPr>
          <w:ilvl w:val="2"/>
          <w:numId w:val="33"/>
        </w:numPr>
        <w:snapToGrid w:val="0"/>
        <w:ind w:left="1276"/>
        <w:jc w:val="both"/>
        <w:rPr>
          <w:sz w:val="22"/>
          <w:szCs w:val="22"/>
        </w:rPr>
      </w:pPr>
      <w:r w:rsidRPr="00F964C0">
        <w:rPr>
          <w:sz w:val="22"/>
          <w:szCs w:val="22"/>
        </w:rPr>
        <w:t xml:space="preserve">Поименованные риски:   </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циклон, вихрь, буря</w:t>
      </w:r>
      <w:r w:rsidR="004E543B">
        <w:rPr>
          <w:sz w:val="22"/>
          <w:szCs w:val="22"/>
        </w:rPr>
        <w:t>, ураган, смерч, сильный ветер</w:t>
      </w:r>
      <w:r w:rsidR="0054038B">
        <w:rPr>
          <w:sz w:val="22"/>
          <w:szCs w:val="22"/>
        </w:rPr>
        <w:t xml:space="preserve"> (скорость ветра превышает </w:t>
      </w:r>
      <w:r w:rsidR="00586C40" w:rsidRPr="00586C40">
        <w:rPr>
          <w:sz w:val="22"/>
          <w:szCs w:val="22"/>
        </w:rPr>
        <w:t>14</w:t>
      </w:r>
      <w:r w:rsidR="00586C40" w:rsidRPr="00636AD4">
        <w:rPr>
          <w:sz w:val="22"/>
          <w:szCs w:val="22"/>
        </w:rPr>
        <w:t xml:space="preserve"> </w:t>
      </w:r>
      <w:proofErr w:type="gramStart"/>
      <w:r w:rsidR="0054038B" w:rsidRPr="00586C40">
        <w:rPr>
          <w:sz w:val="22"/>
          <w:szCs w:val="22"/>
        </w:rPr>
        <w:t>м/с</w:t>
      </w:r>
      <w:proofErr w:type="gramEnd"/>
      <w:r w:rsidR="0054038B" w:rsidRPr="00586C40">
        <w:rPr>
          <w:sz w:val="22"/>
          <w:szCs w:val="22"/>
        </w:rPr>
        <w:t>)</w:t>
      </w:r>
      <w:r w:rsidRPr="00586C40">
        <w:rPr>
          <w:sz w:val="22"/>
          <w:szCs w:val="22"/>
        </w:rPr>
        <w:t>, град</w:t>
      </w:r>
      <w:r w:rsidRPr="00F964C0">
        <w:rPr>
          <w:sz w:val="22"/>
          <w:szCs w:val="22"/>
        </w:rPr>
        <w:t xml:space="preserve">, тайфун, торнадо, шторм, шквал, сильная метель, сильный ливень включая дождь или снег, сопутствующие данным стихийным бедствиям, и </w:t>
      </w:r>
      <w:r w:rsidRPr="00F964C0">
        <w:rPr>
          <w:sz w:val="22"/>
          <w:szCs w:val="22"/>
        </w:rPr>
        <w:lastRenderedPageBreak/>
        <w:t>включая наводнение (включая морское наводнение), вызванное данными стихийными бедствиями;</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землетрясение, подводное землетрясение, подземные толчки, вулканическое извержение, вулканическая активность, приливная волна или иная сейсмическая активность;</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 xml:space="preserve">наводнение разрыв или затопление магистралей коммунального водоснабжения, цунами, штормовой нагон; </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 xml:space="preserve">оползень, обвал, снежная лавина, обрушения горной породы, сель, просадка грунта, (включая, </w:t>
      </w:r>
      <w:proofErr w:type="gramStart"/>
      <w:r w:rsidRPr="00F964C0">
        <w:rPr>
          <w:sz w:val="22"/>
          <w:szCs w:val="22"/>
        </w:rPr>
        <w:t>но</w:t>
      </w:r>
      <w:proofErr w:type="gramEnd"/>
      <w:r w:rsidRPr="00F964C0">
        <w:rPr>
          <w:sz w:val="22"/>
          <w:szCs w:val="22"/>
        </w:rPr>
        <w:t xml:space="preserve"> не ограничиваясь карстовыми воронками, солифлюкцией и прочими явлениями), давление снега или льда;</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 xml:space="preserve">обледенение, </w:t>
      </w:r>
      <w:proofErr w:type="spellStart"/>
      <w:r w:rsidRPr="00F964C0">
        <w:rPr>
          <w:sz w:val="22"/>
          <w:szCs w:val="22"/>
        </w:rPr>
        <w:t>гололедно-изморозевые</w:t>
      </w:r>
      <w:proofErr w:type="spellEnd"/>
      <w:r w:rsidRPr="00F964C0">
        <w:rPr>
          <w:sz w:val="22"/>
          <w:szCs w:val="22"/>
        </w:rPr>
        <w:t xml:space="preserve"> отложения, гололед, изморозь, отложения мокрого снега;</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термокарстовые явления;</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ледяной дождь и ледяная крупа;</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лесной или торфяной пожар;</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удар молнии или шаровой молнии;</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сильный мороз/жара</w:t>
      </w:r>
      <w:r>
        <w:rPr>
          <w:sz w:val="22"/>
          <w:szCs w:val="22"/>
        </w:rPr>
        <w:t>.</w:t>
      </w:r>
      <w:r w:rsidRPr="00F964C0">
        <w:rPr>
          <w:sz w:val="22"/>
          <w:szCs w:val="22"/>
        </w:rPr>
        <w:t> </w:t>
      </w:r>
    </w:p>
    <w:p w:rsidR="00D6251D" w:rsidRPr="00F964C0" w:rsidRDefault="00D6251D" w:rsidP="00D6251D">
      <w:pPr>
        <w:pStyle w:val="a9"/>
        <w:numPr>
          <w:ilvl w:val="2"/>
          <w:numId w:val="33"/>
        </w:numPr>
        <w:snapToGrid w:val="0"/>
        <w:ind w:left="1276"/>
        <w:jc w:val="both"/>
        <w:rPr>
          <w:sz w:val="22"/>
          <w:szCs w:val="22"/>
        </w:rPr>
      </w:pPr>
      <w:r w:rsidRPr="00F964C0">
        <w:rPr>
          <w:sz w:val="22"/>
          <w:szCs w:val="22"/>
        </w:rPr>
        <w:t xml:space="preserve">Указанное ниже событие признается одним страховым случаем  по настоящему Договору для целей применения лимита, указанного в п. </w:t>
      </w:r>
      <w:r w:rsidRPr="00F964C0">
        <w:rPr>
          <w:sz w:val="22"/>
          <w:szCs w:val="22"/>
        </w:rPr>
        <w:softHyphen/>
      </w:r>
      <w:r w:rsidRPr="00F964C0">
        <w:rPr>
          <w:sz w:val="22"/>
          <w:szCs w:val="22"/>
        </w:rPr>
        <w:softHyphen/>
      </w:r>
      <w:r w:rsidRPr="00F964C0">
        <w:rPr>
          <w:sz w:val="22"/>
          <w:szCs w:val="22"/>
        </w:rPr>
        <w:softHyphen/>
        <w:t>4.2.1</w:t>
      </w:r>
      <w:r>
        <w:rPr>
          <w:sz w:val="22"/>
          <w:szCs w:val="22"/>
        </w:rPr>
        <w:t>.</w:t>
      </w:r>
    </w:p>
    <w:p w:rsidR="00D6251D" w:rsidRPr="00AA7D07" w:rsidRDefault="00D6251D" w:rsidP="00D6251D">
      <w:pPr>
        <w:pStyle w:val="a9"/>
        <w:snapToGrid w:val="0"/>
        <w:ind w:left="1276"/>
        <w:jc w:val="both"/>
      </w:pPr>
      <w:r w:rsidRPr="0052242F">
        <w:rPr>
          <w:sz w:val="22"/>
          <w:szCs w:val="22"/>
        </w:rPr>
        <w:t>Если более одного события: циклона, вихря, бури, ураг</w:t>
      </w:r>
      <w:r w:rsidR="00186877">
        <w:rPr>
          <w:sz w:val="22"/>
          <w:szCs w:val="22"/>
        </w:rPr>
        <w:t>ана, смерча, сильного ветра</w:t>
      </w:r>
      <w:r w:rsidR="0054038B">
        <w:rPr>
          <w:sz w:val="22"/>
          <w:szCs w:val="22"/>
        </w:rPr>
        <w:t xml:space="preserve"> (скорость ветра превышает </w:t>
      </w:r>
      <w:r w:rsidR="00586C40" w:rsidRPr="00586C40">
        <w:rPr>
          <w:sz w:val="22"/>
          <w:szCs w:val="22"/>
        </w:rPr>
        <w:t>14</w:t>
      </w:r>
      <w:r w:rsidR="0054038B" w:rsidRPr="00586C40">
        <w:rPr>
          <w:sz w:val="22"/>
          <w:szCs w:val="22"/>
        </w:rPr>
        <w:t xml:space="preserve"> </w:t>
      </w:r>
      <w:proofErr w:type="gramStart"/>
      <w:r w:rsidR="0054038B" w:rsidRPr="00586C40">
        <w:rPr>
          <w:sz w:val="22"/>
          <w:szCs w:val="22"/>
        </w:rPr>
        <w:t>м/с</w:t>
      </w:r>
      <w:proofErr w:type="gramEnd"/>
      <w:r w:rsidR="0054038B" w:rsidRPr="00586C40">
        <w:rPr>
          <w:sz w:val="22"/>
          <w:szCs w:val="22"/>
        </w:rPr>
        <w:t>)</w:t>
      </w:r>
      <w:r w:rsidRPr="00586C40">
        <w:rPr>
          <w:sz w:val="22"/>
          <w:szCs w:val="22"/>
        </w:rPr>
        <w:t>,</w:t>
      </w:r>
      <w:r w:rsidRPr="0052242F">
        <w:rPr>
          <w:sz w:val="22"/>
          <w:szCs w:val="22"/>
        </w:rPr>
        <w:t xml:space="preserve"> града, тайфуна, торнадо, шторма, шквала, сильной метели, </w:t>
      </w:r>
      <w:r w:rsidRPr="00AA7D07">
        <w:t xml:space="preserve">сильного ливня включая сопутствующего дождя и/или снега, землетрясения, подводного землетрясения, подземных толчков, вулканического извержения, вулканической активности или иной сейсмической активности, оползня, обвала, снежной лавины, обрушение горной породы, сели, просадки грунта, (включая, но не ограничиваясь провалами, </w:t>
      </w:r>
      <w:proofErr w:type="gramStart"/>
      <w:r w:rsidRPr="00AA7D07">
        <w:t xml:space="preserve">солифлюкцией и другими процессами), давления снега или льда,  обледенение, </w:t>
      </w:r>
      <w:proofErr w:type="spellStart"/>
      <w:r w:rsidRPr="00AA7D07">
        <w:t>гололедно-изморозевые</w:t>
      </w:r>
      <w:proofErr w:type="spellEnd"/>
      <w:r w:rsidRPr="00AA7D07">
        <w:t xml:space="preserve"> отложения, гололед, изморозь, ледяной дождь, ледяная крупа, лесного или торфяного пожара, удара молнии или шаровой молнии,  сильного мороза/жары,  происходит в течение  любого 72-часового периода  в рамках действия настоящего Договора, начало такого 72-часового периода может установить Страхователь; или </w:t>
      </w:r>
      <w:proofErr w:type="gramEnd"/>
    </w:p>
    <w:p w:rsidR="00D6251D" w:rsidRPr="00AA7D07" w:rsidRDefault="00D6251D" w:rsidP="00D6251D">
      <w:pPr>
        <w:pStyle w:val="a9"/>
        <w:numPr>
          <w:ilvl w:val="0"/>
          <w:numId w:val="54"/>
        </w:numPr>
        <w:snapToGrid w:val="0"/>
        <w:spacing w:after="0"/>
        <w:ind w:left="1701"/>
        <w:jc w:val="both"/>
      </w:pPr>
      <w:r w:rsidRPr="00AA7D07">
        <w:t xml:space="preserve">если произошло несколько наводнений в течение периода, начавшегося с подъема воды или выхода </w:t>
      </w:r>
      <w:r w:rsidRPr="00AA7D07">
        <w:rPr>
          <w:rStyle w:val="st1"/>
        </w:rPr>
        <w:t xml:space="preserve">воды  из берегов водоема (водоемов) или </w:t>
      </w:r>
      <w:r w:rsidRPr="00AA7D07">
        <w:t>потока (потоков) и завершившегося возвращением воды в свои берега; или</w:t>
      </w:r>
    </w:p>
    <w:p w:rsidR="00D6251D" w:rsidRPr="00AA7D07" w:rsidRDefault="00D6251D" w:rsidP="00D6251D">
      <w:pPr>
        <w:pStyle w:val="a9"/>
        <w:numPr>
          <w:ilvl w:val="0"/>
          <w:numId w:val="54"/>
        </w:numPr>
        <w:snapToGrid w:val="0"/>
        <w:spacing w:after="0"/>
        <w:ind w:left="1701"/>
        <w:jc w:val="both"/>
      </w:pPr>
      <w:r w:rsidRPr="00AA7D07">
        <w:t>если любое количество наводнений вызвано любой приливной волной или серией приливных волн, вызванных одним чрезвычайным событием природного характера</w:t>
      </w:r>
    </w:p>
    <w:p w:rsidR="00D6251D" w:rsidRPr="00AA7D07" w:rsidRDefault="00D6251D" w:rsidP="00D6251D">
      <w:pPr>
        <w:pStyle w:val="a9"/>
        <w:numPr>
          <w:ilvl w:val="0"/>
          <w:numId w:val="54"/>
        </w:numPr>
        <w:snapToGrid w:val="0"/>
        <w:spacing w:after="0"/>
        <w:ind w:left="1701"/>
        <w:jc w:val="both"/>
      </w:pPr>
      <w:r w:rsidRPr="00AA7D07">
        <w:t>если любое количество наводнений и/или  просадок грунта происходит из-за термокарстовых образований,</w:t>
      </w:r>
    </w:p>
    <w:p w:rsidR="00D6251D" w:rsidRPr="00AA7D07" w:rsidRDefault="00D6251D" w:rsidP="00D6251D">
      <w:pPr>
        <w:pStyle w:val="a9"/>
        <w:snapToGrid w:val="0"/>
        <w:ind w:left="1701"/>
        <w:jc w:val="both"/>
      </w:pPr>
      <w:r w:rsidRPr="00AA7D07">
        <w:t>то вышеуказанные </w:t>
      </w:r>
      <w:r w:rsidRPr="00AA7D07">
        <w:rPr>
          <w:rFonts w:eastAsiaTheme="minorHAnsi"/>
        </w:rPr>
        <w:t xml:space="preserve"> события</w:t>
      </w:r>
      <w:r w:rsidRPr="00AA7D07">
        <w:t xml:space="preserve"> должны считаться одним страховым случаем.</w:t>
      </w:r>
    </w:p>
    <w:p w:rsidR="00D6251D" w:rsidRPr="00AA7D07" w:rsidRDefault="00D6251D" w:rsidP="00D6251D">
      <w:pPr>
        <w:pStyle w:val="a9"/>
        <w:numPr>
          <w:ilvl w:val="2"/>
          <w:numId w:val="33"/>
        </w:numPr>
        <w:snapToGrid w:val="0"/>
        <w:ind w:left="1276"/>
        <w:jc w:val="both"/>
      </w:pPr>
      <w:r w:rsidRPr="00AA7D07">
        <w:t>Если вышеуказанный временной период начинается до и продолжается после окончания страхования, то Страховщик компенсируют все убытки, причиненные вышеуказанным событием, за такой период, как если бы данный  период полностью укладывался в период страхования настоящего Договора. </w:t>
      </w:r>
    </w:p>
    <w:p w:rsidR="00D6251D" w:rsidRPr="001A72B8" w:rsidRDefault="00C67257" w:rsidP="00D6251D">
      <w:pPr>
        <w:pStyle w:val="a9"/>
        <w:numPr>
          <w:ilvl w:val="2"/>
          <w:numId w:val="33"/>
        </w:numPr>
        <w:snapToGrid w:val="0"/>
        <w:ind w:left="1276"/>
        <w:jc w:val="both"/>
        <w:rPr>
          <w:sz w:val="22"/>
          <w:szCs w:val="22"/>
        </w:rPr>
      </w:pPr>
      <w:r>
        <w:rPr>
          <w:sz w:val="22"/>
          <w:szCs w:val="22"/>
        </w:rPr>
        <w:t>Однако</w:t>
      </w:r>
      <w:r w:rsidR="00D6251D" w:rsidRPr="001A72B8">
        <w:rPr>
          <w:sz w:val="22"/>
          <w:szCs w:val="22"/>
        </w:rPr>
        <w:t xml:space="preserve"> Страховщик не несет ответственности за какие-либо убытки, </w:t>
      </w:r>
      <w:r w:rsidR="00D6251D" w:rsidRPr="00F964C0">
        <w:rPr>
          <w:sz w:val="22"/>
          <w:szCs w:val="22"/>
        </w:rPr>
        <w:t>вызванные</w:t>
      </w:r>
      <w:r w:rsidR="00D6251D" w:rsidRPr="001A72B8">
        <w:rPr>
          <w:sz w:val="22"/>
          <w:szCs w:val="22"/>
        </w:rPr>
        <w:t xml:space="preserve"> каким-либо </w:t>
      </w:r>
      <w:r w:rsidR="00D6251D" w:rsidRPr="00F964C0">
        <w:rPr>
          <w:sz w:val="22"/>
          <w:szCs w:val="22"/>
        </w:rPr>
        <w:t xml:space="preserve">вышеуказанным </w:t>
      </w:r>
      <w:r w:rsidR="00D6251D" w:rsidRPr="001A72B8">
        <w:rPr>
          <w:sz w:val="22"/>
          <w:szCs w:val="22"/>
        </w:rPr>
        <w:t xml:space="preserve">событием, которое началось до начала периода страхования или после окончания периода страхования </w:t>
      </w:r>
      <w:r w:rsidR="00236F20">
        <w:rPr>
          <w:sz w:val="22"/>
          <w:szCs w:val="22"/>
        </w:rPr>
        <w:t>настоящего Договора и не затронуло период страхования.</w:t>
      </w:r>
    </w:p>
    <w:p w:rsidR="00C25E0D" w:rsidRDefault="00C25E0D" w:rsidP="00C25E0D">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lastRenderedPageBreak/>
        <w:t>Исключения из страхового покрытия.</w:t>
      </w:r>
    </w:p>
    <w:p w:rsidR="00E0610C" w:rsidRPr="00E0610C" w:rsidRDefault="00E0610C" w:rsidP="00E0610C">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E0610C">
        <w:rPr>
          <w:rFonts w:ascii="Times New Roman" w:eastAsia="Times New Roman" w:hAnsi="Times New Roman"/>
        </w:rPr>
        <w:t>Страховщик выплачивает возмещение за любой ущерб, причинённый застрахованному имуществу в результате любого внезапного и непредвиденного воздействия в соответстви</w:t>
      </w:r>
      <w:r>
        <w:rPr>
          <w:rFonts w:ascii="Times New Roman" w:eastAsia="Times New Roman" w:hAnsi="Times New Roman"/>
        </w:rPr>
        <w:t>и</w:t>
      </w:r>
      <w:r w:rsidRPr="00E0610C">
        <w:rPr>
          <w:rFonts w:ascii="Times New Roman" w:eastAsia="Times New Roman" w:hAnsi="Times New Roman"/>
        </w:rPr>
        <w:t xml:space="preserve"> с </w:t>
      </w:r>
      <w:r w:rsidRPr="001F552B">
        <w:rPr>
          <w:rFonts w:ascii="Times New Roman" w:eastAsia="Times New Roman" w:hAnsi="Times New Roman"/>
        </w:rPr>
        <w:t>п.</w:t>
      </w:r>
      <w:r w:rsidR="007B0F97" w:rsidRPr="001F552B">
        <w:rPr>
          <w:rFonts w:ascii="Times New Roman" w:eastAsia="Times New Roman" w:hAnsi="Times New Roman"/>
        </w:rPr>
        <w:t xml:space="preserve"> </w:t>
      </w:r>
      <w:r w:rsidRPr="001F552B">
        <w:rPr>
          <w:rFonts w:ascii="Times New Roman" w:eastAsia="Times New Roman" w:hAnsi="Times New Roman"/>
        </w:rPr>
        <w:t>3.1.</w:t>
      </w:r>
      <w:r>
        <w:rPr>
          <w:rFonts w:ascii="Times New Roman" w:eastAsia="Times New Roman" w:hAnsi="Times New Roman"/>
        </w:rPr>
        <w:t xml:space="preserve"> Договора</w:t>
      </w:r>
      <w:r w:rsidRPr="00E0610C">
        <w:rPr>
          <w:rFonts w:ascii="Times New Roman" w:eastAsia="Times New Roman" w:hAnsi="Times New Roman"/>
        </w:rPr>
        <w:t>, если оно произошло не в результате:</w:t>
      </w:r>
    </w:p>
    <w:p w:rsidR="00E0610C" w:rsidRDefault="000E6920" w:rsidP="00E0610C">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В</w:t>
      </w:r>
      <w:r w:rsidR="00E0610C" w:rsidRPr="00E0610C">
        <w:rPr>
          <w:rFonts w:ascii="Times New Roman" w:eastAsia="Times New Roman" w:hAnsi="Times New Roman"/>
        </w:rPr>
        <w:t>ойны, военных действий, а также маневров или иных военных мероприятий; гражданской войны, действий вооруженных формирований, народных волнений</w:t>
      </w:r>
      <w:r>
        <w:rPr>
          <w:rFonts w:ascii="Times New Roman" w:eastAsia="Times New Roman" w:hAnsi="Times New Roman"/>
        </w:rPr>
        <w:t>, массовых беспорядков</w:t>
      </w:r>
      <w:r w:rsidR="00E0610C" w:rsidRPr="00E0610C">
        <w:rPr>
          <w:rFonts w:ascii="Times New Roman" w:eastAsia="Times New Roman" w:hAnsi="Times New Roman"/>
        </w:rPr>
        <w:t xml:space="preserve"> </w:t>
      </w:r>
      <w:r w:rsidR="009257FA">
        <w:rPr>
          <w:rFonts w:ascii="Times New Roman" w:eastAsia="Times New Roman" w:hAnsi="Times New Roman"/>
        </w:rPr>
        <w:t xml:space="preserve">и </w:t>
      </w:r>
      <w:r w:rsidR="00E0610C" w:rsidRPr="0068475D">
        <w:rPr>
          <w:rFonts w:ascii="Times New Roman" w:eastAsia="Times New Roman" w:hAnsi="Times New Roman"/>
        </w:rPr>
        <w:t>всякого рода забастовок</w:t>
      </w:r>
      <w:r w:rsidR="00E0610C" w:rsidRPr="00E0610C">
        <w:rPr>
          <w:rFonts w:ascii="Times New Roman" w:eastAsia="Times New Roman" w:hAnsi="Times New Roman"/>
        </w:rPr>
        <w:t>; воздействия мин, бомб, снарядов и иных орудий войны; изъятия, конфискации, реквизиции, национализации, ареста или уничтожения застрахованного имущества по распоряжению гражданских или военных властей; введения чрезвычайного или особого положения, мятежа, бунта, путча, государственного переворота, заговора, восстания или революции;</w:t>
      </w:r>
    </w:p>
    <w:p w:rsidR="00262E62" w:rsidRPr="00CD4BF7" w:rsidRDefault="00262E62" w:rsidP="00CD4BF7">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proofErr w:type="gramStart"/>
      <w:r w:rsidRPr="00CD4BF7">
        <w:rPr>
          <w:rFonts w:ascii="Times New Roman" w:eastAsia="Times New Roman" w:hAnsi="Times New Roman"/>
        </w:rPr>
        <w:t>Наличия недостатков или дефектов, которые были известны Страхователю и явились причиной наступления страхового случая, но о которых не был поставлен в известность Страховщик и которые не были своевременно устранены в сроки, указанные компетентными органами в соответствующих документах.</w:t>
      </w:r>
      <w:proofErr w:type="gramEnd"/>
      <w:r w:rsidRPr="00CD4BF7">
        <w:rPr>
          <w:rFonts w:ascii="Times New Roman" w:eastAsia="Times New Roman" w:hAnsi="Times New Roman"/>
        </w:rPr>
        <w:t xml:space="preserve"> Под известными Страхователю дефектами и недостатками понимаются дефекты и </w:t>
      </w:r>
      <w:proofErr w:type="gramStart"/>
      <w:r w:rsidRPr="00CD4BF7">
        <w:rPr>
          <w:rFonts w:ascii="Times New Roman" w:eastAsia="Times New Roman" w:hAnsi="Times New Roman"/>
        </w:rPr>
        <w:t>недостатки</w:t>
      </w:r>
      <w:proofErr w:type="gramEnd"/>
      <w:r w:rsidRPr="00CD4BF7">
        <w:rPr>
          <w:rFonts w:ascii="Times New Roman" w:eastAsia="Times New Roman" w:hAnsi="Times New Roman"/>
        </w:rPr>
        <w:t xml:space="preserve"> прямо указанные в актах и предписаниях надзорных органов, </w:t>
      </w:r>
      <w:r w:rsidR="00BE4520">
        <w:rPr>
          <w:rFonts w:ascii="Times New Roman" w:eastAsia="Times New Roman" w:hAnsi="Times New Roman"/>
        </w:rPr>
        <w:t xml:space="preserve">в приказах или </w:t>
      </w:r>
      <w:r w:rsidRPr="00CD4BF7">
        <w:rPr>
          <w:rFonts w:ascii="Times New Roman" w:eastAsia="Times New Roman" w:hAnsi="Times New Roman"/>
        </w:rPr>
        <w:t>комиссиях Страхователя;</w:t>
      </w:r>
    </w:p>
    <w:p w:rsidR="000E6920" w:rsidRDefault="000E6920" w:rsidP="00CD4BF7">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sidRPr="00CD4BF7">
        <w:rPr>
          <w:rFonts w:ascii="Times New Roman" w:eastAsia="Times New Roman" w:hAnsi="Times New Roman"/>
        </w:rPr>
        <w:t>Естественного износа, постоянного воздействия эксплуатационных факторов (усталости материала, коррозии, эрозии, накипи, кавитации, ржавчины и др.), кроме случаев, когда вследствие естественного износа отдельных частей застрахованного имущества или постоянного воздействия эксплуатационных факторов на отдельные части застрахованного имущества произошла гибель или повреждение других его частей или другого застрахованного имущества. В размер страховой выплаты в этих случаях не включается стоимость тех частей застрахованного имущества, вследствие естественного износа которых или постоянного воздействия эксплуатационных факторов на которые, произошла гибель или повреждение других его частей или другого застрахованного имущества.</w:t>
      </w:r>
    </w:p>
    <w:p w:rsidR="00ED2BC8" w:rsidRPr="00CD4BF7" w:rsidRDefault="000E6920" w:rsidP="00CD4BF7">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sidRPr="00CD4BF7">
        <w:rPr>
          <w:rFonts w:ascii="Times New Roman" w:eastAsia="Times New Roman" w:hAnsi="Times New Roman"/>
        </w:rPr>
        <w:t>Случаи  гибели, утраты, повреждения застрахованного имущества в результате  разрушения</w:t>
      </w:r>
      <w:r>
        <w:rPr>
          <w:rFonts w:ascii="Times New Roman" w:eastAsia="Times New Roman" w:hAnsi="Times New Roman"/>
        </w:rPr>
        <w:t xml:space="preserve"> </w:t>
      </w:r>
      <w:r w:rsidRPr="00CD4BF7">
        <w:rPr>
          <w:rFonts w:ascii="Times New Roman" w:eastAsia="Times New Roman" w:hAnsi="Times New Roman"/>
        </w:rPr>
        <w:t>(обвала) конструктивных элементов или части здания (сооружении, помещения), которое является застрахованным имуществом или в котором находится застрахованное имущество, вследствие ветхости (износа);</w:t>
      </w:r>
    </w:p>
    <w:p w:rsidR="00E0610C" w:rsidRPr="00E0610C" w:rsidRDefault="000E6920" w:rsidP="00E0610C">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П</w:t>
      </w:r>
      <w:r w:rsidR="00E0610C">
        <w:rPr>
          <w:rFonts w:ascii="Times New Roman" w:eastAsia="Times New Roman" w:hAnsi="Times New Roman"/>
        </w:rPr>
        <w:t xml:space="preserve">рямого умысла </w:t>
      </w:r>
      <w:r w:rsidR="00E0610C" w:rsidRPr="00E0610C">
        <w:rPr>
          <w:rFonts w:ascii="Times New Roman" w:eastAsia="Times New Roman" w:hAnsi="Times New Roman"/>
        </w:rPr>
        <w:t>со стороны Страхователя в лице руководителя предприятия</w:t>
      </w:r>
      <w:r w:rsidR="007B0F97">
        <w:rPr>
          <w:rFonts w:ascii="Times New Roman" w:eastAsia="Times New Roman" w:hAnsi="Times New Roman"/>
        </w:rPr>
        <w:t xml:space="preserve">, </w:t>
      </w:r>
      <w:r w:rsidR="00E0610C" w:rsidRPr="00E0610C">
        <w:rPr>
          <w:rFonts w:ascii="Times New Roman" w:eastAsia="Times New Roman" w:hAnsi="Times New Roman"/>
        </w:rPr>
        <w:t xml:space="preserve">  его полномочных представителей</w:t>
      </w:r>
      <w:r w:rsidR="007B0F97">
        <w:rPr>
          <w:rFonts w:ascii="Times New Roman" w:eastAsia="Times New Roman" w:hAnsi="Times New Roman"/>
        </w:rPr>
        <w:t xml:space="preserve"> или работников Страхователя, непосредственно ответственных за эксплуатацию застрахованного имущества, при условии, что таковой был доказан в судебном порядке, то есть на основании решения суда и/или приговора суда, вступившего в законную силу</w:t>
      </w:r>
      <w:r w:rsidR="00E0610C" w:rsidRPr="00E0610C">
        <w:rPr>
          <w:rFonts w:ascii="Times New Roman" w:eastAsia="Times New Roman" w:hAnsi="Times New Roman"/>
        </w:rPr>
        <w:t>;</w:t>
      </w:r>
    </w:p>
    <w:p w:rsidR="00E0610C" w:rsidRPr="00E0610C" w:rsidRDefault="000E6920" w:rsidP="00E0610C">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Л</w:t>
      </w:r>
      <w:r w:rsidR="00E0610C" w:rsidRPr="00E0610C">
        <w:rPr>
          <w:rFonts w:ascii="Times New Roman" w:eastAsia="Times New Roman" w:hAnsi="Times New Roman"/>
        </w:rPr>
        <w:t>юбого рода загрязнени</w:t>
      </w:r>
      <w:r w:rsidR="008B47D6">
        <w:rPr>
          <w:rFonts w:ascii="Times New Roman" w:eastAsia="Times New Roman" w:hAnsi="Times New Roman"/>
        </w:rPr>
        <w:t>я</w:t>
      </w:r>
      <w:r w:rsidR="00E0610C" w:rsidRPr="00E0610C">
        <w:rPr>
          <w:rFonts w:ascii="Times New Roman" w:eastAsia="Times New Roman" w:hAnsi="Times New Roman"/>
        </w:rPr>
        <w:t xml:space="preserve"> </w:t>
      </w:r>
      <w:r w:rsidR="008B47D6">
        <w:rPr>
          <w:rFonts w:ascii="Times New Roman" w:eastAsia="Times New Roman" w:hAnsi="Times New Roman"/>
        </w:rPr>
        <w:t>(</w:t>
      </w:r>
      <w:r w:rsidR="00E0610C" w:rsidRPr="00E0610C">
        <w:rPr>
          <w:rFonts w:ascii="Times New Roman" w:eastAsia="Times New Roman" w:hAnsi="Times New Roman"/>
        </w:rPr>
        <w:t>или заражени</w:t>
      </w:r>
      <w:r w:rsidR="008B47D6">
        <w:rPr>
          <w:rFonts w:ascii="Times New Roman" w:eastAsia="Times New Roman" w:hAnsi="Times New Roman"/>
        </w:rPr>
        <w:t>я)</w:t>
      </w:r>
      <w:r w:rsidR="00E0610C" w:rsidRPr="00E0610C">
        <w:rPr>
          <w:rFonts w:ascii="Times New Roman" w:eastAsia="Times New Roman" w:hAnsi="Times New Roman"/>
        </w:rPr>
        <w:t xml:space="preserve">, </w:t>
      </w:r>
      <w:r w:rsidR="008B47D6">
        <w:rPr>
          <w:rFonts w:ascii="Times New Roman" w:eastAsia="Times New Roman" w:hAnsi="Times New Roman"/>
        </w:rPr>
        <w:t xml:space="preserve">вызванного </w:t>
      </w:r>
      <w:r w:rsidR="00E0610C" w:rsidRPr="00E0610C">
        <w:rPr>
          <w:rFonts w:ascii="Times New Roman" w:eastAsia="Times New Roman" w:hAnsi="Times New Roman"/>
        </w:rPr>
        <w:t>химическим</w:t>
      </w:r>
      <w:r w:rsidR="008B47D6">
        <w:rPr>
          <w:rFonts w:ascii="Times New Roman" w:eastAsia="Times New Roman" w:hAnsi="Times New Roman"/>
        </w:rPr>
        <w:t>и</w:t>
      </w:r>
      <w:r w:rsidR="00E0610C" w:rsidRPr="00E0610C">
        <w:rPr>
          <w:rFonts w:ascii="Times New Roman" w:eastAsia="Times New Roman" w:hAnsi="Times New Roman"/>
        </w:rPr>
        <w:t xml:space="preserve"> или биологическим</w:t>
      </w:r>
      <w:r w:rsidR="008B47D6">
        <w:rPr>
          <w:rFonts w:ascii="Times New Roman" w:eastAsia="Times New Roman" w:hAnsi="Times New Roman"/>
        </w:rPr>
        <w:t>и</w:t>
      </w:r>
      <w:r w:rsidR="00E0610C" w:rsidRPr="00E0610C">
        <w:rPr>
          <w:rFonts w:ascii="Times New Roman" w:eastAsia="Times New Roman" w:hAnsi="Times New Roman"/>
        </w:rPr>
        <w:t xml:space="preserve"> веществам</w:t>
      </w:r>
      <w:r w:rsidR="008B47D6">
        <w:rPr>
          <w:rFonts w:ascii="Times New Roman" w:eastAsia="Times New Roman" w:hAnsi="Times New Roman"/>
        </w:rPr>
        <w:t>и</w:t>
      </w:r>
      <w:r w:rsidR="00E0610C" w:rsidRPr="00E0610C">
        <w:rPr>
          <w:rFonts w:ascii="Times New Roman" w:eastAsia="Times New Roman" w:hAnsi="Times New Roman"/>
        </w:rPr>
        <w:t xml:space="preserve">, если такое загрязнение </w:t>
      </w:r>
      <w:r w:rsidR="008B47D6">
        <w:rPr>
          <w:rFonts w:ascii="Times New Roman" w:eastAsia="Times New Roman" w:hAnsi="Times New Roman"/>
        </w:rPr>
        <w:t>(</w:t>
      </w:r>
      <w:r w:rsidR="00E0610C" w:rsidRPr="00E0610C">
        <w:rPr>
          <w:rFonts w:ascii="Times New Roman" w:eastAsia="Times New Roman" w:hAnsi="Times New Roman"/>
        </w:rPr>
        <w:t>или заражение</w:t>
      </w:r>
      <w:r w:rsidR="008B47D6">
        <w:rPr>
          <w:rFonts w:ascii="Times New Roman" w:eastAsia="Times New Roman" w:hAnsi="Times New Roman"/>
        </w:rPr>
        <w:t>)</w:t>
      </w:r>
      <w:r w:rsidR="00E0610C" w:rsidRPr="00E0610C">
        <w:rPr>
          <w:rFonts w:ascii="Times New Roman" w:eastAsia="Times New Roman" w:hAnsi="Times New Roman"/>
        </w:rPr>
        <w:t xml:space="preserve"> не яв</w:t>
      </w:r>
      <w:r w:rsidR="008B47D6">
        <w:rPr>
          <w:rFonts w:ascii="Times New Roman" w:eastAsia="Times New Roman" w:hAnsi="Times New Roman"/>
        </w:rPr>
        <w:t xml:space="preserve">илось непосредственным </w:t>
      </w:r>
      <w:r w:rsidR="00E0610C" w:rsidRPr="00E0610C">
        <w:rPr>
          <w:rFonts w:ascii="Times New Roman" w:eastAsia="Times New Roman" w:hAnsi="Times New Roman"/>
        </w:rPr>
        <w:t>следствием</w:t>
      </w:r>
      <w:r w:rsidR="008B47D6">
        <w:rPr>
          <w:rFonts w:ascii="Times New Roman" w:eastAsia="Times New Roman" w:hAnsi="Times New Roman"/>
        </w:rPr>
        <w:t xml:space="preserve"> произошедшего события, рассматриваемого как страховой случай в рамках Договора;</w:t>
      </w:r>
    </w:p>
    <w:p w:rsidR="000E6920" w:rsidRPr="00CD4BF7" w:rsidRDefault="000E6920" w:rsidP="00CD4BF7">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sidRPr="00CD4BF7">
        <w:rPr>
          <w:rFonts w:ascii="Times New Roman" w:eastAsia="Times New Roman" w:hAnsi="Times New Roman"/>
        </w:rPr>
        <w:t>Воздействия ядерного взрыва, радиации или радиоактивного заражения, либо сочетания радиационного воздействия с токсическими, взрывными и</w:t>
      </w:r>
      <w:r w:rsidRPr="00051872">
        <w:rPr>
          <w:rFonts w:ascii="Times New Roman" w:eastAsia="Times New Roman" w:hAnsi="Times New Roman"/>
        </w:rPr>
        <w:t>ли иными опасными воздействиями</w:t>
      </w:r>
      <w:r>
        <w:rPr>
          <w:rFonts w:ascii="Times New Roman" w:eastAsia="Times New Roman" w:hAnsi="Times New Roman"/>
        </w:rPr>
        <w:t>;</w:t>
      </w:r>
    </w:p>
    <w:p w:rsidR="00E0610C" w:rsidRPr="00E0610C" w:rsidRDefault="000E6920" w:rsidP="00E0610C">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О</w:t>
      </w:r>
      <w:r w:rsidR="00E0610C" w:rsidRPr="00E0610C">
        <w:rPr>
          <w:rFonts w:ascii="Times New Roman" w:eastAsia="Times New Roman" w:hAnsi="Times New Roman"/>
        </w:rPr>
        <w:t>седания, растрескивания, сжатия, расширения или вздутия покрытий дорог или тротуаров, а так же фундаментов, стен, несущих конструкций или перекрытий зданий, строений либо инженерных сооружений, если они произошли не в результате внезапного или непредвид</w:t>
      </w:r>
      <w:r w:rsidR="008B47D6">
        <w:rPr>
          <w:rFonts w:ascii="Times New Roman" w:eastAsia="Times New Roman" w:hAnsi="Times New Roman"/>
        </w:rPr>
        <w:t>енного воздействия на них извне;</w:t>
      </w:r>
    </w:p>
    <w:p w:rsidR="00E0610C" w:rsidRPr="00E0610C" w:rsidRDefault="000E6920" w:rsidP="00E0610C">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lastRenderedPageBreak/>
        <w:t>П</w:t>
      </w:r>
      <w:r w:rsidR="00E0610C" w:rsidRPr="00E0610C">
        <w:rPr>
          <w:rFonts w:ascii="Times New Roman" w:eastAsia="Times New Roman" w:hAnsi="Times New Roman"/>
        </w:rPr>
        <w:t>роведения персоналом Страхователя или персоналом подрядных организаций огневых, сварочных</w:t>
      </w:r>
      <w:r w:rsidR="00342E0A">
        <w:rPr>
          <w:rFonts w:ascii="Times New Roman" w:eastAsia="Times New Roman" w:hAnsi="Times New Roman"/>
        </w:rPr>
        <w:t>,</w:t>
      </w:r>
      <w:r w:rsidR="00E0610C" w:rsidRPr="00E0610C">
        <w:rPr>
          <w:rFonts w:ascii="Times New Roman" w:eastAsia="Times New Roman" w:hAnsi="Times New Roman"/>
        </w:rPr>
        <w:t xml:space="preserve"> взрывных</w:t>
      </w:r>
      <w:r w:rsidR="00342E0A">
        <w:rPr>
          <w:rFonts w:ascii="Times New Roman" w:eastAsia="Times New Roman" w:hAnsi="Times New Roman"/>
        </w:rPr>
        <w:t>,</w:t>
      </w:r>
      <w:r w:rsidR="00E0610C" w:rsidRPr="00E0610C">
        <w:rPr>
          <w:rFonts w:ascii="Times New Roman" w:eastAsia="Times New Roman" w:hAnsi="Times New Roman"/>
        </w:rPr>
        <w:t xml:space="preserve"> строительных, монтажных или земляных работ, не связанных с эксплуатацией или проведением </w:t>
      </w:r>
      <w:r w:rsidR="00342E0A">
        <w:rPr>
          <w:rFonts w:ascii="Times New Roman" w:eastAsia="Times New Roman" w:hAnsi="Times New Roman"/>
        </w:rPr>
        <w:t>аварийно-восстановительных работ,</w:t>
      </w:r>
      <w:r w:rsidR="00342E0A" w:rsidRPr="00E0610C">
        <w:rPr>
          <w:rFonts w:ascii="Times New Roman" w:eastAsia="Times New Roman" w:hAnsi="Times New Roman"/>
        </w:rPr>
        <w:t xml:space="preserve"> </w:t>
      </w:r>
      <w:r w:rsidR="00E0610C" w:rsidRPr="00E0610C">
        <w:rPr>
          <w:rFonts w:ascii="Times New Roman" w:eastAsia="Times New Roman" w:hAnsi="Times New Roman"/>
        </w:rPr>
        <w:t>текущих, средних</w:t>
      </w:r>
      <w:r w:rsidR="00342E0A">
        <w:rPr>
          <w:rFonts w:ascii="Times New Roman" w:eastAsia="Times New Roman" w:hAnsi="Times New Roman"/>
        </w:rPr>
        <w:t xml:space="preserve">, </w:t>
      </w:r>
      <w:r w:rsidR="00E0610C" w:rsidRPr="00E0610C">
        <w:rPr>
          <w:rFonts w:ascii="Times New Roman" w:eastAsia="Times New Roman" w:hAnsi="Times New Roman"/>
        </w:rPr>
        <w:t>капитальных ремонтов</w:t>
      </w:r>
      <w:r w:rsidR="00342E0A">
        <w:rPr>
          <w:rFonts w:ascii="Times New Roman" w:eastAsia="Times New Roman" w:hAnsi="Times New Roman"/>
        </w:rPr>
        <w:t xml:space="preserve"> </w:t>
      </w:r>
      <w:r w:rsidR="00E0610C" w:rsidRPr="00E0610C">
        <w:rPr>
          <w:rFonts w:ascii="Times New Roman" w:eastAsia="Times New Roman" w:hAnsi="Times New Roman"/>
        </w:rPr>
        <w:t>застрахованного имущества</w:t>
      </w:r>
      <w:r w:rsidR="00342E0A">
        <w:rPr>
          <w:rFonts w:ascii="Times New Roman" w:eastAsia="Times New Roman" w:hAnsi="Times New Roman"/>
        </w:rPr>
        <w:t xml:space="preserve"> и</w:t>
      </w:r>
      <w:r w:rsidR="00342E0A" w:rsidRPr="00E0610C">
        <w:rPr>
          <w:rFonts w:ascii="Times New Roman" w:eastAsia="Times New Roman" w:hAnsi="Times New Roman"/>
        </w:rPr>
        <w:t xml:space="preserve"> </w:t>
      </w:r>
      <w:r w:rsidR="00E0610C" w:rsidRPr="00E0610C">
        <w:rPr>
          <w:rFonts w:ascii="Times New Roman" w:eastAsia="Times New Roman" w:hAnsi="Times New Roman"/>
        </w:rPr>
        <w:t>проводимых с нарушением установленных норма</w:t>
      </w:r>
      <w:r w:rsidR="008B47D6">
        <w:rPr>
          <w:rFonts w:ascii="Times New Roman" w:eastAsia="Times New Roman" w:hAnsi="Times New Roman"/>
        </w:rPr>
        <w:t>тивных требований;</w:t>
      </w:r>
    </w:p>
    <w:p w:rsidR="00B05061" w:rsidRDefault="00342E0A" w:rsidP="00CD4BF7">
      <w:pPr>
        <w:pStyle w:val="aff2"/>
        <w:widowControl w:val="0"/>
        <w:numPr>
          <w:ilvl w:val="3"/>
          <w:numId w:val="33"/>
        </w:numPr>
        <w:tabs>
          <w:tab w:val="left" w:pos="567"/>
          <w:tab w:val="left" w:pos="1418"/>
        </w:tabs>
        <w:spacing w:before="100"/>
        <w:ind w:left="1985" w:hanging="993"/>
        <w:jc w:val="both"/>
        <w:rPr>
          <w:rFonts w:ascii="Times New Roman" w:eastAsia="Times New Roman" w:hAnsi="Times New Roman"/>
        </w:rPr>
      </w:pPr>
      <w:r>
        <w:rPr>
          <w:rFonts w:ascii="Times New Roman" w:eastAsia="Times New Roman" w:hAnsi="Times New Roman"/>
        </w:rPr>
        <w:t>И</w:t>
      </w:r>
      <w:r w:rsidR="00B05061" w:rsidRPr="00CD4BF7">
        <w:rPr>
          <w:rFonts w:ascii="Times New Roman" w:eastAsia="Times New Roman" w:hAnsi="Times New Roman"/>
        </w:rPr>
        <w:t>счезновения застрахованного имущества, причины которого не подтверждены документами из компетентных органов; его недостачи, обнаруженной при проведении инвентаризации; хищения имущества во время или непосредственно после других страховых случаев.</w:t>
      </w:r>
      <w:r w:rsidR="00B05061">
        <w:rPr>
          <w:rFonts w:ascii="Times New Roman" w:eastAsia="Times New Roman" w:hAnsi="Times New Roman"/>
        </w:rPr>
        <w:t xml:space="preserve"> </w:t>
      </w:r>
      <w:r w:rsidR="00B05061" w:rsidRPr="00CD4BF7">
        <w:rPr>
          <w:rFonts w:ascii="Times New Roman" w:eastAsia="Times New Roman" w:hAnsi="Times New Roman"/>
        </w:rPr>
        <w:t>При этом</w:t>
      </w:r>
      <w:proofErr w:type="gramStart"/>
      <w:r w:rsidR="00B05061" w:rsidRPr="00CD4BF7">
        <w:rPr>
          <w:rFonts w:ascii="Times New Roman" w:eastAsia="Times New Roman" w:hAnsi="Times New Roman"/>
        </w:rPr>
        <w:t>,</w:t>
      </w:r>
      <w:proofErr w:type="gramEnd"/>
      <w:r w:rsidR="00B05061" w:rsidRPr="00CD4BF7">
        <w:rPr>
          <w:rFonts w:ascii="Times New Roman" w:eastAsia="Times New Roman" w:hAnsi="Times New Roman"/>
        </w:rPr>
        <w:t xml:space="preserve"> если хищение застрахованного имущества произойдет во время или непосредственно после других страховых случаев (иных, чем хищение (кража, грабеж, разбой)) и будет возбуждено уголовное дело по факту такого хищения, то такое хищение (кража, грабеж, разбой) будет рассматриваться по настоящему Договору как страховой случай по риску хищения (кража, грабеж, разбой)</w:t>
      </w:r>
      <w:r w:rsidR="00B05061">
        <w:rPr>
          <w:rFonts w:ascii="Times New Roman" w:eastAsia="Times New Roman" w:hAnsi="Times New Roman"/>
        </w:rPr>
        <w:t>;</w:t>
      </w:r>
    </w:p>
    <w:p w:rsidR="00E0610C" w:rsidRDefault="00342E0A" w:rsidP="00CD4BF7">
      <w:pPr>
        <w:pStyle w:val="aff2"/>
        <w:widowControl w:val="0"/>
        <w:numPr>
          <w:ilvl w:val="3"/>
          <w:numId w:val="33"/>
        </w:numPr>
        <w:tabs>
          <w:tab w:val="left" w:pos="567"/>
          <w:tab w:val="left" w:pos="1418"/>
        </w:tabs>
        <w:spacing w:before="100"/>
        <w:ind w:left="1985" w:hanging="993"/>
        <w:jc w:val="both"/>
        <w:rPr>
          <w:rFonts w:ascii="Times New Roman" w:eastAsia="Times New Roman" w:hAnsi="Times New Roman"/>
        </w:rPr>
      </w:pPr>
      <w:r>
        <w:rPr>
          <w:rFonts w:ascii="Times New Roman" w:eastAsia="Times New Roman" w:hAnsi="Times New Roman"/>
        </w:rPr>
        <w:t>Н</w:t>
      </w:r>
      <w:r w:rsidR="00E0610C" w:rsidRPr="00D76371">
        <w:rPr>
          <w:rFonts w:ascii="Times New Roman" w:eastAsia="Times New Roman" w:hAnsi="Times New Roman"/>
        </w:rPr>
        <w:t>аложени</w:t>
      </w:r>
      <w:r w:rsidR="00D76371">
        <w:rPr>
          <w:rFonts w:ascii="Times New Roman" w:eastAsia="Times New Roman" w:hAnsi="Times New Roman"/>
        </w:rPr>
        <w:t>я</w:t>
      </w:r>
      <w:r w:rsidR="00E0610C" w:rsidRPr="00D76371">
        <w:rPr>
          <w:rFonts w:ascii="Times New Roman" w:eastAsia="Times New Roman" w:hAnsi="Times New Roman"/>
        </w:rPr>
        <w:t xml:space="preserve"> на Страхователя или работающ</w:t>
      </w:r>
      <w:r w:rsidR="00D76371">
        <w:rPr>
          <w:rFonts w:ascii="Times New Roman" w:eastAsia="Times New Roman" w:hAnsi="Times New Roman"/>
        </w:rPr>
        <w:t xml:space="preserve">их </w:t>
      </w:r>
      <w:r w:rsidR="00E0610C" w:rsidRPr="00D76371">
        <w:rPr>
          <w:rFonts w:ascii="Times New Roman" w:eastAsia="Times New Roman" w:hAnsi="Times New Roman"/>
        </w:rPr>
        <w:t xml:space="preserve">у него лиц штрафов, неустоек, пени или иных штрафных санкций в денежной форме в соответствии с законодательством или иными распоряжениями властей, действующими на территории страхования. </w:t>
      </w:r>
    </w:p>
    <w:p w:rsidR="00B05061" w:rsidRPr="00B05061" w:rsidRDefault="006B3D0E" w:rsidP="00CD4BF7">
      <w:pPr>
        <w:pStyle w:val="aff2"/>
        <w:widowControl w:val="0"/>
        <w:numPr>
          <w:ilvl w:val="3"/>
          <w:numId w:val="33"/>
        </w:numPr>
        <w:tabs>
          <w:tab w:val="left" w:pos="567"/>
          <w:tab w:val="left" w:pos="1418"/>
        </w:tabs>
        <w:spacing w:before="100"/>
        <w:ind w:left="1985" w:hanging="993"/>
        <w:jc w:val="both"/>
        <w:rPr>
          <w:rFonts w:ascii="Times New Roman" w:eastAsia="Times New Roman" w:hAnsi="Times New Roman"/>
        </w:rPr>
      </w:pPr>
      <w:r>
        <w:rPr>
          <w:rFonts w:ascii="Times New Roman" w:eastAsia="Times New Roman" w:hAnsi="Times New Roman"/>
        </w:rPr>
        <w:t>К</w:t>
      </w:r>
      <w:r w:rsidR="00B05061" w:rsidRPr="00B05061">
        <w:rPr>
          <w:rFonts w:ascii="Times New Roman" w:eastAsia="Times New Roman" w:hAnsi="Times New Roman"/>
        </w:rPr>
        <w:t xml:space="preserve">освенных убытков, возникающих, в частности, из-за задержки в поставке продукции или несвоевременной поставки, неполучения прибыли или выгоды, замедления темпов производства или снижения количества производимых товаров или услуг, даже если такие убытки и явились следствием событий, в </w:t>
      </w:r>
      <w:proofErr w:type="gramStart"/>
      <w:r w:rsidR="00B05061" w:rsidRPr="00B05061">
        <w:rPr>
          <w:rFonts w:ascii="Times New Roman" w:eastAsia="Times New Roman" w:hAnsi="Times New Roman"/>
        </w:rPr>
        <w:t>связи</w:t>
      </w:r>
      <w:proofErr w:type="gramEnd"/>
      <w:r w:rsidR="00B05061" w:rsidRPr="00B05061">
        <w:rPr>
          <w:rFonts w:ascii="Times New Roman" w:eastAsia="Times New Roman" w:hAnsi="Times New Roman"/>
        </w:rPr>
        <w:t xml:space="preserve"> с наступлением которых Страховщик был бы обязан выплачивать возмещение в соответствии с</w:t>
      </w:r>
      <w:r w:rsidR="00B05061">
        <w:rPr>
          <w:rFonts w:ascii="Times New Roman" w:eastAsia="Times New Roman" w:hAnsi="Times New Roman"/>
        </w:rPr>
        <w:t xml:space="preserve"> условиями договора страхования.</w:t>
      </w:r>
    </w:p>
    <w:p w:rsidR="00E0610C" w:rsidRPr="00E0610C" w:rsidRDefault="00E0610C" w:rsidP="00E0610C">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proofErr w:type="gramStart"/>
      <w:r w:rsidRPr="00E0610C">
        <w:rPr>
          <w:rFonts w:ascii="Times New Roman" w:eastAsia="Times New Roman" w:hAnsi="Times New Roman"/>
        </w:rPr>
        <w:t>Не покрывается ущерб по риску «Поломка</w:t>
      </w:r>
      <w:r w:rsidR="00D76371" w:rsidRPr="00D76371">
        <w:rPr>
          <w:rFonts w:ascii="Times New Roman" w:eastAsia="Times New Roman" w:hAnsi="Times New Roman"/>
        </w:rPr>
        <w:t xml:space="preserve"> </w:t>
      </w:r>
      <w:r w:rsidR="00D76371" w:rsidRPr="00C546ED">
        <w:rPr>
          <w:rFonts w:ascii="Times New Roman" w:eastAsia="Times New Roman" w:hAnsi="Times New Roman"/>
        </w:rPr>
        <w:t>машин и оборудования</w:t>
      </w:r>
      <w:r w:rsidRPr="00E0610C">
        <w:rPr>
          <w:rFonts w:ascii="Times New Roman" w:eastAsia="Times New Roman" w:hAnsi="Times New Roman"/>
        </w:rPr>
        <w:t>» (п.</w:t>
      </w:r>
      <w:r w:rsidR="00D76371">
        <w:rPr>
          <w:rFonts w:ascii="Times New Roman" w:eastAsia="Times New Roman" w:hAnsi="Times New Roman"/>
        </w:rPr>
        <w:t xml:space="preserve"> </w:t>
      </w:r>
      <w:r w:rsidRPr="00E0610C">
        <w:rPr>
          <w:rFonts w:ascii="Times New Roman" w:eastAsia="Times New Roman" w:hAnsi="Times New Roman"/>
        </w:rPr>
        <w:t>3.1.</w:t>
      </w:r>
      <w:r w:rsidR="001F552B">
        <w:rPr>
          <w:rFonts w:ascii="Times New Roman" w:eastAsia="Times New Roman" w:hAnsi="Times New Roman"/>
        </w:rPr>
        <w:t>9</w:t>
      </w:r>
      <w:r w:rsidR="00D76371">
        <w:rPr>
          <w:rFonts w:ascii="Times New Roman" w:eastAsia="Times New Roman" w:hAnsi="Times New Roman"/>
        </w:rPr>
        <w:t>.</w:t>
      </w:r>
      <w:proofErr w:type="gramEnd"/>
      <w:r w:rsidR="00D76371">
        <w:rPr>
          <w:rFonts w:ascii="Times New Roman" w:eastAsia="Times New Roman" w:hAnsi="Times New Roman"/>
        </w:rPr>
        <w:t xml:space="preserve"> </w:t>
      </w:r>
      <w:proofErr w:type="gramStart"/>
      <w:r w:rsidR="00D76371">
        <w:rPr>
          <w:rFonts w:ascii="Times New Roman" w:eastAsia="Times New Roman" w:hAnsi="Times New Roman"/>
        </w:rPr>
        <w:t>Договора</w:t>
      </w:r>
      <w:r w:rsidRPr="00E0610C">
        <w:rPr>
          <w:rFonts w:ascii="Times New Roman" w:eastAsia="Times New Roman" w:hAnsi="Times New Roman"/>
        </w:rPr>
        <w:t>), наступивший в результате:</w:t>
      </w:r>
      <w:proofErr w:type="gramEnd"/>
    </w:p>
    <w:p w:rsidR="009D7305" w:rsidRDefault="009D7305" w:rsidP="009D7305">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В</w:t>
      </w:r>
      <w:r w:rsidRPr="00E0610C">
        <w:rPr>
          <w:rFonts w:ascii="Times New Roman" w:eastAsia="Times New Roman" w:hAnsi="Times New Roman"/>
        </w:rPr>
        <w:t>ойны, военных действий, а также маневров или иных военных мероприятий; гражданской войны, действий вооруженных формирований, народных волнений</w:t>
      </w:r>
      <w:r>
        <w:rPr>
          <w:rFonts w:ascii="Times New Roman" w:eastAsia="Times New Roman" w:hAnsi="Times New Roman"/>
        </w:rPr>
        <w:t>, массовых беспорядков</w:t>
      </w:r>
      <w:r w:rsidRPr="00E0610C">
        <w:rPr>
          <w:rFonts w:ascii="Times New Roman" w:eastAsia="Times New Roman" w:hAnsi="Times New Roman"/>
        </w:rPr>
        <w:t xml:space="preserve"> </w:t>
      </w:r>
      <w:r>
        <w:rPr>
          <w:rFonts w:ascii="Times New Roman" w:eastAsia="Times New Roman" w:hAnsi="Times New Roman"/>
        </w:rPr>
        <w:t xml:space="preserve">и </w:t>
      </w:r>
      <w:r w:rsidRPr="0068475D">
        <w:rPr>
          <w:rFonts w:ascii="Times New Roman" w:eastAsia="Times New Roman" w:hAnsi="Times New Roman"/>
        </w:rPr>
        <w:t>всякого рода забастовок</w:t>
      </w:r>
      <w:r w:rsidRPr="00E0610C">
        <w:rPr>
          <w:rFonts w:ascii="Times New Roman" w:eastAsia="Times New Roman" w:hAnsi="Times New Roman"/>
        </w:rPr>
        <w:t>; воздействия мин, бомб, снарядов и иных орудий войны; изъятия, конфискации, реквизиции, национализации, ареста или уничтожения застрахованного имущества по распоряжению гражданских или военных властей; введения чрезвычайного или особого положения, мятежа, бунта, путча, государственного переворота, заговора, восстания или революции;</w:t>
      </w:r>
    </w:p>
    <w:p w:rsidR="00262E62" w:rsidRPr="00682F6E" w:rsidRDefault="00262E62" w:rsidP="00262E62">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proofErr w:type="gramStart"/>
      <w:r w:rsidRPr="00682F6E">
        <w:rPr>
          <w:rFonts w:ascii="Times New Roman" w:eastAsia="Times New Roman" w:hAnsi="Times New Roman"/>
        </w:rPr>
        <w:t>Наличия недостатков или дефектов, которые были известны Страхователю и явились причиной наступления страхового случая, но о которых не был поставлен в известность Страховщик и которые не были своевременно устранены в сроки, указанные компетентными органами в соответствующих документах.</w:t>
      </w:r>
      <w:proofErr w:type="gramEnd"/>
      <w:r w:rsidRPr="00682F6E">
        <w:rPr>
          <w:rFonts w:ascii="Times New Roman" w:eastAsia="Times New Roman" w:hAnsi="Times New Roman"/>
        </w:rPr>
        <w:t xml:space="preserve"> Под известными Страхователю дефектами и недостатками понимаются дефекты и </w:t>
      </w:r>
      <w:proofErr w:type="gramStart"/>
      <w:r w:rsidRPr="00682F6E">
        <w:rPr>
          <w:rFonts w:ascii="Times New Roman" w:eastAsia="Times New Roman" w:hAnsi="Times New Roman"/>
        </w:rPr>
        <w:t>недостатки</w:t>
      </w:r>
      <w:proofErr w:type="gramEnd"/>
      <w:r w:rsidRPr="00682F6E">
        <w:rPr>
          <w:rFonts w:ascii="Times New Roman" w:eastAsia="Times New Roman" w:hAnsi="Times New Roman"/>
        </w:rPr>
        <w:t xml:space="preserve"> прямо указанные в актах и предписаниях надзорных органов, </w:t>
      </w:r>
      <w:r w:rsidR="00BE4520">
        <w:rPr>
          <w:rFonts w:ascii="Times New Roman" w:eastAsia="Times New Roman" w:hAnsi="Times New Roman"/>
        </w:rPr>
        <w:t xml:space="preserve">в приказах или </w:t>
      </w:r>
      <w:r w:rsidRPr="00682F6E">
        <w:rPr>
          <w:rFonts w:ascii="Times New Roman" w:eastAsia="Times New Roman" w:hAnsi="Times New Roman"/>
        </w:rPr>
        <w:t>комиссиях Страхователя;</w:t>
      </w:r>
    </w:p>
    <w:p w:rsidR="006B3D0E" w:rsidRDefault="006B3D0E" w:rsidP="006B3D0E">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sidRPr="00682F6E">
        <w:rPr>
          <w:rFonts w:ascii="Times New Roman" w:eastAsia="Times New Roman" w:hAnsi="Times New Roman"/>
        </w:rPr>
        <w:t xml:space="preserve">Естественного износа, постоянного воздействия эксплуатационных факторов (усталости материала, коррозии, эрозии, накипи, кавитации, ржавчины и др.), кроме случаев, когда вследствие естественного износа отдельных частей застрахованного имущества или постоянного воздействия эксплуатационных факторов на отдельные части застрахованного имущества произошла гибель или повреждение других его частей или другого застрахованного имущества. В размер страховой выплаты в этих случаях не включается стоимость тех частей застрахованного имущества, вследствие естественного износа которых или постоянного воздействия эксплуатационных факторов на которые, произошла гибель или повреждение других его частей или другого </w:t>
      </w:r>
      <w:r w:rsidRPr="00682F6E">
        <w:rPr>
          <w:rFonts w:ascii="Times New Roman" w:eastAsia="Times New Roman" w:hAnsi="Times New Roman"/>
        </w:rPr>
        <w:lastRenderedPageBreak/>
        <w:t>застрахованного имущества.</w:t>
      </w:r>
    </w:p>
    <w:p w:rsidR="00B05061" w:rsidRPr="00550C60" w:rsidRDefault="006B3D0E" w:rsidP="00B05061">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П</w:t>
      </w:r>
      <w:r w:rsidR="00B05061" w:rsidRPr="00550C60">
        <w:rPr>
          <w:rFonts w:ascii="Times New Roman" w:eastAsia="Times New Roman" w:hAnsi="Times New Roman"/>
        </w:rPr>
        <w:t>рямого умысла со стороны Страхователя в лице руководителя предприятия,   его полномочных представителей или работников Страхователя, непосредственно ответственных за эксплуатацию застрахованного имущества, при условии, что таковой был доказан в судебном порядке, то есть на основании решения суда и/или приговора суда, вступившего в законную силу;</w:t>
      </w:r>
    </w:p>
    <w:p w:rsidR="00B05061" w:rsidRPr="00550C60" w:rsidRDefault="006B3D0E" w:rsidP="00B05061">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Л</w:t>
      </w:r>
      <w:r w:rsidR="00B05061" w:rsidRPr="00550C60">
        <w:rPr>
          <w:rFonts w:ascii="Times New Roman" w:eastAsia="Times New Roman" w:hAnsi="Times New Roman"/>
        </w:rPr>
        <w:t>юбого рода загрязнения (или заражения), вызванного химическими или биологическими веществами, если такое загрязнение (или заражение) не явилось непосредственным следствием произошедшего события, рассматриваемого как страховой случай в рамках Договора;</w:t>
      </w:r>
    </w:p>
    <w:p w:rsidR="006B3D0E" w:rsidRPr="00682F6E" w:rsidRDefault="006B3D0E" w:rsidP="006B3D0E">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sidRPr="00682F6E">
        <w:rPr>
          <w:rFonts w:ascii="Times New Roman" w:eastAsia="Times New Roman" w:hAnsi="Times New Roman"/>
        </w:rPr>
        <w:t>Воздействия ядерного взрыва, радиации или радиоактивного заражения, либо сочетания радиационного воздействия с токсическими, взрывными или иными опасными воздействиями</w:t>
      </w:r>
      <w:r>
        <w:rPr>
          <w:rFonts w:ascii="Times New Roman" w:eastAsia="Times New Roman" w:hAnsi="Times New Roman"/>
        </w:rPr>
        <w:t>;</w:t>
      </w:r>
    </w:p>
    <w:p w:rsidR="006B3D0E" w:rsidRPr="00E0610C" w:rsidRDefault="006B3D0E" w:rsidP="006B3D0E">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П</w:t>
      </w:r>
      <w:r w:rsidRPr="00E0610C">
        <w:rPr>
          <w:rFonts w:ascii="Times New Roman" w:eastAsia="Times New Roman" w:hAnsi="Times New Roman"/>
        </w:rPr>
        <w:t>роведения персоналом Страхователя или персоналом подрядных организаций огневых, сварочных</w:t>
      </w:r>
      <w:r>
        <w:rPr>
          <w:rFonts w:ascii="Times New Roman" w:eastAsia="Times New Roman" w:hAnsi="Times New Roman"/>
        </w:rPr>
        <w:t>,</w:t>
      </w:r>
      <w:r w:rsidRPr="00E0610C">
        <w:rPr>
          <w:rFonts w:ascii="Times New Roman" w:eastAsia="Times New Roman" w:hAnsi="Times New Roman"/>
        </w:rPr>
        <w:t xml:space="preserve"> взрывных</w:t>
      </w:r>
      <w:r>
        <w:rPr>
          <w:rFonts w:ascii="Times New Roman" w:eastAsia="Times New Roman" w:hAnsi="Times New Roman"/>
        </w:rPr>
        <w:t>,</w:t>
      </w:r>
      <w:r w:rsidRPr="00E0610C">
        <w:rPr>
          <w:rFonts w:ascii="Times New Roman" w:eastAsia="Times New Roman" w:hAnsi="Times New Roman"/>
        </w:rPr>
        <w:t xml:space="preserve"> строительных, монтажных или земляных работ, не связанных с эксплуатацией или проведением </w:t>
      </w:r>
      <w:r>
        <w:rPr>
          <w:rFonts w:ascii="Times New Roman" w:eastAsia="Times New Roman" w:hAnsi="Times New Roman"/>
        </w:rPr>
        <w:t>аварийно-восстановительных работ,</w:t>
      </w:r>
      <w:r w:rsidRPr="00E0610C">
        <w:rPr>
          <w:rFonts w:ascii="Times New Roman" w:eastAsia="Times New Roman" w:hAnsi="Times New Roman"/>
        </w:rPr>
        <w:t xml:space="preserve"> текущих, средних</w:t>
      </w:r>
      <w:r>
        <w:rPr>
          <w:rFonts w:ascii="Times New Roman" w:eastAsia="Times New Roman" w:hAnsi="Times New Roman"/>
        </w:rPr>
        <w:t xml:space="preserve">, </w:t>
      </w:r>
      <w:r w:rsidRPr="00E0610C">
        <w:rPr>
          <w:rFonts w:ascii="Times New Roman" w:eastAsia="Times New Roman" w:hAnsi="Times New Roman"/>
        </w:rPr>
        <w:t>капитальных ремонтов</w:t>
      </w:r>
      <w:r>
        <w:rPr>
          <w:rFonts w:ascii="Times New Roman" w:eastAsia="Times New Roman" w:hAnsi="Times New Roman"/>
        </w:rPr>
        <w:t xml:space="preserve"> </w:t>
      </w:r>
      <w:r w:rsidRPr="00E0610C">
        <w:rPr>
          <w:rFonts w:ascii="Times New Roman" w:eastAsia="Times New Roman" w:hAnsi="Times New Roman"/>
        </w:rPr>
        <w:t>застрахованного имущества</w:t>
      </w:r>
      <w:r>
        <w:rPr>
          <w:rFonts w:ascii="Times New Roman" w:eastAsia="Times New Roman" w:hAnsi="Times New Roman"/>
        </w:rPr>
        <w:t xml:space="preserve"> и</w:t>
      </w:r>
      <w:r w:rsidRPr="00E0610C">
        <w:rPr>
          <w:rFonts w:ascii="Times New Roman" w:eastAsia="Times New Roman" w:hAnsi="Times New Roman"/>
        </w:rPr>
        <w:t xml:space="preserve"> проводимых с нарушением установленных норма</w:t>
      </w:r>
      <w:r>
        <w:rPr>
          <w:rFonts w:ascii="Times New Roman" w:eastAsia="Times New Roman" w:hAnsi="Times New Roman"/>
        </w:rPr>
        <w:t>тивных требований;</w:t>
      </w:r>
    </w:p>
    <w:p w:rsidR="00B05061" w:rsidRPr="00550C60" w:rsidRDefault="006B3D0E" w:rsidP="00B05061">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И</w:t>
      </w:r>
      <w:r w:rsidR="00B05061" w:rsidRPr="00BC57D8">
        <w:rPr>
          <w:rFonts w:ascii="Times New Roman" w:eastAsia="Times New Roman" w:hAnsi="Times New Roman"/>
        </w:rPr>
        <w:t>счезновения застрахованного имущества, причины которого не подтверждены документами из компетентных органов; его недостачи, обнаруженной при проведении инвентаризации; хищения имущества во время или непосредственно после других страховых случаев. При этом</w:t>
      </w:r>
      <w:proofErr w:type="gramStart"/>
      <w:r w:rsidR="00B05061" w:rsidRPr="00BC57D8">
        <w:rPr>
          <w:rFonts w:ascii="Times New Roman" w:eastAsia="Times New Roman" w:hAnsi="Times New Roman"/>
        </w:rPr>
        <w:t>,</w:t>
      </w:r>
      <w:proofErr w:type="gramEnd"/>
      <w:r w:rsidR="00B05061" w:rsidRPr="00BC57D8">
        <w:rPr>
          <w:rFonts w:ascii="Times New Roman" w:eastAsia="Times New Roman" w:hAnsi="Times New Roman"/>
        </w:rPr>
        <w:t xml:space="preserve"> если хищение застрахованного имущества </w:t>
      </w:r>
      <w:r w:rsidR="00B05061" w:rsidRPr="00FA4BF7">
        <w:rPr>
          <w:rFonts w:ascii="Times New Roman" w:eastAsia="Times New Roman" w:hAnsi="Times New Roman"/>
        </w:rPr>
        <w:t>произойдет во время или непосредственно после других страховых случаев (иных, чем хищение (кража, грабеж, разбой)) и будет возбуждено уголовное дело по факту такого хищения, то такое хищение (кража, грабеж, разбой) будет рассматриваться по настоящему Догов</w:t>
      </w:r>
      <w:r w:rsidR="00B05061" w:rsidRPr="00550C60">
        <w:rPr>
          <w:rFonts w:ascii="Times New Roman" w:eastAsia="Times New Roman" w:hAnsi="Times New Roman"/>
        </w:rPr>
        <w:t>ору как страховой случай по риску хищения (кража, грабеж, разбой);</w:t>
      </w:r>
    </w:p>
    <w:p w:rsidR="00B05061" w:rsidRPr="00550C60" w:rsidRDefault="006B3D0E" w:rsidP="00CD4BF7">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Н</w:t>
      </w:r>
      <w:r w:rsidR="00B05061" w:rsidRPr="00550C60">
        <w:rPr>
          <w:rFonts w:ascii="Times New Roman" w:eastAsia="Times New Roman" w:hAnsi="Times New Roman"/>
        </w:rPr>
        <w:t xml:space="preserve">аложения на Страхователя или работающих у него лиц штрафов, неустоек, пени или иных штрафных санкций в денежной форме в соответствии с законодательством или иными распоряжениями властей, действующими на территории страхования. </w:t>
      </w:r>
    </w:p>
    <w:p w:rsidR="00BE4CA9" w:rsidRPr="00CD4BF7" w:rsidRDefault="006B3D0E" w:rsidP="00CD4BF7">
      <w:pPr>
        <w:pStyle w:val="aff2"/>
        <w:widowControl w:val="0"/>
        <w:numPr>
          <w:ilvl w:val="3"/>
          <w:numId w:val="33"/>
        </w:numPr>
        <w:tabs>
          <w:tab w:val="left" w:pos="567"/>
          <w:tab w:val="left" w:pos="1418"/>
        </w:tabs>
        <w:spacing w:before="100"/>
        <w:ind w:left="1985"/>
        <w:jc w:val="both"/>
        <w:rPr>
          <w:rFonts w:ascii="Times New Roman" w:hAnsi="Times New Roman"/>
        </w:rPr>
      </w:pPr>
      <w:r>
        <w:rPr>
          <w:rFonts w:ascii="Times New Roman" w:eastAsia="Times New Roman" w:hAnsi="Times New Roman"/>
        </w:rPr>
        <w:t>П</w:t>
      </w:r>
      <w:r w:rsidR="00E0610C" w:rsidRPr="00CD4BF7">
        <w:rPr>
          <w:rFonts w:ascii="Times New Roman" w:eastAsia="Times New Roman" w:hAnsi="Times New Roman"/>
        </w:rPr>
        <w:t>роведения испытан</w:t>
      </w:r>
      <w:r w:rsidR="00C45F83" w:rsidRPr="00CD4BF7">
        <w:rPr>
          <w:rFonts w:ascii="Times New Roman" w:eastAsia="Times New Roman" w:hAnsi="Times New Roman"/>
        </w:rPr>
        <w:t>ий или экспериментальных работ</w:t>
      </w:r>
      <w:r w:rsidR="00BE4CA9" w:rsidRPr="00CD4BF7">
        <w:rPr>
          <w:rFonts w:ascii="Times New Roman" w:eastAsia="Times New Roman" w:hAnsi="Times New Roman"/>
        </w:rPr>
        <w:t xml:space="preserve">. Под данное исключение не попадают поломки машин и оборудования, произошедшие во время </w:t>
      </w:r>
      <w:proofErr w:type="spellStart"/>
      <w:r w:rsidR="00BE4CA9" w:rsidRPr="00CD4BF7">
        <w:rPr>
          <w:rFonts w:ascii="Times New Roman" w:eastAsia="Times New Roman" w:hAnsi="Times New Roman"/>
        </w:rPr>
        <w:t>дефектационных</w:t>
      </w:r>
      <w:proofErr w:type="spellEnd"/>
      <w:r w:rsidR="00BE4CA9" w:rsidRPr="00CD4BF7">
        <w:rPr>
          <w:rFonts w:ascii="Times New Roman" w:eastAsia="Times New Roman" w:hAnsi="Times New Roman"/>
        </w:rPr>
        <w:t xml:space="preserve"> работ при выводе оборудования в ремонт, пуско-наладочных работ, тестирования и сдаточных испытаний на территории страхования после окончания плановых и авар</w:t>
      </w:r>
      <w:r w:rsidR="00BE4CA9" w:rsidRPr="00596183">
        <w:rPr>
          <w:rFonts w:ascii="Times New Roman" w:eastAsia="Times New Roman" w:hAnsi="Times New Roman"/>
        </w:rPr>
        <w:t>ийно-восстановительных ремонтов</w:t>
      </w:r>
      <w:r w:rsidR="00BE4CA9">
        <w:rPr>
          <w:rFonts w:ascii="Times New Roman" w:eastAsia="Times New Roman" w:hAnsi="Times New Roman"/>
        </w:rPr>
        <w:t>.</w:t>
      </w:r>
    </w:p>
    <w:p w:rsidR="00E0610C" w:rsidRPr="00FA4BF7" w:rsidRDefault="006B3D0E" w:rsidP="00CD4BF7">
      <w:pPr>
        <w:pStyle w:val="aff2"/>
        <w:widowControl w:val="0"/>
        <w:numPr>
          <w:ilvl w:val="3"/>
          <w:numId w:val="33"/>
        </w:numPr>
        <w:tabs>
          <w:tab w:val="left" w:pos="567"/>
          <w:tab w:val="left" w:pos="1418"/>
        </w:tabs>
        <w:spacing w:before="100"/>
        <w:ind w:left="1985" w:hanging="993"/>
        <w:jc w:val="both"/>
        <w:rPr>
          <w:rFonts w:ascii="Times New Roman" w:eastAsia="Times New Roman" w:hAnsi="Times New Roman"/>
        </w:rPr>
      </w:pPr>
      <w:r>
        <w:rPr>
          <w:rFonts w:ascii="Times New Roman" w:eastAsia="Times New Roman" w:hAnsi="Times New Roman"/>
        </w:rPr>
        <w:t>О</w:t>
      </w:r>
      <w:r w:rsidR="00E0610C" w:rsidRPr="00596183">
        <w:rPr>
          <w:rFonts w:ascii="Times New Roman" w:eastAsia="Times New Roman" w:hAnsi="Times New Roman"/>
        </w:rPr>
        <w:t xml:space="preserve">шибок, недостатков или дефектов, которые были известны Страхователю или его представителям до наступления страхового случая, в частности, в результате использования </w:t>
      </w:r>
      <w:r w:rsidR="00E0610C" w:rsidRPr="006853AC">
        <w:rPr>
          <w:rFonts w:ascii="Times New Roman" w:eastAsia="Times New Roman" w:hAnsi="Times New Roman"/>
        </w:rPr>
        <w:t xml:space="preserve">заведомо поврежденных машин, узлов, инструментов. Под известными Страхователю дефектами и недостатками понимаются дефекты и </w:t>
      </w:r>
      <w:proofErr w:type="gramStart"/>
      <w:r w:rsidR="00E0610C" w:rsidRPr="006853AC">
        <w:rPr>
          <w:rFonts w:ascii="Times New Roman" w:eastAsia="Times New Roman" w:hAnsi="Times New Roman"/>
        </w:rPr>
        <w:t>недостатки</w:t>
      </w:r>
      <w:proofErr w:type="gramEnd"/>
      <w:r w:rsidR="00E0610C" w:rsidRPr="006853AC">
        <w:rPr>
          <w:rFonts w:ascii="Times New Roman" w:eastAsia="Times New Roman" w:hAnsi="Times New Roman"/>
        </w:rPr>
        <w:t xml:space="preserve"> прямо указанные в актах и предписаниях надзорных органов, комиссиях Страхователя, в приказах Страхователя или иной нормат</w:t>
      </w:r>
      <w:r w:rsidR="00E0610C" w:rsidRPr="00FA4BF7">
        <w:rPr>
          <w:rFonts w:ascii="Times New Roman" w:eastAsia="Times New Roman" w:hAnsi="Times New Roman"/>
        </w:rPr>
        <w:t>ивно-распорядительной документации;</w:t>
      </w:r>
    </w:p>
    <w:p w:rsidR="00611675" w:rsidRPr="00550C60" w:rsidRDefault="006B3D0E" w:rsidP="00CD4BF7">
      <w:pPr>
        <w:pStyle w:val="aff2"/>
        <w:widowControl w:val="0"/>
        <w:numPr>
          <w:ilvl w:val="3"/>
          <w:numId w:val="33"/>
        </w:numPr>
        <w:tabs>
          <w:tab w:val="left" w:pos="567"/>
          <w:tab w:val="left" w:pos="1418"/>
        </w:tabs>
        <w:spacing w:before="100"/>
        <w:ind w:left="1985" w:hanging="993"/>
        <w:jc w:val="both"/>
        <w:rPr>
          <w:rFonts w:ascii="Times New Roman" w:eastAsia="Times New Roman" w:hAnsi="Times New Roman"/>
        </w:rPr>
      </w:pPr>
      <w:r>
        <w:rPr>
          <w:rFonts w:ascii="Times New Roman" w:eastAsia="Times New Roman" w:hAnsi="Times New Roman"/>
        </w:rPr>
        <w:t>К</w:t>
      </w:r>
      <w:r w:rsidR="00BC57D8" w:rsidRPr="00BC57D8">
        <w:rPr>
          <w:rFonts w:ascii="Times New Roman" w:eastAsia="Times New Roman" w:hAnsi="Times New Roman"/>
        </w:rPr>
        <w:t xml:space="preserve">освенных </w:t>
      </w:r>
      <w:r w:rsidR="00215D96" w:rsidRPr="00BC57D8">
        <w:rPr>
          <w:rFonts w:ascii="Times New Roman" w:eastAsia="Times New Roman" w:hAnsi="Times New Roman"/>
        </w:rPr>
        <w:t>убытков, возникающих, в частности, из-за задержки в поставке продукции или несвоевременной постав</w:t>
      </w:r>
      <w:r w:rsidR="00215D96" w:rsidRPr="00FA4BF7">
        <w:rPr>
          <w:rFonts w:ascii="Times New Roman" w:eastAsia="Times New Roman" w:hAnsi="Times New Roman"/>
        </w:rPr>
        <w:t xml:space="preserve">ки, неполучения прибыли или выгоды, замедления темпов производства или снижения количества производимых товаров или услуг, даже если такие убытки и явились следствием событий, в </w:t>
      </w:r>
      <w:proofErr w:type="gramStart"/>
      <w:r w:rsidR="00215D96" w:rsidRPr="00FA4BF7">
        <w:rPr>
          <w:rFonts w:ascii="Times New Roman" w:eastAsia="Times New Roman" w:hAnsi="Times New Roman"/>
        </w:rPr>
        <w:t>связи</w:t>
      </w:r>
      <w:proofErr w:type="gramEnd"/>
      <w:r w:rsidR="00215D96" w:rsidRPr="00FA4BF7">
        <w:rPr>
          <w:rFonts w:ascii="Times New Roman" w:eastAsia="Times New Roman" w:hAnsi="Times New Roman"/>
        </w:rPr>
        <w:t xml:space="preserve"> с наступлением которых Страховщик был бы обязан выплачивать возмещение в</w:t>
      </w:r>
      <w:r w:rsidR="00215D96" w:rsidRPr="00550C60">
        <w:rPr>
          <w:rFonts w:ascii="Times New Roman" w:eastAsia="Times New Roman" w:hAnsi="Times New Roman"/>
        </w:rPr>
        <w:t xml:space="preserve"> соответствии с</w:t>
      </w:r>
      <w:r w:rsidR="00611675" w:rsidRPr="00550C60">
        <w:rPr>
          <w:rFonts w:ascii="Times New Roman" w:eastAsia="Times New Roman" w:hAnsi="Times New Roman"/>
        </w:rPr>
        <w:t xml:space="preserve"> условиями договора страхования;</w:t>
      </w:r>
    </w:p>
    <w:p w:rsidR="00611675" w:rsidRPr="00BC57D8" w:rsidRDefault="006B3D0E" w:rsidP="00CD4BF7">
      <w:pPr>
        <w:pStyle w:val="aff2"/>
        <w:widowControl w:val="0"/>
        <w:numPr>
          <w:ilvl w:val="3"/>
          <w:numId w:val="33"/>
        </w:numPr>
        <w:tabs>
          <w:tab w:val="left" w:pos="567"/>
          <w:tab w:val="left" w:pos="1418"/>
        </w:tabs>
        <w:spacing w:before="100"/>
        <w:ind w:left="1985" w:hanging="993"/>
        <w:jc w:val="both"/>
        <w:rPr>
          <w:rFonts w:ascii="Times New Roman" w:eastAsia="Times New Roman" w:hAnsi="Times New Roman"/>
        </w:rPr>
      </w:pPr>
      <w:r>
        <w:rPr>
          <w:rFonts w:ascii="Times New Roman" w:eastAsia="Times New Roman" w:hAnsi="Times New Roman"/>
        </w:rPr>
        <w:lastRenderedPageBreak/>
        <w:t>П</w:t>
      </w:r>
      <w:r w:rsidR="00BC57D8" w:rsidRPr="00BC57D8">
        <w:rPr>
          <w:rFonts w:ascii="Times New Roman" w:eastAsia="Times New Roman" w:hAnsi="Times New Roman"/>
        </w:rPr>
        <w:t>овреждения</w:t>
      </w:r>
      <w:r w:rsidR="00611675" w:rsidRPr="00BC57D8">
        <w:rPr>
          <w:rFonts w:ascii="Times New Roman" w:eastAsia="Times New Roman" w:hAnsi="Times New Roman"/>
        </w:rPr>
        <w:t>, уничтожения и/или утраты застрахованного имущества в ходе строительных или монтажных работ, а также работ по реконструкции или переоборудованию застрахованного имущества;</w:t>
      </w:r>
    </w:p>
    <w:p w:rsidR="00C45F83" w:rsidRDefault="006B3D0E" w:rsidP="00CD4BF7">
      <w:pPr>
        <w:pStyle w:val="aff2"/>
        <w:widowControl w:val="0"/>
        <w:numPr>
          <w:ilvl w:val="3"/>
          <w:numId w:val="33"/>
        </w:numPr>
        <w:tabs>
          <w:tab w:val="left" w:pos="567"/>
          <w:tab w:val="left" w:pos="1418"/>
        </w:tabs>
        <w:spacing w:before="100"/>
        <w:ind w:left="1985" w:hanging="993"/>
        <w:jc w:val="both"/>
        <w:rPr>
          <w:rFonts w:ascii="Times New Roman" w:eastAsia="Times New Roman" w:hAnsi="Times New Roman"/>
        </w:rPr>
      </w:pPr>
      <w:r>
        <w:rPr>
          <w:rFonts w:ascii="Times New Roman" w:eastAsia="Times New Roman" w:hAnsi="Times New Roman"/>
        </w:rPr>
        <w:t>С</w:t>
      </w:r>
      <w:r w:rsidR="00C45F83" w:rsidRPr="00FA4BF7">
        <w:rPr>
          <w:rFonts w:ascii="Times New Roman" w:eastAsia="Times New Roman" w:hAnsi="Times New Roman"/>
        </w:rPr>
        <w:t>трахование не распространяется на сменные детали и инструмент, ленты транспортеров, фильтры, абразивные круги, пуансоны, матрицы, ремни</w:t>
      </w:r>
      <w:r w:rsidR="00687B97">
        <w:rPr>
          <w:rFonts w:ascii="Times New Roman" w:eastAsia="Times New Roman" w:hAnsi="Times New Roman"/>
        </w:rPr>
        <w:t>, подшипники</w:t>
      </w:r>
      <w:r w:rsidR="00C45F83" w:rsidRPr="00FA4BF7">
        <w:rPr>
          <w:rFonts w:ascii="Times New Roman" w:eastAsia="Times New Roman" w:hAnsi="Times New Roman"/>
        </w:rPr>
        <w:t xml:space="preserve"> и другие предметы, подверженные повышенному износу</w:t>
      </w:r>
      <w:r w:rsidR="0068475D">
        <w:rPr>
          <w:rFonts w:ascii="Times New Roman" w:eastAsia="Times New Roman" w:hAnsi="Times New Roman"/>
        </w:rPr>
        <w:t xml:space="preserve">, </w:t>
      </w:r>
      <w:r>
        <w:rPr>
          <w:rFonts w:ascii="Times New Roman" w:eastAsia="Times New Roman" w:hAnsi="Times New Roman"/>
        </w:rPr>
        <w:t>за исключением указанных в п. 3.1.</w:t>
      </w:r>
      <w:r w:rsidR="001F552B">
        <w:rPr>
          <w:rFonts w:ascii="Times New Roman" w:eastAsia="Times New Roman" w:hAnsi="Times New Roman"/>
        </w:rPr>
        <w:t>9</w:t>
      </w:r>
      <w:r>
        <w:rPr>
          <w:rFonts w:ascii="Times New Roman" w:eastAsia="Times New Roman" w:hAnsi="Times New Roman"/>
        </w:rPr>
        <w:t xml:space="preserve">.1.13. настоящего Договора, </w:t>
      </w:r>
      <w:r w:rsidR="00C45F83" w:rsidRPr="00FA4BF7">
        <w:rPr>
          <w:rFonts w:ascii="Times New Roman" w:eastAsia="Times New Roman" w:hAnsi="Times New Roman"/>
        </w:rPr>
        <w:t>если их повреждение не повлекло наступление страхового случая.</w:t>
      </w:r>
    </w:p>
    <w:p w:rsidR="009C1E4F" w:rsidRDefault="00C71B89" w:rsidP="002E5BB4">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С</w:t>
      </w:r>
      <w:r w:rsidR="009C1E4F" w:rsidRPr="002E5BB4">
        <w:rPr>
          <w:rFonts w:ascii="Times New Roman" w:eastAsia="Times New Roman" w:hAnsi="Times New Roman"/>
        </w:rPr>
        <w:t>писок исключений, указанный в пунктах</w:t>
      </w:r>
      <w:r w:rsidR="002E5BB4" w:rsidRPr="002E5BB4">
        <w:rPr>
          <w:rFonts w:ascii="Times New Roman" w:eastAsia="Times New Roman" w:hAnsi="Times New Roman"/>
        </w:rPr>
        <w:t xml:space="preserve"> 3.</w:t>
      </w:r>
      <w:r w:rsidR="00687B97">
        <w:rPr>
          <w:rFonts w:ascii="Times New Roman" w:eastAsia="Times New Roman" w:hAnsi="Times New Roman"/>
        </w:rPr>
        <w:t>4</w:t>
      </w:r>
      <w:r w:rsidR="002E5BB4" w:rsidRPr="002E5BB4">
        <w:rPr>
          <w:rFonts w:ascii="Times New Roman" w:eastAsia="Times New Roman" w:hAnsi="Times New Roman"/>
        </w:rPr>
        <w:t>.1</w:t>
      </w:r>
      <w:r w:rsidR="00687B97">
        <w:rPr>
          <w:rFonts w:ascii="Times New Roman" w:eastAsia="Times New Roman" w:hAnsi="Times New Roman"/>
        </w:rPr>
        <w:t xml:space="preserve"> и 3.4.2. настоящего</w:t>
      </w:r>
      <w:r w:rsidR="009C1E4F" w:rsidRPr="002E5BB4">
        <w:rPr>
          <w:rFonts w:ascii="Times New Roman" w:eastAsia="Times New Roman" w:hAnsi="Times New Roman"/>
        </w:rPr>
        <w:t xml:space="preserve"> Договора, не может быть расширен Страховщиком – вне зависимости от того какие исключения указаны в Правилах Страховщика, они не могут дополнять или уточнять исключения, указанные в пунктах </w:t>
      </w:r>
      <w:r w:rsidR="00687B97" w:rsidRPr="002E5BB4">
        <w:rPr>
          <w:rFonts w:ascii="Times New Roman" w:eastAsia="Times New Roman" w:hAnsi="Times New Roman"/>
        </w:rPr>
        <w:t>3.</w:t>
      </w:r>
      <w:r w:rsidR="00687B97">
        <w:rPr>
          <w:rFonts w:ascii="Times New Roman" w:eastAsia="Times New Roman" w:hAnsi="Times New Roman"/>
        </w:rPr>
        <w:t>4</w:t>
      </w:r>
      <w:r w:rsidR="00687B97" w:rsidRPr="002E5BB4">
        <w:rPr>
          <w:rFonts w:ascii="Times New Roman" w:eastAsia="Times New Roman" w:hAnsi="Times New Roman"/>
        </w:rPr>
        <w:t>.1</w:t>
      </w:r>
      <w:r w:rsidR="00687B97">
        <w:rPr>
          <w:rFonts w:ascii="Times New Roman" w:eastAsia="Times New Roman" w:hAnsi="Times New Roman"/>
        </w:rPr>
        <w:t xml:space="preserve"> и 3.4.2. настоящего</w:t>
      </w:r>
      <w:r w:rsidR="00687B97" w:rsidRPr="002E5BB4">
        <w:rPr>
          <w:rFonts w:ascii="Times New Roman" w:eastAsia="Times New Roman" w:hAnsi="Times New Roman"/>
        </w:rPr>
        <w:t xml:space="preserve"> Договора</w:t>
      </w:r>
      <w:r w:rsidR="002E5BB4">
        <w:rPr>
          <w:rFonts w:ascii="Times New Roman" w:eastAsia="Times New Roman" w:hAnsi="Times New Roman"/>
        </w:rPr>
        <w:t>.</w:t>
      </w:r>
    </w:p>
    <w:p w:rsidR="00A8737B" w:rsidRDefault="00A8737B" w:rsidP="00A8737B">
      <w:pPr>
        <w:pStyle w:val="aff2"/>
        <w:widowControl w:val="0"/>
        <w:tabs>
          <w:tab w:val="left" w:pos="567"/>
          <w:tab w:val="left" w:pos="1418"/>
        </w:tabs>
        <w:spacing w:before="100"/>
        <w:ind w:left="1276"/>
        <w:jc w:val="both"/>
        <w:rPr>
          <w:rFonts w:ascii="Times New Roman" w:eastAsia="Times New Roman" w:hAnsi="Times New Roman"/>
        </w:rPr>
      </w:pPr>
    </w:p>
    <w:p w:rsidR="00350C1E" w:rsidRPr="00350C1E" w:rsidRDefault="00350C1E" w:rsidP="00350C1E">
      <w:pPr>
        <w:pStyle w:val="aff2"/>
        <w:numPr>
          <w:ilvl w:val="0"/>
          <w:numId w:val="33"/>
        </w:numPr>
        <w:tabs>
          <w:tab w:val="left" w:pos="709"/>
          <w:tab w:val="left" w:pos="1418"/>
        </w:tabs>
        <w:suppressAutoHyphens/>
        <w:spacing w:before="100"/>
        <w:jc w:val="center"/>
        <w:outlineLvl w:val="0"/>
        <w:rPr>
          <w:rFonts w:ascii="Times New Roman" w:eastAsia="Times New Roman" w:hAnsi="Times New Roman"/>
          <w:b/>
        </w:rPr>
      </w:pPr>
      <w:r w:rsidRPr="00350C1E">
        <w:rPr>
          <w:rFonts w:ascii="Times New Roman" w:eastAsia="Times New Roman" w:hAnsi="Times New Roman"/>
          <w:b/>
        </w:rPr>
        <w:t>СТРАХОВАЯ СУММА, ЛИМИТЫ</w:t>
      </w:r>
      <w:r w:rsidR="00A868E6">
        <w:rPr>
          <w:rFonts w:ascii="Times New Roman" w:eastAsia="Times New Roman" w:hAnsi="Times New Roman"/>
          <w:b/>
        </w:rPr>
        <w:t xml:space="preserve"> ОТВЕТСТВЕННОСТИ</w:t>
      </w:r>
      <w:r w:rsidRPr="00350C1E">
        <w:rPr>
          <w:rFonts w:ascii="Times New Roman" w:eastAsia="Times New Roman" w:hAnsi="Times New Roman"/>
          <w:b/>
        </w:rPr>
        <w:t>, ФРАНШИЗА</w:t>
      </w:r>
    </w:p>
    <w:p w:rsidR="00A868E6" w:rsidRDefault="00A868E6" w:rsidP="00350C1E">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t>Страховая сумма.</w:t>
      </w:r>
    </w:p>
    <w:p w:rsidR="002D70B8" w:rsidRDefault="00350C1E" w:rsidP="00A868E6">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350C1E">
        <w:rPr>
          <w:rFonts w:ascii="Times New Roman" w:eastAsia="Times New Roman" w:hAnsi="Times New Roman"/>
        </w:rPr>
        <w:t>Общая страховая сумма</w:t>
      </w:r>
      <w:r w:rsidR="00D632CC">
        <w:rPr>
          <w:rFonts w:ascii="Times New Roman" w:eastAsia="Times New Roman" w:hAnsi="Times New Roman"/>
        </w:rPr>
        <w:t xml:space="preserve">, в пределах которой Страховщик обязуется выплатить страховое возмещение при наступлении страхового случая, </w:t>
      </w:r>
      <w:r w:rsidRPr="00350C1E">
        <w:rPr>
          <w:rFonts w:ascii="Times New Roman" w:eastAsia="Times New Roman" w:hAnsi="Times New Roman"/>
        </w:rPr>
        <w:t xml:space="preserve"> </w:t>
      </w:r>
      <w:r>
        <w:rPr>
          <w:rFonts w:ascii="Times New Roman" w:eastAsia="Times New Roman" w:hAnsi="Times New Roman"/>
        </w:rPr>
        <w:t xml:space="preserve">по настоящему Договору </w:t>
      </w:r>
      <w:r w:rsidRPr="00350C1E">
        <w:rPr>
          <w:rFonts w:ascii="Times New Roman" w:eastAsia="Times New Roman" w:hAnsi="Times New Roman"/>
        </w:rPr>
        <w:t>устанавливается</w:t>
      </w:r>
      <w:r w:rsidR="00D632CC">
        <w:rPr>
          <w:rFonts w:ascii="Times New Roman" w:eastAsia="Times New Roman" w:hAnsi="Times New Roman"/>
        </w:rPr>
        <w:t xml:space="preserve"> в</w:t>
      </w:r>
      <w:r w:rsidR="002D70B8" w:rsidRPr="002D70B8">
        <w:rPr>
          <w:rFonts w:ascii="Times New Roman" w:eastAsia="Times New Roman" w:hAnsi="Times New Roman"/>
        </w:rPr>
        <w:t xml:space="preserve"> </w:t>
      </w:r>
      <w:r w:rsidR="002D70B8">
        <w:rPr>
          <w:rFonts w:ascii="Times New Roman" w:eastAsia="Times New Roman" w:hAnsi="Times New Roman"/>
        </w:rPr>
        <w:t xml:space="preserve">следующем </w:t>
      </w:r>
      <w:r w:rsidR="00D632CC">
        <w:rPr>
          <w:rFonts w:ascii="Times New Roman" w:eastAsia="Times New Roman" w:hAnsi="Times New Roman"/>
        </w:rPr>
        <w:t xml:space="preserve"> размере</w:t>
      </w:r>
      <w:r w:rsidR="002D70B8">
        <w:rPr>
          <w:rFonts w:ascii="Times New Roman" w:eastAsia="Times New Roman" w:hAnsi="Times New Roman"/>
        </w:rPr>
        <w:t>:</w:t>
      </w:r>
    </w:p>
    <w:tbl>
      <w:tblPr>
        <w:tblStyle w:val="aff6"/>
        <w:tblW w:w="0" w:type="auto"/>
        <w:tblInd w:w="1276" w:type="dxa"/>
        <w:tblLook w:val="04A0" w:firstRow="1" w:lastRow="0" w:firstColumn="1" w:lastColumn="0" w:noHBand="0" w:noVBand="1"/>
      </w:tblPr>
      <w:tblGrid>
        <w:gridCol w:w="1763"/>
        <w:gridCol w:w="2177"/>
        <w:gridCol w:w="2177"/>
        <w:gridCol w:w="2177"/>
      </w:tblGrid>
      <w:tr w:rsidR="006D0C8A" w:rsidTr="00A56DE1">
        <w:tc>
          <w:tcPr>
            <w:tcW w:w="0" w:type="auto"/>
            <w:vAlign w:val="center"/>
          </w:tcPr>
          <w:p w:rsidR="002D70B8" w:rsidRDefault="002D70B8" w:rsidP="00A56DE1">
            <w:pPr>
              <w:pStyle w:val="aff2"/>
              <w:widowControl w:val="0"/>
              <w:tabs>
                <w:tab w:val="left" w:pos="567"/>
                <w:tab w:val="left" w:pos="1418"/>
              </w:tabs>
              <w:spacing w:before="100"/>
              <w:ind w:left="0"/>
              <w:jc w:val="center"/>
              <w:rPr>
                <w:rFonts w:ascii="Times New Roman" w:eastAsia="Times New Roman" w:hAnsi="Times New Roman"/>
              </w:rPr>
            </w:pPr>
            <w:r>
              <w:rPr>
                <w:rFonts w:ascii="Times New Roman" w:eastAsia="Times New Roman" w:hAnsi="Times New Roman"/>
              </w:rPr>
              <w:t>Филиал</w:t>
            </w:r>
          </w:p>
        </w:tc>
        <w:tc>
          <w:tcPr>
            <w:tcW w:w="0" w:type="auto"/>
            <w:vAlign w:val="center"/>
          </w:tcPr>
          <w:p w:rsidR="002D70B8" w:rsidRDefault="002D70B8" w:rsidP="00A56DE1">
            <w:pPr>
              <w:pStyle w:val="aff2"/>
              <w:widowControl w:val="0"/>
              <w:tabs>
                <w:tab w:val="left" w:pos="567"/>
                <w:tab w:val="left" w:pos="1418"/>
              </w:tabs>
              <w:spacing w:before="100"/>
              <w:ind w:left="0"/>
              <w:jc w:val="center"/>
              <w:rPr>
                <w:rFonts w:ascii="Times New Roman" w:eastAsia="Times New Roman" w:hAnsi="Times New Roman"/>
              </w:rPr>
            </w:pPr>
            <w:r>
              <w:rPr>
                <w:rFonts w:ascii="Times New Roman" w:eastAsia="Times New Roman" w:hAnsi="Times New Roman"/>
              </w:rPr>
              <w:t xml:space="preserve">Период страхования </w:t>
            </w:r>
            <w:r w:rsidR="006D0C8A">
              <w:rPr>
                <w:rFonts w:ascii="Times New Roman" w:eastAsia="Times New Roman" w:hAnsi="Times New Roman"/>
              </w:rPr>
              <w:t>01.01.2015-31.12.2015</w:t>
            </w:r>
          </w:p>
        </w:tc>
        <w:tc>
          <w:tcPr>
            <w:tcW w:w="0" w:type="auto"/>
            <w:vAlign w:val="center"/>
          </w:tcPr>
          <w:p w:rsidR="002D70B8" w:rsidRDefault="006D0C8A" w:rsidP="00A56DE1">
            <w:pPr>
              <w:pStyle w:val="aff2"/>
              <w:widowControl w:val="0"/>
              <w:tabs>
                <w:tab w:val="left" w:pos="567"/>
                <w:tab w:val="left" w:pos="1418"/>
              </w:tabs>
              <w:spacing w:before="100"/>
              <w:ind w:left="0"/>
              <w:jc w:val="center"/>
              <w:rPr>
                <w:rFonts w:ascii="Times New Roman" w:eastAsia="Times New Roman" w:hAnsi="Times New Roman"/>
              </w:rPr>
            </w:pPr>
            <w:r>
              <w:rPr>
                <w:rFonts w:ascii="Times New Roman" w:eastAsia="Times New Roman" w:hAnsi="Times New Roman"/>
              </w:rPr>
              <w:t>Период страхования 01.01.2016-31.12.2016</w:t>
            </w:r>
          </w:p>
        </w:tc>
        <w:tc>
          <w:tcPr>
            <w:tcW w:w="0" w:type="auto"/>
            <w:vAlign w:val="center"/>
          </w:tcPr>
          <w:p w:rsidR="002D70B8" w:rsidRDefault="006D0C8A" w:rsidP="00A56DE1">
            <w:pPr>
              <w:pStyle w:val="aff2"/>
              <w:widowControl w:val="0"/>
              <w:tabs>
                <w:tab w:val="left" w:pos="567"/>
                <w:tab w:val="left" w:pos="1418"/>
              </w:tabs>
              <w:spacing w:before="100"/>
              <w:ind w:left="0"/>
              <w:jc w:val="center"/>
              <w:rPr>
                <w:rFonts w:ascii="Times New Roman" w:eastAsia="Times New Roman" w:hAnsi="Times New Roman"/>
              </w:rPr>
            </w:pPr>
            <w:r>
              <w:rPr>
                <w:rFonts w:ascii="Times New Roman" w:eastAsia="Times New Roman" w:hAnsi="Times New Roman"/>
              </w:rPr>
              <w:t>Период страхования 01.01.2017-31.12.2017</w:t>
            </w:r>
          </w:p>
        </w:tc>
      </w:tr>
      <w:tr w:rsidR="006D0C8A" w:rsidTr="002D70B8">
        <w:tc>
          <w:tcPr>
            <w:tcW w:w="0" w:type="auto"/>
          </w:tcPr>
          <w:p w:rsidR="006D0C8A"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Белгородэнерго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Брянскэнерго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Воронежэнерго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Костромаэнерго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Курскэнерго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Липецкэнерго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Орелэнерго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Смоленскэнерго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Тамбовэнерго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Тверьэнерго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Ярэнерго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bl>
    <w:p w:rsidR="002D70B8" w:rsidRDefault="002D70B8" w:rsidP="002D70B8">
      <w:pPr>
        <w:pStyle w:val="aff2"/>
        <w:widowControl w:val="0"/>
        <w:tabs>
          <w:tab w:val="left" w:pos="567"/>
          <w:tab w:val="left" w:pos="1418"/>
        </w:tabs>
        <w:spacing w:before="100"/>
        <w:ind w:left="1276"/>
        <w:jc w:val="both"/>
        <w:rPr>
          <w:rFonts w:ascii="Times New Roman" w:eastAsia="Times New Roman" w:hAnsi="Times New Roman"/>
        </w:rPr>
      </w:pPr>
    </w:p>
    <w:p w:rsidR="00350C1E" w:rsidRDefault="00350C1E" w:rsidP="00A868E6">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 xml:space="preserve">Страховая сумма ежегодно уточняется в страховых полисах, выдаваемых к настоящему Договору. Форма страхового полиса представлена в Приложении 4 к настоящему Договору. </w:t>
      </w:r>
    </w:p>
    <w:p w:rsidR="00350C1E" w:rsidRDefault="00A8737B" w:rsidP="00A868E6">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Страхов</w:t>
      </w:r>
      <w:r w:rsidR="00D632CC">
        <w:rPr>
          <w:rFonts w:ascii="Times New Roman" w:eastAsia="Times New Roman" w:hAnsi="Times New Roman"/>
        </w:rPr>
        <w:t>ые</w:t>
      </w:r>
      <w:r>
        <w:rPr>
          <w:rFonts w:ascii="Times New Roman" w:eastAsia="Times New Roman" w:hAnsi="Times New Roman"/>
        </w:rPr>
        <w:t xml:space="preserve"> сумм</w:t>
      </w:r>
      <w:r w:rsidR="00D632CC">
        <w:rPr>
          <w:rFonts w:ascii="Times New Roman" w:eastAsia="Times New Roman" w:hAnsi="Times New Roman"/>
        </w:rPr>
        <w:t>ы</w:t>
      </w:r>
      <w:r>
        <w:rPr>
          <w:rFonts w:ascii="Times New Roman" w:eastAsia="Times New Roman" w:hAnsi="Times New Roman"/>
        </w:rPr>
        <w:t xml:space="preserve"> устанавлива</w:t>
      </w:r>
      <w:r w:rsidR="00D632CC">
        <w:rPr>
          <w:rFonts w:ascii="Times New Roman" w:eastAsia="Times New Roman" w:hAnsi="Times New Roman"/>
        </w:rPr>
        <w:t>ю</w:t>
      </w:r>
      <w:r>
        <w:rPr>
          <w:rFonts w:ascii="Times New Roman" w:eastAsia="Times New Roman" w:hAnsi="Times New Roman"/>
        </w:rPr>
        <w:t>тся по</w:t>
      </w:r>
      <w:r w:rsidR="00484D7A">
        <w:rPr>
          <w:rFonts w:ascii="Times New Roman" w:eastAsia="Times New Roman" w:hAnsi="Times New Roman"/>
        </w:rPr>
        <w:t xml:space="preserve"> каждому филиалу и </w:t>
      </w:r>
      <w:r>
        <w:rPr>
          <w:rFonts w:ascii="Times New Roman" w:eastAsia="Times New Roman" w:hAnsi="Times New Roman"/>
        </w:rPr>
        <w:t xml:space="preserve">каждой из групп застрахованного имущества, </w:t>
      </w:r>
      <w:r w:rsidR="00D632CC">
        <w:rPr>
          <w:rFonts w:ascii="Times New Roman" w:eastAsia="Times New Roman" w:hAnsi="Times New Roman"/>
        </w:rPr>
        <w:t>перечисленных</w:t>
      </w:r>
      <w:r>
        <w:rPr>
          <w:rFonts w:ascii="Times New Roman" w:eastAsia="Times New Roman" w:hAnsi="Times New Roman"/>
        </w:rPr>
        <w:t xml:space="preserve"> в пунктах 2.2</w:t>
      </w:r>
      <w:r w:rsidR="00D632CC">
        <w:rPr>
          <w:rFonts w:ascii="Times New Roman" w:eastAsia="Times New Roman" w:hAnsi="Times New Roman"/>
        </w:rPr>
        <w:t xml:space="preserve">.1.-2.2.4. настоящего Договора, и указаны </w:t>
      </w:r>
      <w:r w:rsidR="00350C1E" w:rsidRPr="00D632CC">
        <w:rPr>
          <w:rFonts w:ascii="Times New Roman" w:eastAsia="Times New Roman" w:hAnsi="Times New Roman"/>
        </w:rPr>
        <w:t>в Приложени</w:t>
      </w:r>
      <w:r w:rsidR="00D632CC">
        <w:rPr>
          <w:rFonts w:ascii="Times New Roman" w:eastAsia="Times New Roman" w:hAnsi="Times New Roman"/>
        </w:rPr>
        <w:t>и</w:t>
      </w:r>
      <w:r w:rsidR="00350C1E" w:rsidRPr="00D632CC">
        <w:rPr>
          <w:rFonts w:ascii="Times New Roman" w:eastAsia="Times New Roman" w:hAnsi="Times New Roman"/>
        </w:rPr>
        <w:t xml:space="preserve"> </w:t>
      </w:r>
      <w:r w:rsidR="00D632CC">
        <w:rPr>
          <w:rFonts w:ascii="Times New Roman" w:eastAsia="Times New Roman" w:hAnsi="Times New Roman"/>
        </w:rPr>
        <w:t>3</w:t>
      </w:r>
      <w:r w:rsidR="00350C1E" w:rsidRPr="00D632CC">
        <w:rPr>
          <w:rFonts w:ascii="Times New Roman" w:eastAsia="Times New Roman" w:hAnsi="Times New Roman"/>
        </w:rPr>
        <w:t xml:space="preserve"> к настоящему Договору.</w:t>
      </w:r>
    </w:p>
    <w:p w:rsidR="008E64B5" w:rsidRDefault="008E64B5" w:rsidP="00A868E6">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8E64B5">
        <w:rPr>
          <w:rFonts w:ascii="Times New Roman" w:eastAsia="Times New Roman" w:hAnsi="Times New Roman"/>
        </w:rPr>
        <w:t xml:space="preserve">В рамках настоящего Договора </w:t>
      </w:r>
      <w:r w:rsidR="00D61AA8" w:rsidRPr="008E64B5">
        <w:rPr>
          <w:rFonts w:ascii="Times New Roman" w:eastAsia="Times New Roman" w:hAnsi="Times New Roman"/>
        </w:rPr>
        <w:t>страховая сумма</w:t>
      </w:r>
      <w:r w:rsidR="00D61AA8">
        <w:rPr>
          <w:rFonts w:ascii="Times New Roman" w:eastAsia="Times New Roman" w:hAnsi="Times New Roman"/>
        </w:rPr>
        <w:t xml:space="preserve"> </w:t>
      </w:r>
      <w:r w:rsidRPr="008E64B5">
        <w:rPr>
          <w:rFonts w:ascii="Times New Roman" w:eastAsia="Times New Roman" w:hAnsi="Times New Roman"/>
        </w:rPr>
        <w:t xml:space="preserve">устанавливается </w:t>
      </w:r>
      <w:r w:rsidR="00D61AA8">
        <w:rPr>
          <w:rFonts w:ascii="Times New Roman" w:eastAsia="Times New Roman" w:hAnsi="Times New Roman"/>
        </w:rPr>
        <w:t>«на каждый страховой случай»</w:t>
      </w:r>
      <w:r w:rsidRPr="008E64B5">
        <w:rPr>
          <w:rFonts w:ascii="Times New Roman" w:eastAsia="Times New Roman" w:hAnsi="Times New Roman"/>
        </w:rPr>
        <w:t xml:space="preserve">, т.е. </w:t>
      </w:r>
      <w:r w:rsidR="00D61AA8">
        <w:rPr>
          <w:rFonts w:ascii="Times New Roman" w:eastAsia="Times New Roman" w:hAnsi="Times New Roman"/>
        </w:rPr>
        <w:t xml:space="preserve">страховая выплата производится исходя из страховой суммы застрахованного имущества, указанной в Приложении 3 </w:t>
      </w:r>
      <w:r w:rsidR="00D61AA8" w:rsidRPr="00D632CC">
        <w:rPr>
          <w:rFonts w:ascii="Times New Roman" w:eastAsia="Times New Roman" w:hAnsi="Times New Roman"/>
        </w:rPr>
        <w:t>к настоящему Договору</w:t>
      </w:r>
      <w:r w:rsidR="00D61AA8">
        <w:rPr>
          <w:rFonts w:ascii="Times New Roman" w:eastAsia="Times New Roman" w:hAnsi="Times New Roman"/>
        </w:rPr>
        <w:t xml:space="preserve">, независимо от предыдущих выплат по страховым случаям, произошедшим в отношении данного имущества. </w:t>
      </w:r>
    </w:p>
    <w:p w:rsidR="00D632CC" w:rsidRPr="008E64B5" w:rsidRDefault="00D632CC" w:rsidP="00A868E6">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8E64B5">
        <w:rPr>
          <w:rFonts w:ascii="Times New Roman" w:eastAsia="Times New Roman" w:hAnsi="Times New Roman"/>
        </w:rPr>
        <w:t xml:space="preserve">Общая страховая сумма может быть изменена Сторонами по результатам проведенной оценки имущества, а также в случае актуализации перечня и стоимости имущества по соглашению Сторон. </w:t>
      </w:r>
    </w:p>
    <w:p w:rsidR="00A868E6" w:rsidRDefault="004902B8" w:rsidP="00A868E6">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proofErr w:type="gramStart"/>
      <w:r w:rsidRPr="00A868E6">
        <w:rPr>
          <w:rFonts w:ascii="Times New Roman" w:eastAsia="Times New Roman" w:hAnsi="Times New Roman"/>
        </w:rPr>
        <w:lastRenderedPageBreak/>
        <w:t>Имущество, принятое на баланс Страхователя в период действия настоящего Договора,</w:t>
      </w:r>
      <w:r>
        <w:rPr>
          <w:rFonts w:ascii="Times New Roman" w:eastAsia="Times New Roman" w:hAnsi="Times New Roman"/>
        </w:rPr>
        <w:t xml:space="preserve"> </w:t>
      </w:r>
      <w:r w:rsidR="00A868E6">
        <w:rPr>
          <w:rFonts w:ascii="Times New Roman" w:eastAsia="Times New Roman" w:hAnsi="Times New Roman"/>
        </w:rPr>
        <w:t xml:space="preserve">с общей страховой стоимостью не более </w:t>
      </w:r>
      <w:r w:rsidR="00FA39F0">
        <w:rPr>
          <w:rFonts w:ascii="Times New Roman" w:eastAsia="Times New Roman" w:hAnsi="Times New Roman"/>
        </w:rPr>
        <w:t>10</w:t>
      </w:r>
      <w:r w:rsidR="00A868E6">
        <w:rPr>
          <w:rFonts w:ascii="Times New Roman" w:eastAsia="Times New Roman" w:hAnsi="Times New Roman"/>
        </w:rPr>
        <w:t xml:space="preserve">% от </w:t>
      </w:r>
      <w:r w:rsidR="00B25794">
        <w:rPr>
          <w:rFonts w:ascii="Times New Roman" w:eastAsia="Times New Roman" w:hAnsi="Times New Roman"/>
        </w:rPr>
        <w:t xml:space="preserve">общей </w:t>
      </w:r>
      <w:r w:rsidR="00A868E6">
        <w:rPr>
          <w:rFonts w:ascii="Times New Roman" w:eastAsia="Times New Roman" w:hAnsi="Times New Roman"/>
        </w:rPr>
        <w:t>страховой суммы по Договору</w:t>
      </w:r>
      <w:r w:rsidR="00D6251D" w:rsidRPr="00D6251D">
        <w:rPr>
          <w:rFonts w:ascii="Times New Roman" w:eastAsia="Times New Roman" w:hAnsi="Times New Roman"/>
        </w:rPr>
        <w:t xml:space="preserve"> </w:t>
      </w:r>
      <w:r w:rsidR="00D6251D">
        <w:rPr>
          <w:rFonts w:ascii="Times New Roman" w:eastAsia="Times New Roman" w:hAnsi="Times New Roman"/>
        </w:rPr>
        <w:t xml:space="preserve">в совокупности в отношении имущества групп  А, С, </w:t>
      </w:r>
      <w:r w:rsidR="00D6251D">
        <w:rPr>
          <w:rFonts w:ascii="Times New Roman" w:eastAsia="Times New Roman" w:hAnsi="Times New Roman"/>
          <w:lang w:val="en-US"/>
        </w:rPr>
        <w:t>D</w:t>
      </w:r>
      <w:r w:rsidR="00D6251D">
        <w:rPr>
          <w:rFonts w:ascii="Times New Roman" w:eastAsia="Times New Roman" w:hAnsi="Times New Roman"/>
        </w:rPr>
        <w:t xml:space="preserve"> и не более</w:t>
      </w:r>
      <w:r w:rsidR="00D6251D" w:rsidRPr="00F964C0">
        <w:rPr>
          <w:rFonts w:ascii="Times New Roman" w:eastAsia="Times New Roman" w:hAnsi="Times New Roman"/>
        </w:rPr>
        <w:t xml:space="preserve"> 5% </w:t>
      </w:r>
      <w:r w:rsidR="00D6251D">
        <w:rPr>
          <w:rFonts w:ascii="Times New Roman" w:eastAsia="Times New Roman" w:hAnsi="Times New Roman"/>
        </w:rPr>
        <w:t xml:space="preserve">от страховой суммы по Договору в отношении имущества группы </w:t>
      </w:r>
      <w:r w:rsidR="00D6251D">
        <w:rPr>
          <w:rFonts w:ascii="Times New Roman" w:eastAsia="Times New Roman" w:hAnsi="Times New Roman"/>
          <w:lang w:val="en-US"/>
        </w:rPr>
        <w:t>B</w:t>
      </w:r>
      <w:r w:rsidR="00A868E6">
        <w:rPr>
          <w:rFonts w:ascii="Times New Roman" w:eastAsia="Times New Roman" w:hAnsi="Times New Roman"/>
        </w:rPr>
        <w:t>, является автоматически застрахованным на условиях Договора.</w:t>
      </w:r>
      <w:proofErr w:type="gramEnd"/>
      <w:r w:rsidR="00A868E6">
        <w:rPr>
          <w:rFonts w:ascii="Times New Roman" w:eastAsia="Times New Roman" w:hAnsi="Times New Roman"/>
        </w:rPr>
        <w:t xml:space="preserve"> Страхование такого имущества осуществляется с момента ввода в эксплуатацию и до конца действия Договора. При этом дополнительная премия за страхование данного имущества не взимается. Страхователь </w:t>
      </w:r>
      <w:r w:rsidR="00D6251D">
        <w:rPr>
          <w:rFonts w:ascii="Times New Roman" w:eastAsia="Times New Roman" w:hAnsi="Times New Roman"/>
        </w:rPr>
        <w:t xml:space="preserve">при необходимости страхования такого имущества </w:t>
      </w:r>
      <w:r w:rsidR="00A868E6">
        <w:rPr>
          <w:rFonts w:ascii="Times New Roman" w:eastAsia="Times New Roman" w:hAnsi="Times New Roman"/>
        </w:rPr>
        <w:t>направ</w:t>
      </w:r>
      <w:r w:rsidR="00D6251D">
        <w:rPr>
          <w:rFonts w:ascii="Times New Roman" w:eastAsia="Times New Roman" w:hAnsi="Times New Roman"/>
        </w:rPr>
        <w:t>ля</w:t>
      </w:r>
      <w:r w:rsidR="00236F20">
        <w:rPr>
          <w:rFonts w:ascii="Times New Roman" w:eastAsia="Times New Roman" w:hAnsi="Times New Roman"/>
        </w:rPr>
        <w:t>ет</w:t>
      </w:r>
      <w:r w:rsidR="00A868E6">
        <w:rPr>
          <w:rFonts w:ascii="Times New Roman" w:eastAsia="Times New Roman" w:hAnsi="Times New Roman"/>
        </w:rPr>
        <w:t xml:space="preserve"> Страховщику перечн</w:t>
      </w:r>
      <w:r w:rsidR="00D6251D">
        <w:rPr>
          <w:rFonts w:ascii="Times New Roman" w:eastAsia="Times New Roman" w:hAnsi="Times New Roman"/>
        </w:rPr>
        <w:t xml:space="preserve">и </w:t>
      </w:r>
      <w:r w:rsidR="00A868E6">
        <w:rPr>
          <w:rFonts w:ascii="Times New Roman" w:eastAsia="Times New Roman" w:hAnsi="Times New Roman"/>
        </w:rPr>
        <w:t xml:space="preserve">имущества </w:t>
      </w:r>
      <w:r w:rsidR="00D6251D">
        <w:rPr>
          <w:rFonts w:ascii="Times New Roman" w:eastAsia="Times New Roman" w:hAnsi="Times New Roman"/>
        </w:rPr>
        <w:t>ежеквартально</w:t>
      </w:r>
      <w:r w:rsidR="00B25794">
        <w:rPr>
          <w:rFonts w:ascii="Times New Roman" w:eastAsia="Times New Roman" w:hAnsi="Times New Roman"/>
        </w:rPr>
        <w:t xml:space="preserve"> по форме </w:t>
      </w:r>
      <w:r w:rsidR="009A36C5">
        <w:rPr>
          <w:rFonts w:ascii="Times New Roman" w:eastAsia="Times New Roman" w:hAnsi="Times New Roman"/>
        </w:rPr>
        <w:t>п</w:t>
      </w:r>
      <w:r w:rsidR="00B25794">
        <w:rPr>
          <w:rFonts w:ascii="Times New Roman" w:eastAsia="Times New Roman" w:hAnsi="Times New Roman"/>
        </w:rPr>
        <w:t>риложения____ к настоящему Договору.</w:t>
      </w:r>
      <w:r w:rsidR="00D6251D">
        <w:rPr>
          <w:rFonts w:ascii="Times New Roman" w:eastAsia="Times New Roman" w:hAnsi="Times New Roman"/>
        </w:rPr>
        <w:t xml:space="preserve"> </w:t>
      </w:r>
      <w:r w:rsidR="00A868E6">
        <w:rPr>
          <w:rFonts w:ascii="Times New Roman" w:eastAsia="Times New Roman" w:hAnsi="Times New Roman"/>
        </w:rPr>
        <w:t xml:space="preserve"> </w:t>
      </w:r>
    </w:p>
    <w:p w:rsidR="00FA39F0" w:rsidRPr="00596183" w:rsidRDefault="00FA39F0" w:rsidP="00CD4BF7">
      <w:pPr>
        <w:pStyle w:val="aff2"/>
        <w:widowControl w:val="0"/>
        <w:tabs>
          <w:tab w:val="left" w:pos="567"/>
          <w:tab w:val="left" w:pos="1418"/>
        </w:tabs>
        <w:spacing w:before="100"/>
        <w:ind w:left="1276"/>
        <w:jc w:val="both"/>
        <w:rPr>
          <w:rFonts w:ascii="Times New Roman" w:eastAsia="Times New Roman" w:hAnsi="Times New Roman"/>
        </w:rPr>
      </w:pPr>
      <w:r w:rsidRPr="00CD4BF7">
        <w:rPr>
          <w:rFonts w:ascii="Times New Roman" w:eastAsia="Times New Roman" w:hAnsi="Times New Roman"/>
        </w:rPr>
        <w:t xml:space="preserve">В </w:t>
      </w:r>
      <w:proofErr w:type="gramStart"/>
      <w:r w:rsidRPr="00CD4BF7">
        <w:rPr>
          <w:rFonts w:ascii="Times New Roman" w:eastAsia="Times New Roman" w:hAnsi="Times New Roman"/>
        </w:rPr>
        <w:t>случае</w:t>
      </w:r>
      <w:proofErr w:type="gramEnd"/>
      <w:r w:rsidRPr="00CD4BF7">
        <w:rPr>
          <w:rFonts w:ascii="Times New Roman" w:eastAsia="Times New Roman" w:hAnsi="Times New Roman"/>
        </w:rPr>
        <w:t>, если увеличение стоимости застрахованного имущества превысит 10</w:t>
      </w:r>
      <w:r w:rsidRPr="00596183">
        <w:rPr>
          <w:rFonts w:ascii="Times New Roman" w:eastAsia="Times New Roman" w:hAnsi="Times New Roman"/>
        </w:rPr>
        <w:t xml:space="preserve">% от </w:t>
      </w:r>
      <w:r w:rsidRPr="00CD4BF7">
        <w:rPr>
          <w:rFonts w:ascii="Times New Roman" w:eastAsia="Times New Roman" w:hAnsi="Times New Roman"/>
        </w:rPr>
        <w:t xml:space="preserve">общей страховой суммы, установленной в </w:t>
      </w:r>
      <w:r>
        <w:rPr>
          <w:rFonts w:ascii="Times New Roman" w:eastAsia="Times New Roman" w:hAnsi="Times New Roman"/>
        </w:rPr>
        <w:t>п. 4.1.1. Договора</w:t>
      </w:r>
      <w:r w:rsidR="004B678B" w:rsidRPr="004B678B">
        <w:rPr>
          <w:rFonts w:ascii="Times New Roman" w:eastAsia="Times New Roman" w:hAnsi="Times New Roman"/>
        </w:rPr>
        <w:t xml:space="preserve"> </w:t>
      </w:r>
      <w:r w:rsidR="004B678B">
        <w:rPr>
          <w:rFonts w:ascii="Times New Roman" w:eastAsia="Times New Roman" w:hAnsi="Times New Roman"/>
        </w:rPr>
        <w:t xml:space="preserve">в отношении имущества </w:t>
      </w:r>
      <w:r w:rsidR="005C6895">
        <w:rPr>
          <w:rFonts w:ascii="Times New Roman" w:eastAsia="Times New Roman" w:hAnsi="Times New Roman"/>
        </w:rPr>
        <w:t>г</w:t>
      </w:r>
      <w:r w:rsidR="004B678B">
        <w:rPr>
          <w:rFonts w:ascii="Times New Roman" w:eastAsia="Times New Roman" w:hAnsi="Times New Roman"/>
        </w:rPr>
        <w:t xml:space="preserve">рупп  А, С, </w:t>
      </w:r>
      <w:r w:rsidR="004B678B">
        <w:rPr>
          <w:rFonts w:ascii="Times New Roman" w:eastAsia="Times New Roman" w:hAnsi="Times New Roman"/>
          <w:lang w:val="en-US"/>
        </w:rPr>
        <w:t>D</w:t>
      </w:r>
      <w:r w:rsidR="004B678B">
        <w:rPr>
          <w:rFonts w:ascii="Times New Roman" w:eastAsia="Times New Roman" w:hAnsi="Times New Roman"/>
        </w:rPr>
        <w:t xml:space="preserve"> и свыше </w:t>
      </w:r>
      <w:r w:rsidR="004B678B" w:rsidRPr="00F964C0">
        <w:rPr>
          <w:rFonts w:ascii="Times New Roman" w:eastAsia="Times New Roman" w:hAnsi="Times New Roman"/>
        </w:rPr>
        <w:t xml:space="preserve">5% </w:t>
      </w:r>
      <w:r w:rsidR="004B678B">
        <w:rPr>
          <w:rFonts w:ascii="Times New Roman" w:eastAsia="Times New Roman" w:hAnsi="Times New Roman"/>
        </w:rPr>
        <w:t xml:space="preserve">от страховой суммы, указанной в п.4.1.1  в отношении </w:t>
      </w:r>
      <w:r w:rsidR="005C6895">
        <w:rPr>
          <w:rFonts w:ascii="Times New Roman" w:eastAsia="Times New Roman" w:hAnsi="Times New Roman"/>
        </w:rPr>
        <w:t>г</w:t>
      </w:r>
      <w:r w:rsidR="004B678B">
        <w:rPr>
          <w:rFonts w:ascii="Times New Roman" w:eastAsia="Times New Roman" w:hAnsi="Times New Roman"/>
        </w:rPr>
        <w:t>рупп</w:t>
      </w:r>
      <w:r w:rsidR="005C6895">
        <w:rPr>
          <w:rFonts w:ascii="Times New Roman" w:eastAsia="Times New Roman" w:hAnsi="Times New Roman"/>
        </w:rPr>
        <w:t>ы</w:t>
      </w:r>
      <w:r w:rsidR="004B678B">
        <w:rPr>
          <w:rFonts w:ascii="Times New Roman" w:eastAsia="Times New Roman" w:hAnsi="Times New Roman"/>
        </w:rPr>
        <w:t xml:space="preserve"> </w:t>
      </w:r>
      <w:r w:rsidR="004B678B">
        <w:rPr>
          <w:rFonts w:ascii="Times New Roman" w:eastAsia="Times New Roman" w:hAnsi="Times New Roman"/>
          <w:lang w:val="en-US"/>
        </w:rPr>
        <w:t>B</w:t>
      </w:r>
      <w:r w:rsidRPr="00CD4BF7">
        <w:rPr>
          <w:rFonts w:ascii="Times New Roman" w:eastAsia="Times New Roman" w:hAnsi="Times New Roman"/>
        </w:rPr>
        <w:t>, Страхователь направляет Страховщику данные об изменении общей страховой суммы. При этом дополнительная страховая премия уплачивается Страхователем с части увеличения стоимости застрахованного имущества, превышающей 10% от первоначальной общей страховой суммы</w:t>
      </w:r>
      <w:r w:rsidR="005C6895">
        <w:rPr>
          <w:rFonts w:ascii="Times New Roman" w:eastAsia="Times New Roman" w:hAnsi="Times New Roman"/>
        </w:rPr>
        <w:t xml:space="preserve"> в отношении имущества групп  А, С, </w:t>
      </w:r>
      <w:r w:rsidR="005C6895">
        <w:rPr>
          <w:rFonts w:ascii="Times New Roman" w:eastAsia="Times New Roman" w:hAnsi="Times New Roman"/>
          <w:lang w:val="en-US"/>
        </w:rPr>
        <w:t>D</w:t>
      </w:r>
      <w:r w:rsidR="005C6895">
        <w:rPr>
          <w:rFonts w:ascii="Times New Roman" w:eastAsia="Times New Roman" w:hAnsi="Times New Roman"/>
        </w:rPr>
        <w:t xml:space="preserve"> и </w:t>
      </w:r>
      <w:r w:rsidR="005C6895" w:rsidRPr="00CD4BF7">
        <w:rPr>
          <w:rFonts w:ascii="Times New Roman" w:eastAsia="Times New Roman" w:hAnsi="Times New Roman"/>
        </w:rPr>
        <w:t>превышающей</w:t>
      </w:r>
      <w:r w:rsidR="005C6895">
        <w:rPr>
          <w:rFonts w:ascii="Times New Roman" w:eastAsia="Times New Roman" w:hAnsi="Times New Roman"/>
        </w:rPr>
        <w:t xml:space="preserve"> 5% в отношении имущества группы В</w:t>
      </w:r>
      <w:r w:rsidRPr="00CD4BF7">
        <w:rPr>
          <w:rFonts w:ascii="Times New Roman" w:eastAsia="Times New Roman" w:hAnsi="Times New Roman"/>
        </w:rPr>
        <w:t>. Расчет дополнительной страховой премии производится пропорционально оставшемуся сроку действия настоящего Договора.</w:t>
      </w:r>
    </w:p>
    <w:p w:rsidR="00A868E6" w:rsidRDefault="00D82991" w:rsidP="00A868E6">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t xml:space="preserve">Лимиты ответственности. </w:t>
      </w:r>
    </w:p>
    <w:p w:rsidR="005C6895" w:rsidRPr="00AD1CB1" w:rsidRDefault="005C6895" w:rsidP="005C6895">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A868E6">
        <w:rPr>
          <w:rFonts w:ascii="Times New Roman" w:eastAsia="Times New Roman" w:hAnsi="Times New Roman"/>
        </w:rPr>
        <w:t>Максимальный лимит возмещения по одному и каждому страховому случаю</w:t>
      </w:r>
      <w:r>
        <w:rPr>
          <w:rFonts w:ascii="Times New Roman" w:eastAsia="Times New Roman" w:hAnsi="Times New Roman"/>
        </w:rPr>
        <w:t xml:space="preserve"> в отношении рисков: </w:t>
      </w:r>
      <w:r w:rsidRPr="00AD1CB1">
        <w:rPr>
          <w:rFonts w:ascii="Times New Roman" w:hAnsi="Times New Roman"/>
        </w:rPr>
        <w:t>циклон, вихрь, буря</w:t>
      </w:r>
      <w:r w:rsidR="006C1E68">
        <w:rPr>
          <w:rFonts w:ascii="Times New Roman" w:hAnsi="Times New Roman"/>
        </w:rPr>
        <w:t>, ураган, смерч, сильный ветер</w:t>
      </w:r>
      <w:r w:rsidR="00DD37EA">
        <w:rPr>
          <w:rFonts w:ascii="Times New Roman" w:hAnsi="Times New Roman"/>
        </w:rPr>
        <w:t xml:space="preserve"> (скорость ветра превышает </w:t>
      </w:r>
      <w:r w:rsidR="00586C40" w:rsidRPr="00586C40">
        <w:rPr>
          <w:rFonts w:ascii="Times New Roman" w:hAnsi="Times New Roman"/>
        </w:rPr>
        <w:t>14</w:t>
      </w:r>
      <w:r w:rsidR="00DD37EA" w:rsidRPr="00586C40">
        <w:rPr>
          <w:rFonts w:ascii="Times New Roman" w:hAnsi="Times New Roman"/>
        </w:rPr>
        <w:t xml:space="preserve"> </w:t>
      </w:r>
      <w:proofErr w:type="gramStart"/>
      <w:r w:rsidR="00DD37EA" w:rsidRPr="00586C40">
        <w:rPr>
          <w:rFonts w:ascii="Times New Roman" w:hAnsi="Times New Roman"/>
        </w:rPr>
        <w:t>м/с</w:t>
      </w:r>
      <w:proofErr w:type="gramEnd"/>
      <w:r w:rsidR="00DD37EA" w:rsidRPr="00586C40">
        <w:rPr>
          <w:rFonts w:ascii="Times New Roman" w:hAnsi="Times New Roman"/>
        </w:rPr>
        <w:t>)</w:t>
      </w:r>
      <w:r w:rsidRPr="00586C40">
        <w:rPr>
          <w:rFonts w:ascii="Times New Roman" w:hAnsi="Times New Roman"/>
        </w:rPr>
        <w:t>,</w:t>
      </w:r>
      <w:r w:rsidRPr="00AD1CB1">
        <w:rPr>
          <w:rFonts w:ascii="Times New Roman" w:hAnsi="Times New Roman"/>
        </w:rPr>
        <w:t xml:space="preserve"> град, тайфун, торнадо, шторм, шквал, сильная метель, сильный ливень включая дождь или снег, сопутствующие данным стихийным бедствиям, и включая наводнение (включая морское наводнение), вызванное данными стихийными бедствиями;</w:t>
      </w:r>
      <w:r>
        <w:rPr>
          <w:rFonts w:ascii="Times New Roman" w:hAnsi="Times New Roman"/>
        </w:rPr>
        <w:t xml:space="preserve"> </w:t>
      </w:r>
      <w:r w:rsidRPr="00AD1CB1">
        <w:rPr>
          <w:rFonts w:ascii="Times New Roman" w:hAnsi="Times New Roman"/>
        </w:rPr>
        <w:t>землетрясение, подводное землетрясение, подземные толчки, вулканическое извержение, вулканическая активность, приливная волна или иная сейсмическая активность;</w:t>
      </w:r>
      <w:r>
        <w:rPr>
          <w:rFonts w:ascii="Times New Roman" w:hAnsi="Times New Roman"/>
        </w:rPr>
        <w:t xml:space="preserve"> </w:t>
      </w:r>
      <w:r w:rsidRPr="00AD1CB1">
        <w:rPr>
          <w:rFonts w:ascii="Times New Roman" w:hAnsi="Times New Roman"/>
        </w:rPr>
        <w:t>наводнение разрыв или затопление магистралей коммунального водоснабжения, цунами, штормовой нагон; оползень, обвал, снежная лавина, обрушения горной породы, сель</w:t>
      </w:r>
      <w:r w:rsidRPr="00AD1CB1">
        <w:t xml:space="preserve">, </w:t>
      </w:r>
      <w:r w:rsidRPr="00AD1CB1">
        <w:rPr>
          <w:rFonts w:ascii="Times New Roman" w:hAnsi="Times New Roman"/>
        </w:rPr>
        <w:t xml:space="preserve">просадка грунта, (включая, </w:t>
      </w:r>
      <w:proofErr w:type="gramStart"/>
      <w:r w:rsidRPr="00AD1CB1">
        <w:rPr>
          <w:rFonts w:ascii="Times New Roman" w:hAnsi="Times New Roman"/>
        </w:rPr>
        <w:t>но</w:t>
      </w:r>
      <w:proofErr w:type="gramEnd"/>
      <w:r w:rsidRPr="00AD1CB1">
        <w:rPr>
          <w:rFonts w:ascii="Times New Roman" w:hAnsi="Times New Roman"/>
        </w:rPr>
        <w:t xml:space="preserve"> не ограничиваясь карстовыми воронками, солифлюкцией и прочими явлениями), давление снега или льда;</w:t>
      </w:r>
      <w:r>
        <w:rPr>
          <w:rFonts w:ascii="Times New Roman" w:hAnsi="Times New Roman"/>
        </w:rPr>
        <w:t xml:space="preserve"> </w:t>
      </w:r>
      <w:r w:rsidRPr="00AD1CB1">
        <w:rPr>
          <w:rFonts w:ascii="Times New Roman" w:hAnsi="Times New Roman"/>
        </w:rPr>
        <w:t xml:space="preserve">обледенение, </w:t>
      </w:r>
      <w:proofErr w:type="spellStart"/>
      <w:r w:rsidRPr="00AD1CB1">
        <w:rPr>
          <w:rFonts w:ascii="Times New Roman" w:hAnsi="Times New Roman"/>
        </w:rPr>
        <w:t>гололедно-изморозевые</w:t>
      </w:r>
      <w:proofErr w:type="spellEnd"/>
      <w:r w:rsidRPr="00AD1CB1">
        <w:rPr>
          <w:rFonts w:ascii="Times New Roman" w:hAnsi="Times New Roman"/>
        </w:rPr>
        <w:t xml:space="preserve"> отложения, гололед, изморозь, отложения мокрого снега;</w:t>
      </w:r>
      <w:r>
        <w:rPr>
          <w:rFonts w:ascii="Times New Roman" w:hAnsi="Times New Roman"/>
        </w:rPr>
        <w:t xml:space="preserve"> </w:t>
      </w:r>
      <w:r w:rsidRPr="00AD1CB1">
        <w:rPr>
          <w:rFonts w:ascii="Times New Roman" w:hAnsi="Times New Roman"/>
        </w:rPr>
        <w:t>термокарстовые явления;</w:t>
      </w:r>
      <w:r>
        <w:rPr>
          <w:rFonts w:ascii="Times New Roman" w:hAnsi="Times New Roman"/>
        </w:rPr>
        <w:t xml:space="preserve"> </w:t>
      </w:r>
      <w:r w:rsidRPr="00AD1CB1">
        <w:rPr>
          <w:rFonts w:ascii="Times New Roman" w:hAnsi="Times New Roman"/>
        </w:rPr>
        <w:t>ледяной дождь и ледяная крупа;</w:t>
      </w:r>
      <w:r>
        <w:rPr>
          <w:rFonts w:ascii="Times New Roman" w:hAnsi="Times New Roman"/>
        </w:rPr>
        <w:t xml:space="preserve"> </w:t>
      </w:r>
      <w:r w:rsidRPr="00AD1CB1">
        <w:rPr>
          <w:rFonts w:ascii="Times New Roman" w:hAnsi="Times New Roman"/>
        </w:rPr>
        <w:t>лесной или торфяной пожар;</w:t>
      </w:r>
      <w:r>
        <w:rPr>
          <w:rFonts w:ascii="Times New Roman" w:hAnsi="Times New Roman"/>
        </w:rPr>
        <w:t xml:space="preserve"> </w:t>
      </w:r>
      <w:r w:rsidRPr="00AD1CB1">
        <w:rPr>
          <w:rFonts w:ascii="Times New Roman" w:hAnsi="Times New Roman"/>
        </w:rPr>
        <w:t>удар молнии или шаровой молнии;</w:t>
      </w:r>
      <w:r>
        <w:rPr>
          <w:rFonts w:ascii="Times New Roman" w:hAnsi="Times New Roman"/>
        </w:rPr>
        <w:t xml:space="preserve"> </w:t>
      </w:r>
      <w:r w:rsidRPr="00AD1CB1">
        <w:rPr>
          <w:rFonts w:ascii="Times New Roman" w:hAnsi="Times New Roman"/>
        </w:rPr>
        <w:t>сильный мороз/жара </w:t>
      </w:r>
      <w:r w:rsidRPr="00AD1CB1">
        <w:rPr>
          <w:rFonts w:ascii="Times New Roman" w:eastAsia="Times New Roman" w:hAnsi="Times New Roman"/>
        </w:rPr>
        <w:t>установлен в размере</w:t>
      </w:r>
      <w:proofErr w:type="gramStart"/>
      <w:r w:rsidRPr="00AD1CB1">
        <w:rPr>
          <w:rFonts w:ascii="Times New Roman" w:eastAsia="Times New Roman" w:hAnsi="Times New Roman"/>
        </w:rPr>
        <w:t xml:space="preserve"> _____________ (______).</w:t>
      </w:r>
      <w:proofErr w:type="gramEnd"/>
    </w:p>
    <w:p w:rsidR="00A868E6" w:rsidRDefault="00350C1E" w:rsidP="00A868E6">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350C1E">
        <w:rPr>
          <w:rFonts w:ascii="Times New Roman" w:eastAsia="Times New Roman" w:hAnsi="Times New Roman"/>
        </w:rPr>
        <w:t>Лимит по рискам «Террористический акт» и/или «Диверсия» установлен в размере</w:t>
      </w:r>
      <w:proofErr w:type="gramStart"/>
      <w:r w:rsidRPr="00350C1E">
        <w:rPr>
          <w:rFonts w:ascii="Times New Roman" w:eastAsia="Times New Roman" w:hAnsi="Times New Roman"/>
        </w:rPr>
        <w:t xml:space="preserve">  </w:t>
      </w:r>
      <w:r w:rsidR="00D263F9">
        <w:rPr>
          <w:rFonts w:ascii="Times New Roman" w:eastAsia="Times New Roman" w:hAnsi="Times New Roman"/>
        </w:rPr>
        <w:t> ________</w:t>
      </w:r>
      <w:r w:rsidR="00B420E0">
        <w:rPr>
          <w:rFonts w:ascii="Times New Roman" w:eastAsia="Times New Roman" w:hAnsi="Times New Roman"/>
        </w:rPr>
        <w:t xml:space="preserve"> </w:t>
      </w:r>
      <w:r w:rsidRPr="00350C1E">
        <w:rPr>
          <w:rFonts w:ascii="Times New Roman" w:eastAsia="Times New Roman" w:hAnsi="Times New Roman"/>
        </w:rPr>
        <w:t>(</w:t>
      </w:r>
      <w:r w:rsidR="00D263F9">
        <w:rPr>
          <w:rFonts w:ascii="Times New Roman" w:eastAsia="Times New Roman" w:hAnsi="Times New Roman"/>
        </w:rPr>
        <w:t>_________</w:t>
      </w:r>
      <w:r w:rsidRPr="00350C1E">
        <w:rPr>
          <w:rFonts w:ascii="Times New Roman" w:eastAsia="Times New Roman" w:hAnsi="Times New Roman"/>
        </w:rPr>
        <w:t>)</w:t>
      </w:r>
      <w:r w:rsidR="00B420E0">
        <w:rPr>
          <w:rFonts w:ascii="Times New Roman" w:eastAsia="Times New Roman" w:hAnsi="Times New Roman"/>
        </w:rPr>
        <w:t xml:space="preserve"> </w:t>
      </w:r>
      <w:proofErr w:type="gramEnd"/>
      <w:r w:rsidR="00B420E0">
        <w:rPr>
          <w:rFonts w:ascii="Times New Roman" w:eastAsia="Times New Roman" w:hAnsi="Times New Roman"/>
        </w:rPr>
        <w:t>рублей.</w:t>
      </w:r>
    </w:p>
    <w:p w:rsidR="003A0DB9" w:rsidRDefault="00350C1E" w:rsidP="003A0DB9">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A868E6">
        <w:rPr>
          <w:rFonts w:ascii="Times New Roman" w:eastAsia="Times New Roman" w:hAnsi="Times New Roman"/>
        </w:rPr>
        <w:t>Лимиты возмещения, указанные в пунктах 4.2.1. - 4.2.2. Договора не являются агрегатными и должны автоматически восстанавливаться после каждой страховой выплаты.</w:t>
      </w:r>
    </w:p>
    <w:p w:rsidR="001269BF" w:rsidRDefault="001269BF" w:rsidP="001269BF">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t>Франшизы.</w:t>
      </w:r>
    </w:p>
    <w:p w:rsidR="005E2C94" w:rsidRPr="005E2C94" w:rsidRDefault="00AF2782" w:rsidP="005E2C94">
      <w:pPr>
        <w:pStyle w:val="aff2"/>
        <w:widowControl w:val="0"/>
        <w:numPr>
          <w:ilvl w:val="2"/>
          <w:numId w:val="33"/>
        </w:numPr>
        <w:tabs>
          <w:tab w:val="left" w:pos="567"/>
          <w:tab w:val="left" w:pos="1418"/>
        </w:tabs>
        <w:spacing w:before="100"/>
        <w:ind w:left="1276"/>
        <w:jc w:val="both"/>
        <w:rPr>
          <w:rFonts w:ascii="Times New Roman" w:hAnsi="Times New Roman"/>
        </w:rPr>
      </w:pPr>
      <w:r w:rsidRPr="00AF2782">
        <w:rPr>
          <w:rFonts w:ascii="Times New Roman" w:hAnsi="Times New Roman"/>
        </w:rPr>
        <w:t>По Договору</w:t>
      </w:r>
      <w:r w:rsidR="00E93AEB">
        <w:rPr>
          <w:rFonts w:ascii="Times New Roman" w:hAnsi="Times New Roman"/>
        </w:rPr>
        <w:t xml:space="preserve"> установлена условная </w:t>
      </w:r>
      <w:r w:rsidRPr="00E93AEB">
        <w:rPr>
          <w:rFonts w:ascii="Times New Roman" w:eastAsia="Times New Roman" w:hAnsi="Times New Roman"/>
        </w:rPr>
        <w:t>франшиза на каж</w:t>
      </w:r>
      <w:r w:rsidR="00E93AEB">
        <w:rPr>
          <w:rFonts w:ascii="Times New Roman" w:eastAsia="Times New Roman" w:hAnsi="Times New Roman"/>
        </w:rPr>
        <w:t xml:space="preserve">дый страховой случай в размере </w:t>
      </w:r>
      <w:bookmarkStart w:id="3" w:name="_GoBack"/>
      <w:r w:rsidR="00426DAA">
        <w:rPr>
          <w:rFonts w:ascii="Times New Roman" w:eastAsia="Times New Roman" w:hAnsi="Times New Roman"/>
        </w:rPr>
        <w:t>1</w:t>
      </w:r>
      <w:r w:rsidR="00E93AEB">
        <w:rPr>
          <w:rFonts w:ascii="Times New Roman" w:eastAsia="Times New Roman" w:hAnsi="Times New Roman"/>
        </w:rPr>
        <w:t>50 000 (</w:t>
      </w:r>
      <w:r w:rsidR="00426DAA">
        <w:rPr>
          <w:rFonts w:ascii="Times New Roman" w:eastAsia="Times New Roman" w:hAnsi="Times New Roman"/>
        </w:rPr>
        <w:t>Сто п</w:t>
      </w:r>
      <w:r w:rsidRPr="00E93AEB">
        <w:rPr>
          <w:rFonts w:ascii="Times New Roman" w:eastAsia="Times New Roman" w:hAnsi="Times New Roman"/>
        </w:rPr>
        <w:t>ятьдесят</w:t>
      </w:r>
      <w:r w:rsidR="00D01D5A" w:rsidRPr="00E93AEB">
        <w:rPr>
          <w:rFonts w:ascii="Times New Roman" w:eastAsia="Times New Roman" w:hAnsi="Times New Roman"/>
        </w:rPr>
        <w:t xml:space="preserve"> тысяч</w:t>
      </w:r>
      <w:r w:rsidRPr="00E93AEB">
        <w:rPr>
          <w:rFonts w:ascii="Times New Roman" w:eastAsia="Times New Roman" w:hAnsi="Times New Roman"/>
        </w:rPr>
        <w:t>) рублей</w:t>
      </w:r>
      <w:r w:rsidR="00E93AEB">
        <w:rPr>
          <w:rFonts w:ascii="Times New Roman" w:eastAsia="Times New Roman" w:hAnsi="Times New Roman"/>
        </w:rPr>
        <w:t>.</w:t>
      </w:r>
      <w:bookmarkEnd w:id="3"/>
    </w:p>
    <w:p w:rsidR="00CF158C" w:rsidRPr="00620E93" w:rsidRDefault="00CF158C" w:rsidP="005E2C94">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5E2C94">
        <w:rPr>
          <w:rFonts w:ascii="Times New Roman" w:eastAsia="Times New Roman" w:hAnsi="Times New Roman"/>
        </w:rPr>
        <w:t>Условной франшизой считается условие, предусматривающее освобождение Страховщика от обязанности выплачивать страховое возмещение, если размер убытка не превышает суммы установленной франшизы. Если размер убытка превышает размер установленной франшизы, страховое возмещение выплачивается в полном размере убытка.</w:t>
      </w:r>
    </w:p>
    <w:p w:rsidR="00620E93" w:rsidRPr="001C3690" w:rsidRDefault="00620E93" w:rsidP="001C3690">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1C3690">
        <w:rPr>
          <w:rFonts w:ascii="Times New Roman" w:eastAsia="Times New Roman" w:hAnsi="Times New Roman"/>
        </w:rPr>
        <w:t>Если в результате одного страхового случая повреждено несколько объектов,</w:t>
      </w:r>
      <w:r w:rsidRPr="001C3690">
        <w:rPr>
          <w:rFonts w:ascii="Times New Roman" w:eastAsia="Times New Roman" w:hAnsi="Times New Roman"/>
        </w:rPr>
        <w:br/>
        <w:t>относящихся к различным группам, то франшиза применяется один раз.</w:t>
      </w:r>
    </w:p>
    <w:p w:rsidR="00620E93" w:rsidRPr="005E2C94" w:rsidRDefault="00620E93" w:rsidP="001C3690">
      <w:pPr>
        <w:pStyle w:val="aff2"/>
        <w:widowControl w:val="0"/>
        <w:tabs>
          <w:tab w:val="left" w:pos="567"/>
          <w:tab w:val="left" w:pos="1418"/>
        </w:tabs>
        <w:spacing w:before="100"/>
        <w:ind w:left="1276"/>
        <w:jc w:val="both"/>
        <w:rPr>
          <w:rFonts w:ascii="Times New Roman" w:hAnsi="Times New Roman"/>
        </w:rPr>
      </w:pPr>
    </w:p>
    <w:p w:rsidR="00350C1E" w:rsidRPr="00350C1E" w:rsidRDefault="00350C1E" w:rsidP="009A1D94">
      <w:pPr>
        <w:pStyle w:val="aff2"/>
        <w:tabs>
          <w:tab w:val="left" w:pos="709"/>
          <w:tab w:val="left" w:pos="1418"/>
        </w:tabs>
        <w:spacing w:before="100"/>
        <w:ind w:left="360"/>
        <w:jc w:val="both"/>
        <w:rPr>
          <w:rFonts w:ascii="Times New Roman" w:eastAsia="Times New Roman" w:hAnsi="Times New Roman"/>
        </w:rPr>
      </w:pPr>
    </w:p>
    <w:p w:rsidR="00350C1E" w:rsidRPr="00854987" w:rsidRDefault="00350C1E" w:rsidP="00854987">
      <w:pPr>
        <w:pStyle w:val="aff2"/>
        <w:numPr>
          <w:ilvl w:val="0"/>
          <w:numId w:val="33"/>
        </w:numPr>
        <w:tabs>
          <w:tab w:val="left" w:pos="709"/>
          <w:tab w:val="left" w:pos="1418"/>
        </w:tabs>
        <w:suppressAutoHyphens/>
        <w:spacing w:before="100"/>
        <w:jc w:val="center"/>
        <w:outlineLvl w:val="0"/>
        <w:rPr>
          <w:rFonts w:ascii="Times New Roman" w:eastAsia="Times New Roman" w:hAnsi="Times New Roman"/>
          <w:b/>
        </w:rPr>
      </w:pPr>
      <w:r w:rsidRPr="00854987">
        <w:rPr>
          <w:rFonts w:ascii="Times New Roman" w:eastAsia="Times New Roman" w:hAnsi="Times New Roman"/>
          <w:b/>
        </w:rPr>
        <w:lastRenderedPageBreak/>
        <w:t>СТРАХОВАЯ ПРЕМИЯ,</w:t>
      </w:r>
      <w:bookmarkStart w:id="4" w:name="OCRUncertain064"/>
      <w:r w:rsidRPr="00854987">
        <w:rPr>
          <w:rFonts w:ascii="Times New Roman" w:eastAsia="Times New Roman" w:hAnsi="Times New Roman"/>
          <w:b/>
        </w:rPr>
        <w:t xml:space="preserve"> ФОРМА И ПОРЯДОК ЕЕ УПЛАТЫ</w:t>
      </w:r>
    </w:p>
    <w:p w:rsidR="00350C1E" w:rsidRDefault="00854987" w:rsidP="00854987">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t>Общая с</w:t>
      </w:r>
      <w:r w:rsidR="00350C1E" w:rsidRPr="00350C1E">
        <w:rPr>
          <w:rFonts w:ascii="Times New Roman" w:eastAsia="Times New Roman" w:hAnsi="Times New Roman"/>
        </w:rPr>
        <w:t>траховая премия по Договору составляет</w:t>
      </w:r>
      <w:proofErr w:type="gramStart"/>
      <w:r w:rsidR="00350C1E" w:rsidRPr="00350C1E">
        <w:rPr>
          <w:rFonts w:ascii="Times New Roman" w:eastAsia="Times New Roman" w:hAnsi="Times New Roman"/>
        </w:rPr>
        <w:t xml:space="preserve"> _____________ (______)</w:t>
      </w:r>
      <w:r>
        <w:rPr>
          <w:rFonts w:ascii="Times New Roman" w:eastAsia="Times New Roman" w:hAnsi="Times New Roman"/>
        </w:rPr>
        <w:t xml:space="preserve"> </w:t>
      </w:r>
      <w:proofErr w:type="gramEnd"/>
      <w:r>
        <w:rPr>
          <w:rFonts w:ascii="Times New Roman" w:eastAsia="Times New Roman" w:hAnsi="Times New Roman"/>
        </w:rPr>
        <w:t xml:space="preserve">рублей, в том числе: </w:t>
      </w:r>
    </w:p>
    <w:p w:rsidR="00854987" w:rsidRDefault="00854987" w:rsidP="00854987">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Страховая премия на период с 01.01.2015 по 31.12.2015 составляет</w:t>
      </w:r>
      <w:proofErr w:type="gramStart"/>
      <w:r>
        <w:rPr>
          <w:rFonts w:ascii="Times New Roman" w:eastAsia="Times New Roman" w:hAnsi="Times New Roman"/>
        </w:rPr>
        <w:t xml:space="preserve"> ___</w:t>
      </w:r>
      <w:r w:rsidR="002C74A8">
        <w:rPr>
          <w:rFonts w:ascii="Times New Roman" w:eastAsia="Times New Roman" w:hAnsi="Times New Roman"/>
        </w:rPr>
        <w:t xml:space="preserve">__________ (___________) </w:t>
      </w:r>
      <w:proofErr w:type="gramEnd"/>
      <w:r w:rsidR="002C74A8">
        <w:rPr>
          <w:rFonts w:ascii="Times New Roman" w:eastAsia="Times New Roman" w:hAnsi="Times New Roman"/>
        </w:rPr>
        <w:t>рублей, в том числе по филиалам:</w:t>
      </w:r>
    </w:p>
    <w:p w:rsidR="008B5EDE" w:rsidRDefault="008B5EDE" w:rsidP="008B5EDE">
      <w:pPr>
        <w:pStyle w:val="aff2"/>
        <w:widowControl w:val="0"/>
        <w:tabs>
          <w:tab w:val="left" w:pos="567"/>
          <w:tab w:val="left" w:pos="1418"/>
        </w:tabs>
        <w:spacing w:before="100"/>
        <w:ind w:left="1276"/>
        <w:jc w:val="both"/>
        <w:rPr>
          <w:rFonts w:ascii="Times New Roman" w:eastAsia="Times New Roman" w:hAnsi="Times New Roman"/>
        </w:rPr>
      </w:pPr>
    </w:p>
    <w:p w:rsidR="00854987" w:rsidRDefault="00854987" w:rsidP="00854987">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Страховая премия на период с 01.01.2016 по 31.12.2016 составляет</w:t>
      </w:r>
      <w:proofErr w:type="gramStart"/>
      <w:r>
        <w:rPr>
          <w:rFonts w:ascii="Times New Roman" w:eastAsia="Times New Roman" w:hAnsi="Times New Roman"/>
        </w:rPr>
        <w:t xml:space="preserve"> _____________ (</w:t>
      </w:r>
      <w:r w:rsidR="002C74A8">
        <w:rPr>
          <w:rFonts w:ascii="Times New Roman" w:eastAsia="Times New Roman" w:hAnsi="Times New Roman"/>
        </w:rPr>
        <w:t xml:space="preserve">___________) </w:t>
      </w:r>
      <w:proofErr w:type="gramEnd"/>
      <w:r w:rsidR="002C74A8">
        <w:rPr>
          <w:rFonts w:ascii="Times New Roman" w:eastAsia="Times New Roman" w:hAnsi="Times New Roman"/>
        </w:rPr>
        <w:t>рублей, в том числе по филиалам:</w:t>
      </w:r>
    </w:p>
    <w:p w:rsidR="008B5EDE" w:rsidRPr="008B5EDE" w:rsidRDefault="008B5EDE" w:rsidP="008B5EDE">
      <w:pPr>
        <w:pStyle w:val="aff2"/>
        <w:rPr>
          <w:rFonts w:ascii="Times New Roman" w:eastAsia="Times New Roman" w:hAnsi="Times New Roman"/>
        </w:rPr>
      </w:pPr>
    </w:p>
    <w:p w:rsidR="008B5EDE" w:rsidRDefault="008B5EDE" w:rsidP="008B5EDE">
      <w:pPr>
        <w:pStyle w:val="aff2"/>
        <w:widowControl w:val="0"/>
        <w:tabs>
          <w:tab w:val="left" w:pos="567"/>
          <w:tab w:val="left" w:pos="1418"/>
        </w:tabs>
        <w:spacing w:before="100"/>
        <w:ind w:left="1276"/>
        <w:jc w:val="both"/>
        <w:rPr>
          <w:rFonts w:ascii="Times New Roman" w:eastAsia="Times New Roman" w:hAnsi="Times New Roman"/>
        </w:rPr>
      </w:pPr>
    </w:p>
    <w:p w:rsidR="002C74A8" w:rsidRDefault="00854987" w:rsidP="002C74A8">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Страховая премия на период с 01.01.2017 по 31.12.2017 составляет</w:t>
      </w:r>
      <w:proofErr w:type="gramStart"/>
      <w:r>
        <w:rPr>
          <w:rFonts w:ascii="Times New Roman" w:eastAsia="Times New Roman" w:hAnsi="Times New Roman"/>
        </w:rPr>
        <w:t xml:space="preserve"> ___</w:t>
      </w:r>
      <w:r w:rsidR="002C74A8">
        <w:rPr>
          <w:rFonts w:ascii="Times New Roman" w:eastAsia="Times New Roman" w:hAnsi="Times New Roman"/>
        </w:rPr>
        <w:t xml:space="preserve">__________ (___________) </w:t>
      </w:r>
      <w:proofErr w:type="gramEnd"/>
      <w:r w:rsidR="008B5EDE">
        <w:rPr>
          <w:rFonts w:ascii="Times New Roman" w:eastAsia="Times New Roman" w:hAnsi="Times New Roman"/>
        </w:rPr>
        <w:t>рублей, в том числе по филиалам:</w:t>
      </w:r>
    </w:p>
    <w:p w:rsidR="008B5EDE" w:rsidRPr="002C74A8" w:rsidRDefault="008B5EDE" w:rsidP="008B5EDE">
      <w:pPr>
        <w:pStyle w:val="aff2"/>
        <w:widowControl w:val="0"/>
        <w:tabs>
          <w:tab w:val="left" w:pos="567"/>
          <w:tab w:val="left" w:pos="1418"/>
        </w:tabs>
        <w:spacing w:before="100"/>
        <w:ind w:left="1276"/>
        <w:jc w:val="both"/>
        <w:rPr>
          <w:rFonts w:ascii="Times New Roman" w:eastAsia="Times New Roman" w:hAnsi="Times New Roman"/>
        </w:rPr>
      </w:pPr>
    </w:p>
    <w:p w:rsidR="006C4DDC" w:rsidRDefault="00846991" w:rsidP="00EE28BD">
      <w:pPr>
        <w:pStyle w:val="aff2"/>
        <w:widowControl w:val="0"/>
        <w:numPr>
          <w:ilvl w:val="1"/>
          <w:numId w:val="33"/>
        </w:numPr>
        <w:tabs>
          <w:tab w:val="left" w:pos="567"/>
          <w:tab w:val="left" w:pos="1418"/>
        </w:tabs>
        <w:spacing w:before="100"/>
        <w:jc w:val="both"/>
        <w:rPr>
          <w:rFonts w:ascii="Times New Roman" w:eastAsia="Times New Roman" w:hAnsi="Times New Roman"/>
        </w:rPr>
      </w:pPr>
      <w:r w:rsidRPr="006C4DDC">
        <w:rPr>
          <w:rFonts w:ascii="Times New Roman" w:eastAsia="Times New Roman" w:hAnsi="Times New Roman"/>
        </w:rPr>
        <w:t>Размер страховой премии</w:t>
      </w:r>
      <w:r w:rsidR="005D2732">
        <w:rPr>
          <w:rFonts w:ascii="Times New Roman" w:eastAsia="Times New Roman" w:hAnsi="Times New Roman"/>
        </w:rPr>
        <w:t xml:space="preserve"> </w:t>
      </w:r>
      <w:r w:rsidRPr="006C4DDC">
        <w:rPr>
          <w:rFonts w:ascii="Times New Roman" w:eastAsia="Times New Roman" w:hAnsi="Times New Roman"/>
        </w:rPr>
        <w:t xml:space="preserve">и периоды оплаты указываются в ежегодном страховом полисе, выдаваемом к настоящему Договору. </w:t>
      </w:r>
      <w:r w:rsidR="00EE28BD" w:rsidRPr="00EE28BD">
        <w:rPr>
          <w:rFonts w:ascii="Times New Roman" w:eastAsia="Times New Roman" w:hAnsi="Times New Roman"/>
        </w:rPr>
        <w:t xml:space="preserve">Оплата </w:t>
      </w:r>
      <w:r w:rsidR="00085809">
        <w:rPr>
          <w:rFonts w:ascii="Times New Roman" w:eastAsia="Times New Roman" w:hAnsi="Times New Roman"/>
        </w:rPr>
        <w:t xml:space="preserve">страховой премии </w:t>
      </w:r>
      <w:r w:rsidR="00EE28BD" w:rsidRPr="00EE28BD">
        <w:rPr>
          <w:rFonts w:ascii="Times New Roman" w:eastAsia="Times New Roman" w:hAnsi="Times New Roman"/>
        </w:rPr>
        <w:t>производится ежеквартально равными платежами</w:t>
      </w:r>
      <w:r w:rsidR="00EE28BD">
        <w:rPr>
          <w:rFonts w:ascii="Times New Roman" w:eastAsia="Times New Roman" w:hAnsi="Times New Roman"/>
        </w:rPr>
        <w:t xml:space="preserve">. </w:t>
      </w:r>
      <w:r w:rsidRPr="006C4DDC">
        <w:rPr>
          <w:rFonts w:ascii="Times New Roman" w:eastAsia="Times New Roman" w:hAnsi="Times New Roman"/>
        </w:rPr>
        <w:t xml:space="preserve">Порядок и сроки оплаты страховой премии определяются Страхователем и указываются в страховом полисе. </w:t>
      </w:r>
    </w:p>
    <w:p w:rsidR="00846991" w:rsidRPr="006C4DDC" w:rsidRDefault="00846991" w:rsidP="00846991">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6C4DDC">
        <w:rPr>
          <w:rFonts w:ascii="Times New Roman" w:eastAsia="Times New Roman" w:hAnsi="Times New Roman"/>
        </w:rPr>
        <w:t>Уплата страховой премии производится в форме безналичного перечисления денежных средств на расчетный счет Страховщика, НДС не облагается.</w:t>
      </w:r>
    </w:p>
    <w:p w:rsidR="00846991" w:rsidRDefault="00846991" w:rsidP="00846991">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bookmarkStart w:id="5" w:name="_Toc252369633"/>
      <w:bookmarkStart w:id="6" w:name="_Toc252432552"/>
      <w:bookmarkStart w:id="7" w:name="_Toc303684071"/>
      <w:bookmarkStart w:id="8" w:name="_Toc303684317"/>
      <w:bookmarkStart w:id="9" w:name="_Toc303777725"/>
      <w:bookmarkStart w:id="10" w:name="_Toc304196270"/>
      <w:bookmarkStart w:id="11" w:name="_Toc304293579"/>
      <w:bookmarkStart w:id="12" w:name="_Toc308451893"/>
      <w:r w:rsidRPr="00846991">
        <w:rPr>
          <w:rFonts w:ascii="Times New Roman" w:eastAsia="Times New Roman" w:hAnsi="Times New Roman"/>
        </w:rPr>
        <w:t>Страховая премия считается уплаченной с момента списания денежных сре</w:t>
      </w:r>
      <w:proofErr w:type="gramStart"/>
      <w:r w:rsidRPr="00846991">
        <w:rPr>
          <w:rFonts w:ascii="Times New Roman" w:eastAsia="Times New Roman" w:hAnsi="Times New Roman"/>
        </w:rPr>
        <w:t>дств с р</w:t>
      </w:r>
      <w:proofErr w:type="gramEnd"/>
      <w:r w:rsidRPr="00846991">
        <w:rPr>
          <w:rFonts w:ascii="Times New Roman" w:eastAsia="Times New Roman" w:hAnsi="Times New Roman"/>
        </w:rPr>
        <w:t>асчетного счета Страхователя для зачисления на расчетный счет Страховщика.</w:t>
      </w:r>
      <w:bookmarkEnd w:id="5"/>
      <w:bookmarkEnd w:id="6"/>
      <w:bookmarkEnd w:id="7"/>
      <w:bookmarkEnd w:id="8"/>
      <w:bookmarkEnd w:id="9"/>
      <w:bookmarkEnd w:id="10"/>
      <w:bookmarkEnd w:id="11"/>
      <w:bookmarkEnd w:id="12"/>
    </w:p>
    <w:p w:rsidR="005D2732" w:rsidRDefault="005D2732" w:rsidP="00CD4BF7">
      <w:pPr>
        <w:pStyle w:val="aff2"/>
        <w:widowControl w:val="0"/>
        <w:tabs>
          <w:tab w:val="left" w:pos="567"/>
          <w:tab w:val="left" w:pos="1418"/>
        </w:tabs>
        <w:spacing w:before="100"/>
        <w:ind w:left="567"/>
        <w:jc w:val="both"/>
        <w:rPr>
          <w:rFonts w:ascii="Times New Roman" w:eastAsia="Times New Roman" w:hAnsi="Times New Roman"/>
        </w:rPr>
      </w:pPr>
    </w:p>
    <w:p w:rsidR="00350C1E" w:rsidRPr="00350C1E" w:rsidRDefault="00350C1E" w:rsidP="006C4DDC">
      <w:pPr>
        <w:pStyle w:val="aff2"/>
        <w:numPr>
          <w:ilvl w:val="0"/>
          <w:numId w:val="33"/>
        </w:numPr>
        <w:tabs>
          <w:tab w:val="left" w:pos="709"/>
          <w:tab w:val="left" w:pos="1418"/>
        </w:tabs>
        <w:suppressAutoHyphens/>
        <w:spacing w:before="100"/>
        <w:jc w:val="center"/>
        <w:outlineLvl w:val="0"/>
        <w:rPr>
          <w:rFonts w:ascii="Times New Roman" w:eastAsia="Times New Roman" w:hAnsi="Times New Roman"/>
          <w:b/>
        </w:rPr>
      </w:pPr>
      <w:r w:rsidRPr="00350C1E">
        <w:rPr>
          <w:rFonts w:ascii="Times New Roman" w:eastAsia="Times New Roman" w:hAnsi="Times New Roman"/>
          <w:b/>
        </w:rPr>
        <w:t>СРОК ДЕЙСТВИЯ ДОГОВОРА</w:t>
      </w:r>
    </w:p>
    <w:bookmarkEnd w:id="4"/>
    <w:p w:rsidR="006C4DDC" w:rsidRDefault="00350C1E" w:rsidP="006C4DDC">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350C1E">
        <w:rPr>
          <w:rFonts w:ascii="Times New Roman" w:eastAsia="Times New Roman" w:hAnsi="Times New Roman"/>
        </w:rPr>
        <w:t xml:space="preserve">Договор вступает в силу с </w:t>
      </w:r>
      <w:r w:rsidR="006C4DDC">
        <w:rPr>
          <w:rFonts w:ascii="Times New Roman" w:eastAsia="Times New Roman" w:hAnsi="Times New Roman"/>
        </w:rPr>
        <w:t xml:space="preserve">момента его подписания обеими Сторонами, действует до 24 часов 00 минут 31 декабря 2017 года и распространяет свое действие на события, имеющие признаки страхового случая, произошедшие с 00 часов </w:t>
      </w:r>
      <w:r w:rsidR="003B0B28">
        <w:rPr>
          <w:rFonts w:ascii="Times New Roman" w:eastAsia="Times New Roman" w:hAnsi="Times New Roman"/>
        </w:rPr>
        <w:t>00 минут «01» января 2015 года д</w:t>
      </w:r>
      <w:r w:rsidR="006C4DDC">
        <w:rPr>
          <w:rFonts w:ascii="Times New Roman" w:eastAsia="Times New Roman" w:hAnsi="Times New Roman"/>
        </w:rPr>
        <w:t xml:space="preserve">о момента окончания действия Договора. </w:t>
      </w:r>
    </w:p>
    <w:p w:rsidR="00B25794" w:rsidRPr="00B25794" w:rsidRDefault="00B25794" w:rsidP="00B25794">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B25794">
        <w:rPr>
          <w:rFonts w:ascii="Times New Roman" w:eastAsia="Times New Roman" w:hAnsi="Times New Roman"/>
        </w:rPr>
        <w:t>Период страхования: с 00 часов 00 минут «___» _______ 20 __ г. по 00 часов 00 минут «___» _______ 20 __ г.</w:t>
      </w:r>
    </w:p>
    <w:p w:rsidR="002C7316" w:rsidRDefault="00153666" w:rsidP="002C7316">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t xml:space="preserve">В рамках исполнения условий настоящего Договора, Сторонами заключаются страховые полисы сроком на один календарный год с «01» января по «31» декабря в течение трех лет в следующем порядке: </w:t>
      </w:r>
    </w:p>
    <w:p w:rsidR="002C7316" w:rsidRPr="002C7316" w:rsidRDefault="002C7316" w:rsidP="008B6F23">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 xml:space="preserve">Не позднее «15» декабря 2014 года Страхователь передает Страховщику перечень имущества, подлежащего </w:t>
      </w:r>
      <w:r w:rsidR="008B6F23">
        <w:rPr>
          <w:rFonts w:ascii="Times New Roman" w:eastAsia="Times New Roman" w:hAnsi="Times New Roman"/>
        </w:rPr>
        <w:t>страхованию с «01» января 2015 по «31» декабря 2015. Страховщик передает Страхователю полис не позднее «</w:t>
      </w:r>
      <w:r w:rsidR="0066590F">
        <w:rPr>
          <w:rFonts w:ascii="Times New Roman" w:eastAsia="Times New Roman" w:hAnsi="Times New Roman"/>
        </w:rPr>
        <w:t>20</w:t>
      </w:r>
      <w:r w:rsidR="008B6F23">
        <w:rPr>
          <w:rFonts w:ascii="Times New Roman" w:eastAsia="Times New Roman" w:hAnsi="Times New Roman"/>
        </w:rPr>
        <w:t xml:space="preserve">» декабря 2014 года.  </w:t>
      </w:r>
    </w:p>
    <w:p w:rsidR="008B6F23" w:rsidRPr="002C7316" w:rsidRDefault="008B6F23" w:rsidP="008B6F23">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Не позднее «15» декабря 2015 года Страхователь передает Страховщику перечень имущества, подлежащего страхованию с «01» января 2016 по «31» декабря 2016. Страховщик передает Страхователю полис не позднее «</w:t>
      </w:r>
      <w:r w:rsidR="0066590F">
        <w:rPr>
          <w:rFonts w:ascii="Times New Roman" w:eastAsia="Times New Roman" w:hAnsi="Times New Roman"/>
        </w:rPr>
        <w:t>20</w:t>
      </w:r>
      <w:r>
        <w:rPr>
          <w:rFonts w:ascii="Times New Roman" w:eastAsia="Times New Roman" w:hAnsi="Times New Roman"/>
        </w:rPr>
        <w:t xml:space="preserve">» декабря 2015 года.  </w:t>
      </w:r>
    </w:p>
    <w:p w:rsidR="008B6F23" w:rsidRPr="002C7316" w:rsidRDefault="008B6F23" w:rsidP="008B6F23">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Не позднее «15» декабря 2016 года Страхователь передает Страховщику перечень имущества, подлежащего страхованию с «01» января 2017 по «31» декабря 2017. Страховщик передает Страхователю полис не позднее «</w:t>
      </w:r>
      <w:r w:rsidR="0066590F">
        <w:rPr>
          <w:rFonts w:ascii="Times New Roman" w:eastAsia="Times New Roman" w:hAnsi="Times New Roman"/>
        </w:rPr>
        <w:t>20</w:t>
      </w:r>
      <w:r>
        <w:rPr>
          <w:rFonts w:ascii="Times New Roman" w:eastAsia="Times New Roman" w:hAnsi="Times New Roman"/>
        </w:rPr>
        <w:t xml:space="preserve">» декабря </w:t>
      </w:r>
      <w:r w:rsidR="0066590F">
        <w:rPr>
          <w:rFonts w:ascii="Times New Roman" w:eastAsia="Times New Roman" w:hAnsi="Times New Roman"/>
        </w:rPr>
        <w:t xml:space="preserve">2016 </w:t>
      </w:r>
      <w:r>
        <w:rPr>
          <w:rFonts w:ascii="Times New Roman" w:eastAsia="Times New Roman" w:hAnsi="Times New Roman"/>
        </w:rPr>
        <w:t xml:space="preserve">года.  </w:t>
      </w:r>
    </w:p>
    <w:p w:rsidR="008B6F23" w:rsidRPr="000F1442" w:rsidRDefault="008B6F23" w:rsidP="000F1442">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0F1442">
        <w:rPr>
          <w:rFonts w:ascii="Times New Roman" w:eastAsia="Times New Roman" w:hAnsi="Times New Roman"/>
        </w:rPr>
        <w:t>Страхователь вправе досрочно в любое время и без указания причин расторгнуть настоящий Договор, уведомив об этом Страховщика не менее чем за 20 (Двадцать) календарных дней до даты досрочного расторжения Договора.</w:t>
      </w:r>
    </w:p>
    <w:p w:rsidR="00236F20" w:rsidRPr="00236F20" w:rsidRDefault="00A47E9D" w:rsidP="00236F20">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236F20">
        <w:rPr>
          <w:rFonts w:ascii="Times New Roman" w:eastAsia="Times New Roman" w:hAnsi="Times New Roman"/>
        </w:rPr>
        <w:t xml:space="preserve">При досрочном прекращении Договора </w:t>
      </w:r>
      <w:r w:rsidR="000F1442" w:rsidRPr="00236F20">
        <w:rPr>
          <w:rFonts w:ascii="Times New Roman" w:eastAsia="Times New Roman" w:hAnsi="Times New Roman"/>
        </w:rPr>
        <w:t xml:space="preserve">страховая премия, фактически уплаченная Страховщику, подлежит возврату Страхователю </w:t>
      </w:r>
      <w:r w:rsidR="00236F20" w:rsidRPr="00236F20">
        <w:rPr>
          <w:rFonts w:ascii="Times New Roman" w:eastAsia="Times New Roman" w:hAnsi="Times New Roman"/>
        </w:rPr>
        <w:t xml:space="preserve">в течение 5 (пяти) </w:t>
      </w:r>
      <w:r w:rsidR="005B03C4">
        <w:rPr>
          <w:rFonts w:ascii="Times New Roman" w:eastAsia="Times New Roman" w:hAnsi="Times New Roman"/>
        </w:rPr>
        <w:t xml:space="preserve">банковских </w:t>
      </w:r>
      <w:r w:rsidR="00236F20" w:rsidRPr="00236F20">
        <w:rPr>
          <w:rFonts w:ascii="Times New Roman" w:eastAsia="Times New Roman" w:hAnsi="Times New Roman"/>
        </w:rPr>
        <w:t xml:space="preserve">дней с момента прекращения действия Договора </w:t>
      </w:r>
      <w:r w:rsidR="000F1442" w:rsidRPr="00236F20">
        <w:rPr>
          <w:rFonts w:ascii="Times New Roman" w:eastAsia="Times New Roman" w:hAnsi="Times New Roman"/>
        </w:rPr>
        <w:t xml:space="preserve">в размере, рассчитанном пропорционально времени (в днях), прошедшему с момента такого досрочного прекращения Договора до момента истечения срока действия  Договора, установленного сторонами при его </w:t>
      </w:r>
      <w:r w:rsidR="000F1442" w:rsidRPr="00236F20">
        <w:rPr>
          <w:rFonts w:ascii="Times New Roman" w:eastAsia="Times New Roman" w:hAnsi="Times New Roman"/>
        </w:rPr>
        <w:lastRenderedPageBreak/>
        <w:t>заключении.</w:t>
      </w:r>
      <w:r w:rsidR="00236F20">
        <w:rPr>
          <w:rFonts w:ascii="Times New Roman" w:eastAsia="Times New Roman" w:hAnsi="Times New Roman"/>
        </w:rPr>
        <w:t xml:space="preserve"> </w:t>
      </w:r>
      <w:r w:rsidR="00236F20" w:rsidRPr="00236F20">
        <w:rPr>
          <w:rFonts w:ascii="Times New Roman" w:eastAsia="Times New Roman" w:hAnsi="Times New Roman"/>
        </w:rPr>
        <w:t xml:space="preserve">Страховая премия считается возвращенной Страхователю с момента </w:t>
      </w:r>
      <w:r w:rsidR="005B03C4">
        <w:rPr>
          <w:rFonts w:ascii="Times New Roman" w:eastAsia="Times New Roman" w:hAnsi="Times New Roman"/>
        </w:rPr>
        <w:t>списания</w:t>
      </w:r>
      <w:r w:rsidR="00236F20" w:rsidRPr="00236F20">
        <w:rPr>
          <w:rFonts w:ascii="Times New Roman" w:eastAsia="Times New Roman" w:hAnsi="Times New Roman"/>
        </w:rPr>
        <w:t xml:space="preserve"> денежных сре</w:t>
      </w:r>
      <w:proofErr w:type="gramStart"/>
      <w:r w:rsidR="00236F20" w:rsidRPr="00236F20">
        <w:rPr>
          <w:rFonts w:ascii="Times New Roman" w:eastAsia="Times New Roman" w:hAnsi="Times New Roman"/>
        </w:rPr>
        <w:t xml:space="preserve">дств </w:t>
      </w:r>
      <w:r w:rsidR="005B03C4">
        <w:rPr>
          <w:rFonts w:ascii="Times New Roman" w:eastAsia="Times New Roman" w:hAnsi="Times New Roman"/>
        </w:rPr>
        <w:t>с</w:t>
      </w:r>
      <w:r w:rsidR="00236F20" w:rsidRPr="00236F20">
        <w:rPr>
          <w:rFonts w:ascii="Times New Roman" w:eastAsia="Times New Roman" w:hAnsi="Times New Roman"/>
        </w:rPr>
        <w:t xml:space="preserve"> р</w:t>
      </w:r>
      <w:proofErr w:type="gramEnd"/>
      <w:r w:rsidR="00236F20" w:rsidRPr="00236F20">
        <w:rPr>
          <w:rFonts w:ascii="Times New Roman" w:eastAsia="Times New Roman" w:hAnsi="Times New Roman"/>
        </w:rPr>
        <w:t>асчетн</w:t>
      </w:r>
      <w:r w:rsidR="005B03C4">
        <w:rPr>
          <w:rFonts w:ascii="Times New Roman" w:eastAsia="Times New Roman" w:hAnsi="Times New Roman"/>
        </w:rPr>
        <w:t>ого</w:t>
      </w:r>
      <w:r w:rsidR="00236F20" w:rsidRPr="00236F20">
        <w:rPr>
          <w:rFonts w:ascii="Times New Roman" w:eastAsia="Times New Roman" w:hAnsi="Times New Roman"/>
        </w:rPr>
        <w:t xml:space="preserve"> счет</w:t>
      </w:r>
      <w:r w:rsidR="005B03C4">
        <w:rPr>
          <w:rFonts w:ascii="Times New Roman" w:eastAsia="Times New Roman" w:hAnsi="Times New Roman"/>
        </w:rPr>
        <w:t>а</w:t>
      </w:r>
      <w:r w:rsidR="00236F20" w:rsidRPr="00236F20">
        <w:rPr>
          <w:rFonts w:ascii="Times New Roman" w:eastAsia="Times New Roman" w:hAnsi="Times New Roman"/>
        </w:rPr>
        <w:t xml:space="preserve"> Страхов</w:t>
      </w:r>
      <w:r w:rsidR="005B03C4">
        <w:rPr>
          <w:rFonts w:ascii="Times New Roman" w:eastAsia="Times New Roman" w:hAnsi="Times New Roman"/>
        </w:rPr>
        <w:t>щика</w:t>
      </w:r>
      <w:r w:rsidR="00236F20" w:rsidRPr="00236F20">
        <w:rPr>
          <w:rFonts w:ascii="Times New Roman" w:eastAsia="Times New Roman" w:hAnsi="Times New Roman"/>
        </w:rPr>
        <w:t>.</w:t>
      </w:r>
    </w:p>
    <w:p w:rsidR="008B6F23" w:rsidRPr="000F1442" w:rsidRDefault="008B6F23" w:rsidP="000F1442">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0F1442">
        <w:rPr>
          <w:rFonts w:ascii="Times New Roman" w:eastAsia="Times New Roman" w:hAnsi="Times New Roman"/>
        </w:rPr>
        <w:t>Договор прекращается досрочно в соответствии с положениями Гражданского кодекса Р</w:t>
      </w:r>
      <w:r w:rsidR="00236F20">
        <w:rPr>
          <w:rFonts w:ascii="Times New Roman" w:eastAsia="Times New Roman" w:hAnsi="Times New Roman"/>
        </w:rPr>
        <w:t xml:space="preserve">оссийской </w:t>
      </w:r>
      <w:r w:rsidRPr="000F1442">
        <w:rPr>
          <w:rFonts w:ascii="Times New Roman" w:eastAsia="Times New Roman" w:hAnsi="Times New Roman"/>
        </w:rPr>
        <w:t>Ф</w:t>
      </w:r>
      <w:r w:rsidR="00236F20">
        <w:rPr>
          <w:rFonts w:ascii="Times New Roman" w:eastAsia="Times New Roman" w:hAnsi="Times New Roman"/>
        </w:rPr>
        <w:t>едерации</w:t>
      </w:r>
      <w:r w:rsidRPr="000F1442">
        <w:rPr>
          <w:rFonts w:ascii="Times New Roman" w:eastAsia="Times New Roman" w:hAnsi="Times New Roman"/>
        </w:rPr>
        <w:t>.</w:t>
      </w:r>
    </w:p>
    <w:p w:rsidR="000F1442" w:rsidRDefault="000F1442" w:rsidP="000F1442">
      <w:pPr>
        <w:pStyle w:val="aff2"/>
        <w:widowControl w:val="0"/>
        <w:tabs>
          <w:tab w:val="left" w:pos="567"/>
          <w:tab w:val="left" w:pos="1418"/>
        </w:tabs>
        <w:spacing w:before="100"/>
        <w:ind w:left="567"/>
        <w:jc w:val="both"/>
        <w:rPr>
          <w:rFonts w:ascii="Times New Roman" w:eastAsia="Times New Roman" w:hAnsi="Times New Roman"/>
        </w:rPr>
      </w:pPr>
    </w:p>
    <w:p w:rsidR="000F1442" w:rsidRPr="00C546ED" w:rsidRDefault="000F1442" w:rsidP="000F1442">
      <w:pPr>
        <w:numPr>
          <w:ilvl w:val="0"/>
          <w:numId w:val="8"/>
        </w:numPr>
        <w:tabs>
          <w:tab w:val="left" w:pos="709"/>
          <w:tab w:val="left" w:pos="1418"/>
        </w:tabs>
        <w:suppressAutoHyphens/>
        <w:spacing w:before="100" w:after="0" w:line="240" w:lineRule="auto"/>
        <w:jc w:val="center"/>
        <w:outlineLvl w:val="0"/>
        <w:rPr>
          <w:rFonts w:ascii="Times New Roman" w:eastAsia="Times New Roman" w:hAnsi="Times New Roman" w:cs="Times New Roman"/>
          <w:b/>
          <w:lang w:eastAsia="ru-RU"/>
        </w:rPr>
      </w:pPr>
      <w:r w:rsidRPr="00C546ED">
        <w:rPr>
          <w:rFonts w:ascii="Times New Roman" w:eastAsia="Times New Roman" w:hAnsi="Times New Roman" w:cs="Times New Roman"/>
          <w:b/>
          <w:lang w:eastAsia="ru-RU"/>
        </w:rPr>
        <w:t xml:space="preserve">ПОРЯДОК ДЕЙСТВИЙ СТОРОН, ПРИ НАСТУПЛЕНИИ СОБЫТИЙ, ИМЕЮЩИХ ПРИЗНАКИ СТРАХОВЫХ СЛУЧАЕВ  </w:t>
      </w:r>
    </w:p>
    <w:p w:rsidR="000F1442" w:rsidRPr="00C546ED" w:rsidRDefault="000F1442" w:rsidP="00270599">
      <w:pPr>
        <w:pStyle w:val="aff2"/>
        <w:widowControl w:val="0"/>
        <w:numPr>
          <w:ilvl w:val="1"/>
          <w:numId w:val="8"/>
        </w:numPr>
        <w:tabs>
          <w:tab w:val="left" w:pos="567"/>
          <w:tab w:val="left" w:pos="1418"/>
        </w:tabs>
        <w:spacing w:before="100"/>
        <w:ind w:left="567"/>
        <w:jc w:val="both"/>
        <w:rPr>
          <w:rFonts w:ascii="Times New Roman" w:eastAsia="Times New Roman" w:hAnsi="Times New Roman"/>
          <w:lang w:val="x-none" w:eastAsia="x-none"/>
        </w:rPr>
      </w:pPr>
      <w:r w:rsidRPr="00C546ED">
        <w:rPr>
          <w:rFonts w:ascii="Times New Roman" w:eastAsia="Times New Roman" w:hAnsi="Times New Roman"/>
          <w:lang w:val="x-none" w:eastAsia="x-none"/>
        </w:rPr>
        <w:t>Договор страхования предусматрива</w:t>
      </w:r>
      <w:r w:rsidR="00634815">
        <w:rPr>
          <w:rFonts w:ascii="Times New Roman" w:eastAsia="Times New Roman" w:hAnsi="Times New Roman"/>
          <w:lang w:eastAsia="x-none"/>
        </w:rPr>
        <w:t>ет</w:t>
      </w:r>
      <w:r w:rsidRPr="00C546ED">
        <w:rPr>
          <w:rFonts w:ascii="Times New Roman" w:eastAsia="Times New Roman" w:hAnsi="Times New Roman"/>
          <w:lang w:val="x-none" w:eastAsia="x-none"/>
        </w:rPr>
        <w:t xml:space="preserve"> следующий порядок действий </w:t>
      </w:r>
      <w:r w:rsidRPr="00C546ED">
        <w:rPr>
          <w:rFonts w:ascii="Times New Roman" w:eastAsia="Times New Roman" w:hAnsi="Times New Roman"/>
          <w:lang w:eastAsia="x-none"/>
        </w:rPr>
        <w:t>Страховщика</w:t>
      </w:r>
      <w:r w:rsidR="00162356">
        <w:rPr>
          <w:rFonts w:ascii="Times New Roman" w:eastAsia="Times New Roman" w:hAnsi="Times New Roman"/>
          <w:lang w:eastAsia="x-none"/>
        </w:rPr>
        <w:t xml:space="preserve"> </w:t>
      </w:r>
      <w:r w:rsidRPr="00C546ED">
        <w:rPr>
          <w:rFonts w:ascii="Times New Roman" w:eastAsia="Times New Roman" w:hAnsi="Times New Roman"/>
          <w:lang w:eastAsia="x-none"/>
        </w:rPr>
        <w:t>и Страхователя</w:t>
      </w:r>
      <w:r w:rsidRPr="00C546ED">
        <w:rPr>
          <w:rFonts w:ascii="Times New Roman" w:eastAsia="Times New Roman" w:hAnsi="Times New Roman"/>
          <w:lang w:val="x-none" w:eastAsia="x-none"/>
        </w:rPr>
        <w:t>, при наступлении событи</w:t>
      </w:r>
      <w:r w:rsidRPr="00C546ED">
        <w:rPr>
          <w:rFonts w:ascii="Times New Roman" w:eastAsia="Times New Roman" w:hAnsi="Times New Roman"/>
          <w:lang w:eastAsia="x-none"/>
        </w:rPr>
        <w:t>я</w:t>
      </w:r>
      <w:r w:rsidRPr="00C546ED">
        <w:rPr>
          <w:rFonts w:ascii="Times New Roman" w:eastAsia="Times New Roman" w:hAnsi="Times New Roman"/>
          <w:lang w:val="x-none" w:eastAsia="x-none"/>
        </w:rPr>
        <w:t>, имеющ</w:t>
      </w:r>
      <w:r w:rsidRPr="00C546ED">
        <w:rPr>
          <w:rFonts w:ascii="Times New Roman" w:eastAsia="Times New Roman" w:hAnsi="Times New Roman"/>
          <w:lang w:eastAsia="x-none"/>
        </w:rPr>
        <w:t>его</w:t>
      </w:r>
      <w:r w:rsidRPr="00C546ED">
        <w:rPr>
          <w:rFonts w:ascii="Times New Roman" w:eastAsia="Times New Roman" w:hAnsi="Times New Roman"/>
          <w:lang w:val="x-none" w:eastAsia="x-none"/>
        </w:rPr>
        <w:t xml:space="preserve"> признаки страхов</w:t>
      </w:r>
      <w:r w:rsidRPr="00C546ED">
        <w:rPr>
          <w:rFonts w:ascii="Times New Roman" w:eastAsia="Times New Roman" w:hAnsi="Times New Roman"/>
          <w:lang w:eastAsia="x-none"/>
        </w:rPr>
        <w:t>ого</w:t>
      </w:r>
      <w:r w:rsidRPr="00C546ED">
        <w:rPr>
          <w:rFonts w:ascii="Times New Roman" w:eastAsia="Times New Roman" w:hAnsi="Times New Roman"/>
          <w:lang w:val="x-none" w:eastAsia="x-none"/>
        </w:rPr>
        <w:t xml:space="preserve"> случа</w:t>
      </w:r>
      <w:r w:rsidRPr="00C546ED">
        <w:rPr>
          <w:rFonts w:ascii="Times New Roman" w:eastAsia="Times New Roman" w:hAnsi="Times New Roman"/>
          <w:lang w:eastAsia="x-none"/>
        </w:rPr>
        <w:t>я</w:t>
      </w:r>
      <w:r w:rsidRPr="00C546ED">
        <w:rPr>
          <w:rFonts w:ascii="Times New Roman" w:eastAsia="Times New Roman" w:hAnsi="Times New Roman"/>
          <w:lang w:val="x-none" w:eastAsia="x-none"/>
        </w:rPr>
        <w:t>:</w:t>
      </w:r>
    </w:p>
    <w:p w:rsidR="006E405F" w:rsidRDefault="000F1442" w:rsidP="006E405F">
      <w:pPr>
        <w:pStyle w:val="aff2"/>
        <w:widowControl w:val="0"/>
        <w:numPr>
          <w:ilvl w:val="2"/>
          <w:numId w:val="41"/>
        </w:numPr>
        <w:tabs>
          <w:tab w:val="left" w:pos="567"/>
          <w:tab w:val="left" w:pos="1134"/>
        </w:tabs>
        <w:spacing w:before="100"/>
        <w:ind w:left="1276"/>
        <w:jc w:val="both"/>
        <w:rPr>
          <w:rFonts w:ascii="Times New Roman" w:eastAsia="Times New Roman" w:hAnsi="Times New Roman"/>
        </w:rPr>
      </w:pPr>
      <w:r w:rsidRPr="00C546ED">
        <w:rPr>
          <w:rFonts w:ascii="Times New Roman" w:eastAsia="Times New Roman" w:hAnsi="Times New Roman"/>
        </w:rPr>
        <w:t>При наступлении события, имеющего признаки страхового случая</w:t>
      </w:r>
      <w:r w:rsidR="006E405F">
        <w:rPr>
          <w:rFonts w:ascii="Times New Roman" w:eastAsia="Times New Roman" w:hAnsi="Times New Roman"/>
        </w:rPr>
        <w:t xml:space="preserve">: </w:t>
      </w:r>
    </w:p>
    <w:p w:rsidR="00B74E50" w:rsidRDefault="00B74E50" w:rsidP="006E405F">
      <w:pPr>
        <w:pStyle w:val="aff2"/>
        <w:widowControl w:val="0"/>
        <w:numPr>
          <w:ilvl w:val="3"/>
          <w:numId w:val="41"/>
        </w:numPr>
        <w:tabs>
          <w:tab w:val="left" w:pos="567"/>
          <w:tab w:val="left" w:pos="1418"/>
        </w:tabs>
        <w:spacing w:before="100"/>
        <w:ind w:left="1985" w:hanging="851"/>
        <w:jc w:val="both"/>
        <w:rPr>
          <w:rFonts w:ascii="Times New Roman" w:eastAsia="Times New Roman" w:hAnsi="Times New Roman"/>
        </w:rPr>
      </w:pPr>
      <w:r>
        <w:rPr>
          <w:rFonts w:ascii="Times New Roman" w:eastAsia="Times New Roman" w:hAnsi="Times New Roman"/>
        </w:rPr>
        <w:t xml:space="preserve">Страхователь в течение 72 (Семидесяти двух) часов с момента, когда </w:t>
      </w:r>
      <w:r w:rsidR="002C1C32">
        <w:rPr>
          <w:rFonts w:ascii="Times New Roman" w:eastAsia="Times New Roman" w:hAnsi="Times New Roman"/>
        </w:rPr>
        <w:t>ему</w:t>
      </w:r>
      <w:r>
        <w:rPr>
          <w:rFonts w:ascii="Times New Roman" w:eastAsia="Times New Roman" w:hAnsi="Times New Roman"/>
        </w:rPr>
        <w:t xml:space="preserve"> стало известно о наступлении события, имеющего признаки страхового случая</w:t>
      </w:r>
      <w:r w:rsidR="002C1C32">
        <w:rPr>
          <w:rFonts w:ascii="Times New Roman" w:eastAsia="Times New Roman" w:hAnsi="Times New Roman"/>
        </w:rPr>
        <w:t>,</w:t>
      </w:r>
      <w:r>
        <w:rPr>
          <w:rFonts w:ascii="Times New Roman" w:eastAsia="Times New Roman" w:hAnsi="Times New Roman"/>
        </w:rPr>
        <w:t xml:space="preserve"> обязан уведомить Страховщика любым доступным способом: по телефону________, </w:t>
      </w:r>
      <w:r w:rsidR="002C1C32">
        <w:rPr>
          <w:rFonts w:ascii="Times New Roman" w:eastAsia="Times New Roman" w:hAnsi="Times New Roman"/>
        </w:rPr>
        <w:t xml:space="preserve">по факсу_______________ или </w:t>
      </w:r>
      <w:r>
        <w:rPr>
          <w:rFonts w:ascii="Times New Roman" w:eastAsia="Times New Roman" w:hAnsi="Times New Roman"/>
        </w:rPr>
        <w:t xml:space="preserve">посредством электронной почты на адрес____________, </w:t>
      </w:r>
    </w:p>
    <w:p w:rsidR="002C1C32" w:rsidRPr="002C1C32" w:rsidRDefault="006E405F" w:rsidP="002C1C32">
      <w:pPr>
        <w:pStyle w:val="aff2"/>
        <w:widowControl w:val="0"/>
        <w:tabs>
          <w:tab w:val="left" w:pos="567"/>
          <w:tab w:val="left" w:pos="1418"/>
        </w:tabs>
        <w:spacing w:before="100"/>
        <w:ind w:left="1985"/>
        <w:jc w:val="both"/>
        <w:rPr>
          <w:rFonts w:ascii="Times New Roman" w:eastAsia="Times New Roman" w:hAnsi="Times New Roman"/>
        </w:rPr>
      </w:pPr>
      <w:r w:rsidRPr="00C546ED">
        <w:rPr>
          <w:rFonts w:ascii="Times New Roman" w:eastAsia="Times New Roman" w:hAnsi="Times New Roman"/>
        </w:rPr>
        <w:t xml:space="preserve">Страхователь в течение </w:t>
      </w:r>
      <w:r w:rsidR="005018F9">
        <w:rPr>
          <w:rFonts w:ascii="Times New Roman" w:eastAsia="Times New Roman" w:hAnsi="Times New Roman"/>
        </w:rPr>
        <w:t>10</w:t>
      </w:r>
      <w:r w:rsidRPr="00C546ED">
        <w:rPr>
          <w:rFonts w:ascii="Times New Roman" w:eastAsia="Times New Roman" w:hAnsi="Times New Roman"/>
        </w:rPr>
        <w:t xml:space="preserve"> (</w:t>
      </w:r>
      <w:r w:rsidR="005018F9">
        <w:rPr>
          <w:rFonts w:ascii="Times New Roman" w:eastAsia="Times New Roman" w:hAnsi="Times New Roman"/>
        </w:rPr>
        <w:t>Десяти</w:t>
      </w:r>
      <w:r w:rsidRPr="00C546ED">
        <w:rPr>
          <w:rFonts w:ascii="Times New Roman" w:eastAsia="Times New Roman" w:hAnsi="Times New Roman"/>
        </w:rPr>
        <w:t>) рабочих дней</w:t>
      </w:r>
      <w:r w:rsidR="00E62257">
        <w:rPr>
          <w:rFonts w:ascii="Times New Roman" w:eastAsia="Times New Roman" w:hAnsi="Times New Roman"/>
        </w:rPr>
        <w:t xml:space="preserve"> с момента, когда </w:t>
      </w:r>
      <w:r w:rsidR="002C1C32">
        <w:rPr>
          <w:rFonts w:ascii="Times New Roman" w:eastAsia="Times New Roman" w:hAnsi="Times New Roman"/>
        </w:rPr>
        <w:t>ему</w:t>
      </w:r>
      <w:r w:rsidR="00E62257">
        <w:rPr>
          <w:rFonts w:ascii="Times New Roman" w:eastAsia="Times New Roman" w:hAnsi="Times New Roman"/>
        </w:rPr>
        <w:t xml:space="preserve"> стало известно о наступлении события, имеющего признаки страхового случая, </w:t>
      </w:r>
      <w:r w:rsidRPr="00C546ED">
        <w:rPr>
          <w:rFonts w:ascii="Times New Roman" w:eastAsia="Times New Roman" w:hAnsi="Times New Roman"/>
        </w:rPr>
        <w:t>направляет Страховщику официальное уведомление с изложением описания наступившего события и (по возможности) с указанием предварительного размера суммы ущерба</w:t>
      </w:r>
      <w:r w:rsidR="00AC3B47" w:rsidRPr="00AC3B47">
        <w:rPr>
          <w:rFonts w:ascii="Times New Roman" w:eastAsia="Times New Roman" w:hAnsi="Times New Roman"/>
        </w:rPr>
        <w:t xml:space="preserve"> </w:t>
      </w:r>
      <w:r w:rsidR="00AC3B47">
        <w:rPr>
          <w:rFonts w:ascii="Times New Roman" w:eastAsia="Times New Roman" w:hAnsi="Times New Roman"/>
        </w:rPr>
        <w:t>по форме, представленной в Приложении 6 к настоящему Договору</w:t>
      </w:r>
      <w:r w:rsidRPr="00C546ED">
        <w:rPr>
          <w:rFonts w:ascii="Times New Roman" w:eastAsia="Times New Roman" w:hAnsi="Times New Roman"/>
        </w:rPr>
        <w:t>.</w:t>
      </w:r>
      <w:r w:rsidR="002C1C32">
        <w:rPr>
          <w:rFonts w:ascii="Times New Roman" w:eastAsia="Times New Roman" w:hAnsi="Times New Roman"/>
        </w:rPr>
        <w:t xml:space="preserve"> </w:t>
      </w:r>
      <w:r w:rsidR="002C1C32" w:rsidRPr="002C1C32">
        <w:rPr>
          <w:rFonts w:ascii="Times New Roman" w:eastAsia="Times New Roman" w:hAnsi="Times New Roman"/>
        </w:rPr>
        <w:t>Регистрация входящей корреспонденции осуществляется по адресу: _______________________________</w:t>
      </w:r>
      <w:r w:rsidR="004C4BF8">
        <w:rPr>
          <w:rFonts w:ascii="Times New Roman" w:eastAsia="Times New Roman" w:hAnsi="Times New Roman"/>
        </w:rPr>
        <w:t xml:space="preserve">, копия - по </w:t>
      </w:r>
      <w:r w:rsidR="004C4BF8">
        <w:rPr>
          <w:rFonts w:ascii="Times New Roman" w:eastAsia="Times New Roman" w:hAnsi="Times New Roman"/>
          <w:lang w:val="en-US"/>
        </w:rPr>
        <w:t>e</w:t>
      </w:r>
      <w:r w:rsidR="004C4BF8" w:rsidRPr="004C4BF8">
        <w:rPr>
          <w:rFonts w:ascii="Times New Roman" w:eastAsia="Times New Roman" w:hAnsi="Times New Roman"/>
        </w:rPr>
        <w:t>-</w:t>
      </w:r>
      <w:r w:rsidR="004C4BF8">
        <w:rPr>
          <w:rFonts w:ascii="Times New Roman" w:eastAsia="Times New Roman" w:hAnsi="Times New Roman"/>
          <w:lang w:val="en-US"/>
        </w:rPr>
        <w:t>mail</w:t>
      </w:r>
      <w:r w:rsidR="004C4BF8">
        <w:rPr>
          <w:rFonts w:ascii="Times New Roman" w:eastAsia="Times New Roman" w:hAnsi="Times New Roman"/>
        </w:rPr>
        <w:t>:___________</w:t>
      </w:r>
      <w:r w:rsidR="002C1C32" w:rsidRPr="002C1C32">
        <w:rPr>
          <w:rFonts w:ascii="Times New Roman" w:eastAsia="Times New Roman" w:hAnsi="Times New Roman"/>
        </w:rPr>
        <w:t>.</w:t>
      </w:r>
    </w:p>
    <w:p w:rsidR="00BE14DB" w:rsidRDefault="00BE14DB" w:rsidP="00BE14DB">
      <w:pPr>
        <w:pStyle w:val="aff2"/>
        <w:widowControl w:val="0"/>
        <w:numPr>
          <w:ilvl w:val="3"/>
          <w:numId w:val="41"/>
        </w:numPr>
        <w:tabs>
          <w:tab w:val="left" w:pos="567"/>
          <w:tab w:val="left" w:pos="1418"/>
        </w:tabs>
        <w:spacing w:before="100"/>
        <w:ind w:left="1985" w:hanging="851"/>
        <w:jc w:val="both"/>
        <w:rPr>
          <w:rFonts w:ascii="Times New Roman" w:eastAsia="Times New Roman" w:hAnsi="Times New Roman"/>
        </w:rPr>
      </w:pPr>
      <w:r w:rsidRPr="003B0B28">
        <w:rPr>
          <w:rFonts w:ascii="Times New Roman" w:eastAsia="Times New Roman" w:hAnsi="Times New Roman"/>
        </w:rPr>
        <w:t>Неисполнение Страхователем срока уведомления Страховщика о наступлении страхового случая не является основанием для отказа выплаты страхового возмещения, если задержка сообщения сверх указанного срока не повлияла на увеличение суммы ущерба от страхового случая.</w:t>
      </w:r>
    </w:p>
    <w:p w:rsidR="00EF5A1D" w:rsidRPr="00611675" w:rsidRDefault="00B25794" w:rsidP="00BE14DB">
      <w:pPr>
        <w:pStyle w:val="aff2"/>
        <w:widowControl w:val="0"/>
        <w:numPr>
          <w:ilvl w:val="3"/>
          <w:numId w:val="41"/>
        </w:numPr>
        <w:tabs>
          <w:tab w:val="left" w:pos="567"/>
          <w:tab w:val="left" w:pos="1418"/>
        </w:tabs>
        <w:spacing w:before="100"/>
        <w:ind w:left="1985" w:hanging="851"/>
        <w:jc w:val="both"/>
        <w:rPr>
          <w:rFonts w:ascii="Times New Roman" w:eastAsia="Times New Roman" w:hAnsi="Times New Roman"/>
        </w:rPr>
      </w:pPr>
      <w:r>
        <w:rPr>
          <w:rFonts w:ascii="Times New Roman" w:eastAsia="Times New Roman" w:hAnsi="Times New Roman"/>
        </w:rPr>
        <w:t>Страхователь обязан п</w:t>
      </w:r>
      <w:r w:rsidR="00EF5A1D" w:rsidRPr="00A13F9C">
        <w:rPr>
          <w:rFonts w:ascii="Times New Roman" w:eastAsia="Times New Roman" w:hAnsi="Times New Roman"/>
        </w:rPr>
        <w:t>ринять разумные и доступные в сложившейся обстановке меры по предотвращению или уменьшению ущерба и спасанию застрахованного имущества.</w:t>
      </w:r>
    </w:p>
    <w:p w:rsidR="00EF5A1D" w:rsidRDefault="00EF5A1D" w:rsidP="00A13F9C">
      <w:pPr>
        <w:pStyle w:val="aff2"/>
        <w:widowControl w:val="0"/>
        <w:numPr>
          <w:ilvl w:val="3"/>
          <w:numId w:val="41"/>
        </w:numPr>
        <w:tabs>
          <w:tab w:val="left" w:pos="567"/>
          <w:tab w:val="left" w:pos="1418"/>
        </w:tabs>
        <w:spacing w:before="100"/>
        <w:ind w:left="1985" w:hanging="851"/>
        <w:jc w:val="both"/>
        <w:rPr>
          <w:rFonts w:ascii="Times New Roman" w:eastAsia="Times New Roman" w:hAnsi="Times New Roman"/>
        </w:rPr>
      </w:pPr>
      <w:r w:rsidRPr="00A13F9C">
        <w:rPr>
          <w:rFonts w:ascii="Times New Roman" w:eastAsia="Times New Roman" w:hAnsi="Times New Roman"/>
        </w:rPr>
        <w:t>Страхователь имеет право изменять картину страхового случая (не дожидаясь письменного согласия Страховщика или истечения недели после уведомления Страховщика о страховом случае) в том случае, если это диктуется соображениями безопасности и</w:t>
      </w:r>
      <w:r w:rsidR="00DD37EA">
        <w:rPr>
          <w:rFonts w:ascii="Times New Roman" w:eastAsia="Times New Roman" w:hAnsi="Times New Roman"/>
        </w:rPr>
        <w:t>/или</w:t>
      </w:r>
      <w:r w:rsidRPr="00A13F9C">
        <w:rPr>
          <w:rFonts w:ascii="Times New Roman" w:eastAsia="Times New Roman" w:hAnsi="Times New Roman"/>
        </w:rPr>
        <w:t xml:space="preserve"> уменьшения размеров убытков, застрахованных по</w:t>
      </w:r>
      <w:r w:rsidR="00A13F9C">
        <w:rPr>
          <w:rFonts w:ascii="Times New Roman" w:eastAsia="Times New Roman" w:hAnsi="Times New Roman"/>
        </w:rPr>
        <w:t xml:space="preserve"> </w:t>
      </w:r>
      <w:r w:rsidRPr="00A13F9C">
        <w:rPr>
          <w:rFonts w:ascii="Times New Roman" w:eastAsia="Times New Roman" w:hAnsi="Times New Roman"/>
        </w:rPr>
        <w:t>настоящем</w:t>
      </w:r>
      <w:r w:rsidR="00A13F9C">
        <w:rPr>
          <w:rFonts w:ascii="Times New Roman" w:eastAsia="Times New Roman" w:hAnsi="Times New Roman"/>
        </w:rPr>
        <w:t>у</w:t>
      </w:r>
      <w:r w:rsidRPr="00A13F9C">
        <w:rPr>
          <w:rFonts w:ascii="Times New Roman" w:eastAsia="Times New Roman" w:hAnsi="Times New Roman"/>
        </w:rPr>
        <w:t xml:space="preserve"> договору</w:t>
      </w:r>
      <w:r w:rsidR="00BC4B59">
        <w:rPr>
          <w:rFonts w:ascii="Times New Roman" w:eastAsia="Times New Roman" w:hAnsi="Times New Roman"/>
        </w:rPr>
        <w:t>, а также требованиями нормативных документов</w:t>
      </w:r>
      <w:r w:rsidRPr="00A13F9C">
        <w:rPr>
          <w:rFonts w:ascii="Times New Roman" w:eastAsia="Times New Roman" w:hAnsi="Times New Roman"/>
        </w:rPr>
        <w:t xml:space="preserve">. При этом Страхователь обязан предпринять все доступные ему меры, чтобы зафиксировать картину страхового события наиболее полно, в том числе с помощью </w:t>
      </w:r>
      <w:r w:rsidR="002C1C32">
        <w:rPr>
          <w:rFonts w:ascii="Times New Roman" w:eastAsia="Times New Roman" w:hAnsi="Times New Roman"/>
        </w:rPr>
        <w:t xml:space="preserve">детальной </w:t>
      </w:r>
      <w:r w:rsidRPr="00A13F9C">
        <w:rPr>
          <w:rFonts w:ascii="Times New Roman" w:eastAsia="Times New Roman" w:hAnsi="Times New Roman"/>
        </w:rPr>
        <w:t>фото- или видеосъемки</w:t>
      </w:r>
      <w:r w:rsidR="00AC7C38">
        <w:rPr>
          <w:rFonts w:ascii="Times New Roman" w:eastAsia="Times New Roman" w:hAnsi="Times New Roman"/>
        </w:rPr>
        <w:t xml:space="preserve">. </w:t>
      </w:r>
    </w:p>
    <w:p w:rsidR="002C1C32" w:rsidRPr="002C1C32" w:rsidRDefault="002C1C32" w:rsidP="002C1C32">
      <w:pPr>
        <w:pStyle w:val="aff2"/>
        <w:widowControl w:val="0"/>
        <w:numPr>
          <w:ilvl w:val="3"/>
          <w:numId w:val="41"/>
        </w:numPr>
        <w:tabs>
          <w:tab w:val="left" w:pos="567"/>
          <w:tab w:val="left" w:pos="1418"/>
        </w:tabs>
        <w:spacing w:before="100"/>
        <w:ind w:left="1985" w:hanging="851"/>
        <w:jc w:val="both"/>
        <w:rPr>
          <w:rFonts w:ascii="Times New Roman" w:eastAsia="Times New Roman" w:hAnsi="Times New Roman"/>
        </w:rPr>
      </w:pPr>
      <w:r w:rsidRPr="002C1C32">
        <w:rPr>
          <w:rFonts w:ascii="Times New Roman" w:eastAsia="Times New Roman" w:hAnsi="Times New Roman"/>
        </w:rPr>
        <w:t xml:space="preserve">Страхователь обязан обеспечить документальное оформление произошедшего события (факта наступления, причин и последствий события, размера понесенных убытков), составить на предприятии акт о произошедшем событии, в соответствующих случаях – обратиться в компетентные органы и организации (внутренних дел, государственную противопожарную службу, аварийные службы, </w:t>
      </w:r>
      <w:proofErr w:type="spellStart"/>
      <w:r w:rsidRPr="002C1C32">
        <w:rPr>
          <w:rFonts w:ascii="Times New Roman" w:eastAsia="Times New Roman" w:hAnsi="Times New Roman"/>
        </w:rPr>
        <w:t>гидрометеослужбу</w:t>
      </w:r>
      <w:proofErr w:type="spellEnd"/>
      <w:r w:rsidRPr="002C1C32">
        <w:rPr>
          <w:rFonts w:ascii="Times New Roman" w:eastAsia="Times New Roman" w:hAnsi="Times New Roman"/>
        </w:rPr>
        <w:t>, подразделение МЧС и т.д.)</w:t>
      </w:r>
      <w:r w:rsidR="004C4BF8">
        <w:rPr>
          <w:rFonts w:ascii="Times New Roman" w:eastAsia="Times New Roman" w:hAnsi="Times New Roman"/>
        </w:rPr>
        <w:t>.</w:t>
      </w:r>
    </w:p>
    <w:p w:rsidR="002C1C32" w:rsidRDefault="002C1C32" w:rsidP="002C1C32">
      <w:pPr>
        <w:pStyle w:val="aff2"/>
        <w:widowControl w:val="0"/>
        <w:numPr>
          <w:ilvl w:val="3"/>
          <w:numId w:val="41"/>
        </w:numPr>
        <w:tabs>
          <w:tab w:val="left" w:pos="567"/>
          <w:tab w:val="left" w:pos="1418"/>
        </w:tabs>
        <w:spacing w:before="100"/>
        <w:ind w:left="1985" w:hanging="851"/>
        <w:jc w:val="both"/>
        <w:rPr>
          <w:rFonts w:ascii="Times New Roman" w:eastAsia="Times New Roman" w:hAnsi="Times New Roman"/>
        </w:rPr>
      </w:pPr>
      <w:r w:rsidRPr="002C1C32">
        <w:rPr>
          <w:rFonts w:ascii="Times New Roman" w:eastAsia="Times New Roman" w:hAnsi="Times New Roman"/>
        </w:rPr>
        <w:t xml:space="preserve">Страхователь обязан обеспечить Страховщику или его уполномоченным представителям возможность участвовать как самостоятельно, так и совместно со Страхователем в экспертизе и оценке ущерба. Страхователь обязан обеспечить Страховщику или его уполномоченным представителям доступ к застрахованному имуществу, которое в связи с указанным страховым случаем было повреждено или утрачено.   </w:t>
      </w:r>
    </w:p>
    <w:p w:rsidR="005B03C4" w:rsidRPr="002C1C32" w:rsidRDefault="002C1C32" w:rsidP="005B03C4">
      <w:pPr>
        <w:pStyle w:val="aff2"/>
        <w:widowControl w:val="0"/>
        <w:numPr>
          <w:ilvl w:val="3"/>
          <w:numId w:val="41"/>
        </w:numPr>
        <w:tabs>
          <w:tab w:val="left" w:pos="567"/>
          <w:tab w:val="left" w:pos="1418"/>
        </w:tabs>
        <w:spacing w:before="100"/>
        <w:ind w:left="1985" w:hanging="851"/>
        <w:jc w:val="both"/>
        <w:rPr>
          <w:rFonts w:ascii="Times New Roman" w:eastAsia="Times New Roman" w:hAnsi="Times New Roman"/>
        </w:rPr>
      </w:pPr>
      <w:proofErr w:type="gramStart"/>
      <w:r w:rsidRPr="002C1C32">
        <w:rPr>
          <w:rFonts w:ascii="Times New Roman" w:eastAsia="Times New Roman" w:hAnsi="Times New Roman"/>
        </w:rPr>
        <w:t xml:space="preserve">При наличии лиц (иных, чем Страхователь (Выгодоприобретатель) и их </w:t>
      </w:r>
      <w:r w:rsidRPr="002C1C32">
        <w:rPr>
          <w:rFonts w:ascii="Times New Roman" w:eastAsia="Times New Roman" w:hAnsi="Times New Roman"/>
        </w:rPr>
        <w:lastRenderedPageBreak/>
        <w:t>работники), ответственных за ущерб, причиненный застрахованному имуществ</w:t>
      </w:r>
      <w:r w:rsidR="0053323F">
        <w:rPr>
          <w:rFonts w:ascii="Times New Roman" w:eastAsia="Times New Roman" w:hAnsi="Times New Roman"/>
        </w:rPr>
        <w:t>у</w:t>
      </w:r>
      <w:r w:rsidRPr="002C1C32">
        <w:rPr>
          <w:rFonts w:ascii="Times New Roman" w:eastAsia="Times New Roman" w:hAnsi="Times New Roman"/>
        </w:rPr>
        <w:t xml:space="preserve"> Страхователь обязан: сообщить об этом Страховщику и передать ему все документы, сообщить все сведения, необходимые для осуществления пр</w:t>
      </w:r>
      <w:r w:rsidR="005B03C4">
        <w:rPr>
          <w:rFonts w:ascii="Times New Roman" w:eastAsia="Times New Roman" w:hAnsi="Times New Roman"/>
        </w:rPr>
        <w:t>ава требования к виновному лицу</w:t>
      </w:r>
      <w:r w:rsidR="005B03C4" w:rsidRPr="005B03C4">
        <w:rPr>
          <w:rFonts w:ascii="Times New Roman" w:eastAsia="Times New Roman" w:hAnsi="Times New Roman"/>
        </w:rPr>
        <w:t xml:space="preserve"> </w:t>
      </w:r>
      <w:r w:rsidR="005B03C4" w:rsidRPr="002C1C32">
        <w:rPr>
          <w:rFonts w:ascii="Times New Roman" w:eastAsia="Times New Roman" w:hAnsi="Times New Roman"/>
        </w:rPr>
        <w:t>и не отказываться от прав требования к виновному лицу при оформлении события в компетентных органах.</w:t>
      </w:r>
      <w:proofErr w:type="gramEnd"/>
    </w:p>
    <w:p w:rsidR="00270599" w:rsidRPr="003B0B28" w:rsidRDefault="000F1442" w:rsidP="00270599">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r w:rsidRPr="003B0B28">
        <w:rPr>
          <w:rFonts w:ascii="Times New Roman" w:eastAsia="Times New Roman" w:hAnsi="Times New Roman"/>
        </w:rPr>
        <w:t xml:space="preserve">Для признания Страховщиком события, заявленного Страхователем, в качестве страхового случая по договору страхования Страхователь направляет Страховщику официальное заявление о необходимости признания Страховщиком страхового случая, прикладывая к заявлению документы, указанные в </w:t>
      </w:r>
      <w:proofErr w:type="spellStart"/>
      <w:r w:rsidR="00162356">
        <w:rPr>
          <w:rFonts w:ascii="Times New Roman" w:eastAsia="Times New Roman" w:hAnsi="Times New Roman"/>
        </w:rPr>
        <w:t>п</w:t>
      </w:r>
      <w:r w:rsidRPr="003B0B28">
        <w:rPr>
          <w:rFonts w:ascii="Times New Roman" w:eastAsia="Times New Roman" w:hAnsi="Times New Roman"/>
        </w:rPr>
        <w:t>п</w:t>
      </w:r>
      <w:proofErr w:type="spellEnd"/>
      <w:r w:rsidR="00162356">
        <w:rPr>
          <w:rFonts w:ascii="Times New Roman" w:eastAsia="Times New Roman" w:hAnsi="Times New Roman"/>
        </w:rPr>
        <w:t>.</w:t>
      </w:r>
      <w:r w:rsidRPr="003B0B28">
        <w:rPr>
          <w:rFonts w:ascii="Times New Roman" w:eastAsia="Times New Roman" w:hAnsi="Times New Roman"/>
        </w:rPr>
        <w:t xml:space="preserve"> 8.1.</w:t>
      </w:r>
      <w:r w:rsidR="004C4BF8">
        <w:rPr>
          <w:rFonts w:ascii="Times New Roman" w:eastAsia="Times New Roman" w:hAnsi="Times New Roman"/>
        </w:rPr>
        <w:t>1</w:t>
      </w:r>
      <w:r w:rsidR="00162356">
        <w:rPr>
          <w:rFonts w:ascii="Times New Roman" w:eastAsia="Times New Roman" w:hAnsi="Times New Roman"/>
        </w:rPr>
        <w:t>.-8.1.</w:t>
      </w:r>
      <w:r w:rsidR="00D57F74">
        <w:rPr>
          <w:rFonts w:ascii="Times New Roman" w:eastAsia="Times New Roman" w:hAnsi="Times New Roman"/>
        </w:rPr>
        <w:t>2</w:t>
      </w:r>
      <w:r w:rsidR="00162356">
        <w:rPr>
          <w:rFonts w:ascii="Times New Roman" w:eastAsia="Times New Roman" w:hAnsi="Times New Roman"/>
        </w:rPr>
        <w:t xml:space="preserve">.  </w:t>
      </w:r>
      <w:r w:rsidRPr="003B0B28">
        <w:rPr>
          <w:rFonts w:ascii="Times New Roman" w:eastAsia="Times New Roman" w:hAnsi="Times New Roman"/>
        </w:rPr>
        <w:t>Договора.</w:t>
      </w:r>
    </w:p>
    <w:p w:rsidR="007469F1" w:rsidRPr="003B0B28" w:rsidRDefault="000F1442" w:rsidP="007469F1">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r w:rsidRPr="003B0B28">
        <w:rPr>
          <w:rFonts w:ascii="Times New Roman" w:eastAsia="Times New Roman" w:hAnsi="Times New Roman"/>
          <w:lang w:eastAsia="x-none"/>
        </w:rPr>
        <w:t xml:space="preserve">Страховщик в срок не позднее </w:t>
      </w:r>
      <w:r w:rsidR="00DD37EA">
        <w:rPr>
          <w:rFonts w:ascii="Times New Roman" w:eastAsia="Times New Roman" w:hAnsi="Times New Roman"/>
          <w:lang w:eastAsia="x-none"/>
        </w:rPr>
        <w:t>15</w:t>
      </w:r>
      <w:r w:rsidR="00DD37EA" w:rsidRPr="00F85EF1">
        <w:rPr>
          <w:rFonts w:ascii="Times New Roman" w:eastAsia="Times New Roman" w:hAnsi="Times New Roman"/>
          <w:lang w:eastAsia="x-none"/>
        </w:rPr>
        <w:t xml:space="preserve"> </w:t>
      </w:r>
      <w:r w:rsidR="00F85EF1" w:rsidRPr="00F85EF1">
        <w:rPr>
          <w:rFonts w:ascii="Times New Roman" w:eastAsia="Times New Roman" w:hAnsi="Times New Roman"/>
          <w:lang w:eastAsia="x-none"/>
        </w:rPr>
        <w:t>(</w:t>
      </w:r>
      <w:r w:rsidR="00DD37EA">
        <w:rPr>
          <w:rFonts w:ascii="Times New Roman" w:eastAsia="Times New Roman" w:hAnsi="Times New Roman"/>
          <w:lang w:eastAsia="x-none"/>
        </w:rPr>
        <w:t>Пятнадцати</w:t>
      </w:r>
      <w:r w:rsidRPr="00F85EF1">
        <w:rPr>
          <w:rFonts w:ascii="Times New Roman" w:eastAsia="Times New Roman" w:hAnsi="Times New Roman"/>
          <w:lang w:eastAsia="x-none"/>
        </w:rPr>
        <w:t>) рабочих дней</w:t>
      </w:r>
      <w:r w:rsidRPr="003B0B28">
        <w:rPr>
          <w:rFonts w:ascii="Times New Roman" w:eastAsia="Times New Roman" w:hAnsi="Times New Roman"/>
          <w:lang w:eastAsia="x-none"/>
        </w:rPr>
        <w:t xml:space="preserve"> с момента получения такого заявления</w:t>
      </w:r>
      <w:r w:rsidR="00021008">
        <w:rPr>
          <w:rFonts w:ascii="Times New Roman" w:eastAsia="Times New Roman" w:hAnsi="Times New Roman"/>
          <w:lang w:eastAsia="x-none"/>
        </w:rPr>
        <w:t xml:space="preserve"> </w:t>
      </w:r>
      <w:r w:rsidRPr="003B0B28">
        <w:rPr>
          <w:rFonts w:ascii="Times New Roman" w:eastAsia="Times New Roman" w:hAnsi="Times New Roman"/>
          <w:lang w:eastAsia="x-none"/>
        </w:rPr>
        <w:t>обязан рассмотреть предоставленные Страхователем документы и отправить Страхователю официальное решение о признании</w:t>
      </w:r>
      <w:r w:rsidR="00262E62">
        <w:rPr>
          <w:rFonts w:ascii="Times New Roman" w:eastAsia="Times New Roman" w:hAnsi="Times New Roman"/>
          <w:lang w:eastAsia="x-none"/>
        </w:rPr>
        <w:t xml:space="preserve"> или невозможности на данном этапе признания события страховым случаем. </w:t>
      </w:r>
    </w:p>
    <w:p w:rsidR="00270599" w:rsidRPr="003B0B28" w:rsidRDefault="000F1442" w:rsidP="00270599">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r w:rsidRPr="003B0B28">
        <w:rPr>
          <w:rFonts w:ascii="Times New Roman" w:eastAsia="Times New Roman" w:hAnsi="Times New Roman"/>
          <w:lang w:eastAsia="x-none"/>
        </w:rPr>
        <w:t>При условии официального признания Страховщиком рассматриваемого события в качестве страхового случая по Договору страхования Страхователь</w:t>
      </w:r>
      <w:r w:rsidR="00270599" w:rsidRPr="003B0B28">
        <w:rPr>
          <w:rFonts w:ascii="Times New Roman" w:eastAsia="Times New Roman" w:hAnsi="Times New Roman"/>
          <w:lang w:eastAsia="x-none"/>
        </w:rPr>
        <w:t xml:space="preserve"> (при необходимости)</w:t>
      </w:r>
      <w:r w:rsidRPr="003B0B28">
        <w:rPr>
          <w:rFonts w:ascii="Times New Roman" w:eastAsia="Times New Roman" w:hAnsi="Times New Roman"/>
          <w:lang w:val="x-none" w:eastAsia="x-none"/>
        </w:rPr>
        <w:t xml:space="preserve"> </w:t>
      </w:r>
      <w:r w:rsidR="00D57F74">
        <w:rPr>
          <w:rFonts w:ascii="Times New Roman" w:eastAsia="Times New Roman" w:hAnsi="Times New Roman"/>
          <w:lang w:eastAsia="x-none"/>
        </w:rPr>
        <w:t xml:space="preserve">вправе </w:t>
      </w:r>
      <w:r w:rsidRPr="003B0B28">
        <w:rPr>
          <w:rFonts w:ascii="Times New Roman" w:eastAsia="Times New Roman" w:hAnsi="Times New Roman"/>
          <w:lang w:val="x-none" w:eastAsia="x-none"/>
        </w:rPr>
        <w:t>направ</w:t>
      </w:r>
      <w:r w:rsidR="00D57F74">
        <w:rPr>
          <w:rFonts w:ascii="Times New Roman" w:eastAsia="Times New Roman" w:hAnsi="Times New Roman"/>
          <w:lang w:eastAsia="x-none"/>
        </w:rPr>
        <w:t>ить</w:t>
      </w:r>
      <w:r w:rsidRPr="003B0B28">
        <w:rPr>
          <w:rFonts w:ascii="Times New Roman" w:eastAsia="Times New Roman" w:hAnsi="Times New Roman"/>
          <w:lang w:val="x-none" w:eastAsia="x-none"/>
        </w:rPr>
        <w:t xml:space="preserve"> Страховщику </w:t>
      </w:r>
      <w:r w:rsidRPr="003B0B28">
        <w:rPr>
          <w:rFonts w:ascii="Times New Roman" w:eastAsia="Times New Roman" w:hAnsi="Times New Roman"/>
          <w:lang w:eastAsia="x-none"/>
        </w:rPr>
        <w:t xml:space="preserve">заявление о необходимости получения </w:t>
      </w:r>
      <w:r w:rsidR="003D1046">
        <w:rPr>
          <w:rFonts w:ascii="Times New Roman" w:eastAsia="Times New Roman" w:hAnsi="Times New Roman"/>
          <w:lang w:eastAsia="x-none"/>
        </w:rPr>
        <w:t>предварительной выплаты</w:t>
      </w:r>
      <w:r w:rsidR="003D1046" w:rsidRPr="003B0B28">
        <w:rPr>
          <w:rFonts w:ascii="Times New Roman" w:eastAsia="Times New Roman" w:hAnsi="Times New Roman"/>
          <w:lang w:eastAsia="x-none"/>
        </w:rPr>
        <w:t xml:space="preserve"> </w:t>
      </w:r>
      <w:r w:rsidRPr="003B0B28">
        <w:rPr>
          <w:rFonts w:ascii="Times New Roman" w:eastAsia="Times New Roman" w:hAnsi="Times New Roman"/>
          <w:lang w:eastAsia="x-none"/>
        </w:rPr>
        <w:t>страхового возмещения, прикладывая к заявлению документы</w:t>
      </w:r>
      <w:r w:rsidRPr="003B0B28">
        <w:rPr>
          <w:rFonts w:ascii="Times New Roman" w:eastAsia="Times New Roman" w:hAnsi="Times New Roman"/>
          <w:lang w:val="x-none" w:eastAsia="x-none"/>
        </w:rPr>
        <w:t xml:space="preserve">, </w:t>
      </w:r>
      <w:r w:rsidRPr="003B0B28">
        <w:rPr>
          <w:rFonts w:ascii="Times New Roman" w:eastAsia="Times New Roman" w:hAnsi="Times New Roman"/>
          <w:lang w:eastAsia="x-none"/>
        </w:rPr>
        <w:t xml:space="preserve">указанные в </w:t>
      </w:r>
      <w:r w:rsidR="003B0B28" w:rsidRPr="003B0B28">
        <w:rPr>
          <w:rFonts w:ascii="Times New Roman" w:eastAsia="Times New Roman" w:hAnsi="Times New Roman"/>
          <w:lang w:eastAsia="x-none"/>
        </w:rPr>
        <w:t>п.</w:t>
      </w:r>
      <w:r w:rsidRPr="003B0B28">
        <w:rPr>
          <w:rFonts w:ascii="Times New Roman" w:eastAsia="Times New Roman" w:hAnsi="Times New Roman"/>
          <w:lang w:eastAsia="x-none"/>
        </w:rPr>
        <w:t xml:space="preserve"> </w:t>
      </w:r>
      <w:r w:rsidR="003B0B28" w:rsidRPr="003B0B28">
        <w:rPr>
          <w:rFonts w:ascii="Times New Roman" w:eastAsia="Times New Roman" w:hAnsi="Times New Roman"/>
          <w:lang w:eastAsia="x-none"/>
        </w:rPr>
        <w:t>8.1.</w:t>
      </w:r>
      <w:r w:rsidR="00D57F74">
        <w:rPr>
          <w:rFonts w:ascii="Times New Roman" w:eastAsia="Times New Roman" w:hAnsi="Times New Roman"/>
          <w:lang w:eastAsia="x-none"/>
        </w:rPr>
        <w:t>3</w:t>
      </w:r>
      <w:r w:rsidR="003B0B28" w:rsidRPr="003B0B28">
        <w:rPr>
          <w:rFonts w:ascii="Times New Roman" w:eastAsia="Times New Roman" w:hAnsi="Times New Roman"/>
          <w:lang w:eastAsia="x-none"/>
        </w:rPr>
        <w:t>.</w:t>
      </w:r>
      <w:r w:rsidRPr="003B0B28">
        <w:rPr>
          <w:rFonts w:ascii="Times New Roman" w:eastAsia="Times New Roman" w:hAnsi="Times New Roman"/>
          <w:lang w:eastAsia="x-none"/>
        </w:rPr>
        <w:t xml:space="preserve"> Договора.</w:t>
      </w:r>
    </w:p>
    <w:p w:rsidR="00270599" w:rsidRPr="003B0B28" w:rsidRDefault="000F1442" w:rsidP="00270599">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r w:rsidRPr="003B0B28">
        <w:rPr>
          <w:rFonts w:ascii="Times New Roman" w:eastAsia="Times New Roman" w:hAnsi="Times New Roman"/>
          <w:lang w:eastAsia="x-none"/>
        </w:rPr>
        <w:t xml:space="preserve">Страховщик в срок не позднее </w:t>
      </w:r>
      <w:r w:rsidR="00DD37EA">
        <w:rPr>
          <w:rFonts w:ascii="Times New Roman" w:eastAsia="Times New Roman" w:hAnsi="Times New Roman"/>
          <w:lang w:eastAsia="x-none"/>
        </w:rPr>
        <w:t xml:space="preserve">15 </w:t>
      </w:r>
      <w:r w:rsidR="00F85EF1">
        <w:rPr>
          <w:rFonts w:ascii="Times New Roman" w:eastAsia="Times New Roman" w:hAnsi="Times New Roman"/>
          <w:lang w:eastAsia="x-none"/>
        </w:rPr>
        <w:t>(</w:t>
      </w:r>
      <w:r w:rsidR="00DD37EA">
        <w:rPr>
          <w:rFonts w:ascii="Times New Roman" w:eastAsia="Times New Roman" w:hAnsi="Times New Roman"/>
          <w:lang w:eastAsia="x-none"/>
        </w:rPr>
        <w:t>Пятнадцати</w:t>
      </w:r>
      <w:r w:rsidRPr="003B0B28">
        <w:rPr>
          <w:rFonts w:ascii="Times New Roman" w:eastAsia="Times New Roman" w:hAnsi="Times New Roman"/>
          <w:lang w:eastAsia="x-none"/>
        </w:rPr>
        <w:t xml:space="preserve">) рабочих дней (если Страхователем не указан в заявлении более поздний срок) с момента получения такого заявления обязан осуществить выплату </w:t>
      </w:r>
      <w:r w:rsidR="003D1046">
        <w:rPr>
          <w:rFonts w:ascii="Times New Roman" w:eastAsia="Times New Roman" w:hAnsi="Times New Roman"/>
          <w:lang w:eastAsia="x-none"/>
        </w:rPr>
        <w:t>предварительного</w:t>
      </w:r>
      <w:r w:rsidR="003D1046" w:rsidRPr="003B0B28">
        <w:rPr>
          <w:rFonts w:ascii="Times New Roman" w:eastAsia="Times New Roman" w:hAnsi="Times New Roman"/>
          <w:lang w:eastAsia="x-none"/>
        </w:rPr>
        <w:t xml:space="preserve"> </w:t>
      </w:r>
      <w:r w:rsidRPr="003B0B28">
        <w:rPr>
          <w:rFonts w:ascii="Times New Roman" w:eastAsia="Times New Roman" w:hAnsi="Times New Roman"/>
          <w:lang w:eastAsia="x-none"/>
        </w:rPr>
        <w:t>страхового возмещения</w:t>
      </w:r>
      <w:r w:rsidR="00051872">
        <w:rPr>
          <w:rFonts w:ascii="Times New Roman" w:eastAsia="Times New Roman" w:hAnsi="Times New Roman"/>
          <w:lang w:eastAsia="x-none"/>
        </w:rPr>
        <w:t xml:space="preserve"> в неоспариваемой части</w:t>
      </w:r>
      <w:r w:rsidRPr="003B0B28">
        <w:rPr>
          <w:rFonts w:ascii="Times New Roman" w:eastAsia="Times New Roman" w:hAnsi="Times New Roman"/>
          <w:lang w:eastAsia="x-none"/>
        </w:rPr>
        <w:t>.</w:t>
      </w:r>
    </w:p>
    <w:p w:rsidR="00270599" w:rsidRPr="003B0B28" w:rsidRDefault="000F1442" w:rsidP="00270599">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r w:rsidRPr="003B0B28">
        <w:rPr>
          <w:rFonts w:ascii="Times New Roman" w:eastAsia="Times New Roman" w:hAnsi="Times New Roman"/>
          <w:lang w:eastAsia="x-none"/>
        </w:rPr>
        <w:t>По завершению ремонтных (восстановительных) работ Страхователь</w:t>
      </w:r>
      <w:r w:rsidRPr="003B0B28">
        <w:rPr>
          <w:rFonts w:ascii="Times New Roman" w:eastAsia="Times New Roman" w:hAnsi="Times New Roman"/>
          <w:lang w:val="x-none" w:eastAsia="x-none"/>
        </w:rPr>
        <w:t xml:space="preserve"> направляет Страховщику документ</w:t>
      </w:r>
      <w:r w:rsidRPr="003B0B28">
        <w:rPr>
          <w:rFonts w:ascii="Times New Roman" w:eastAsia="Times New Roman" w:hAnsi="Times New Roman"/>
          <w:lang w:eastAsia="x-none"/>
        </w:rPr>
        <w:t>ы</w:t>
      </w:r>
      <w:r w:rsidRPr="003B0B28">
        <w:rPr>
          <w:rFonts w:ascii="Times New Roman" w:eastAsia="Times New Roman" w:hAnsi="Times New Roman"/>
          <w:lang w:val="x-none" w:eastAsia="x-none"/>
        </w:rPr>
        <w:t>, указанны</w:t>
      </w:r>
      <w:r w:rsidRPr="003B0B28">
        <w:rPr>
          <w:rFonts w:ascii="Times New Roman" w:eastAsia="Times New Roman" w:hAnsi="Times New Roman"/>
          <w:lang w:eastAsia="x-none"/>
        </w:rPr>
        <w:t>е</w:t>
      </w:r>
      <w:r w:rsidRPr="003B0B28">
        <w:rPr>
          <w:rFonts w:ascii="Times New Roman" w:eastAsia="Times New Roman" w:hAnsi="Times New Roman"/>
          <w:lang w:val="x-none" w:eastAsia="x-none"/>
        </w:rPr>
        <w:t xml:space="preserve"> в п</w:t>
      </w:r>
      <w:r w:rsidR="003B0B28" w:rsidRPr="003B0B28">
        <w:rPr>
          <w:rFonts w:ascii="Times New Roman" w:eastAsia="Times New Roman" w:hAnsi="Times New Roman"/>
          <w:lang w:eastAsia="x-none"/>
        </w:rPr>
        <w:t>. 8.1.</w:t>
      </w:r>
      <w:r w:rsidR="00D57F74">
        <w:rPr>
          <w:rFonts w:ascii="Times New Roman" w:eastAsia="Times New Roman" w:hAnsi="Times New Roman"/>
          <w:lang w:eastAsia="x-none"/>
        </w:rPr>
        <w:t>4</w:t>
      </w:r>
      <w:r w:rsidR="003B0B28" w:rsidRPr="003B0B28">
        <w:rPr>
          <w:rFonts w:ascii="Times New Roman" w:eastAsia="Times New Roman" w:hAnsi="Times New Roman"/>
          <w:lang w:eastAsia="x-none"/>
        </w:rPr>
        <w:t>.</w:t>
      </w:r>
      <w:r w:rsidRPr="003B0B28">
        <w:rPr>
          <w:rFonts w:ascii="Times New Roman" w:eastAsia="Times New Roman" w:hAnsi="Times New Roman"/>
          <w:lang w:eastAsia="x-none"/>
        </w:rPr>
        <w:t xml:space="preserve"> Договора</w:t>
      </w:r>
      <w:r w:rsidRPr="003B0B28">
        <w:rPr>
          <w:rFonts w:ascii="Times New Roman" w:eastAsia="Times New Roman" w:hAnsi="Times New Roman"/>
          <w:lang w:val="x-none" w:eastAsia="x-none"/>
        </w:rPr>
        <w:t xml:space="preserve"> для </w:t>
      </w:r>
      <w:r w:rsidRPr="003B0B28">
        <w:rPr>
          <w:rFonts w:ascii="Times New Roman" w:eastAsia="Times New Roman" w:hAnsi="Times New Roman"/>
          <w:lang w:eastAsia="x-none"/>
        </w:rPr>
        <w:t>формирования Страховщиком окончательного страхового акта и завершения Сторонами страхового урегулирования по рассматриваемому страховому случаю:</w:t>
      </w:r>
    </w:p>
    <w:p w:rsidR="00270599" w:rsidRPr="003B0B28" w:rsidRDefault="00270599" w:rsidP="00270599">
      <w:pPr>
        <w:pStyle w:val="aff2"/>
        <w:widowControl w:val="0"/>
        <w:numPr>
          <w:ilvl w:val="3"/>
          <w:numId w:val="41"/>
        </w:numPr>
        <w:tabs>
          <w:tab w:val="left" w:pos="567"/>
          <w:tab w:val="left" w:pos="1418"/>
        </w:tabs>
        <w:spacing w:before="100"/>
        <w:ind w:left="1985"/>
        <w:jc w:val="both"/>
        <w:rPr>
          <w:rFonts w:ascii="Times New Roman" w:eastAsia="Times New Roman" w:hAnsi="Times New Roman"/>
        </w:rPr>
      </w:pPr>
      <w:proofErr w:type="gramStart"/>
      <w:r w:rsidRPr="003B0B28">
        <w:rPr>
          <w:rFonts w:ascii="Times New Roman" w:eastAsia="Times New Roman" w:hAnsi="Times New Roman"/>
          <w:lang w:eastAsia="x-none"/>
        </w:rPr>
        <w:t>Е</w:t>
      </w:r>
      <w:r w:rsidR="000F1442" w:rsidRPr="003B0B28">
        <w:rPr>
          <w:rFonts w:ascii="Times New Roman" w:eastAsia="Times New Roman" w:hAnsi="Times New Roman"/>
          <w:lang w:eastAsia="x-none"/>
        </w:rPr>
        <w:t xml:space="preserve">сли </w:t>
      </w:r>
      <w:r w:rsidR="00816A76">
        <w:rPr>
          <w:rFonts w:ascii="Times New Roman" w:eastAsia="Times New Roman" w:hAnsi="Times New Roman"/>
          <w:lang w:eastAsia="x-none"/>
        </w:rPr>
        <w:t xml:space="preserve">сумма </w:t>
      </w:r>
      <w:r w:rsidR="000F1442" w:rsidRPr="003B0B28">
        <w:rPr>
          <w:rFonts w:ascii="Times New Roman" w:eastAsia="Times New Roman" w:hAnsi="Times New Roman"/>
          <w:lang w:eastAsia="x-none"/>
        </w:rPr>
        <w:t>окончательн</w:t>
      </w:r>
      <w:r w:rsidR="00816A76">
        <w:rPr>
          <w:rFonts w:ascii="Times New Roman" w:eastAsia="Times New Roman" w:hAnsi="Times New Roman"/>
          <w:lang w:eastAsia="x-none"/>
        </w:rPr>
        <w:t>ого</w:t>
      </w:r>
      <w:r w:rsidR="000F1442" w:rsidRPr="003B0B28">
        <w:rPr>
          <w:rFonts w:ascii="Times New Roman" w:eastAsia="Times New Roman" w:hAnsi="Times New Roman"/>
          <w:lang w:eastAsia="x-none"/>
        </w:rPr>
        <w:t xml:space="preserve"> размера ущерба (подтвержденная Страхователем документами, указанными </w:t>
      </w:r>
      <w:r w:rsidR="000F1442" w:rsidRPr="003B0B28">
        <w:rPr>
          <w:rFonts w:ascii="Times New Roman" w:eastAsia="Times New Roman" w:hAnsi="Times New Roman"/>
          <w:lang w:val="x-none" w:eastAsia="x-none"/>
        </w:rPr>
        <w:t>в п</w:t>
      </w:r>
      <w:r w:rsidR="003B0B28" w:rsidRPr="003B0B28">
        <w:rPr>
          <w:rFonts w:ascii="Times New Roman" w:eastAsia="Times New Roman" w:hAnsi="Times New Roman"/>
          <w:lang w:eastAsia="x-none"/>
        </w:rPr>
        <w:t>. 8.1.</w:t>
      </w:r>
      <w:r w:rsidR="00D57F74">
        <w:rPr>
          <w:rFonts w:ascii="Times New Roman" w:eastAsia="Times New Roman" w:hAnsi="Times New Roman"/>
          <w:lang w:eastAsia="x-none"/>
        </w:rPr>
        <w:t>4</w:t>
      </w:r>
      <w:r w:rsidR="003B0B28" w:rsidRPr="003B0B28">
        <w:rPr>
          <w:rFonts w:ascii="Times New Roman" w:eastAsia="Times New Roman" w:hAnsi="Times New Roman"/>
          <w:lang w:eastAsia="x-none"/>
        </w:rPr>
        <w:t>.</w:t>
      </w:r>
      <w:proofErr w:type="gramEnd"/>
      <w:r w:rsidR="003B0B28" w:rsidRPr="003B0B28">
        <w:rPr>
          <w:rFonts w:ascii="Times New Roman" w:eastAsia="Times New Roman" w:hAnsi="Times New Roman"/>
          <w:lang w:eastAsia="x-none"/>
        </w:rPr>
        <w:t xml:space="preserve"> </w:t>
      </w:r>
      <w:proofErr w:type="gramStart"/>
      <w:r w:rsidR="000F1442" w:rsidRPr="003B0B28">
        <w:rPr>
          <w:rFonts w:ascii="Times New Roman" w:eastAsia="Times New Roman" w:hAnsi="Times New Roman"/>
          <w:lang w:eastAsia="x-none"/>
        </w:rPr>
        <w:t xml:space="preserve">Договора) превышает размер </w:t>
      </w:r>
      <w:r w:rsidR="00816A76">
        <w:rPr>
          <w:rFonts w:ascii="Times New Roman" w:eastAsia="Times New Roman" w:hAnsi="Times New Roman"/>
          <w:lang w:eastAsia="x-none"/>
        </w:rPr>
        <w:t>предварительного</w:t>
      </w:r>
      <w:r w:rsidR="00816A76" w:rsidRPr="003B0B28">
        <w:rPr>
          <w:rFonts w:ascii="Times New Roman" w:eastAsia="Times New Roman" w:hAnsi="Times New Roman"/>
          <w:lang w:eastAsia="x-none"/>
        </w:rPr>
        <w:t xml:space="preserve"> </w:t>
      </w:r>
      <w:r w:rsidR="000F1442" w:rsidRPr="003B0B28">
        <w:rPr>
          <w:rFonts w:ascii="Times New Roman" w:eastAsia="Times New Roman" w:hAnsi="Times New Roman"/>
          <w:lang w:eastAsia="x-none"/>
        </w:rPr>
        <w:t xml:space="preserve">страхового возмещения, выплаченного Страховщиком ранее, Страховщик в срок не позднее 10 (Десяти) рабочих дней с момента получения всех документов, </w:t>
      </w:r>
      <w:r w:rsidR="000F1442" w:rsidRPr="003B0B28">
        <w:rPr>
          <w:rFonts w:ascii="Times New Roman" w:eastAsia="Times New Roman" w:hAnsi="Times New Roman"/>
          <w:lang w:val="x-none" w:eastAsia="x-none"/>
        </w:rPr>
        <w:t>указанны</w:t>
      </w:r>
      <w:r w:rsidR="000F1442" w:rsidRPr="003B0B28">
        <w:rPr>
          <w:rFonts w:ascii="Times New Roman" w:eastAsia="Times New Roman" w:hAnsi="Times New Roman"/>
          <w:lang w:eastAsia="x-none"/>
        </w:rPr>
        <w:t>х</w:t>
      </w:r>
      <w:r w:rsidR="000F1442" w:rsidRPr="003B0B28">
        <w:rPr>
          <w:rFonts w:ascii="Times New Roman" w:eastAsia="Times New Roman" w:hAnsi="Times New Roman"/>
          <w:lang w:val="x-none" w:eastAsia="x-none"/>
        </w:rPr>
        <w:t xml:space="preserve"> в п</w:t>
      </w:r>
      <w:r w:rsidR="003B0B28" w:rsidRPr="003B0B28">
        <w:rPr>
          <w:rFonts w:ascii="Times New Roman" w:eastAsia="Times New Roman" w:hAnsi="Times New Roman"/>
          <w:lang w:eastAsia="x-none"/>
        </w:rPr>
        <w:t xml:space="preserve">. </w:t>
      </w:r>
      <w:r w:rsidR="000F1442" w:rsidRPr="003B0B28">
        <w:rPr>
          <w:rFonts w:ascii="Times New Roman" w:eastAsia="Times New Roman" w:hAnsi="Times New Roman"/>
          <w:lang w:eastAsia="x-none"/>
        </w:rPr>
        <w:t>8.1.</w:t>
      </w:r>
      <w:r w:rsidR="00D57F74">
        <w:rPr>
          <w:rFonts w:ascii="Times New Roman" w:eastAsia="Times New Roman" w:hAnsi="Times New Roman"/>
          <w:lang w:eastAsia="x-none"/>
        </w:rPr>
        <w:t>4</w:t>
      </w:r>
      <w:r w:rsidR="003B0B28" w:rsidRPr="003B0B28">
        <w:rPr>
          <w:rFonts w:ascii="Times New Roman" w:eastAsia="Times New Roman" w:hAnsi="Times New Roman"/>
          <w:lang w:eastAsia="x-none"/>
        </w:rPr>
        <w:t>.</w:t>
      </w:r>
      <w:proofErr w:type="gramEnd"/>
      <w:r w:rsidR="003B0B28" w:rsidRPr="003B0B28">
        <w:rPr>
          <w:rFonts w:ascii="Times New Roman" w:eastAsia="Times New Roman" w:hAnsi="Times New Roman"/>
          <w:lang w:eastAsia="x-none"/>
        </w:rPr>
        <w:t xml:space="preserve"> </w:t>
      </w:r>
      <w:r w:rsidR="000F1442" w:rsidRPr="003B0B28">
        <w:rPr>
          <w:rFonts w:ascii="Times New Roman" w:eastAsia="Times New Roman" w:hAnsi="Times New Roman"/>
          <w:lang w:eastAsia="x-none"/>
        </w:rPr>
        <w:t>Договора, осуществляет выплату оставшейся части страхового возмещения Страхователю</w:t>
      </w:r>
      <w:r w:rsidR="00162356" w:rsidRPr="00162356">
        <w:rPr>
          <w:rFonts w:ascii="Times New Roman" w:eastAsia="Times New Roman" w:hAnsi="Times New Roman"/>
          <w:lang w:eastAsia="x-none"/>
        </w:rPr>
        <w:t xml:space="preserve"> </w:t>
      </w:r>
      <w:r w:rsidR="00162356" w:rsidRPr="003B0B28">
        <w:rPr>
          <w:rFonts w:ascii="Times New Roman" w:eastAsia="Times New Roman" w:hAnsi="Times New Roman"/>
          <w:lang w:eastAsia="x-none"/>
        </w:rPr>
        <w:t xml:space="preserve">и </w:t>
      </w:r>
      <w:r w:rsidR="00162356" w:rsidRPr="003B0B28">
        <w:rPr>
          <w:rFonts w:ascii="Times New Roman" w:eastAsia="Times New Roman" w:hAnsi="Times New Roman"/>
        </w:rPr>
        <w:t>направляет Страхователю</w:t>
      </w:r>
      <w:r w:rsidR="00816A76">
        <w:rPr>
          <w:rFonts w:ascii="Times New Roman" w:eastAsia="Times New Roman" w:hAnsi="Times New Roman"/>
        </w:rPr>
        <w:t xml:space="preserve"> копию</w:t>
      </w:r>
      <w:r w:rsidR="00162356" w:rsidRPr="003B0B28">
        <w:rPr>
          <w:rFonts w:ascii="Times New Roman" w:eastAsia="Times New Roman" w:hAnsi="Times New Roman"/>
        </w:rPr>
        <w:t xml:space="preserve"> соответствующ</w:t>
      </w:r>
      <w:r w:rsidR="00816A76">
        <w:rPr>
          <w:rFonts w:ascii="Times New Roman" w:eastAsia="Times New Roman" w:hAnsi="Times New Roman"/>
        </w:rPr>
        <w:t>его</w:t>
      </w:r>
      <w:r w:rsidR="00162356" w:rsidRPr="003B0B28">
        <w:rPr>
          <w:rFonts w:ascii="Times New Roman" w:eastAsia="Times New Roman" w:hAnsi="Times New Roman"/>
        </w:rPr>
        <w:t xml:space="preserve"> страхово</w:t>
      </w:r>
      <w:r w:rsidR="00816A76">
        <w:rPr>
          <w:rFonts w:ascii="Times New Roman" w:eastAsia="Times New Roman" w:hAnsi="Times New Roman"/>
        </w:rPr>
        <w:t>го</w:t>
      </w:r>
      <w:r w:rsidR="00162356" w:rsidRPr="003B0B28">
        <w:rPr>
          <w:rFonts w:ascii="Times New Roman" w:eastAsia="Times New Roman" w:hAnsi="Times New Roman"/>
        </w:rPr>
        <w:t xml:space="preserve"> акт</w:t>
      </w:r>
      <w:r w:rsidR="00816A76">
        <w:rPr>
          <w:rFonts w:ascii="Times New Roman" w:eastAsia="Times New Roman" w:hAnsi="Times New Roman"/>
        </w:rPr>
        <w:t>а</w:t>
      </w:r>
      <w:r w:rsidR="000F1442" w:rsidRPr="003B0B28">
        <w:rPr>
          <w:rFonts w:ascii="Times New Roman" w:eastAsia="Times New Roman" w:hAnsi="Times New Roman"/>
          <w:lang w:eastAsia="x-none"/>
        </w:rPr>
        <w:t>;</w:t>
      </w:r>
    </w:p>
    <w:p w:rsidR="00270599" w:rsidRPr="003B0B28" w:rsidRDefault="00270599" w:rsidP="00270599">
      <w:pPr>
        <w:pStyle w:val="aff2"/>
        <w:widowControl w:val="0"/>
        <w:numPr>
          <w:ilvl w:val="3"/>
          <w:numId w:val="41"/>
        </w:numPr>
        <w:tabs>
          <w:tab w:val="left" w:pos="567"/>
          <w:tab w:val="left" w:pos="1418"/>
        </w:tabs>
        <w:spacing w:before="100"/>
        <w:ind w:left="1985"/>
        <w:jc w:val="both"/>
        <w:rPr>
          <w:rFonts w:ascii="Times New Roman" w:eastAsia="Times New Roman" w:hAnsi="Times New Roman"/>
        </w:rPr>
      </w:pPr>
      <w:r w:rsidRPr="003B0B28">
        <w:rPr>
          <w:rFonts w:ascii="Times New Roman" w:eastAsia="Times New Roman" w:hAnsi="Times New Roman"/>
          <w:lang w:eastAsia="x-none"/>
        </w:rPr>
        <w:t>Е</w:t>
      </w:r>
      <w:r w:rsidR="000F1442" w:rsidRPr="003B0B28">
        <w:rPr>
          <w:rFonts w:ascii="Times New Roman" w:eastAsia="Times New Roman" w:hAnsi="Times New Roman"/>
          <w:lang w:eastAsia="x-none"/>
        </w:rPr>
        <w:t xml:space="preserve">сли </w:t>
      </w:r>
      <w:r w:rsidR="00816A76">
        <w:rPr>
          <w:rFonts w:ascii="Times New Roman" w:eastAsia="Times New Roman" w:hAnsi="Times New Roman"/>
          <w:lang w:eastAsia="x-none"/>
        </w:rPr>
        <w:t xml:space="preserve">предварительное </w:t>
      </w:r>
      <w:r w:rsidR="000F1442" w:rsidRPr="003B0B28">
        <w:rPr>
          <w:rFonts w:ascii="Times New Roman" w:eastAsia="Times New Roman" w:hAnsi="Times New Roman"/>
          <w:lang w:eastAsia="x-none"/>
        </w:rPr>
        <w:t>страхово</w:t>
      </w:r>
      <w:r w:rsidR="00816A76">
        <w:rPr>
          <w:rFonts w:ascii="Times New Roman" w:eastAsia="Times New Roman" w:hAnsi="Times New Roman"/>
          <w:lang w:eastAsia="x-none"/>
        </w:rPr>
        <w:t>е</w:t>
      </w:r>
      <w:r w:rsidR="000F1442" w:rsidRPr="003B0B28">
        <w:rPr>
          <w:rFonts w:ascii="Times New Roman" w:eastAsia="Times New Roman" w:hAnsi="Times New Roman"/>
          <w:lang w:eastAsia="x-none"/>
        </w:rPr>
        <w:t xml:space="preserve"> возмещени</w:t>
      </w:r>
      <w:r w:rsidR="00816A76">
        <w:rPr>
          <w:rFonts w:ascii="Times New Roman" w:eastAsia="Times New Roman" w:hAnsi="Times New Roman"/>
          <w:lang w:eastAsia="x-none"/>
        </w:rPr>
        <w:t>е</w:t>
      </w:r>
      <w:r w:rsidR="000F1442" w:rsidRPr="003B0B28">
        <w:rPr>
          <w:rFonts w:ascii="Times New Roman" w:eastAsia="Times New Roman" w:hAnsi="Times New Roman"/>
          <w:lang w:eastAsia="x-none"/>
        </w:rPr>
        <w:t xml:space="preserve"> по каким-либо причинам не выплачивал</w:t>
      </w:r>
      <w:r w:rsidR="00816A76">
        <w:rPr>
          <w:rFonts w:ascii="Times New Roman" w:eastAsia="Times New Roman" w:hAnsi="Times New Roman"/>
          <w:lang w:eastAsia="x-none"/>
        </w:rPr>
        <w:t>ось</w:t>
      </w:r>
      <w:r w:rsidR="000F1442" w:rsidRPr="003B0B28">
        <w:rPr>
          <w:rFonts w:ascii="Times New Roman" w:eastAsia="Times New Roman" w:hAnsi="Times New Roman"/>
          <w:lang w:eastAsia="x-none"/>
        </w:rPr>
        <w:t xml:space="preserve"> Страховщиком (либо не запрашивал</w:t>
      </w:r>
      <w:r w:rsidR="00816A76">
        <w:rPr>
          <w:rFonts w:ascii="Times New Roman" w:eastAsia="Times New Roman" w:hAnsi="Times New Roman"/>
          <w:lang w:eastAsia="x-none"/>
        </w:rPr>
        <w:t>ось</w:t>
      </w:r>
      <w:r w:rsidR="000F1442" w:rsidRPr="003B0B28">
        <w:rPr>
          <w:rFonts w:ascii="Times New Roman" w:eastAsia="Times New Roman" w:hAnsi="Times New Roman"/>
          <w:lang w:eastAsia="x-none"/>
        </w:rPr>
        <w:t xml:space="preserve"> Страхователем), Страховщик в срок не позднее </w:t>
      </w:r>
      <w:r w:rsidR="00973527">
        <w:rPr>
          <w:rFonts w:ascii="Times New Roman" w:eastAsia="Times New Roman" w:hAnsi="Times New Roman"/>
          <w:lang w:eastAsia="x-none"/>
        </w:rPr>
        <w:t xml:space="preserve">15 </w:t>
      </w:r>
      <w:r w:rsidR="00DB6945">
        <w:rPr>
          <w:rFonts w:ascii="Times New Roman" w:eastAsia="Times New Roman" w:hAnsi="Times New Roman"/>
          <w:lang w:eastAsia="x-none"/>
        </w:rPr>
        <w:t>(</w:t>
      </w:r>
      <w:r w:rsidR="00973527">
        <w:rPr>
          <w:rFonts w:ascii="Times New Roman" w:eastAsia="Times New Roman" w:hAnsi="Times New Roman"/>
          <w:lang w:eastAsia="x-none"/>
        </w:rPr>
        <w:t>Пятнадцати</w:t>
      </w:r>
      <w:r w:rsidR="000F1442" w:rsidRPr="003B0B28">
        <w:rPr>
          <w:rFonts w:ascii="Times New Roman" w:eastAsia="Times New Roman" w:hAnsi="Times New Roman"/>
          <w:lang w:eastAsia="x-none"/>
        </w:rPr>
        <w:t xml:space="preserve">) рабочих дней с момента получения документов, </w:t>
      </w:r>
      <w:r w:rsidR="000F1442" w:rsidRPr="003B0B28">
        <w:rPr>
          <w:rFonts w:ascii="Times New Roman" w:eastAsia="Times New Roman" w:hAnsi="Times New Roman"/>
          <w:lang w:val="x-none" w:eastAsia="x-none"/>
        </w:rPr>
        <w:t>указанны</w:t>
      </w:r>
      <w:r w:rsidR="000F1442" w:rsidRPr="003B0B28">
        <w:rPr>
          <w:rFonts w:ascii="Times New Roman" w:eastAsia="Times New Roman" w:hAnsi="Times New Roman"/>
          <w:lang w:eastAsia="x-none"/>
        </w:rPr>
        <w:t>х</w:t>
      </w:r>
      <w:r w:rsidR="000F1442" w:rsidRPr="003B0B28">
        <w:rPr>
          <w:rFonts w:ascii="Times New Roman" w:eastAsia="Times New Roman" w:hAnsi="Times New Roman"/>
          <w:lang w:val="x-none" w:eastAsia="x-none"/>
        </w:rPr>
        <w:t xml:space="preserve"> в п</w:t>
      </w:r>
      <w:r w:rsidR="003B0B28" w:rsidRPr="003B0B28">
        <w:rPr>
          <w:rFonts w:ascii="Times New Roman" w:eastAsia="Times New Roman" w:hAnsi="Times New Roman"/>
          <w:lang w:eastAsia="x-none"/>
        </w:rPr>
        <w:t xml:space="preserve">. </w:t>
      </w:r>
      <w:r w:rsidR="000F1442" w:rsidRPr="003B0B28">
        <w:rPr>
          <w:rFonts w:ascii="Times New Roman" w:eastAsia="Times New Roman" w:hAnsi="Times New Roman"/>
          <w:lang w:eastAsia="x-none"/>
        </w:rPr>
        <w:t>8.1.</w:t>
      </w:r>
      <w:r w:rsidR="00D57F74">
        <w:rPr>
          <w:rFonts w:ascii="Times New Roman" w:eastAsia="Times New Roman" w:hAnsi="Times New Roman"/>
          <w:lang w:eastAsia="x-none"/>
        </w:rPr>
        <w:t>4</w:t>
      </w:r>
      <w:r w:rsidR="003B0B28" w:rsidRPr="003B0B28">
        <w:rPr>
          <w:rFonts w:ascii="Times New Roman" w:eastAsia="Times New Roman" w:hAnsi="Times New Roman"/>
          <w:lang w:eastAsia="x-none"/>
        </w:rPr>
        <w:t>.</w:t>
      </w:r>
      <w:r w:rsidR="000F1442" w:rsidRPr="003B0B28">
        <w:rPr>
          <w:rFonts w:ascii="Times New Roman" w:eastAsia="Times New Roman" w:hAnsi="Times New Roman"/>
          <w:lang w:eastAsia="x-none"/>
        </w:rPr>
        <w:t xml:space="preserve"> Договора, осуществляет выплату стр</w:t>
      </w:r>
      <w:r w:rsidR="00BE14DB" w:rsidRPr="003B0B28">
        <w:rPr>
          <w:rFonts w:ascii="Times New Roman" w:eastAsia="Times New Roman" w:hAnsi="Times New Roman"/>
          <w:lang w:eastAsia="x-none"/>
        </w:rPr>
        <w:t>ахового возмещения Страхователю</w:t>
      </w:r>
      <w:r w:rsidR="00211AE6" w:rsidRPr="003B0B28">
        <w:rPr>
          <w:rFonts w:ascii="Times New Roman" w:eastAsia="Times New Roman" w:hAnsi="Times New Roman"/>
          <w:lang w:eastAsia="x-none"/>
        </w:rPr>
        <w:t xml:space="preserve"> и</w:t>
      </w:r>
      <w:r w:rsidR="00BE14DB" w:rsidRPr="003B0B28">
        <w:rPr>
          <w:rFonts w:ascii="Times New Roman" w:eastAsia="Times New Roman" w:hAnsi="Times New Roman"/>
          <w:lang w:eastAsia="x-none"/>
        </w:rPr>
        <w:t xml:space="preserve"> </w:t>
      </w:r>
      <w:r w:rsidR="00BE14DB" w:rsidRPr="003B0B28">
        <w:rPr>
          <w:rFonts w:ascii="Times New Roman" w:eastAsia="Times New Roman" w:hAnsi="Times New Roman"/>
        </w:rPr>
        <w:t xml:space="preserve">направляет Страхователю </w:t>
      </w:r>
      <w:r w:rsidR="00816A76">
        <w:rPr>
          <w:rFonts w:ascii="Times New Roman" w:eastAsia="Times New Roman" w:hAnsi="Times New Roman"/>
        </w:rPr>
        <w:t xml:space="preserve">копию </w:t>
      </w:r>
      <w:r w:rsidR="00816A76" w:rsidRPr="003B0B28">
        <w:rPr>
          <w:rFonts w:ascii="Times New Roman" w:eastAsia="Times New Roman" w:hAnsi="Times New Roman"/>
        </w:rPr>
        <w:t>соответствующ</w:t>
      </w:r>
      <w:r w:rsidR="00816A76">
        <w:rPr>
          <w:rFonts w:ascii="Times New Roman" w:eastAsia="Times New Roman" w:hAnsi="Times New Roman"/>
        </w:rPr>
        <w:t>его</w:t>
      </w:r>
      <w:r w:rsidR="00BE14DB" w:rsidRPr="003B0B28">
        <w:rPr>
          <w:rFonts w:ascii="Times New Roman" w:eastAsia="Times New Roman" w:hAnsi="Times New Roman"/>
        </w:rPr>
        <w:t xml:space="preserve"> страхово</w:t>
      </w:r>
      <w:r w:rsidR="00816A76">
        <w:rPr>
          <w:rFonts w:ascii="Times New Roman" w:eastAsia="Times New Roman" w:hAnsi="Times New Roman"/>
        </w:rPr>
        <w:t>го</w:t>
      </w:r>
      <w:r w:rsidR="00BE14DB" w:rsidRPr="003B0B28">
        <w:rPr>
          <w:rFonts w:ascii="Times New Roman" w:eastAsia="Times New Roman" w:hAnsi="Times New Roman"/>
        </w:rPr>
        <w:t xml:space="preserve"> акт</w:t>
      </w:r>
      <w:r w:rsidR="00816A76">
        <w:rPr>
          <w:rFonts w:ascii="Times New Roman" w:eastAsia="Times New Roman" w:hAnsi="Times New Roman"/>
        </w:rPr>
        <w:t>а</w:t>
      </w:r>
      <w:r w:rsidR="00BE14DB" w:rsidRPr="003B0B28">
        <w:rPr>
          <w:rFonts w:ascii="Times New Roman" w:eastAsia="Times New Roman" w:hAnsi="Times New Roman"/>
        </w:rPr>
        <w:t>;</w:t>
      </w:r>
    </w:p>
    <w:p w:rsidR="00BE14DB" w:rsidRPr="003B0B28" w:rsidRDefault="00270599" w:rsidP="00270599">
      <w:pPr>
        <w:pStyle w:val="aff2"/>
        <w:widowControl w:val="0"/>
        <w:numPr>
          <w:ilvl w:val="3"/>
          <w:numId w:val="41"/>
        </w:numPr>
        <w:tabs>
          <w:tab w:val="left" w:pos="567"/>
          <w:tab w:val="left" w:pos="1418"/>
        </w:tabs>
        <w:spacing w:before="100"/>
        <w:ind w:left="1985"/>
        <w:jc w:val="both"/>
        <w:rPr>
          <w:rFonts w:ascii="Times New Roman" w:eastAsia="Times New Roman" w:hAnsi="Times New Roman"/>
        </w:rPr>
      </w:pPr>
      <w:proofErr w:type="gramStart"/>
      <w:r w:rsidRPr="003B0B28">
        <w:rPr>
          <w:rFonts w:ascii="Times New Roman" w:eastAsia="Times New Roman" w:hAnsi="Times New Roman"/>
        </w:rPr>
        <w:t>Е</w:t>
      </w:r>
      <w:r w:rsidR="000F1442" w:rsidRPr="003B0B28">
        <w:rPr>
          <w:rFonts w:ascii="Times New Roman" w:eastAsia="Times New Roman" w:hAnsi="Times New Roman"/>
        </w:rPr>
        <w:t xml:space="preserve">сли </w:t>
      </w:r>
      <w:r w:rsidR="00816A76" w:rsidRPr="003B0B28">
        <w:rPr>
          <w:rFonts w:ascii="Times New Roman" w:eastAsia="Times New Roman" w:hAnsi="Times New Roman"/>
        </w:rPr>
        <w:t>сумма окончательн</w:t>
      </w:r>
      <w:r w:rsidR="00816A76">
        <w:rPr>
          <w:rFonts w:ascii="Times New Roman" w:eastAsia="Times New Roman" w:hAnsi="Times New Roman"/>
        </w:rPr>
        <w:t>ого</w:t>
      </w:r>
      <w:r w:rsidR="00816A76" w:rsidRPr="003B0B28">
        <w:rPr>
          <w:rFonts w:ascii="Times New Roman" w:eastAsia="Times New Roman" w:hAnsi="Times New Roman"/>
        </w:rPr>
        <w:t xml:space="preserve"> </w:t>
      </w:r>
      <w:r w:rsidR="000F1442" w:rsidRPr="003B0B28">
        <w:rPr>
          <w:rFonts w:ascii="Times New Roman" w:eastAsia="Times New Roman" w:hAnsi="Times New Roman"/>
        </w:rPr>
        <w:t>размера ущерба (подтвержденная Страхователем документами, указанными в п</w:t>
      </w:r>
      <w:r w:rsidR="003B0B28" w:rsidRPr="003B0B28">
        <w:rPr>
          <w:rFonts w:ascii="Times New Roman" w:eastAsia="Times New Roman" w:hAnsi="Times New Roman"/>
        </w:rPr>
        <w:t xml:space="preserve">. </w:t>
      </w:r>
      <w:r w:rsidR="000F1442" w:rsidRPr="003B0B28">
        <w:rPr>
          <w:rFonts w:ascii="Times New Roman" w:eastAsia="Times New Roman" w:hAnsi="Times New Roman"/>
        </w:rPr>
        <w:t>8.1.</w:t>
      </w:r>
      <w:r w:rsidR="00D57F74">
        <w:rPr>
          <w:rFonts w:ascii="Times New Roman" w:eastAsia="Times New Roman" w:hAnsi="Times New Roman"/>
        </w:rPr>
        <w:t>4</w:t>
      </w:r>
      <w:r w:rsidR="003B0B28" w:rsidRPr="003B0B28">
        <w:rPr>
          <w:rFonts w:ascii="Times New Roman" w:eastAsia="Times New Roman" w:hAnsi="Times New Roman"/>
        </w:rPr>
        <w:t>.</w:t>
      </w:r>
      <w:proofErr w:type="gramEnd"/>
      <w:r w:rsidR="000F1442" w:rsidRPr="003B0B28">
        <w:rPr>
          <w:rFonts w:ascii="Times New Roman" w:eastAsia="Times New Roman" w:hAnsi="Times New Roman"/>
        </w:rPr>
        <w:t xml:space="preserve"> </w:t>
      </w:r>
      <w:proofErr w:type="gramStart"/>
      <w:r w:rsidR="000F1442" w:rsidRPr="003B0B28">
        <w:rPr>
          <w:rFonts w:ascii="Times New Roman" w:eastAsia="Times New Roman" w:hAnsi="Times New Roman"/>
        </w:rPr>
        <w:t xml:space="preserve">Договора) меньше размера </w:t>
      </w:r>
      <w:r w:rsidR="00816A76">
        <w:rPr>
          <w:rFonts w:ascii="Times New Roman" w:eastAsia="Times New Roman" w:hAnsi="Times New Roman"/>
        </w:rPr>
        <w:t xml:space="preserve">предварительного </w:t>
      </w:r>
      <w:r w:rsidR="000F1442" w:rsidRPr="003B0B28">
        <w:rPr>
          <w:rFonts w:ascii="Times New Roman" w:eastAsia="Times New Roman" w:hAnsi="Times New Roman"/>
        </w:rPr>
        <w:t>страхового возмещения, выплаченного Страховщиком ранее, Страховщик направляет Страхователю</w:t>
      </w:r>
      <w:r w:rsidR="00BE14DB" w:rsidRPr="003B0B28">
        <w:rPr>
          <w:rFonts w:ascii="Times New Roman" w:eastAsia="Times New Roman" w:hAnsi="Times New Roman"/>
        </w:rPr>
        <w:t xml:space="preserve">: </w:t>
      </w:r>
      <w:proofErr w:type="gramEnd"/>
    </w:p>
    <w:p w:rsidR="00BE14DB" w:rsidRPr="003B0B28" w:rsidRDefault="000F1442" w:rsidP="003B0B28">
      <w:pPr>
        <w:pStyle w:val="aff2"/>
        <w:widowControl w:val="0"/>
        <w:numPr>
          <w:ilvl w:val="0"/>
          <w:numId w:val="43"/>
        </w:numPr>
        <w:tabs>
          <w:tab w:val="left" w:pos="567"/>
          <w:tab w:val="left" w:pos="1418"/>
        </w:tabs>
        <w:spacing w:before="100"/>
        <w:ind w:left="2268" w:hanging="229"/>
        <w:jc w:val="both"/>
        <w:rPr>
          <w:rFonts w:ascii="Times New Roman" w:eastAsia="Times New Roman" w:hAnsi="Times New Roman"/>
        </w:rPr>
      </w:pPr>
      <w:r w:rsidRPr="003B0B28">
        <w:rPr>
          <w:rFonts w:ascii="Times New Roman" w:eastAsia="Times New Roman" w:hAnsi="Times New Roman"/>
        </w:rPr>
        <w:t xml:space="preserve">официальный запрос о возвращении Страхователем излишка выплаченного </w:t>
      </w:r>
      <w:r w:rsidR="00816A76">
        <w:rPr>
          <w:rFonts w:ascii="Times New Roman" w:eastAsia="Times New Roman" w:hAnsi="Times New Roman"/>
        </w:rPr>
        <w:t>предварительного</w:t>
      </w:r>
      <w:r w:rsidR="00816A76" w:rsidRPr="003B0B28">
        <w:rPr>
          <w:rFonts w:ascii="Times New Roman" w:eastAsia="Times New Roman" w:hAnsi="Times New Roman"/>
        </w:rPr>
        <w:t xml:space="preserve"> </w:t>
      </w:r>
      <w:r w:rsidRPr="003B0B28">
        <w:rPr>
          <w:rFonts w:ascii="Times New Roman" w:eastAsia="Times New Roman" w:hAnsi="Times New Roman"/>
        </w:rPr>
        <w:t xml:space="preserve">страхового возмещения, либо предложение о зачете данной суммы в качестве страхового возмещения (или </w:t>
      </w:r>
      <w:r w:rsidR="00816A76">
        <w:rPr>
          <w:rFonts w:ascii="Times New Roman" w:eastAsia="Times New Roman" w:hAnsi="Times New Roman"/>
        </w:rPr>
        <w:t>предварительного</w:t>
      </w:r>
      <w:r w:rsidRPr="003B0B28">
        <w:rPr>
          <w:rFonts w:ascii="Times New Roman" w:eastAsia="Times New Roman" w:hAnsi="Times New Roman"/>
        </w:rPr>
        <w:t xml:space="preserve"> страхового возмещения) по другому страховому случаю (при нал</w:t>
      </w:r>
      <w:r w:rsidR="00BE14DB" w:rsidRPr="003B0B28">
        <w:rPr>
          <w:rFonts w:ascii="Times New Roman" w:eastAsia="Times New Roman" w:hAnsi="Times New Roman"/>
        </w:rPr>
        <w:t>ичии другого страхового случая),</w:t>
      </w:r>
    </w:p>
    <w:p w:rsidR="004C4BF8" w:rsidRDefault="00816A76" w:rsidP="004C4BF8">
      <w:pPr>
        <w:pStyle w:val="aff2"/>
        <w:widowControl w:val="0"/>
        <w:numPr>
          <w:ilvl w:val="0"/>
          <w:numId w:val="43"/>
        </w:numPr>
        <w:tabs>
          <w:tab w:val="left" w:pos="567"/>
          <w:tab w:val="left" w:pos="1418"/>
        </w:tabs>
        <w:spacing w:before="100"/>
        <w:ind w:left="2268" w:hanging="229"/>
        <w:jc w:val="both"/>
        <w:rPr>
          <w:rFonts w:ascii="Times New Roman" w:eastAsia="Times New Roman" w:hAnsi="Times New Roman"/>
        </w:rPr>
      </w:pPr>
      <w:r>
        <w:rPr>
          <w:rFonts w:ascii="Times New Roman" w:eastAsia="Times New Roman" w:hAnsi="Times New Roman"/>
        </w:rPr>
        <w:t xml:space="preserve">копию </w:t>
      </w:r>
      <w:r w:rsidR="00BE14DB" w:rsidRPr="003B0B28">
        <w:rPr>
          <w:rFonts w:ascii="Times New Roman" w:eastAsia="Times New Roman" w:hAnsi="Times New Roman"/>
        </w:rPr>
        <w:t>страхово</w:t>
      </w:r>
      <w:r>
        <w:rPr>
          <w:rFonts w:ascii="Times New Roman" w:eastAsia="Times New Roman" w:hAnsi="Times New Roman"/>
        </w:rPr>
        <w:t>го</w:t>
      </w:r>
      <w:r w:rsidR="00BE14DB" w:rsidRPr="003B0B28">
        <w:rPr>
          <w:rFonts w:ascii="Times New Roman" w:eastAsia="Times New Roman" w:hAnsi="Times New Roman"/>
        </w:rPr>
        <w:t xml:space="preserve"> акт</w:t>
      </w:r>
      <w:r>
        <w:rPr>
          <w:rFonts w:ascii="Times New Roman" w:eastAsia="Times New Roman" w:hAnsi="Times New Roman"/>
        </w:rPr>
        <w:t>а (</w:t>
      </w:r>
      <w:r w:rsidR="004C4BF8">
        <w:rPr>
          <w:rFonts w:ascii="Times New Roman" w:eastAsia="Times New Roman" w:hAnsi="Times New Roman"/>
        </w:rPr>
        <w:t xml:space="preserve">в течение 10 (Десяти) рабочих дней </w:t>
      </w:r>
      <w:r>
        <w:rPr>
          <w:rFonts w:ascii="Times New Roman" w:eastAsia="Times New Roman" w:hAnsi="Times New Roman"/>
        </w:rPr>
        <w:t>по результатам возврата излишка выплаченных денежных средств, либо проведенного по другому событию взаимозачета)</w:t>
      </w:r>
      <w:r w:rsidR="004C4BF8">
        <w:rPr>
          <w:rFonts w:ascii="Times New Roman" w:eastAsia="Times New Roman" w:hAnsi="Times New Roman"/>
        </w:rPr>
        <w:t>.</w:t>
      </w:r>
    </w:p>
    <w:p w:rsidR="000F1442" w:rsidRPr="003B0B28" w:rsidRDefault="00270599" w:rsidP="00270599">
      <w:pPr>
        <w:pStyle w:val="aff2"/>
        <w:widowControl w:val="0"/>
        <w:numPr>
          <w:ilvl w:val="3"/>
          <w:numId w:val="41"/>
        </w:numPr>
        <w:tabs>
          <w:tab w:val="left" w:pos="567"/>
          <w:tab w:val="left" w:pos="1418"/>
        </w:tabs>
        <w:spacing w:before="100"/>
        <w:ind w:left="1985"/>
        <w:jc w:val="both"/>
        <w:rPr>
          <w:rFonts w:ascii="Times New Roman" w:eastAsia="Times New Roman" w:hAnsi="Times New Roman"/>
        </w:rPr>
      </w:pPr>
      <w:proofErr w:type="gramStart"/>
      <w:r w:rsidRPr="003B0B28">
        <w:rPr>
          <w:rFonts w:ascii="Times New Roman" w:eastAsia="Times New Roman" w:hAnsi="Times New Roman"/>
        </w:rPr>
        <w:t>Е</w:t>
      </w:r>
      <w:r w:rsidR="000F1442" w:rsidRPr="003B0B28">
        <w:rPr>
          <w:rFonts w:ascii="Times New Roman" w:eastAsia="Times New Roman" w:hAnsi="Times New Roman"/>
        </w:rPr>
        <w:t>сли сумма окончательного размера ущерба (подтвержденная Страхователем документами, указанными в п</w:t>
      </w:r>
      <w:r w:rsidR="003B0B28" w:rsidRPr="003B0B28">
        <w:rPr>
          <w:rFonts w:ascii="Times New Roman" w:eastAsia="Times New Roman" w:hAnsi="Times New Roman"/>
        </w:rPr>
        <w:t>. 8</w:t>
      </w:r>
      <w:r w:rsidR="000F1442" w:rsidRPr="003B0B28">
        <w:rPr>
          <w:rFonts w:ascii="Times New Roman" w:eastAsia="Times New Roman" w:hAnsi="Times New Roman"/>
        </w:rPr>
        <w:t>.1.</w:t>
      </w:r>
      <w:r w:rsidR="00D57F74">
        <w:rPr>
          <w:rFonts w:ascii="Times New Roman" w:eastAsia="Times New Roman" w:hAnsi="Times New Roman"/>
        </w:rPr>
        <w:t>4</w:t>
      </w:r>
      <w:r w:rsidR="003B0B28" w:rsidRPr="003B0B28">
        <w:rPr>
          <w:rFonts w:ascii="Times New Roman" w:eastAsia="Times New Roman" w:hAnsi="Times New Roman"/>
        </w:rPr>
        <w:t>.</w:t>
      </w:r>
      <w:proofErr w:type="gramEnd"/>
      <w:r w:rsidR="000F1442" w:rsidRPr="003B0B28">
        <w:rPr>
          <w:rFonts w:ascii="Times New Roman" w:eastAsia="Times New Roman" w:hAnsi="Times New Roman"/>
        </w:rPr>
        <w:t xml:space="preserve"> </w:t>
      </w:r>
      <w:proofErr w:type="gramStart"/>
      <w:r w:rsidR="000F1442" w:rsidRPr="003B0B28">
        <w:rPr>
          <w:rFonts w:ascii="Times New Roman" w:eastAsia="Times New Roman" w:hAnsi="Times New Roman"/>
        </w:rPr>
        <w:t xml:space="preserve">Договора) эквивалентна сумме </w:t>
      </w:r>
      <w:r w:rsidR="000F1442" w:rsidRPr="003B0B28">
        <w:rPr>
          <w:rFonts w:ascii="Times New Roman" w:eastAsia="Times New Roman" w:hAnsi="Times New Roman"/>
        </w:rPr>
        <w:lastRenderedPageBreak/>
        <w:t xml:space="preserve">выплаченного Страховщиком ранее </w:t>
      </w:r>
      <w:r w:rsidR="00816A76">
        <w:rPr>
          <w:rFonts w:ascii="Times New Roman" w:eastAsia="Times New Roman" w:hAnsi="Times New Roman"/>
        </w:rPr>
        <w:t xml:space="preserve">предварительного </w:t>
      </w:r>
      <w:r w:rsidR="000F1442" w:rsidRPr="003B0B28">
        <w:rPr>
          <w:rFonts w:ascii="Times New Roman" w:eastAsia="Times New Roman" w:hAnsi="Times New Roman"/>
        </w:rPr>
        <w:t xml:space="preserve">страхового возмещения, Страховщик </w:t>
      </w:r>
      <w:r w:rsidR="004C4BF8">
        <w:rPr>
          <w:rFonts w:ascii="Times New Roman" w:eastAsia="Times New Roman" w:hAnsi="Times New Roman"/>
        </w:rPr>
        <w:t xml:space="preserve">в течение 10 (Десяти) рабочих дней </w:t>
      </w:r>
      <w:r w:rsidR="000F1442" w:rsidRPr="003B0B28">
        <w:rPr>
          <w:rFonts w:ascii="Times New Roman" w:eastAsia="Times New Roman" w:hAnsi="Times New Roman"/>
        </w:rPr>
        <w:t xml:space="preserve">направляет Страхователю </w:t>
      </w:r>
      <w:r w:rsidR="00235B23">
        <w:rPr>
          <w:rFonts w:ascii="Times New Roman" w:eastAsia="Times New Roman" w:hAnsi="Times New Roman"/>
        </w:rPr>
        <w:t xml:space="preserve">копию </w:t>
      </w:r>
      <w:r w:rsidR="00235B23" w:rsidRPr="003B0B28">
        <w:rPr>
          <w:rFonts w:ascii="Times New Roman" w:eastAsia="Times New Roman" w:hAnsi="Times New Roman"/>
        </w:rPr>
        <w:t>соответствующ</w:t>
      </w:r>
      <w:r w:rsidR="00235B23">
        <w:rPr>
          <w:rFonts w:ascii="Times New Roman" w:eastAsia="Times New Roman" w:hAnsi="Times New Roman"/>
        </w:rPr>
        <w:t>его</w:t>
      </w:r>
      <w:r w:rsidR="00235B23" w:rsidRPr="003B0B28">
        <w:rPr>
          <w:rFonts w:ascii="Times New Roman" w:eastAsia="Times New Roman" w:hAnsi="Times New Roman"/>
        </w:rPr>
        <w:t xml:space="preserve"> страхово</w:t>
      </w:r>
      <w:r w:rsidR="00235B23">
        <w:rPr>
          <w:rFonts w:ascii="Times New Roman" w:eastAsia="Times New Roman" w:hAnsi="Times New Roman"/>
        </w:rPr>
        <w:t>го</w:t>
      </w:r>
      <w:r w:rsidR="00235B23" w:rsidRPr="003B0B28">
        <w:rPr>
          <w:rFonts w:ascii="Times New Roman" w:eastAsia="Times New Roman" w:hAnsi="Times New Roman"/>
        </w:rPr>
        <w:t xml:space="preserve"> акт</w:t>
      </w:r>
      <w:r w:rsidR="00235B23">
        <w:rPr>
          <w:rFonts w:ascii="Times New Roman" w:eastAsia="Times New Roman" w:hAnsi="Times New Roman"/>
        </w:rPr>
        <w:t>а</w:t>
      </w:r>
      <w:r w:rsidR="000F1442" w:rsidRPr="003B0B28">
        <w:rPr>
          <w:rFonts w:ascii="Times New Roman" w:eastAsia="Times New Roman" w:hAnsi="Times New Roman"/>
        </w:rPr>
        <w:t>.</w:t>
      </w:r>
      <w:proofErr w:type="gramEnd"/>
    </w:p>
    <w:p w:rsidR="00F912B1" w:rsidRDefault="00F912B1" w:rsidP="00F912B1">
      <w:pPr>
        <w:pStyle w:val="aff2"/>
        <w:widowControl w:val="0"/>
        <w:numPr>
          <w:ilvl w:val="2"/>
          <w:numId w:val="41"/>
        </w:numPr>
        <w:tabs>
          <w:tab w:val="left" w:pos="567"/>
          <w:tab w:val="left" w:pos="1418"/>
        </w:tabs>
        <w:spacing w:before="100"/>
        <w:ind w:left="1276"/>
        <w:jc w:val="both"/>
        <w:rPr>
          <w:rFonts w:ascii="Times New Roman" w:eastAsia="Times New Roman" w:hAnsi="Times New Roman"/>
          <w:lang w:eastAsia="x-none"/>
        </w:rPr>
      </w:pPr>
      <w:r>
        <w:rPr>
          <w:rFonts w:ascii="Times New Roman" w:eastAsia="Times New Roman" w:hAnsi="Times New Roman"/>
          <w:lang w:eastAsia="x-none"/>
        </w:rPr>
        <w:t>Решение Страховщика о</w:t>
      </w:r>
      <w:r w:rsidR="00235B23">
        <w:rPr>
          <w:rFonts w:ascii="Times New Roman" w:eastAsia="Times New Roman" w:hAnsi="Times New Roman"/>
          <w:lang w:eastAsia="x-none"/>
        </w:rPr>
        <w:t xml:space="preserve">б окончательной выплате страхового возмещения по событию, признанному страховым случаем, </w:t>
      </w:r>
      <w:r>
        <w:rPr>
          <w:rFonts w:ascii="Times New Roman" w:eastAsia="Times New Roman" w:hAnsi="Times New Roman"/>
          <w:lang w:eastAsia="x-none"/>
        </w:rPr>
        <w:t>оформляется в виде страхового акта с приложением, содержащим расчет суммы страхового возмещения и причины удержаний (в случае не признания Страховщиком полной суммы ущерба, заявленной Страхователем).</w:t>
      </w:r>
    </w:p>
    <w:p w:rsidR="00F912B1" w:rsidRPr="00F912B1" w:rsidRDefault="00F912B1" w:rsidP="00F912B1">
      <w:pPr>
        <w:pStyle w:val="aff2"/>
        <w:widowControl w:val="0"/>
        <w:tabs>
          <w:tab w:val="left" w:pos="567"/>
          <w:tab w:val="left" w:pos="1418"/>
        </w:tabs>
        <w:spacing w:before="100"/>
        <w:ind w:left="1276"/>
        <w:jc w:val="both"/>
        <w:rPr>
          <w:rFonts w:ascii="Times New Roman" w:eastAsia="Times New Roman" w:hAnsi="Times New Roman"/>
          <w:lang w:eastAsia="x-none"/>
        </w:rPr>
      </w:pPr>
      <w:r>
        <w:rPr>
          <w:rFonts w:ascii="Times New Roman" w:eastAsia="Times New Roman" w:hAnsi="Times New Roman"/>
          <w:lang w:eastAsia="x-none"/>
        </w:rPr>
        <w:t xml:space="preserve">Решение Страховщика о не признании события страховым случаем либо об отказе в страховой выплате оформляется в виде письма с обоснованием причин отказа. </w:t>
      </w:r>
    </w:p>
    <w:p w:rsidR="004F5960" w:rsidRDefault="004222D1" w:rsidP="004F5960">
      <w:pPr>
        <w:pStyle w:val="aff2"/>
        <w:widowControl w:val="0"/>
        <w:numPr>
          <w:ilvl w:val="2"/>
          <w:numId w:val="41"/>
        </w:numPr>
        <w:tabs>
          <w:tab w:val="left" w:pos="567"/>
          <w:tab w:val="left" w:pos="1418"/>
        </w:tabs>
        <w:spacing w:before="100"/>
        <w:ind w:left="1276"/>
        <w:jc w:val="both"/>
        <w:rPr>
          <w:rFonts w:ascii="Times New Roman" w:eastAsia="Times New Roman" w:hAnsi="Times New Roman"/>
          <w:lang w:eastAsia="x-none"/>
        </w:rPr>
      </w:pPr>
      <w:r>
        <w:rPr>
          <w:rFonts w:ascii="Times New Roman" w:eastAsia="Times New Roman" w:hAnsi="Times New Roman"/>
          <w:lang w:eastAsia="x-none"/>
        </w:rPr>
        <w:t>Выплата страхового возмещения производится Страховщиком путем безналичного перечисления денежных средств на расчетный счет Страхователя, указанный в настоящем Договоре</w:t>
      </w:r>
    </w:p>
    <w:p w:rsidR="00D81D9D" w:rsidRDefault="00D81D9D" w:rsidP="00CD4BF7">
      <w:pPr>
        <w:pStyle w:val="aff2"/>
        <w:widowControl w:val="0"/>
        <w:numPr>
          <w:ilvl w:val="2"/>
          <w:numId w:val="41"/>
        </w:numPr>
        <w:tabs>
          <w:tab w:val="left" w:pos="567"/>
          <w:tab w:val="left" w:pos="1418"/>
        </w:tabs>
        <w:spacing w:before="100"/>
        <w:ind w:left="1276"/>
        <w:jc w:val="both"/>
        <w:rPr>
          <w:rFonts w:ascii="Times New Roman" w:eastAsia="Times New Roman" w:hAnsi="Times New Roman"/>
          <w:lang w:eastAsia="x-none"/>
        </w:rPr>
      </w:pPr>
      <w:r w:rsidRPr="00CD4BF7">
        <w:rPr>
          <w:rFonts w:ascii="Times New Roman" w:eastAsia="Times New Roman" w:hAnsi="Times New Roman"/>
          <w:lang w:eastAsia="x-none"/>
        </w:rPr>
        <w:t xml:space="preserve">Страховщик имеет право отсрочить выплату страхового возмещения в том случае, если: </w:t>
      </w:r>
    </w:p>
    <w:p w:rsidR="00D81D9D" w:rsidRPr="00CD4BF7" w:rsidRDefault="00D81D9D" w:rsidP="00CD4BF7">
      <w:pPr>
        <w:pStyle w:val="aff2"/>
        <w:widowControl w:val="0"/>
        <w:numPr>
          <w:ilvl w:val="3"/>
          <w:numId w:val="41"/>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производилась независимая экспертиза причин и обстоятельств наступления страхового случая и размера ущерба</w:t>
      </w:r>
      <w:r w:rsidR="005B03C4">
        <w:rPr>
          <w:rFonts w:ascii="Times New Roman" w:eastAsia="Times New Roman" w:hAnsi="Times New Roman"/>
          <w:lang w:eastAsia="x-none"/>
        </w:rPr>
        <w:t xml:space="preserve"> с привлечением Аварийного комиссара</w:t>
      </w:r>
      <w:r w:rsidRPr="00CD4BF7">
        <w:rPr>
          <w:rFonts w:ascii="Times New Roman" w:eastAsia="Times New Roman" w:hAnsi="Times New Roman"/>
          <w:lang w:eastAsia="x-none"/>
        </w:rPr>
        <w:t>. При этом срок выплаты страхового возмещения увеличивается на период времени, в течение которого проводилась экспертиза;</w:t>
      </w:r>
    </w:p>
    <w:p w:rsidR="00235B23" w:rsidRDefault="00235B23" w:rsidP="00CD4BF7">
      <w:pPr>
        <w:pStyle w:val="aff2"/>
        <w:widowControl w:val="0"/>
        <w:numPr>
          <w:ilvl w:val="3"/>
          <w:numId w:val="41"/>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Страхователь предоставил ненадлежащим образом оформленные документы (в частности, незаверенные копии документов, документы, подписанные лицом, не имеющим на это полномочий и т.п.) – до предоставления документов, оформленных надлежащим образом</w:t>
      </w:r>
      <w:r w:rsidR="005B03C4">
        <w:rPr>
          <w:rFonts w:ascii="Times New Roman" w:eastAsia="Times New Roman" w:hAnsi="Times New Roman"/>
          <w:lang w:eastAsia="x-none"/>
        </w:rPr>
        <w:t>.</w:t>
      </w:r>
    </w:p>
    <w:p w:rsidR="00685B67" w:rsidRPr="001C3690" w:rsidRDefault="00685B67" w:rsidP="00187943">
      <w:pPr>
        <w:widowControl w:val="0"/>
        <w:tabs>
          <w:tab w:val="left" w:pos="1276"/>
          <w:tab w:val="left" w:pos="1418"/>
        </w:tabs>
        <w:spacing w:before="100"/>
        <w:ind w:left="1276" w:hanging="709"/>
        <w:jc w:val="both"/>
        <w:rPr>
          <w:rFonts w:ascii="Times New Roman" w:eastAsia="Times New Roman" w:hAnsi="Times New Roman"/>
          <w:lang w:eastAsia="x-none"/>
        </w:rPr>
      </w:pPr>
      <w:r w:rsidRPr="00685B67">
        <w:rPr>
          <w:rFonts w:ascii="Times New Roman" w:eastAsia="Times New Roman" w:hAnsi="Times New Roman"/>
          <w:lang w:eastAsia="x-none"/>
        </w:rPr>
        <w:t>7.1.10.</w:t>
      </w:r>
      <w:r w:rsidRPr="00685B67">
        <w:rPr>
          <w:rFonts w:ascii="Times New Roman" w:eastAsia="Times New Roman" w:hAnsi="Times New Roman"/>
          <w:lang w:eastAsia="x-none"/>
        </w:rPr>
        <w:tab/>
        <w:t>Днем выплаты страхового возмещения считается день списания денежных сре</w:t>
      </w:r>
      <w:proofErr w:type="gramStart"/>
      <w:r w:rsidRPr="00685B67">
        <w:rPr>
          <w:rFonts w:ascii="Times New Roman" w:eastAsia="Times New Roman" w:hAnsi="Times New Roman"/>
          <w:lang w:eastAsia="x-none"/>
        </w:rPr>
        <w:t>дств с р</w:t>
      </w:r>
      <w:proofErr w:type="gramEnd"/>
      <w:r w:rsidRPr="00685B67">
        <w:rPr>
          <w:rFonts w:ascii="Times New Roman" w:eastAsia="Times New Roman" w:hAnsi="Times New Roman"/>
          <w:lang w:eastAsia="x-none"/>
        </w:rPr>
        <w:t>асчетного счета Страховщика.</w:t>
      </w:r>
    </w:p>
    <w:p w:rsidR="006E5B5B" w:rsidRPr="009361D1" w:rsidRDefault="006E5B5B" w:rsidP="006E5B5B">
      <w:pPr>
        <w:pStyle w:val="aff2"/>
        <w:widowControl w:val="0"/>
        <w:numPr>
          <w:ilvl w:val="1"/>
          <w:numId w:val="41"/>
        </w:numPr>
        <w:tabs>
          <w:tab w:val="left" w:pos="567"/>
          <w:tab w:val="left" w:pos="1418"/>
        </w:tabs>
        <w:spacing w:before="100"/>
        <w:ind w:left="567"/>
        <w:jc w:val="both"/>
        <w:rPr>
          <w:rFonts w:ascii="Times New Roman" w:eastAsia="Times New Roman" w:hAnsi="Times New Roman"/>
          <w:lang w:val="x-none" w:eastAsia="x-none"/>
        </w:rPr>
      </w:pPr>
      <w:r w:rsidRPr="00682F6E">
        <w:rPr>
          <w:rFonts w:ascii="Times New Roman" w:eastAsia="Times New Roman" w:hAnsi="Times New Roman"/>
          <w:lang w:eastAsia="x-none"/>
        </w:rPr>
        <w:t xml:space="preserve">В </w:t>
      </w:r>
      <w:proofErr w:type="gramStart"/>
      <w:r w:rsidRPr="00682F6E">
        <w:rPr>
          <w:rFonts w:ascii="Times New Roman" w:eastAsia="Times New Roman" w:hAnsi="Times New Roman"/>
          <w:lang w:eastAsia="x-none"/>
        </w:rPr>
        <w:t>случае</w:t>
      </w:r>
      <w:proofErr w:type="gramEnd"/>
      <w:r w:rsidRPr="00682F6E">
        <w:rPr>
          <w:rFonts w:ascii="Times New Roman" w:eastAsia="Times New Roman" w:hAnsi="Times New Roman"/>
          <w:lang w:eastAsia="x-none"/>
        </w:rPr>
        <w:t xml:space="preserve"> необоснованной задержки любого из сроков, указанных в </w:t>
      </w:r>
      <w:proofErr w:type="spellStart"/>
      <w:r w:rsidRPr="00682F6E">
        <w:rPr>
          <w:rFonts w:ascii="Times New Roman" w:eastAsia="Times New Roman" w:hAnsi="Times New Roman"/>
          <w:lang w:eastAsia="x-none"/>
        </w:rPr>
        <w:t>пп</w:t>
      </w:r>
      <w:proofErr w:type="spellEnd"/>
      <w:r w:rsidRPr="00682F6E">
        <w:rPr>
          <w:rFonts w:ascii="Times New Roman" w:eastAsia="Times New Roman" w:hAnsi="Times New Roman"/>
          <w:lang w:eastAsia="x-none"/>
        </w:rPr>
        <w:t>. 7.1.5., 7.1.6.</w:t>
      </w:r>
      <w:r>
        <w:rPr>
          <w:rFonts w:ascii="Times New Roman" w:eastAsia="Times New Roman" w:hAnsi="Times New Roman"/>
          <w:lang w:eastAsia="x-none"/>
        </w:rPr>
        <w:t>1., 7.1.6.2.</w:t>
      </w:r>
      <w:r w:rsidR="005B03C4">
        <w:rPr>
          <w:rFonts w:ascii="Times New Roman" w:eastAsia="Times New Roman" w:hAnsi="Times New Roman"/>
          <w:lang w:eastAsia="x-none"/>
        </w:rPr>
        <w:t xml:space="preserve"> </w:t>
      </w:r>
      <w:r w:rsidRPr="00682F6E">
        <w:rPr>
          <w:rFonts w:ascii="Times New Roman" w:eastAsia="Times New Roman" w:hAnsi="Times New Roman"/>
          <w:lang w:eastAsia="x-none"/>
        </w:rPr>
        <w:t xml:space="preserve">настоящего Договора, </w:t>
      </w:r>
      <w:r w:rsidRPr="00016A01">
        <w:rPr>
          <w:rFonts w:ascii="Times New Roman" w:eastAsia="Times New Roman" w:hAnsi="Times New Roman"/>
          <w:lang w:val="x-none" w:eastAsia="x-none"/>
        </w:rPr>
        <w:t xml:space="preserve">Страхователь вправе потребовать от Страховщика уплаты неустойки в размере </w:t>
      </w:r>
      <w:r w:rsidR="00DD08AF">
        <w:rPr>
          <w:rFonts w:ascii="Times New Roman" w:eastAsia="Times New Roman" w:hAnsi="Times New Roman"/>
          <w:lang w:eastAsia="x-none"/>
        </w:rPr>
        <w:t>0,1</w:t>
      </w:r>
      <w:r w:rsidRPr="00016A01">
        <w:rPr>
          <w:rFonts w:ascii="Times New Roman" w:eastAsia="Times New Roman" w:hAnsi="Times New Roman"/>
          <w:lang w:val="x-none" w:eastAsia="x-none"/>
        </w:rPr>
        <w:t xml:space="preserve">% </w:t>
      </w:r>
      <w:r w:rsidRPr="00016A01">
        <w:rPr>
          <w:rFonts w:ascii="Times New Roman" w:eastAsia="Times New Roman" w:hAnsi="Times New Roman"/>
          <w:lang w:eastAsia="x-none"/>
        </w:rPr>
        <w:t>от суммы просроченного платежа за кажд</w:t>
      </w:r>
      <w:r w:rsidR="005B03C4">
        <w:rPr>
          <w:rFonts w:ascii="Times New Roman" w:eastAsia="Times New Roman" w:hAnsi="Times New Roman"/>
          <w:lang w:eastAsia="x-none"/>
        </w:rPr>
        <w:t>ый</w:t>
      </w:r>
      <w:r w:rsidRPr="00016A01">
        <w:rPr>
          <w:rFonts w:ascii="Times New Roman" w:eastAsia="Times New Roman" w:hAnsi="Times New Roman"/>
          <w:lang w:eastAsia="x-none"/>
        </w:rPr>
        <w:t xml:space="preserve"> </w:t>
      </w:r>
      <w:r w:rsidR="005B03C4">
        <w:rPr>
          <w:rFonts w:ascii="Times New Roman" w:eastAsia="Times New Roman" w:hAnsi="Times New Roman"/>
          <w:lang w:eastAsia="x-none"/>
        </w:rPr>
        <w:t xml:space="preserve">день </w:t>
      </w:r>
      <w:r w:rsidRPr="00016A01">
        <w:rPr>
          <w:rFonts w:ascii="Times New Roman" w:eastAsia="Times New Roman" w:hAnsi="Times New Roman"/>
          <w:lang w:eastAsia="x-none"/>
        </w:rPr>
        <w:t>просрочки</w:t>
      </w:r>
      <w:r w:rsidRPr="00016A01">
        <w:rPr>
          <w:rFonts w:ascii="Times New Roman" w:eastAsia="Times New Roman" w:hAnsi="Times New Roman"/>
          <w:lang w:val="x-none" w:eastAsia="x-none"/>
        </w:rPr>
        <w:t>.</w:t>
      </w:r>
    </w:p>
    <w:p w:rsidR="009361D1" w:rsidRPr="00016A01" w:rsidRDefault="009361D1" w:rsidP="009361D1">
      <w:pPr>
        <w:pStyle w:val="aff2"/>
        <w:widowControl w:val="0"/>
        <w:tabs>
          <w:tab w:val="left" w:pos="567"/>
          <w:tab w:val="left" w:pos="1418"/>
        </w:tabs>
        <w:spacing w:before="100"/>
        <w:ind w:left="567"/>
        <w:jc w:val="both"/>
        <w:rPr>
          <w:rFonts w:ascii="Times New Roman" w:eastAsia="Times New Roman" w:hAnsi="Times New Roman"/>
          <w:lang w:val="x-none" w:eastAsia="x-none"/>
        </w:rPr>
      </w:pPr>
    </w:p>
    <w:p w:rsidR="00CB3BC8" w:rsidRPr="00C546ED" w:rsidRDefault="00CB3BC8" w:rsidP="00CB3BC8">
      <w:pPr>
        <w:numPr>
          <w:ilvl w:val="0"/>
          <w:numId w:val="41"/>
        </w:numPr>
        <w:tabs>
          <w:tab w:val="left" w:pos="709"/>
          <w:tab w:val="left" w:pos="1418"/>
        </w:tabs>
        <w:suppressAutoHyphens/>
        <w:spacing w:before="100" w:after="0" w:line="240" w:lineRule="auto"/>
        <w:ind w:left="284" w:hanging="284"/>
        <w:jc w:val="center"/>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РАЗМЕР И ПОРЯДОК СТРАХОВОЙ ВЫПЛАТЫ</w:t>
      </w:r>
    </w:p>
    <w:p w:rsidR="00CB3BC8" w:rsidRDefault="00CB3BC8" w:rsidP="00CB3BC8">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П</w:t>
      </w:r>
      <w:r w:rsidR="000F1442" w:rsidRPr="00C546ED">
        <w:rPr>
          <w:rFonts w:ascii="Times New Roman" w:eastAsia="Times New Roman" w:hAnsi="Times New Roman"/>
        </w:rPr>
        <w:t xml:space="preserve">ри наступлении </w:t>
      </w:r>
      <w:r>
        <w:rPr>
          <w:rFonts w:ascii="Times New Roman" w:eastAsia="Times New Roman" w:hAnsi="Times New Roman"/>
        </w:rPr>
        <w:t xml:space="preserve">события, имеющего  признаки </w:t>
      </w:r>
      <w:r w:rsidR="000F1442" w:rsidRPr="00C546ED">
        <w:rPr>
          <w:rFonts w:ascii="Times New Roman" w:eastAsia="Times New Roman" w:hAnsi="Times New Roman"/>
        </w:rPr>
        <w:t>страхового случая</w:t>
      </w:r>
      <w:r>
        <w:rPr>
          <w:rFonts w:ascii="Times New Roman" w:eastAsia="Times New Roman" w:hAnsi="Times New Roman"/>
        </w:rPr>
        <w:t>,</w:t>
      </w:r>
      <w:r w:rsidR="000F1442" w:rsidRPr="00C546ED">
        <w:rPr>
          <w:rFonts w:ascii="Times New Roman" w:eastAsia="Times New Roman" w:hAnsi="Times New Roman"/>
        </w:rPr>
        <w:t xml:space="preserve"> для получения страхового возмещения Страхователь обязан </w:t>
      </w:r>
      <w:proofErr w:type="gramStart"/>
      <w:r w:rsidR="000F1442" w:rsidRPr="00C546ED">
        <w:rPr>
          <w:rFonts w:ascii="Times New Roman" w:eastAsia="Times New Roman" w:hAnsi="Times New Roman"/>
        </w:rPr>
        <w:t>предоставить Страховщику следующие документы</w:t>
      </w:r>
      <w:proofErr w:type="gramEnd"/>
      <w:r w:rsidR="000F1442" w:rsidRPr="00C546ED">
        <w:rPr>
          <w:rFonts w:ascii="Times New Roman" w:eastAsia="Times New Roman" w:hAnsi="Times New Roman"/>
        </w:rPr>
        <w:t>:</w:t>
      </w:r>
    </w:p>
    <w:p w:rsidR="00CB3BC8" w:rsidRDefault="000F1442" w:rsidP="004C4BF8">
      <w:pPr>
        <w:pStyle w:val="aff2"/>
        <w:widowControl w:val="0"/>
        <w:numPr>
          <w:ilvl w:val="2"/>
          <w:numId w:val="42"/>
        </w:numPr>
        <w:tabs>
          <w:tab w:val="left" w:pos="567"/>
          <w:tab w:val="left" w:pos="1418"/>
        </w:tabs>
        <w:spacing w:before="100"/>
        <w:jc w:val="both"/>
        <w:rPr>
          <w:rFonts w:ascii="Times New Roman" w:eastAsia="Times New Roman" w:hAnsi="Times New Roman"/>
        </w:rPr>
      </w:pPr>
      <w:r w:rsidRPr="00CB3BC8">
        <w:rPr>
          <w:rFonts w:ascii="Times New Roman" w:eastAsia="Times New Roman" w:hAnsi="Times New Roman"/>
          <w:lang w:val="x-none" w:eastAsia="x-none"/>
        </w:rPr>
        <w:t>Документы, необходимые для признания случая страховым:</w:t>
      </w:r>
    </w:p>
    <w:p w:rsidR="000F1442" w:rsidRPr="00CB3BC8" w:rsidRDefault="00CB3BC8" w:rsidP="00CB3BC8">
      <w:pPr>
        <w:pStyle w:val="aff2"/>
        <w:widowControl w:val="0"/>
        <w:numPr>
          <w:ilvl w:val="3"/>
          <w:numId w:val="42"/>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lang w:eastAsia="x-none"/>
        </w:rPr>
        <w:t>з</w:t>
      </w:r>
      <w:r w:rsidR="00AC3B47">
        <w:rPr>
          <w:rFonts w:ascii="Times New Roman" w:eastAsia="Times New Roman" w:hAnsi="Times New Roman"/>
          <w:lang w:eastAsia="x-none"/>
        </w:rPr>
        <w:t>аявление о страховой выплате</w:t>
      </w:r>
      <w:r w:rsidR="000F1442" w:rsidRPr="00CB3BC8">
        <w:rPr>
          <w:rFonts w:ascii="Times New Roman" w:eastAsia="Times New Roman" w:hAnsi="Times New Roman"/>
          <w:lang w:eastAsia="x-none"/>
        </w:rPr>
        <w:t xml:space="preserve"> по форме</w:t>
      </w:r>
      <w:r>
        <w:rPr>
          <w:rFonts w:ascii="Times New Roman" w:eastAsia="Times New Roman" w:hAnsi="Times New Roman"/>
          <w:lang w:eastAsia="x-none"/>
        </w:rPr>
        <w:t xml:space="preserve">, представленной в </w:t>
      </w:r>
      <w:r w:rsidR="000F1442" w:rsidRPr="00CB3BC8">
        <w:rPr>
          <w:rFonts w:ascii="Times New Roman" w:eastAsia="Times New Roman" w:hAnsi="Times New Roman"/>
          <w:lang w:eastAsia="x-none"/>
        </w:rPr>
        <w:t>Приложени</w:t>
      </w:r>
      <w:r>
        <w:rPr>
          <w:rFonts w:ascii="Times New Roman" w:eastAsia="Times New Roman" w:hAnsi="Times New Roman"/>
          <w:lang w:eastAsia="x-none"/>
        </w:rPr>
        <w:t>и</w:t>
      </w:r>
      <w:r w:rsidR="000F1442" w:rsidRPr="00CB3BC8">
        <w:rPr>
          <w:rFonts w:ascii="Times New Roman" w:eastAsia="Times New Roman" w:hAnsi="Times New Roman"/>
          <w:lang w:eastAsia="x-none"/>
        </w:rPr>
        <w:t xml:space="preserve"> </w:t>
      </w:r>
      <w:r w:rsidR="00AC3B47">
        <w:rPr>
          <w:rFonts w:ascii="Times New Roman" w:eastAsia="Times New Roman" w:hAnsi="Times New Roman"/>
          <w:lang w:eastAsia="x-none"/>
        </w:rPr>
        <w:t>7</w:t>
      </w:r>
      <w:r w:rsidR="000F1442" w:rsidRPr="00CB3BC8">
        <w:rPr>
          <w:rFonts w:ascii="Times New Roman" w:eastAsia="Times New Roman" w:hAnsi="Times New Roman"/>
          <w:lang w:eastAsia="x-none"/>
        </w:rPr>
        <w:t xml:space="preserve"> к </w:t>
      </w:r>
      <w:r>
        <w:rPr>
          <w:rFonts w:ascii="Times New Roman" w:eastAsia="Times New Roman" w:hAnsi="Times New Roman"/>
          <w:lang w:eastAsia="x-none"/>
        </w:rPr>
        <w:t xml:space="preserve">настоящему </w:t>
      </w:r>
      <w:r w:rsidR="000F1442" w:rsidRPr="00CB3BC8">
        <w:rPr>
          <w:rFonts w:ascii="Times New Roman" w:eastAsia="Times New Roman" w:hAnsi="Times New Roman"/>
          <w:lang w:eastAsia="x-none"/>
        </w:rPr>
        <w:t>Договору;</w:t>
      </w:r>
    </w:p>
    <w:p w:rsidR="000F1442" w:rsidRPr="00CB3BC8" w:rsidRDefault="00CB3BC8" w:rsidP="00CB3BC8">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ф</w:t>
      </w:r>
      <w:r w:rsidR="000F1442" w:rsidRPr="00CB3BC8">
        <w:rPr>
          <w:rFonts w:ascii="Times New Roman" w:eastAsia="Times New Roman" w:hAnsi="Times New Roman"/>
          <w:lang w:eastAsia="x-none"/>
        </w:rPr>
        <w:t xml:space="preserve">отографии </w:t>
      </w:r>
      <w:r w:rsidR="001E5494">
        <w:rPr>
          <w:rFonts w:ascii="Times New Roman" w:eastAsia="Times New Roman" w:hAnsi="Times New Roman"/>
          <w:lang w:eastAsia="x-none"/>
        </w:rPr>
        <w:t xml:space="preserve">и/или материалы видеосъемки </w:t>
      </w:r>
      <w:r w:rsidR="000F1442" w:rsidRPr="00CB3BC8">
        <w:rPr>
          <w:rFonts w:ascii="Times New Roman" w:eastAsia="Times New Roman" w:hAnsi="Times New Roman"/>
          <w:lang w:eastAsia="x-none"/>
        </w:rPr>
        <w:t>с места аварии (инцидента, события, происшествия) общего плана</w:t>
      </w:r>
      <w:r w:rsidR="001E5494">
        <w:rPr>
          <w:rFonts w:ascii="Times New Roman" w:eastAsia="Times New Roman" w:hAnsi="Times New Roman"/>
          <w:lang w:eastAsia="x-none"/>
        </w:rPr>
        <w:t xml:space="preserve">, повреждений и  заводских (идентификационных) номеров </w:t>
      </w:r>
      <w:r w:rsidR="000F1442" w:rsidRPr="00CB3BC8">
        <w:rPr>
          <w:rFonts w:ascii="Times New Roman" w:eastAsia="Times New Roman" w:hAnsi="Times New Roman"/>
          <w:lang w:eastAsia="x-none"/>
        </w:rPr>
        <w:t xml:space="preserve">поврежденного </w:t>
      </w:r>
      <w:r w:rsidR="000F1442" w:rsidRPr="00C546ED">
        <w:rPr>
          <w:rFonts w:ascii="Times New Roman" w:eastAsia="Times New Roman" w:hAnsi="Times New Roman"/>
          <w:lang w:eastAsia="x-none"/>
        </w:rPr>
        <w:t xml:space="preserve">Застрахованного </w:t>
      </w:r>
      <w:r w:rsidR="000F1442" w:rsidRPr="00CB3BC8">
        <w:rPr>
          <w:rFonts w:ascii="Times New Roman" w:eastAsia="Times New Roman" w:hAnsi="Times New Roman"/>
          <w:lang w:eastAsia="x-none"/>
        </w:rPr>
        <w:t xml:space="preserve">имущества (если это возможно), дающие представление о масштабах ущерба, нанесенного имуществу </w:t>
      </w:r>
      <w:r w:rsidR="000F1442" w:rsidRPr="00C546ED">
        <w:rPr>
          <w:rFonts w:ascii="Times New Roman" w:eastAsia="Times New Roman" w:hAnsi="Times New Roman"/>
          <w:lang w:eastAsia="x-none"/>
        </w:rPr>
        <w:t>Страхователя</w:t>
      </w:r>
      <w:r w:rsidR="000F1442" w:rsidRPr="00CB3BC8">
        <w:rPr>
          <w:rFonts w:ascii="Times New Roman" w:eastAsia="Times New Roman" w:hAnsi="Times New Roman"/>
          <w:lang w:eastAsia="x-none"/>
        </w:rPr>
        <w:t>. Если Страховщик испытывает необходимость в более подробных фотографиях с места аварии (инцидента, события, происшествия), он по согласованию с</w:t>
      </w:r>
      <w:r w:rsidR="000F1442" w:rsidRPr="00C546ED">
        <w:rPr>
          <w:rFonts w:ascii="Times New Roman" w:eastAsia="Times New Roman" w:hAnsi="Times New Roman"/>
          <w:lang w:eastAsia="x-none"/>
        </w:rPr>
        <w:t>о Страхователем</w:t>
      </w:r>
      <w:r w:rsidR="000F1442" w:rsidRPr="00CB3BC8">
        <w:rPr>
          <w:rFonts w:ascii="Times New Roman" w:eastAsia="Times New Roman" w:hAnsi="Times New Roman"/>
          <w:lang w:eastAsia="x-none"/>
        </w:rPr>
        <w:t xml:space="preserve"> и за свой счет </w:t>
      </w:r>
      <w:r>
        <w:rPr>
          <w:rFonts w:ascii="Times New Roman" w:eastAsia="Times New Roman" w:hAnsi="Times New Roman"/>
          <w:lang w:eastAsia="x-none"/>
        </w:rPr>
        <w:t>может</w:t>
      </w:r>
      <w:r w:rsidR="000F1442" w:rsidRPr="00CB3BC8">
        <w:rPr>
          <w:rFonts w:ascii="Times New Roman" w:eastAsia="Times New Roman" w:hAnsi="Times New Roman"/>
          <w:lang w:eastAsia="x-none"/>
        </w:rPr>
        <w:t xml:space="preserve"> направить на место аварии (инцидента, события, происшествия) своего представителя для организации фотосъемки;</w:t>
      </w:r>
    </w:p>
    <w:p w:rsidR="000F1442" w:rsidRPr="00CB3BC8" w:rsidRDefault="00CB3BC8" w:rsidP="00CB3BC8">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к</w:t>
      </w:r>
      <w:r w:rsidR="000F1442" w:rsidRPr="00CB3BC8">
        <w:rPr>
          <w:rFonts w:ascii="Times New Roman" w:eastAsia="Times New Roman" w:hAnsi="Times New Roman"/>
          <w:lang w:eastAsia="x-none"/>
        </w:rPr>
        <w:t>опия акта технического расследования причин аварии (инцидента, события, происшествия) со всеми приложениями, являющ</w:t>
      </w:r>
      <w:r w:rsidR="00343853">
        <w:rPr>
          <w:rFonts w:ascii="Times New Roman" w:eastAsia="Times New Roman" w:hAnsi="Times New Roman"/>
          <w:lang w:eastAsia="x-none"/>
        </w:rPr>
        <w:t>имися его неотъемлемыми частями, составленного в соответствии с требованиями нормативно-технической документации;</w:t>
      </w:r>
    </w:p>
    <w:p w:rsidR="000F1442" w:rsidRPr="00CB3BC8" w:rsidRDefault="00CB3BC8" w:rsidP="00CB3BC8">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к</w:t>
      </w:r>
      <w:r w:rsidR="000F1442" w:rsidRPr="00CB3BC8">
        <w:rPr>
          <w:rFonts w:ascii="Times New Roman" w:eastAsia="Times New Roman" w:hAnsi="Times New Roman"/>
          <w:lang w:eastAsia="x-none"/>
        </w:rPr>
        <w:t xml:space="preserve">опии технических паспортов поврежденного </w:t>
      </w:r>
      <w:r w:rsidR="000F1442" w:rsidRPr="00C546ED">
        <w:rPr>
          <w:rFonts w:ascii="Times New Roman" w:eastAsia="Times New Roman" w:hAnsi="Times New Roman"/>
          <w:lang w:eastAsia="x-none"/>
        </w:rPr>
        <w:t xml:space="preserve">Застрахованного </w:t>
      </w:r>
      <w:r w:rsidR="000F1442" w:rsidRPr="00CB3BC8">
        <w:rPr>
          <w:rFonts w:ascii="Times New Roman" w:eastAsia="Times New Roman" w:hAnsi="Times New Roman"/>
          <w:lang w:eastAsia="x-none"/>
        </w:rPr>
        <w:t xml:space="preserve">имущества </w:t>
      </w:r>
      <w:r w:rsidR="000F1442" w:rsidRPr="00CB3BC8">
        <w:rPr>
          <w:rFonts w:ascii="Times New Roman" w:eastAsia="Times New Roman" w:hAnsi="Times New Roman"/>
          <w:lang w:eastAsia="x-none"/>
        </w:rPr>
        <w:lastRenderedPageBreak/>
        <w:t>(только в отношении того</w:t>
      </w:r>
      <w:r w:rsidR="000F1442" w:rsidRPr="00C546ED">
        <w:rPr>
          <w:rFonts w:ascii="Times New Roman" w:eastAsia="Times New Roman" w:hAnsi="Times New Roman"/>
          <w:lang w:eastAsia="x-none"/>
        </w:rPr>
        <w:t xml:space="preserve"> Застрахованного</w:t>
      </w:r>
      <w:r w:rsidR="000F1442" w:rsidRPr="00CB3BC8">
        <w:rPr>
          <w:rFonts w:ascii="Times New Roman" w:eastAsia="Times New Roman" w:hAnsi="Times New Roman"/>
          <w:lang w:eastAsia="x-none"/>
        </w:rPr>
        <w:t xml:space="preserve"> имущества, на которое технические паспорта составлялись и велись);</w:t>
      </w:r>
    </w:p>
    <w:p w:rsidR="000F1442" w:rsidRPr="00CB3BC8" w:rsidRDefault="00CB3BC8" w:rsidP="00CB3BC8">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proofErr w:type="gramStart"/>
      <w:r>
        <w:rPr>
          <w:rFonts w:ascii="Times New Roman" w:eastAsia="Times New Roman" w:hAnsi="Times New Roman"/>
          <w:lang w:eastAsia="x-none"/>
        </w:rPr>
        <w:t>к</w:t>
      </w:r>
      <w:r w:rsidR="000F1442" w:rsidRPr="00CB3BC8">
        <w:rPr>
          <w:rFonts w:ascii="Times New Roman" w:eastAsia="Times New Roman" w:hAnsi="Times New Roman"/>
          <w:lang w:eastAsia="x-none"/>
        </w:rPr>
        <w:t xml:space="preserve">опии актов </w:t>
      </w:r>
      <w:proofErr w:type="spellStart"/>
      <w:r w:rsidR="000F1442" w:rsidRPr="00CB3BC8">
        <w:rPr>
          <w:rFonts w:ascii="Times New Roman" w:eastAsia="Times New Roman" w:hAnsi="Times New Roman"/>
          <w:lang w:eastAsia="x-none"/>
        </w:rPr>
        <w:t>дефектации</w:t>
      </w:r>
      <w:proofErr w:type="spellEnd"/>
      <w:r w:rsidR="000F1442" w:rsidRPr="00C546ED">
        <w:rPr>
          <w:rFonts w:ascii="Times New Roman" w:eastAsia="Times New Roman" w:hAnsi="Times New Roman"/>
          <w:lang w:eastAsia="x-none"/>
        </w:rPr>
        <w:t xml:space="preserve"> (или осмотра)</w:t>
      </w:r>
      <w:r w:rsidR="000F1442" w:rsidRPr="00CB3BC8">
        <w:rPr>
          <w:rFonts w:ascii="Times New Roman" w:eastAsia="Times New Roman" w:hAnsi="Times New Roman"/>
          <w:lang w:eastAsia="x-none"/>
        </w:rPr>
        <w:t xml:space="preserve"> поврежденного </w:t>
      </w:r>
      <w:r w:rsidR="000F1442" w:rsidRPr="00C546ED">
        <w:rPr>
          <w:rFonts w:ascii="Times New Roman" w:eastAsia="Times New Roman" w:hAnsi="Times New Roman"/>
          <w:lang w:eastAsia="x-none"/>
        </w:rPr>
        <w:t xml:space="preserve">Застрахованного </w:t>
      </w:r>
      <w:r w:rsidR="000F1442" w:rsidRPr="00CB3BC8">
        <w:rPr>
          <w:rFonts w:ascii="Times New Roman" w:eastAsia="Times New Roman" w:hAnsi="Times New Roman"/>
          <w:lang w:eastAsia="x-none"/>
        </w:rPr>
        <w:t>имущества или копии дефект</w:t>
      </w:r>
      <w:r w:rsidR="001E5494">
        <w:rPr>
          <w:rFonts w:ascii="Times New Roman" w:eastAsia="Times New Roman" w:hAnsi="Times New Roman"/>
          <w:lang w:eastAsia="x-none"/>
        </w:rPr>
        <w:t xml:space="preserve">ных </w:t>
      </w:r>
      <w:r w:rsidR="000F1442" w:rsidRPr="00CB3BC8">
        <w:rPr>
          <w:rFonts w:ascii="Times New Roman" w:eastAsia="Times New Roman" w:hAnsi="Times New Roman"/>
          <w:lang w:eastAsia="x-none"/>
        </w:rPr>
        <w:t>ведомостей (</w:t>
      </w:r>
      <w:r w:rsidR="001E5494">
        <w:rPr>
          <w:rFonts w:ascii="Times New Roman" w:eastAsia="Times New Roman" w:hAnsi="Times New Roman"/>
          <w:lang w:eastAsia="x-none"/>
        </w:rPr>
        <w:t xml:space="preserve">актов, </w:t>
      </w:r>
      <w:r w:rsidR="000F1442" w:rsidRPr="00CB3BC8">
        <w:rPr>
          <w:rFonts w:ascii="Times New Roman" w:eastAsia="Times New Roman" w:hAnsi="Times New Roman"/>
          <w:lang w:eastAsia="x-none"/>
        </w:rPr>
        <w:t>описей)</w:t>
      </w:r>
      <w:r w:rsidR="001E5494">
        <w:rPr>
          <w:rFonts w:ascii="Times New Roman" w:eastAsia="Times New Roman" w:hAnsi="Times New Roman"/>
          <w:lang w:eastAsia="x-none"/>
        </w:rPr>
        <w:t xml:space="preserve"> с указанием даты события, наименования (марки/модели) поврежденного имущества, количества поврежденного имущества, инвентарных номеров (при наличии), заводских (идентификационных) номеров (при наличии)</w:t>
      </w:r>
      <w:r w:rsidR="000F1442" w:rsidRPr="00CB3BC8">
        <w:rPr>
          <w:rFonts w:ascii="Times New Roman" w:eastAsia="Times New Roman" w:hAnsi="Times New Roman"/>
          <w:lang w:eastAsia="x-none"/>
        </w:rPr>
        <w:t>;</w:t>
      </w:r>
      <w:proofErr w:type="gramEnd"/>
    </w:p>
    <w:p w:rsidR="000F1442" w:rsidRDefault="00CB3BC8" w:rsidP="00CB3BC8">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к</w:t>
      </w:r>
      <w:r w:rsidR="000F1442" w:rsidRPr="00CB3BC8">
        <w:rPr>
          <w:rFonts w:ascii="Times New Roman" w:eastAsia="Times New Roman" w:hAnsi="Times New Roman"/>
          <w:lang w:eastAsia="x-none"/>
        </w:rPr>
        <w:t>опия выписки из ежедневного журнала эксплуатации оборудования или копия выписки из оперативного журнала с отметками об аварии</w:t>
      </w:r>
      <w:r w:rsidR="000F1442" w:rsidRPr="00C546ED">
        <w:rPr>
          <w:rFonts w:ascii="Times New Roman" w:eastAsia="Times New Roman" w:hAnsi="Times New Roman"/>
          <w:lang w:eastAsia="x-none"/>
        </w:rPr>
        <w:t xml:space="preserve"> (инциденте, событии, происшествии)</w:t>
      </w:r>
      <w:r w:rsidR="000F1442" w:rsidRPr="00CB3BC8">
        <w:rPr>
          <w:rFonts w:ascii="Times New Roman" w:eastAsia="Times New Roman" w:hAnsi="Times New Roman"/>
          <w:lang w:eastAsia="x-none"/>
        </w:rPr>
        <w:t>;</w:t>
      </w:r>
    </w:p>
    <w:p w:rsidR="00262E62" w:rsidRPr="00CD4BF7" w:rsidRDefault="00262E62" w:rsidP="00CD4BF7">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 xml:space="preserve">копии графиков планового, текущего, капитального ремонта поврежденного Застрахованного имущества </w:t>
      </w:r>
      <w:r w:rsidR="00E40DDE">
        <w:rPr>
          <w:rFonts w:ascii="Times New Roman" w:eastAsia="Times New Roman" w:hAnsi="Times New Roman"/>
          <w:lang w:eastAsia="x-none"/>
        </w:rPr>
        <w:t xml:space="preserve">за последний год </w:t>
      </w:r>
      <w:r w:rsidRPr="00CD4BF7">
        <w:rPr>
          <w:rFonts w:ascii="Times New Roman" w:eastAsia="Times New Roman" w:hAnsi="Times New Roman"/>
          <w:lang w:eastAsia="x-none"/>
        </w:rPr>
        <w:t>до</w:t>
      </w:r>
      <w:r w:rsidR="00E40DDE">
        <w:rPr>
          <w:rFonts w:ascii="Times New Roman" w:eastAsia="Times New Roman" w:hAnsi="Times New Roman"/>
          <w:lang w:eastAsia="x-none"/>
        </w:rPr>
        <w:t xml:space="preserve"> наступления события, имеющего признаки страхового случая (</w:t>
      </w:r>
      <w:r w:rsidRPr="00CD4BF7">
        <w:rPr>
          <w:rFonts w:ascii="Times New Roman" w:eastAsia="Times New Roman" w:hAnsi="Times New Roman"/>
          <w:lang w:eastAsia="x-none"/>
        </w:rPr>
        <w:t>в случае если такие графики ремонта составлялись и велись);</w:t>
      </w:r>
    </w:p>
    <w:p w:rsidR="00262E62" w:rsidRPr="00CD4BF7" w:rsidRDefault="00262E62" w:rsidP="00CD4BF7">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документы, подтверждающие проведение плановых, текущих и капитальных ремонтов застрахованного имущества</w:t>
      </w:r>
      <w:r w:rsidR="00E40DDE">
        <w:rPr>
          <w:rFonts w:ascii="Times New Roman" w:eastAsia="Times New Roman" w:hAnsi="Times New Roman"/>
          <w:lang w:eastAsia="x-none"/>
        </w:rPr>
        <w:t xml:space="preserve"> (</w:t>
      </w:r>
      <w:r w:rsidR="005C6895">
        <w:rPr>
          <w:rFonts w:ascii="Times New Roman" w:eastAsia="Times New Roman" w:hAnsi="Times New Roman"/>
          <w:lang w:eastAsia="x-none"/>
        </w:rPr>
        <w:t>последних</w:t>
      </w:r>
      <w:r w:rsidR="00E40DDE">
        <w:rPr>
          <w:rFonts w:ascii="Times New Roman" w:eastAsia="Times New Roman" w:hAnsi="Times New Roman"/>
          <w:lang w:eastAsia="x-none"/>
        </w:rPr>
        <w:t xml:space="preserve"> </w:t>
      </w:r>
      <w:r w:rsidR="00E40DDE" w:rsidRPr="00CD4BF7">
        <w:rPr>
          <w:rFonts w:ascii="Times New Roman" w:eastAsia="Times New Roman" w:hAnsi="Times New Roman"/>
          <w:lang w:eastAsia="x-none"/>
        </w:rPr>
        <w:t>до</w:t>
      </w:r>
      <w:r w:rsidR="00E40DDE">
        <w:rPr>
          <w:rFonts w:ascii="Times New Roman" w:eastAsia="Times New Roman" w:hAnsi="Times New Roman"/>
          <w:lang w:eastAsia="x-none"/>
        </w:rPr>
        <w:t xml:space="preserve"> наступления события, имеющего признаки страхового случая)</w:t>
      </w:r>
      <w:r w:rsidRPr="00CD4BF7">
        <w:rPr>
          <w:rFonts w:ascii="Times New Roman" w:eastAsia="Times New Roman" w:hAnsi="Times New Roman"/>
          <w:lang w:eastAsia="x-none"/>
        </w:rPr>
        <w:t>;</w:t>
      </w:r>
    </w:p>
    <w:p w:rsidR="00262E62" w:rsidRPr="00CD4BF7" w:rsidRDefault="00262E62" w:rsidP="00CD4BF7">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копии листков (актов) текущих и плановых осмотров, проведённых до наступления события и по факту наступления события</w:t>
      </w:r>
      <w:r w:rsidR="00E40DDE">
        <w:rPr>
          <w:rFonts w:ascii="Times New Roman" w:eastAsia="Times New Roman" w:hAnsi="Times New Roman"/>
          <w:lang w:eastAsia="x-none"/>
        </w:rPr>
        <w:t xml:space="preserve"> (</w:t>
      </w:r>
      <w:r w:rsidR="005C6895">
        <w:rPr>
          <w:rFonts w:ascii="Times New Roman" w:eastAsia="Times New Roman" w:hAnsi="Times New Roman"/>
          <w:lang w:eastAsia="x-none"/>
        </w:rPr>
        <w:t>последних</w:t>
      </w:r>
      <w:r w:rsidR="00E40DDE">
        <w:rPr>
          <w:rFonts w:ascii="Times New Roman" w:eastAsia="Times New Roman" w:hAnsi="Times New Roman"/>
          <w:lang w:eastAsia="x-none"/>
        </w:rPr>
        <w:t xml:space="preserve"> </w:t>
      </w:r>
      <w:r w:rsidR="00E40DDE" w:rsidRPr="00CD4BF7">
        <w:rPr>
          <w:rFonts w:ascii="Times New Roman" w:eastAsia="Times New Roman" w:hAnsi="Times New Roman"/>
          <w:lang w:eastAsia="x-none"/>
        </w:rPr>
        <w:t>до</w:t>
      </w:r>
      <w:r w:rsidR="00E40DDE">
        <w:rPr>
          <w:rFonts w:ascii="Times New Roman" w:eastAsia="Times New Roman" w:hAnsi="Times New Roman"/>
          <w:lang w:eastAsia="x-none"/>
        </w:rPr>
        <w:t xml:space="preserve"> наступления события, имеющего признаки страхового случая)</w:t>
      </w:r>
      <w:r w:rsidRPr="00CD4BF7">
        <w:rPr>
          <w:rFonts w:ascii="Times New Roman" w:eastAsia="Times New Roman" w:hAnsi="Times New Roman"/>
          <w:lang w:eastAsia="x-none"/>
        </w:rPr>
        <w:t>;</w:t>
      </w:r>
    </w:p>
    <w:p w:rsidR="00262E62" w:rsidRPr="00CD4BF7" w:rsidRDefault="00262E62" w:rsidP="00CD4BF7">
      <w:pPr>
        <w:pStyle w:val="aff2"/>
        <w:widowControl w:val="0"/>
        <w:numPr>
          <w:ilvl w:val="3"/>
          <w:numId w:val="42"/>
        </w:numPr>
        <w:tabs>
          <w:tab w:val="left" w:pos="567"/>
          <w:tab w:val="left" w:pos="1418"/>
        </w:tabs>
        <w:spacing w:before="100"/>
        <w:ind w:left="1985" w:hanging="851"/>
        <w:jc w:val="both"/>
        <w:rPr>
          <w:rFonts w:ascii="Times New Roman" w:eastAsia="Times New Roman" w:hAnsi="Times New Roman"/>
          <w:lang w:eastAsia="x-none"/>
        </w:rPr>
      </w:pPr>
      <w:r w:rsidRPr="00CD4BF7">
        <w:rPr>
          <w:rFonts w:ascii="Times New Roman" w:eastAsia="Times New Roman" w:hAnsi="Times New Roman"/>
          <w:lang w:eastAsia="x-none"/>
        </w:rPr>
        <w:t xml:space="preserve">копии документов, подтверждающих техническое состояние застрахованного имущества </w:t>
      </w:r>
      <w:r w:rsidR="00E40DDE" w:rsidRPr="00CD4BF7">
        <w:rPr>
          <w:rFonts w:ascii="Times New Roman" w:eastAsia="Times New Roman" w:hAnsi="Times New Roman"/>
          <w:lang w:eastAsia="x-none"/>
        </w:rPr>
        <w:t>до</w:t>
      </w:r>
      <w:r w:rsidR="00E40DDE">
        <w:rPr>
          <w:rFonts w:ascii="Times New Roman" w:eastAsia="Times New Roman" w:hAnsi="Times New Roman"/>
          <w:lang w:eastAsia="x-none"/>
        </w:rPr>
        <w:t xml:space="preserve"> наступления события, имеющего признаки страхового случая</w:t>
      </w:r>
      <w:r w:rsidRPr="00CD4BF7">
        <w:rPr>
          <w:rFonts w:ascii="Times New Roman" w:eastAsia="Times New Roman" w:hAnsi="Times New Roman"/>
          <w:lang w:eastAsia="x-none"/>
        </w:rPr>
        <w:t xml:space="preserve"> (</w:t>
      </w:r>
      <w:r w:rsidR="000876B8">
        <w:rPr>
          <w:rFonts w:ascii="Times New Roman" w:eastAsia="Times New Roman" w:hAnsi="Times New Roman"/>
          <w:lang w:eastAsia="x-none"/>
        </w:rPr>
        <w:t xml:space="preserve">результаты последнего технического освидетельствования застрахованного имущества, предшествующего событию, имеющему признаки страхового случая: </w:t>
      </w:r>
      <w:r w:rsidRPr="00CD4BF7">
        <w:rPr>
          <w:rFonts w:ascii="Times New Roman" w:eastAsia="Times New Roman" w:hAnsi="Times New Roman"/>
          <w:lang w:eastAsia="x-none"/>
        </w:rPr>
        <w:t>протоколы испытаний, акты технического освидетельствования и т.п.);</w:t>
      </w:r>
    </w:p>
    <w:p w:rsidR="000F1442" w:rsidRPr="00CB3BC8" w:rsidRDefault="00CB3BC8" w:rsidP="00CD4BF7">
      <w:pPr>
        <w:pStyle w:val="aff2"/>
        <w:widowControl w:val="0"/>
        <w:numPr>
          <w:ilvl w:val="3"/>
          <w:numId w:val="42"/>
        </w:numPr>
        <w:tabs>
          <w:tab w:val="left" w:pos="567"/>
          <w:tab w:val="left" w:pos="1418"/>
        </w:tabs>
        <w:spacing w:before="100"/>
        <w:ind w:left="1985" w:hanging="851"/>
        <w:jc w:val="both"/>
        <w:rPr>
          <w:rFonts w:ascii="Times New Roman" w:eastAsia="Times New Roman" w:hAnsi="Times New Roman"/>
          <w:lang w:eastAsia="x-none"/>
        </w:rPr>
      </w:pPr>
      <w:r>
        <w:rPr>
          <w:rFonts w:ascii="Times New Roman" w:eastAsia="Times New Roman" w:hAnsi="Times New Roman"/>
          <w:lang w:eastAsia="x-none"/>
        </w:rPr>
        <w:t>к</w:t>
      </w:r>
      <w:r w:rsidR="000F1442" w:rsidRPr="00CB3BC8">
        <w:rPr>
          <w:rFonts w:ascii="Times New Roman" w:eastAsia="Times New Roman" w:hAnsi="Times New Roman"/>
          <w:lang w:eastAsia="x-none"/>
        </w:rPr>
        <w:t xml:space="preserve">опии документов, подтверждающих имущественный интерес </w:t>
      </w:r>
      <w:r w:rsidR="000F1442" w:rsidRPr="00C546ED">
        <w:rPr>
          <w:rFonts w:ascii="Times New Roman" w:eastAsia="Times New Roman" w:hAnsi="Times New Roman"/>
          <w:lang w:eastAsia="x-none"/>
        </w:rPr>
        <w:t>Страхователя</w:t>
      </w:r>
      <w:r w:rsidR="000F1442" w:rsidRPr="00CB3BC8">
        <w:rPr>
          <w:rFonts w:ascii="Times New Roman" w:eastAsia="Times New Roman" w:hAnsi="Times New Roman"/>
          <w:lang w:eastAsia="x-none"/>
        </w:rPr>
        <w:t xml:space="preserve"> в поврежденном имуществе (например, копии инвентарных карточек учета основных средств </w:t>
      </w:r>
      <w:r w:rsidR="000F1442" w:rsidRPr="00C546ED">
        <w:rPr>
          <w:rFonts w:ascii="Times New Roman" w:eastAsia="Times New Roman" w:hAnsi="Times New Roman"/>
          <w:lang w:eastAsia="x-none"/>
        </w:rPr>
        <w:t>(</w:t>
      </w:r>
      <w:r w:rsidR="000F1442" w:rsidRPr="00CB3BC8">
        <w:rPr>
          <w:rFonts w:ascii="Times New Roman" w:eastAsia="Times New Roman" w:hAnsi="Times New Roman"/>
          <w:lang w:eastAsia="x-none"/>
        </w:rPr>
        <w:t xml:space="preserve">для объектов, находящихся на балансе </w:t>
      </w:r>
      <w:r w:rsidR="000F1442" w:rsidRPr="00C546ED">
        <w:rPr>
          <w:rFonts w:ascii="Times New Roman" w:eastAsia="Times New Roman" w:hAnsi="Times New Roman"/>
          <w:lang w:eastAsia="x-none"/>
        </w:rPr>
        <w:t xml:space="preserve">Страхователя) или </w:t>
      </w:r>
      <w:r w:rsidR="000F1442" w:rsidRPr="00CB3BC8">
        <w:rPr>
          <w:rFonts w:ascii="Times New Roman" w:eastAsia="Times New Roman" w:hAnsi="Times New Roman"/>
          <w:lang w:eastAsia="x-none"/>
        </w:rPr>
        <w:t>копии актов выполненных работ и</w:t>
      </w:r>
      <w:r w:rsidR="000F1442" w:rsidRPr="00C546ED">
        <w:rPr>
          <w:rFonts w:ascii="Times New Roman" w:eastAsia="Times New Roman" w:hAnsi="Times New Roman"/>
          <w:lang w:eastAsia="x-none"/>
        </w:rPr>
        <w:t xml:space="preserve"> (</w:t>
      </w:r>
      <w:r w:rsidR="000F1442" w:rsidRPr="00CB3BC8">
        <w:rPr>
          <w:rFonts w:ascii="Times New Roman" w:eastAsia="Times New Roman" w:hAnsi="Times New Roman"/>
          <w:lang w:eastAsia="x-none"/>
        </w:rPr>
        <w:t>или</w:t>
      </w:r>
      <w:r w:rsidR="000F1442" w:rsidRPr="00C546ED">
        <w:rPr>
          <w:rFonts w:ascii="Times New Roman" w:eastAsia="Times New Roman" w:hAnsi="Times New Roman"/>
          <w:lang w:eastAsia="x-none"/>
        </w:rPr>
        <w:t>)</w:t>
      </w:r>
      <w:r w:rsidR="000F1442" w:rsidRPr="00CB3BC8">
        <w:rPr>
          <w:rFonts w:ascii="Times New Roman" w:eastAsia="Times New Roman" w:hAnsi="Times New Roman"/>
          <w:lang w:eastAsia="x-none"/>
        </w:rPr>
        <w:t xml:space="preserve"> копии актов приема-передачи оборудования </w:t>
      </w:r>
      <w:r w:rsidR="000F1442" w:rsidRPr="00C546ED">
        <w:rPr>
          <w:rFonts w:ascii="Times New Roman" w:eastAsia="Times New Roman" w:hAnsi="Times New Roman"/>
          <w:lang w:eastAsia="x-none"/>
        </w:rPr>
        <w:t>Страхователя</w:t>
      </w:r>
      <w:r w:rsidR="000F1442" w:rsidRPr="00CB3BC8">
        <w:rPr>
          <w:rFonts w:ascii="Times New Roman" w:eastAsia="Times New Roman" w:hAnsi="Times New Roman"/>
          <w:lang w:eastAsia="x-none"/>
        </w:rPr>
        <w:t xml:space="preserve"> до проведения монтажа</w:t>
      </w:r>
      <w:r w:rsidR="008B7A9C">
        <w:rPr>
          <w:rFonts w:ascii="Times New Roman" w:eastAsia="Times New Roman" w:hAnsi="Times New Roman"/>
          <w:lang w:eastAsia="x-none"/>
        </w:rPr>
        <w:t xml:space="preserve">, договоры аренды, лизинга </w:t>
      </w:r>
      <w:r w:rsidR="000F1442" w:rsidRPr="00CB3BC8">
        <w:rPr>
          <w:rFonts w:ascii="Times New Roman" w:eastAsia="Times New Roman" w:hAnsi="Times New Roman"/>
          <w:lang w:eastAsia="x-none"/>
        </w:rPr>
        <w:t>или другие документы, подтверждающие имущественный интерес</w:t>
      </w:r>
      <w:r w:rsidR="000F1442" w:rsidRPr="00C546ED">
        <w:rPr>
          <w:rFonts w:ascii="Times New Roman" w:eastAsia="Times New Roman" w:hAnsi="Times New Roman"/>
          <w:lang w:eastAsia="x-none"/>
        </w:rPr>
        <w:t xml:space="preserve"> Страхователя</w:t>
      </w:r>
      <w:r w:rsidR="000F1442" w:rsidRPr="00CB3BC8">
        <w:rPr>
          <w:rFonts w:ascii="Times New Roman" w:eastAsia="Times New Roman" w:hAnsi="Times New Roman"/>
          <w:lang w:eastAsia="x-none"/>
        </w:rPr>
        <w:t>).</w:t>
      </w:r>
    </w:p>
    <w:p w:rsidR="000F1442" w:rsidRPr="00C546ED" w:rsidRDefault="000F1442" w:rsidP="00CB3BC8">
      <w:pPr>
        <w:pStyle w:val="aff2"/>
        <w:widowControl w:val="0"/>
        <w:numPr>
          <w:ilvl w:val="2"/>
          <w:numId w:val="42"/>
        </w:numPr>
        <w:tabs>
          <w:tab w:val="left" w:pos="567"/>
          <w:tab w:val="left" w:pos="1418"/>
        </w:tabs>
        <w:spacing w:before="100"/>
        <w:jc w:val="both"/>
        <w:rPr>
          <w:rFonts w:ascii="Times New Roman" w:eastAsia="Times New Roman" w:hAnsi="Times New Roman"/>
          <w:lang w:val="x-none" w:eastAsia="x-none"/>
        </w:rPr>
      </w:pPr>
      <w:r w:rsidRPr="00CB3BC8">
        <w:rPr>
          <w:rFonts w:ascii="Times New Roman" w:eastAsia="Times New Roman" w:hAnsi="Times New Roman"/>
          <w:lang w:val="x-none" w:eastAsia="x-none"/>
        </w:rPr>
        <w:t>Дополнительные документы, необходимые для признания случая страховым:</w:t>
      </w:r>
    </w:p>
    <w:p w:rsidR="000F1442" w:rsidRPr="00CB3BC8" w:rsidRDefault="000F1442" w:rsidP="00CB3BC8">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C546ED">
        <w:rPr>
          <w:rFonts w:ascii="Times New Roman" w:eastAsia="Times New Roman" w:hAnsi="Times New Roman"/>
          <w:lang w:eastAsia="x-none"/>
        </w:rPr>
        <w:t>В</w:t>
      </w:r>
      <w:r w:rsidRPr="00CB3BC8">
        <w:rPr>
          <w:rFonts w:ascii="Times New Roman" w:eastAsia="Times New Roman" w:hAnsi="Times New Roman"/>
          <w:lang w:eastAsia="x-none"/>
        </w:rPr>
        <w:t xml:space="preserve"> случае пожара</w:t>
      </w:r>
      <w:r w:rsidRPr="00C546ED">
        <w:rPr>
          <w:rFonts w:ascii="Times New Roman" w:eastAsia="Times New Roman" w:hAnsi="Times New Roman"/>
          <w:lang w:eastAsia="x-none"/>
        </w:rPr>
        <w:t xml:space="preserve"> Страхователь представляет Страховщику</w:t>
      </w:r>
      <w:r w:rsidRPr="00CB3BC8">
        <w:rPr>
          <w:rFonts w:ascii="Times New Roman" w:eastAsia="Times New Roman" w:hAnsi="Times New Roman"/>
          <w:lang w:eastAsia="x-none"/>
        </w:rPr>
        <w:t>:</w:t>
      </w:r>
    </w:p>
    <w:p w:rsidR="000F1442" w:rsidRPr="00CB3BC8" w:rsidRDefault="00CB3BC8" w:rsidP="00CB3BC8">
      <w:pPr>
        <w:pStyle w:val="aff2"/>
        <w:widowControl w:val="0"/>
        <w:numPr>
          <w:ilvl w:val="4"/>
          <w:numId w:val="42"/>
        </w:numPr>
        <w:tabs>
          <w:tab w:val="left" w:pos="567"/>
          <w:tab w:val="left" w:pos="1418"/>
          <w:tab w:val="left" w:pos="2977"/>
        </w:tabs>
        <w:spacing w:before="100"/>
        <w:ind w:left="2977" w:hanging="992"/>
        <w:jc w:val="both"/>
        <w:rPr>
          <w:rFonts w:ascii="Times New Roman" w:eastAsia="Times New Roman" w:hAnsi="Times New Roman"/>
          <w:lang w:eastAsia="x-none"/>
        </w:rPr>
      </w:pPr>
      <w:r>
        <w:rPr>
          <w:rFonts w:ascii="Times New Roman" w:eastAsia="Times New Roman" w:hAnsi="Times New Roman"/>
          <w:lang w:eastAsia="x-none"/>
        </w:rPr>
        <w:t>к</w:t>
      </w:r>
      <w:r w:rsidR="000F1442" w:rsidRPr="00CB3BC8">
        <w:rPr>
          <w:rFonts w:ascii="Times New Roman" w:eastAsia="Times New Roman" w:hAnsi="Times New Roman"/>
          <w:lang w:eastAsia="x-none"/>
        </w:rPr>
        <w:t>опи</w:t>
      </w:r>
      <w:r w:rsidR="000F1442" w:rsidRPr="00C546ED">
        <w:rPr>
          <w:rFonts w:ascii="Times New Roman" w:eastAsia="Times New Roman" w:hAnsi="Times New Roman"/>
          <w:lang w:eastAsia="x-none"/>
        </w:rPr>
        <w:t>ю</w:t>
      </w:r>
      <w:r w:rsidR="000F1442" w:rsidRPr="00CB3BC8">
        <w:rPr>
          <w:rFonts w:ascii="Times New Roman" w:eastAsia="Times New Roman" w:hAnsi="Times New Roman"/>
          <w:lang w:eastAsia="x-none"/>
        </w:rPr>
        <w:t xml:space="preserve"> акта органа государственного пожарного надзора с указанием причин пожара;</w:t>
      </w:r>
    </w:p>
    <w:p w:rsidR="000F1442" w:rsidRPr="00CB3BC8" w:rsidRDefault="00CB3BC8" w:rsidP="00CB3BC8">
      <w:pPr>
        <w:pStyle w:val="aff2"/>
        <w:widowControl w:val="0"/>
        <w:numPr>
          <w:ilvl w:val="4"/>
          <w:numId w:val="42"/>
        </w:numPr>
        <w:tabs>
          <w:tab w:val="left" w:pos="567"/>
          <w:tab w:val="left" w:pos="1418"/>
          <w:tab w:val="left" w:pos="2977"/>
        </w:tabs>
        <w:spacing w:before="100"/>
        <w:ind w:left="2977" w:hanging="992"/>
        <w:jc w:val="both"/>
        <w:rPr>
          <w:rFonts w:ascii="Times New Roman" w:eastAsia="Times New Roman" w:hAnsi="Times New Roman"/>
          <w:lang w:eastAsia="x-none"/>
        </w:rPr>
      </w:pPr>
      <w:r>
        <w:rPr>
          <w:rFonts w:ascii="Times New Roman" w:eastAsia="Times New Roman" w:hAnsi="Times New Roman"/>
          <w:lang w:eastAsia="x-none"/>
        </w:rPr>
        <w:t>к</w:t>
      </w:r>
      <w:r w:rsidR="000F1442" w:rsidRPr="00CB3BC8">
        <w:rPr>
          <w:rFonts w:ascii="Times New Roman" w:eastAsia="Times New Roman" w:hAnsi="Times New Roman"/>
          <w:lang w:eastAsia="x-none"/>
        </w:rPr>
        <w:t>опи</w:t>
      </w:r>
      <w:r w:rsidR="000F1442" w:rsidRPr="00C546ED">
        <w:rPr>
          <w:rFonts w:ascii="Times New Roman" w:eastAsia="Times New Roman" w:hAnsi="Times New Roman"/>
          <w:lang w:eastAsia="x-none"/>
        </w:rPr>
        <w:t>ю</w:t>
      </w:r>
      <w:r w:rsidR="000F1442" w:rsidRPr="00CB3BC8">
        <w:rPr>
          <w:rFonts w:ascii="Times New Roman" w:eastAsia="Times New Roman" w:hAnsi="Times New Roman"/>
          <w:lang w:eastAsia="x-none"/>
        </w:rPr>
        <w:t xml:space="preserve"> постановления о возбуждении </w:t>
      </w:r>
      <w:r w:rsidR="000F1442" w:rsidRPr="00C546ED">
        <w:rPr>
          <w:rFonts w:ascii="Times New Roman" w:eastAsia="Times New Roman" w:hAnsi="Times New Roman"/>
          <w:lang w:eastAsia="x-none"/>
        </w:rPr>
        <w:t xml:space="preserve">уголовного дела </w:t>
      </w:r>
      <w:r w:rsidR="000F1442" w:rsidRPr="00CB3BC8">
        <w:rPr>
          <w:rFonts w:ascii="Times New Roman" w:eastAsia="Times New Roman" w:hAnsi="Times New Roman"/>
          <w:lang w:eastAsia="x-none"/>
        </w:rPr>
        <w:t xml:space="preserve">или отказе в возбуждении уголовного дела </w:t>
      </w:r>
      <w:r>
        <w:rPr>
          <w:rFonts w:ascii="Times New Roman" w:eastAsia="Times New Roman" w:hAnsi="Times New Roman"/>
          <w:lang w:eastAsia="x-none"/>
        </w:rPr>
        <w:t>о</w:t>
      </w:r>
      <w:r w:rsidR="000F1442" w:rsidRPr="00CB3BC8">
        <w:rPr>
          <w:rFonts w:ascii="Times New Roman" w:eastAsia="Times New Roman" w:hAnsi="Times New Roman"/>
          <w:lang w:eastAsia="x-none"/>
        </w:rPr>
        <w:t xml:space="preserve">рганами </w:t>
      </w:r>
      <w:r>
        <w:rPr>
          <w:rFonts w:ascii="Times New Roman" w:eastAsia="Times New Roman" w:hAnsi="Times New Roman"/>
          <w:lang w:eastAsia="x-none"/>
        </w:rPr>
        <w:t>в</w:t>
      </w:r>
      <w:r w:rsidR="000F1442" w:rsidRPr="00CB3BC8">
        <w:rPr>
          <w:rFonts w:ascii="Times New Roman" w:eastAsia="Times New Roman" w:hAnsi="Times New Roman"/>
          <w:lang w:eastAsia="x-none"/>
        </w:rPr>
        <w:t xml:space="preserve">нутренних </w:t>
      </w:r>
      <w:r>
        <w:rPr>
          <w:rFonts w:ascii="Times New Roman" w:eastAsia="Times New Roman" w:hAnsi="Times New Roman"/>
          <w:lang w:eastAsia="x-none"/>
        </w:rPr>
        <w:t>д</w:t>
      </w:r>
      <w:r w:rsidR="000F1442" w:rsidRPr="00CB3BC8">
        <w:rPr>
          <w:rFonts w:ascii="Times New Roman" w:eastAsia="Times New Roman" w:hAnsi="Times New Roman"/>
          <w:lang w:eastAsia="x-none"/>
        </w:rPr>
        <w:t xml:space="preserve">ел по месту причинения ущерба (если </w:t>
      </w:r>
      <w:r w:rsidR="000F1442" w:rsidRPr="00C546ED">
        <w:rPr>
          <w:rFonts w:ascii="Times New Roman" w:eastAsia="Times New Roman" w:hAnsi="Times New Roman"/>
          <w:lang w:eastAsia="x-none"/>
        </w:rPr>
        <w:t>пожар</w:t>
      </w:r>
      <w:r w:rsidR="000F1442" w:rsidRPr="00CB3BC8">
        <w:rPr>
          <w:rFonts w:ascii="Times New Roman" w:eastAsia="Times New Roman" w:hAnsi="Times New Roman"/>
          <w:lang w:eastAsia="x-none"/>
        </w:rPr>
        <w:t xml:space="preserve"> был вызван противоправными действиями третьих лиц);</w:t>
      </w:r>
    </w:p>
    <w:p w:rsidR="001845A2" w:rsidRDefault="00CB3BC8" w:rsidP="00CB3BC8">
      <w:pPr>
        <w:pStyle w:val="aff2"/>
        <w:widowControl w:val="0"/>
        <w:numPr>
          <w:ilvl w:val="4"/>
          <w:numId w:val="42"/>
        </w:numPr>
        <w:tabs>
          <w:tab w:val="left" w:pos="567"/>
          <w:tab w:val="left" w:pos="1418"/>
          <w:tab w:val="left" w:pos="2977"/>
        </w:tabs>
        <w:spacing w:before="100"/>
        <w:ind w:left="2977" w:hanging="992"/>
        <w:jc w:val="both"/>
        <w:rPr>
          <w:rFonts w:ascii="Times New Roman" w:eastAsia="Times New Roman" w:hAnsi="Times New Roman"/>
          <w:lang w:eastAsia="x-none"/>
        </w:rPr>
      </w:pPr>
      <w:r>
        <w:rPr>
          <w:rFonts w:ascii="Times New Roman" w:eastAsia="Times New Roman" w:hAnsi="Times New Roman"/>
          <w:lang w:eastAsia="x-none"/>
        </w:rPr>
        <w:t>к</w:t>
      </w:r>
      <w:r w:rsidR="000F1442" w:rsidRPr="00C546ED">
        <w:rPr>
          <w:rFonts w:ascii="Times New Roman" w:eastAsia="Times New Roman" w:hAnsi="Times New Roman"/>
          <w:lang w:eastAsia="x-none"/>
        </w:rPr>
        <w:t xml:space="preserve">опию акта расследования, составленного при участии представителей </w:t>
      </w:r>
      <w:proofErr w:type="spellStart"/>
      <w:r w:rsidR="000F1442" w:rsidRPr="00C546ED">
        <w:rPr>
          <w:rFonts w:ascii="Times New Roman" w:eastAsia="Times New Roman" w:hAnsi="Times New Roman"/>
          <w:lang w:eastAsia="x-none"/>
        </w:rPr>
        <w:t>Ростехнадзора</w:t>
      </w:r>
      <w:proofErr w:type="spellEnd"/>
      <w:r w:rsidR="000F1442" w:rsidRPr="00C546ED">
        <w:rPr>
          <w:rFonts w:ascii="Times New Roman" w:eastAsia="Times New Roman" w:hAnsi="Times New Roman"/>
          <w:lang w:eastAsia="x-none"/>
        </w:rPr>
        <w:t xml:space="preserve"> (если пожар возник на объекте, находящемся в ведении </w:t>
      </w:r>
      <w:proofErr w:type="spellStart"/>
      <w:r w:rsidR="000F1442" w:rsidRPr="00CB3BC8">
        <w:rPr>
          <w:rFonts w:ascii="Times New Roman" w:eastAsia="Times New Roman" w:hAnsi="Times New Roman"/>
          <w:lang w:eastAsia="x-none"/>
        </w:rPr>
        <w:t>Ростехнадзора</w:t>
      </w:r>
      <w:proofErr w:type="spellEnd"/>
      <w:r w:rsidR="000F1442" w:rsidRPr="00C546ED">
        <w:rPr>
          <w:rFonts w:ascii="Times New Roman" w:eastAsia="Times New Roman" w:hAnsi="Times New Roman"/>
          <w:lang w:eastAsia="x-none"/>
        </w:rPr>
        <w:t>)</w:t>
      </w:r>
      <w:r w:rsidR="001845A2">
        <w:rPr>
          <w:rFonts w:ascii="Times New Roman" w:eastAsia="Times New Roman" w:hAnsi="Times New Roman"/>
          <w:lang w:eastAsia="x-none"/>
        </w:rPr>
        <w:t>;</w:t>
      </w:r>
    </w:p>
    <w:p w:rsidR="000F1442" w:rsidRPr="00CB3BC8" w:rsidRDefault="001845A2" w:rsidP="00CB3BC8">
      <w:pPr>
        <w:pStyle w:val="aff2"/>
        <w:widowControl w:val="0"/>
        <w:numPr>
          <w:ilvl w:val="4"/>
          <w:numId w:val="42"/>
        </w:numPr>
        <w:tabs>
          <w:tab w:val="left" w:pos="567"/>
          <w:tab w:val="left" w:pos="1418"/>
          <w:tab w:val="left" w:pos="2977"/>
        </w:tabs>
        <w:spacing w:before="100"/>
        <w:ind w:left="2977" w:hanging="992"/>
        <w:jc w:val="both"/>
        <w:rPr>
          <w:rFonts w:ascii="Times New Roman" w:eastAsia="Times New Roman" w:hAnsi="Times New Roman"/>
          <w:lang w:eastAsia="x-none"/>
        </w:rPr>
      </w:pPr>
      <w:r>
        <w:rPr>
          <w:rFonts w:ascii="Times New Roman" w:eastAsia="Times New Roman" w:hAnsi="Times New Roman"/>
          <w:lang w:eastAsia="x-none"/>
        </w:rPr>
        <w:t xml:space="preserve">копию заключения пожарно-технической экспертизы по факту пожара (при наличии). </w:t>
      </w:r>
    </w:p>
    <w:p w:rsidR="000F1442" w:rsidRPr="005E0759" w:rsidRDefault="000F1442"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5E0759">
        <w:rPr>
          <w:rFonts w:ascii="Times New Roman" w:eastAsia="Times New Roman" w:hAnsi="Times New Roman"/>
          <w:lang w:eastAsia="x-none"/>
        </w:rPr>
        <w:t>В случае стихийного бедствия Страхователь представляет Страховщику</w:t>
      </w:r>
      <w:r w:rsidR="005E0759">
        <w:rPr>
          <w:rFonts w:ascii="Times New Roman" w:eastAsia="Times New Roman" w:hAnsi="Times New Roman"/>
          <w:lang w:eastAsia="x-none"/>
        </w:rPr>
        <w:t xml:space="preserve"> </w:t>
      </w:r>
      <w:r w:rsidR="005E0759" w:rsidRPr="005E0759">
        <w:rPr>
          <w:rFonts w:ascii="Times New Roman" w:eastAsia="Times New Roman" w:hAnsi="Times New Roman"/>
          <w:lang w:eastAsia="x-none"/>
        </w:rPr>
        <w:t>к</w:t>
      </w:r>
      <w:r w:rsidRPr="005E0759">
        <w:rPr>
          <w:rFonts w:ascii="Times New Roman" w:eastAsia="Times New Roman" w:hAnsi="Times New Roman"/>
          <w:lang w:eastAsia="x-none"/>
        </w:rPr>
        <w:t xml:space="preserve">опию справки </w:t>
      </w:r>
      <w:proofErr w:type="spellStart"/>
      <w:r w:rsidRPr="005E0759">
        <w:rPr>
          <w:rFonts w:ascii="Times New Roman" w:eastAsia="Times New Roman" w:hAnsi="Times New Roman"/>
          <w:lang w:eastAsia="x-none"/>
        </w:rPr>
        <w:t>Гидрометеослужбы</w:t>
      </w:r>
      <w:proofErr w:type="spellEnd"/>
      <w:r w:rsidRPr="005E0759">
        <w:rPr>
          <w:rFonts w:ascii="Times New Roman" w:eastAsia="Times New Roman" w:hAnsi="Times New Roman"/>
          <w:lang w:eastAsia="x-none"/>
        </w:rPr>
        <w:t xml:space="preserve"> или Министерства Российской Федерации по чрезвычайным ситуациям (в зависимости от того, в чьем ведении находится фиксирование произошедших событий).</w:t>
      </w:r>
    </w:p>
    <w:p w:rsidR="000F1442" w:rsidRDefault="005E0759"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5E0759">
        <w:rPr>
          <w:rFonts w:ascii="Times New Roman" w:eastAsia="Times New Roman" w:hAnsi="Times New Roman"/>
          <w:lang w:eastAsia="x-none"/>
        </w:rPr>
        <w:t>В</w:t>
      </w:r>
      <w:r w:rsidR="000F1442" w:rsidRPr="005E0759">
        <w:rPr>
          <w:rFonts w:ascii="Times New Roman" w:eastAsia="Times New Roman" w:hAnsi="Times New Roman"/>
          <w:lang w:eastAsia="x-none"/>
        </w:rPr>
        <w:t xml:space="preserve"> случае противоправных действий третьих лиц Страхователь представляет </w:t>
      </w:r>
      <w:r w:rsidR="000F1442" w:rsidRPr="005E0759">
        <w:rPr>
          <w:rFonts w:ascii="Times New Roman" w:eastAsia="Times New Roman" w:hAnsi="Times New Roman"/>
          <w:lang w:eastAsia="x-none"/>
        </w:rPr>
        <w:lastRenderedPageBreak/>
        <w:t>Страховщику</w:t>
      </w:r>
      <w:r w:rsidRPr="005E0759">
        <w:rPr>
          <w:rFonts w:ascii="Times New Roman" w:eastAsia="Times New Roman" w:hAnsi="Times New Roman"/>
          <w:lang w:eastAsia="x-none"/>
        </w:rPr>
        <w:t xml:space="preserve"> </w:t>
      </w:r>
      <w:r>
        <w:rPr>
          <w:rFonts w:ascii="Times New Roman" w:eastAsia="Times New Roman" w:hAnsi="Times New Roman"/>
          <w:lang w:eastAsia="x-none"/>
        </w:rPr>
        <w:t>к</w:t>
      </w:r>
      <w:r w:rsidR="000F1442" w:rsidRPr="005E0759">
        <w:rPr>
          <w:rFonts w:ascii="Times New Roman" w:eastAsia="Times New Roman" w:hAnsi="Times New Roman"/>
          <w:lang w:eastAsia="x-none"/>
        </w:rPr>
        <w:t xml:space="preserve">опию постановления о возбуждении уголовного дела или отказе в возбуждении уголовного дела </w:t>
      </w:r>
      <w:r w:rsidR="006E405F">
        <w:rPr>
          <w:rFonts w:ascii="Times New Roman" w:eastAsia="Times New Roman" w:hAnsi="Times New Roman"/>
          <w:lang w:eastAsia="x-none"/>
        </w:rPr>
        <w:t>о</w:t>
      </w:r>
      <w:r w:rsidR="000F1442" w:rsidRPr="005E0759">
        <w:rPr>
          <w:rFonts w:ascii="Times New Roman" w:eastAsia="Times New Roman" w:hAnsi="Times New Roman"/>
          <w:lang w:eastAsia="x-none"/>
        </w:rPr>
        <w:t xml:space="preserve">рганами </w:t>
      </w:r>
      <w:r w:rsidR="006E405F">
        <w:rPr>
          <w:rFonts w:ascii="Times New Roman" w:eastAsia="Times New Roman" w:hAnsi="Times New Roman"/>
          <w:lang w:eastAsia="x-none"/>
        </w:rPr>
        <w:t>в</w:t>
      </w:r>
      <w:r w:rsidR="000F1442" w:rsidRPr="005E0759">
        <w:rPr>
          <w:rFonts w:ascii="Times New Roman" w:eastAsia="Times New Roman" w:hAnsi="Times New Roman"/>
          <w:lang w:eastAsia="x-none"/>
        </w:rPr>
        <w:t xml:space="preserve">нутренних </w:t>
      </w:r>
      <w:r w:rsidR="006E405F">
        <w:rPr>
          <w:rFonts w:ascii="Times New Roman" w:eastAsia="Times New Roman" w:hAnsi="Times New Roman"/>
          <w:lang w:eastAsia="x-none"/>
        </w:rPr>
        <w:t>д</w:t>
      </w:r>
      <w:r w:rsidR="000F1442" w:rsidRPr="005E0759">
        <w:rPr>
          <w:rFonts w:ascii="Times New Roman" w:eastAsia="Times New Roman" w:hAnsi="Times New Roman"/>
          <w:lang w:eastAsia="x-none"/>
        </w:rPr>
        <w:t>ел по месту причинения ущерба.</w:t>
      </w:r>
    </w:p>
    <w:p w:rsidR="006E405F" w:rsidRDefault="006E405F"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 xml:space="preserve">В случае повреждения застрахованного имущества водой из систем водоснабжения, отопления, канализации, пожаротушения, проникновения воды из соседних помещений Страхователь предоставляет </w:t>
      </w:r>
      <w:r w:rsidR="005A2E77">
        <w:rPr>
          <w:rFonts w:ascii="Times New Roman" w:eastAsia="Times New Roman" w:hAnsi="Times New Roman"/>
          <w:lang w:eastAsia="x-none"/>
        </w:rPr>
        <w:t xml:space="preserve">копию </w:t>
      </w:r>
      <w:r>
        <w:rPr>
          <w:rFonts w:ascii="Times New Roman" w:eastAsia="Times New Roman" w:hAnsi="Times New Roman"/>
          <w:lang w:eastAsia="x-none"/>
        </w:rPr>
        <w:t>акт</w:t>
      </w:r>
      <w:r w:rsidR="005A2E77">
        <w:rPr>
          <w:rFonts w:ascii="Times New Roman" w:eastAsia="Times New Roman" w:hAnsi="Times New Roman"/>
          <w:lang w:eastAsia="x-none"/>
        </w:rPr>
        <w:t>а</w:t>
      </w:r>
      <w:r>
        <w:rPr>
          <w:rFonts w:ascii="Times New Roman" w:eastAsia="Times New Roman" w:hAnsi="Times New Roman"/>
          <w:lang w:eastAsia="x-none"/>
        </w:rPr>
        <w:t xml:space="preserve"> (заключени</w:t>
      </w:r>
      <w:r w:rsidR="005A2E77">
        <w:rPr>
          <w:rFonts w:ascii="Times New Roman" w:eastAsia="Times New Roman" w:hAnsi="Times New Roman"/>
          <w:lang w:eastAsia="x-none"/>
        </w:rPr>
        <w:t>я</w:t>
      </w:r>
      <w:r>
        <w:rPr>
          <w:rFonts w:ascii="Times New Roman" w:eastAsia="Times New Roman" w:hAnsi="Times New Roman"/>
          <w:lang w:eastAsia="x-none"/>
        </w:rPr>
        <w:t xml:space="preserve">) аварийно-технических служб, государственных и/или ведомственных комиссий. </w:t>
      </w:r>
    </w:p>
    <w:p w:rsidR="006E405F" w:rsidRDefault="006E405F"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 xml:space="preserve">В </w:t>
      </w:r>
      <w:proofErr w:type="gramStart"/>
      <w:r>
        <w:rPr>
          <w:rFonts w:ascii="Times New Roman" w:eastAsia="Times New Roman" w:hAnsi="Times New Roman"/>
          <w:lang w:eastAsia="x-none"/>
        </w:rPr>
        <w:t>случае</w:t>
      </w:r>
      <w:proofErr w:type="gramEnd"/>
      <w:r>
        <w:rPr>
          <w:rFonts w:ascii="Times New Roman" w:eastAsia="Times New Roman" w:hAnsi="Times New Roman"/>
          <w:lang w:eastAsia="x-none"/>
        </w:rPr>
        <w:t xml:space="preserve"> причинения ущерба застрахованному имуществу в результате наезда транспортных средств  Страхователь предоставляет </w:t>
      </w:r>
      <w:r w:rsidR="00D57F74">
        <w:rPr>
          <w:rFonts w:ascii="Times New Roman" w:eastAsia="Times New Roman" w:hAnsi="Times New Roman"/>
          <w:lang w:eastAsia="x-none"/>
        </w:rPr>
        <w:t xml:space="preserve">копию </w:t>
      </w:r>
      <w:r>
        <w:rPr>
          <w:rFonts w:ascii="Times New Roman" w:eastAsia="Times New Roman" w:hAnsi="Times New Roman"/>
          <w:lang w:eastAsia="x-none"/>
        </w:rPr>
        <w:t>справк</w:t>
      </w:r>
      <w:r w:rsidR="00D57F74">
        <w:rPr>
          <w:rFonts w:ascii="Times New Roman" w:eastAsia="Times New Roman" w:hAnsi="Times New Roman"/>
          <w:lang w:eastAsia="x-none"/>
        </w:rPr>
        <w:t>и</w:t>
      </w:r>
      <w:r>
        <w:rPr>
          <w:rFonts w:ascii="Times New Roman" w:eastAsia="Times New Roman" w:hAnsi="Times New Roman"/>
          <w:lang w:eastAsia="x-none"/>
        </w:rPr>
        <w:t xml:space="preserve"> из ГИБДД по установленной форме</w:t>
      </w:r>
      <w:r w:rsidR="001845A2">
        <w:rPr>
          <w:rFonts w:ascii="Times New Roman" w:eastAsia="Times New Roman" w:hAnsi="Times New Roman"/>
          <w:lang w:eastAsia="x-none"/>
        </w:rPr>
        <w:t xml:space="preserve">, </w:t>
      </w:r>
      <w:r w:rsidR="00D57F74">
        <w:rPr>
          <w:rFonts w:ascii="Times New Roman" w:eastAsia="Times New Roman" w:hAnsi="Times New Roman"/>
          <w:lang w:eastAsia="x-none"/>
        </w:rPr>
        <w:t xml:space="preserve">копию </w:t>
      </w:r>
      <w:r w:rsidR="001845A2">
        <w:rPr>
          <w:rFonts w:ascii="Times New Roman" w:eastAsia="Times New Roman" w:hAnsi="Times New Roman"/>
          <w:lang w:eastAsia="x-none"/>
        </w:rPr>
        <w:t>постановлени</w:t>
      </w:r>
      <w:r w:rsidR="00D57F74">
        <w:rPr>
          <w:rFonts w:ascii="Times New Roman" w:eastAsia="Times New Roman" w:hAnsi="Times New Roman"/>
          <w:lang w:eastAsia="x-none"/>
        </w:rPr>
        <w:t>я</w:t>
      </w:r>
      <w:r w:rsidR="001845A2">
        <w:rPr>
          <w:rFonts w:ascii="Times New Roman" w:eastAsia="Times New Roman" w:hAnsi="Times New Roman"/>
          <w:lang w:eastAsia="x-none"/>
        </w:rPr>
        <w:t>/определени</w:t>
      </w:r>
      <w:r w:rsidR="00D57F74">
        <w:rPr>
          <w:rFonts w:ascii="Times New Roman" w:eastAsia="Times New Roman" w:hAnsi="Times New Roman"/>
          <w:lang w:eastAsia="x-none"/>
        </w:rPr>
        <w:t>я</w:t>
      </w:r>
      <w:r w:rsidR="001845A2">
        <w:rPr>
          <w:rFonts w:ascii="Times New Roman" w:eastAsia="Times New Roman" w:hAnsi="Times New Roman"/>
          <w:lang w:eastAsia="x-none"/>
        </w:rPr>
        <w:t xml:space="preserve"> ГИБДД по факту ДТП.</w:t>
      </w:r>
    </w:p>
    <w:p w:rsidR="00FA4BF7" w:rsidRPr="00CD4BF7" w:rsidRDefault="00FA4BF7" w:rsidP="00CD4BF7">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Страховщик также обязуется принимать официальные документы от правоохранительных или муниципальных органов, подтверждающих факт и причины страхового события.</w:t>
      </w:r>
    </w:p>
    <w:p w:rsidR="00FA4BF7" w:rsidRPr="00CD4BF7" w:rsidRDefault="00FA4BF7" w:rsidP="00CD4BF7">
      <w:pPr>
        <w:pStyle w:val="aff2"/>
        <w:widowControl w:val="0"/>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 xml:space="preserve">В </w:t>
      </w:r>
      <w:proofErr w:type="gramStart"/>
      <w:r w:rsidRPr="00CD4BF7">
        <w:rPr>
          <w:rFonts w:ascii="Times New Roman" w:eastAsia="Times New Roman" w:hAnsi="Times New Roman"/>
          <w:lang w:eastAsia="x-none"/>
        </w:rPr>
        <w:t>случае</w:t>
      </w:r>
      <w:proofErr w:type="gramEnd"/>
      <w:r w:rsidRPr="00CD4BF7">
        <w:rPr>
          <w:rFonts w:ascii="Times New Roman" w:eastAsia="Times New Roman" w:hAnsi="Times New Roman"/>
          <w:lang w:eastAsia="x-none"/>
        </w:rPr>
        <w:t>, если соответствующие компетентные органы отказали в выдаче каких-либо запрошенных документов, Страхователь направляет Страховщику копию соответствующего запроса и письменного ответа на него, если таковой получен.</w:t>
      </w:r>
    </w:p>
    <w:p w:rsidR="000F1442" w:rsidRPr="00C546ED" w:rsidRDefault="000F1442" w:rsidP="005E0759">
      <w:pPr>
        <w:pStyle w:val="aff2"/>
        <w:widowControl w:val="0"/>
        <w:numPr>
          <w:ilvl w:val="2"/>
          <w:numId w:val="42"/>
        </w:numPr>
        <w:tabs>
          <w:tab w:val="left" w:pos="567"/>
          <w:tab w:val="left" w:pos="1418"/>
        </w:tabs>
        <w:spacing w:before="100"/>
        <w:jc w:val="both"/>
        <w:rPr>
          <w:rFonts w:ascii="Times New Roman" w:eastAsia="Times New Roman" w:hAnsi="Times New Roman"/>
          <w:lang w:val="x-none" w:eastAsia="x-none"/>
        </w:rPr>
      </w:pPr>
      <w:r w:rsidRPr="00C546ED">
        <w:rPr>
          <w:rFonts w:ascii="Times New Roman" w:eastAsia="Times New Roman" w:hAnsi="Times New Roman"/>
          <w:lang w:val="x-none" w:eastAsia="x-none"/>
        </w:rPr>
        <w:t>Документы</w:t>
      </w:r>
      <w:r w:rsidRPr="005E0759">
        <w:rPr>
          <w:rFonts w:ascii="Times New Roman" w:eastAsia="Times New Roman" w:hAnsi="Times New Roman"/>
          <w:lang w:val="x-none" w:eastAsia="x-none"/>
        </w:rPr>
        <w:t>, необходимые</w:t>
      </w:r>
      <w:r w:rsidRPr="00C546ED">
        <w:rPr>
          <w:rFonts w:ascii="Times New Roman" w:eastAsia="Times New Roman" w:hAnsi="Times New Roman"/>
          <w:lang w:val="x-none" w:eastAsia="x-none"/>
        </w:rPr>
        <w:t xml:space="preserve"> для подтверждения величины </w:t>
      </w:r>
      <w:r w:rsidR="001845A2">
        <w:rPr>
          <w:rFonts w:ascii="Times New Roman" w:eastAsia="Times New Roman" w:hAnsi="Times New Roman"/>
          <w:lang w:eastAsia="x-none"/>
        </w:rPr>
        <w:t>предварительного</w:t>
      </w:r>
      <w:r w:rsidR="001845A2" w:rsidRPr="005E0759">
        <w:rPr>
          <w:rFonts w:ascii="Times New Roman" w:eastAsia="Times New Roman" w:hAnsi="Times New Roman"/>
          <w:lang w:val="x-none" w:eastAsia="x-none"/>
        </w:rPr>
        <w:t xml:space="preserve"> </w:t>
      </w:r>
      <w:r w:rsidRPr="005E0759">
        <w:rPr>
          <w:rFonts w:ascii="Times New Roman" w:eastAsia="Times New Roman" w:hAnsi="Times New Roman"/>
          <w:lang w:val="x-none" w:eastAsia="x-none"/>
        </w:rPr>
        <w:t>страхового возмещения (предварительной страховой выплаты)</w:t>
      </w:r>
      <w:r w:rsidRPr="00C546ED">
        <w:rPr>
          <w:rFonts w:ascii="Times New Roman" w:eastAsia="Times New Roman" w:hAnsi="Times New Roman"/>
          <w:lang w:val="x-none" w:eastAsia="x-none"/>
        </w:rPr>
        <w:t>:</w:t>
      </w:r>
    </w:p>
    <w:p w:rsidR="000F1442" w:rsidRPr="005E0759" w:rsidRDefault="005E0759"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п</w:t>
      </w:r>
      <w:r w:rsidR="000F1442" w:rsidRPr="005E0759">
        <w:rPr>
          <w:rFonts w:ascii="Times New Roman" w:eastAsia="Times New Roman" w:hAnsi="Times New Roman"/>
          <w:lang w:eastAsia="x-none"/>
        </w:rPr>
        <w:t>лановая предварительная смета затрат на ремонтные (восстановительные</w:t>
      </w:r>
      <w:r w:rsidR="000876B8">
        <w:rPr>
          <w:rFonts w:ascii="Times New Roman" w:eastAsia="Times New Roman" w:hAnsi="Times New Roman"/>
          <w:lang w:eastAsia="x-none"/>
        </w:rPr>
        <w:t>) работы (в произвольной форме);</w:t>
      </w:r>
    </w:p>
    <w:p w:rsidR="000F1442" w:rsidRPr="005E0759" w:rsidRDefault="005E0759"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п</w:t>
      </w:r>
      <w:r w:rsidR="000F1442" w:rsidRPr="005E0759">
        <w:rPr>
          <w:rFonts w:ascii="Times New Roman" w:eastAsia="Times New Roman" w:hAnsi="Times New Roman"/>
          <w:lang w:eastAsia="x-none"/>
        </w:rPr>
        <w:t>лановый предварительный график финансирования ремонтных (восстановительных) работ (в произвольной форме).</w:t>
      </w:r>
    </w:p>
    <w:p w:rsidR="000F1442" w:rsidRPr="00C546ED" w:rsidRDefault="000F1442" w:rsidP="005E0759">
      <w:pPr>
        <w:pStyle w:val="aff2"/>
        <w:widowControl w:val="0"/>
        <w:numPr>
          <w:ilvl w:val="2"/>
          <w:numId w:val="42"/>
        </w:numPr>
        <w:tabs>
          <w:tab w:val="left" w:pos="567"/>
          <w:tab w:val="left" w:pos="1418"/>
        </w:tabs>
        <w:spacing w:before="100"/>
        <w:jc w:val="both"/>
        <w:rPr>
          <w:rFonts w:ascii="Times New Roman" w:eastAsia="Times New Roman" w:hAnsi="Times New Roman"/>
          <w:lang w:val="x-none" w:eastAsia="x-none"/>
        </w:rPr>
      </w:pPr>
      <w:r w:rsidRPr="00C546ED">
        <w:rPr>
          <w:rFonts w:ascii="Times New Roman" w:eastAsia="Times New Roman" w:hAnsi="Times New Roman"/>
          <w:lang w:val="x-none" w:eastAsia="x-none"/>
        </w:rPr>
        <w:t>Документы</w:t>
      </w:r>
      <w:r w:rsidRPr="00C546ED">
        <w:rPr>
          <w:rFonts w:ascii="Times New Roman" w:eastAsia="Times New Roman" w:hAnsi="Times New Roman"/>
          <w:lang w:eastAsia="x-none"/>
        </w:rPr>
        <w:t>, необходимые</w:t>
      </w:r>
      <w:r w:rsidRPr="00C546ED">
        <w:rPr>
          <w:rFonts w:ascii="Times New Roman" w:eastAsia="Times New Roman" w:hAnsi="Times New Roman"/>
          <w:lang w:val="x-none" w:eastAsia="x-none"/>
        </w:rPr>
        <w:t xml:space="preserve"> для </w:t>
      </w:r>
      <w:r w:rsidRPr="00C546ED">
        <w:rPr>
          <w:rFonts w:ascii="Times New Roman" w:eastAsia="Times New Roman" w:hAnsi="Times New Roman"/>
          <w:lang w:eastAsia="x-none"/>
        </w:rPr>
        <w:t>окончательного страхового урегулирования между Сторонами (для подтверждения окончательной суммы ущерба по страховому случаю)</w:t>
      </w:r>
      <w:r w:rsidRPr="00C546ED">
        <w:rPr>
          <w:rFonts w:ascii="Times New Roman" w:eastAsia="Times New Roman" w:hAnsi="Times New Roman"/>
          <w:lang w:val="x-none" w:eastAsia="x-none"/>
        </w:rPr>
        <w:t>:</w:t>
      </w:r>
    </w:p>
    <w:p w:rsidR="000F1442" w:rsidRPr="005E0759" w:rsidRDefault="005E0759"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к</w:t>
      </w:r>
      <w:r w:rsidR="000F1442" w:rsidRPr="005E0759">
        <w:rPr>
          <w:rFonts w:ascii="Times New Roman" w:eastAsia="Times New Roman" w:hAnsi="Times New Roman"/>
          <w:lang w:eastAsia="x-none"/>
        </w:rPr>
        <w:t xml:space="preserve">опии документов, подтверждающих приобретение </w:t>
      </w:r>
      <w:r w:rsidR="000F1442" w:rsidRPr="00C546ED">
        <w:rPr>
          <w:rFonts w:ascii="Times New Roman" w:eastAsia="Times New Roman" w:hAnsi="Times New Roman"/>
          <w:lang w:eastAsia="x-none"/>
        </w:rPr>
        <w:t xml:space="preserve">нового </w:t>
      </w:r>
      <w:r w:rsidR="000F1442" w:rsidRPr="005E0759">
        <w:rPr>
          <w:rFonts w:ascii="Times New Roman" w:eastAsia="Times New Roman" w:hAnsi="Times New Roman"/>
          <w:lang w:eastAsia="x-none"/>
        </w:rPr>
        <w:t>имущества или оборудования на замену поврежденного</w:t>
      </w:r>
      <w:r w:rsidR="000F1442" w:rsidRPr="00C546ED">
        <w:rPr>
          <w:rFonts w:ascii="Times New Roman" w:eastAsia="Times New Roman" w:hAnsi="Times New Roman"/>
          <w:lang w:eastAsia="x-none"/>
        </w:rPr>
        <w:t xml:space="preserve"> или погибшего Застрахованного имущества</w:t>
      </w:r>
      <w:r w:rsidR="000F1442" w:rsidRPr="005E0759">
        <w:rPr>
          <w:rFonts w:ascii="Times New Roman" w:eastAsia="Times New Roman" w:hAnsi="Times New Roman"/>
          <w:lang w:eastAsia="x-none"/>
        </w:rPr>
        <w:t xml:space="preserve">, а именно: </w:t>
      </w:r>
      <w:r w:rsidR="000F1442" w:rsidRPr="00C546ED">
        <w:rPr>
          <w:rFonts w:ascii="Times New Roman" w:eastAsia="Times New Roman" w:hAnsi="Times New Roman"/>
          <w:lang w:eastAsia="x-none"/>
        </w:rPr>
        <w:t xml:space="preserve">копии </w:t>
      </w:r>
      <w:r w:rsidR="000F1442" w:rsidRPr="005E0759">
        <w:rPr>
          <w:rFonts w:ascii="Times New Roman" w:eastAsia="Times New Roman" w:hAnsi="Times New Roman"/>
          <w:lang w:eastAsia="x-none"/>
        </w:rPr>
        <w:t>договоров купли-продажи</w:t>
      </w:r>
      <w:r w:rsidR="001845A2">
        <w:rPr>
          <w:rFonts w:ascii="Times New Roman" w:eastAsia="Times New Roman" w:hAnsi="Times New Roman"/>
          <w:lang w:eastAsia="x-none"/>
        </w:rPr>
        <w:t>/поставки со всеми приложениями</w:t>
      </w:r>
      <w:r w:rsidR="000F1442" w:rsidRPr="005E0759">
        <w:rPr>
          <w:rFonts w:ascii="Times New Roman" w:eastAsia="Times New Roman" w:hAnsi="Times New Roman"/>
          <w:lang w:eastAsia="x-none"/>
        </w:rPr>
        <w:t xml:space="preserve">, </w:t>
      </w:r>
      <w:r w:rsidR="000F1442" w:rsidRPr="00C546ED">
        <w:rPr>
          <w:rFonts w:ascii="Times New Roman" w:eastAsia="Times New Roman" w:hAnsi="Times New Roman"/>
          <w:lang w:eastAsia="x-none"/>
        </w:rPr>
        <w:t xml:space="preserve">копии </w:t>
      </w:r>
      <w:r w:rsidR="000F1442" w:rsidRPr="005E0759">
        <w:rPr>
          <w:rFonts w:ascii="Times New Roman" w:eastAsia="Times New Roman" w:hAnsi="Times New Roman"/>
          <w:lang w:eastAsia="x-none"/>
        </w:rPr>
        <w:t xml:space="preserve">товарных накладных, </w:t>
      </w:r>
      <w:r w:rsidR="001845A2">
        <w:rPr>
          <w:rFonts w:ascii="Times New Roman" w:eastAsia="Times New Roman" w:hAnsi="Times New Roman"/>
          <w:lang w:eastAsia="x-none"/>
        </w:rPr>
        <w:t xml:space="preserve">актов приема-передачи, </w:t>
      </w:r>
      <w:r w:rsidR="000F1442" w:rsidRPr="00C546ED">
        <w:rPr>
          <w:rFonts w:ascii="Times New Roman" w:eastAsia="Times New Roman" w:hAnsi="Times New Roman"/>
          <w:lang w:eastAsia="x-none"/>
        </w:rPr>
        <w:t xml:space="preserve">копии </w:t>
      </w:r>
      <w:r w:rsidR="000F1442" w:rsidRPr="005E0759">
        <w:rPr>
          <w:rFonts w:ascii="Times New Roman" w:eastAsia="Times New Roman" w:hAnsi="Times New Roman"/>
          <w:lang w:eastAsia="x-none"/>
        </w:rPr>
        <w:t xml:space="preserve">счетов на оплату, </w:t>
      </w:r>
      <w:r w:rsidR="000F1442" w:rsidRPr="00C546ED">
        <w:rPr>
          <w:rFonts w:ascii="Times New Roman" w:eastAsia="Times New Roman" w:hAnsi="Times New Roman"/>
          <w:lang w:eastAsia="x-none"/>
        </w:rPr>
        <w:t xml:space="preserve">копии </w:t>
      </w:r>
      <w:r w:rsidR="000F1442" w:rsidRPr="005E0759">
        <w:rPr>
          <w:rFonts w:ascii="Times New Roman" w:eastAsia="Times New Roman" w:hAnsi="Times New Roman"/>
          <w:lang w:eastAsia="x-none"/>
        </w:rPr>
        <w:t>платежных поручений;</w:t>
      </w:r>
    </w:p>
    <w:p w:rsidR="000F1442" w:rsidRDefault="005E0759"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к</w:t>
      </w:r>
      <w:r w:rsidR="000F1442" w:rsidRPr="005E0759">
        <w:rPr>
          <w:rFonts w:ascii="Times New Roman" w:eastAsia="Times New Roman" w:hAnsi="Times New Roman"/>
          <w:lang w:eastAsia="x-none"/>
        </w:rPr>
        <w:t>опии документов, подтверждающих списание поврежденного</w:t>
      </w:r>
      <w:r w:rsidR="000F1442" w:rsidRPr="00C546ED">
        <w:rPr>
          <w:rFonts w:ascii="Times New Roman" w:eastAsia="Times New Roman" w:hAnsi="Times New Roman"/>
          <w:lang w:eastAsia="x-none"/>
        </w:rPr>
        <w:t xml:space="preserve"> Застрахованного </w:t>
      </w:r>
      <w:r w:rsidR="000F1442" w:rsidRPr="005E0759">
        <w:rPr>
          <w:rFonts w:ascii="Times New Roman" w:eastAsia="Times New Roman" w:hAnsi="Times New Roman"/>
          <w:lang w:eastAsia="x-none"/>
        </w:rPr>
        <w:t>имущества</w:t>
      </w:r>
      <w:r w:rsidR="001845A2">
        <w:rPr>
          <w:rFonts w:ascii="Times New Roman" w:eastAsia="Times New Roman" w:hAnsi="Times New Roman"/>
          <w:lang w:eastAsia="x-none"/>
        </w:rPr>
        <w:t xml:space="preserve"> с баланса предприятия, а также утилизацию поврежденного имущества</w:t>
      </w:r>
      <w:r w:rsidR="000F1442" w:rsidRPr="005E0759">
        <w:rPr>
          <w:rFonts w:ascii="Times New Roman" w:eastAsia="Times New Roman" w:hAnsi="Times New Roman"/>
          <w:lang w:eastAsia="x-none"/>
        </w:rPr>
        <w:t xml:space="preserve"> (в случае его непригодности к ремонту</w:t>
      </w:r>
      <w:r w:rsidR="000F1442" w:rsidRPr="00C546ED">
        <w:rPr>
          <w:rFonts w:ascii="Times New Roman" w:eastAsia="Times New Roman" w:hAnsi="Times New Roman"/>
          <w:lang w:eastAsia="x-none"/>
        </w:rPr>
        <w:t xml:space="preserve"> (восстановлению</w:t>
      </w:r>
      <w:r w:rsidR="000F1442" w:rsidRPr="005E0759">
        <w:rPr>
          <w:rFonts w:ascii="Times New Roman" w:eastAsia="Times New Roman" w:hAnsi="Times New Roman"/>
          <w:lang w:eastAsia="x-none"/>
        </w:rPr>
        <w:t>);</w:t>
      </w:r>
    </w:p>
    <w:p w:rsidR="00F83E8D" w:rsidRPr="00CD4BF7" w:rsidRDefault="00F83E8D" w:rsidP="00CD4BF7">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копии документов, подтверждающих размер расходов</w:t>
      </w:r>
      <w:r>
        <w:rPr>
          <w:rFonts w:ascii="Times New Roman" w:eastAsia="Times New Roman" w:hAnsi="Times New Roman"/>
          <w:lang w:eastAsia="x-none"/>
        </w:rPr>
        <w:t>,</w:t>
      </w:r>
      <w:r w:rsidRPr="00CD4BF7">
        <w:rPr>
          <w:rFonts w:ascii="Times New Roman" w:eastAsia="Times New Roman" w:hAnsi="Times New Roman"/>
          <w:lang w:eastAsia="x-none"/>
        </w:rPr>
        <w:t xml:space="preserve"> понесенных</w:t>
      </w:r>
      <w:r>
        <w:rPr>
          <w:rFonts w:ascii="Times New Roman" w:eastAsia="Times New Roman" w:hAnsi="Times New Roman"/>
          <w:lang w:eastAsia="x-none"/>
        </w:rPr>
        <w:t xml:space="preserve"> Страхователем </w:t>
      </w:r>
      <w:r w:rsidRPr="00CD4BF7">
        <w:rPr>
          <w:rFonts w:ascii="Times New Roman" w:eastAsia="Times New Roman" w:hAnsi="Times New Roman"/>
          <w:lang w:eastAsia="x-none"/>
        </w:rPr>
        <w:t>при выполнении работ по уменьшению убытков, возникших в результате страхового случая;</w:t>
      </w:r>
    </w:p>
    <w:p w:rsidR="00F83E8D" w:rsidRPr="00CD4BF7" w:rsidRDefault="00F83E8D" w:rsidP="00CD4BF7">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копии документов, подтверждающих размер расходов по расчистке места происшествия от обломков (остатков) застрахованного имущества, пострадавшего при страховом случае, расходов на проведение экспертизы с целью установления причин и/или размера убытков.</w:t>
      </w:r>
    </w:p>
    <w:p w:rsidR="00993A48" w:rsidRDefault="005E0759"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993A48">
        <w:rPr>
          <w:rFonts w:ascii="Times New Roman" w:eastAsia="Times New Roman" w:hAnsi="Times New Roman"/>
          <w:lang w:eastAsia="x-none"/>
        </w:rPr>
        <w:t>к</w:t>
      </w:r>
      <w:r w:rsidR="000F1442" w:rsidRPr="00993A48">
        <w:rPr>
          <w:rFonts w:ascii="Times New Roman" w:eastAsia="Times New Roman" w:hAnsi="Times New Roman"/>
          <w:lang w:eastAsia="x-none"/>
        </w:rPr>
        <w:t xml:space="preserve">опии документов, подтверждающих затраты на ремонт (восстановление), а именно: </w:t>
      </w:r>
    </w:p>
    <w:p w:rsidR="00993A48" w:rsidRPr="00524D87" w:rsidRDefault="00993A48" w:rsidP="00993A48">
      <w:pPr>
        <w:pStyle w:val="aff2"/>
        <w:widowControl w:val="0"/>
        <w:numPr>
          <w:ilvl w:val="4"/>
          <w:numId w:val="42"/>
        </w:numPr>
        <w:tabs>
          <w:tab w:val="left" w:pos="567"/>
          <w:tab w:val="left" w:pos="1418"/>
        </w:tabs>
        <w:spacing w:before="100"/>
        <w:ind w:left="2835" w:hanging="850"/>
        <w:jc w:val="both"/>
        <w:rPr>
          <w:rFonts w:ascii="Times New Roman" w:eastAsia="Times New Roman" w:hAnsi="Times New Roman"/>
          <w:lang w:eastAsia="x-none"/>
        </w:rPr>
      </w:pPr>
      <w:r w:rsidRPr="00993A48">
        <w:rPr>
          <w:rFonts w:ascii="Times New Roman" w:eastAsia="Times New Roman" w:hAnsi="Times New Roman"/>
          <w:lang w:eastAsia="x-none"/>
        </w:rPr>
        <w:t xml:space="preserve">При условии выполнения работ сторонними организациями: </w:t>
      </w:r>
      <w:r w:rsidR="00E67923" w:rsidRPr="00524D87">
        <w:rPr>
          <w:rFonts w:ascii="Times New Roman" w:eastAsia="Times New Roman" w:hAnsi="Times New Roman"/>
          <w:lang w:eastAsia="x-none"/>
        </w:rPr>
        <w:t xml:space="preserve">дефектные ведомости, </w:t>
      </w:r>
      <w:r w:rsidRPr="00524D87">
        <w:rPr>
          <w:rFonts w:ascii="Times New Roman" w:eastAsia="Times New Roman" w:hAnsi="Times New Roman"/>
          <w:lang w:eastAsia="x-none"/>
        </w:rPr>
        <w:t>к</w:t>
      </w:r>
      <w:r w:rsidR="000F1442" w:rsidRPr="00524D87">
        <w:rPr>
          <w:rFonts w:ascii="Times New Roman" w:eastAsia="Times New Roman" w:hAnsi="Times New Roman"/>
          <w:lang w:eastAsia="x-none"/>
        </w:rPr>
        <w:t>опии договоров подряда</w:t>
      </w:r>
      <w:r w:rsidR="0047662D" w:rsidRPr="00524D87">
        <w:rPr>
          <w:rFonts w:ascii="Times New Roman" w:eastAsia="Times New Roman" w:hAnsi="Times New Roman"/>
          <w:lang w:eastAsia="x-none"/>
        </w:rPr>
        <w:t xml:space="preserve"> со всеми приложениями</w:t>
      </w:r>
      <w:r w:rsidR="000F1442" w:rsidRPr="00524D87">
        <w:rPr>
          <w:rFonts w:ascii="Times New Roman" w:eastAsia="Times New Roman" w:hAnsi="Times New Roman"/>
          <w:lang w:eastAsia="x-none"/>
        </w:rPr>
        <w:t>, копии актов приема-сдачи работ, копии счетов на оплату, копии платежных поручений;</w:t>
      </w:r>
    </w:p>
    <w:p w:rsidR="00993A48" w:rsidRPr="00524D87" w:rsidRDefault="00993A48" w:rsidP="00FA4BF7">
      <w:pPr>
        <w:pStyle w:val="aff2"/>
        <w:widowControl w:val="0"/>
        <w:numPr>
          <w:ilvl w:val="4"/>
          <w:numId w:val="42"/>
        </w:numPr>
        <w:tabs>
          <w:tab w:val="left" w:pos="567"/>
          <w:tab w:val="left" w:pos="1418"/>
        </w:tabs>
        <w:spacing w:before="100"/>
        <w:ind w:left="2835" w:hanging="850"/>
        <w:jc w:val="both"/>
        <w:rPr>
          <w:rFonts w:ascii="Times New Roman" w:eastAsia="Times New Roman" w:hAnsi="Times New Roman"/>
          <w:lang w:eastAsia="x-none"/>
        </w:rPr>
      </w:pPr>
      <w:r w:rsidRPr="00524D87">
        <w:rPr>
          <w:rFonts w:ascii="Times New Roman" w:eastAsia="Times New Roman" w:hAnsi="Times New Roman"/>
          <w:lang w:eastAsia="x-none"/>
        </w:rPr>
        <w:t>При условии восстановления</w:t>
      </w:r>
      <w:r w:rsidR="00622259" w:rsidRPr="00524D87">
        <w:rPr>
          <w:rFonts w:ascii="Times New Roman" w:eastAsia="Times New Roman" w:hAnsi="Times New Roman"/>
          <w:lang w:eastAsia="x-none"/>
        </w:rPr>
        <w:t xml:space="preserve"> застрахованного объекта </w:t>
      </w:r>
      <w:r w:rsidR="00622259" w:rsidRPr="00524D87">
        <w:rPr>
          <w:rFonts w:ascii="Times New Roman" w:eastAsia="Times New Roman" w:hAnsi="Times New Roman"/>
          <w:lang w:eastAsia="x-none"/>
        </w:rPr>
        <w:lastRenderedPageBreak/>
        <w:t>хозяйственным способом (собственными силами Страхователя): дефектные ведомости; накладные</w:t>
      </w:r>
      <w:r w:rsidR="00343853" w:rsidRPr="00524D87">
        <w:rPr>
          <w:rFonts w:ascii="Times New Roman" w:eastAsia="Times New Roman" w:hAnsi="Times New Roman"/>
          <w:lang w:eastAsia="x-none"/>
        </w:rPr>
        <w:t xml:space="preserve"> на внутреннее перемещение</w:t>
      </w:r>
      <w:r w:rsidR="00622259" w:rsidRPr="00524D87">
        <w:rPr>
          <w:rFonts w:ascii="Times New Roman" w:eastAsia="Times New Roman" w:hAnsi="Times New Roman"/>
          <w:lang w:eastAsia="x-none"/>
        </w:rPr>
        <w:t xml:space="preserve">, </w:t>
      </w:r>
      <w:r w:rsidR="005A2E77" w:rsidRPr="00524D87">
        <w:rPr>
          <w:rFonts w:ascii="Times New Roman" w:eastAsia="Times New Roman" w:hAnsi="Times New Roman"/>
          <w:lang w:eastAsia="x-none"/>
        </w:rPr>
        <w:t xml:space="preserve">сметы, </w:t>
      </w:r>
      <w:r w:rsidR="00622259" w:rsidRPr="00524D87">
        <w:rPr>
          <w:rFonts w:ascii="Times New Roman" w:eastAsia="Times New Roman" w:hAnsi="Times New Roman"/>
          <w:lang w:eastAsia="x-none"/>
        </w:rPr>
        <w:t>акты на списание, чеки, квитанции, платежные поручения или иные документы, подтверждающие стоимость материалов</w:t>
      </w:r>
      <w:r w:rsidR="00F83E8D" w:rsidRPr="00524D87">
        <w:rPr>
          <w:rFonts w:ascii="Times New Roman" w:eastAsia="Times New Roman" w:hAnsi="Times New Roman"/>
          <w:lang w:eastAsia="x-none"/>
        </w:rPr>
        <w:t xml:space="preserve"> и оборудования,</w:t>
      </w:r>
      <w:r w:rsidR="0047662D" w:rsidRPr="00524D87">
        <w:rPr>
          <w:rFonts w:ascii="Times New Roman" w:eastAsia="Times New Roman" w:hAnsi="Times New Roman"/>
          <w:lang w:eastAsia="x-none"/>
        </w:rPr>
        <w:t xml:space="preserve"> использованных при восстановлении поврежденного имущества;</w:t>
      </w:r>
      <w:r w:rsidR="00F83E8D" w:rsidRPr="00524D87">
        <w:rPr>
          <w:rFonts w:ascii="Times New Roman" w:eastAsia="Times New Roman" w:hAnsi="Times New Roman"/>
          <w:lang w:eastAsia="x-none"/>
        </w:rPr>
        <w:t xml:space="preserve"> </w:t>
      </w:r>
      <w:proofErr w:type="gramStart"/>
      <w:r w:rsidR="00F83E8D" w:rsidRPr="00524D87">
        <w:rPr>
          <w:rFonts w:ascii="Times New Roman" w:eastAsia="Times New Roman" w:hAnsi="Times New Roman"/>
          <w:lang w:eastAsia="x-none"/>
        </w:rPr>
        <w:t>заготовительно-складских расходов, командировочных расходов (с приложением копий командировочных удостоверений</w:t>
      </w:r>
      <w:r w:rsidR="0047662D" w:rsidRPr="00524D87">
        <w:rPr>
          <w:rFonts w:ascii="Times New Roman" w:eastAsia="Times New Roman" w:hAnsi="Times New Roman"/>
          <w:lang w:eastAsia="x-none"/>
        </w:rPr>
        <w:t>, приказов о направлении сотрудников в командировку, авансовых отчетов сотрудников)</w:t>
      </w:r>
      <w:r w:rsidR="00F83E8D" w:rsidRPr="00524D87">
        <w:rPr>
          <w:rFonts w:ascii="Times New Roman" w:eastAsia="Times New Roman" w:hAnsi="Times New Roman"/>
          <w:lang w:eastAsia="x-none"/>
        </w:rPr>
        <w:t>,  расходов по эксплуатации машин и механизмов, включая расходы на ГСМ (с приложением копий путевых листов</w:t>
      </w:r>
      <w:r w:rsidR="0047662D" w:rsidRPr="00524D87">
        <w:rPr>
          <w:rFonts w:ascii="Times New Roman" w:eastAsia="Times New Roman" w:hAnsi="Times New Roman"/>
          <w:lang w:eastAsia="x-none"/>
        </w:rPr>
        <w:t>, актов на списание ГСМ, чеков, платежных поручений</w:t>
      </w:r>
      <w:r w:rsidR="00F83E8D" w:rsidRPr="00524D87">
        <w:rPr>
          <w:rFonts w:ascii="Times New Roman" w:eastAsia="Times New Roman" w:hAnsi="Times New Roman"/>
          <w:lang w:eastAsia="x-none"/>
        </w:rPr>
        <w:t>), расходов на заработную плату персонала (с приложением</w:t>
      </w:r>
      <w:r w:rsidR="00A134A0" w:rsidRPr="00524D87">
        <w:rPr>
          <w:rFonts w:ascii="Times New Roman" w:eastAsia="Times New Roman" w:hAnsi="Times New Roman"/>
          <w:lang w:eastAsia="x-none"/>
        </w:rPr>
        <w:t xml:space="preserve"> расчет</w:t>
      </w:r>
      <w:r w:rsidR="00F83E8D" w:rsidRPr="00524D87">
        <w:rPr>
          <w:rFonts w:ascii="Times New Roman" w:eastAsia="Times New Roman" w:hAnsi="Times New Roman"/>
          <w:lang w:eastAsia="x-none"/>
        </w:rPr>
        <w:t>а</w:t>
      </w:r>
      <w:r w:rsidR="00A134A0" w:rsidRPr="00524D87">
        <w:rPr>
          <w:rFonts w:ascii="Times New Roman" w:eastAsia="Times New Roman" w:hAnsi="Times New Roman"/>
          <w:lang w:eastAsia="x-none"/>
        </w:rPr>
        <w:t xml:space="preserve"> </w:t>
      </w:r>
      <w:r w:rsidR="007448C2" w:rsidRPr="00524D87">
        <w:rPr>
          <w:rFonts w:ascii="Times New Roman" w:eastAsia="Times New Roman" w:hAnsi="Times New Roman"/>
          <w:lang w:eastAsia="x-none"/>
        </w:rPr>
        <w:t>трудозатрат, понесенных Страхователем, при выполнении</w:t>
      </w:r>
      <w:r w:rsidR="00A134A0" w:rsidRPr="00524D87">
        <w:rPr>
          <w:rFonts w:ascii="Times New Roman" w:eastAsia="Times New Roman" w:hAnsi="Times New Roman"/>
          <w:lang w:eastAsia="x-none"/>
        </w:rPr>
        <w:t xml:space="preserve"> работ по восстановлению (ремонту) застрахованного имущества (поврежденного</w:t>
      </w:r>
      <w:proofErr w:type="gramEnd"/>
      <w:r w:rsidR="00A134A0" w:rsidRPr="00524D87">
        <w:rPr>
          <w:rFonts w:ascii="Times New Roman" w:eastAsia="Times New Roman" w:hAnsi="Times New Roman"/>
          <w:lang w:eastAsia="x-none"/>
        </w:rPr>
        <w:t xml:space="preserve"> </w:t>
      </w:r>
      <w:proofErr w:type="gramStart"/>
      <w:r w:rsidR="00A134A0" w:rsidRPr="00524D87">
        <w:rPr>
          <w:rFonts w:ascii="Times New Roman" w:eastAsia="Times New Roman" w:hAnsi="Times New Roman"/>
          <w:lang w:eastAsia="x-none"/>
        </w:rPr>
        <w:t xml:space="preserve">в результате страхового события), как в пределах, так и за пределами </w:t>
      </w:r>
      <w:r w:rsidR="007448C2" w:rsidRPr="00524D87">
        <w:rPr>
          <w:rFonts w:ascii="Times New Roman" w:eastAsia="Times New Roman" w:hAnsi="Times New Roman"/>
          <w:lang w:eastAsia="x-none"/>
        </w:rPr>
        <w:t>нормальной продолжительности рабочего времени, с приложением табеля учета рабочего времени, приказ</w:t>
      </w:r>
      <w:r w:rsidR="00F83E8D" w:rsidRPr="00524D87">
        <w:rPr>
          <w:rFonts w:ascii="Times New Roman" w:eastAsia="Times New Roman" w:hAnsi="Times New Roman"/>
          <w:lang w:eastAsia="x-none"/>
        </w:rPr>
        <w:t>ов</w:t>
      </w:r>
      <w:r w:rsidR="007448C2" w:rsidRPr="00524D87">
        <w:rPr>
          <w:rFonts w:ascii="Times New Roman" w:eastAsia="Times New Roman" w:hAnsi="Times New Roman"/>
          <w:lang w:eastAsia="x-none"/>
        </w:rPr>
        <w:t xml:space="preserve"> о привлечении персонала к выполнению работ за пределами нормальной продолжительности рабочего времени</w:t>
      </w:r>
      <w:r w:rsidR="00F83E8D" w:rsidRPr="00524D87">
        <w:rPr>
          <w:rFonts w:ascii="Times New Roman" w:eastAsia="Times New Roman" w:hAnsi="Times New Roman"/>
          <w:lang w:eastAsia="x-none"/>
        </w:rPr>
        <w:t>), накладные расходы</w:t>
      </w:r>
      <w:r w:rsidR="007448C2" w:rsidRPr="00524D87">
        <w:rPr>
          <w:rFonts w:ascii="Times New Roman" w:eastAsia="Times New Roman" w:hAnsi="Times New Roman"/>
          <w:lang w:eastAsia="x-none"/>
        </w:rPr>
        <w:t>.</w:t>
      </w:r>
      <w:proofErr w:type="gramEnd"/>
      <w:r w:rsidR="007448C2" w:rsidRPr="00524D87">
        <w:rPr>
          <w:rFonts w:ascii="Times New Roman" w:eastAsia="Times New Roman" w:hAnsi="Times New Roman"/>
          <w:lang w:eastAsia="x-none"/>
        </w:rPr>
        <w:t xml:space="preserve"> В расчет трудозатрат включаются северные надбавки, районные коэффициенты и иные надбавки, обязательные к применению в соответствии с действующим на момент восстановления имущества законодательством Российской Федерации.  </w:t>
      </w:r>
      <w:r w:rsidR="00A134A0" w:rsidRPr="00524D87">
        <w:rPr>
          <w:rFonts w:ascii="Times New Roman" w:eastAsia="Times New Roman" w:hAnsi="Times New Roman"/>
          <w:lang w:eastAsia="x-none"/>
        </w:rPr>
        <w:t xml:space="preserve">  </w:t>
      </w:r>
    </w:p>
    <w:p w:rsidR="000F1442" w:rsidRPr="0047662D" w:rsidRDefault="000F1442" w:rsidP="005E0759">
      <w:pPr>
        <w:pStyle w:val="aff2"/>
        <w:widowControl w:val="0"/>
        <w:numPr>
          <w:ilvl w:val="2"/>
          <w:numId w:val="42"/>
        </w:numPr>
        <w:tabs>
          <w:tab w:val="left" w:pos="567"/>
          <w:tab w:val="left" w:pos="1418"/>
        </w:tabs>
        <w:spacing w:before="100"/>
        <w:jc w:val="both"/>
        <w:rPr>
          <w:rFonts w:ascii="Times New Roman" w:eastAsia="Times New Roman" w:hAnsi="Times New Roman"/>
          <w:lang w:val="x-none" w:eastAsia="x-none"/>
        </w:rPr>
      </w:pPr>
      <w:r w:rsidRPr="00524D87">
        <w:rPr>
          <w:rFonts w:ascii="Times New Roman" w:eastAsia="Times New Roman" w:hAnsi="Times New Roman"/>
          <w:lang w:val="x-none" w:eastAsia="x-none"/>
        </w:rPr>
        <w:t>При наступлении страхового случая (события, имеющего признаки наступления страхового случая) Страховщик не вправе ссылаться на несоответствие структуры и формы документов внутренним документам Страховщика и Правилам страхования. К рассмотрению Страховщиком должны приниматься надлежащим</w:t>
      </w:r>
      <w:r w:rsidRPr="00C546ED">
        <w:rPr>
          <w:rFonts w:ascii="Times New Roman" w:eastAsia="Times New Roman" w:hAnsi="Times New Roman"/>
          <w:lang w:val="x-none" w:eastAsia="x-none"/>
        </w:rPr>
        <w:t xml:space="preserve"> образом оформленные </w:t>
      </w:r>
      <w:r w:rsidR="00620E93">
        <w:rPr>
          <w:rFonts w:ascii="Times New Roman" w:eastAsia="Times New Roman" w:hAnsi="Times New Roman"/>
          <w:lang w:eastAsia="x-none"/>
        </w:rPr>
        <w:t xml:space="preserve">и </w:t>
      </w:r>
      <w:r w:rsidRPr="00C546ED">
        <w:rPr>
          <w:rFonts w:ascii="Times New Roman" w:eastAsia="Times New Roman" w:hAnsi="Times New Roman"/>
          <w:lang w:val="x-none" w:eastAsia="x-none"/>
        </w:rPr>
        <w:t xml:space="preserve">заверенные </w:t>
      </w:r>
      <w:r w:rsidR="00620E93">
        <w:rPr>
          <w:rFonts w:ascii="Times New Roman" w:eastAsia="Times New Roman" w:hAnsi="Times New Roman"/>
          <w:lang w:eastAsia="x-none"/>
        </w:rPr>
        <w:t xml:space="preserve">Страхователем </w:t>
      </w:r>
      <w:r w:rsidRPr="00C546ED">
        <w:rPr>
          <w:rFonts w:ascii="Times New Roman" w:eastAsia="Times New Roman" w:hAnsi="Times New Roman"/>
          <w:lang w:val="x-none" w:eastAsia="x-none"/>
        </w:rPr>
        <w:t>копии документов</w:t>
      </w:r>
      <w:r w:rsidRPr="00051872">
        <w:rPr>
          <w:rFonts w:ascii="Times New Roman" w:eastAsia="Times New Roman" w:hAnsi="Times New Roman"/>
          <w:lang w:val="x-none" w:eastAsia="x-none"/>
        </w:rPr>
        <w:t>.</w:t>
      </w:r>
    </w:p>
    <w:p w:rsidR="004860B2" w:rsidRPr="004860B2" w:rsidRDefault="004860B2" w:rsidP="004860B2">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4860B2">
        <w:rPr>
          <w:rFonts w:ascii="Times New Roman" w:eastAsia="Times New Roman" w:hAnsi="Times New Roman"/>
        </w:rPr>
        <w:t>Приведённый в п. 8.</w:t>
      </w:r>
      <w:r>
        <w:rPr>
          <w:rFonts w:ascii="Times New Roman" w:eastAsia="Times New Roman" w:hAnsi="Times New Roman"/>
        </w:rPr>
        <w:t>1</w:t>
      </w:r>
      <w:r w:rsidRPr="004860B2">
        <w:rPr>
          <w:rFonts w:ascii="Times New Roman" w:eastAsia="Times New Roman" w:hAnsi="Times New Roman"/>
        </w:rPr>
        <w:t xml:space="preserve"> перечень документов является исчерпывающим для установления факта, причины страхового события и определения размера ущерба.</w:t>
      </w:r>
    </w:p>
    <w:p w:rsidR="004860B2" w:rsidRPr="004860B2" w:rsidRDefault="004860B2" w:rsidP="004860B2">
      <w:pPr>
        <w:pStyle w:val="aff2"/>
        <w:widowControl w:val="0"/>
        <w:tabs>
          <w:tab w:val="left" w:pos="567"/>
          <w:tab w:val="left" w:pos="1418"/>
        </w:tabs>
        <w:spacing w:before="100"/>
        <w:ind w:left="567"/>
        <w:jc w:val="both"/>
        <w:rPr>
          <w:rFonts w:ascii="Times New Roman" w:eastAsia="Times New Roman" w:hAnsi="Times New Roman"/>
        </w:rPr>
      </w:pPr>
      <w:r w:rsidRPr="004860B2">
        <w:rPr>
          <w:rFonts w:ascii="Times New Roman" w:eastAsia="Times New Roman" w:hAnsi="Times New Roman"/>
        </w:rPr>
        <w:t xml:space="preserve">Страховщик имеет право обратиться за предоставлением дополнительных документов, но он должен обосновать необходимость представления дополнительных документов </w:t>
      </w:r>
      <w:proofErr w:type="gramStart"/>
      <w:r w:rsidRPr="004860B2">
        <w:rPr>
          <w:rFonts w:ascii="Times New Roman" w:eastAsia="Times New Roman" w:hAnsi="Times New Roman"/>
        </w:rPr>
        <w:t>сверх</w:t>
      </w:r>
      <w:proofErr w:type="gramEnd"/>
      <w:r w:rsidRPr="004860B2">
        <w:rPr>
          <w:rFonts w:ascii="Times New Roman" w:eastAsia="Times New Roman" w:hAnsi="Times New Roman"/>
        </w:rPr>
        <w:t xml:space="preserve"> перечисленных в п. 8.</w:t>
      </w:r>
      <w:r>
        <w:rPr>
          <w:rFonts w:ascii="Times New Roman" w:eastAsia="Times New Roman" w:hAnsi="Times New Roman"/>
        </w:rPr>
        <w:t>1</w:t>
      </w:r>
      <w:r w:rsidRPr="004860B2">
        <w:rPr>
          <w:rFonts w:ascii="Times New Roman" w:eastAsia="Times New Roman" w:hAnsi="Times New Roman"/>
        </w:rPr>
        <w:t xml:space="preserve">. Страховщик </w:t>
      </w:r>
      <w:r>
        <w:rPr>
          <w:rFonts w:ascii="Times New Roman" w:eastAsia="Times New Roman" w:hAnsi="Times New Roman"/>
        </w:rPr>
        <w:t>вправе</w:t>
      </w:r>
      <w:r w:rsidRPr="004860B2">
        <w:rPr>
          <w:rFonts w:ascii="Times New Roman" w:eastAsia="Times New Roman" w:hAnsi="Times New Roman"/>
        </w:rPr>
        <w:t xml:space="preserve"> направлят</w:t>
      </w:r>
      <w:r>
        <w:rPr>
          <w:rFonts w:ascii="Times New Roman" w:eastAsia="Times New Roman" w:hAnsi="Times New Roman"/>
        </w:rPr>
        <w:t>ь</w:t>
      </w:r>
      <w:r w:rsidRPr="004860B2">
        <w:rPr>
          <w:rFonts w:ascii="Times New Roman" w:eastAsia="Times New Roman" w:hAnsi="Times New Roman"/>
        </w:rPr>
        <w:t xml:space="preserve"> Страхователю запрос о предоставлении дополнительных документов не более двух раз</w:t>
      </w:r>
      <w:r>
        <w:rPr>
          <w:rFonts w:ascii="Times New Roman" w:eastAsia="Times New Roman" w:hAnsi="Times New Roman"/>
        </w:rPr>
        <w:t xml:space="preserve"> по одному событию</w:t>
      </w:r>
      <w:r w:rsidRPr="004860B2">
        <w:rPr>
          <w:rFonts w:ascii="Times New Roman" w:eastAsia="Times New Roman" w:hAnsi="Times New Roman"/>
        </w:rPr>
        <w:t>.</w:t>
      </w:r>
    </w:p>
    <w:p w:rsidR="000F1442" w:rsidRPr="005E0759" w:rsidRDefault="000F1442" w:rsidP="005E075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5E0759">
        <w:rPr>
          <w:rFonts w:ascii="Times New Roman" w:eastAsia="Times New Roman" w:hAnsi="Times New Roman"/>
        </w:rPr>
        <w:t>Договор страхования предусматрива</w:t>
      </w:r>
      <w:r w:rsidRPr="00C546ED">
        <w:rPr>
          <w:rFonts w:ascii="Times New Roman" w:eastAsia="Times New Roman" w:hAnsi="Times New Roman"/>
        </w:rPr>
        <w:t>ет</w:t>
      </w:r>
      <w:r w:rsidRPr="005E0759">
        <w:rPr>
          <w:rFonts w:ascii="Times New Roman" w:eastAsia="Times New Roman" w:hAnsi="Times New Roman"/>
        </w:rPr>
        <w:t xml:space="preserve"> обязанность Страховщика по требованию </w:t>
      </w:r>
      <w:r w:rsidRPr="00C546ED">
        <w:rPr>
          <w:rFonts w:ascii="Times New Roman" w:eastAsia="Times New Roman" w:hAnsi="Times New Roman"/>
        </w:rPr>
        <w:t>Страхователя</w:t>
      </w:r>
      <w:r w:rsidRPr="005E0759">
        <w:rPr>
          <w:rFonts w:ascii="Times New Roman" w:eastAsia="Times New Roman" w:hAnsi="Times New Roman"/>
        </w:rPr>
        <w:t xml:space="preserve"> осуществлять </w:t>
      </w:r>
      <w:r w:rsidR="0047662D">
        <w:rPr>
          <w:rFonts w:ascii="Times New Roman" w:eastAsia="Times New Roman" w:hAnsi="Times New Roman"/>
        </w:rPr>
        <w:t>предварительные</w:t>
      </w:r>
      <w:r w:rsidR="0047662D" w:rsidRPr="005E0759">
        <w:rPr>
          <w:rFonts w:ascii="Times New Roman" w:eastAsia="Times New Roman" w:hAnsi="Times New Roman"/>
        </w:rPr>
        <w:t xml:space="preserve"> </w:t>
      </w:r>
      <w:r w:rsidRPr="005E0759">
        <w:rPr>
          <w:rFonts w:ascii="Times New Roman" w:eastAsia="Times New Roman" w:hAnsi="Times New Roman"/>
        </w:rPr>
        <w:t>выплаты страхового возмещения</w:t>
      </w:r>
      <w:r w:rsidRPr="00C546ED">
        <w:rPr>
          <w:rFonts w:ascii="Times New Roman" w:eastAsia="Times New Roman" w:hAnsi="Times New Roman"/>
        </w:rPr>
        <w:t xml:space="preserve"> (осуществлять предварительное страховое возмещение) </w:t>
      </w:r>
      <w:r w:rsidR="00051872">
        <w:rPr>
          <w:rFonts w:ascii="Times New Roman" w:eastAsia="Times New Roman" w:hAnsi="Times New Roman"/>
        </w:rPr>
        <w:t xml:space="preserve">в неоспариваемой части </w:t>
      </w:r>
      <w:r w:rsidRPr="00C546ED">
        <w:rPr>
          <w:rFonts w:ascii="Times New Roman" w:eastAsia="Times New Roman" w:hAnsi="Times New Roman"/>
        </w:rPr>
        <w:t>после признания Страховщиком страхового события в качестве страхового случая по договору страхования</w:t>
      </w:r>
      <w:r w:rsidRPr="005E0759">
        <w:rPr>
          <w:rFonts w:ascii="Times New Roman" w:eastAsia="Times New Roman" w:hAnsi="Times New Roman"/>
        </w:rPr>
        <w:t>.</w:t>
      </w:r>
    </w:p>
    <w:p w:rsidR="005E0759" w:rsidRPr="005E0759" w:rsidRDefault="0047662D" w:rsidP="005E0759">
      <w:pPr>
        <w:pStyle w:val="aff2"/>
        <w:widowControl w:val="0"/>
        <w:numPr>
          <w:ilvl w:val="2"/>
          <w:numId w:val="41"/>
        </w:numPr>
        <w:tabs>
          <w:tab w:val="left" w:pos="567"/>
          <w:tab w:val="left" w:pos="1418"/>
        </w:tabs>
        <w:spacing w:before="100"/>
        <w:ind w:left="1276" w:hanging="709"/>
        <w:jc w:val="both"/>
        <w:rPr>
          <w:rFonts w:ascii="Times New Roman" w:eastAsia="Times New Roman" w:hAnsi="Times New Roman"/>
          <w:lang w:val="x-none" w:eastAsia="x-none"/>
        </w:rPr>
      </w:pPr>
      <w:r>
        <w:rPr>
          <w:rFonts w:ascii="Times New Roman" w:eastAsia="Times New Roman" w:hAnsi="Times New Roman"/>
          <w:lang w:eastAsia="x-none"/>
        </w:rPr>
        <w:t>Предварительная выплата</w:t>
      </w:r>
      <w:r w:rsidRPr="005E0759">
        <w:rPr>
          <w:rFonts w:ascii="Times New Roman" w:eastAsia="Times New Roman" w:hAnsi="Times New Roman"/>
          <w:lang w:eastAsia="x-none"/>
        </w:rPr>
        <w:t xml:space="preserve"> </w:t>
      </w:r>
      <w:r w:rsidR="000F1442" w:rsidRPr="005E0759">
        <w:rPr>
          <w:rFonts w:ascii="Times New Roman" w:eastAsia="Times New Roman" w:hAnsi="Times New Roman"/>
          <w:lang w:eastAsia="x-none"/>
        </w:rPr>
        <w:t>страхового возмещения должн</w:t>
      </w:r>
      <w:r>
        <w:rPr>
          <w:rFonts w:ascii="Times New Roman" w:eastAsia="Times New Roman" w:hAnsi="Times New Roman"/>
          <w:lang w:eastAsia="x-none"/>
        </w:rPr>
        <w:t>а</w:t>
      </w:r>
      <w:r w:rsidR="000F1442" w:rsidRPr="005E0759">
        <w:rPr>
          <w:rFonts w:ascii="Times New Roman" w:eastAsia="Times New Roman" w:hAnsi="Times New Roman"/>
          <w:lang w:eastAsia="x-none"/>
        </w:rPr>
        <w:t xml:space="preserve"> быть </w:t>
      </w:r>
      <w:r>
        <w:rPr>
          <w:rFonts w:ascii="Times New Roman" w:eastAsia="Times New Roman" w:hAnsi="Times New Roman"/>
          <w:lang w:eastAsia="x-none"/>
        </w:rPr>
        <w:t xml:space="preserve">произведена </w:t>
      </w:r>
      <w:r w:rsidR="000F1442" w:rsidRPr="005E0759">
        <w:rPr>
          <w:rFonts w:ascii="Times New Roman" w:eastAsia="Times New Roman" w:hAnsi="Times New Roman"/>
          <w:lang w:eastAsia="x-none"/>
        </w:rPr>
        <w:t>Страховщиком</w:t>
      </w:r>
      <w:r w:rsidR="000F1442" w:rsidRPr="005E0759">
        <w:rPr>
          <w:rFonts w:ascii="Times New Roman" w:eastAsia="Times New Roman" w:hAnsi="Times New Roman"/>
          <w:lang w:val="x-none" w:eastAsia="x-none"/>
        </w:rPr>
        <w:t xml:space="preserve"> в течение </w:t>
      </w:r>
      <w:r>
        <w:rPr>
          <w:rFonts w:ascii="Times New Roman" w:eastAsia="Times New Roman" w:hAnsi="Times New Roman"/>
          <w:lang w:eastAsia="x-none"/>
        </w:rPr>
        <w:t>10</w:t>
      </w:r>
      <w:r w:rsidR="000F1442" w:rsidRPr="005E0759">
        <w:rPr>
          <w:rFonts w:ascii="Times New Roman" w:eastAsia="Times New Roman" w:hAnsi="Times New Roman"/>
          <w:lang w:val="x-none" w:eastAsia="x-none"/>
        </w:rPr>
        <w:t xml:space="preserve"> (</w:t>
      </w:r>
      <w:r>
        <w:rPr>
          <w:rFonts w:ascii="Times New Roman" w:eastAsia="Times New Roman" w:hAnsi="Times New Roman"/>
          <w:lang w:eastAsia="x-none"/>
        </w:rPr>
        <w:t>Десяти</w:t>
      </w:r>
      <w:r w:rsidR="000F1442" w:rsidRPr="005E0759">
        <w:rPr>
          <w:rFonts w:ascii="Times New Roman" w:eastAsia="Times New Roman" w:hAnsi="Times New Roman"/>
          <w:lang w:val="x-none" w:eastAsia="x-none"/>
        </w:rPr>
        <w:t xml:space="preserve">) рабочих дней с момента подачи документов, </w:t>
      </w:r>
      <w:r w:rsidR="000F1442" w:rsidRPr="005E0759">
        <w:rPr>
          <w:rFonts w:ascii="Times New Roman" w:eastAsia="Times New Roman" w:hAnsi="Times New Roman"/>
          <w:lang w:eastAsia="x-none"/>
        </w:rPr>
        <w:t xml:space="preserve">указанных в пункте </w:t>
      </w:r>
      <w:r w:rsidR="005E0759">
        <w:rPr>
          <w:rFonts w:ascii="Times New Roman" w:eastAsia="Times New Roman" w:hAnsi="Times New Roman"/>
          <w:lang w:eastAsia="x-none"/>
        </w:rPr>
        <w:t>8.1.</w:t>
      </w:r>
      <w:r w:rsidR="00D57F74">
        <w:rPr>
          <w:rFonts w:ascii="Times New Roman" w:eastAsia="Times New Roman" w:hAnsi="Times New Roman"/>
          <w:lang w:eastAsia="x-none"/>
        </w:rPr>
        <w:t>3</w:t>
      </w:r>
      <w:r w:rsidR="005E0759">
        <w:rPr>
          <w:rFonts w:ascii="Times New Roman" w:eastAsia="Times New Roman" w:hAnsi="Times New Roman"/>
          <w:lang w:eastAsia="x-none"/>
        </w:rPr>
        <w:t>.</w:t>
      </w:r>
      <w:r w:rsidR="000F1442" w:rsidRPr="005E0759">
        <w:rPr>
          <w:rFonts w:ascii="Times New Roman" w:eastAsia="Times New Roman" w:hAnsi="Times New Roman"/>
          <w:lang w:eastAsia="x-none"/>
        </w:rPr>
        <w:t xml:space="preserve"> </w:t>
      </w:r>
      <w:r w:rsidR="000F1442" w:rsidRPr="005E0759">
        <w:rPr>
          <w:rFonts w:ascii="Times New Roman" w:eastAsia="Times New Roman" w:hAnsi="Times New Roman"/>
          <w:lang w:val="x-none" w:eastAsia="x-none"/>
        </w:rPr>
        <w:t xml:space="preserve"> </w:t>
      </w:r>
      <w:r w:rsidR="000F1442" w:rsidRPr="005E0759">
        <w:rPr>
          <w:rFonts w:ascii="Times New Roman" w:eastAsia="Times New Roman" w:hAnsi="Times New Roman"/>
          <w:lang w:eastAsia="x-none"/>
        </w:rPr>
        <w:t xml:space="preserve">Договора. </w:t>
      </w:r>
    </w:p>
    <w:p w:rsidR="000F1442" w:rsidRPr="005E0759" w:rsidRDefault="0047662D" w:rsidP="005E0759">
      <w:pPr>
        <w:pStyle w:val="aff2"/>
        <w:widowControl w:val="0"/>
        <w:numPr>
          <w:ilvl w:val="2"/>
          <w:numId w:val="41"/>
        </w:numPr>
        <w:tabs>
          <w:tab w:val="left" w:pos="567"/>
          <w:tab w:val="left" w:pos="1418"/>
        </w:tabs>
        <w:spacing w:before="100"/>
        <w:ind w:left="1276" w:hanging="709"/>
        <w:jc w:val="both"/>
        <w:rPr>
          <w:rFonts w:ascii="Times New Roman" w:eastAsia="Times New Roman" w:hAnsi="Times New Roman"/>
          <w:lang w:val="x-none" w:eastAsia="x-none"/>
        </w:rPr>
      </w:pPr>
      <w:r>
        <w:rPr>
          <w:rFonts w:ascii="Times New Roman" w:eastAsia="Times New Roman" w:hAnsi="Times New Roman"/>
          <w:lang w:eastAsia="x-none"/>
        </w:rPr>
        <w:t xml:space="preserve">Выплата предварительного </w:t>
      </w:r>
      <w:r w:rsidR="000F1442" w:rsidRPr="005E0759">
        <w:rPr>
          <w:rFonts w:ascii="Times New Roman" w:eastAsia="Times New Roman" w:hAnsi="Times New Roman"/>
          <w:lang w:eastAsia="x-none"/>
        </w:rPr>
        <w:t>страхового возмещения</w:t>
      </w:r>
      <w:r w:rsidR="000F1442" w:rsidRPr="005E0759">
        <w:rPr>
          <w:rFonts w:ascii="Times New Roman" w:eastAsia="Times New Roman" w:hAnsi="Times New Roman"/>
          <w:lang w:val="x-none" w:eastAsia="x-none"/>
        </w:rPr>
        <w:t xml:space="preserve"> Страховщиком по одному страховому случаю не может являться препятствием для </w:t>
      </w:r>
      <w:r w:rsidR="005B03C4">
        <w:rPr>
          <w:rFonts w:ascii="Times New Roman" w:eastAsia="Times New Roman" w:hAnsi="Times New Roman"/>
          <w:lang w:eastAsia="x-none"/>
        </w:rPr>
        <w:t xml:space="preserve">осуществления предварительного страхового возмещения </w:t>
      </w:r>
      <w:r w:rsidR="000F1442" w:rsidRPr="005E0759">
        <w:rPr>
          <w:rFonts w:ascii="Times New Roman" w:eastAsia="Times New Roman" w:hAnsi="Times New Roman"/>
          <w:lang w:val="x-none" w:eastAsia="x-none"/>
        </w:rPr>
        <w:t>по другому страховому случаю.</w:t>
      </w:r>
    </w:p>
    <w:p w:rsidR="005E0759" w:rsidRDefault="000F1442" w:rsidP="005E075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 xml:space="preserve">Страховщик настоящим отказывается от права суброгации к лицам, с которыми заключены соглашения о проектировании, наладке, обслуживании, диагностике, ремонте </w:t>
      </w:r>
      <w:r w:rsidR="005E0759">
        <w:rPr>
          <w:rFonts w:ascii="Times New Roman" w:eastAsia="Times New Roman" w:hAnsi="Times New Roman"/>
        </w:rPr>
        <w:t>з</w:t>
      </w:r>
      <w:r w:rsidRPr="00C546ED">
        <w:rPr>
          <w:rFonts w:ascii="Times New Roman" w:eastAsia="Times New Roman" w:hAnsi="Times New Roman"/>
        </w:rPr>
        <w:t>астрахованного имущества, а также к другим лицам, с которыми Страхователь заключил соглашения об освобождении от ответственности (статья 965 Гражданского Кодекса Российской Федерации).</w:t>
      </w:r>
      <w:r w:rsidR="00864D2A">
        <w:rPr>
          <w:rFonts w:ascii="Times New Roman" w:eastAsia="Times New Roman" w:hAnsi="Times New Roman"/>
        </w:rPr>
        <w:t xml:space="preserve"> Также Страховщик </w:t>
      </w:r>
      <w:r w:rsidR="00864D2A" w:rsidRPr="00C546ED">
        <w:rPr>
          <w:rFonts w:ascii="Times New Roman" w:eastAsia="Times New Roman" w:hAnsi="Times New Roman"/>
        </w:rPr>
        <w:t>отказывается от права суброгации</w:t>
      </w:r>
      <w:r w:rsidR="00864D2A">
        <w:rPr>
          <w:rFonts w:ascii="Times New Roman" w:eastAsia="Times New Roman" w:hAnsi="Times New Roman"/>
        </w:rPr>
        <w:t xml:space="preserve"> к юридическим лицам, являющимся дочерними обществами Страхователя. </w:t>
      </w:r>
    </w:p>
    <w:p w:rsidR="000F1442" w:rsidRPr="005E0759" w:rsidRDefault="003D1046" w:rsidP="005E075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proofErr w:type="gramStart"/>
      <w:r>
        <w:rPr>
          <w:rFonts w:ascii="Times New Roman" w:eastAsia="Times New Roman" w:hAnsi="Times New Roman"/>
        </w:rPr>
        <w:t>В случае е</w:t>
      </w:r>
      <w:r w:rsidR="000F1442" w:rsidRPr="005E0759">
        <w:rPr>
          <w:rFonts w:ascii="Times New Roman" w:eastAsia="Times New Roman" w:hAnsi="Times New Roman"/>
        </w:rPr>
        <w:t xml:space="preserve">сли </w:t>
      </w:r>
      <w:r w:rsidRPr="00CD4BF7">
        <w:rPr>
          <w:rFonts w:ascii="Times New Roman" w:eastAsia="Times New Roman" w:hAnsi="Times New Roman"/>
        </w:rPr>
        <w:t xml:space="preserve">установление факта события, имеющего признаки страхового случая, его причин, соответствующих обстоятельств, а также размера ущерба невозможно без </w:t>
      </w:r>
      <w:r w:rsidRPr="00CD4BF7">
        <w:rPr>
          <w:rFonts w:ascii="Times New Roman" w:eastAsia="Times New Roman" w:hAnsi="Times New Roman"/>
        </w:rPr>
        <w:lastRenderedPageBreak/>
        <w:t>привлечения экспертных организаций</w:t>
      </w:r>
      <w:r w:rsidR="00E93BB4">
        <w:rPr>
          <w:rFonts w:ascii="Times New Roman" w:eastAsia="Times New Roman" w:hAnsi="Times New Roman"/>
        </w:rPr>
        <w:t xml:space="preserve">, либо при наличии разногласий у Сторон в части признания события страховым случаем и/или определения размера ущерба,  </w:t>
      </w:r>
      <w:r w:rsidR="00AC7C38">
        <w:rPr>
          <w:rFonts w:ascii="Times New Roman" w:eastAsia="Times New Roman" w:hAnsi="Times New Roman"/>
        </w:rPr>
        <w:t xml:space="preserve">Стороны по согласованию имеют право привлечь </w:t>
      </w:r>
      <w:r w:rsidR="00D57F74">
        <w:rPr>
          <w:rFonts w:ascii="Times New Roman" w:eastAsia="Times New Roman" w:hAnsi="Times New Roman"/>
        </w:rPr>
        <w:t>независимого оценщика/</w:t>
      </w:r>
      <w:proofErr w:type="spellStart"/>
      <w:r w:rsidR="00D57F74">
        <w:rPr>
          <w:rFonts w:ascii="Times New Roman" w:eastAsia="Times New Roman" w:hAnsi="Times New Roman"/>
        </w:rPr>
        <w:t>лосс-аджастера</w:t>
      </w:r>
      <w:proofErr w:type="spellEnd"/>
      <w:r w:rsidR="00D57F74">
        <w:rPr>
          <w:rFonts w:ascii="Times New Roman" w:eastAsia="Times New Roman" w:hAnsi="Times New Roman"/>
        </w:rPr>
        <w:t xml:space="preserve"> (далее - </w:t>
      </w:r>
      <w:r w:rsidR="00423C84">
        <w:rPr>
          <w:rFonts w:ascii="Times New Roman" w:eastAsia="Times New Roman" w:hAnsi="Times New Roman"/>
        </w:rPr>
        <w:t>Аварийн</w:t>
      </w:r>
      <w:r w:rsidR="00D57F74">
        <w:rPr>
          <w:rFonts w:ascii="Times New Roman" w:eastAsia="Times New Roman" w:hAnsi="Times New Roman"/>
        </w:rPr>
        <w:t>ый</w:t>
      </w:r>
      <w:r w:rsidR="00423C84">
        <w:rPr>
          <w:rFonts w:ascii="Times New Roman" w:eastAsia="Times New Roman" w:hAnsi="Times New Roman"/>
        </w:rPr>
        <w:t xml:space="preserve"> комиссар</w:t>
      </w:r>
      <w:r w:rsidR="00D57F74">
        <w:rPr>
          <w:rFonts w:ascii="Times New Roman" w:eastAsia="Times New Roman" w:hAnsi="Times New Roman"/>
        </w:rPr>
        <w:t>)</w:t>
      </w:r>
      <w:r w:rsidR="000F1442" w:rsidRPr="005E0759">
        <w:rPr>
          <w:rFonts w:ascii="Times New Roman" w:eastAsia="Times New Roman" w:hAnsi="Times New Roman"/>
        </w:rPr>
        <w:t xml:space="preserve"> </w:t>
      </w:r>
      <w:r w:rsidR="005264A1">
        <w:rPr>
          <w:rFonts w:ascii="Times New Roman" w:eastAsia="Times New Roman" w:hAnsi="Times New Roman"/>
        </w:rPr>
        <w:t xml:space="preserve"> </w:t>
      </w:r>
      <w:r w:rsidR="00AC7C38" w:rsidRPr="00CD4BF7">
        <w:rPr>
          <w:rFonts w:ascii="Times New Roman" w:eastAsia="Times New Roman" w:hAnsi="Times New Roman"/>
        </w:rPr>
        <w:t>для определения причин возникновения такого события и размера</w:t>
      </w:r>
      <w:proofErr w:type="gramEnd"/>
      <w:r w:rsidR="00AC7C38" w:rsidRPr="00CD4BF7">
        <w:rPr>
          <w:rFonts w:ascii="Times New Roman" w:eastAsia="Times New Roman" w:hAnsi="Times New Roman"/>
        </w:rPr>
        <w:t xml:space="preserve"> восстановительной стоимости поврежденного имущества</w:t>
      </w:r>
      <w:r w:rsidR="00AC7C38">
        <w:rPr>
          <w:rFonts w:ascii="Times New Roman" w:eastAsia="Times New Roman" w:hAnsi="Times New Roman"/>
        </w:rPr>
        <w:t xml:space="preserve"> </w:t>
      </w:r>
      <w:r w:rsidR="005264A1">
        <w:rPr>
          <w:rFonts w:ascii="Times New Roman" w:eastAsia="Times New Roman" w:hAnsi="Times New Roman"/>
        </w:rPr>
        <w:t xml:space="preserve">с </w:t>
      </w:r>
      <w:r w:rsidR="00184B0B">
        <w:rPr>
          <w:rFonts w:ascii="Times New Roman" w:eastAsia="Times New Roman" w:hAnsi="Times New Roman"/>
        </w:rPr>
        <w:t>услови</w:t>
      </w:r>
      <w:r w:rsidR="005264A1">
        <w:rPr>
          <w:rFonts w:ascii="Times New Roman" w:eastAsia="Times New Roman" w:hAnsi="Times New Roman"/>
        </w:rPr>
        <w:t>ем</w:t>
      </w:r>
      <w:r w:rsidR="000F1442" w:rsidRPr="005E0759">
        <w:rPr>
          <w:rFonts w:ascii="Times New Roman" w:eastAsia="Times New Roman" w:hAnsi="Times New Roman"/>
        </w:rPr>
        <w:t>, что работа указанных экспертов:</w:t>
      </w:r>
    </w:p>
    <w:p w:rsidR="000F1442" w:rsidRPr="00C546ED" w:rsidRDefault="000F1442" w:rsidP="005E0759">
      <w:pPr>
        <w:pStyle w:val="aff2"/>
        <w:widowControl w:val="0"/>
        <w:numPr>
          <w:ilvl w:val="2"/>
          <w:numId w:val="41"/>
        </w:numPr>
        <w:tabs>
          <w:tab w:val="left" w:pos="567"/>
          <w:tab w:val="left" w:pos="1418"/>
        </w:tabs>
        <w:spacing w:before="100"/>
        <w:ind w:left="1276"/>
        <w:jc w:val="both"/>
        <w:rPr>
          <w:rFonts w:ascii="Times New Roman" w:eastAsia="Times New Roman" w:hAnsi="Times New Roman"/>
          <w:lang w:eastAsia="x-none"/>
        </w:rPr>
      </w:pPr>
      <w:r w:rsidRPr="00C546ED">
        <w:rPr>
          <w:rFonts w:ascii="Times New Roman" w:eastAsia="Times New Roman" w:hAnsi="Times New Roman"/>
          <w:lang w:eastAsia="x-none"/>
        </w:rPr>
        <w:t>осуществляется за счет Страховщика</w:t>
      </w:r>
      <w:r w:rsidR="003D1046">
        <w:rPr>
          <w:rFonts w:ascii="Times New Roman" w:eastAsia="Times New Roman" w:hAnsi="Times New Roman"/>
          <w:lang w:eastAsia="x-none"/>
        </w:rPr>
        <w:t xml:space="preserve"> (</w:t>
      </w:r>
      <w:r w:rsidR="003D1046" w:rsidRPr="00CD4BF7">
        <w:rPr>
          <w:rFonts w:ascii="Times New Roman" w:eastAsia="Times New Roman" w:hAnsi="Times New Roman"/>
          <w:lang w:eastAsia="x-none"/>
        </w:rPr>
        <w:t xml:space="preserve">вне зависимости от факта признания случая </w:t>
      </w:r>
      <w:proofErr w:type="gramStart"/>
      <w:r w:rsidR="003D1046" w:rsidRPr="00CD4BF7">
        <w:rPr>
          <w:rFonts w:ascii="Times New Roman" w:eastAsia="Times New Roman" w:hAnsi="Times New Roman"/>
          <w:lang w:eastAsia="x-none"/>
        </w:rPr>
        <w:t>страховым</w:t>
      </w:r>
      <w:proofErr w:type="gramEnd"/>
      <w:r w:rsidR="003D1046" w:rsidRPr="00CD4BF7">
        <w:rPr>
          <w:rFonts w:ascii="Times New Roman" w:eastAsia="Times New Roman" w:hAnsi="Times New Roman"/>
          <w:lang w:eastAsia="x-none"/>
        </w:rPr>
        <w:t xml:space="preserve"> или факта согласования соответствующего отчёта)</w:t>
      </w:r>
      <w:r w:rsidRPr="00C546ED">
        <w:rPr>
          <w:rFonts w:ascii="Times New Roman" w:eastAsia="Times New Roman" w:hAnsi="Times New Roman"/>
          <w:lang w:eastAsia="x-none"/>
        </w:rPr>
        <w:t>;</w:t>
      </w:r>
    </w:p>
    <w:p w:rsidR="000F1442" w:rsidRPr="00C546ED" w:rsidRDefault="000F1442" w:rsidP="005E0759">
      <w:pPr>
        <w:pStyle w:val="aff2"/>
        <w:widowControl w:val="0"/>
        <w:numPr>
          <w:ilvl w:val="2"/>
          <w:numId w:val="41"/>
        </w:numPr>
        <w:tabs>
          <w:tab w:val="left" w:pos="567"/>
          <w:tab w:val="left" w:pos="1418"/>
        </w:tabs>
        <w:spacing w:before="100"/>
        <w:ind w:left="1276"/>
        <w:jc w:val="both"/>
        <w:rPr>
          <w:rFonts w:ascii="Times New Roman" w:eastAsia="Times New Roman" w:hAnsi="Times New Roman"/>
          <w:lang w:eastAsia="x-none"/>
        </w:rPr>
      </w:pPr>
      <w:r w:rsidRPr="00C546ED">
        <w:rPr>
          <w:rFonts w:ascii="Times New Roman" w:eastAsia="Times New Roman" w:hAnsi="Times New Roman"/>
          <w:lang w:eastAsia="x-none"/>
        </w:rPr>
        <w:t>не оказывает влияния на процесс ремонтно-восстановительных работ Страхователя, в том числе на выбор подрядных организаций для осуществления р</w:t>
      </w:r>
      <w:r w:rsidR="00343853">
        <w:rPr>
          <w:rFonts w:ascii="Times New Roman" w:eastAsia="Times New Roman" w:hAnsi="Times New Roman"/>
          <w:lang w:eastAsia="x-none"/>
        </w:rPr>
        <w:t>емонтно-восстановительных работ.</w:t>
      </w:r>
    </w:p>
    <w:p w:rsidR="004B4F8C" w:rsidRPr="004B4F8C" w:rsidRDefault="004B4F8C" w:rsidP="004B4F8C">
      <w:pPr>
        <w:pStyle w:val="aff2"/>
        <w:widowControl w:val="0"/>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 xml:space="preserve">После подготовки </w:t>
      </w:r>
      <w:r w:rsidR="003D1046">
        <w:rPr>
          <w:rFonts w:ascii="Times New Roman" w:eastAsia="Times New Roman" w:hAnsi="Times New Roman"/>
        </w:rPr>
        <w:t>Аварийным комиссаром</w:t>
      </w:r>
      <w:r w:rsidRPr="004B4F8C">
        <w:rPr>
          <w:rFonts w:ascii="Times New Roman" w:eastAsia="Times New Roman" w:hAnsi="Times New Roman"/>
        </w:rPr>
        <w:t xml:space="preserve"> проекта отчёта или иного документа по итогам работы, таковой должен направляться как Страховщику, так и Страхователю для ознакомления.</w:t>
      </w:r>
    </w:p>
    <w:p w:rsidR="003D1046" w:rsidRPr="00CD4BF7" w:rsidRDefault="000F1442" w:rsidP="00CD4BF7">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Страховщик привлекает независимых оценщиков</w:t>
      </w:r>
      <w:r w:rsidR="00184B0B">
        <w:rPr>
          <w:rFonts w:ascii="Times New Roman" w:eastAsia="Times New Roman" w:hAnsi="Times New Roman"/>
        </w:rPr>
        <w:t>/</w:t>
      </w:r>
      <w:proofErr w:type="spellStart"/>
      <w:r w:rsidRPr="00C546ED">
        <w:rPr>
          <w:rFonts w:ascii="Times New Roman" w:eastAsia="Times New Roman" w:hAnsi="Times New Roman"/>
        </w:rPr>
        <w:t>лосс-аджастеров</w:t>
      </w:r>
      <w:proofErr w:type="spellEnd"/>
      <w:r w:rsidRPr="00C546ED">
        <w:rPr>
          <w:rFonts w:ascii="Times New Roman" w:eastAsia="Times New Roman" w:hAnsi="Times New Roman"/>
        </w:rPr>
        <w:t xml:space="preserve"> только из следующего  перечня:  </w:t>
      </w:r>
      <w:proofErr w:type="gramStart"/>
      <w:r w:rsidRPr="00C546ED">
        <w:rPr>
          <w:rFonts w:ascii="Times New Roman" w:eastAsia="Times New Roman" w:hAnsi="Times New Roman"/>
        </w:rPr>
        <w:t>ООО «</w:t>
      </w:r>
      <w:proofErr w:type="spellStart"/>
      <w:r w:rsidRPr="00C546ED">
        <w:rPr>
          <w:rFonts w:ascii="Times New Roman" w:eastAsia="Times New Roman" w:hAnsi="Times New Roman"/>
        </w:rPr>
        <w:t>Мэтьюс</w:t>
      </w:r>
      <w:proofErr w:type="spellEnd"/>
      <w:r w:rsidRPr="00C546ED">
        <w:rPr>
          <w:rFonts w:ascii="Times New Roman" w:eastAsia="Times New Roman" w:hAnsi="Times New Roman"/>
        </w:rPr>
        <w:t xml:space="preserve"> </w:t>
      </w:r>
      <w:proofErr w:type="spellStart"/>
      <w:r w:rsidRPr="00C546ED">
        <w:rPr>
          <w:rFonts w:ascii="Times New Roman" w:eastAsia="Times New Roman" w:hAnsi="Times New Roman"/>
        </w:rPr>
        <w:t>Дэниел</w:t>
      </w:r>
      <w:proofErr w:type="spellEnd"/>
      <w:r w:rsidRPr="00C546ED">
        <w:rPr>
          <w:rFonts w:ascii="Times New Roman" w:eastAsia="Times New Roman" w:hAnsi="Times New Roman"/>
        </w:rPr>
        <w:t xml:space="preserve"> Интернэшнл (Рус)», ООО «АЙСЛЭБ» (</w:t>
      </w:r>
      <w:proofErr w:type="spellStart"/>
      <w:r w:rsidRPr="00C546ED">
        <w:rPr>
          <w:rFonts w:ascii="Times New Roman" w:eastAsia="Times New Roman" w:hAnsi="Times New Roman"/>
        </w:rPr>
        <w:t>РусСюрвей</w:t>
      </w:r>
      <w:proofErr w:type="spellEnd"/>
      <w:r w:rsidRPr="00C546ED">
        <w:rPr>
          <w:rFonts w:ascii="Times New Roman" w:eastAsia="Times New Roman" w:hAnsi="Times New Roman"/>
        </w:rPr>
        <w:t xml:space="preserve">), </w:t>
      </w:r>
      <w:proofErr w:type="spellStart"/>
      <w:r w:rsidRPr="005E0759">
        <w:rPr>
          <w:rFonts w:ascii="Times New Roman" w:eastAsia="Times New Roman" w:hAnsi="Times New Roman"/>
        </w:rPr>
        <w:t>Braemar</w:t>
      </w:r>
      <w:proofErr w:type="spellEnd"/>
      <w:r w:rsidRPr="00C546ED">
        <w:rPr>
          <w:rFonts w:ascii="Times New Roman" w:eastAsia="Times New Roman" w:hAnsi="Times New Roman"/>
        </w:rPr>
        <w:t xml:space="preserve"> </w:t>
      </w:r>
      <w:proofErr w:type="spellStart"/>
      <w:r w:rsidRPr="005E0759">
        <w:rPr>
          <w:rFonts w:ascii="Times New Roman" w:eastAsia="Times New Roman" w:hAnsi="Times New Roman"/>
        </w:rPr>
        <w:t>Steege</w:t>
      </w:r>
      <w:proofErr w:type="spellEnd"/>
      <w:r w:rsidRPr="00C546ED">
        <w:rPr>
          <w:rFonts w:ascii="Times New Roman" w:eastAsia="Times New Roman" w:hAnsi="Times New Roman"/>
        </w:rPr>
        <w:t xml:space="preserve"> </w:t>
      </w:r>
      <w:proofErr w:type="spellStart"/>
      <w:r w:rsidRPr="005E0759">
        <w:rPr>
          <w:rFonts w:ascii="Times New Roman" w:eastAsia="Times New Roman" w:hAnsi="Times New Roman"/>
        </w:rPr>
        <w:t>Limited</w:t>
      </w:r>
      <w:proofErr w:type="spellEnd"/>
      <w:r w:rsidRPr="00C546ED">
        <w:rPr>
          <w:rFonts w:ascii="Times New Roman" w:eastAsia="Times New Roman" w:hAnsi="Times New Roman"/>
        </w:rPr>
        <w:t xml:space="preserve">, </w:t>
      </w:r>
      <w:r w:rsidR="001F642C" w:rsidRPr="00CD4BF7">
        <w:rPr>
          <w:rFonts w:ascii="Times New Roman" w:eastAsia="Times New Roman" w:hAnsi="Times New Roman"/>
        </w:rPr>
        <w:t>ЗАО «Индустриальный риск»</w:t>
      </w:r>
      <w:r w:rsidR="00051872">
        <w:rPr>
          <w:rFonts w:ascii="Times New Roman" w:eastAsia="Times New Roman" w:hAnsi="Times New Roman"/>
        </w:rPr>
        <w:t>,</w:t>
      </w:r>
      <w:r w:rsidR="00051872" w:rsidRPr="00CD4BF7">
        <w:rPr>
          <w:rFonts w:ascii="Times New Roman" w:eastAsia="Times New Roman" w:hAnsi="Times New Roman"/>
        </w:rPr>
        <w:t xml:space="preserve"> ООО «</w:t>
      </w:r>
      <w:proofErr w:type="spellStart"/>
      <w:r w:rsidR="00051872" w:rsidRPr="00CD4BF7">
        <w:rPr>
          <w:rFonts w:ascii="Times New Roman" w:eastAsia="Times New Roman" w:hAnsi="Times New Roman"/>
        </w:rPr>
        <w:t>Консалт</w:t>
      </w:r>
      <w:proofErr w:type="spellEnd"/>
      <w:r w:rsidR="00051872" w:rsidRPr="00CD4BF7">
        <w:rPr>
          <w:rFonts w:ascii="Times New Roman" w:eastAsia="Times New Roman" w:hAnsi="Times New Roman"/>
        </w:rPr>
        <w:t xml:space="preserve"> оценка», ЗАО «</w:t>
      </w:r>
      <w:proofErr w:type="spellStart"/>
      <w:r w:rsidR="00051872" w:rsidRPr="00CD4BF7">
        <w:rPr>
          <w:rFonts w:ascii="Times New Roman" w:eastAsia="Times New Roman" w:hAnsi="Times New Roman"/>
        </w:rPr>
        <w:t>Мэф</w:t>
      </w:r>
      <w:proofErr w:type="spellEnd"/>
      <w:r w:rsidR="00051872" w:rsidRPr="00CD4BF7">
        <w:rPr>
          <w:rFonts w:ascii="Times New Roman" w:eastAsia="Times New Roman" w:hAnsi="Times New Roman"/>
        </w:rPr>
        <w:t xml:space="preserve"> Аудит», ООО «Парус», ООО «Логос» </w:t>
      </w:r>
      <w:r w:rsidRPr="00CD4BF7">
        <w:rPr>
          <w:rFonts w:ascii="Times New Roman" w:eastAsia="Times New Roman" w:hAnsi="Times New Roman"/>
        </w:rPr>
        <w:t>с</w:t>
      </w:r>
      <w:r w:rsidRPr="00C546ED">
        <w:rPr>
          <w:rFonts w:ascii="Times New Roman" w:eastAsia="Times New Roman" w:hAnsi="Times New Roman"/>
        </w:rPr>
        <w:t xml:space="preserve"> каждым из которых Страхователь имеет право поддерживать прямые контакты.</w:t>
      </w:r>
      <w:proofErr w:type="gramEnd"/>
    </w:p>
    <w:p w:rsidR="009C1E4F" w:rsidRDefault="00FA39F0" w:rsidP="005E0759">
      <w:pPr>
        <w:pStyle w:val="aff2"/>
        <w:widowControl w:val="0"/>
        <w:numPr>
          <w:ilvl w:val="1"/>
          <w:numId w:val="41"/>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t>Все затраты Страхователя, связанные с наступившим страховым</w:t>
      </w:r>
      <w:r w:rsidR="000448A9">
        <w:rPr>
          <w:rFonts w:ascii="Times New Roman" w:eastAsia="Times New Roman" w:hAnsi="Times New Roman"/>
        </w:rPr>
        <w:t xml:space="preserve"> случаем, возмещаются полностью</w:t>
      </w:r>
      <w:r>
        <w:rPr>
          <w:rFonts w:ascii="Times New Roman" w:eastAsia="Times New Roman" w:hAnsi="Times New Roman"/>
        </w:rPr>
        <w:t xml:space="preserve"> без необходимости отдельной оценки стоимости каждого поврежденного объекта в пределах установленной Договором страховой суммы </w:t>
      </w:r>
      <w:r w:rsidR="000448A9">
        <w:rPr>
          <w:rFonts w:ascii="Times New Roman" w:eastAsia="Times New Roman" w:hAnsi="Times New Roman"/>
        </w:rPr>
        <w:t xml:space="preserve">с учетом установленных Договором лимитов и франшизы, </w:t>
      </w:r>
      <w:r>
        <w:rPr>
          <w:rFonts w:ascii="Times New Roman" w:eastAsia="Times New Roman" w:hAnsi="Times New Roman"/>
        </w:rPr>
        <w:t>но не более восстановительной стоимости поврежденного имущества (услови</w:t>
      </w:r>
      <w:r w:rsidR="00F06470">
        <w:rPr>
          <w:rFonts w:ascii="Times New Roman" w:eastAsia="Times New Roman" w:hAnsi="Times New Roman"/>
        </w:rPr>
        <w:t>е</w:t>
      </w:r>
      <w:r>
        <w:rPr>
          <w:rFonts w:ascii="Times New Roman" w:eastAsia="Times New Roman" w:hAnsi="Times New Roman"/>
        </w:rPr>
        <w:t xml:space="preserve"> о </w:t>
      </w:r>
      <w:proofErr w:type="spellStart"/>
      <w:r>
        <w:rPr>
          <w:rFonts w:ascii="Times New Roman" w:eastAsia="Times New Roman" w:hAnsi="Times New Roman"/>
        </w:rPr>
        <w:t>недостраховании</w:t>
      </w:r>
      <w:proofErr w:type="spellEnd"/>
      <w:r>
        <w:rPr>
          <w:rFonts w:ascii="Times New Roman" w:eastAsia="Times New Roman" w:hAnsi="Times New Roman"/>
        </w:rPr>
        <w:t xml:space="preserve"> не применяется).  </w:t>
      </w:r>
    </w:p>
    <w:p w:rsidR="000A3802" w:rsidRPr="00C546ED" w:rsidRDefault="000A3802" w:rsidP="005E0759">
      <w:pPr>
        <w:pStyle w:val="aff2"/>
        <w:widowControl w:val="0"/>
        <w:numPr>
          <w:ilvl w:val="1"/>
          <w:numId w:val="41"/>
        </w:numPr>
        <w:tabs>
          <w:tab w:val="left" w:pos="567"/>
          <w:tab w:val="left" w:pos="1418"/>
        </w:tabs>
        <w:spacing w:before="100"/>
        <w:ind w:left="567" w:hanging="567"/>
        <w:jc w:val="both"/>
        <w:rPr>
          <w:rFonts w:ascii="Times New Roman" w:eastAsia="Times New Roman" w:hAnsi="Times New Roman"/>
        </w:rPr>
      </w:pPr>
      <w:r w:rsidRPr="00C546ED">
        <w:rPr>
          <w:rFonts w:ascii="Times New Roman" w:eastAsia="Times New Roman" w:hAnsi="Times New Roman"/>
        </w:rPr>
        <w:t>Размер страхового возмещения определяется:</w:t>
      </w:r>
    </w:p>
    <w:p w:rsidR="00E67923" w:rsidRDefault="000A3802" w:rsidP="00E67923">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proofErr w:type="gramStart"/>
      <w:r w:rsidRPr="009C1E4F">
        <w:rPr>
          <w:rFonts w:ascii="Times New Roman" w:eastAsia="Times New Roman" w:hAnsi="Times New Roman"/>
        </w:rPr>
        <w:t xml:space="preserve">В случае полной гибели </w:t>
      </w:r>
      <w:r w:rsidR="009C1E4F">
        <w:rPr>
          <w:rFonts w:ascii="Times New Roman" w:eastAsia="Times New Roman" w:hAnsi="Times New Roman"/>
        </w:rPr>
        <w:t>з</w:t>
      </w:r>
      <w:r w:rsidR="00634815">
        <w:rPr>
          <w:rFonts w:ascii="Times New Roman" w:eastAsia="Times New Roman" w:hAnsi="Times New Roman"/>
        </w:rPr>
        <w:t>астрахованного имущества</w:t>
      </w:r>
      <w:r w:rsidRPr="009C1E4F">
        <w:rPr>
          <w:rFonts w:ascii="Times New Roman" w:eastAsia="Times New Roman" w:hAnsi="Times New Roman"/>
        </w:rPr>
        <w:t xml:space="preserve"> возмещению подлежит полная </w:t>
      </w:r>
      <w:r w:rsidR="00211AE6">
        <w:rPr>
          <w:rFonts w:ascii="Times New Roman" w:eastAsia="Times New Roman" w:hAnsi="Times New Roman"/>
        </w:rPr>
        <w:t>сумма затрат</w:t>
      </w:r>
      <w:r w:rsidR="007448C2">
        <w:rPr>
          <w:rFonts w:ascii="Times New Roman" w:eastAsia="Times New Roman" w:hAnsi="Times New Roman"/>
        </w:rPr>
        <w:t xml:space="preserve"> Страхователя</w:t>
      </w:r>
      <w:r w:rsidR="00211AE6">
        <w:rPr>
          <w:rFonts w:ascii="Times New Roman" w:eastAsia="Times New Roman" w:hAnsi="Times New Roman"/>
        </w:rPr>
        <w:t xml:space="preserve"> на создание функционально-аналогичного объекта, обладающего сопоставимыми полезными свойствами, с применением современных конструктивных решений и материалов, в рыночных ценах, сложившихся в соответствующем регионе и существующих на дату наступления страхового случая</w:t>
      </w:r>
      <w:r w:rsidR="00993A48">
        <w:rPr>
          <w:rFonts w:ascii="Times New Roman" w:eastAsia="Times New Roman" w:hAnsi="Times New Roman"/>
        </w:rPr>
        <w:t xml:space="preserve"> </w:t>
      </w:r>
      <w:r w:rsidR="00E93BB4">
        <w:rPr>
          <w:rFonts w:ascii="Times New Roman" w:eastAsia="Times New Roman" w:hAnsi="Times New Roman"/>
        </w:rPr>
        <w:t xml:space="preserve">в  размере не превышающем страховую сумму имущества, </w:t>
      </w:r>
      <w:r w:rsidR="00993A48" w:rsidRPr="00E67923">
        <w:rPr>
          <w:rFonts w:ascii="Times New Roman" w:eastAsia="Times New Roman" w:hAnsi="Times New Roman"/>
        </w:rPr>
        <w:t>за вычетом стоимости годных остатков, оставшихся от поврежденных частей имущества</w:t>
      </w:r>
      <w:r w:rsidR="00211AE6" w:rsidRPr="00E67923">
        <w:rPr>
          <w:rFonts w:ascii="Times New Roman" w:eastAsia="Times New Roman" w:hAnsi="Times New Roman"/>
        </w:rPr>
        <w:t>.</w:t>
      </w:r>
      <w:proofErr w:type="gramEnd"/>
      <w:r w:rsidR="00211AE6">
        <w:rPr>
          <w:rFonts w:ascii="Times New Roman" w:eastAsia="Times New Roman" w:hAnsi="Times New Roman"/>
        </w:rPr>
        <w:t xml:space="preserve"> </w:t>
      </w:r>
      <w:r w:rsidR="00E67923" w:rsidRPr="00E67923">
        <w:rPr>
          <w:rFonts w:ascii="Times New Roman" w:eastAsia="Times New Roman" w:hAnsi="Times New Roman"/>
        </w:rPr>
        <w:t>Стоимость годных остатков определяется по рыночным ценам, применяющимся при продаже или их сдаче в металлолом или утиль на дату наступления страхового случая</w:t>
      </w:r>
      <w:r w:rsidR="007D42DB">
        <w:rPr>
          <w:rFonts w:ascii="Times New Roman" w:eastAsia="Times New Roman" w:hAnsi="Times New Roman"/>
        </w:rPr>
        <w:t xml:space="preserve"> в соответствующем регионе</w:t>
      </w:r>
      <w:r w:rsidR="00E67923" w:rsidRPr="00E67923">
        <w:rPr>
          <w:rFonts w:ascii="Times New Roman" w:eastAsia="Times New Roman" w:hAnsi="Times New Roman"/>
        </w:rPr>
        <w:t xml:space="preserve">. </w:t>
      </w:r>
      <w:r w:rsidR="00E67923">
        <w:rPr>
          <w:rFonts w:ascii="Times New Roman" w:eastAsia="Times New Roman" w:hAnsi="Times New Roman"/>
        </w:rPr>
        <w:t xml:space="preserve">Для машин и оборудования дополнительно включаются затраты на транспортировку и все затраты, связанные с монтажом (сборкой) нового оборудования. </w:t>
      </w:r>
    </w:p>
    <w:p w:rsidR="000A3802" w:rsidRDefault="00C71B89" w:rsidP="00E67923">
      <w:pPr>
        <w:pStyle w:val="aff2"/>
        <w:widowControl w:val="0"/>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П</w:t>
      </w:r>
      <w:r w:rsidR="000A3802" w:rsidRPr="009C1E4F">
        <w:rPr>
          <w:rFonts w:ascii="Times New Roman" w:eastAsia="Times New Roman" w:hAnsi="Times New Roman"/>
        </w:rPr>
        <w:t xml:space="preserve">ри возмещении убытка износ погибшего </w:t>
      </w:r>
      <w:r w:rsidR="000448A9">
        <w:rPr>
          <w:rFonts w:ascii="Times New Roman" w:eastAsia="Times New Roman" w:hAnsi="Times New Roman"/>
        </w:rPr>
        <w:t>з</w:t>
      </w:r>
      <w:r w:rsidR="000448A9" w:rsidRPr="009C1E4F">
        <w:rPr>
          <w:rFonts w:ascii="Times New Roman" w:eastAsia="Times New Roman" w:hAnsi="Times New Roman"/>
        </w:rPr>
        <w:t xml:space="preserve">астрахованного </w:t>
      </w:r>
      <w:r w:rsidR="000A3802" w:rsidRPr="009C1E4F">
        <w:rPr>
          <w:rFonts w:ascii="Times New Roman" w:eastAsia="Times New Roman" w:hAnsi="Times New Roman"/>
        </w:rPr>
        <w:t>имущества не учитывается.</w:t>
      </w:r>
    </w:p>
    <w:p w:rsidR="00CA18B1" w:rsidRPr="00CA18B1" w:rsidRDefault="00634815" w:rsidP="00CA18B1">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 xml:space="preserve">В случае </w:t>
      </w:r>
      <w:r w:rsidR="009E698C">
        <w:rPr>
          <w:rFonts w:ascii="Times New Roman" w:eastAsia="Times New Roman" w:hAnsi="Times New Roman"/>
        </w:rPr>
        <w:t xml:space="preserve">замены поврежденного (утраченного) оборудования на новое другого типа (более совершенное) определение суммы страхового возмещения осуществляется </w:t>
      </w:r>
      <w:r w:rsidR="00D57F74">
        <w:rPr>
          <w:rFonts w:ascii="Times New Roman" w:eastAsia="Times New Roman" w:hAnsi="Times New Roman"/>
        </w:rPr>
        <w:t xml:space="preserve">Страховщиком либо </w:t>
      </w:r>
      <w:r w:rsidR="009E698C">
        <w:rPr>
          <w:rFonts w:ascii="Times New Roman" w:eastAsia="Times New Roman" w:hAnsi="Times New Roman"/>
        </w:rPr>
        <w:t>Аварийным комиссаром. Расходы по оплате услуг Аварийного комиссара несет Страховщик.</w:t>
      </w:r>
      <w:r w:rsidR="00CA18B1" w:rsidRPr="00CA18B1">
        <w:rPr>
          <w:rFonts w:ascii="Times New Roman" w:eastAsia="Times New Roman" w:hAnsi="Times New Roman"/>
        </w:rPr>
        <w:t xml:space="preserve"> </w:t>
      </w:r>
      <w:r w:rsidR="00C71B89">
        <w:rPr>
          <w:rFonts w:ascii="Times New Roman" w:eastAsia="Times New Roman" w:hAnsi="Times New Roman"/>
        </w:rPr>
        <w:t>П</w:t>
      </w:r>
      <w:r w:rsidR="00CA18B1" w:rsidRPr="00082E8D">
        <w:rPr>
          <w:rFonts w:ascii="Times New Roman" w:eastAsia="Times New Roman" w:hAnsi="Times New Roman"/>
        </w:rPr>
        <w:t>ри возмещении убытка износ поврежденного Застрахованного имущества и износ заменяемых частей, узлов и агрегатов не учитывается.</w:t>
      </w:r>
    </w:p>
    <w:p w:rsidR="00CA18B1" w:rsidRPr="00CA18B1" w:rsidRDefault="000A3802" w:rsidP="00CA18B1">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r w:rsidRPr="009C1E4F">
        <w:rPr>
          <w:rFonts w:ascii="Times New Roman" w:eastAsia="Times New Roman" w:hAnsi="Times New Roman"/>
        </w:rPr>
        <w:t xml:space="preserve">В случае частичного повреждения </w:t>
      </w:r>
      <w:r w:rsidR="009E698C">
        <w:rPr>
          <w:rFonts w:ascii="Times New Roman" w:eastAsia="Times New Roman" w:hAnsi="Times New Roman"/>
        </w:rPr>
        <w:t>з</w:t>
      </w:r>
      <w:r w:rsidRPr="009C1E4F">
        <w:rPr>
          <w:rFonts w:ascii="Times New Roman" w:eastAsia="Times New Roman" w:hAnsi="Times New Roman"/>
        </w:rPr>
        <w:t>астрахованного имущества возмещению подлеж</w:t>
      </w:r>
      <w:r w:rsidR="000B5239">
        <w:rPr>
          <w:rFonts w:ascii="Times New Roman" w:eastAsia="Times New Roman" w:hAnsi="Times New Roman"/>
        </w:rPr>
        <w:t>и</w:t>
      </w:r>
      <w:r w:rsidRPr="009C1E4F">
        <w:rPr>
          <w:rFonts w:ascii="Times New Roman" w:eastAsia="Times New Roman" w:hAnsi="Times New Roman"/>
        </w:rPr>
        <w:t>т</w:t>
      </w:r>
      <w:r w:rsidR="007448C2">
        <w:rPr>
          <w:rFonts w:ascii="Times New Roman" w:eastAsia="Times New Roman" w:hAnsi="Times New Roman"/>
        </w:rPr>
        <w:t xml:space="preserve"> </w:t>
      </w:r>
      <w:r w:rsidR="000B5239" w:rsidRPr="009C1E4F">
        <w:rPr>
          <w:rFonts w:ascii="Times New Roman" w:eastAsia="Times New Roman" w:hAnsi="Times New Roman"/>
        </w:rPr>
        <w:t xml:space="preserve">полная </w:t>
      </w:r>
      <w:r w:rsidR="000B5239">
        <w:rPr>
          <w:rFonts w:ascii="Times New Roman" w:eastAsia="Times New Roman" w:hAnsi="Times New Roman"/>
        </w:rPr>
        <w:t>сумма затрат</w:t>
      </w:r>
      <w:r w:rsidR="005264A1">
        <w:rPr>
          <w:rFonts w:ascii="Times New Roman" w:eastAsia="Times New Roman" w:hAnsi="Times New Roman"/>
        </w:rPr>
        <w:t xml:space="preserve">, понесенных </w:t>
      </w:r>
      <w:r w:rsidR="000B5239">
        <w:rPr>
          <w:rFonts w:ascii="Times New Roman" w:eastAsia="Times New Roman" w:hAnsi="Times New Roman"/>
        </w:rPr>
        <w:t>Страховател</w:t>
      </w:r>
      <w:r w:rsidR="005264A1">
        <w:rPr>
          <w:rFonts w:ascii="Times New Roman" w:eastAsia="Times New Roman" w:hAnsi="Times New Roman"/>
        </w:rPr>
        <w:t>ем</w:t>
      </w:r>
      <w:r w:rsidR="000B5239">
        <w:rPr>
          <w:rFonts w:ascii="Times New Roman" w:eastAsia="Times New Roman" w:hAnsi="Times New Roman"/>
        </w:rPr>
        <w:t xml:space="preserve"> на создание функционально-аналогичного объекта, обладающего сопоставимыми полезными свойствами</w:t>
      </w:r>
      <w:r w:rsidR="00E93BB4">
        <w:rPr>
          <w:rFonts w:ascii="Times New Roman" w:eastAsia="Times New Roman" w:hAnsi="Times New Roman"/>
        </w:rPr>
        <w:t xml:space="preserve"> в размере не превышающем страховую сумму имущества</w:t>
      </w:r>
      <w:r w:rsidR="000B5239">
        <w:rPr>
          <w:rFonts w:ascii="Times New Roman" w:eastAsia="Times New Roman" w:hAnsi="Times New Roman"/>
        </w:rPr>
        <w:t>, с применением современных конс</w:t>
      </w:r>
      <w:r w:rsidR="005264A1">
        <w:rPr>
          <w:rFonts w:ascii="Times New Roman" w:eastAsia="Times New Roman" w:hAnsi="Times New Roman"/>
        </w:rPr>
        <w:t>труктивных решений и материалов</w:t>
      </w:r>
      <w:r w:rsidR="00F06470" w:rsidRPr="00F06470">
        <w:rPr>
          <w:rFonts w:ascii="Times New Roman" w:eastAsia="Times New Roman" w:hAnsi="Times New Roman"/>
        </w:rPr>
        <w:t xml:space="preserve"> </w:t>
      </w:r>
      <w:r w:rsidR="00F06470">
        <w:rPr>
          <w:rFonts w:ascii="Times New Roman" w:eastAsia="Times New Roman" w:hAnsi="Times New Roman"/>
        </w:rPr>
        <w:t>в рыночных ценах, сложившихся в соответствующем регионе и существующих на дату наступления страхового случая</w:t>
      </w:r>
      <w:r w:rsidR="00082D63">
        <w:rPr>
          <w:rFonts w:ascii="Times New Roman" w:eastAsia="Times New Roman" w:hAnsi="Times New Roman"/>
        </w:rPr>
        <w:t>.</w:t>
      </w:r>
      <w:r w:rsidR="000B5239">
        <w:rPr>
          <w:rFonts w:ascii="Times New Roman" w:eastAsia="Times New Roman" w:hAnsi="Times New Roman"/>
        </w:rPr>
        <w:t xml:space="preserve"> </w:t>
      </w:r>
      <w:r w:rsidR="00C71B89">
        <w:rPr>
          <w:rFonts w:ascii="Times New Roman" w:eastAsia="Times New Roman" w:hAnsi="Times New Roman"/>
        </w:rPr>
        <w:t>П</w:t>
      </w:r>
      <w:r w:rsidR="00CA18B1" w:rsidRPr="00082E8D">
        <w:rPr>
          <w:rFonts w:ascii="Times New Roman" w:eastAsia="Times New Roman" w:hAnsi="Times New Roman"/>
        </w:rPr>
        <w:t xml:space="preserve">ри возмещении убытка износ поврежденного Застрахованного имущества и износ заменяемых частей, узлов и агрегатов не </w:t>
      </w:r>
      <w:r w:rsidR="00CA18B1" w:rsidRPr="00082E8D">
        <w:rPr>
          <w:rFonts w:ascii="Times New Roman" w:eastAsia="Times New Roman" w:hAnsi="Times New Roman"/>
        </w:rPr>
        <w:lastRenderedPageBreak/>
        <w:t>учитывается.</w:t>
      </w:r>
    </w:p>
    <w:p w:rsidR="00CA18B1" w:rsidRDefault="00CA18B1" w:rsidP="00CD4BF7">
      <w:pPr>
        <w:pStyle w:val="aff2"/>
        <w:widowControl w:val="0"/>
        <w:numPr>
          <w:ilvl w:val="3"/>
          <w:numId w:val="41"/>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Расходы на восстановление поврежденного (утраченного) имущества включают:</w:t>
      </w:r>
    </w:p>
    <w:p w:rsidR="00B7380C" w:rsidRDefault="000B52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proofErr w:type="gramStart"/>
      <w:r w:rsidRPr="00B7380C">
        <w:rPr>
          <w:rFonts w:ascii="Times New Roman" w:hAnsi="Times New Roman"/>
          <w:color w:val="000000"/>
        </w:rPr>
        <w:t xml:space="preserve">Расходы на приобретение материалов, запасных частей, </w:t>
      </w:r>
      <w:r w:rsidR="00B7380C" w:rsidRPr="00B7380C">
        <w:rPr>
          <w:rFonts w:ascii="Times New Roman" w:hAnsi="Times New Roman"/>
          <w:color w:val="000000"/>
        </w:rPr>
        <w:t xml:space="preserve">деталей, </w:t>
      </w:r>
      <w:r w:rsidRPr="00B7380C">
        <w:rPr>
          <w:rFonts w:ascii="Times New Roman" w:hAnsi="Times New Roman"/>
          <w:color w:val="000000"/>
        </w:rPr>
        <w:t>блоков,</w:t>
      </w:r>
      <w:r w:rsidR="00B7380C" w:rsidRPr="00B7380C">
        <w:rPr>
          <w:rFonts w:ascii="Times New Roman" w:hAnsi="Times New Roman"/>
          <w:color w:val="000000"/>
        </w:rPr>
        <w:t xml:space="preserve"> узлов,</w:t>
      </w:r>
      <w:r w:rsidRPr="00B7380C">
        <w:rPr>
          <w:rFonts w:ascii="Times New Roman" w:hAnsi="Times New Roman"/>
          <w:color w:val="000000"/>
        </w:rPr>
        <w:t xml:space="preserve"> агрегатов,</w:t>
      </w:r>
      <w:r w:rsidR="00E93BB4">
        <w:rPr>
          <w:rFonts w:ascii="Times New Roman" w:hAnsi="Times New Roman"/>
          <w:color w:val="000000"/>
        </w:rPr>
        <w:t xml:space="preserve"> аналогичных погибшим, разрушенным или поврежденным,</w:t>
      </w:r>
      <w:r w:rsidRPr="00B7380C">
        <w:rPr>
          <w:rFonts w:ascii="Times New Roman" w:hAnsi="Times New Roman"/>
          <w:color w:val="000000"/>
        </w:rPr>
        <w:t xml:space="preserve"> </w:t>
      </w:r>
      <w:r w:rsidR="00B7380C" w:rsidRPr="00C546ED">
        <w:rPr>
          <w:rFonts w:ascii="Times New Roman" w:eastAsia="Times New Roman" w:hAnsi="Times New Roman"/>
        </w:rPr>
        <w:t xml:space="preserve">необходимых для проведения ремонта (восстановления) поврежденного </w:t>
      </w:r>
      <w:r w:rsidR="00B7380C">
        <w:rPr>
          <w:rFonts w:ascii="Times New Roman" w:eastAsia="Times New Roman" w:hAnsi="Times New Roman"/>
        </w:rPr>
        <w:t>з</w:t>
      </w:r>
      <w:r w:rsidR="00B7380C" w:rsidRPr="00C546ED">
        <w:rPr>
          <w:rFonts w:ascii="Times New Roman" w:eastAsia="Times New Roman" w:hAnsi="Times New Roman"/>
        </w:rPr>
        <w:t>астрахованного имущества</w:t>
      </w:r>
      <w:r w:rsidR="00B7380C">
        <w:rPr>
          <w:rFonts w:ascii="Times New Roman" w:eastAsia="Times New Roman" w:hAnsi="Times New Roman"/>
        </w:rPr>
        <w:t>;</w:t>
      </w:r>
      <w:r w:rsidR="00B7380C" w:rsidRPr="00B7380C">
        <w:rPr>
          <w:rFonts w:ascii="Times New Roman" w:hAnsi="Times New Roman"/>
          <w:color w:val="000000"/>
        </w:rPr>
        <w:t xml:space="preserve"> </w:t>
      </w:r>
      <w:proofErr w:type="gramEnd"/>
    </w:p>
    <w:p w:rsidR="000B5239" w:rsidRPr="00B7380C" w:rsidRDefault="000B52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B7380C">
        <w:rPr>
          <w:rFonts w:ascii="Times New Roman" w:hAnsi="Times New Roman"/>
          <w:color w:val="000000"/>
        </w:rPr>
        <w:t xml:space="preserve">Расходы по подготовке поврежденного имущества к ремонту, включая стоимость разработки документации, специально необходимой для проведения ремонта, работ по демонтажу и утилизацию погибших, разрушенных или поврежденных частей, узлов, деталей и агрегатов и расчистку территории от обломков и </w:t>
      </w:r>
      <w:proofErr w:type="gramStart"/>
      <w:r w:rsidRPr="00B7380C">
        <w:rPr>
          <w:rFonts w:ascii="Times New Roman" w:hAnsi="Times New Roman"/>
          <w:color w:val="000000"/>
        </w:rPr>
        <w:t>остатков погибшего</w:t>
      </w:r>
      <w:proofErr w:type="gramEnd"/>
      <w:r w:rsidRPr="00B7380C">
        <w:rPr>
          <w:rFonts w:ascii="Times New Roman" w:hAnsi="Times New Roman"/>
          <w:color w:val="000000"/>
        </w:rPr>
        <w:t xml:space="preserve"> (поврежденного) имущества;</w:t>
      </w:r>
    </w:p>
    <w:p w:rsidR="000B5239" w:rsidRPr="000B5239" w:rsidRDefault="000B52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Pr="000B5239">
        <w:rPr>
          <w:rFonts w:ascii="Times New Roman" w:hAnsi="Times New Roman"/>
          <w:color w:val="000000"/>
        </w:rPr>
        <w:t>асходы на проведение ремонта поврежденных узлов, деталей и агрегатов поврежденного имущества, на монтаж вновь приобретенных или отремонтированных узлов, деталей и агрегатов без учета затрат на временную установку их заместителей;</w:t>
      </w:r>
    </w:p>
    <w:p w:rsidR="00B7380C" w:rsidRDefault="000B52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Pr="000B5239">
        <w:rPr>
          <w:rFonts w:ascii="Times New Roman" w:hAnsi="Times New Roman"/>
          <w:color w:val="000000"/>
        </w:rPr>
        <w:t xml:space="preserve">асходы на проведение пуско-наладочных работ и необходимые испытания; на доставку и транспортировку к месту выполнения ремонта поврежденного имущества запасных частей, грузов и материалов, ремонтной или строительной техники; </w:t>
      </w:r>
    </w:p>
    <w:p w:rsidR="000B5239" w:rsidRPr="000B5239" w:rsidRDefault="00B7380C"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 xml:space="preserve">Расходы </w:t>
      </w:r>
      <w:r w:rsidR="000B5239" w:rsidRPr="000B5239">
        <w:rPr>
          <w:rFonts w:ascii="Times New Roman" w:hAnsi="Times New Roman"/>
          <w:color w:val="000000"/>
        </w:rPr>
        <w:t>на поиск повреждения</w:t>
      </w:r>
      <w:r w:rsidR="00A519A3">
        <w:rPr>
          <w:rFonts w:ascii="Times New Roman" w:hAnsi="Times New Roman"/>
          <w:color w:val="000000"/>
        </w:rPr>
        <w:t>, в том числе с применением средств авиационной техники</w:t>
      </w:r>
      <w:r w:rsidR="000B5239" w:rsidRPr="000B5239">
        <w:rPr>
          <w:rFonts w:ascii="Times New Roman" w:hAnsi="Times New Roman"/>
          <w:color w:val="000000"/>
        </w:rPr>
        <w:t>;</w:t>
      </w:r>
    </w:p>
    <w:p w:rsidR="009F5805" w:rsidRDefault="00A519A3"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К</w:t>
      </w:r>
      <w:r w:rsidR="000B5239" w:rsidRPr="000B5239">
        <w:rPr>
          <w:rFonts w:ascii="Times New Roman" w:hAnsi="Times New Roman"/>
          <w:color w:val="000000"/>
        </w:rPr>
        <w:t xml:space="preserve">омандировочные расходы персонала Страхователя, </w:t>
      </w:r>
      <w:r w:rsidR="0020447F">
        <w:rPr>
          <w:rFonts w:ascii="Times New Roman" w:hAnsi="Times New Roman"/>
          <w:color w:val="000000"/>
        </w:rPr>
        <w:t>возникающие при выполнении любых работ, связанных со страховым событием</w:t>
      </w:r>
      <w:r w:rsidR="000B5239" w:rsidRPr="000B5239">
        <w:rPr>
          <w:rFonts w:ascii="Times New Roman" w:hAnsi="Times New Roman"/>
          <w:color w:val="000000"/>
        </w:rPr>
        <w:t xml:space="preserve">; </w:t>
      </w:r>
    </w:p>
    <w:p w:rsidR="009F5805" w:rsidRPr="005264A1" w:rsidRDefault="000B52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5264A1">
        <w:rPr>
          <w:rFonts w:ascii="Times New Roman" w:hAnsi="Times New Roman"/>
          <w:color w:val="000000"/>
        </w:rPr>
        <w:t xml:space="preserve">Расходы, которые Страхователь произвел при наступлении страхового случая для </w:t>
      </w:r>
      <w:r w:rsidR="00B7380C" w:rsidRPr="005264A1">
        <w:rPr>
          <w:rFonts w:ascii="Times New Roman" w:hAnsi="Times New Roman"/>
          <w:color w:val="000000"/>
        </w:rPr>
        <w:t>уменьшения размера ущерба</w:t>
      </w:r>
      <w:r w:rsidR="00747395" w:rsidRPr="00747395">
        <w:rPr>
          <w:rFonts w:ascii="Times New Roman" w:hAnsi="Times New Roman"/>
          <w:color w:val="000000"/>
        </w:rPr>
        <w:t xml:space="preserve"> </w:t>
      </w:r>
      <w:r w:rsidR="00747395" w:rsidRPr="00722D5F">
        <w:rPr>
          <w:rFonts w:ascii="Times New Roman" w:hAnsi="Times New Roman"/>
          <w:color w:val="000000"/>
        </w:rPr>
        <w:t>или предотвращения его дальнейшего развития</w:t>
      </w:r>
      <w:r w:rsidR="009F5805" w:rsidRPr="005264A1">
        <w:rPr>
          <w:rFonts w:ascii="Times New Roman" w:hAnsi="Times New Roman"/>
          <w:color w:val="000000"/>
        </w:rPr>
        <w:t xml:space="preserve">, </w:t>
      </w:r>
      <w:r w:rsidR="009F5805" w:rsidRPr="00FE5779">
        <w:rPr>
          <w:rFonts w:ascii="Times New Roman" w:hAnsi="Times New Roman"/>
          <w:color w:val="000000"/>
        </w:rPr>
        <w:t xml:space="preserve">в том числе </w:t>
      </w:r>
      <w:r w:rsidR="009F5805" w:rsidRPr="00CD4BF7">
        <w:rPr>
          <w:rFonts w:ascii="Times New Roman" w:hAnsi="Times New Roman"/>
          <w:color w:val="000000"/>
        </w:rPr>
        <w:t>расходы, понесенные Страхователем в ходе обоснованных и необходимых действий для временной защиты и сохранения застрахованного имущества;</w:t>
      </w:r>
    </w:p>
    <w:p w:rsidR="000B5239" w:rsidRPr="000B5239" w:rsidRDefault="000B52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Pr="000B5239">
        <w:rPr>
          <w:rFonts w:ascii="Times New Roman" w:hAnsi="Times New Roman"/>
          <w:color w:val="000000"/>
        </w:rPr>
        <w:t xml:space="preserve">асходы на удаление </w:t>
      </w:r>
      <w:r w:rsidR="0020447F">
        <w:rPr>
          <w:rFonts w:ascii="Times New Roman" w:hAnsi="Times New Roman"/>
          <w:color w:val="000000"/>
        </w:rPr>
        <w:t xml:space="preserve">и утилизацию обломков и </w:t>
      </w:r>
      <w:r w:rsidRPr="000B5239">
        <w:rPr>
          <w:rFonts w:ascii="Times New Roman" w:hAnsi="Times New Roman"/>
          <w:color w:val="000000"/>
        </w:rPr>
        <w:t>мусора, образовавшегося в результате наступления страхового случая, включая целесообразное разрушение</w:t>
      </w:r>
      <w:r w:rsidR="000448A9">
        <w:rPr>
          <w:rFonts w:ascii="Times New Roman" w:hAnsi="Times New Roman"/>
          <w:color w:val="000000"/>
        </w:rPr>
        <w:t xml:space="preserve"> </w:t>
      </w:r>
      <w:r w:rsidRPr="000B5239">
        <w:rPr>
          <w:rFonts w:ascii="Times New Roman" w:hAnsi="Times New Roman"/>
          <w:color w:val="000000"/>
        </w:rPr>
        <w:t xml:space="preserve">поврежденных объектов, </w:t>
      </w:r>
      <w:r w:rsidR="0020447F">
        <w:rPr>
          <w:rFonts w:ascii="Times New Roman" w:hAnsi="Times New Roman"/>
          <w:color w:val="000000"/>
        </w:rPr>
        <w:t xml:space="preserve">транспортировку обломков и мусора </w:t>
      </w:r>
      <w:r w:rsidRPr="000B5239">
        <w:rPr>
          <w:rFonts w:ascii="Times New Roman" w:hAnsi="Times New Roman"/>
          <w:color w:val="000000"/>
        </w:rPr>
        <w:t>на ближайшую свалку,  их</w:t>
      </w:r>
      <w:r w:rsidR="00082E8D">
        <w:rPr>
          <w:rFonts w:ascii="Times New Roman" w:hAnsi="Times New Roman"/>
          <w:color w:val="000000"/>
        </w:rPr>
        <w:t xml:space="preserve"> </w:t>
      </w:r>
      <w:r w:rsidRPr="000B5239">
        <w:rPr>
          <w:rFonts w:ascii="Times New Roman" w:hAnsi="Times New Roman"/>
          <w:color w:val="000000"/>
        </w:rPr>
        <w:t>захоронение/уничтожение/сжигание/</w:t>
      </w:r>
      <w:r w:rsidR="00082E8D">
        <w:rPr>
          <w:rFonts w:ascii="Times New Roman" w:hAnsi="Times New Roman"/>
          <w:color w:val="000000"/>
        </w:rPr>
        <w:t xml:space="preserve"> </w:t>
      </w:r>
      <w:r w:rsidRPr="000B5239">
        <w:rPr>
          <w:rFonts w:ascii="Times New Roman" w:hAnsi="Times New Roman"/>
          <w:color w:val="000000"/>
        </w:rPr>
        <w:t>утилизацию (расходы на устранение мусора и разрушений);</w:t>
      </w:r>
    </w:p>
    <w:p w:rsidR="000B5239" w:rsidRDefault="00082E8D"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000B5239" w:rsidRPr="000B5239">
        <w:rPr>
          <w:rFonts w:ascii="Times New Roman" w:hAnsi="Times New Roman"/>
          <w:color w:val="000000"/>
        </w:rPr>
        <w:t>асходы, которые необходимо произвести в процессе восстановления застрахованного имущества или монтажа нового имущества, для того, чтобы демонтировать, переместить или защитить другое имущество (расходы на удаление и защиту);</w:t>
      </w:r>
    </w:p>
    <w:p w:rsidR="00685B67" w:rsidRPr="000B5239" w:rsidRDefault="00685B67" w:rsidP="00685B6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722D5F">
        <w:rPr>
          <w:rFonts w:ascii="Times New Roman" w:hAnsi="Times New Roman"/>
          <w:color w:val="000000"/>
        </w:rPr>
        <w:t>Расходы, связанные с временным перемещением (ограничением прав использования) и/или повреждением или уничтожением имущества третьих лиц, в случае если без таких действий невозможно восстановление поврежденного и/или уничтоженного имущества Страхователя. К таким действиям, в том числе, относятся действия, связанные с рекультивацией земель и территорий, а также их благоустройство в местах прокладки кабельных линий после окончания аварийно-восстановительных работ такой линии</w:t>
      </w:r>
      <w:r>
        <w:rPr>
          <w:rFonts w:ascii="Times New Roman" w:hAnsi="Times New Roman"/>
          <w:color w:val="000000"/>
        </w:rPr>
        <w:t>;</w:t>
      </w:r>
    </w:p>
    <w:p w:rsidR="000B5239" w:rsidRPr="000B5239" w:rsidRDefault="00082E8D"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Д</w:t>
      </w:r>
      <w:r w:rsidR="000B5239" w:rsidRPr="000B5239">
        <w:rPr>
          <w:rFonts w:ascii="Times New Roman" w:hAnsi="Times New Roman"/>
          <w:color w:val="000000"/>
        </w:rPr>
        <w:t>ополнительные расходы на оплату работ по ремонту поврежденного имущества в сверхурочное время, ночное время, в официальные праздники и/или выходные дни, а также транспортн</w:t>
      </w:r>
      <w:r w:rsidR="005018F9">
        <w:rPr>
          <w:rFonts w:ascii="Times New Roman" w:hAnsi="Times New Roman"/>
          <w:color w:val="000000"/>
        </w:rPr>
        <w:t xml:space="preserve">ые </w:t>
      </w:r>
      <w:r w:rsidR="000B5239" w:rsidRPr="000B5239">
        <w:rPr>
          <w:rFonts w:ascii="Times New Roman" w:hAnsi="Times New Roman"/>
          <w:color w:val="000000"/>
        </w:rPr>
        <w:t>расходы, вызванные срочностью проведения ремонтных работ;</w:t>
      </w:r>
    </w:p>
    <w:p w:rsidR="00082E8D" w:rsidRDefault="00082E8D"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524D87">
        <w:rPr>
          <w:rFonts w:ascii="Times New Roman" w:hAnsi="Times New Roman"/>
          <w:color w:val="000000"/>
        </w:rPr>
        <w:t>Р</w:t>
      </w:r>
      <w:r w:rsidR="000B5239" w:rsidRPr="00524D87">
        <w:rPr>
          <w:rFonts w:ascii="Times New Roman" w:hAnsi="Times New Roman"/>
          <w:color w:val="000000"/>
        </w:rPr>
        <w:t>асходы, связанные с оплатой справок из компетентных органов, подтверждающих факт и причину наступления страхового случая;</w:t>
      </w:r>
    </w:p>
    <w:p w:rsidR="00685B67" w:rsidRPr="00524D87" w:rsidRDefault="00685B67"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685B67">
        <w:rPr>
          <w:rFonts w:ascii="Times New Roman" w:hAnsi="Times New Roman"/>
          <w:color w:val="000000"/>
        </w:rPr>
        <w:lastRenderedPageBreak/>
        <w:t>Расходы, предварительно согласованные со Страховщиком и связанные с обеспечением охраны имущества от кражи или расхищения во время или непосредственно после страхового случая, в том числе с привлечением правоохранительных органов, профильных организаций, а также с привлечением организаций для выполнения охранных мероприятий</w:t>
      </w:r>
      <w:r>
        <w:rPr>
          <w:rFonts w:ascii="Times New Roman" w:hAnsi="Times New Roman"/>
          <w:color w:val="000000"/>
        </w:rPr>
        <w:t>;</w:t>
      </w:r>
    </w:p>
    <w:p w:rsidR="00FE5779" w:rsidRPr="00524D87" w:rsidRDefault="00FE577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proofErr w:type="gramStart"/>
      <w:r w:rsidRPr="00524D87">
        <w:rPr>
          <w:rFonts w:ascii="Times New Roman" w:hAnsi="Times New Roman"/>
          <w:color w:val="000000"/>
        </w:rPr>
        <w:t>Расходы на приобретение материалов и оборудования, заготовительно-складские расходы, расходы на заработную плату персонала</w:t>
      </w:r>
      <w:r w:rsidR="005018F9" w:rsidRPr="00524D87">
        <w:rPr>
          <w:rFonts w:ascii="Times New Roman" w:hAnsi="Times New Roman"/>
          <w:color w:val="000000"/>
        </w:rPr>
        <w:t xml:space="preserve"> </w:t>
      </w:r>
      <w:r w:rsidRPr="00524D87">
        <w:rPr>
          <w:rFonts w:ascii="Times New Roman" w:hAnsi="Times New Roman"/>
          <w:color w:val="000000"/>
        </w:rPr>
        <w:t xml:space="preserve"> участвующего в организации и проведении аварийного ремонта поврежденных объектов, в том числе в пределах нормальной продолжительности рабочего времени, расходы по эксплуатации машин и механизмов</w:t>
      </w:r>
      <w:r w:rsidR="005018F9" w:rsidRPr="00524D87">
        <w:rPr>
          <w:rFonts w:ascii="Times New Roman" w:hAnsi="Times New Roman"/>
          <w:color w:val="000000"/>
        </w:rPr>
        <w:t xml:space="preserve"> в </w:t>
      </w:r>
      <w:proofErr w:type="spellStart"/>
      <w:r w:rsidR="005018F9" w:rsidRPr="00524D87">
        <w:rPr>
          <w:rFonts w:ascii="Times New Roman" w:hAnsi="Times New Roman"/>
          <w:color w:val="000000"/>
        </w:rPr>
        <w:t>т.ч</w:t>
      </w:r>
      <w:proofErr w:type="spellEnd"/>
      <w:r w:rsidR="005018F9" w:rsidRPr="00524D87">
        <w:rPr>
          <w:rFonts w:ascii="Times New Roman" w:hAnsi="Times New Roman"/>
          <w:color w:val="000000"/>
        </w:rPr>
        <w:t xml:space="preserve">. транспортно-заготовительные расходы, </w:t>
      </w:r>
      <w:r w:rsidRPr="00524D87">
        <w:rPr>
          <w:rFonts w:ascii="Times New Roman" w:hAnsi="Times New Roman"/>
          <w:color w:val="000000"/>
        </w:rPr>
        <w:t>накладные расходы</w:t>
      </w:r>
      <w:r w:rsidR="005A0A79" w:rsidRPr="00524D87">
        <w:rPr>
          <w:rFonts w:ascii="Times New Roman" w:hAnsi="Times New Roman"/>
          <w:color w:val="000000"/>
        </w:rPr>
        <w:t xml:space="preserve"> в размере 12%</w:t>
      </w:r>
      <w:r w:rsidR="00515610" w:rsidRPr="00524D87">
        <w:rPr>
          <w:rFonts w:ascii="Times New Roman" w:hAnsi="Times New Roman"/>
          <w:color w:val="000000"/>
        </w:rPr>
        <w:t xml:space="preserve"> от возмещаемых Страховщиком восстановительных расходов Страхователя, расходы на питание</w:t>
      </w:r>
      <w:r w:rsidR="005A0A79" w:rsidRPr="00524D87">
        <w:rPr>
          <w:rFonts w:ascii="Times New Roman" w:hAnsi="Times New Roman"/>
          <w:color w:val="000000"/>
        </w:rPr>
        <w:t xml:space="preserve"> </w:t>
      </w:r>
      <w:r w:rsidRPr="00524D87">
        <w:rPr>
          <w:rFonts w:ascii="Times New Roman" w:hAnsi="Times New Roman"/>
          <w:color w:val="000000"/>
        </w:rPr>
        <w:t>и т.п.</w:t>
      </w:r>
      <w:proofErr w:type="gramEnd"/>
      <w:r w:rsidRPr="00524D87">
        <w:rPr>
          <w:rFonts w:ascii="Times New Roman" w:hAnsi="Times New Roman"/>
          <w:color w:val="000000"/>
        </w:rPr>
        <w:t xml:space="preserve"> В расчет трудозатрат включаются северные </w:t>
      </w:r>
      <w:r w:rsidR="00CD2787">
        <w:rPr>
          <w:rFonts w:ascii="Times New Roman" w:hAnsi="Times New Roman"/>
          <w:color w:val="000000"/>
        </w:rPr>
        <w:t xml:space="preserve">надбавки, районные коэффициенты, </w:t>
      </w:r>
      <w:r w:rsidR="000C5456" w:rsidRPr="000C5456">
        <w:rPr>
          <w:rFonts w:ascii="Times New Roman" w:hAnsi="Times New Roman"/>
          <w:color w:val="000000"/>
        </w:rPr>
        <w:t>страховые взносы с фонда заработной платы</w:t>
      </w:r>
      <w:r w:rsidR="00CD2787">
        <w:rPr>
          <w:rFonts w:ascii="Times New Roman" w:hAnsi="Times New Roman"/>
          <w:color w:val="000000"/>
        </w:rPr>
        <w:t xml:space="preserve"> </w:t>
      </w:r>
      <w:r w:rsidRPr="00524D87">
        <w:rPr>
          <w:rFonts w:ascii="Times New Roman" w:hAnsi="Times New Roman"/>
          <w:color w:val="000000"/>
        </w:rPr>
        <w:t xml:space="preserve">и иные надбавки, обязательные к применению в соответствии с </w:t>
      </w:r>
      <w:proofErr w:type="gramStart"/>
      <w:r w:rsidRPr="00524D87">
        <w:rPr>
          <w:rFonts w:ascii="Times New Roman" w:hAnsi="Times New Roman"/>
          <w:color w:val="000000"/>
        </w:rPr>
        <w:t>действующим</w:t>
      </w:r>
      <w:proofErr w:type="gramEnd"/>
      <w:r w:rsidRPr="00524D87">
        <w:rPr>
          <w:rFonts w:ascii="Times New Roman" w:hAnsi="Times New Roman"/>
          <w:color w:val="000000"/>
        </w:rPr>
        <w:t xml:space="preserve"> на момент восстановления имущества нормативно-правовыми документами;</w:t>
      </w:r>
    </w:p>
    <w:p w:rsidR="00082E8D" w:rsidRDefault="00082E8D"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524D87">
        <w:rPr>
          <w:rFonts w:ascii="Times New Roman" w:hAnsi="Times New Roman"/>
          <w:color w:val="000000"/>
        </w:rPr>
        <w:t>Р</w:t>
      </w:r>
      <w:r w:rsidR="000B5239" w:rsidRPr="00524D87">
        <w:rPr>
          <w:rFonts w:ascii="Times New Roman" w:hAnsi="Times New Roman"/>
          <w:color w:val="000000"/>
        </w:rPr>
        <w:t>асходы, вызванные изменением норм и стандартов строительства, в том числе норм и стандартов Страхователя, а также норм и стандартов организаций и объединений в которых состоит Страхователь, по сравнению с нормами и стандартами, существовавшими</w:t>
      </w:r>
      <w:r w:rsidR="000B5239" w:rsidRPr="00082E8D">
        <w:rPr>
          <w:rFonts w:ascii="Times New Roman" w:hAnsi="Times New Roman"/>
          <w:color w:val="000000"/>
        </w:rPr>
        <w:t xml:space="preserve"> на момент введения зда</w:t>
      </w:r>
      <w:r w:rsidR="00FE5779">
        <w:rPr>
          <w:rFonts w:ascii="Times New Roman" w:hAnsi="Times New Roman"/>
          <w:color w:val="000000"/>
        </w:rPr>
        <w:t>ния/оборудования в эксплуатацию;</w:t>
      </w:r>
    </w:p>
    <w:p w:rsidR="009F5805" w:rsidRPr="00CD4BF7" w:rsidRDefault="009F5805"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CD4BF7">
        <w:rPr>
          <w:rFonts w:ascii="Times New Roman" w:hAnsi="Times New Roman"/>
          <w:color w:val="000000"/>
        </w:rPr>
        <w:t>Обоснованные дополнительные расходы на временный ремонт или восстановление, а также дополнительные расходы по ускорению окончательного восстановления, замены или ремонта застрахованного имущества, погибшего, утраченного или поврежденного в результате страхового случая, включая затраты на сверхурочные работы и на срочные грузоперевозки или на использование других скоростных сре</w:t>
      </w:r>
      <w:proofErr w:type="gramStart"/>
      <w:r w:rsidRPr="00CD4BF7">
        <w:rPr>
          <w:rFonts w:ascii="Times New Roman" w:hAnsi="Times New Roman"/>
          <w:color w:val="000000"/>
        </w:rPr>
        <w:t>дств тр</w:t>
      </w:r>
      <w:proofErr w:type="gramEnd"/>
      <w:r w:rsidRPr="00CD4BF7">
        <w:rPr>
          <w:rFonts w:ascii="Times New Roman" w:hAnsi="Times New Roman"/>
          <w:color w:val="000000"/>
        </w:rPr>
        <w:t>анспортировки;</w:t>
      </w:r>
    </w:p>
    <w:p w:rsidR="00843A95" w:rsidRDefault="00F42D75"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CD4BF7">
        <w:rPr>
          <w:rFonts w:ascii="Times New Roman" w:hAnsi="Times New Roman"/>
          <w:color w:val="000000"/>
        </w:rPr>
        <w:t>Таможенные сборы и пошлины, а также другие обязательные платежи, которые Страхователь должен будет произвест</w:t>
      </w:r>
      <w:r w:rsidR="00843A95" w:rsidRPr="00CD4BF7">
        <w:rPr>
          <w:rFonts w:ascii="Times New Roman" w:hAnsi="Times New Roman"/>
          <w:color w:val="000000"/>
        </w:rPr>
        <w:t>и в связи с выполнением ремонта;</w:t>
      </w:r>
    </w:p>
    <w:p w:rsidR="008C12B5" w:rsidRPr="00CD4BF7" w:rsidRDefault="00682704"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008C12B5" w:rsidRPr="00CD4BF7">
        <w:rPr>
          <w:rFonts w:ascii="Times New Roman" w:hAnsi="Times New Roman"/>
          <w:color w:val="000000"/>
        </w:rPr>
        <w:t>асходы на устранение ущерба зданию в результате кражи, грабежа или разбоя, а также попытки совершения указанных деяний, произведенные на: ремонт крыши, потолка, стен, полов, дверей, замков, окон (за исключением остекленных витрин), жалюзи или решеток на здании в пределах территории страхования,</w:t>
      </w:r>
      <w:r w:rsidR="001F4193">
        <w:rPr>
          <w:rFonts w:ascii="Times New Roman" w:hAnsi="Times New Roman"/>
          <w:color w:val="000000"/>
        </w:rPr>
        <w:t xml:space="preserve"> </w:t>
      </w:r>
      <w:r w:rsidR="008C12B5" w:rsidRPr="00CD4BF7">
        <w:rPr>
          <w:rFonts w:ascii="Times New Roman" w:hAnsi="Times New Roman"/>
          <w:color w:val="000000"/>
        </w:rPr>
        <w:t>ликвидации созданных злоумышленниками проходов.</w:t>
      </w:r>
    </w:p>
    <w:p w:rsidR="00843A95" w:rsidRPr="00843A95" w:rsidRDefault="00843A95" w:rsidP="00CD4BF7">
      <w:pPr>
        <w:pStyle w:val="aff2"/>
        <w:widowControl w:val="0"/>
        <w:numPr>
          <w:ilvl w:val="4"/>
          <w:numId w:val="41"/>
        </w:numPr>
        <w:tabs>
          <w:tab w:val="left" w:pos="567"/>
          <w:tab w:val="left" w:pos="1418"/>
        </w:tabs>
        <w:spacing w:before="100"/>
        <w:ind w:left="2410" w:hanging="1134"/>
        <w:jc w:val="both"/>
        <w:rPr>
          <w:rFonts w:ascii="Times New Roman" w:hAnsi="Times New Roman"/>
        </w:rPr>
      </w:pPr>
      <w:r w:rsidRPr="00CD4BF7">
        <w:rPr>
          <w:rFonts w:ascii="Times New Roman" w:hAnsi="Times New Roman"/>
          <w:color w:val="000000"/>
        </w:rPr>
        <w:t>Расходы и издержки, целесообразно понесенные Страхователем в процессе удаления обломков, образованных частью или частями какого-либо имущества, не застрахованного</w:t>
      </w:r>
      <w:r w:rsidRPr="00843A95">
        <w:rPr>
          <w:rFonts w:ascii="Times New Roman" w:hAnsi="Times New Roman"/>
        </w:rPr>
        <w:t xml:space="preserve"> по настоящему Договору, но уничтоженного или поврежденного в результате наступления </w:t>
      </w:r>
      <w:r w:rsidR="001F4193">
        <w:rPr>
          <w:rFonts w:ascii="Times New Roman" w:hAnsi="Times New Roman"/>
        </w:rPr>
        <w:t>страхового случая</w:t>
      </w:r>
      <w:r>
        <w:rPr>
          <w:rFonts w:ascii="Times New Roman" w:hAnsi="Times New Roman"/>
        </w:rPr>
        <w:t>.</w:t>
      </w:r>
      <w:r w:rsidRPr="00843A95">
        <w:rPr>
          <w:rFonts w:ascii="Times New Roman" w:hAnsi="Times New Roman"/>
        </w:rPr>
        <w:t xml:space="preserve"> Страховщик, однако, не возмещает каких-либо расходов или издержек:</w:t>
      </w:r>
    </w:p>
    <w:p w:rsidR="00843A95" w:rsidRPr="00C546ED" w:rsidRDefault="00843A95" w:rsidP="00CD4BF7">
      <w:pPr>
        <w:tabs>
          <w:tab w:val="left" w:pos="851"/>
          <w:tab w:val="left" w:pos="1418"/>
        </w:tabs>
        <w:spacing w:after="0" w:line="240" w:lineRule="auto"/>
        <w:ind w:left="2410"/>
        <w:contextualSpacing/>
        <w:jc w:val="both"/>
        <w:rPr>
          <w:rFonts w:ascii="Times New Roman" w:eastAsia="Calibri" w:hAnsi="Times New Roman" w:cs="Times New Roman"/>
          <w:lang w:eastAsia="ru-RU"/>
        </w:rPr>
      </w:pPr>
      <w:r w:rsidRPr="00C546ED">
        <w:rPr>
          <w:rFonts w:ascii="Times New Roman" w:eastAsia="Calibri" w:hAnsi="Times New Roman" w:cs="Times New Roman"/>
          <w:lang w:eastAsia="ru-RU"/>
        </w:rPr>
        <w:t>(a) понесенных в процессе удаления обломков в каких-либо иных местах кроме тех, в которых такое имущество было уничтожено или повреждено, а также пространства, непосредственно прилегающего к таким местам;</w:t>
      </w:r>
    </w:p>
    <w:p w:rsidR="00843A95" w:rsidRDefault="00843A95" w:rsidP="00CD4BF7">
      <w:pPr>
        <w:tabs>
          <w:tab w:val="left" w:pos="851"/>
          <w:tab w:val="left" w:pos="1418"/>
        </w:tabs>
        <w:spacing w:after="0" w:line="240" w:lineRule="auto"/>
        <w:ind w:left="2410"/>
        <w:contextualSpacing/>
        <w:jc w:val="both"/>
        <w:rPr>
          <w:rFonts w:ascii="Times New Roman" w:eastAsia="Calibri" w:hAnsi="Times New Roman" w:cs="Times New Roman"/>
          <w:lang w:eastAsia="ru-RU"/>
        </w:rPr>
      </w:pPr>
      <w:r w:rsidRPr="00C546ED">
        <w:rPr>
          <w:rFonts w:ascii="Times New Roman" w:eastAsia="Calibri" w:hAnsi="Times New Roman" w:cs="Times New Roman"/>
          <w:lang w:eastAsia="ru-RU"/>
        </w:rPr>
        <w:t>(б) на обеззараживание любого имущества, незастрах</w:t>
      </w:r>
      <w:r w:rsidR="00FE5779">
        <w:rPr>
          <w:rFonts w:ascii="Times New Roman" w:eastAsia="Calibri" w:hAnsi="Times New Roman" w:cs="Times New Roman"/>
          <w:lang w:eastAsia="ru-RU"/>
        </w:rPr>
        <w:t>ованного по настоящему Договору;</w:t>
      </w:r>
    </w:p>
    <w:p w:rsidR="00F42D75" w:rsidRDefault="00F42D75"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F42D75">
        <w:rPr>
          <w:rFonts w:ascii="Times New Roman" w:hAnsi="Times New Roman"/>
          <w:color w:val="000000"/>
        </w:rPr>
        <w:t xml:space="preserve">Другие расходы, необходимые для восстановления застрахованного имущества до того рабочего состояния, в котором оно находилось непосредственно перед наступлением страхового случая с учетом </w:t>
      </w:r>
      <w:r w:rsidRPr="00F42D75">
        <w:rPr>
          <w:rFonts w:ascii="Times New Roman" w:hAnsi="Times New Roman"/>
          <w:color w:val="000000"/>
        </w:rPr>
        <w:lastRenderedPageBreak/>
        <w:t>действующих нормативно-правовых документов.</w:t>
      </w:r>
    </w:p>
    <w:p w:rsidR="003C1B39" w:rsidRPr="00CD4BF7" w:rsidRDefault="00423C84" w:rsidP="00CD4BF7">
      <w:pPr>
        <w:pStyle w:val="aff2"/>
        <w:widowControl w:val="0"/>
        <w:numPr>
          <w:ilvl w:val="3"/>
          <w:numId w:val="41"/>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 xml:space="preserve">В </w:t>
      </w:r>
      <w:r w:rsidR="003C1B39">
        <w:rPr>
          <w:rFonts w:ascii="Times New Roman" w:eastAsia="Times New Roman" w:hAnsi="Times New Roman"/>
        </w:rPr>
        <w:t>расходы</w:t>
      </w:r>
      <w:r w:rsidR="003C1B39" w:rsidRPr="003C1B39">
        <w:rPr>
          <w:rFonts w:ascii="Times New Roman" w:eastAsia="Times New Roman" w:hAnsi="Times New Roman"/>
        </w:rPr>
        <w:t xml:space="preserve"> на восстановление </w:t>
      </w:r>
      <w:r w:rsidR="003C1B39">
        <w:rPr>
          <w:rFonts w:ascii="Times New Roman" w:eastAsia="Times New Roman" w:hAnsi="Times New Roman"/>
        </w:rPr>
        <w:t xml:space="preserve">поврежденного (утраченного) </w:t>
      </w:r>
      <w:r w:rsidR="003C1B39" w:rsidRPr="003C1B39">
        <w:rPr>
          <w:rFonts w:ascii="Times New Roman" w:eastAsia="Times New Roman" w:hAnsi="Times New Roman"/>
        </w:rPr>
        <w:t>имущества не включаются:</w:t>
      </w:r>
    </w:p>
    <w:p w:rsidR="003C1B39" w:rsidRPr="003C1B39" w:rsidRDefault="003C1B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Pr="003C1B39">
        <w:rPr>
          <w:rFonts w:ascii="Times New Roman" w:hAnsi="Times New Roman"/>
          <w:color w:val="000000"/>
        </w:rPr>
        <w:t>асходы, связанные с изменениями и/или улучшением застрахованного  имущества;</w:t>
      </w:r>
    </w:p>
    <w:p w:rsidR="003C1B39" w:rsidRPr="003C1B39" w:rsidRDefault="003C1B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Pr="003C1B39">
        <w:rPr>
          <w:rFonts w:ascii="Times New Roman" w:hAnsi="Times New Roman"/>
          <w:color w:val="000000"/>
        </w:rPr>
        <w:t>асходы, вызванные временным (вспомогательным) ремонтом или  восстановлением, за исключением случаев, когда этот ремонт является частью окончательного ремонта и если в связи с ним не повышаются общие расходы по ремонту;</w:t>
      </w:r>
    </w:p>
    <w:p w:rsidR="003C1B39" w:rsidRPr="003C1B39" w:rsidRDefault="003C1B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Pr="003C1B39">
        <w:rPr>
          <w:rFonts w:ascii="Times New Roman" w:hAnsi="Times New Roman"/>
          <w:color w:val="000000"/>
        </w:rPr>
        <w:t>асходы по профилактическому обслуживанию или гарантийному ремонту застрахованного имущества, а также иные расходы по ремонту, необходимость которых не обусловлена страховым случаем;</w:t>
      </w:r>
    </w:p>
    <w:p w:rsidR="003C1B39" w:rsidRPr="00524D87" w:rsidRDefault="003C1B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Pr="003C1B39">
        <w:rPr>
          <w:rFonts w:ascii="Times New Roman" w:hAnsi="Times New Roman"/>
          <w:color w:val="000000"/>
        </w:rPr>
        <w:t>асходы, связанные с модерниз</w:t>
      </w:r>
      <w:r>
        <w:rPr>
          <w:rFonts w:ascii="Times New Roman" w:hAnsi="Times New Roman"/>
          <w:color w:val="000000"/>
        </w:rPr>
        <w:t xml:space="preserve">ацией застрахованного имущества, </w:t>
      </w:r>
      <w:r w:rsidRPr="003C1B39">
        <w:rPr>
          <w:rFonts w:ascii="Times New Roman" w:hAnsi="Times New Roman"/>
          <w:color w:val="000000"/>
        </w:rPr>
        <w:t xml:space="preserve">за исключением случаев, когда эти расходы вызваны требованиями компетентных (надзорных) органов и связаны с </w:t>
      </w:r>
      <w:r w:rsidRPr="00524D87">
        <w:rPr>
          <w:rFonts w:ascii="Times New Roman" w:hAnsi="Times New Roman"/>
          <w:color w:val="000000"/>
        </w:rPr>
        <w:t>ремонтом и восстановлением имущества</w:t>
      </w:r>
      <w:r w:rsidR="001F4193">
        <w:rPr>
          <w:rFonts w:ascii="Times New Roman" w:hAnsi="Times New Roman"/>
          <w:color w:val="000000"/>
        </w:rPr>
        <w:t>,</w:t>
      </w:r>
      <w:r w:rsidR="001F4193" w:rsidRPr="001F4193">
        <w:rPr>
          <w:rFonts w:ascii="Times New Roman" w:hAnsi="Times New Roman"/>
          <w:color w:val="000000"/>
        </w:rPr>
        <w:t xml:space="preserve"> </w:t>
      </w:r>
      <w:r w:rsidR="001F4193" w:rsidRPr="00524D87">
        <w:rPr>
          <w:rFonts w:ascii="Times New Roman" w:hAnsi="Times New Roman"/>
          <w:color w:val="000000"/>
        </w:rPr>
        <w:t>поврежденного</w:t>
      </w:r>
      <w:r w:rsidR="001F4193">
        <w:rPr>
          <w:rFonts w:ascii="Times New Roman" w:hAnsi="Times New Roman"/>
          <w:color w:val="000000"/>
        </w:rPr>
        <w:t>/уничтоженного в результате страхового случая</w:t>
      </w:r>
      <w:r w:rsidRPr="00524D87">
        <w:rPr>
          <w:rFonts w:ascii="Times New Roman" w:hAnsi="Times New Roman"/>
          <w:color w:val="000000"/>
        </w:rPr>
        <w:t>.</w:t>
      </w:r>
    </w:p>
    <w:p w:rsidR="00F42D75" w:rsidRPr="00524D87" w:rsidRDefault="00F42D75" w:rsidP="00B7380C">
      <w:pPr>
        <w:pStyle w:val="aff2"/>
        <w:widowControl w:val="0"/>
        <w:numPr>
          <w:ilvl w:val="1"/>
          <w:numId w:val="41"/>
        </w:numPr>
        <w:tabs>
          <w:tab w:val="left" w:pos="567"/>
          <w:tab w:val="left" w:pos="1418"/>
        </w:tabs>
        <w:spacing w:before="100"/>
        <w:ind w:left="567" w:hanging="567"/>
        <w:jc w:val="both"/>
        <w:rPr>
          <w:rFonts w:ascii="Times New Roman" w:eastAsia="Times New Roman" w:hAnsi="Times New Roman"/>
        </w:rPr>
      </w:pPr>
      <w:r w:rsidRPr="00524D87">
        <w:rPr>
          <w:rFonts w:ascii="Times New Roman" w:eastAsia="Times New Roman" w:hAnsi="Times New Roman"/>
        </w:rPr>
        <w:t xml:space="preserve">Страховое возмещение обязательно включает НДС в том случае, когда расходы оплачиваются Страхователем с учетом НДС.  </w:t>
      </w:r>
    </w:p>
    <w:p w:rsidR="000A3802" w:rsidRPr="00843A95" w:rsidRDefault="000A3802" w:rsidP="00843A95">
      <w:pPr>
        <w:pStyle w:val="aff2"/>
        <w:widowControl w:val="0"/>
        <w:numPr>
          <w:ilvl w:val="1"/>
          <w:numId w:val="41"/>
        </w:numPr>
        <w:tabs>
          <w:tab w:val="left" w:pos="567"/>
          <w:tab w:val="left" w:pos="1418"/>
        </w:tabs>
        <w:spacing w:before="100"/>
        <w:ind w:left="567" w:hanging="567"/>
        <w:jc w:val="both"/>
        <w:rPr>
          <w:rFonts w:ascii="Times New Roman" w:eastAsia="Times New Roman" w:hAnsi="Times New Roman"/>
        </w:rPr>
      </w:pPr>
      <w:r w:rsidRPr="00524D87">
        <w:rPr>
          <w:rFonts w:ascii="Times New Roman" w:eastAsia="Times New Roman" w:hAnsi="Times New Roman"/>
        </w:rPr>
        <w:t>В пределах лимита ответственности Страховщика страхование</w:t>
      </w:r>
      <w:r w:rsidRPr="00843A95">
        <w:rPr>
          <w:rFonts w:ascii="Times New Roman" w:eastAsia="Times New Roman" w:hAnsi="Times New Roman"/>
        </w:rPr>
        <w:t xml:space="preserve"> по Договору возмещает расходы, связанные с оплатой услуг архитекторов, экспертов, инженеров-консультантов, юристов и прочих специалистов (включая оплату услуг за приведение проектов в соответствие с планами городского строительства), необходимо и целесообразно понесенные </w:t>
      </w:r>
      <w:proofErr w:type="gramStart"/>
      <w:r w:rsidRPr="00843A95">
        <w:rPr>
          <w:rFonts w:ascii="Times New Roman" w:eastAsia="Times New Roman" w:hAnsi="Times New Roman"/>
        </w:rPr>
        <w:t>при</w:t>
      </w:r>
      <w:proofErr w:type="gramEnd"/>
      <w:r w:rsidRPr="00843A95">
        <w:rPr>
          <w:rFonts w:ascii="Times New Roman" w:eastAsia="Times New Roman" w:hAnsi="Times New Roman"/>
        </w:rPr>
        <w:t xml:space="preserve"> наступления страхового случая для восстановления имущества, застрахованного по настоящему Договору.</w:t>
      </w:r>
    </w:p>
    <w:p w:rsidR="00843A95" w:rsidRDefault="00843A95" w:rsidP="00843A95">
      <w:pPr>
        <w:tabs>
          <w:tab w:val="left" w:pos="567"/>
        </w:tabs>
        <w:spacing w:before="100" w:after="0" w:line="240" w:lineRule="auto"/>
        <w:ind w:left="567" w:firstLine="4"/>
        <w:contextualSpacing/>
        <w:jc w:val="both"/>
        <w:rPr>
          <w:rFonts w:ascii="Times New Roman" w:eastAsia="Calibri" w:hAnsi="Times New Roman" w:cs="Times New Roman"/>
          <w:lang w:eastAsia="ru-RU"/>
        </w:rPr>
      </w:pPr>
    </w:p>
    <w:p w:rsidR="000A3802" w:rsidRPr="00C546ED" w:rsidRDefault="000A3802" w:rsidP="004F5960">
      <w:pPr>
        <w:numPr>
          <w:ilvl w:val="0"/>
          <w:numId w:val="41"/>
        </w:numPr>
        <w:tabs>
          <w:tab w:val="left" w:pos="709"/>
          <w:tab w:val="left" w:pos="1418"/>
        </w:tabs>
        <w:suppressAutoHyphens/>
        <w:spacing w:before="100" w:after="0" w:line="240" w:lineRule="auto"/>
        <w:ind w:left="284" w:hanging="284"/>
        <w:jc w:val="center"/>
        <w:outlineLvl w:val="0"/>
        <w:rPr>
          <w:rFonts w:ascii="Times New Roman" w:eastAsia="Times New Roman" w:hAnsi="Times New Roman" w:cs="Times New Roman"/>
          <w:b/>
          <w:lang w:eastAsia="ru-RU"/>
        </w:rPr>
      </w:pPr>
      <w:r w:rsidRPr="00C546ED">
        <w:rPr>
          <w:rFonts w:ascii="Times New Roman" w:eastAsia="Times New Roman" w:hAnsi="Times New Roman" w:cs="Times New Roman"/>
          <w:b/>
          <w:lang w:eastAsia="ru-RU"/>
        </w:rPr>
        <w:t>РАССМОТРЕНИЕ СПОРОВ</w:t>
      </w:r>
    </w:p>
    <w:p w:rsidR="00BA7170" w:rsidRPr="00450489" w:rsidRDefault="00BA7170" w:rsidP="00BA7170">
      <w:pPr>
        <w:pStyle w:val="aff2"/>
        <w:widowControl w:val="0"/>
        <w:numPr>
          <w:ilvl w:val="1"/>
          <w:numId w:val="41"/>
        </w:numPr>
        <w:shd w:val="clear" w:color="auto" w:fill="FFFFFF"/>
        <w:tabs>
          <w:tab w:val="left" w:pos="567"/>
          <w:tab w:val="left" w:pos="1253"/>
          <w:tab w:val="left" w:pos="1418"/>
        </w:tabs>
        <w:autoSpaceDE w:val="0"/>
        <w:autoSpaceDN w:val="0"/>
        <w:adjustRightInd w:val="0"/>
        <w:spacing w:before="100"/>
        <w:ind w:left="567"/>
        <w:jc w:val="both"/>
        <w:rPr>
          <w:rFonts w:ascii="Times New Roman" w:hAnsi="Times New Roman"/>
        </w:rPr>
      </w:pPr>
      <w:proofErr w:type="gramStart"/>
      <w:r w:rsidRPr="00450489">
        <w:rPr>
          <w:rFonts w:ascii="Times New Roman" w:hAnsi="Times New Roman"/>
        </w:rPr>
        <w:t>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Москвы.</w:t>
      </w:r>
      <w:r w:rsidRPr="00450489">
        <w:rPr>
          <w:rFonts w:ascii="Times New Roman" w:hAnsi="Times New Roman"/>
          <w:vertAlign w:val="superscript"/>
        </w:rPr>
        <w:t xml:space="preserve"> </w:t>
      </w:r>
      <w:proofErr w:type="gramEnd"/>
    </w:p>
    <w:p w:rsidR="00BA7170" w:rsidRPr="000C5066" w:rsidRDefault="00BA7170" w:rsidP="00BA7170">
      <w:pPr>
        <w:pStyle w:val="aff2"/>
        <w:widowControl w:val="0"/>
        <w:numPr>
          <w:ilvl w:val="1"/>
          <w:numId w:val="41"/>
        </w:numPr>
        <w:shd w:val="clear" w:color="auto" w:fill="FFFFFF"/>
        <w:tabs>
          <w:tab w:val="left" w:pos="567"/>
          <w:tab w:val="left" w:pos="1253"/>
          <w:tab w:val="left" w:pos="1418"/>
        </w:tabs>
        <w:autoSpaceDE w:val="0"/>
        <w:autoSpaceDN w:val="0"/>
        <w:adjustRightInd w:val="0"/>
        <w:spacing w:before="100"/>
        <w:ind w:left="567"/>
        <w:jc w:val="both"/>
        <w:rPr>
          <w:rFonts w:ascii="Times New Roman" w:hAnsi="Times New Roman"/>
        </w:rPr>
      </w:pPr>
      <w:r w:rsidRPr="000C5066">
        <w:rPr>
          <w:rFonts w:ascii="Times New Roman" w:hAnsi="Times New Roman"/>
        </w:rPr>
        <w:t>До обращения в Арбитражный суд г. Москвы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A626FE" w:rsidRPr="00C546ED" w:rsidRDefault="00A626FE" w:rsidP="000A3802">
      <w:pPr>
        <w:tabs>
          <w:tab w:val="left" w:pos="709"/>
          <w:tab w:val="left" w:pos="1418"/>
        </w:tabs>
        <w:spacing w:before="100" w:after="0" w:line="240" w:lineRule="auto"/>
        <w:ind w:left="705" w:hanging="705"/>
        <w:jc w:val="both"/>
        <w:rPr>
          <w:rFonts w:ascii="Times New Roman" w:eastAsia="Times New Roman" w:hAnsi="Times New Roman" w:cs="Times New Roman"/>
          <w:lang w:eastAsia="ru-RU"/>
        </w:rPr>
      </w:pPr>
    </w:p>
    <w:p w:rsidR="002177F9" w:rsidRPr="002177F9" w:rsidRDefault="004F5960" w:rsidP="002177F9">
      <w:pPr>
        <w:numPr>
          <w:ilvl w:val="0"/>
          <w:numId w:val="41"/>
        </w:numPr>
        <w:tabs>
          <w:tab w:val="left" w:pos="709"/>
          <w:tab w:val="left" w:pos="1418"/>
        </w:tabs>
        <w:suppressAutoHyphens/>
        <w:spacing w:before="100" w:after="0" w:line="240" w:lineRule="auto"/>
        <w:ind w:left="284" w:hanging="284"/>
        <w:jc w:val="center"/>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009F69D7" w:rsidRPr="00D71544">
        <w:rPr>
          <w:rFonts w:ascii="Times New Roman" w:eastAsia="Times New Roman" w:hAnsi="Times New Roman" w:cs="Times New Roman"/>
          <w:b/>
          <w:lang w:eastAsia="ru-RU"/>
        </w:rPr>
        <w:t>ПРЕДОСТАВЛЕНИЕ ИНФОРМАЦИИ ПО БЕНЕФИЦИАРАМ</w:t>
      </w:r>
    </w:p>
    <w:p w:rsidR="002177F9" w:rsidRPr="002177F9" w:rsidRDefault="002177F9" w:rsidP="002177F9">
      <w:pPr>
        <w:pStyle w:val="aff2"/>
        <w:numPr>
          <w:ilvl w:val="1"/>
          <w:numId w:val="41"/>
        </w:numPr>
        <w:tabs>
          <w:tab w:val="left" w:pos="709"/>
          <w:tab w:val="left" w:pos="1418"/>
        </w:tabs>
        <w:suppressAutoHyphens/>
        <w:spacing w:before="100"/>
        <w:ind w:left="567" w:hanging="567"/>
        <w:jc w:val="both"/>
        <w:outlineLvl w:val="0"/>
        <w:rPr>
          <w:rFonts w:ascii="Times New Roman" w:eastAsia="Times New Roman" w:hAnsi="Times New Roman"/>
        </w:rPr>
      </w:pPr>
      <w:proofErr w:type="gramStart"/>
      <w:r w:rsidRPr="002177F9">
        <w:rPr>
          <w:rFonts w:ascii="Times New Roman" w:hAnsi="Times New Roman"/>
        </w:rPr>
        <w:t>В момент подписания Сторонами настоящего Договора, Страховщик обязан предоставить в адрес Страхователя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8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w:t>
      </w:r>
      <w:proofErr w:type="gramEnd"/>
      <w:r w:rsidRPr="002177F9">
        <w:rPr>
          <w:rFonts w:ascii="Times New Roman" w:hAnsi="Times New Roman"/>
        </w:rPr>
        <w:t xml:space="preserve"> необходимых документов.</w:t>
      </w:r>
    </w:p>
    <w:p w:rsidR="002177F9" w:rsidRPr="002177F9" w:rsidRDefault="002177F9" w:rsidP="002177F9">
      <w:pPr>
        <w:pStyle w:val="aff2"/>
        <w:numPr>
          <w:ilvl w:val="1"/>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hAnsi="Times New Roman"/>
        </w:rPr>
        <w:t>В течение срока действия Договора Страховщик обязуется предоставлять Страхователю информацию:</w:t>
      </w:r>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hAnsi="Times New Roman"/>
        </w:rPr>
        <w:t>об изменении состава (по сравнению с существовавшим на дату заключения Договора) собственников Страховщика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Страховщика;</w:t>
      </w:r>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hAnsi="Times New Roman"/>
        </w:rPr>
        <w:lastRenderedPageBreak/>
        <w:t xml:space="preserve">о составе собственников (состав участников; в отношении участников, являющихся юридическими лицами - состава их участников и т.д.) привлекаемых Страховщиком третьих лиц. </w:t>
      </w:r>
    </w:p>
    <w:p w:rsidR="002177F9" w:rsidRPr="002177F9" w:rsidRDefault="002177F9" w:rsidP="002177F9">
      <w:pPr>
        <w:pStyle w:val="aff2"/>
        <w:tabs>
          <w:tab w:val="left" w:pos="709"/>
          <w:tab w:val="left" w:pos="1418"/>
        </w:tabs>
        <w:suppressAutoHyphens/>
        <w:spacing w:before="100"/>
        <w:ind w:left="567"/>
        <w:jc w:val="both"/>
        <w:outlineLvl w:val="0"/>
        <w:rPr>
          <w:rFonts w:ascii="Times New Roman" w:hAnsi="Times New Roman"/>
        </w:rPr>
      </w:pPr>
      <w:r w:rsidRPr="002177F9">
        <w:rPr>
          <w:rFonts w:ascii="Times New Roman" w:hAnsi="Times New Roman"/>
        </w:rPr>
        <w:t xml:space="preserve">Информация представляется по форме, указанной в Приложении № 8 к Договору, не позднее 3 (трех) календарных дней </w:t>
      </w:r>
      <w:proofErr w:type="gramStart"/>
      <w:r w:rsidRPr="002177F9">
        <w:rPr>
          <w:rFonts w:ascii="Times New Roman" w:hAnsi="Times New Roman"/>
        </w:rPr>
        <w:t>с даты наступления</w:t>
      </w:r>
      <w:proofErr w:type="gramEnd"/>
      <w:r w:rsidRPr="002177F9">
        <w:rPr>
          <w:rFonts w:ascii="Times New Roman" w:hAnsi="Times New Roman"/>
        </w:rPr>
        <w:t xml:space="preserve">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2177F9" w:rsidRPr="002177F9" w:rsidRDefault="002177F9" w:rsidP="002177F9">
      <w:pPr>
        <w:pStyle w:val="aff2"/>
        <w:numPr>
          <w:ilvl w:val="1"/>
          <w:numId w:val="41"/>
        </w:numPr>
        <w:tabs>
          <w:tab w:val="left" w:pos="709"/>
          <w:tab w:val="left" w:pos="1418"/>
        </w:tabs>
        <w:suppressAutoHyphens/>
        <w:spacing w:before="100"/>
        <w:ind w:left="567" w:hanging="567"/>
        <w:jc w:val="both"/>
        <w:outlineLvl w:val="0"/>
        <w:rPr>
          <w:rFonts w:ascii="Times New Roman" w:hAnsi="Times New Roman"/>
        </w:rPr>
      </w:pPr>
      <w:proofErr w:type="gramStart"/>
      <w:r w:rsidRPr="002177F9">
        <w:rPr>
          <w:rFonts w:ascii="Times New Roman" w:hAnsi="Times New Roman"/>
        </w:rPr>
        <w:t xml:space="preserve">При предоставлении Страховщиком вышеуказанной  информации в отношении своих собственников/бенефициаров, являющихся физическими лицами, Страховщик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Страхователя, по форме установленной Приложением № 9 к Договору. </w:t>
      </w:r>
      <w:proofErr w:type="gramEnd"/>
    </w:p>
    <w:p w:rsidR="002177F9" w:rsidRPr="002177F9" w:rsidRDefault="002177F9" w:rsidP="002177F9">
      <w:pPr>
        <w:pStyle w:val="aff2"/>
        <w:numPr>
          <w:ilvl w:val="1"/>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eastAsia="Times New Roman" w:hAnsi="Times New Roman"/>
        </w:rPr>
        <w:t xml:space="preserve"> Страхователь вправе отказаться от заключения и (или) исполнения Договора в одностороннем несудебном порядке при нарушении Страховщиком п.10.1-10.3 Договора в следующих случаях:</w:t>
      </w:r>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eastAsia="Times New Roman" w:hAnsi="Times New Roman"/>
        </w:rPr>
        <w:t>не предоставления Страховщиком информации о цепочке своих собственников (юридических, физических лиц, включая конечных бенефициаров), в сроки установленные Договором,</w:t>
      </w:r>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proofErr w:type="gramStart"/>
      <w:r w:rsidRPr="002177F9">
        <w:rPr>
          <w:rFonts w:ascii="Times New Roman" w:eastAsia="Times New Roman" w:hAnsi="Times New Roman"/>
        </w:rPr>
        <w:t xml:space="preserve">предоставления  Страховщиком указанной информации не в полном объеме и/или в формате не соответствующем установленному в Приложении № 8 к Договору, </w:t>
      </w:r>
      <w:proofErr w:type="gramEnd"/>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eastAsia="Times New Roman" w:hAnsi="Times New Roman"/>
        </w:rPr>
        <w:t xml:space="preserve">предоставления Страховщиком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9 к Договору), </w:t>
      </w:r>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eastAsia="Times New Roman" w:hAnsi="Times New Roman"/>
        </w:rPr>
        <w:t>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Страховщика в течение срока действия Договора,</w:t>
      </w:r>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eastAsia="Times New Roman" w:hAnsi="Times New Roman"/>
        </w:rPr>
        <w:t>предоставления Страховщиком недостоверной информации в отношении полной цепочки своих собственников (юридических и физических лиц, включая конечных бенефициаров).</w:t>
      </w:r>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eastAsia="Times New Roman" w:hAnsi="Times New Roman"/>
        </w:rPr>
        <w:t>При наличии со стороны Страховщика указанных нарушений, Страхователь вправе письменно уведомить Страховщика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Страховщиком письменного уведомления Страхователя об отказе от исполнения Договора в одностороннем несудебном порядке.</w:t>
      </w:r>
    </w:p>
    <w:p w:rsidR="002177F9" w:rsidRPr="002177F9" w:rsidRDefault="002177F9" w:rsidP="002177F9">
      <w:pPr>
        <w:pStyle w:val="aff2"/>
        <w:numPr>
          <w:ilvl w:val="1"/>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eastAsia="Times New Roman" w:hAnsi="Times New Roman"/>
        </w:rPr>
        <w:t xml:space="preserve">Страховщик подтверждает и гарантирует, что при предоставлении в адрес Страхователя информации о полной цепочке собственников (п.10.1-10.3 Договора), им соблюдены все требования Федерального закона от 27.07.2006 г. №152-ФЗ «О персональных данных». </w:t>
      </w:r>
    </w:p>
    <w:p w:rsidR="00051872" w:rsidRPr="00FE3965" w:rsidRDefault="002177F9" w:rsidP="002177F9">
      <w:pPr>
        <w:pStyle w:val="aff2"/>
        <w:tabs>
          <w:tab w:val="left" w:pos="709"/>
          <w:tab w:val="left" w:pos="1418"/>
        </w:tabs>
        <w:suppressAutoHyphens/>
        <w:spacing w:before="100"/>
        <w:ind w:left="567"/>
        <w:jc w:val="both"/>
        <w:outlineLvl w:val="0"/>
        <w:rPr>
          <w:rFonts w:ascii="Times New Roman" w:eastAsia="Times New Roman" w:hAnsi="Times New Roman"/>
        </w:rPr>
      </w:pPr>
      <w:proofErr w:type="gramStart"/>
      <w:r w:rsidRPr="00B71A66">
        <w:rPr>
          <w:rFonts w:ascii="Times New Roman" w:eastAsia="Times New Roman" w:hAnsi="Times New Roman"/>
        </w:rPr>
        <w:t xml:space="preserve">В случае привлечение </w:t>
      </w:r>
      <w:r>
        <w:rPr>
          <w:rFonts w:ascii="Times New Roman" w:eastAsia="Times New Roman" w:hAnsi="Times New Roman"/>
        </w:rPr>
        <w:t>Страхователя</w:t>
      </w:r>
      <w:r w:rsidRPr="00B71A66">
        <w:rPr>
          <w:rFonts w:ascii="Times New Roman" w:eastAsia="Times New Roman" w:hAnsi="Times New Roman"/>
        </w:rPr>
        <w:t xml:space="preserve">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w:t>
      </w:r>
      <w:r>
        <w:rPr>
          <w:rFonts w:ascii="Times New Roman" w:eastAsia="Times New Roman" w:hAnsi="Times New Roman"/>
        </w:rPr>
        <w:t>Страхователя Страховщиком</w:t>
      </w:r>
      <w:r w:rsidRPr="00B71A66">
        <w:rPr>
          <w:rFonts w:ascii="Times New Roman" w:eastAsia="Times New Roman" w:hAnsi="Times New Roman"/>
        </w:rPr>
        <w:t xml:space="preserve">, последний обязуется возместить </w:t>
      </w:r>
      <w:r>
        <w:rPr>
          <w:rFonts w:ascii="Times New Roman" w:eastAsia="Times New Roman" w:hAnsi="Times New Roman"/>
        </w:rPr>
        <w:t>Страхователю</w:t>
      </w:r>
      <w:r w:rsidRPr="00B71A66">
        <w:rPr>
          <w:rFonts w:ascii="Times New Roman" w:eastAsia="Times New Roman" w:hAnsi="Times New Roman"/>
        </w:rPr>
        <w:t xml:space="preserve"> убытки, а также все возможные расходы (в том числе, судебные), связанные с привлечением </w:t>
      </w:r>
      <w:r>
        <w:rPr>
          <w:rFonts w:ascii="Times New Roman" w:eastAsia="Times New Roman" w:hAnsi="Times New Roman"/>
        </w:rPr>
        <w:t>Страхователя</w:t>
      </w:r>
      <w:r w:rsidRPr="00B71A66">
        <w:rPr>
          <w:rFonts w:ascii="Times New Roman" w:eastAsia="Times New Roman" w:hAnsi="Times New Roman"/>
        </w:rPr>
        <w:t xml:space="preserve"> к</w:t>
      </w:r>
      <w:r w:rsidR="00FE3965" w:rsidRPr="00FE3965">
        <w:rPr>
          <w:rFonts w:ascii="Times New Roman" w:eastAsia="Times New Roman" w:hAnsi="Times New Roman"/>
        </w:rPr>
        <w:t xml:space="preserve"> </w:t>
      </w:r>
      <w:r w:rsidR="00FE3965">
        <w:rPr>
          <w:rFonts w:ascii="Times New Roman" w:eastAsia="Times New Roman" w:hAnsi="Times New Roman"/>
        </w:rPr>
        <w:t>такой ответственности.</w:t>
      </w:r>
      <w:proofErr w:type="gramEnd"/>
    </w:p>
    <w:p w:rsidR="00FE3965" w:rsidRPr="00FE3965" w:rsidRDefault="00FE3965" w:rsidP="002177F9">
      <w:pPr>
        <w:pStyle w:val="aff2"/>
        <w:tabs>
          <w:tab w:val="left" w:pos="709"/>
          <w:tab w:val="left" w:pos="1418"/>
        </w:tabs>
        <w:suppressAutoHyphens/>
        <w:spacing w:before="100"/>
        <w:ind w:left="567"/>
        <w:jc w:val="both"/>
        <w:outlineLvl w:val="0"/>
        <w:rPr>
          <w:rFonts w:ascii="Times New Roman" w:eastAsia="Times New Roman" w:hAnsi="Times New Roman"/>
        </w:rPr>
      </w:pPr>
    </w:p>
    <w:p w:rsidR="000A3802" w:rsidRPr="00C546ED" w:rsidRDefault="000A3802" w:rsidP="002177F9">
      <w:pPr>
        <w:numPr>
          <w:ilvl w:val="0"/>
          <w:numId w:val="41"/>
        </w:numPr>
        <w:tabs>
          <w:tab w:val="left" w:pos="709"/>
          <w:tab w:val="left" w:pos="1418"/>
        </w:tabs>
        <w:suppressAutoHyphens/>
        <w:spacing w:before="100" w:after="0" w:line="240" w:lineRule="auto"/>
        <w:ind w:left="284" w:hanging="284"/>
        <w:jc w:val="center"/>
        <w:outlineLvl w:val="0"/>
        <w:rPr>
          <w:rFonts w:ascii="Times New Roman" w:eastAsia="Times New Roman" w:hAnsi="Times New Roman" w:cs="Times New Roman"/>
          <w:b/>
          <w:lang w:eastAsia="ru-RU"/>
        </w:rPr>
      </w:pPr>
      <w:r w:rsidRPr="00C546ED">
        <w:rPr>
          <w:rFonts w:ascii="Times New Roman" w:eastAsia="Times New Roman" w:hAnsi="Times New Roman" w:cs="Times New Roman"/>
          <w:b/>
          <w:lang w:eastAsia="ru-RU"/>
        </w:rPr>
        <w:t>ПРОЧИЕ  УСЛОВИЯ</w:t>
      </w:r>
    </w:p>
    <w:p w:rsidR="004222D1" w:rsidRDefault="004222D1"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Условия настоящего Договора, дополнительных соглашений к нему и иная информация, полученная Страховщиком в соответствии с настоящим Договором</w:t>
      </w:r>
      <w:r w:rsidR="00143017">
        <w:rPr>
          <w:rFonts w:ascii="Times New Roman" w:eastAsia="Times New Roman" w:hAnsi="Times New Roman"/>
        </w:rPr>
        <w:t>, носит конфиденциальный характер и разглашению не подлежит.</w:t>
      </w:r>
    </w:p>
    <w:p w:rsidR="000A3802" w:rsidRPr="00C546ED" w:rsidRDefault="000A3802"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 xml:space="preserve">Ни одна из Сторон не вправе передавать свои права и обязанности по Договору третьей </w:t>
      </w:r>
      <w:r w:rsidRPr="00C546ED">
        <w:rPr>
          <w:rFonts w:ascii="Times New Roman" w:eastAsia="Times New Roman" w:hAnsi="Times New Roman"/>
        </w:rPr>
        <w:lastRenderedPageBreak/>
        <w:t>стороне без письменного согласия другой Стороны.</w:t>
      </w:r>
    </w:p>
    <w:p w:rsidR="000A3802" w:rsidRPr="00C546ED" w:rsidRDefault="000A3802"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Все изменения и дополнения к Договору будут действительны только при условии, если они совершены в письменной форме и подписаны уполномоченными на то представителями Сторон.</w:t>
      </w:r>
    </w:p>
    <w:p w:rsidR="000A3802" w:rsidRPr="00C546ED" w:rsidRDefault="000A3802"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Если одно из положений Договора становится недействительным, то это не затрагивает действия остальных положений Договора.</w:t>
      </w:r>
    </w:p>
    <w:p w:rsidR="000A3802" w:rsidRPr="00C546ED" w:rsidRDefault="000A3802"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Стороны несут ответственность за правильность сообщенных реквизитов и обязуются уведомл</w:t>
      </w:r>
      <w:r w:rsidR="00CD2787">
        <w:rPr>
          <w:rFonts w:ascii="Times New Roman" w:eastAsia="Times New Roman" w:hAnsi="Times New Roman"/>
        </w:rPr>
        <w:t>ять друг друга об их изменениях не позднее 5 (Пяти) рабочих дней.</w:t>
      </w:r>
    </w:p>
    <w:p w:rsidR="000A3802" w:rsidRPr="00C546ED" w:rsidRDefault="000A3802"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Договор составлен в 2 (двух) экземплярах, имеющих одинаковую юридическую силу, по одному экземпляру для каждой из Сторон Договора.</w:t>
      </w:r>
    </w:p>
    <w:p w:rsidR="000A3802" w:rsidRPr="00C546ED" w:rsidRDefault="000A3802"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 xml:space="preserve">В случае если в период действия Договора одна из Сторон будет реорганизована,  все права и обязанности по настоящему Договору перейдут к вновь возникшему юридическому лицу в порядке, установленном действующим законодательством РФ. </w:t>
      </w:r>
    </w:p>
    <w:p w:rsidR="004F5960" w:rsidRDefault="004F5960" w:rsidP="000A3802">
      <w:pPr>
        <w:tabs>
          <w:tab w:val="left" w:pos="709"/>
          <w:tab w:val="left" w:pos="1418"/>
          <w:tab w:val="left" w:pos="9540"/>
        </w:tabs>
        <w:spacing w:before="100" w:after="0" w:line="240" w:lineRule="auto"/>
        <w:jc w:val="both"/>
        <w:outlineLvl w:val="0"/>
        <w:rPr>
          <w:rFonts w:ascii="Times New Roman" w:eastAsia="Times New Roman" w:hAnsi="Times New Roman" w:cs="Times New Roman"/>
          <w:lang w:eastAsia="ru-RU"/>
        </w:rPr>
      </w:pPr>
    </w:p>
    <w:p w:rsidR="000A3802" w:rsidRPr="004F5960" w:rsidRDefault="004F5960" w:rsidP="002177F9">
      <w:pPr>
        <w:numPr>
          <w:ilvl w:val="0"/>
          <w:numId w:val="41"/>
        </w:numPr>
        <w:tabs>
          <w:tab w:val="left" w:pos="709"/>
          <w:tab w:val="left" w:pos="1418"/>
        </w:tabs>
        <w:suppressAutoHyphens/>
        <w:spacing w:before="100" w:after="0" w:line="240" w:lineRule="auto"/>
        <w:ind w:left="284" w:hanging="284"/>
        <w:jc w:val="center"/>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ПРИЛОЖЕНИЯ</w:t>
      </w:r>
    </w:p>
    <w:p w:rsidR="000A3802" w:rsidRDefault="009F69D7"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 xml:space="preserve">Приложение 1. </w:t>
      </w:r>
      <w:r w:rsidR="000A3802" w:rsidRPr="00C546ED">
        <w:rPr>
          <w:rFonts w:ascii="Times New Roman" w:eastAsia="Times New Roman" w:hAnsi="Times New Roman"/>
        </w:rPr>
        <w:t xml:space="preserve">«Правила страхования имущества» Страховщика; </w:t>
      </w:r>
    </w:p>
    <w:p w:rsidR="000A3802" w:rsidRDefault="009F69D7"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 xml:space="preserve">Приложение 2. </w:t>
      </w:r>
      <w:r w:rsidR="004F5960" w:rsidRPr="00C546ED">
        <w:rPr>
          <w:rFonts w:ascii="Times New Roman" w:eastAsia="Times New Roman" w:hAnsi="Times New Roman"/>
        </w:rPr>
        <w:t>«Правила страхования машин и механизмов от поломок» Страховщика</w:t>
      </w:r>
      <w:r w:rsidR="004F5960">
        <w:rPr>
          <w:rFonts w:ascii="Times New Roman" w:eastAsia="Times New Roman" w:hAnsi="Times New Roman"/>
        </w:rPr>
        <w:t>;</w:t>
      </w:r>
    </w:p>
    <w:p w:rsidR="009F69D7" w:rsidRDefault="009F69D7"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Приложение 3. Перечень застрахованного имущества ОАО «__________»;</w:t>
      </w:r>
    </w:p>
    <w:p w:rsidR="009F69D7" w:rsidRDefault="009F69D7"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Приложение 4. Форма страхового полиса;</w:t>
      </w:r>
    </w:p>
    <w:p w:rsidR="009F69D7" w:rsidRDefault="009F69D7"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 xml:space="preserve">Приложение 5. </w:t>
      </w:r>
      <w:r w:rsidR="00D75ADA">
        <w:rPr>
          <w:rFonts w:ascii="Times New Roman" w:eastAsia="Times New Roman" w:hAnsi="Times New Roman"/>
        </w:rPr>
        <w:t>Форма предоставления информации;</w:t>
      </w:r>
    </w:p>
    <w:p w:rsidR="00AC3B47" w:rsidRPr="009F69D7" w:rsidRDefault="00AC3B47"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 xml:space="preserve">Приложение 6. Форма уведомления о наступлении </w:t>
      </w:r>
      <w:r w:rsidRPr="00C546ED">
        <w:rPr>
          <w:rFonts w:ascii="Times New Roman" w:eastAsia="Times New Roman" w:hAnsi="Times New Roman"/>
        </w:rPr>
        <w:t>события, имеющего признаки страхового случая</w:t>
      </w:r>
      <w:r>
        <w:rPr>
          <w:rFonts w:ascii="Times New Roman" w:eastAsia="Times New Roman" w:hAnsi="Times New Roman"/>
        </w:rPr>
        <w:t>;</w:t>
      </w:r>
    </w:p>
    <w:p w:rsidR="001A537B" w:rsidRPr="001A537B" w:rsidRDefault="00D75ADA" w:rsidP="001A537B">
      <w:pPr>
        <w:pStyle w:val="aff2"/>
        <w:widowControl w:val="0"/>
        <w:numPr>
          <w:ilvl w:val="1"/>
          <w:numId w:val="41"/>
        </w:numPr>
        <w:tabs>
          <w:tab w:val="left" w:pos="567"/>
          <w:tab w:val="left" w:pos="709"/>
          <w:tab w:val="left" w:pos="1418"/>
          <w:tab w:val="left" w:pos="9540"/>
        </w:tabs>
        <w:spacing w:before="100"/>
        <w:ind w:left="567"/>
        <w:jc w:val="both"/>
        <w:outlineLvl w:val="0"/>
        <w:rPr>
          <w:rFonts w:ascii="Times New Roman" w:eastAsia="Times New Roman" w:hAnsi="Times New Roman"/>
        </w:rPr>
      </w:pPr>
      <w:r w:rsidRPr="00D75ADA">
        <w:rPr>
          <w:rFonts w:ascii="Times New Roman" w:eastAsia="Times New Roman" w:hAnsi="Times New Roman"/>
        </w:rPr>
        <w:t xml:space="preserve">Приложение </w:t>
      </w:r>
      <w:r w:rsidR="00AC3B47">
        <w:rPr>
          <w:rFonts w:ascii="Times New Roman" w:eastAsia="Times New Roman" w:hAnsi="Times New Roman"/>
        </w:rPr>
        <w:t>7</w:t>
      </w:r>
      <w:r w:rsidRPr="00D75ADA">
        <w:rPr>
          <w:rFonts w:ascii="Times New Roman" w:eastAsia="Times New Roman" w:hAnsi="Times New Roman"/>
        </w:rPr>
        <w:t xml:space="preserve">. Форма </w:t>
      </w:r>
      <w:r>
        <w:rPr>
          <w:rFonts w:ascii="Times New Roman" w:eastAsia="Times New Roman" w:hAnsi="Times New Roman"/>
        </w:rPr>
        <w:t>з</w:t>
      </w:r>
      <w:r w:rsidR="000A3802" w:rsidRPr="00D75ADA">
        <w:rPr>
          <w:rFonts w:ascii="Times New Roman" w:eastAsia="Times New Roman" w:hAnsi="Times New Roman"/>
        </w:rPr>
        <w:t>аявлени</w:t>
      </w:r>
      <w:r>
        <w:rPr>
          <w:rFonts w:ascii="Times New Roman" w:eastAsia="Times New Roman" w:hAnsi="Times New Roman"/>
        </w:rPr>
        <w:t>я</w:t>
      </w:r>
      <w:r w:rsidR="000A3802" w:rsidRPr="00D75ADA">
        <w:rPr>
          <w:rFonts w:ascii="Times New Roman" w:eastAsia="Times New Roman" w:hAnsi="Times New Roman"/>
        </w:rPr>
        <w:t xml:space="preserve"> </w:t>
      </w:r>
      <w:r w:rsidR="001A537B">
        <w:rPr>
          <w:rFonts w:ascii="Times New Roman" w:eastAsia="Times New Roman" w:hAnsi="Times New Roman"/>
        </w:rPr>
        <w:t>о страховой выплате;</w:t>
      </w:r>
    </w:p>
    <w:p w:rsidR="001A537B" w:rsidRPr="001A537B" w:rsidRDefault="00CD297A" w:rsidP="001A537B">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Приложение 8. Форма</w:t>
      </w:r>
      <w:r w:rsidR="001A537B" w:rsidRPr="001A537B">
        <w:rPr>
          <w:rFonts w:ascii="Times New Roman" w:eastAsia="Times New Roman" w:hAnsi="Times New Roman"/>
        </w:rPr>
        <w:t xml:space="preserve"> предоставления информации о структуре собственников/бенефициаров Страховщика; </w:t>
      </w:r>
    </w:p>
    <w:p w:rsidR="001A537B" w:rsidRPr="00D75ADA" w:rsidRDefault="001A537B" w:rsidP="001A537B">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603360">
        <w:rPr>
          <w:rFonts w:ascii="Times New Roman" w:eastAsia="Times New Roman" w:hAnsi="Times New Roman"/>
        </w:rPr>
        <w:t xml:space="preserve">Приложение </w:t>
      </w:r>
      <w:r>
        <w:rPr>
          <w:rFonts w:ascii="Times New Roman" w:eastAsia="Times New Roman" w:hAnsi="Times New Roman"/>
        </w:rPr>
        <w:t>9</w:t>
      </w:r>
      <w:r w:rsidRPr="00603360">
        <w:rPr>
          <w:rFonts w:ascii="Times New Roman" w:eastAsia="Times New Roman" w:hAnsi="Times New Roman"/>
        </w:rPr>
        <w:t xml:space="preserve">. Форма </w:t>
      </w:r>
      <w:r w:rsidRPr="001A537B">
        <w:rPr>
          <w:rFonts w:ascii="Times New Roman" w:eastAsia="Times New Roman" w:hAnsi="Times New Roman"/>
        </w:rPr>
        <w:t>письменного согласия собственников/бенефициаров, являющихся физическими лицами, на обработку и передачу персональных данных.</w:t>
      </w:r>
    </w:p>
    <w:p w:rsidR="000A3802" w:rsidRPr="00C546ED" w:rsidRDefault="000A3802"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b/>
          <w:lang w:eastAsia="ru-RU"/>
        </w:rPr>
      </w:pPr>
    </w:p>
    <w:p w:rsidR="000A3802" w:rsidRPr="00C546ED" w:rsidRDefault="000A3802"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lang w:eastAsia="ru-RU"/>
        </w:rPr>
      </w:pPr>
      <w:r w:rsidRPr="00C546ED">
        <w:rPr>
          <w:rFonts w:ascii="Times New Roman" w:eastAsia="Times New Roman" w:hAnsi="Times New Roman" w:cs="Times New Roman"/>
          <w:b/>
          <w:lang w:eastAsia="ru-RU"/>
        </w:rPr>
        <w:t xml:space="preserve">12. </w:t>
      </w:r>
      <w:r w:rsidR="00D75ADA">
        <w:rPr>
          <w:rFonts w:ascii="Times New Roman" w:eastAsia="Times New Roman" w:hAnsi="Times New Roman" w:cs="Times New Roman"/>
          <w:b/>
          <w:lang w:eastAsia="ru-RU"/>
        </w:rPr>
        <w:t xml:space="preserve">АДРЕСА И </w:t>
      </w:r>
      <w:r w:rsidRPr="00C546ED">
        <w:rPr>
          <w:rFonts w:ascii="Times New Roman" w:eastAsia="Times New Roman" w:hAnsi="Times New Roman" w:cs="Times New Roman"/>
          <w:b/>
          <w:lang w:eastAsia="ru-RU"/>
        </w:rPr>
        <w:t>РЕКВИЗИТЫ СТОРОН</w:t>
      </w:r>
    </w:p>
    <w:tbl>
      <w:tblPr>
        <w:tblW w:w="9360" w:type="dxa"/>
        <w:tblInd w:w="108" w:type="dxa"/>
        <w:tblLook w:val="04A0" w:firstRow="1" w:lastRow="0" w:firstColumn="1" w:lastColumn="0" w:noHBand="0" w:noVBand="1"/>
      </w:tblPr>
      <w:tblGrid>
        <w:gridCol w:w="4320"/>
        <w:gridCol w:w="5040"/>
      </w:tblGrid>
      <w:tr w:rsidR="000A3802" w:rsidRPr="00C546ED" w:rsidTr="00BE7143">
        <w:trPr>
          <w:trHeight w:val="294"/>
        </w:trPr>
        <w:tc>
          <w:tcPr>
            <w:tcW w:w="4320" w:type="dxa"/>
            <w:vAlign w:val="center"/>
          </w:tcPr>
          <w:p w:rsidR="000A3802" w:rsidRPr="00C546ED" w:rsidRDefault="000A3802" w:rsidP="000A3802">
            <w:pPr>
              <w:widowControl w:val="0"/>
              <w:tabs>
                <w:tab w:val="left" w:pos="709"/>
                <w:tab w:val="left" w:pos="1418"/>
              </w:tabs>
              <w:spacing w:before="100" w:after="0" w:line="240" w:lineRule="auto"/>
              <w:jc w:val="center"/>
              <w:rPr>
                <w:rFonts w:ascii="Times New Roman" w:eastAsia="Times New Roman" w:hAnsi="Times New Roman" w:cs="Times New Roman"/>
                <w:b/>
                <w:bCs/>
                <w:lang w:eastAsia="ru-RU"/>
              </w:rPr>
            </w:pPr>
            <w:r w:rsidRPr="00C546ED">
              <w:rPr>
                <w:rFonts w:ascii="Times New Roman" w:eastAsia="Times New Roman" w:hAnsi="Times New Roman" w:cs="Times New Roman"/>
                <w:lang w:eastAsia="ru-RU"/>
              </w:rPr>
              <w:t xml:space="preserve"> </w:t>
            </w:r>
            <w:r w:rsidRPr="00C546ED">
              <w:rPr>
                <w:rFonts w:ascii="Times New Roman" w:eastAsia="Times New Roman" w:hAnsi="Times New Roman" w:cs="Times New Roman"/>
                <w:b/>
                <w:bCs/>
                <w:lang w:eastAsia="ru-RU"/>
              </w:rPr>
              <w:t>Страховщик</w:t>
            </w:r>
          </w:p>
        </w:tc>
        <w:tc>
          <w:tcPr>
            <w:tcW w:w="5040" w:type="dxa"/>
            <w:vAlign w:val="center"/>
          </w:tcPr>
          <w:p w:rsidR="000A3802" w:rsidRPr="00C546ED" w:rsidRDefault="000A3802" w:rsidP="000A3802">
            <w:pPr>
              <w:widowControl w:val="0"/>
              <w:tabs>
                <w:tab w:val="left" w:pos="709"/>
                <w:tab w:val="left" w:pos="1418"/>
              </w:tabs>
              <w:spacing w:before="100" w:after="0" w:line="240" w:lineRule="auto"/>
              <w:jc w:val="center"/>
              <w:rPr>
                <w:rFonts w:ascii="Times New Roman" w:eastAsia="Times New Roman" w:hAnsi="Times New Roman" w:cs="Times New Roman"/>
                <w:b/>
                <w:bCs/>
                <w:lang w:eastAsia="ru-RU"/>
              </w:rPr>
            </w:pPr>
            <w:r w:rsidRPr="00C546ED">
              <w:rPr>
                <w:rFonts w:ascii="Times New Roman" w:eastAsia="Times New Roman" w:hAnsi="Times New Roman" w:cs="Times New Roman"/>
                <w:b/>
                <w:bCs/>
                <w:lang w:eastAsia="ru-RU"/>
              </w:rPr>
              <w:t>Страхователь</w:t>
            </w:r>
          </w:p>
        </w:tc>
      </w:tr>
      <w:tr w:rsidR="000A3802" w:rsidRPr="00C546ED" w:rsidTr="00BE7143">
        <w:trPr>
          <w:trHeight w:val="294"/>
        </w:trPr>
        <w:tc>
          <w:tcPr>
            <w:tcW w:w="4320" w:type="dxa"/>
            <w:vAlign w:val="center"/>
          </w:tcPr>
          <w:p w:rsidR="000A3802" w:rsidRPr="00C546ED" w:rsidRDefault="000A3802" w:rsidP="000A3802">
            <w:pPr>
              <w:widowControl w:val="0"/>
              <w:tabs>
                <w:tab w:val="left" w:pos="709"/>
                <w:tab w:val="left" w:pos="1418"/>
              </w:tabs>
              <w:spacing w:before="100" w:after="0" w:line="240" w:lineRule="auto"/>
              <w:jc w:val="center"/>
              <w:rPr>
                <w:rFonts w:ascii="Times New Roman" w:eastAsia="Times New Roman" w:hAnsi="Times New Roman" w:cs="Times New Roman"/>
                <w:lang w:eastAsia="ru-RU"/>
              </w:rPr>
            </w:pPr>
          </w:p>
        </w:tc>
        <w:tc>
          <w:tcPr>
            <w:tcW w:w="5040" w:type="dxa"/>
            <w:vAlign w:val="center"/>
          </w:tcPr>
          <w:p w:rsidR="000A3802" w:rsidRPr="00C546ED" w:rsidRDefault="000A3802" w:rsidP="000A3802">
            <w:pPr>
              <w:widowControl w:val="0"/>
              <w:tabs>
                <w:tab w:val="left" w:pos="709"/>
                <w:tab w:val="left" w:pos="1418"/>
              </w:tabs>
              <w:spacing w:before="100" w:after="0" w:line="240" w:lineRule="auto"/>
              <w:jc w:val="center"/>
              <w:rPr>
                <w:rFonts w:ascii="Times New Roman" w:eastAsia="Times New Roman" w:hAnsi="Times New Roman" w:cs="Times New Roman"/>
                <w:lang w:eastAsia="ru-RU"/>
              </w:rPr>
            </w:pPr>
          </w:p>
        </w:tc>
      </w:tr>
      <w:tr w:rsidR="000A3802" w:rsidRPr="00C546ED" w:rsidTr="00BE7143">
        <w:trPr>
          <w:trHeight w:val="294"/>
        </w:trPr>
        <w:tc>
          <w:tcPr>
            <w:tcW w:w="4320" w:type="dxa"/>
          </w:tcPr>
          <w:p w:rsidR="000A3802" w:rsidRPr="00C546ED" w:rsidRDefault="000A3802" w:rsidP="000A3802">
            <w:pPr>
              <w:widowControl w:val="0"/>
              <w:tabs>
                <w:tab w:val="left" w:pos="709"/>
                <w:tab w:val="left" w:pos="1418"/>
              </w:tabs>
              <w:spacing w:before="100" w:after="0" w:line="240" w:lineRule="auto"/>
              <w:rPr>
                <w:rFonts w:ascii="Times New Roman" w:eastAsia="Times New Roman" w:hAnsi="Times New Roman" w:cs="Times New Roman"/>
                <w:lang w:eastAsia="ru-RU"/>
              </w:rPr>
            </w:pPr>
          </w:p>
        </w:tc>
        <w:tc>
          <w:tcPr>
            <w:tcW w:w="5040" w:type="dxa"/>
          </w:tcPr>
          <w:p w:rsidR="000A3802" w:rsidRPr="00C546ED" w:rsidRDefault="000A3802" w:rsidP="000A3802">
            <w:pPr>
              <w:tabs>
                <w:tab w:val="left" w:pos="709"/>
                <w:tab w:val="left" w:pos="1418"/>
              </w:tabs>
              <w:spacing w:before="100" w:after="0" w:line="240" w:lineRule="auto"/>
              <w:rPr>
                <w:rFonts w:ascii="Times New Roman" w:eastAsia="Times New Roman" w:hAnsi="Times New Roman" w:cs="Times New Roman"/>
                <w:lang w:eastAsia="ru-RU"/>
              </w:rPr>
            </w:pPr>
          </w:p>
        </w:tc>
      </w:tr>
      <w:tr w:rsidR="000A3802" w:rsidRPr="000A3802" w:rsidTr="00BE7143">
        <w:trPr>
          <w:trHeight w:val="755"/>
        </w:trPr>
        <w:tc>
          <w:tcPr>
            <w:tcW w:w="4320" w:type="dxa"/>
          </w:tcPr>
          <w:p w:rsidR="000A3802" w:rsidRPr="00C546ED" w:rsidRDefault="000A3802" w:rsidP="000A3802">
            <w:pPr>
              <w:tabs>
                <w:tab w:val="left" w:pos="709"/>
                <w:tab w:val="left" w:pos="1418"/>
              </w:tabs>
              <w:spacing w:before="100" w:after="0" w:line="240" w:lineRule="auto"/>
              <w:rPr>
                <w:rFonts w:ascii="Times New Roman" w:eastAsia="Times New Roman" w:hAnsi="Times New Roman" w:cs="Times New Roman"/>
                <w:lang w:eastAsia="ru-RU"/>
              </w:rPr>
            </w:pPr>
          </w:p>
          <w:p w:rsidR="000A3802" w:rsidRPr="00C546ED" w:rsidRDefault="000A3802" w:rsidP="000A3802">
            <w:pPr>
              <w:tabs>
                <w:tab w:val="left" w:pos="709"/>
                <w:tab w:val="left" w:pos="1418"/>
              </w:tabs>
              <w:spacing w:before="100" w:after="0" w:line="240" w:lineRule="auto"/>
              <w:rPr>
                <w:rFonts w:ascii="Times New Roman" w:eastAsia="Times New Roman" w:hAnsi="Times New Roman" w:cs="Times New Roman"/>
                <w:lang w:eastAsia="ru-RU"/>
              </w:rPr>
            </w:pPr>
            <w:r w:rsidRPr="00C546ED">
              <w:rPr>
                <w:rFonts w:ascii="Times New Roman" w:eastAsia="Times New Roman" w:hAnsi="Times New Roman" w:cs="Times New Roman"/>
                <w:lang w:eastAsia="ru-RU"/>
              </w:rPr>
              <w:t>____________________/</w:t>
            </w:r>
            <w:r w:rsidR="00E74252" w:rsidRPr="00C546ED">
              <w:rPr>
                <w:rFonts w:ascii="Times New Roman" w:eastAsia="Times New Roman" w:hAnsi="Times New Roman" w:cs="Times New Roman"/>
                <w:lang w:eastAsia="ru-RU"/>
              </w:rPr>
              <w:t>____________</w:t>
            </w:r>
            <w:r w:rsidRPr="00C546ED">
              <w:rPr>
                <w:rFonts w:ascii="Times New Roman" w:eastAsia="Times New Roman" w:hAnsi="Times New Roman" w:cs="Times New Roman"/>
                <w:lang w:eastAsia="ru-RU"/>
              </w:rPr>
              <w:t>./</w:t>
            </w:r>
          </w:p>
          <w:p w:rsidR="000A3802" w:rsidRPr="00C546ED" w:rsidRDefault="000A3802" w:rsidP="000A3802">
            <w:pPr>
              <w:widowControl w:val="0"/>
              <w:tabs>
                <w:tab w:val="left" w:pos="709"/>
                <w:tab w:val="left" w:pos="1418"/>
              </w:tabs>
              <w:spacing w:before="100" w:after="0" w:line="240" w:lineRule="auto"/>
              <w:rPr>
                <w:rFonts w:ascii="Times New Roman" w:eastAsia="Times New Roman" w:hAnsi="Times New Roman" w:cs="Times New Roman"/>
                <w:lang w:eastAsia="ru-RU"/>
              </w:rPr>
            </w:pPr>
            <w:r w:rsidRPr="00C546ED">
              <w:rPr>
                <w:rFonts w:ascii="Times New Roman" w:eastAsia="Times New Roman" w:hAnsi="Times New Roman" w:cs="Times New Roman"/>
                <w:lang w:eastAsia="ru-RU"/>
              </w:rPr>
              <w:t>М.П.</w:t>
            </w:r>
          </w:p>
        </w:tc>
        <w:tc>
          <w:tcPr>
            <w:tcW w:w="5040" w:type="dxa"/>
          </w:tcPr>
          <w:p w:rsidR="000A3802" w:rsidRPr="00C546ED" w:rsidRDefault="000A3802" w:rsidP="000A3802">
            <w:pPr>
              <w:tabs>
                <w:tab w:val="left" w:pos="709"/>
                <w:tab w:val="left" w:pos="1418"/>
              </w:tabs>
              <w:spacing w:before="100" w:after="0" w:line="240" w:lineRule="auto"/>
              <w:rPr>
                <w:rFonts w:ascii="Times New Roman" w:eastAsia="Times New Roman" w:hAnsi="Times New Roman" w:cs="Times New Roman"/>
                <w:lang w:eastAsia="ru-RU"/>
              </w:rPr>
            </w:pPr>
          </w:p>
          <w:p w:rsidR="000A3802" w:rsidRPr="00C546ED" w:rsidRDefault="000A3802" w:rsidP="000A3802">
            <w:pPr>
              <w:tabs>
                <w:tab w:val="left" w:pos="709"/>
                <w:tab w:val="left" w:pos="1418"/>
              </w:tabs>
              <w:spacing w:before="100" w:after="0" w:line="240" w:lineRule="auto"/>
              <w:rPr>
                <w:rFonts w:ascii="Times New Roman" w:eastAsia="Times New Roman" w:hAnsi="Times New Roman" w:cs="Times New Roman"/>
                <w:lang w:eastAsia="ru-RU"/>
              </w:rPr>
            </w:pPr>
            <w:r w:rsidRPr="00C546ED">
              <w:rPr>
                <w:rFonts w:ascii="Times New Roman" w:eastAsia="Times New Roman" w:hAnsi="Times New Roman" w:cs="Times New Roman"/>
                <w:lang w:eastAsia="ru-RU"/>
              </w:rPr>
              <w:t>______________________ /</w:t>
            </w:r>
            <w:r w:rsidR="00E74252" w:rsidRPr="00C546ED">
              <w:rPr>
                <w:rFonts w:ascii="Times New Roman" w:eastAsia="Times New Roman" w:hAnsi="Times New Roman" w:cs="Times New Roman"/>
                <w:lang w:eastAsia="ru-RU"/>
              </w:rPr>
              <w:t>_____________</w:t>
            </w:r>
            <w:r w:rsidRPr="00C546ED">
              <w:rPr>
                <w:rFonts w:ascii="Times New Roman" w:eastAsia="Times New Roman" w:hAnsi="Times New Roman" w:cs="Times New Roman"/>
                <w:lang w:eastAsia="ru-RU"/>
              </w:rPr>
              <w:t>/</w:t>
            </w:r>
          </w:p>
          <w:p w:rsidR="000A3802" w:rsidRPr="000A3802" w:rsidRDefault="000A3802" w:rsidP="000A3802">
            <w:pPr>
              <w:widowControl w:val="0"/>
              <w:tabs>
                <w:tab w:val="left" w:pos="709"/>
                <w:tab w:val="left" w:pos="1418"/>
              </w:tabs>
              <w:spacing w:before="100" w:after="0" w:line="240" w:lineRule="auto"/>
              <w:rPr>
                <w:rFonts w:ascii="Times New Roman" w:eastAsia="Times New Roman" w:hAnsi="Times New Roman" w:cs="Times New Roman"/>
                <w:lang w:eastAsia="ru-RU"/>
              </w:rPr>
            </w:pPr>
            <w:r w:rsidRPr="00C546ED">
              <w:rPr>
                <w:rFonts w:ascii="Times New Roman" w:eastAsia="Times New Roman" w:hAnsi="Times New Roman" w:cs="Times New Roman"/>
                <w:lang w:eastAsia="ru-RU"/>
              </w:rPr>
              <w:t>М.П.</w:t>
            </w:r>
          </w:p>
        </w:tc>
      </w:tr>
    </w:tbl>
    <w:p w:rsidR="000A3802" w:rsidRPr="000A3802" w:rsidRDefault="000A3802" w:rsidP="000A3802">
      <w:pPr>
        <w:tabs>
          <w:tab w:val="left" w:pos="709"/>
          <w:tab w:val="left" w:pos="1418"/>
          <w:tab w:val="left" w:pos="9540"/>
        </w:tabs>
        <w:suppressAutoHyphens/>
        <w:spacing w:before="100" w:after="0" w:line="240" w:lineRule="auto"/>
        <w:outlineLvl w:val="0"/>
        <w:rPr>
          <w:rFonts w:ascii="Times New Roman" w:eastAsia="Times New Roman" w:hAnsi="Times New Roman" w:cs="Times New Roman"/>
          <w:b/>
          <w:lang w:eastAsia="ru-RU"/>
        </w:rPr>
      </w:pPr>
    </w:p>
    <w:p w:rsidR="000A3802" w:rsidRDefault="000A3802"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b/>
          <w:lang w:eastAsia="ru-RU"/>
        </w:rPr>
      </w:pPr>
    </w:p>
    <w:p w:rsidR="000D28E0" w:rsidRDefault="000D28E0"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b/>
          <w:lang w:eastAsia="ru-RU"/>
        </w:rPr>
      </w:pPr>
    </w:p>
    <w:p w:rsidR="000D28E0" w:rsidRDefault="000D28E0"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b/>
          <w:lang w:eastAsia="ru-RU"/>
        </w:rPr>
      </w:pPr>
    </w:p>
    <w:p w:rsidR="000D28E0" w:rsidRDefault="000D28E0"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b/>
          <w:lang w:eastAsia="ru-RU"/>
        </w:rPr>
      </w:pPr>
    </w:p>
    <w:p w:rsidR="000D28E0" w:rsidRDefault="000D28E0"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b/>
          <w:lang w:eastAsia="ru-RU"/>
        </w:rPr>
      </w:pPr>
    </w:p>
    <w:p w:rsidR="000D28E0" w:rsidRPr="000A3802" w:rsidRDefault="000D28E0"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b/>
          <w:lang w:eastAsia="ru-RU"/>
        </w:rPr>
      </w:pPr>
    </w:p>
    <w:p w:rsidR="008977D8" w:rsidRPr="008977D8" w:rsidRDefault="00AC3B47" w:rsidP="008977D8">
      <w:pPr>
        <w:tabs>
          <w:tab w:val="left" w:pos="709"/>
          <w:tab w:val="left" w:pos="1418"/>
        </w:tabs>
        <w:spacing w:before="100" w:after="0" w:line="240" w:lineRule="auto"/>
        <w:ind w:left="5812"/>
        <w:outlineLvl w:val="0"/>
        <w:rPr>
          <w:rFonts w:ascii="Times New Roman" w:eastAsia="Times New Roman" w:hAnsi="Times New Roman" w:cs="Times New Roman"/>
          <w:lang w:eastAsia="ru-RU"/>
        </w:rPr>
      </w:pPr>
      <w:r>
        <w:rPr>
          <w:rFonts w:ascii="Times New Roman" w:eastAsia="Times New Roman" w:hAnsi="Times New Roman"/>
        </w:rPr>
        <w:lastRenderedPageBreak/>
        <w:t>Приложение 3 к договору</w:t>
      </w:r>
      <w:r w:rsidR="008977D8" w:rsidRPr="008977D8">
        <w:rPr>
          <w:rFonts w:ascii="Times New Roman" w:eastAsia="Times New Roman" w:hAnsi="Times New Roman" w:cs="Times New Roman"/>
          <w:b/>
          <w:caps/>
          <w:lang w:eastAsia="ru-RU"/>
        </w:rPr>
        <w:t xml:space="preserve"> </w:t>
      </w:r>
      <w:r w:rsidR="008977D8" w:rsidRPr="008977D8">
        <w:rPr>
          <w:rFonts w:ascii="Times New Roman" w:eastAsia="Times New Roman" w:hAnsi="Times New Roman" w:cs="Times New Roman"/>
          <w:lang w:eastAsia="ru-RU"/>
        </w:rPr>
        <w:t xml:space="preserve">страхования имущества юридических лиц «от всех рисков» </w:t>
      </w:r>
    </w:p>
    <w:p w:rsidR="008977D8" w:rsidRPr="008977D8" w:rsidRDefault="008977D8" w:rsidP="008977D8">
      <w:pPr>
        <w:tabs>
          <w:tab w:val="left" w:pos="709"/>
          <w:tab w:val="left" w:pos="1418"/>
        </w:tabs>
        <w:spacing w:before="100" w:after="0" w:line="240" w:lineRule="auto"/>
        <w:ind w:left="5812"/>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_____ от _____</w:t>
      </w:r>
    </w:p>
    <w:p w:rsidR="004F2DE4" w:rsidRDefault="004F2DE4" w:rsidP="00AC3B47">
      <w:pPr>
        <w:pStyle w:val="aff2"/>
        <w:widowControl w:val="0"/>
        <w:tabs>
          <w:tab w:val="left" w:pos="567"/>
          <w:tab w:val="left" w:pos="1418"/>
        </w:tabs>
        <w:spacing w:before="100"/>
        <w:ind w:left="1178"/>
        <w:jc w:val="both"/>
        <w:rPr>
          <w:rFonts w:ascii="Times New Roman" w:eastAsia="Times New Roman" w:hAnsi="Times New Roman"/>
        </w:rPr>
      </w:pPr>
    </w:p>
    <w:p w:rsidR="00AC3B47" w:rsidRDefault="00AC3B47" w:rsidP="00AC3B47">
      <w:pPr>
        <w:pStyle w:val="aff2"/>
        <w:widowControl w:val="0"/>
        <w:tabs>
          <w:tab w:val="left" w:pos="567"/>
          <w:tab w:val="left" w:pos="1418"/>
        </w:tabs>
        <w:spacing w:before="100"/>
        <w:ind w:left="1178"/>
        <w:jc w:val="both"/>
        <w:rPr>
          <w:rFonts w:ascii="Times New Roman" w:eastAsia="Times New Roman" w:hAnsi="Times New Roman"/>
        </w:rPr>
      </w:pPr>
      <w:r>
        <w:rPr>
          <w:rFonts w:ascii="Times New Roman" w:eastAsia="Times New Roman" w:hAnsi="Times New Roman"/>
        </w:rPr>
        <w:t xml:space="preserve">Перечень застрахованного имущества ОАО </w:t>
      </w:r>
      <w:r w:rsidR="008977D8">
        <w:rPr>
          <w:rFonts w:ascii="Times New Roman" w:eastAsia="Times New Roman" w:hAnsi="Times New Roman"/>
        </w:rPr>
        <w:t>«__________»</w:t>
      </w:r>
    </w:p>
    <w:p w:rsidR="00D03732" w:rsidRDefault="00D03732">
      <w:pPr>
        <w:rPr>
          <w:rFonts w:ascii="Times New Roman" w:eastAsia="Times New Roman" w:hAnsi="Times New Roman"/>
        </w:rPr>
      </w:pPr>
    </w:p>
    <w:tbl>
      <w:tblPr>
        <w:tblStyle w:val="aff6"/>
        <w:tblW w:w="9373" w:type="dxa"/>
        <w:tblLook w:val="04A0" w:firstRow="1" w:lastRow="0" w:firstColumn="1" w:lastColumn="0" w:noHBand="0" w:noVBand="1"/>
      </w:tblPr>
      <w:tblGrid>
        <w:gridCol w:w="544"/>
        <w:gridCol w:w="1124"/>
        <w:gridCol w:w="1566"/>
        <w:gridCol w:w="1603"/>
        <w:gridCol w:w="1701"/>
        <w:gridCol w:w="2835"/>
      </w:tblGrid>
      <w:tr w:rsidR="00A13F9C" w:rsidRPr="00D03732" w:rsidTr="00A13F9C">
        <w:tc>
          <w:tcPr>
            <w:tcW w:w="544" w:type="dxa"/>
            <w:vAlign w:val="center"/>
          </w:tcPr>
          <w:p w:rsidR="00A13F9C" w:rsidRPr="00D03732" w:rsidRDefault="00A13F9C" w:rsidP="00D03732">
            <w:pPr>
              <w:jc w:val="center"/>
              <w:rPr>
                <w:rFonts w:ascii="Times New Roman" w:hAnsi="Times New Roman" w:cs="Times New Roman"/>
              </w:rPr>
            </w:pPr>
            <w:r w:rsidRPr="00D03732">
              <w:rPr>
                <w:rFonts w:ascii="Times New Roman" w:hAnsi="Times New Roman" w:cs="Times New Roman"/>
              </w:rPr>
              <w:t xml:space="preserve">№ </w:t>
            </w:r>
            <w:proofErr w:type="gramStart"/>
            <w:r w:rsidRPr="00D03732">
              <w:rPr>
                <w:rFonts w:ascii="Times New Roman" w:hAnsi="Times New Roman" w:cs="Times New Roman"/>
              </w:rPr>
              <w:t>п</w:t>
            </w:r>
            <w:proofErr w:type="gramEnd"/>
            <w:r w:rsidRPr="00D03732">
              <w:rPr>
                <w:rFonts w:ascii="Times New Roman" w:hAnsi="Times New Roman" w:cs="Times New Roman"/>
              </w:rPr>
              <w:t>/п</w:t>
            </w:r>
          </w:p>
        </w:tc>
        <w:tc>
          <w:tcPr>
            <w:tcW w:w="1124" w:type="dxa"/>
            <w:vAlign w:val="center"/>
          </w:tcPr>
          <w:p w:rsidR="00A13F9C" w:rsidRPr="00D03732" w:rsidRDefault="00A13F9C" w:rsidP="00D03732">
            <w:pPr>
              <w:jc w:val="center"/>
              <w:rPr>
                <w:rFonts w:ascii="Times New Roman" w:hAnsi="Times New Roman" w:cs="Times New Roman"/>
              </w:rPr>
            </w:pPr>
            <w:r w:rsidRPr="00D03732">
              <w:rPr>
                <w:rFonts w:ascii="Times New Roman" w:hAnsi="Times New Roman" w:cs="Times New Roman"/>
              </w:rPr>
              <w:t>Филиал</w:t>
            </w:r>
          </w:p>
        </w:tc>
        <w:tc>
          <w:tcPr>
            <w:tcW w:w="1566" w:type="dxa"/>
            <w:vAlign w:val="center"/>
          </w:tcPr>
          <w:p w:rsidR="00A13F9C" w:rsidRPr="00D03732" w:rsidRDefault="00A13F9C" w:rsidP="00D03732">
            <w:pPr>
              <w:jc w:val="center"/>
              <w:rPr>
                <w:rFonts w:ascii="Times New Roman" w:hAnsi="Times New Roman" w:cs="Times New Roman"/>
              </w:rPr>
            </w:pPr>
            <w:r w:rsidRPr="00D03732">
              <w:rPr>
                <w:rFonts w:ascii="Times New Roman" w:hAnsi="Times New Roman" w:cs="Times New Roman"/>
              </w:rPr>
              <w:t>Предприятие</w:t>
            </w:r>
          </w:p>
        </w:tc>
        <w:tc>
          <w:tcPr>
            <w:tcW w:w="1603" w:type="dxa"/>
            <w:vAlign w:val="center"/>
          </w:tcPr>
          <w:p w:rsidR="00A13F9C" w:rsidRPr="00D03732" w:rsidRDefault="00A13F9C" w:rsidP="00D03732">
            <w:pPr>
              <w:jc w:val="center"/>
              <w:rPr>
                <w:rFonts w:ascii="Times New Roman" w:hAnsi="Times New Roman" w:cs="Times New Roman"/>
              </w:rPr>
            </w:pPr>
            <w:r w:rsidRPr="00D03732">
              <w:rPr>
                <w:rFonts w:ascii="Times New Roman" w:hAnsi="Times New Roman" w:cs="Times New Roman"/>
              </w:rPr>
              <w:t>Инв. номер</w:t>
            </w:r>
          </w:p>
        </w:tc>
        <w:tc>
          <w:tcPr>
            <w:tcW w:w="1701" w:type="dxa"/>
            <w:vAlign w:val="center"/>
          </w:tcPr>
          <w:p w:rsidR="00A13F9C" w:rsidRPr="00D03732" w:rsidRDefault="00A13F9C" w:rsidP="00D03732">
            <w:pPr>
              <w:jc w:val="center"/>
              <w:rPr>
                <w:rFonts w:ascii="Times New Roman" w:hAnsi="Times New Roman" w:cs="Times New Roman"/>
              </w:rPr>
            </w:pPr>
            <w:r w:rsidRPr="00D03732">
              <w:rPr>
                <w:rFonts w:ascii="Times New Roman" w:hAnsi="Times New Roman" w:cs="Times New Roman"/>
              </w:rPr>
              <w:t>Наименование</w:t>
            </w:r>
          </w:p>
        </w:tc>
        <w:tc>
          <w:tcPr>
            <w:tcW w:w="2835" w:type="dxa"/>
            <w:vAlign w:val="center"/>
          </w:tcPr>
          <w:p w:rsidR="00A13F9C" w:rsidRPr="00D03732" w:rsidRDefault="00A13F9C" w:rsidP="00D03732">
            <w:pPr>
              <w:jc w:val="center"/>
              <w:rPr>
                <w:rFonts w:ascii="Times New Roman" w:hAnsi="Times New Roman" w:cs="Times New Roman"/>
              </w:rPr>
            </w:pPr>
            <w:r w:rsidRPr="00D03732">
              <w:rPr>
                <w:rFonts w:ascii="Times New Roman" w:hAnsi="Times New Roman" w:cs="Times New Roman"/>
              </w:rPr>
              <w:t>Страховая сумма (страховая стоимость), руб.</w:t>
            </w:r>
          </w:p>
        </w:tc>
      </w:tr>
      <w:tr w:rsidR="0060702F" w:rsidRPr="00D03732" w:rsidTr="00A13F9C">
        <w:trPr>
          <w:trHeight w:val="227"/>
        </w:trPr>
        <w:tc>
          <w:tcPr>
            <w:tcW w:w="9373" w:type="dxa"/>
            <w:gridSpan w:val="6"/>
          </w:tcPr>
          <w:p w:rsidR="0060702F" w:rsidRPr="00D03732" w:rsidRDefault="0060702F" w:rsidP="00501CC0">
            <w:pPr>
              <w:widowControl w:val="0"/>
              <w:tabs>
                <w:tab w:val="left" w:pos="567"/>
                <w:tab w:val="left" w:pos="1418"/>
              </w:tabs>
              <w:spacing w:before="100"/>
              <w:jc w:val="both"/>
              <w:rPr>
                <w:rFonts w:ascii="Times New Roman" w:hAnsi="Times New Roman" w:cs="Times New Roman"/>
              </w:rPr>
            </w:pPr>
            <w:r w:rsidRPr="00D03732">
              <w:rPr>
                <w:rFonts w:ascii="Times New Roman" w:eastAsia="Times New Roman" w:hAnsi="Times New Roman"/>
              </w:rPr>
              <w:t>Группа А: Производственные и непроизводственные здания, сооружения и помещения, включая внутреннюю и внешнюю отделку, остекление, инженерное оборудование и коммуникации, сооружения, трубопроводы, сети водопровода и канализации.</w:t>
            </w:r>
          </w:p>
        </w:tc>
      </w:tr>
      <w:tr w:rsidR="00A13F9C" w:rsidRPr="00D03732" w:rsidTr="00A13F9C">
        <w:tc>
          <w:tcPr>
            <w:tcW w:w="544" w:type="dxa"/>
          </w:tcPr>
          <w:p w:rsidR="00A13F9C" w:rsidRPr="00D03732" w:rsidRDefault="00A13F9C">
            <w:pPr>
              <w:rPr>
                <w:rFonts w:ascii="Times New Roman" w:hAnsi="Times New Roman" w:cs="Times New Roman"/>
              </w:rPr>
            </w:pPr>
            <w:r w:rsidRPr="00D03732">
              <w:rPr>
                <w:rFonts w:ascii="Times New Roman" w:hAnsi="Times New Roman" w:cs="Times New Roman"/>
              </w:rPr>
              <w:t>1</w:t>
            </w:r>
          </w:p>
        </w:tc>
        <w:tc>
          <w:tcPr>
            <w:tcW w:w="1124" w:type="dxa"/>
          </w:tcPr>
          <w:p w:rsidR="00A13F9C" w:rsidRPr="00D03732" w:rsidRDefault="00A13F9C">
            <w:pPr>
              <w:rPr>
                <w:rFonts w:ascii="Times New Roman" w:hAnsi="Times New Roman" w:cs="Times New Roman"/>
              </w:rPr>
            </w:pPr>
          </w:p>
        </w:tc>
        <w:tc>
          <w:tcPr>
            <w:tcW w:w="1566" w:type="dxa"/>
          </w:tcPr>
          <w:p w:rsidR="00A13F9C" w:rsidRPr="00D03732" w:rsidRDefault="00A13F9C">
            <w:pPr>
              <w:rPr>
                <w:rFonts w:ascii="Times New Roman" w:hAnsi="Times New Roman" w:cs="Times New Roman"/>
              </w:rPr>
            </w:pPr>
          </w:p>
        </w:tc>
        <w:tc>
          <w:tcPr>
            <w:tcW w:w="1603" w:type="dxa"/>
          </w:tcPr>
          <w:p w:rsidR="00A13F9C" w:rsidRPr="00D03732" w:rsidRDefault="00A13F9C">
            <w:pPr>
              <w:rPr>
                <w:rFonts w:ascii="Times New Roman" w:hAnsi="Times New Roman" w:cs="Times New Roman"/>
              </w:rPr>
            </w:pPr>
          </w:p>
        </w:tc>
        <w:tc>
          <w:tcPr>
            <w:tcW w:w="1701" w:type="dxa"/>
          </w:tcPr>
          <w:p w:rsidR="00A13F9C" w:rsidRPr="00D03732" w:rsidRDefault="00A13F9C">
            <w:pPr>
              <w:rPr>
                <w:rFonts w:ascii="Times New Roman" w:hAnsi="Times New Roman" w:cs="Times New Roman"/>
              </w:rPr>
            </w:pPr>
          </w:p>
        </w:tc>
        <w:tc>
          <w:tcPr>
            <w:tcW w:w="2835" w:type="dxa"/>
            <w:vMerge w:val="restart"/>
          </w:tcPr>
          <w:p w:rsidR="00A13F9C" w:rsidRPr="00D03732" w:rsidRDefault="00A13F9C">
            <w:pPr>
              <w:rPr>
                <w:rFonts w:ascii="Times New Roman" w:hAnsi="Times New Roman" w:cs="Times New Roman"/>
              </w:rPr>
            </w:pPr>
          </w:p>
        </w:tc>
      </w:tr>
      <w:tr w:rsidR="00A13F9C" w:rsidRPr="00D03732" w:rsidTr="00A13F9C">
        <w:tc>
          <w:tcPr>
            <w:tcW w:w="544" w:type="dxa"/>
          </w:tcPr>
          <w:p w:rsidR="00A13F9C" w:rsidRPr="00D03732" w:rsidRDefault="00A13F9C">
            <w:pPr>
              <w:rPr>
                <w:rFonts w:ascii="Times New Roman" w:hAnsi="Times New Roman" w:cs="Times New Roman"/>
              </w:rPr>
            </w:pPr>
            <w:r w:rsidRPr="00D03732">
              <w:rPr>
                <w:rFonts w:ascii="Times New Roman" w:hAnsi="Times New Roman" w:cs="Times New Roman"/>
              </w:rPr>
              <w:t>2</w:t>
            </w:r>
          </w:p>
        </w:tc>
        <w:tc>
          <w:tcPr>
            <w:tcW w:w="1124" w:type="dxa"/>
          </w:tcPr>
          <w:p w:rsidR="00A13F9C" w:rsidRPr="00D03732" w:rsidRDefault="00A13F9C">
            <w:pPr>
              <w:rPr>
                <w:rFonts w:ascii="Times New Roman" w:hAnsi="Times New Roman" w:cs="Times New Roman"/>
              </w:rPr>
            </w:pPr>
          </w:p>
        </w:tc>
        <w:tc>
          <w:tcPr>
            <w:tcW w:w="1566" w:type="dxa"/>
          </w:tcPr>
          <w:p w:rsidR="00A13F9C" w:rsidRPr="00D03732" w:rsidRDefault="00A13F9C">
            <w:pPr>
              <w:rPr>
                <w:rFonts w:ascii="Times New Roman" w:hAnsi="Times New Roman" w:cs="Times New Roman"/>
              </w:rPr>
            </w:pPr>
          </w:p>
        </w:tc>
        <w:tc>
          <w:tcPr>
            <w:tcW w:w="1603" w:type="dxa"/>
          </w:tcPr>
          <w:p w:rsidR="00A13F9C" w:rsidRPr="00D03732" w:rsidRDefault="00A13F9C">
            <w:pPr>
              <w:rPr>
                <w:rFonts w:ascii="Times New Roman" w:hAnsi="Times New Roman" w:cs="Times New Roman"/>
              </w:rPr>
            </w:pPr>
          </w:p>
        </w:tc>
        <w:tc>
          <w:tcPr>
            <w:tcW w:w="1701" w:type="dxa"/>
          </w:tcPr>
          <w:p w:rsidR="00A13F9C" w:rsidRPr="00D03732" w:rsidRDefault="00A13F9C">
            <w:pPr>
              <w:rPr>
                <w:rFonts w:ascii="Times New Roman" w:hAnsi="Times New Roman" w:cs="Times New Roman"/>
              </w:rPr>
            </w:pPr>
          </w:p>
        </w:tc>
        <w:tc>
          <w:tcPr>
            <w:tcW w:w="2835" w:type="dxa"/>
            <w:vMerge/>
          </w:tcPr>
          <w:p w:rsidR="00A13F9C" w:rsidRPr="00D03732" w:rsidRDefault="00A13F9C">
            <w:pPr>
              <w:rPr>
                <w:rFonts w:ascii="Times New Roman" w:hAnsi="Times New Roman" w:cs="Times New Roman"/>
              </w:rPr>
            </w:pPr>
          </w:p>
        </w:tc>
      </w:tr>
      <w:tr w:rsidR="0060702F" w:rsidRPr="00D03732" w:rsidTr="00A13F9C">
        <w:tc>
          <w:tcPr>
            <w:tcW w:w="6538" w:type="dxa"/>
            <w:gridSpan w:val="5"/>
          </w:tcPr>
          <w:p w:rsidR="0060702F" w:rsidRPr="00D03732" w:rsidRDefault="0060702F" w:rsidP="0060702F">
            <w:pPr>
              <w:jc w:val="right"/>
              <w:rPr>
                <w:rFonts w:ascii="Times New Roman" w:hAnsi="Times New Roman" w:cs="Times New Roman"/>
                <w:b/>
              </w:rPr>
            </w:pPr>
            <w:r w:rsidRPr="00D03732">
              <w:rPr>
                <w:rFonts w:ascii="Times New Roman" w:hAnsi="Times New Roman" w:cs="Times New Roman"/>
                <w:b/>
              </w:rPr>
              <w:t>ИТОГО:</w:t>
            </w:r>
          </w:p>
        </w:tc>
        <w:tc>
          <w:tcPr>
            <w:tcW w:w="2835" w:type="dxa"/>
            <w:vMerge/>
          </w:tcPr>
          <w:p w:rsidR="0060702F" w:rsidRPr="00D03732" w:rsidRDefault="0060702F">
            <w:pPr>
              <w:rPr>
                <w:rFonts w:ascii="Times New Roman" w:hAnsi="Times New Roman" w:cs="Times New Roman"/>
              </w:rPr>
            </w:pPr>
          </w:p>
        </w:tc>
      </w:tr>
      <w:tr w:rsidR="0060702F" w:rsidRPr="00D03732" w:rsidTr="00A13F9C">
        <w:tc>
          <w:tcPr>
            <w:tcW w:w="9373" w:type="dxa"/>
            <w:gridSpan w:val="6"/>
          </w:tcPr>
          <w:p w:rsidR="0060702F" w:rsidRPr="00D03732" w:rsidRDefault="0060702F" w:rsidP="0060702F">
            <w:pPr>
              <w:widowControl w:val="0"/>
              <w:tabs>
                <w:tab w:val="left" w:pos="567"/>
                <w:tab w:val="left" w:pos="1418"/>
              </w:tabs>
              <w:spacing w:before="100"/>
              <w:jc w:val="both"/>
              <w:rPr>
                <w:rFonts w:ascii="Times New Roman" w:hAnsi="Times New Roman" w:cs="Times New Roman"/>
              </w:rPr>
            </w:pPr>
            <w:r w:rsidRPr="00D03732">
              <w:rPr>
                <w:rFonts w:ascii="Times New Roman" w:eastAsia="Times New Roman" w:hAnsi="Times New Roman"/>
              </w:rPr>
              <w:t>Группа В: Воздушные и кабельные линии передачи (включая фарфоровые и стеклянные изоляторы), линии связи, а также другие линии, посредством которых осуществляется передача энергии или информации.</w:t>
            </w:r>
          </w:p>
        </w:tc>
      </w:tr>
      <w:tr w:rsidR="00A13F9C" w:rsidRPr="00D03732" w:rsidTr="00A13F9C">
        <w:tc>
          <w:tcPr>
            <w:tcW w:w="544" w:type="dxa"/>
          </w:tcPr>
          <w:p w:rsidR="00A13F9C" w:rsidRPr="00D03732" w:rsidRDefault="00A13F9C">
            <w:pPr>
              <w:rPr>
                <w:rFonts w:ascii="Times New Roman" w:hAnsi="Times New Roman" w:cs="Times New Roman"/>
              </w:rPr>
            </w:pPr>
            <w:r w:rsidRPr="00D03732">
              <w:rPr>
                <w:rFonts w:ascii="Times New Roman" w:hAnsi="Times New Roman" w:cs="Times New Roman"/>
              </w:rPr>
              <w:t>1</w:t>
            </w:r>
          </w:p>
        </w:tc>
        <w:tc>
          <w:tcPr>
            <w:tcW w:w="1124" w:type="dxa"/>
          </w:tcPr>
          <w:p w:rsidR="00A13F9C" w:rsidRPr="00D03732" w:rsidRDefault="00A13F9C">
            <w:pPr>
              <w:rPr>
                <w:rFonts w:ascii="Times New Roman" w:hAnsi="Times New Roman" w:cs="Times New Roman"/>
              </w:rPr>
            </w:pPr>
          </w:p>
        </w:tc>
        <w:tc>
          <w:tcPr>
            <w:tcW w:w="1566" w:type="dxa"/>
          </w:tcPr>
          <w:p w:rsidR="00A13F9C" w:rsidRPr="00D03732" w:rsidRDefault="00A13F9C">
            <w:pPr>
              <w:rPr>
                <w:rFonts w:ascii="Times New Roman" w:hAnsi="Times New Roman" w:cs="Times New Roman"/>
              </w:rPr>
            </w:pPr>
          </w:p>
        </w:tc>
        <w:tc>
          <w:tcPr>
            <w:tcW w:w="1603" w:type="dxa"/>
          </w:tcPr>
          <w:p w:rsidR="00A13F9C" w:rsidRPr="00D03732" w:rsidRDefault="00A13F9C">
            <w:pPr>
              <w:rPr>
                <w:rFonts w:ascii="Times New Roman" w:hAnsi="Times New Roman" w:cs="Times New Roman"/>
              </w:rPr>
            </w:pPr>
          </w:p>
        </w:tc>
        <w:tc>
          <w:tcPr>
            <w:tcW w:w="1701" w:type="dxa"/>
          </w:tcPr>
          <w:p w:rsidR="00A13F9C" w:rsidRPr="00D03732" w:rsidRDefault="00A13F9C">
            <w:pPr>
              <w:rPr>
                <w:rFonts w:ascii="Times New Roman" w:hAnsi="Times New Roman" w:cs="Times New Roman"/>
              </w:rPr>
            </w:pPr>
          </w:p>
        </w:tc>
        <w:tc>
          <w:tcPr>
            <w:tcW w:w="2835" w:type="dxa"/>
            <w:vMerge w:val="restart"/>
          </w:tcPr>
          <w:p w:rsidR="00A13F9C" w:rsidRPr="00D03732" w:rsidRDefault="00A13F9C">
            <w:pPr>
              <w:rPr>
                <w:rFonts w:ascii="Times New Roman" w:hAnsi="Times New Roman" w:cs="Times New Roman"/>
              </w:rPr>
            </w:pPr>
          </w:p>
        </w:tc>
      </w:tr>
      <w:tr w:rsidR="00A13F9C" w:rsidRPr="00D03732" w:rsidTr="00A13F9C">
        <w:tc>
          <w:tcPr>
            <w:tcW w:w="544" w:type="dxa"/>
          </w:tcPr>
          <w:p w:rsidR="00A13F9C" w:rsidRPr="00D03732" w:rsidRDefault="00A13F9C">
            <w:pPr>
              <w:rPr>
                <w:rFonts w:ascii="Times New Roman" w:hAnsi="Times New Roman" w:cs="Times New Roman"/>
              </w:rPr>
            </w:pPr>
            <w:r w:rsidRPr="00D03732">
              <w:rPr>
                <w:rFonts w:ascii="Times New Roman" w:hAnsi="Times New Roman" w:cs="Times New Roman"/>
              </w:rPr>
              <w:t>2</w:t>
            </w:r>
          </w:p>
        </w:tc>
        <w:tc>
          <w:tcPr>
            <w:tcW w:w="1124" w:type="dxa"/>
          </w:tcPr>
          <w:p w:rsidR="00A13F9C" w:rsidRPr="00D03732" w:rsidRDefault="00A13F9C">
            <w:pPr>
              <w:rPr>
                <w:rFonts w:ascii="Times New Roman" w:hAnsi="Times New Roman" w:cs="Times New Roman"/>
              </w:rPr>
            </w:pPr>
          </w:p>
        </w:tc>
        <w:tc>
          <w:tcPr>
            <w:tcW w:w="1566" w:type="dxa"/>
          </w:tcPr>
          <w:p w:rsidR="00A13F9C" w:rsidRPr="00D03732" w:rsidRDefault="00A13F9C">
            <w:pPr>
              <w:rPr>
                <w:rFonts w:ascii="Times New Roman" w:hAnsi="Times New Roman" w:cs="Times New Roman"/>
              </w:rPr>
            </w:pPr>
          </w:p>
        </w:tc>
        <w:tc>
          <w:tcPr>
            <w:tcW w:w="1603" w:type="dxa"/>
          </w:tcPr>
          <w:p w:rsidR="00A13F9C" w:rsidRPr="00D03732" w:rsidRDefault="00A13F9C">
            <w:pPr>
              <w:rPr>
                <w:rFonts w:ascii="Times New Roman" w:hAnsi="Times New Roman" w:cs="Times New Roman"/>
              </w:rPr>
            </w:pPr>
          </w:p>
        </w:tc>
        <w:tc>
          <w:tcPr>
            <w:tcW w:w="1701" w:type="dxa"/>
          </w:tcPr>
          <w:p w:rsidR="00A13F9C" w:rsidRPr="00D03732" w:rsidRDefault="00A13F9C">
            <w:pPr>
              <w:rPr>
                <w:rFonts w:ascii="Times New Roman" w:hAnsi="Times New Roman" w:cs="Times New Roman"/>
              </w:rPr>
            </w:pPr>
          </w:p>
        </w:tc>
        <w:tc>
          <w:tcPr>
            <w:tcW w:w="2835" w:type="dxa"/>
            <w:vMerge/>
          </w:tcPr>
          <w:p w:rsidR="00A13F9C" w:rsidRPr="00D03732" w:rsidRDefault="00A13F9C">
            <w:pPr>
              <w:rPr>
                <w:rFonts w:ascii="Times New Roman" w:hAnsi="Times New Roman" w:cs="Times New Roman"/>
              </w:rPr>
            </w:pPr>
          </w:p>
        </w:tc>
      </w:tr>
      <w:tr w:rsidR="0060702F" w:rsidRPr="00D03732" w:rsidTr="00A13F9C">
        <w:tc>
          <w:tcPr>
            <w:tcW w:w="6538" w:type="dxa"/>
            <w:gridSpan w:val="5"/>
          </w:tcPr>
          <w:p w:rsidR="0060702F" w:rsidRPr="00D03732" w:rsidRDefault="0060702F" w:rsidP="0060702F">
            <w:pPr>
              <w:jc w:val="right"/>
              <w:rPr>
                <w:rFonts w:ascii="Times New Roman" w:hAnsi="Times New Roman" w:cs="Times New Roman"/>
                <w:b/>
              </w:rPr>
            </w:pPr>
            <w:r w:rsidRPr="00D03732">
              <w:rPr>
                <w:rFonts w:ascii="Times New Roman" w:hAnsi="Times New Roman" w:cs="Times New Roman"/>
                <w:b/>
              </w:rPr>
              <w:t>ИТОГО:</w:t>
            </w:r>
          </w:p>
        </w:tc>
        <w:tc>
          <w:tcPr>
            <w:tcW w:w="2835" w:type="dxa"/>
            <w:vMerge/>
          </w:tcPr>
          <w:p w:rsidR="0060702F" w:rsidRPr="00D03732" w:rsidRDefault="0060702F">
            <w:pPr>
              <w:rPr>
                <w:rFonts w:ascii="Times New Roman" w:hAnsi="Times New Roman" w:cs="Times New Roman"/>
              </w:rPr>
            </w:pPr>
          </w:p>
        </w:tc>
      </w:tr>
      <w:tr w:rsidR="0060702F" w:rsidRPr="00D03732" w:rsidTr="00A13F9C">
        <w:tc>
          <w:tcPr>
            <w:tcW w:w="9373" w:type="dxa"/>
            <w:gridSpan w:val="6"/>
          </w:tcPr>
          <w:p w:rsidR="0060702F" w:rsidRPr="00D03732" w:rsidRDefault="0060702F" w:rsidP="007B371B">
            <w:pPr>
              <w:rPr>
                <w:rFonts w:ascii="Times New Roman" w:hAnsi="Times New Roman" w:cs="Times New Roman"/>
              </w:rPr>
            </w:pPr>
            <w:r w:rsidRPr="00D03732">
              <w:rPr>
                <w:rFonts w:ascii="Times New Roman" w:eastAsia="Times New Roman" w:hAnsi="Times New Roman"/>
              </w:rPr>
              <w:t>Группа С: Энергетические (силовые) машины и другое технологическое оборудование всех типов и всех классов напряжения</w:t>
            </w:r>
          </w:p>
        </w:tc>
      </w:tr>
      <w:tr w:rsidR="00A13F9C" w:rsidRPr="00D03732" w:rsidTr="00A13F9C">
        <w:tc>
          <w:tcPr>
            <w:tcW w:w="544" w:type="dxa"/>
          </w:tcPr>
          <w:p w:rsidR="00A13F9C" w:rsidRPr="00D03732" w:rsidRDefault="00A13F9C" w:rsidP="007B371B">
            <w:pPr>
              <w:rPr>
                <w:rFonts w:ascii="Times New Roman" w:hAnsi="Times New Roman" w:cs="Times New Roman"/>
              </w:rPr>
            </w:pPr>
            <w:r w:rsidRPr="00D03732">
              <w:rPr>
                <w:rFonts w:ascii="Times New Roman" w:hAnsi="Times New Roman" w:cs="Times New Roman"/>
              </w:rPr>
              <w:t>1</w:t>
            </w:r>
          </w:p>
        </w:tc>
        <w:tc>
          <w:tcPr>
            <w:tcW w:w="1124" w:type="dxa"/>
          </w:tcPr>
          <w:p w:rsidR="00A13F9C" w:rsidRPr="00D03732" w:rsidRDefault="00A13F9C" w:rsidP="007B371B">
            <w:pPr>
              <w:rPr>
                <w:rFonts w:ascii="Times New Roman" w:hAnsi="Times New Roman" w:cs="Times New Roman"/>
              </w:rPr>
            </w:pPr>
          </w:p>
        </w:tc>
        <w:tc>
          <w:tcPr>
            <w:tcW w:w="1566" w:type="dxa"/>
          </w:tcPr>
          <w:p w:rsidR="00A13F9C" w:rsidRPr="00D03732" w:rsidRDefault="00A13F9C" w:rsidP="007B371B">
            <w:pPr>
              <w:rPr>
                <w:rFonts w:ascii="Times New Roman" w:hAnsi="Times New Roman" w:cs="Times New Roman"/>
              </w:rPr>
            </w:pPr>
          </w:p>
        </w:tc>
        <w:tc>
          <w:tcPr>
            <w:tcW w:w="1603" w:type="dxa"/>
          </w:tcPr>
          <w:p w:rsidR="00A13F9C" w:rsidRPr="00D03732" w:rsidRDefault="00A13F9C" w:rsidP="007B371B">
            <w:pPr>
              <w:rPr>
                <w:rFonts w:ascii="Times New Roman" w:hAnsi="Times New Roman" w:cs="Times New Roman"/>
              </w:rPr>
            </w:pPr>
          </w:p>
        </w:tc>
        <w:tc>
          <w:tcPr>
            <w:tcW w:w="1701" w:type="dxa"/>
          </w:tcPr>
          <w:p w:rsidR="00A13F9C" w:rsidRPr="00D03732" w:rsidRDefault="00A13F9C" w:rsidP="007B371B">
            <w:pPr>
              <w:rPr>
                <w:rFonts w:ascii="Times New Roman" w:hAnsi="Times New Roman" w:cs="Times New Roman"/>
              </w:rPr>
            </w:pPr>
          </w:p>
        </w:tc>
        <w:tc>
          <w:tcPr>
            <w:tcW w:w="2835" w:type="dxa"/>
            <w:vMerge w:val="restart"/>
          </w:tcPr>
          <w:p w:rsidR="00A13F9C" w:rsidRPr="00D03732" w:rsidRDefault="00A13F9C" w:rsidP="007B371B">
            <w:pPr>
              <w:rPr>
                <w:rFonts w:ascii="Times New Roman" w:hAnsi="Times New Roman" w:cs="Times New Roman"/>
              </w:rPr>
            </w:pPr>
          </w:p>
        </w:tc>
      </w:tr>
      <w:tr w:rsidR="00A13F9C" w:rsidRPr="00D03732" w:rsidTr="00A13F9C">
        <w:tc>
          <w:tcPr>
            <w:tcW w:w="544" w:type="dxa"/>
          </w:tcPr>
          <w:p w:rsidR="00A13F9C" w:rsidRPr="00D03732" w:rsidRDefault="00A13F9C" w:rsidP="007B371B">
            <w:pPr>
              <w:rPr>
                <w:rFonts w:ascii="Times New Roman" w:hAnsi="Times New Roman" w:cs="Times New Roman"/>
              </w:rPr>
            </w:pPr>
            <w:r w:rsidRPr="00D03732">
              <w:rPr>
                <w:rFonts w:ascii="Times New Roman" w:hAnsi="Times New Roman" w:cs="Times New Roman"/>
              </w:rPr>
              <w:t>2</w:t>
            </w:r>
          </w:p>
        </w:tc>
        <w:tc>
          <w:tcPr>
            <w:tcW w:w="1124" w:type="dxa"/>
          </w:tcPr>
          <w:p w:rsidR="00A13F9C" w:rsidRPr="00D03732" w:rsidRDefault="00A13F9C" w:rsidP="007B371B">
            <w:pPr>
              <w:rPr>
                <w:rFonts w:ascii="Times New Roman" w:hAnsi="Times New Roman" w:cs="Times New Roman"/>
              </w:rPr>
            </w:pPr>
          </w:p>
        </w:tc>
        <w:tc>
          <w:tcPr>
            <w:tcW w:w="1566" w:type="dxa"/>
          </w:tcPr>
          <w:p w:rsidR="00A13F9C" w:rsidRPr="00D03732" w:rsidRDefault="00A13F9C" w:rsidP="007B371B">
            <w:pPr>
              <w:rPr>
                <w:rFonts w:ascii="Times New Roman" w:hAnsi="Times New Roman" w:cs="Times New Roman"/>
              </w:rPr>
            </w:pPr>
          </w:p>
        </w:tc>
        <w:tc>
          <w:tcPr>
            <w:tcW w:w="1603" w:type="dxa"/>
          </w:tcPr>
          <w:p w:rsidR="00A13F9C" w:rsidRPr="00D03732" w:rsidRDefault="00A13F9C" w:rsidP="007B371B">
            <w:pPr>
              <w:rPr>
                <w:rFonts w:ascii="Times New Roman" w:hAnsi="Times New Roman" w:cs="Times New Roman"/>
              </w:rPr>
            </w:pPr>
          </w:p>
        </w:tc>
        <w:tc>
          <w:tcPr>
            <w:tcW w:w="1701" w:type="dxa"/>
          </w:tcPr>
          <w:p w:rsidR="00A13F9C" w:rsidRPr="00D03732" w:rsidRDefault="00A13F9C" w:rsidP="007B371B">
            <w:pPr>
              <w:rPr>
                <w:rFonts w:ascii="Times New Roman" w:hAnsi="Times New Roman" w:cs="Times New Roman"/>
              </w:rPr>
            </w:pPr>
          </w:p>
        </w:tc>
        <w:tc>
          <w:tcPr>
            <w:tcW w:w="2835" w:type="dxa"/>
            <w:vMerge/>
          </w:tcPr>
          <w:p w:rsidR="00A13F9C" w:rsidRPr="00D03732" w:rsidRDefault="00A13F9C" w:rsidP="007B371B">
            <w:pPr>
              <w:rPr>
                <w:rFonts w:ascii="Times New Roman" w:hAnsi="Times New Roman" w:cs="Times New Roman"/>
              </w:rPr>
            </w:pPr>
          </w:p>
        </w:tc>
      </w:tr>
      <w:tr w:rsidR="0060702F" w:rsidRPr="00D03732" w:rsidTr="00A13F9C">
        <w:tc>
          <w:tcPr>
            <w:tcW w:w="6538" w:type="dxa"/>
            <w:gridSpan w:val="5"/>
          </w:tcPr>
          <w:p w:rsidR="0060702F" w:rsidRPr="00D03732" w:rsidRDefault="0060702F" w:rsidP="0060702F">
            <w:pPr>
              <w:jc w:val="right"/>
              <w:rPr>
                <w:rFonts w:ascii="Times New Roman" w:hAnsi="Times New Roman" w:cs="Times New Roman"/>
                <w:b/>
              </w:rPr>
            </w:pPr>
            <w:r w:rsidRPr="00D03732">
              <w:rPr>
                <w:rFonts w:ascii="Times New Roman" w:hAnsi="Times New Roman" w:cs="Times New Roman"/>
                <w:b/>
              </w:rPr>
              <w:t>ИТОГО:</w:t>
            </w:r>
          </w:p>
        </w:tc>
        <w:tc>
          <w:tcPr>
            <w:tcW w:w="2835" w:type="dxa"/>
            <w:vMerge/>
          </w:tcPr>
          <w:p w:rsidR="0060702F" w:rsidRPr="00D03732" w:rsidRDefault="0060702F" w:rsidP="007B371B">
            <w:pPr>
              <w:rPr>
                <w:rFonts w:ascii="Times New Roman" w:hAnsi="Times New Roman" w:cs="Times New Roman"/>
              </w:rPr>
            </w:pPr>
          </w:p>
        </w:tc>
      </w:tr>
      <w:tr w:rsidR="00D03732" w:rsidRPr="00D03732" w:rsidTr="00A13F9C">
        <w:tc>
          <w:tcPr>
            <w:tcW w:w="9373" w:type="dxa"/>
            <w:gridSpan w:val="6"/>
          </w:tcPr>
          <w:p w:rsidR="00D03732" w:rsidRPr="00D03732" w:rsidRDefault="00D03732" w:rsidP="00D03732">
            <w:pPr>
              <w:rPr>
                <w:rFonts w:ascii="Times New Roman" w:eastAsia="Times New Roman" w:hAnsi="Times New Roman"/>
              </w:rPr>
            </w:pPr>
            <w:r w:rsidRPr="00D03732">
              <w:rPr>
                <w:rFonts w:ascii="Times New Roman" w:eastAsia="Times New Roman" w:hAnsi="Times New Roman"/>
              </w:rPr>
              <w:t>Группа D: Прочее имущество, находящееся на балансе, не входящее в указанные группы.</w:t>
            </w:r>
          </w:p>
        </w:tc>
      </w:tr>
      <w:tr w:rsidR="00A13F9C" w:rsidRPr="00D03732" w:rsidTr="00A13F9C">
        <w:tc>
          <w:tcPr>
            <w:tcW w:w="544" w:type="dxa"/>
          </w:tcPr>
          <w:p w:rsidR="00A13F9C" w:rsidRPr="00D03732" w:rsidRDefault="00A13F9C" w:rsidP="007B371B">
            <w:pPr>
              <w:rPr>
                <w:rFonts w:ascii="Times New Roman" w:hAnsi="Times New Roman" w:cs="Times New Roman"/>
              </w:rPr>
            </w:pPr>
            <w:r w:rsidRPr="00D03732">
              <w:rPr>
                <w:rFonts w:ascii="Times New Roman" w:hAnsi="Times New Roman" w:cs="Times New Roman"/>
              </w:rPr>
              <w:t>1</w:t>
            </w:r>
          </w:p>
        </w:tc>
        <w:tc>
          <w:tcPr>
            <w:tcW w:w="1124" w:type="dxa"/>
          </w:tcPr>
          <w:p w:rsidR="00A13F9C" w:rsidRPr="00D03732" w:rsidRDefault="00A13F9C" w:rsidP="007B371B">
            <w:pPr>
              <w:rPr>
                <w:rFonts w:ascii="Times New Roman" w:hAnsi="Times New Roman" w:cs="Times New Roman"/>
              </w:rPr>
            </w:pPr>
          </w:p>
        </w:tc>
        <w:tc>
          <w:tcPr>
            <w:tcW w:w="1566" w:type="dxa"/>
          </w:tcPr>
          <w:p w:rsidR="00A13F9C" w:rsidRPr="00D03732" w:rsidRDefault="00A13F9C" w:rsidP="007B371B">
            <w:pPr>
              <w:rPr>
                <w:rFonts w:ascii="Times New Roman" w:hAnsi="Times New Roman" w:cs="Times New Roman"/>
              </w:rPr>
            </w:pPr>
          </w:p>
        </w:tc>
        <w:tc>
          <w:tcPr>
            <w:tcW w:w="1603" w:type="dxa"/>
          </w:tcPr>
          <w:p w:rsidR="00A13F9C" w:rsidRPr="00D03732" w:rsidRDefault="00A13F9C" w:rsidP="007B371B">
            <w:pPr>
              <w:rPr>
                <w:rFonts w:ascii="Times New Roman" w:hAnsi="Times New Roman" w:cs="Times New Roman"/>
              </w:rPr>
            </w:pPr>
          </w:p>
        </w:tc>
        <w:tc>
          <w:tcPr>
            <w:tcW w:w="1701" w:type="dxa"/>
          </w:tcPr>
          <w:p w:rsidR="00A13F9C" w:rsidRPr="00D03732" w:rsidRDefault="00A13F9C" w:rsidP="007B371B">
            <w:pPr>
              <w:rPr>
                <w:rFonts w:ascii="Times New Roman" w:hAnsi="Times New Roman" w:cs="Times New Roman"/>
              </w:rPr>
            </w:pPr>
          </w:p>
        </w:tc>
        <w:tc>
          <w:tcPr>
            <w:tcW w:w="2835" w:type="dxa"/>
            <w:vMerge w:val="restart"/>
          </w:tcPr>
          <w:p w:rsidR="00A13F9C" w:rsidRPr="00D03732" w:rsidRDefault="00A13F9C" w:rsidP="007B371B">
            <w:pPr>
              <w:rPr>
                <w:rFonts w:ascii="Times New Roman" w:hAnsi="Times New Roman" w:cs="Times New Roman"/>
              </w:rPr>
            </w:pPr>
          </w:p>
        </w:tc>
      </w:tr>
      <w:tr w:rsidR="00A13F9C" w:rsidRPr="00D03732" w:rsidTr="00A13F9C">
        <w:tc>
          <w:tcPr>
            <w:tcW w:w="544" w:type="dxa"/>
          </w:tcPr>
          <w:p w:rsidR="00A13F9C" w:rsidRPr="00D03732" w:rsidRDefault="00A13F9C" w:rsidP="007B371B">
            <w:pPr>
              <w:rPr>
                <w:rFonts w:ascii="Times New Roman" w:hAnsi="Times New Roman" w:cs="Times New Roman"/>
              </w:rPr>
            </w:pPr>
            <w:r w:rsidRPr="00D03732">
              <w:rPr>
                <w:rFonts w:ascii="Times New Roman" w:hAnsi="Times New Roman" w:cs="Times New Roman"/>
              </w:rPr>
              <w:t>2</w:t>
            </w:r>
          </w:p>
        </w:tc>
        <w:tc>
          <w:tcPr>
            <w:tcW w:w="1124" w:type="dxa"/>
          </w:tcPr>
          <w:p w:rsidR="00A13F9C" w:rsidRPr="00D03732" w:rsidRDefault="00A13F9C" w:rsidP="007B371B">
            <w:pPr>
              <w:rPr>
                <w:rFonts w:ascii="Times New Roman" w:hAnsi="Times New Roman" w:cs="Times New Roman"/>
              </w:rPr>
            </w:pPr>
          </w:p>
        </w:tc>
        <w:tc>
          <w:tcPr>
            <w:tcW w:w="1566" w:type="dxa"/>
          </w:tcPr>
          <w:p w:rsidR="00A13F9C" w:rsidRPr="00D03732" w:rsidRDefault="00A13F9C" w:rsidP="007B371B">
            <w:pPr>
              <w:rPr>
                <w:rFonts w:ascii="Times New Roman" w:hAnsi="Times New Roman" w:cs="Times New Roman"/>
              </w:rPr>
            </w:pPr>
          </w:p>
        </w:tc>
        <w:tc>
          <w:tcPr>
            <w:tcW w:w="1603" w:type="dxa"/>
          </w:tcPr>
          <w:p w:rsidR="00A13F9C" w:rsidRPr="00D03732" w:rsidRDefault="00A13F9C" w:rsidP="007B371B">
            <w:pPr>
              <w:rPr>
                <w:rFonts w:ascii="Times New Roman" w:hAnsi="Times New Roman" w:cs="Times New Roman"/>
              </w:rPr>
            </w:pPr>
          </w:p>
        </w:tc>
        <w:tc>
          <w:tcPr>
            <w:tcW w:w="1701" w:type="dxa"/>
          </w:tcPr>
          <w:p w:rsidR="00A13F9C" w:rsidRPr="00D03732" w:rsidRDefault="00A13F9C" w:rsidP="007B371B">
            <w:pPr>
              <w:rPr>
                <w:rFonts w:ascii="Times New Roman" w:hAnsi="Times New Roman" w:cs="Times New Roman"/>
              </w:rPr>
            </w:pPr>
          </w:p>
        </w:tc>
        <w:tc>
          <w:tcPr>
            <w:tcW w:w="2835" w:type="dxa"/>
            <w:vMerge/>
          </w:tcPr>
          <w:p w:rsidR="00A13F9C" w:rsidRPr="00D03732" w:rsidRDefault="00A13F9C" w:rsidP="007B371B">
            <w:pPr>
              <w:rPr>
                <w:rFonts w:ascii="Times New Roman" w:hAnsi="Times New Roman" w:cs="Times New Roman"/>
              </w:rPr>
            </w:pPr>
          </w:p>
        </w:tc>
      </w:tr>
      <w:tr w:rsidR="00D03732" w:rsidRPr="00D03732" w:rsidTr="00A13F9C">
        <w:tc>
          <w:tcPr>
            <w:tcW w:w="6538" w:type="dxa"/>
            <w:gridSpan w:val="5"/>
          </w:tcPr>
          <w:p w:rsidR="00D03732" w:rsidRPr="00D03732" w:rsidRDefault="00D03732" w:rsidP="00D03732">
            <w:pPr>
              <w:jc w:val="right"/>
              <w:rPr>
                <w:rFonts w:ascii="Times New Roman" w:hAnsi="Times New Roman" w:cs="Times New Roman"/>
                <w:b/>
              </w:rPr>
            </w:pPr>
            <w:r w:rsidRPr="00D03732">
              <w:rPr>
                <w:rFonts w:ascii="Times New Roman" w:hAnsi="Times New Roman" w:cs="Times New Roman"/>
                <w:b/>
              </w:rPr>
              <w:t>ИТОГО:</w:t>
            </w:r>
          </w:p>
        </w:tc>
        <w:tc>
          <w:tcPr>
            <w:tcW w:w="2835" w:type="dxa"/>
            <w:vMerge/>
          </w:tcPr>
          <w:p w:rsidR="00D03732" w:rsidRPr="00D03732" w:rsidRDefault="00D03732" w:rsidP="007B371B">
            <w:pPr>
              <w:rPr>
                <w:rFonts w:ascii="Times New Roman" w:hAnsi="Times New Roman" w:cs="Times New Roman"/>
              </w:rPr>
            </w:pPr>
          </w:p>
        </w:tc>
      </w:tr>
      <w:tr w:rsidR="00D03732" w:rsidRPr="00D03732" w:rsidTr="00A13F9C">
        <w:tc>
          <w:tcPr>
            <w:tcW w:w="6538" w:type="dxa"/>
            <w:gridSpan w:val="5"/>
          </w:tcPr>
          <w:p w:rsidR="00D03732" w:rsidRPr="00D03732" w:rsidRDefault="00D03732" w:rsidP="00D03732">
            <w:pPr>
              <w:jc w:val="right"/>
              <w:rPr>
                <w:rFonts w:ascii="Times New Roman" w:hAnsi="Times New Roman" w:cs="Times New Roman"/>
                <w:b/>
              </w:rPr>
            </w:pPr>
            <w:r w:rsidRPr="00D03732">
              <w:rPr>
                <w:rFonts w:ascii="Times New Roman" w:hAnsi="Times New Roman" w:cs="Times New Roman"/>
                <w:b/>
              </w:rPr>
              <w:t>ИТОГО по всем группам:</w:t>
            </w:r>
          </w:p>
        </w:tc>
        <w:tc>
          <w:tcPr>
            <w:tcW w:w="2835" w:type="dxa"/>
          </w:tcPr>
          <w:p w:rsidR="00D03732" w:rsidRPr="00D03732" w:rsidRDefault="00D03732" w:rsidP="007B371B">
            <w:pPr>
              <w:rPr>
                <w:rFonts w:ascii="Times New Roman" w:hAnsi="Times New Roman" w:cs="Times New Roman"/>
              </w:rPr>
            </w:pPr>
          </w:p>
        </w:tc>
      </w:tr>
    </w:tbl>
    <w:p w:rsidR="00AC3B47" w:rsidRDefault="00AC3B47">
      <w:pPr>
        <w:rPr>
          <w:sz w:val="28"/>
          <w:szCs w:val="28"/>
          <w:lang w:val="en-US"/>
        </w:rPr>
      </w:pPr>
    </w:p>
    <w:p w:rsidR="00E865A4" w:rsidRDefault="00E865A4">
      <w:pPr>
        <w:rPr>
          <w:sz w:val="28"/>
          <w:szCs w:val="28"/>
          <w:lang w:val="en-US"/>
        </w:rPr>
      </w:pPr>
    </w:p>
    <w:p w:rsidR="00E865A4" w:rsidRPr="00E865A4" w:rsidRDefault="00E865A4">
      <w:pPr>
        <w:rPr>
          <w:sz w:val="28"/>
          <w:szCs w:val="28"/>
          <w:lang w:val="en-US"/>
        </w:rPr>
      </w:pPr>
      <w:r>
        <w:rPr>
          <w:sz w:val="28"/>
          <w:szCs w:val="28"/>
          <w:lang w:val="en-US"/>
        </w:rPr>
        <w:br w:type="page"/>
      </w:r>
    </w:p>
    <w:p w:rsidR="00E865A4" w:rsidRDefault="00E865A4" w:rsidP="00E865A4">
      <w:pPr>
        <w:tabs>
          <w:tab w:val="left" w:pos="709"/>
          <w:tab w:val="left" w:pos="1418"/>
        </w:tabs>
        <w:spacing w:before="100" w:after="0" w:line="240" w:lineRule="auto"/>
        <w:ind w:left="5812"/>
        <w:outlineLvl w:val="0"/>
        <w:rPr>
          <w:rFonts w:ascii="Times New Roman" w:eastAsia="Times New Roman" w:hAnsi="Times New Roman"/>
        </w:rPr>
        <w:sectPr w:rsidR="00E865A4" w:rsidSect="00E865A4">
          <w:pgSz w:w="11906" w:h="16838" w:code="9"/>
          <w:pgMar w:top="1134" w:right="851" w:bottom="1134" w:left="1701" w:header="709" w:footer="709" w:gutter="0"/>
          <w:cols w:space="708"/>
          <w:docGrid w:linePitch="360"/>
        </w:sectPr>
      </w:pPr>
    </w:p>
    <w:p w:rsidR="00E865A4" w:rsidRDefault="00E865A4" w:rsidP="00E865A4">
      <w:pPr>
        <w:tabs>
          <w:tab w:val="left" w:pos="709"/>
          <w:tab w:val="left" w:pos="1418"/>
        </w:tabs>
        <w:spacing w:before="100" w:after="0" w:line="240" w:lineRule="auto"/>
        <w:ind w:left="5812"/>
        <w:outlineLvl w:val="0"/>
        <w:rPr>
          <w:rFonts w:ascii="Times New Roman" w:eastAsia="Times New Roman" w:hAnsi="Times New Roman" w:cs="Times New Roman"/>
          <w:b/>
          <w:caps/>
          <w:lang w:eastAsia="ru-RU"/>
        </w:rPr>
      </w:pPr>
      <w:r>
        <w:rPr>
          <w:rFonts w:ascii="Times New Roman" w:eastAsia="Times New Roman" w:hAnsi="Times New Roman"/>
        </w:rPr>
        <w:lastRenderedPageBreak/>
        <w:t>Приложение 8 к договору</w:t>
      </w:r>
      <w:r w:rsidRPr="008977D8">
        <w:rPr>
          <w:rFonts w:ascii="Times New Roman" w:eastAsia="Times New Roman" w:hAnsi="Times New Roman" w:cs="Times New Roman"/>
          <w:b/>
          <w:caps/>
          <w:lang w:eastAsia="ru-RU"/>
        </w:rPr>
        <w:t xml:space="preserve"> </w:t>
      </w:r>
    </w:p>
    <w:p w:rsidR="00E865A4" w:rsidRPr="008977D8" w:rsidRDefault="00E865A4" w:rsidP="00E865A4">
      <w:pPr>
        <w:tabs>
          <w:tab w:val="left" w:pos="709"/>
          <w:tab w:val="left" w:pos="1418"/>
        </w:tabs>
        <w:spacing w:before="100" w:after="0" w:line="240" w:lineRule="auto"/>
        <w:ind w:left="5812"/>
        <w:outlineLvl w:val="0"/>
        <w:rPr>
          <w:rFonts w:ascii="Times New Roman" w:eastAsia="Times New Roman" w:hAnsi="Times New Roman" w:cs="Times New Roman"/>
          <w:lang w:eastAsia="ru-RU"/>
        </w:rPr>
      </w:pPr>
      <w:r w:rsidRPr="008977D8">
        <w:rPr>
          <w:rFonts w:ascii="Times New Roman" w:eastAsia="Times New Roman" w:hAnsi="Times New Roman" w:cs="Times New Roman"/>
          <w:lang w:eastAsia="ru-RU"/>
        </w:rPr>
        <w:t xml:space="preserve">страхования имущества юридических лиц «от всех рисков» </w:t>
      </w:r>
    </w:p>
    <w:p w:rsidR="00E865A4" w:rsidRDefault="00E865A4" w:rsidP="00E865A4">
      <w:pPr>
        <w:tabs>
          <w:tab w:val="left" w:pos="709"/>
          <w:tab w:val="left" w:pos="1418"/>
        </w:tabs>
        <w:spacing w:before="100" w:after="0" w:line="240" w:lineRule="auto"/>
        <w:ind w:left="5812"/>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_____ от _____</w:t>
      </w:r>
    </w:p>
    <w:p w:rsidR="00E865A4" w:rsidRDefault="00E865A4" w:rsidP="00E865A4">
      <w:pPr>
        <w:keepNext/>
        <w:tabs>
          <w:tab w:val="left" w:pos="708"/>
        </w:tabs>
        <w:spacing w:after="0" w:line="240" w:lineRule="auto"/>
        <w:outlineLvl w:val="0"/>
        <w:rPr>
          <w:rFonts w:ascii="Times New Roman" w:eastAsia="Times New Roman" w:hAnsi="Times New Roman" w:cs="Times New Roman"/>
          <w:b/>
          <w:bCs/>
          <w:sz w:val="28"/>
          <w:szCs w:val="24"/>
          <w:lang w:eastAsia="ru-RU"/>
        </w:rPr>
      </w:pPr>
    </w:p>
    <w:p w:rsidR="00E865A4" w:rsidRPr="00B71A66" w:rsidRDefault="00E865A4" w:rsidP="00E865A4">
      <w:pPr>
        <w:keepNext/>
        <w:tabs>
          <w:tab w:val="left" w:pos="708"/>
        </w:tabs>
        <w:spacing w:after="0" w:line="240" w:lineRule="auto"/>
        <w:outlineLvl w:val="0"/>
        <w:rPr>
          <w:rFonts w:ascii="Times New Roman" w:eastAsia="Times New Roman" w:hAnsi="Times New Roman" w:cs="Times New Roman"/>
          <w:b/>
          <w:bCs/>
          <w:sz w:val="24"/>
          <w:szCs w:val="24"/>
          <w:lang w:eastAsia="ru-RU"/>
        </w:rPr>
      </w:pPr>
      <w:r w:rsidRPr="00B71A66">
        <w:rPr>
          <w:rFonts w:ascii="Times New Roman" w:eastAsia="Times New Roman" w:hAnsi="Times New Roman" w:cs="Times New Roman"/>
          <w:b/>
          <w:bCs/>
          <w:sz w:val="24"/>
          <w:szCs w:val="24"/>
          <w:lang w:eastAsia="ru-RU"/>
        </w:rPr>
        <w:t>Формат предоставления информации  утверждаем:</w:t>
      </w:r>
    </w:p>
    <w:p w:rsidR="00E865A4" w:rsidRPr="00B71A66" w:rsidRDefault="00E865A4" w:rsidP="00E865A4">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E865A4" w:rsidRPr="00B71A66" w:rsidTr="00B460D5">
        <w:trPr>
          <w:trHeight w:val="641"/>
        </w:trPr>
        <w:tc>
          <w:tcPr>
            <w:tcW w:w="4956" w:type="dxa"/>
          </w:tcPr>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r w:rsidRPr="00B71A66">
              <w:rPr>
                <w:rFonts w:ascii="Times New Roman" w:eastAsia="Times New Roman" w:hAnsi="Times New Roman" w:cs="Times New Roman"/>
                <w:b/>
                <w:sz w:val="24"/>
                <w:szCs w:val="24"/>
                <w:lang w:eastAsia="ru-RU"/>
              </w:rPr>
              <w:t xml:space="preserve">От </w:t>
            </w:r>
            <w:r>
              <w:rPr>
                <w:rFonts w:ascii="Times New Roman" w:eastAsia="Times New Roman" w:hAnsi="Times New Roman" w:cs="Times New Roman"/>
                <w:b/>
                <w:sz w:val="24"/>
                <w:szCs w:val="24"/>
                <w:lang w:eastAsia="ru-RU"/>
              </w:rPr>
              <w:t>Страхователя</w:t>
            </w:r>
            <w:r w:rsidRPr="00B71A66">
              <w:rPr>
                <w:rFonts w:ascii="Times New Roman" w:eastAsia="Times New Roman" w:hAnsi="Times New Roman" w:cs="Times New Roman"/>
                <w:b/>
                <w:sz w:val="24"/>
                <w:szCs w:val="24"/>
                <w:lang w:eastAsia="ru-RU"/>
              </w:rPr>
              <w:t>:</w:t>
            </w:r>
          </w:p>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p>
          <w:p w:rsidR="00E865A4" w:rsidRPr="00B71A66" w:rsidRDefault="00E865A4" w:rsidP="00B460D5">
            <w:pPr>
              <w:spacing w:after="0" w:line="240" w:lineRule="auto"/>
              <w:ind w:firstLine="6"/>
              <w:jc w:val="center"/>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(должность)</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(Ф.И.О.)</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 xml:space="preserve">М.П.   «_____» _____________20___г.                     </w:t>
            </w:r>
          </w:p>
        </w:tc>
        <w:tc>
          <w:tcPr>
            <w:tcW w:w="4723" w:type="dxa"/>
          </w:tcPr>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r w:rsidRPr="00B71A66">
              <w:rPr>
                <w:rFonts w:ascii="Times New Roman" w:eastAsia="Times New Roman" w:hAnsi="Times New Roman" w:cs="Times New Roman"/>
                <w:b/>
                <w:sz w:val="24"/>
                <w:szCs w:val="24"/>
                <w:lang w:eastAsia="ru-RU"/>
              </w:rPr>
              <w:t xml:space="preserve">От </w:t>
            </w:r>
            <w:r>
              <w:rPr>
                <w:rFonts w:ascii="Times New Roman" w:eastAsia="Times New Roman" w:hAnsi="Times New Roman" w:cs="Times New Roman"/>
                <w:b/>
                <w:sz w:val="24"/>
                <w:szCs w:val="24"/>
                <w:lang w:eastAsia="ru-RU"/>
              </w:rPr>
              <w:t>Страховщика</w:t>
            </w:r>
            <w:r w:rsidRPr="00B71A66">
              <w:rPr>
                <w:rFonts w:ascii="Times New Roman" w:eastAsia="Times New Roman" w:hAnsi="Times New Roman" w:cs="Times New Roman"/>
                <w:b/>
                <w:sz w:val="24"/>
                <w:szCs w:val="24"/>
                <w:lang w:eastAsia="ru-RU"/>
              </w:rPr>
              <w:t>:</w:t>
            </w:r>
          </w:p>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p>
          <w:p w:rsidR="00E865A4" w:rsidRPr="00B71A66" w:rsidRDefault="00E865A4" w:rsidP="00B460D5">
            <w:pPr>
              <w:spacing w:after="0" w:line="240" w:lineRule="auto"/>
              <w:ind w:firstLine="6"/>
              <w:jc w:val="center"/>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(должность)</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(Ф.И.О.)</w:t>
            </w:r>
            <w:r w:rsidRPr="00B71A66">
              <w:rPr>
                <w:rFonts w:ascii="Times New Roman" w:eastAsia="Times New Roman" w:hAnsi="Times New Roman" w:cs="Times New Roman"/>
                <w:sz w:val="24"/>
                <w:szCs w:val="24"/>
                <w:lang w:eastAsia="ru-RU"/>
              </w:rPr>
              <w:t xml:space="preserve">             </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 xml:space="preserve">М.П.   «_____» _____________20___г.                     </w:t>
            </w:r>
          </w:p>
        </w:tc>
      </w:tr>
    </w:tbl>
    <w:p w:rsidR="00E865A4" w:rsidRPr="00B71A66" w:rsidRDefault="00E865A4" w:rsidP="00E865A4">
      <w:pPr>
        <w:jc w:val="both"/>
        <w:rPr>
          <w:rFonts w:ascii="Times New Roman" w:eastAsia="Calibri" w:hAnsi="Times New Roman" w:cs="Times New Roman"/>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E865A4" w:rsidRPr="00B71A66" w:rsidTr="00B460D5">
        <w:trPr>
          <w:trHeight w:val="300"/>
        </w:trPr>
        <w:tc>
          <w:tcPr>
            <w:tcW w:w="16160" w:type="dxa"/>
            <w:gridSpan w:val="15"/>
            <w:shd w:val="clear" w:color="auto" w:fill="auto"/>
            <w:noWrap/>
            <w:hideMark/>
          </w:tcPr>
          <w:p w:rsidR="00E865A4" w:rsidRPr="00B71A66" w:rsidRDefault="00E865A4" w:rsidP="00B460D5">
            <w:pPr>
              <w:spacing w:after="0" w:line="240" w:lineRule="auto"/>
              <w:jc w:val="center"/>
              <w:rPr>
                <w:rFonts w:ascii="Times New Roman" w:eastAsia="Calibri" w:hAnsi="Times New Roman" w:cs="Times New Roman"/>
                <w:sz w:val="18"/>
                <w:szCs w:val="18"/>
              </w:rPr>
            </w:pPr>
          </w:p>
          <w:p w:rsidR="00E865A4" w:rsidRPr="00B71A66" w:rsidRDefault="00E865A4" w:rsidP="00B460D5">
            <w:pPr>
              <w:spacing w:after="0" w:line="240" w:lineRule="auto"/>
              <w:jc w:val="center"/>
              <w:rPr>
                <w:rFonts w:ascii="Times New Roman" w:eastAsia="Calibri" w:hAnsi="Times New Roman" w:cs="Times New Roman"/>
                <w:b/>
                <w:sz w:val="18"/>
                <w:szCs w:val="18"/>
              </w:rPr>
            </w:pPr>
            <w:r w:rsidRPr="00B71A66">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E865A4" w:rsidRPr="00B71A66" w:rsidRDefault="00E865A4" w:rsidP="00B460D5">
            <w:pPr>
              <w:spacing w:after="0" w:line="240" w:lineRule="auto"/>
              <w:jc w:val="center"/>
              <w:rPr>
                <w:rFonts w:ascii="Times New Roman" w:eastAsia="Calibri" w:hAnsi="Times New Roman" w:cs="Times New Roman"/>
                <w:sz w:val="18"/>
                <w:szCs w:val="18"/>
              </w:rPr>
            </w:pPr>
          </w:p>
        </w:tc>
      </w:tr>
      <w:tr w:rsidR="00E865A4" w:rsidRPr="00B71A66" w:rsidTr="00B460D5">
        <w:trPr>
          <w:trHeight w:val="315"/>
        </w:trPr>
        <w:tc>
          <w:tcPr>
            <w:tcW w:w="5954" w:type="dxa"/>
            <w:gridSpan w:val="6"/>
            <w:shd w:val="clear" w:color="auto" w:fill="auto"/>
            <w:noWrap/>
            <w:hideMark/>
          </w:tcPr>
          <w:p w:rsidR="00E865A4" w:rsidRPr="00B71A66" w:rsidRDefault="00E865A4" w:rsidP="00B460D5">
            <w:pPr>
              <w:spacing w:after="0" w:line="240" w:lineRule="auto"/>
              <w:jc w:val="center"/>
              <w:rPr>
                <w:rFonts w:ascii="Times New Roman" w:eastAsia="Calibri" w:hAnsi="Times New Roman" w:cs="Times New Roman"/>
                <w:b/>
                <w:bCs/>
                <w:sz w:val="18"/>
                <w:szCs w:val="18"/>
              </w:rPr>
            </w:pPr>
          </w:p>
          <w:p w:rsidR="00E865A4" w:rsidRPr="00B71A66" w:rsidRDefault="00E865A4" w:rsidP="00B460D5">
            <w:pPr>
              <w:spacing w:after="0" w:line="240" w:lineRule="auto"/>
              <w:jc w:val="center"/>
              <w:rPr>
                <w:rFonts w:ascii="Times New Roman" w:eastAsia="Calibri" w:hAnsi="Times New Roman" w:cs="Times New Roman"/>
                <w:b/>
                <w:bCs/>
                <w:sz w:val="18"/>
                <w:szCs w:val="18"/>
              </w:rPr>
            </w:pPr>
            <w:r w:rsidRPr="00B71A66">
              <w:rPr>
                <w:rFonts w:ascii="Times New Roman" w:eastAsia="Calibri" w:hAnsi="Times New Roman" w:cs="Times New Roman"/>
                <w:b/>
                <w:bCs/>
                <w:sz w:val="18"/>
                <w:szCs w:val="18"/>
              </w:rPr>
              <w:t>Наименование  контрагента/третьего лица, привлекаемого контрагентом к исполнению Договора</w:t>
            </w:r>
          </w:p>
          <w:p w:rsidR="00E865A4" w:rsidRPr="00B71A66" w:rsidRDefault="00E865A4" w:rsidP="00B460D5">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8"/>
                <w:szCs w:val="18"/>
              </w:rPr>
            </w:pPr>
          </w:p>
          <w:p w:rsidR="00E865A4" w:rsidRPr="00B71A66" w:rsidRDefault="00E865A4" w:rsidP="00B460D5">
            <w:pPr>
              <w:spacing w:after="0" w:line="240" w:lineRule="auto"/>
              <w:jc w:val="center"/>
              <w:rPr>
                <w:rFonts w:ascii="Times New Roman" w:eastAsia="Calibri" w:hAnsi="Times New Roman" w:cs="Times New Roman"/>
                <w:b/>
                <w:bCs/>
                <w:sz w:val="18"/>
                <w:szCs w:val="18"/>
              </w:rPr>
            </w:pPr>
            <w:r w:rsidRPr="00B71A66">
              <w:rPr>
                <w:rFonts w:ascii="Times New Roman" w:eastAsia="Calibri" w:hAnsi="Times New Roman" w:cs="Times New Roman"/>
                <w:b/>
                <w:bCs/>
                <w:sz w:val="18"/>
                <w:szCs w:val="18"/>
              </w:rPr>
              <w:t xml:space="preserve">Информация о цепочке собственников контрагента/третьего лица, привлекаемого контрагентом к исполнению Договора, включая бенефициаров </w:t>
            </w:r>
          </w:p>
          <w:p w:rsidR="00E865A4" w:rsidRPr="00B71A66" w:rsidRDefault="00E865A4" w:rsidP="00B460D5">
            <w:pPr>
              <w:spacing w:after="0" w:line="240" w:lineRule="auto"/>
              <w:jc w:val="center"/>
              <w:rPr>
                <w:rFonts w:ascii="Times New Roman" w:eastAsia="Calibri" w:hAnsi="Times New Roman" w:cs="Times New Roman"/>
                <w:b/>
                <w:bCs/>
                <w:sz w:val="18"/>
                <w:szCs w:val="18"/>
              </w:rPr>
            </w:pPr>
            <w:r w:rsidRPr="00B71A66">
              <w:rPr>
                <w:rFonts w:ascii="Times New Roman" w:eastAsia="Calibri" w:hAnsi="Times New Roman" w:cs="Times New Roman"/>
                <w:b/>
                <w:bCs/>
                <w:sz w:val="18"/>
                <w:szCs w:val="18"/>
              </w:rPr>
              <w:t xml:space="preserve">(в том числе </w:t>
            </w:r>
            <w:proofErr w:type="gramStart"/>
            <w:r w:rsidRPr="00B71A66">
              <w:rPr>
                <w:rFonts w:ascii="Times New Roman" w:eastAsia="Calibri" w:hAnsi="Times New Roman" w:cs="Times New Roman"/>
                <w:b/>
                <w:bCs/>
                <w:sz w:val="18"/>
                <w:szCs w:val="18"/>
              </w:rPr>
              <w:t>конечных</w:t>
            </w:r>
            <w:proofErr w:type="gramEnd"/>
            <w:r w:rsidRPr="00B71A66">
              <w:rPr>
                <w:rFonts w:ascii="Times New Roman" w:eastAsia="Calibri" w:hAnsi="Times New Roman" w:cs="Times New Roman"/>
                <w:b/>
                <w:bCs/>
                <w:sz w:val="18"/>
                <w:szCs w:val="18"/>
              </w:rPr>
              <w:t>)</w:t>
            </w:r>
          </w:p>
        </w:tc>
      </w:tr>
      <w:tr w:rsidR="00E865A4" w:rsidRPr="00B71A66" w:rsidTr="00B460D5">
        <w:trPr>
          <w:trHeight w:val="1290"/>
        </w:trPr>
        <w:tc>
          <w:tcPr>
            <w:tcW w:w="709"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ИНН</w:t>
            </w:r>
          </w:p>
        </w:tc>
        <w:tc>
          <w:tcPr>
            <w:tcW w:w="709"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ОГРН</w:t>
            </w:r>
          </w:p>
        </w:tc>
        <w:tc>
          <w:tcPr>
            <w:tcW w:w="1418"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Наименование (краткое)</w:t>
            </w:r>
          </w:p>
        </w:tc>
        <w:tc>
          <w:tcPr>
            <w:tcW w:w="850"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 xml:space="preserve">Код </w:t>
            </w: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ОКВЭД</w:t>
            </w:r>
          </w:p>
        </w:tc>
        <w:tc>
          <w:tcPr>
            <w:tcW w:w="1134"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 xml:space="preserve">ФИО </w:t>
            </w:r>
            <w:proofErr w:type="gramStart"/>
            <w:r w:rsidRPr="00B71A66">
              <w:rPr>
                <w:rFonts w:ascii="Times New Roman" w:eastAsia="Calibri" w:hAnsi="Times New Roman" w:cs="Times New Roman"/>
                <w:b/>
                <w:bCs/>
                <w:sz w:val="16"/>
                <w:szCs w:val="16"/>
              </w:rPr>
              <w:t>руководи-теля</w:t>
            </w:r>
            <w:proofErr w:type="gramEnd"/>
            <w:r w:rsidRPr="00B71A66">
              <w:rPr>
                <w:rFonts w:ascii="Times New Roman" w:eastAsia="Calibri" w:hAnsi="Times New Roman" w:cs="Times New Roman"/>
                <w:b/>
                <w:bCs/>
                <w:sz w:val="16"/>
                <w:szCs w:val="16"/>
              </w:rPr>
              <w:t xml:space="preserve"> (полностью)</w:t>
            </w:r>
          </w:p>
        </w:tc>
        <w:tc>
          <w:tcPr>
            <w:tcW w:w="1134"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 xml:space="preserve">Серия и номер документа, </w:t>
            </w:r>
            <w:proofErr w:type="spellStart"/>
            <w:proofErr w:type="gramStart"/>
            <w:r w:rsidRPr="00B71A66">
              <w:rPr>
                <w:rFonts w:ascii="Times New Roman" w:eastAsia="Calibri" w:hAnsi="Times New Roman" w:cs="Times New Roman"/>
                <w:b/>
                <w:bCs/>
                <w:sz w:val="16"/>
                <w:szCs w:val="16"/>
              </w:rPr>
              <w:t>удостоверя-ющего</w:t>
            </w:r>
            <w:proofErr w:type="spellEnd"/>
            <w:proofErr w:type="gramEnd"/>
            <w:r w:rsidRPr="00B71A66">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w:t>
            </w:r>
          </w:p>
        </w:tc>
        <w:tc>
          <w:tcPr>
            <w:tcW w:w="709"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ИНН</w:t>
            </w:r>
          </w:p>
        </w:tc>
        <w:tc>
          <w:tcPr>
            <w:tcW w:w="992"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ОГРН</w:t>
            </w:r>
          </w:p>
        </w:tc>
        <w:tc>
          <w:tcPr>
            <w:tcW w:w="1134"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roofErr w:type="spellStart"/>
            <w:proofErr w:type="gramStart"/>
            <w:r w:rsidRPr="00B71A66">
              <w:rPr>
                <w:rFonts w:ascii="Times New Roman" w:eastAsia="Calibri" w:hAnsi="Times New Roman" w:cs="Times New Roman"/>
                <w:b/>
                <w:bCs/>
                <w:sz w:val="16"/>
                <w:szCs w:val="16"/>
              </w:rPr>
              <w:t>Наименова-ние</w:t>
            </w:r>
            <w:proofErr w:type="spellEnd"/>
            <w:proofErr w:type="gramEnd"/>
            <w:r w:rsidRPr="00B71A66">
              <w:rPr>
                <w:rFonts w:ascii="Times New Roman" w:eastAsia="Calibri" w:hAnsi="Times New Roman" w:cs="Times New Roman"/>
                <w:b/>
                <w:bCs/>
                <w:sz w:val="16"/>
                <w:szCs w:val="16"/>
              </w:rPr>
              <w:t>/ФИО (полностью)</w:t>
            </w:r>
          </w:p>
        </w:tc>
        <w:tc>
          <w:tcPr>
            <w:tcW w:w="992"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Адрес регистра-</w:t>
            </w:r>
          </w:p>
          <w:p w:rsidR="00E865A4" w:rsidRPr="00B71A66" w:rsidRDefault="00E865A4" w:rsidP="00B460D5">
            <w:pPr>
              <w:spacing w:after="0" w:line="240" w:lineRule="auto"/>
              <w:jc w:val="center"/>
              <w:rPr>
                <w:rFonts w:ascii="Times New Roman" w:eastAsia="Calibri" w:hAnsi="Times New Roman" w:cs="Times New Roman"/>
                <w:b/>
                <w:bCs/>
                <w:sz w:val="16"/>
                <w:szCs w:val="16"/>
              </w:rPr>
            </w:pPr>
            <w:proofErr w:type="spellStart"/>
            <w:r w:rsidRPr="00B71A66">
              <w:rPr>
                <w:rFonts w:ascii="Times New Roman" w:eastAsia="Calibri" w:hAnsi="Times New Roman" w:cs="Times New Roman"/>
                <w:b/>
                <w:bCs/>
                <w:sz w:val="16"/>
                <w:szCs w:val="16"/>
              </w:rPr>
              <w:t>ции</w:t>
            </w:r>
            <w:proofErr w:type="spellEnd"/>
          </w:p>
        </w:tc>
        <w:tc>
          <w:tcPr>
            <w:tcW w:w="1418"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 xml:space="preserve">Серия и номер документа, </w:t>
            </w:r>
            <w:proofErr w:type="spellStart"/>
            <w:r w:rsidRPr="00B71A66">
              <w:rPr>
                <w:rFonts w:ascii="Times New Roman" w:eastAsia="Calibri" w:hAnsi="Times New Roman" w:cs="Times New Roman"/>
                <w:b/>
                <w:bCs/>
                <w:sz w:val="16"/>
                <w:szCs w:val="16"/>
              </w:rPr>
              <w:t>удостоверя</w:t>
            </w:r>
            <w:proofErr w:type="spellEnd"/>
            <w:r w:rsidRPr="00B71A66">
              <w:rPr>
                <w:rFonts w:ascii="Times New Roman" w:eastAsia="Calibri" w:hAnsi="Times New Roman" w:cs="Times New Roman"/>
                <w:b/>
                <w:bCs/>
                <w:sz w:val="16"/>
                <w:szCs w:val="16"/>
              </w:rPr>
              <w:t>-</w:t>
            </w:r>
          </w:p>
          <w:p w:rsidR="00E865A4" w:rsidRPr="00B71A66" w:rsidRDefault="00E865A4" w:rsidP="00B460D5">
            <w:pPr>
              <w:spacing w:after="0" w:line="240" w:lineRule="auto"/>
              <w:jc w:val="center"/>
              <w:rPr>
                <w:rFonts w:ascii="Times New Roman" w:eastAsia="Calibri" w:hAnsi="Times New Roman" w:cs="Times New Roman"/>
                <w:b/>
                <w:bCs/>
                <w:sz w:val="16"/>
                <w:szCs w:val="16"/>
              </w:rPr>
            </w:pPr>
            <w:proofErr w:type="spellStart"/>
            <w:r w:rsidRPr="00B71A66">
              <w:rPr>
                <w:rFonts w:ascii="Times New Roman" w:eastAsia="Calibri" w:hAnsi="Times New Roman" w:cs="Times New Roman"/>
                <w:b/>
                <w:bCs/>
                <w:sz w:val="16"/>
                <w:szCs w:val="16"/>
              </w:rPr>
              <w:t>ющего</w:t>
            </w:r>
            <w:proofErr w:type="spellEnd"/>
            <w:r w:rsidRPr="00B71A66">
              <w:rPr>
                <w:rFonts w:ascii="Times New Roman" w:eastAsia="Calibri" w:hAnsi="Times New Roman" w:cs="Times New Roman"/>
                <w:b/>
                <w:bCs/>
                <w:sz w:val="16"/>
                <w:szCs w:val="16"/>
              </w:rPr>
              <w:t xml:space="preserve"> личность </w:t>
            </w: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(для физических лиц)</w:t>
            </w:r>
          </w:p>
        </w:tc>
        <w:tc>
          <w:tcPr>
            <w:tcW w:w="1417"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Категория:</w:t>
            </w: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руководитель/</w:t>
            </w: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участник/ акционер/</w:t>
            </w: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бенефициар/</w:t>
            </w: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конечный бенефициар</w:t>
            </w:r>
          </w:p>
        </w:tc>
        <w:tc>
          <w:tcPr>
            <w:tcW w:w="1560" w:type="dxa"/>
            <w:shd w:val="clear" w:color="auto" w:fill="auto"/>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 xml:space="preserve">Информация о </w:t>
            </w:r>
            <w:proofErr w:type="spellStart"/>
            <w:proofErr w:type="gramStart"/>
            <w:r w:rsidRPr="00B71A66">
              <w:rPr>
                <w:rFonts w:ascii="Times New Roman" w:eastAsia="Calibri" w:hAnsi="Times New Roman" w:cs="Times New Roman"/>
                <w:b/>
                <w:bCs/>
                <w:sz w:val="16"/>
                <w:szCs w:val="16"/>
              </w:rPr>
              <w:t>подтвержда-ющих</w:t>
            </w:r>
            <w:proofErr w:type="spellEnd"/>
            <w:proofErr w:type="gramEnd"/>
            <w:r w:rsidRPr="00B71A66">
              <w:rPr>
                <w:rFonts w:ascii="Times New Roman" w:eastAsia="Calibri" w:hAnsi="Times New Roman" w:cs="Times New Roman"/>
                <w:b/>
                <w:bCs/>
                <w:sz w:val="16"/>
                <w:szCs w:val="16"/>
              </w:rPr>
              <w:t xml:space="preserve"> документах (</w:t>
            </w:r>
            <w:proofErr w:type="spellStart"/>
            <w:r w:rsidRPr="00B71A66">
              <w:rPr>
                <w:rFonts w:ascii="Times New Roman" w:eastAsia="Calibri" w:hAnsi="Times New Roman" w:cs="Times New Roman"/>
                <w:b/>
                <w:bCs/>
                <w:sz w:val="16"/>
                <w:szCs w:val="16"/>
              </w:rPr>
              <w:t>наименова-ние</w:t>
            </w:r>
            <w:proofErr w:type="spellEnd"/>
            <w:r w:rsidRPr="00B71A66">
              <w:rPr>
                <w:rFonts w:ascii="Times New Roman" w:eastAsia="Calibri" w:hAnsi="Times New Roman" w:cs="Times New Roman"/>
                <w:b/>
                <w:bCs/>
                <w:sz w:val="16"/>
                <w:szCs w:val="16"/>
              </w:rPr>
              <w:t>, реквизиты и другие)</w:t>
            </w:r>
          </w:p>
        </w:tc>
      </w:tr>
      <w:tr w:rsidR="00E865A4" w:rsidRPr="00B71A66" w:rsidTr="00B460D5">
        <w:trPr>
          <w:trHeight w:val="315"/>
        </w:trPr>
        <w:tc>
          <w:tcPr>
            <w:tcW w:w="709"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709"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418"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850"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134"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134"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567"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709"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992"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134"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992"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418"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417"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560" w:type="dxa"/>
            <w:shd w:val="clear" w:color="auto" w:fill="auto"/>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417"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sz w:val="18"/>
                <w:szCs w:val="18"/>
              </w:rPr>
            </w:pPr>
            <w:r w:rsidRPr="00B71A66">
              <w:rPr>
                <w:rFonts w:ascii="Times New Roman" w:eastAsia="Calibri" w:hAnsi="Times New Roman" w:cs="Times New Roman"/>
                <w:sz w:val="18"/>
                <w:szCs w:val="18"/>
              </w:rPr>
              <w:t>…</w:t>
            </w:r>
          </w:p>
        </w:tc>
      </w:tr>
    </w:tbl>
    <w:p w:rsidR="00E865A4" w:rsidRPr="00B71A66" w:rsidRDefault="00E865A4" w:rsidP="00E865A4">
      <w:pPr>
        <w:spacing w:after="0" w:line="240" w:lineRule="auto"/>
        <w:rPr>
          <w:rFonts w:ascii="Times New Roman" w:eastAsia="Calibri" w:hAnsi="Times New Roman" w:cs="Times New Roman"/>
          <w:b/>
          <w:sz w:val="24"/>
          <w:szCs w:val="24"/>
        </w:rPr>
      </w:pPr>
      <w:r w:rsidRPr="00B71A66">
        <w:rPr>
          <w:rFonts w:ascii="Times New Roman" w:eastAsia="Calibri" w:hAnsi="Times New Roman" w:cs="Times New Roman"/>
          <w:b/>
          <w:sz w:val="24"/>
          <w:szCs w:val="24"/>
        </w:rPr>
        <w:t xml:space="preserve">Руководитель:  </w:t>
      </w:r>
    </w:p>
    <w:p w:rsidR="00E865A4" w:rsidRPr="00B71A66" w:rsidRDefault="00E865A4" w:rsidP="00E865A4">
      <w:pPr>
        <w:spacing w:after="0" w:line="240" w:lineRule="auto"/>
        <w:rPr>
          <w:rFonts w:ascii="Times New Roman" w:eastAsia="Calibri" w:hAnsi="Times New Roman" w:cs="Times New Roman"/>
          <w:sz w:val="24"/>
          <w:szCs w:val="24"/>
        </w:rPr>
      </w:pPr>
      <w:r w:rsidRPr="00B71A66">
        <w:rPr>
          <w:rFonts w:ascii="Times New Roman" w:eastAsia="Calibri" w:hAnsi="Times New Roman" w:cs="Times New Roman"/>
          <w:sz w:val="24"/>
          <w:szCs w:val="24"/>
        </w:rPr>
        <w:t xml:space="preserve">_______________  </w:t>
      </w:r>
      <w:r w:rsidRPr="00B71A66">
        <w:rPr>
          <w:rFonts w:ascii="Times New Roman" w:eastAsia="Calibri" w:hAnsi="Times New Roman" w:cs="Times New Roman"/>
          <w:i/>
          <w:sz w:val="24"/>
          <w:szCs w:val="24"/>
        </w:rPr>
        <w:t>(указывается Ф.И.О.)</w:t>
      </w:r>
    </w:p>
    <w:p w:rsidR="00E865A4" w:rsidRPr="00B71A66" w:rsidRDefault="00E865A4" w:rsidP="00E865A4">
      <w:pPr>
        <w:rPr>
          <w:rFonts w:ascii="Times New Roman" w:eastAsia="Calibri" w:hAnsi="Times New Roman" w:cs="Times New Roman"/>
          <w:i/>
          <w:sz w:val="20"/>
          <w:szCs w:val="20"/>
        </w:rPr>
      </w:pPr>
      <w:r w:rsidRPr="00B71A66">
        <w:rPr>
          <w:rFonts w:ascii="Times New Roman" w:eastAsia="Calibri" w:hAnsi="Times New Roman" w:cs="Times New Roman"/>
          <w:sz w:val="24"/>
          <w:szCs w:val="24"/>
        </w:rPr>
        <w:t xml:space="preserve">      </w:t>
      </w:r>
      <w:r w:rsidRPr="00B71A66">
        <w:rPr>
          <w:rFonts w:ascii="Times New Roman" w:eastAsia="Calibri" w:hAnsi="Times New Roman" w:cs="Times New Roman"/>
          <w:i/>
          <w:sz w:val="20"/>
          <w:szCs w:val="20"/>
        </w:rPr>
        <w:t>(подпись)</w:t>
      </w:r>
    </w:p>
    <w:p w:rsidR="00E865A4" w:rsidRPr="00B71A66" w:rsidRDefault="00E865A4" w:rsidP="00E865A4">
      <w:pPr>
        <w:rPr>
          <w:rFonts w:ascii="Times New Roman" w:eastAsia="Calibri" w:hAnsi="Times New Roman" w:cs="Times New Roman"/>
          <w:i/>
          <w:sz w:val="20"/>
          <w:szCs w:val="20"/>
        </w:rPr>
      </w:pPr>
      <w:r w:rsidRPr="00B71A66">
        <w:rPr>
          <w:rFonts w:ascii="Times New Roman" w:eastAsia="Calibri" w:hAnsi="Times New Roman" w:cs="Times New Roman"/>
          <w:sz w:val="24"/>
          <w:szCs w:val="24"/>
        </w:rPr>
        <w:t xml:space="preserve">«____» __________ 20 __ г. </w:t>
      </w:r>
      <w:r w:rsidRPr="00B71A66">
        <w:rPr>
          <w:rFonts w:ascii="Times New Roman" w:eastAsia="Calibri" w:hAnsi="Times New Roman" w:cs="Times New Roman"/>
          <w:i/>
          <w:sz w:val="24"/>
          <w:szCs w:val="24"/>
        </w:rPr>
        <w:t>(указывается дата подписания)</w:t>
      </w:r>
    </w:p>
    <w:p w:rsidR="00E865A4" w:rsidRDefault="00E865A4" w:rsidP="00E865A4">
      <w:pPr>
        <w:tabs>
          <w:tab w:val="left" w:pos="1134"/>
        </w:tabs>
        <w:spacing w:after="0" w:line="240" w:lineRule="auto"/>
        <w:jc w:val="center"/>
        <w:rPr>
          <w:ins w:id="13" w:author="Черноиванов Евгений Александрович" w:date="2014-09-17T15:24:00Z"/>
          <w:rFonts w:ascii="Times New Roman" w:eastAsia="Times New Roman" w:hAnsi="Times New Roman" w:cs="Times New Roman"/>
          <w:b/>
          <w:bCs/>
          <w:sz w:val="28"/>
          <w:szCs w:val="28"/>
          <w:lang w:eastAsia="ru-RU"/>
        </w:rPr>
        <w:sectPr w:rsidR="00E865A4" w:rsidSect="00E865A4">
          <w:pgSz w:w="16838" w:h="11906" w:orient="landscape" w:code="9"/>
          <w:pgMar w:top="1701" w:right="1134" w:bottom="851" w:left="1134" w:header="709" w:footer="709" w:gutter="0"/>
          <w:cols w:space="708"/>
          <w:docGrid w:linePitch="360"/>
        </w:sectPr>
      </w:pPr>
    </w:p>
    <w:p w:rsidR="00E865A4" w:rsidRPr="008977D8" w:rsidRDefault="00E865A4" w:rsidP="00E865A4">
      <w:pPr>
        <w:tabs>
          <w:tab w:val="left" w:pos="709"/>
          <w:tab w:val="left" w:pos="1418"/>
        </w:tabs>
        <w:spacing w:before="100" w:after="0" w:line="240" w:lineRule="auto"/>
        <w:ind w:left="5812"/>
        <w:outlineLvl w:val="0"/>
        <w:rPr>
          <w:rFonts w:ascii="Times New Roman" w:eastAsia="Times New Roman" w:hAnsi="Times New Roman" w:cs="Times New Roman"/>
          <w:lang w:eastAsia="ru-RU"/>
        </w:rPr>
      </w:pPr>
      <w:r>
        <w:rPr>
          <w:rFonts w:ascii="Times New Roman" w:eastAsia="Times New Roman" w:hAnsi="Times New Roman"/>
        </w:rPr>
        <w:lastRenderedPageBreak/>
        <w:t>Приложение 9 к договору</w:t>
      </w:r>
      <w:r w:rsidRPr="008977D8">
        <w:rPr>
          <w:rFonts w:ascii="Times New Roman" w:eastAsia="Times New Roman" w:hAnsi="Times New Roman" w:cs="Times New Roman"/>
          <w:b/>
          <w:caps/>
          <w:lang w:eastAsia="ru-RU"/>
        </w:rPr>
        <w:t xml:space="preserve"> </w:t>
      </w:r>
      <w:r w:rsidRPr="008977D8">
        <w:rPr>
          <w:rFonts w:ascii="Times New Roman" w:eastAsia="Times New Roman" w:hAnsi="Times New Roman" w:cs="Times New Roman"/>
          <w:lang w:eastAsia="ru-RU"/>
        </w:rPr>
        <w:t xml:space="preserve">страхования имущества юридических лиц «от всех рисков» </w:t>
      </w:r>
    </w:p>
    <w:p w:rsidR="00E865A4" w:rsidRDefault="00E865A4" w:rsidP="00E865A4">
      <w:pPr>
        <w:tabs>
          <w:tab w:val="left" w:pos="1134"/>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 _____ от _____</w:t>
      </w:r>
    </w:p>
    <w:p w:rsidR="00E865A4" w:rsidRDefault="00E865A4" w:rsidP="00E865A4">
      <w:pPr>
        <w:tabs>
          <w:tab w:val="left" w:pos="1134"/>
        </w:tabs>
        <w:spacing w:after="0" w:line="240" w:lineRule="auto"/>
        <w:rPr>
          <w:rFonts w:ascii="Times New Roman" w:eastAsia="Times New Roman" w:hAnsi="Times New Roman" w:cs="Times New Roman"/>
          <w:b/>
          <w:bCs/>
          <w:sz w:val="28"/>
          <w:szCs w:val="28"/>
          <w:lang w:eastAsia="ru-RU"/>
        </w:rPr>
      </w:pPr>
    </w:p>
    <w:p w:rsidR="00E865A4" w:rsidRPr="00B71A66" w:rsidRDefault="00E865A4" w:rsidP="00E865A4">
      <w:pPr>
        <w:tabs>
          <w:tab w:val="left" w:pos="1134"/>
        </w:tabs>
        <w:spacing w:after="0" w:line="240" w:lineRule="auto"/>
        <w:jc w:val="center"/>
        <w:rPr>
          <w:rFonts w:ascii="Times New Roman" w:eastAsia="Times New Roman" w:hAnsi="Times New Roman" w:cs="Times New Roman"/>
          <w:b/>
          <w:i/>
          <w:sz w:val="24"/>
          <w:szCs w:val="24"/>
          <w:lang w:eastAsia="ru-RU"/>
        </w:rPr>
      </w:pPr>
      <w:r w:rsidRPr="00B71A66">
        <w:rPr>
          <w:rFonts w:ascii="Times New Roman" w:eastAsia="Times New Roman" w:hAnsi="Times New Roman" w:cs="Times New Roman"/>
          <w:b/>
          <w:bCs/>
          <w:sz w:val="24"/>
          <w:szCs w:val="24"/>
          <w:lang w:eastAsia="ru-RU"/>
        </w:rPr>
        <w:t xml:space="preserve">Форму </w:t>
      </w:r>
      <w:r w:rsidRPr="00B71A66">
        <w:rPr>
          <w:rFonts w:ascii="Times New Roman" w:eastAsia="Times New Roman" w:hAnsi="Times New Roman" w:cs="Times New Roman"/>
          <w:b/>
          <w:sz w:val="24"/>
          <w:szCs w:val="24"/>
          <w:lang w:eastAsia="ru-RU"/>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rFonts w:ascii="Times New Roman" w:eastAsia="Times New Roman" w:hAnsi="Times New Roman" w:cs="Times New Roman"/>
          <w:b/>
          <w:sz w:val="24"/>
          <w:szCs w:val="24"/>
          <w:lang w:eastAsia="ru-RU"/>
        </w:rPr>
        <w:t>Страхователя</w:t>
      </w:r>
      <w:r w:rsidRPr="00B71A66">
        <w:rPr>
          <w:rFonts w:ascii="Times New Roman" w:eastAsia="Times New Roman" w:hAnsi="Times New Roman" w:cs="Times New Roman"/>
          <w:b/>
          <w:i/>
          <w:sz w:val="24"/>
          <w:szCs w:val="24"/>
          <w:lang w:eastAsia="ru-RU"/>
        </w:rPr>
        <w:t xml:space="preserve"> </w:t>
      </w:r>
      <w:r w:rsidRPr="00B71A66">
        <w:rPr>
          <w:rFonts w:ascii="Times New Roman" w:eastAsia="Times New Roman" w:hAnsi="Times New Roman" w:cs="Times New Roman"/>
          <w:b/>
          <w:bCs/>
          <w:sz w:val="24"/>
          <w:szCs w:val="24"/>
          <w:lang w:eastAsia="ru-RU"/>
        </w:rPr>
        <w:t>утверждаем:</w:t>
      </w:r>
    </w:p>
    <w:p w:rsidR="00E865A4" w:rsidRPr="00B71A66" w:rsidRDefault="00E865A4" w:rsidP="00E865A4">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E865A4" w:rsidRPr="00B71A66" w:rsidTr="00B460D5">
        <w:trPr>
          <w:trHeight w:val="641"/>
        </w:trPr>
        <w:tc>
          <w:tcPr>
            <w:tcW w:w="4956" w:type="dxa"/>
          </w:tcPr>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r w:rsidRPr="00B71A66">
              <w:rPr>
                <w:rFonts w:ascii="Times New Roman" w:eastAsia="Times New Roman" w:hAnsi="Times New Roman" w:cs="Times New Roman"/>
                <w:b/>
                <w:sz w:val="24"/>
                <w:szCs w:val="24"/>
                <w:lang w:eastAsia="ru-RU"/>
              </w:rPr>
              <w:t xml:space="preserve">От </w:t>
            </w:r>
            <w:r>
              <w:rPr>
                <w:rFonts w:ascii="Times New Roman" w:eastAsia="Times New Roman" w:hAnsi="Times New Roman" w:cs="Times New Roman"/>
                <w:b/>
                <w:sz w:val="24"/>
                <w:szCs w:val="24"/>
                <w:lang w:eastAsia="ru-RU"/>
              </w:rPr>
              <w:t>Страхователя</w:t>
            </w:r>
            <w:r w:rsidRPr="00B71A66">
              <w:rPr>
                <w:rFonts w:ascii="Times New Roman" w:eastAsia="Times New Roman" w:hAnsi="Times New Roman" w:cs="Times New Roman"/>
                <w:b/>
                <w:sz w:val="24"/>
                <w:szCs w:val="24"/>
                <w:lang w:eastAsia="ru-RU"/>
              </w:rPr>
              <w:t>:</w:t>
            </w:r>
          </w:p>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p>
          <w:p w:rsidR="00E865A4" w:rsidRPr="00B71A66" w:rsidRDefault="00E865A4" w:rsidP="00B460D5">
            <w:pPr>
              <w:spacing w:after="0" w:line="240" w:lineRule="auto"/>
              <w:ind w:firstLine="6"/>
              <w:jc w:val="center"/>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(должность)</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(Ф.И.О.)</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 xml:space="preserve">М.П.   «_____» _____________20___г.                     </w:t>
            </w:r>
          </w:p>
        </w:tc>
        <w:tc>
          <w:tcPr>
            <w:tcW w:w="4723" w:type="dxa"/>
          </w:tcPr>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r w:rsidRPr="00B71A66">
              <w:rPr>
                <w:rFonts w:ascii="Times New Roman" w:eastAsia="Times New Roman" w:hAnsi="Times New Roman" w:cs="Times New Roman"/>
                <w:b/>
                <w:sz w:val="24"/>
                <w:szCs w:val="24"/>
                <w:lang w:eastAsia="ru-RU"/>
              </w:rPr>
              <w:t xml:space="preserve">От </w:t>
            </w:r>
            <w:r>
              <w:rPr>
                <w:rFonts w:ascii="Times New Roman" w:eastAsia="Times New Roman" w:hAnsi="Times New Roman" w:cs="Times New Roman"/>
                <w:b/>
                <w:sz w:val="24"/>
                <w:szCs w:val="24"/>
                <w:lang w:eastAsia="ru-RU"/>
              </w:rPr>
              <w:t>Страховщика</w:t>
            </w:r>
            <w:r w:rsidRPr="00B71A66">
              <w:rPr>
                <w:rFonts w:ascii="Times New Roman" w:eastAsia="Times New Roman" w:hAnsi="Times New Roman" w:cs="Times New Roman"/>
                <w:b/>
                <w:sz w:val="24"/>
                <w:szCs w:val="24"/>
                <w:lang w:eastAsia="ru-RU"/>
              </w:rPr>
              <w:t>:</w:t>
            </w:r>
          </w:p>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p>
          <w:p w:rsidR="00E865A4" w:rsidRPr="00B71A66" w:rsidRDefault="00E865A4" w:rsidP="00B460D5">
            <w:pPr>
              <w:spacing w:after="0" w:line="240" w:lineRule="auto"/>
              <w:ind w:firstLine="6"/>
              <w:jc w:val="center"/>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(должность)</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(Ф.И.О.)</w:t>
            </w:r>
            <w:r w:rsidRPr="00B71A66">
              <w:rPr>
                <w:rFonts w:ascii="Times New Roman" w:eastAsia="Times New Roman" w:hAnsi="Times New Roman" w:cs="Times New Roman"/>
                <w:sz w:val="24"/>
                <w:szCs w:val="24"/>
                <w:lang w:eastAsia="ru-RU"/>
              </w:rPr>
              <w:t xml:space="preserve">             </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 xml:space="preserve">М.П.   «_____» _____________20___г.                     </w:t>
            </w:r>
          </w:p>
        </w:tc>
      </w:tr>
    </w:tbl>
    <w:p w:rsidR="00E865A4" w:rsidRPr="00B71A66" w:rsidRDefault="00E865A4" w:rsidP="00E865A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865A4" w:rsidRPr="00B71A66" w:rsidRDefault="00E865A4" w:rsidP="00E865A4">
      <w:pPr>
        <w:widowControl w:val="0"/>
        <w:tabs>
          <w:tab w:val="left" w:pos="0"/>
          <w:tab w:val="num" w:pos="1134"/>
        </w:tabs>
        <w:spacing w:after="0" w:line="240" w:lineRule="auto"/>
        <w:jc w:val="center"/>
        <w:outlineLvl w:val="1"/>
        <w:rPr>
          <w:rFonts w:ascii="Times New Roman" w:eastAsia="Times New Roman" w:hAnsi="Times New Roman" w:cs="Times New Roman"/>
          <w:b/>
          <w:lang w:eastAsia="ru-RU"/>
        </w:rPr>
      </w:pPr>
      <w:r w:rsidRPr="00B71A66">
        <w:rPr>
          <w:rFonts w:ascii="Times New Roman" w:eastAsia="Times New Roman" w:hAnsi="Times New Roman" w:cs="Times New Roman"/>
          <w:b/>
          <w:lang w:eastAsia="ru-RU"/>
        </w:rPr>
        <w:t xml:space="preserve">Согласие на обработку персональных данных </w:t>
      </w:r>
      <w:r w:rsidRPr="00B71A66">
        <w:rPr>
          <w:rFonts w:ascii="Times New Roman" w:eastAsia="Calibri" w:hAnsi="Times New Roman" w:cs="Times New Roman"/>
          <w:b/>
          <w:snapToGrid w:val="0"/>
        </w:rPr>
        <w:t xml:space="preserve">от «___» ____________ 20__ г. </w:t>
      </w:r>
    </w:p>
    <w:p w:rsidR="00E865A4" w:rsidRPr="00B71A66" w:rsidRDefault="00E865A4" w:rsidP="00E865A4">
      <w:pPr>
        <w:spacing w:after="0" w:line="240" w:lineRule="auto"/>
        <w:jc w:val="center"/>
        <w:rPr>
          <w:rFonts w:ascii="Times New Roman" w:eastAsia="Calibri" w:hAnsi="Times New Roman" w:cs="Times New Roman"/>
        </w:rPr>
      </w:pPr>
    </w:p>
    <w:p w:rsidR="00E865A4" w:rsidRPr="00B71A66" w:rsidRDefault="00E865A4" w:rsidP="00E865A4">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roofErr w:type="gramStart"/>
      <w:r w:rsidRPr="00B71A66">
        <w:rPr>
          <w:rFonts w:ascii="Times New Roman" w:eastAsia="Times New Roman" w:hAnsi="Times New Roman" w:cs="Times New Roman"/>
          <w:lang w:eastAsia="ru-RU"/>
        </w:rPr>
        <w:t xml:space="preserve">Настоящим </w:t>
      </w:r>
      <w:r w:rsidRPr="00B71A66">
        <w:rPr>
          <w:rFonts w:ascii="Times New Roman" w:eastAsia="Times New Roman" w:hAnsi="Times New Roman" w:cs="Times New Roman"/>
          <w:i/>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B71A66">
        <w:rPr>
          <w:rFonts w:ascii="Times New Roman" w:eastAsia="Times New Roman" w:hAnsi="Times New Roman" w:cs="Times New Roman"/>
          <w:lang w:eastAsia="ru-RU"/>
        </w:rPr>
        <w:t>,</w:t>
      </w:r>
      <w:r w:rsidRPr="00B71A66">
        <w:rPr>
          <w:rFonts w:ascii="Times New Roman" w:eastAsia="Times New Roman" w:hAnsi="Times New Roman" w:cs="Times New Roman"/>
          <w:i/>
          <w:lang w:eastAsia="ru-RU"/>
        </w:rPr>
        <w:t xml:space="preserve"> действующего на основании ____________ (указать документ, подтверждающий полномочия), </w:t>
      </w:r>
      <w:r w:rsidRPr="00B71A66">
        <w:rPr>
          <w:rFonts w:ascii="Times New Roman" w:eastAsia="Times New Roman" w:hAnsi="Times New Roman" w:cs="Times New Roman"/>
          <w:lang w:eastAsia="ru-RU"/>
        </w:rPr>
        <w:t xml:space="preserve">дает свое согласие на </w:t>
      </w:r>
      <w:r w:rsidRPr="00B71A66">
        <w:rPr>
          <w:rFonts w:ascii="Times New Roman" w:eastAsia="Times New Roman" w:hAnsi="Times New Roman" w:cs="Times New Roman"/>
          <w:snapToGrid w:val="0"/>
          <w:lang w:eastAsia="ru-RU"/>
        </w:rPr>
        <w:t xml:space="preserve">совершение ОАО «МРСК Центра» </w:t>
      </w:r>
      <w:r w:rsidRPr="00B71A66">
        <w:rPr>
          <w:rFonts w:ascii="Times New Roman" w:eastAsia="Times New Roman" w:hAnsi="Times New Roman" w:cs="Times New Roman"/>
          <w:lang w:eastAsia="ru-RU"/>
        </w:rPr>
        <w:t>и</w:t>
      </w:r>
      <w:r w:rsidRPr="00B71A66">
        <w:rPr>
          <w:rFonts w:ascii="Times New Roman" w:eastAsia="Times New Roman" w:hAnsi="Times New Roman" w:cs="Times New Roman"/>
          <w:i/>
          <w:lang w:eastAsia="ru-RU"/>
        </w:rPr>
        <w:t xml:space="preserve"> </w:t>
      </w:r>
      <w:r w:rsidRPr="00B71A66">
        <w:rPr>
          <w:rFonts w:ascii="Times New Roman" w:eastAsia="Times New Roman" w:hAnsi="Times New Roman" w:cs="Times New Roman"/>
          <w:lang w:eastAsia="ru-RU"/>
        </w:rPr>
        <w:t xml:space="preserve">ОАО «Россети» </w:t>
      </w:r>
      <w:r w:rsidRPr="00B71A66">
        <w:rPr>
          <w:rFonts w:ascii="Times New Roman" w:eastAsia="Times New Roman" w:hAnsi="Times New Roman" w:cs="Times New Roman"/>
          <w:snapToGrid w:val="0"/>
          <w:lang w:eastAsia="ru-RU"/>
        </w:rPr>
        <w:t>действий, предусмотренных п. 3 ст. 3 ФЗ «О персональных данных» от 27.07.2006 № 152-ФЗ, в отношении</w:t>
      </w:r>
      <w:r w:rsidRPr="00B71A66">
        <w:rPr>
          <w:rFonts w:ascii="Times New Roman" w:eastAsia="Times New Roman" w:hAnsi="Times New Roman" w:cs="Times New Roman"/>
          <w:lang w:eastAsia="ru-RU"/>
        </w:rPr>
        <w:t xml:space="preserve"> персональных данных участника закупки (потенциального</w:t>
      </w:r>
      <w:proofErr w:type="gramEnd"/>
      <w:r w:rsidRPr="00B71A66">
        <w:rPr>
          <w:rFonts w:ascii="Times New Roman" w:eastAsia="Times New Roman" w:hAnsi="Times New Roman" w:cs="Times New Roman"/>
          <w:lang w:eastAsia="ru-RU"/>
        </w:rPr>
        <w:t xml:space="preserve"> </w:t>
      </w:r>
      <w:proofErr w:type="gramStart"/>
      <w:r w:rsidRPr="00B71A66">
        <w:rPr>
          <w:rFonts w:ascii="Times New Roman" w:eastAsia="Times New Roman" w:hAnsi="Times New Roman" w:cs="Times New Roman"/>
          <w:lang w:eastAsia="ru-RU"/>
        </w:rPr>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B71A66">
        <w:rPr>
          <w:rFonts w:ascii="Times New Roman" w:eastAsia="Times New Roman" w:hAnsi="Times New Roman" w:cs="Times New Roman"/>
          <w:snapToGrid w:val="0"/>
          <w:lang w:eastAsia="ru-RU"/>
        </w:rPr>
        <w:t>фамилия, имя, отчество; серия и номер документа, удостоверяющего личность;</w:t>
      </w:r>
      <w:proofErr w:type="gramEnd"/>
      <w:r w:rsidRPr="00B71A66">
        <w:rPr>
          <w:rFonts w:ascii="Times New Roman" w:eastAsia="Times New Roman" w:hAnsi="Times New Roman" w:cs="Times New Roman"/>
          <w:snapToGrid w:val="0"/>
          <w:lang w:eastAsia="ru-RU"/>
        </w:rPr>
        <w:t xml:space="preserve"> ИНН </w:t>
      </w:r>
      <w:r w:rsidRPr="00B71A66">
        <w:rPr>
          <w:rFonts w:ascii="Times New Roman" w:eastAsia="Times New Roman" w:hAnsi="Times New Roman" w:cs="Times New Roman"/>
          <w:lang w:eastAsia="ru-RU"/>
        </w:rPr>
        <w:t>(участников, учредителей, акционеров) ОАО «МРСК Центра»/ОАО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865A4" w:rsidRPr="00B71A66" w:rsidRDefault="00E865A4" w:rsidP="00E865A4">
      <w:pPr>
        <w:spacing w:after="0" w:line="240" w:lineRule="auto"/>
        <w:ind w:firstLine="709"/>
        <w:jc w:val="both"/>
        <w:rPr>
          <w:rFonts w:ascii="Times New Roman" w:eastAsia="Calibri" w:hAnsi="Times New Roman" w:cs="Times New Roman"/>
          <w:snapToGrid w:val="0"/>
        </w:rPr>
      </w:pPr>
      <w:proofErr w:type="gramStart"/>
      <w:r w:rsidRPr="00B71A66">
        <w:rPr>
          <w:rFonts w:ascii="Times New Roman" w:eastAsia="Calibri" w:hAnsi="Times New Roman" w:cs="Times New Roman"/>
          <w:snapToGrid w:val="0"/>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B71A66">
        <w:rPr>
          <w:rFonts w:ascii="Times New Roman" w:eastAsia="Calibri" w:hAnsi="Times New Roman" w:cs="Times New Roman"/>
          <w:snapToGrid w:val="0"/>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E865A4" w:rsidRPr="00B71A66" w:rsidRDefault="00E865A4" w:rsidP="00E865A4">
      <w:pPr>
        <w:spacing w:after="0" w:line="240" w:lineRule="auto"/>
        <w:ind w:firstLine="709"/>
        <w:jc w:val="both"/>
        <w:rPr>
          <w:rFonts w:ascii="Times New Roman" w:eastAsia="Calibri" w:hAnsi="Times New Roman" w:cs="Times New Roman"/>
          <w:snapToGrid w:val="0"/>
        </w:rPr>
      </w:pPr>
      <w:proofErr w:type="gramStart"/>
      <w:r w:rsidRPr="00B71A66">
        <w:rPr>
          <w:rFonts w:ascii="Times New Roman" w:eastAsia="Calibri" w:hAnsi="Times New Roman" w:cs="Times New Roman"/>
          <w:snapToGrid w:val="0"/>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E865A4" w:rsidRPr="00B71A66" w:rsidRDefault="00E865A4" w:rsidP="00E865A4">
      <w:pPr>
        <w:spacing w:after="0" w:line="240" w:lineRule="auto"/>
        <w:ind w:firstLine="709"/>
        <w:jc w:val="both"/>
        <w:rPr>
          <w:rFonts w:ascii="Times New Roman" w:eastAsia="Calibri" w:hAnsi="Times New Roman" w:cs="Times New Roman"/>
          <w:snapToGrid w:val="0"/>
        </w:rPr>
      </w:pPr>
    </w:p>
    <w:p w:rsidR="00E865A4" w:rsidRPr="00B71A66" w:rsidRDefault="00E865A4" w:rsidP="00E865A4">
      <w:pPr>
        <w:spacing w:after="0" w:line="240" w:lineRule="auto"/>
        <w:rPr>
          <w:rFonts w:ascii="Times New Roman" w:eastAsia="Calibri" w:hAnsi="Times New Roman" w:cs="Times New Roman"/>
          <w:color w:val="000000"/>
        </w:rPr>
      </w:pPr>
      <w:r w:rsidRPr="00B71A66">
        <w:rPr>
          <w:rFonts w:ascii="Times New Roman" w:eastAsia="Calibri" w:hAnsi="Times New Roman" w:cs="Times New Roman"/>
          <w:color w:val="000000"/>
        </w:rPr>
        <w:t>________________________________                            _____________________________</w:t>
      </w:r>
    </w:p>
    <w:p w:rsidR="00E865A4" w:rsidRPr="00B71A66" w:rsidRDefault="00E865A4" w:rsidP="00E865A4">
      <w:pPr>
        <w:spacing w:after="0" w:line="240" w:lineRule="auto"/>
        <w:rPr>
          <w:rFonts w:ascii="Times New Roman" w:eastAsia="Calibri" w:hAnsi="Times New Roman" w:cs="Times New Roman"/>
          <w:i/>
          <w:color w:val="000000"/>
        </w:rPr>
      </w:pPr>
      <w:r w:rsidRPr="00B71A66">
        <w:rPr>
          <w:rFonts w:ascii="Times New Roman" w:eastAsia="Calibri" w:hAnsi="Times New Roman" w:cs="Times New Roman"/>
        </w:rPr>
        <w:t xml:space="preserve"> </w:t>
      </w:r>
      <w:r w:rsidRPr="00B71A66">
        <w:rPr>
          <w:rFonts w:ascii="Times New Roman" w:eastAsia="Calibri" w:hAnsi="Times New Roman" w:cs="Times New Roman"/>
          <w:i/>
        </w:rPr>
        <w:t>(Подпись уполномоченного представителя)                                     (Ф.И.О. и должность подписавшего)</w:t>
      </w:r>
    </w:p>
    <w:p w:rsidR="00E865A4" w:rsidRPr="00B71A66" w:rsidRDefault="00E865A4" w:rsidP="00E865A4">
      <w:pPr>
        <w:spacing w:after="0" w:line="240" w:lineRule="auto"/>
        <w:rPr>
          <w:rFonts w:ascii="Times New Roman" w:eastAsia="Calibri" w:hAnsi="Times New Roman" w:cs="Times New Roman"/>
          <w:i/>
          <w:color w:val="000000"/>
        </w:rPr>
      </w:pPr>
      <w:r w:rsidRPr="00B71A66">
        <w:rPr>
          <w:rFonts w:ascii="Times New Roman" w:eastAsia="Times New Roman" w:hAnsi="Times New Roman" w:cs="Times New Roman"/>
          <w:lang w:eastAsia="ru-RU"/>
        </w:rPr>
        <w:t>М.П.</w:t>
      </w:r>
    </w:p>
    <w:p w:rsidR="00E865A4" w:rsidRPr="00B71A66" w:rsidRDefault="00E865A4" w:rsidP="00E865A4">
      <w:pPr>
        <w:jc w:val="center"/>
        <w:rPr>
          <w:rFonts w:ascii="Times New Roman" w:hAnsi="Times New Roman" w:cs="Times New Roman"/>
          <w:color w:val="FF0000"/>
        </w:rPr>
      </w:pPr>
    </w:p>
    <w:p w:rsidR="00AC3B47" w:rsidRPr="004C1C8A" w:rsidRDefault="00AC3B47">
      <w:pPr>
        <w:rPr>
          <w:sz w:val="28"/>
          <w:szCs w:val="28"/>
        </w:rPr>
      </w:pPr>
    </w:p>
    <w:sectPr w:rsidR="00AC3B47" w:rsidRPr="004C1C8A" w:rsidSect="00CD4BF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6F0" w:rsidRDefault="007606F0" w:rsidP="000A3802">
      <w:pPr>
        <w:spacing w:after="0" w:line="240" w:lineRule="auto"/>
      </w:pPr>
      <w:r>
        <w:separator/>
      </w:r>
    </w:p>
  </w:endnote>
  <w:endnote w:type="continuationSeparator" w:id="0">
    <w:p w:rsidR="007606F0" w:rsidRDefault="007606F0" w:rsidP="000A3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6F0" w:rsidRDefault="007606F0" w:rsidP="000A3802">
      <w:pPr>
        <w:spacing w:after="0" w:line="240" w:lineRule="auto"/>
      </w:pPr>
      <w:r>
        <w:separator/>
      </w:r>
    </w:p>
  </w:footnote>
  <w:footnote w:type="continuationSeparator" w:id="0">
    <w:p w:rsidR="007606F0" w:rsidRDefault="007606F0" w:rsidP="000A38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268E6C96"/>
    <w:lvl w:ilvl="0">
      <w:start w:val="1"/>
      <w:numFmt w:val="decimal"/>
      <w:lvlText w:val="%1."/>
      <w:lvlJc w:val="left"/>
      <w:pPr>
        <w:tabs>
          <w:tab w:val="num" w:pos="360"/>
        </w:tabs>
        <w:ind w:left="360" w:hanging="360"/>
      </w:pPr>
      <w:rPr>
        <w:rFonts w:cs="Times New Roman"/>
      </w:rPr>
    </w:lvl>
  </w:abstractNum>
  <w:abstractNum w:abstractNumId="1">
    <w:nsid w:val="00000009"/>
    <w:multiLevelType w:val="multilevel"/>
    <w:tmpl w:val="00000009"/>
    <w:name w:val="WW8Num9"/>
    <w:lvl w:ilvl="0">
      <w:start w:val="1"/>
      <w:numFmt w:val="bullet"/>
      <w:lvlText w:val="-"/>
      <w:lvlJc w:val="left"/>
      <w:pPr>
        <w:tabs>
          <w:tab w:val="num" w:pos="2716"/>
        </w:tabs>
        <w:ind w:left="2716" w:hanging="360"/>
      </w:pPr>
      <w:rPr>
        <w:rFonts w:ascii="Courier New" w:hAnsi="Courier New"/>
      </w:rPr>
    </w:lvl>
    <w:lvl w:ilvl="1">
      <w:start w:val="1"/>
      <w:numFmt w:val="bullet"/>
      <w:lvlText w:val="-"/>
      <w:lvlJc w:val="left"/>
      <w:pPr>
        <w:tabs>
          <w:tab w:val="num" w:pos="2204"/>
        </w:tabs>
        <w:ind w:left="2204" w:hanging="360"/>
      </w:pPr>
      <w:rPr>
        <w:rFonts w:ascii="Courier New" w:hAnsi="Courier New"/>
      </w:rPr>
    </w:lvl>
    <w:lvl w:ilvl="2">
      <w:start w:val="1"/>
      <w:numFmt w:val="bullet"/>
      <w:lvlText w:val=""/>
      <w:lvlJc w:val="left"/>
      <w:pPr>
        <w:tabs>
          <w:tab w:val="num" w:pos="3436"/>
        </w:tabs>
        <w:ind w:left="3436" w:hanging="360"/>
      </w:pPr>
      <w:rPr>
        <w:rFonts w:ascii="Wingdings" w:hAnsi="Wingdings"/>
      </w:rPr>
    </w:lvl>
    <w:lvl w:ilvl="3">
      <w:start w:val="1"/>
      <w:numFmt w:val="bullet"/>
      <w:lvlText w:val=""/>
      <w:lvlJc w:val="left"/>
      <w:pPr>
        <w:tabs>
          <w:tab w:val="num" w:pos="4156"/>
        </w:tabs>
        <w:ind w:left="4156" w:hanging="360"/>
      </w:pPr>
      <w:rPr>
        <w:rFonts w:ascii="Symbol" w:hAnsi="Symbol"/>
      </w:rPr>
    </w:lvl>
    <w:lvl w:ilvl="4">
      <w:start w:val="1"/>
      <w:numFmt w:val="bullet"/>
      <w:lvlText w:val="o"/>
      <w:lvlJc w:val="left"/>
      <w:pPr>
        <w:tabs>
          <w:tab w:val="num" w:pos="4876"/>
        </w:tabs>
        <w:ind w:left="4876" w:hanging="360"/>
      </w:pPr>
      <w:rPr>
        <w:rFonts w:ascii="Courier New" w:hAnsi="Courier New"/>
      </w:rPr>
    </w:lvl>
    <w:lvl w:ilvl="5">
      <w:start w:val="1"/>
      <w:numFmt w:val="bullet"/>
      <w:lvlText w:val=""/>
      <w:lvlJc w:val="left"/>
      <w:pPr>
        <w:tabs>
          <w:tab w:val="num" w:pos="5596"/>
        </w:tabs>
        <w:ind w:left="5596" w:hanging="360"/>
      </w:pPr>
      <w:rPr>
        <w:rFonts w:ascii="Wingdings" w:hAnsi="Wingdings"/>
      </w:rPr>
    </w:lvl>
    <w:lvl w:ilvl="6">
      <w:start w:val="1"/>
      <w:numFmt w:val="bullet"/>
      <w:lvlText w:val=""/>
      <w:lvlJc w:val="left"/>
      <w:pPr>
        <w:tabs>
          <w:tab w:val="num" w:pos="6316"/>
        </w:tabs>
        <w:ind w:left="6316" w:hanging="360"/>
      </w:pPr>
      <w:rPr>
        <w:rFonts w:ascii="Symbol" w:hAnsi="Symbol"/>
      </w:rPr>
    </w:lvl>
    <w:lvl w:ilvl="7">
      <w:start w:val="1"/>
      <w:numFmt w:val="bullet"/>
      <w:lvlText w:val="o"/>
      <w:lvlJc w:val="left"/>
      <w:pPr>
        <w:tabs>
          <w:tab w:val="num" w:pos="7036"/>
        </w:tabs>
        <w:ind w:left="7036" w:hanging="360"/>
      </w:pPr>
      <w:rPr>
        <w:rFonts w:ascii="Courier New" w:hAnsi="Courier New"/>
      </w:rPr>
    </w:lvl>
    <w:lvl w:ilvl="8">
      <w:start w:val="1"/>
      <w:numFmt w:val="bullet"/>
      <w:lvlText w:val=""/>
      <w:lvlJc w:val="left"/>
      <w:pPr>
        <w:tabs>
          <w:tab w:val="num" w:pos="7756"/>
        </w:tabs>
        <w:ind w:left="7756" w:hanging="360"/>
      </w:pPr>
      <w:rPr>
        <w:rFonts w:ascii="Wingdings" w:hAnsi="Wingdings"/>
      </w:rPr>
    </w:lvl>
  </w:abstractNum>
  <w:abstractNum w:abstractNumId="2">
    <w:nsid w:val="0DE66834"/>
    <w:multiLevelType w:val="multilevel"/>
    <w:tmpl w:val="9B882372"/>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0ED53A33"/>
    <w:multiLevelType w:val="multilevel"/>
    <w:tmpl w:val="DEB0AC4A"/>
    <w:lvl w:ilvl="0">
      <w:start w:val="3"/>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
    <w:nsid w:val="0F08528F"/>
    <w:multiLevelType w:val="multilevel"/>
    <w:tmpl w:val="0CE87050"/>
    <w:lvl w:ilvl="0">
      <w:start w:val="1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1021D1F"/>
    <w:multiLevelType w:val="multilevel"/>
    <w:tmpl w:val="D6D8CD7A"/>
    <w:lvl w:ilvl="0">
      <w:start w:val="8"/>
      <w:numFmt w:val="decimal"/>
      <w:lvlText w:val="%1."/>
      <w:lvlJc w:val="left"/>
      <w:pPr>
        <w:ind w:left="480" w:hanging="480"/>
      </w:pPr>
      <w:rPr>
        <w:rFonts w:hint="default"/>
      </w:rPr>
    </w:lvl>
    <w:lvl w:ilvl="1">
      <w:start w:val="15"/>
      <w:numFmt w:val="decimal"/>
      <w:lvlText w:val="%1.%2."/>
      <w:lvlJc w:val="left"/>
      <w:pPr>
        <w:ind w:left="764"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nsid w:val="13B963D6"/>
    <w:multiLevelType w:val="hybridMultilevel"/>
    <w:tmpl w:val="10CE1EBE"/>
    <w:lvl w:ilvl="0" w:tplc="62582A66">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13E1547B"/>
    <w:multiLevelType w:val="multilevel"/>
    <w:tmpl w:val="4F886E3A"/>
    <w:lvl w:ilvl="0">
      <w:start w:val="10"/>
      <w:numFmt w:val="decimal"/>
      <w:lvlText w:val="%1."/>
      <w:lvlJc w:val="left"/>
      <w:pPr>
        <w:ind w:left="600" w:hanging="600"/>
      </w:pPr>
      <w:rPr>
        <w:rFonts w:asciiTheme="minorHAnsi" w:hAnsiTheme="minorHAnsi" w:hint="default"/>
      </w:rPr>
    </w:lvl>
    <w:lvl w:ilvl="1">
      <w:start w:val="1"/>
      <w:numFmt w:val="decimal"/>
      <w:lvlText w:val="%1.%2."/>
      <w:lvlJc w:val="left"/>
      <w:pPr>
        <w:ind w:left="600" w:hanging="60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8">
    <w:nsid w:val="140B0B9C"/>
    <w:multiLevelType w:val="multilevel"/>
    <w:tmpl w:val="9B882372"/>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1A9C0D8B"/>
    <w:multiLevelType w:val="hybridMultilevel"/>
    <w:tmpl w:val="AD24C950"/>
    <w:lvl w:ilvl="0" w:tplc="3AD8DD9C">
      <w:start w:val="1"/>
      <w:numFmt w:val="russianLower"/>
      <w:lvlText w:val="%1)"/>
      <w:lvlJc w:val="left"/>
      <w:pPr>
        <w:ind w:left="1823" w:hanging="405"/>
      </w:pPr>
      <w:rPr>
        <w:rFonts w:cs="Times New Roman"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0">
    <w:nsid w:val="1BC459CD"/>
    <w:multiLevelType w:val="multilevel"/>
    <w:tmpl w:val="9EC6AB9E"/>
    <w:lvl w:ilvl="0">
      <w:start w:val="3"/>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7"/>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1D1F7014"/>
    <w:multiLevelType w:val="hybridMultilevel"/>
    <w:tmpl w:val="02A4B28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D546356"/>
    <w:multiLevelType w:val="multilevel"/>
    <w:tmpl w:val="4DE239C4"/>
    <w:lvl w:ilvl="0">
      <w:start w:val="7"/>
      <w:numFmt w:val="decimal"/>
      <w:lvlText w:val="%1."/>
      <w:lvlJc w:val="left"/>
      <w:pPr>
        <w:ind w:left="540" w:hanging="540"/>
      </w:pPr>
      <w:rPr>
        <w:rFonts w:hint="default"/>
      </w:rPr>
    </w:lvl>
    <w:lvl w:ilvl="1">
      <w:start w:val="1"/>
      <w:numFmt w:val="decimal"/>
      <w:lvlText w:val="%1.%2."/>
      <w:lvlJc w:val="left"/>
      <w:pPr>
        <w:ind w:left="1178" w:hanging="540"/>
      </w:pPr>
      <w:rPr>
        <w:rFonts w:hint="default"/>
      </w:rPr>
    </w:lvl>
    <w:lvl w:ilvl="2">
      <w:start w:val="1"/>
      <w:numFmt w:val="decimal"/>
      <w:lvlText w:val="%1.%2.%3."/>
      <w:lvlJc w:val="left"/>
      <w:pPr>
        <w:ind w:left="1996" w:hanging="720"/>
      </w:pPr>
      <w:rPr>
        <w:rFonts w:ascii="Times New Roman" w:hAnsi="Times New Roman" w:cs="Times New Roman" w:hint="default"/>
        <w:color w:val="auto"/>
      </w:rPr>
    </w:lvl>
    <w:lvl w:ilvl="3">
      <w:start w:val="1"/>
      <w:numFmt w:val="decimal"/>
      <w:lvlText w:val="%1.%2.%3.%4."/>
      <w:lvlJc w:val="left"/>
      <w:pPr>
        <w:ind w:left="2138" w:hanging="720"/>
      </w:pPr>
      <w:rPr>
        <w:rFonts w:ascii="Times New Roman" w:hAnsi="Times New Roman" w:cs="Times New Roman" w:hint="default"/>
        <w:color w:val="auto"/>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3">
    <w:nsid w:val="1E571AD9"/>
    <w:multiLevelType w:val="multilevel"/>
    <w:tmpl w:val="0E9CFC2A"/>
    <w:lvl w:ilvl="0">
      <w:start w:val="1"/>
      <w:numFmt w:val="decimal"/>
      <w:lvlText w:val="%1."/>
      <w:lvlJc w:val="center"/>
      <w:pPr>
        <w:tabs>
          <w:tab w:val="num" w:pos="0"/>
        </w:tabs>
      </w:pPr>
      <w:rPr>
        <w:rFonts w:cs="Times New Roman" w:hint="default"/>
        <w:b/>
        <w:i w:val="0"/>
      </w:rPr>
    </w:lvl>
    <w:lvl w:ilvl="1">
      <w:start w:val="1"/>
      <w:numFmt w:val="decimal"/>
      <w:lvlText w:val="%1.%2"/>
      <w:lvlJc w:val="left"/>
      <w:pPr>
        <w:tabs>
          <w:tab w:val="num" w:pos="851"/>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8"/>
        <w:szCs w:val="28"/>
        <w:u w:val="none"/>
        <w:vertAlign w:val="baseline"/>
      </w:rPr>
    </w:lvl>
    <w:lvl w:ilvl="2">
      <w:start w:val="1"/>
      <w:numFmt w:val="decimal"/>
      <w:lvlText w:val="%1.%2.%3"/>
      <w:lvlJc w:val="left"/>
      <w:pPr>
        <w:tabs>
          <w:tab w:val="num" w:pos="1418"/>
        </w:tabs>
        <w:ind w:firstLine="567"/>
      </w:pPr>
      <w:rPr>
        <w:rFonts w:cs="Times New Roman" w:hint="default"/>
        <w:b w:val="0"/>
        <w:bCs w:val="0"/>
        <w:i w:val="0"/>
        <w:iCs w:val="0"/>
      </w:rPr>
    </w:lvl>
    <w:lvl w:ilvl="3">
      <w:start w:val="1"/>
      <w:numFmt w:val="lowerLetter"/>
      <w:lvlText w:val="%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14">
    <w:nsid w:val="1E7E04D5"/>
    <w:multiLevelType w:val="singleLevel"/>
    <w:tmpl w:val="D34A6FD8"/>
    <w:lvl w:ilvl="0">
      <w:start w:val="1"/>
      <w:numFmt w:val="decimal"/>
      <w:lvlText w:val="%1."/>
      <w:lvlJc w:val="left"/>
      <w:pPr>
        <w:tabs>
          <w:tab w:val="num" w:pos="360"/>
        </w:tabs>
        <w:ind w:left="360" w:hanging="360"/>
      </w:pPr>
    </w:lvl>
  </w:abstractNum>
  <w:abstractNum w:abstractNumId="15">
    <w:nsid w:val="232D2929"/>
    <w:multiLevelType w:val="hybridMultilevel"/>
    <w:tmpl w:val="7BB8AA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4F16B5F"/>
    <w:multiLevelType w:val="multilevel"/>
    <w:tmpl w:val="D2245C1C"/>
    <w:lvl w:ilvl="0">
      <w:start w:val="8"/>
      <w:numFmt w:val="decimal"/>
      <w:lvlText w:val="%1."/>
      <w:lvlJc w:val="left"/>
      <w:pPr>
        <w:ind w:left="360" w:hanging="360"/>
      </w:pPr>
      <w:rPr>
        <w:rFonts w:hint="default"/>
      </w:rPr>
    </w:lvl>
    <w:lvl w:ilvl="1">
      <w:start w:val="5"/>
      <w:numFmt w:val="decimal"/>
      <w:lvlText w:val="%1.%2."/>
      <w:lvlJc w:val="left"/>
      <w:pPr>
        <w:ind w:left="573"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7">
    <w:nsid w:val="27297888"/>
    <w:multiLevelType w:val="multilevel"/>
    <w:tmpl w:val="8CA28796"/>
    <w:lvl w:ilvl="0">
      <w:start w:val="8"/>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8">
    <w:nsid w:val="2AF07EBE"/>
    <w:multiLevelType w:val="multilevel"/>
    <w:tmpl w:val="1B90AAC6"/>
    <w:lvl w:ilvl="0">
      <w:start w:val="7"/>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2C625ADF"/>
    <w:multiLevelType w:val="multilevel"/>
    <w:tmpl w:val="B85AD1E6"/>
    <w:lvl w:ilvl="0">
      <w:start w:val="7"/>
      <w:numFmt w:val="decimal"/>
      <w:lvlText w:val="%1."/>
      <w:lvlJc w:val="left"/>
      <w:pPr>
        <w:ind w:left="540" w:hanging="540"/>
      </w:pPr>
      <w:rPr>
        <w:rFonts w:hint="default"/>
      </w:rPr>
    </w:lvl>
    <w:lvl w:ilvl="1">
      <w:start w:val="1"/>
      <w:numFmt w:val="decimal"/>
      <w:lvlText w:val="%1.%2."/>
      <w:lvlJc w:val="left"/>
      <w:pPr>
        <w:ind w:left="1178" w:hanging="540"/>
      </w:pPr>
      <w:rPr>
        <w:rFonts w:hint="default"/>
      </w:rPr>
    </w:lvl>
    <w:lvl w:ilvl="2">
      <w:start w:val="1"/>
      <w:numFmt w:val="decimal"/>
      <w:lvlText w:val="%1.%2.%3."/>
      <w:lvlJc w:val="left"/>
      <w:pPr>
        <w:ind w:left="1996" w:hanging="720"/>
      </w:pPr>
      <w:rPr>
        <w:rFonts w:ascii="Times New Roman" w:hAnsi="Times New Roman" w:cs="Times New Roman" w:hint="default"/>
        <w:color w:val="auto"/>
      </w:rPr>
    </w:lvl>
    <w:lvl w:ilvl="3">
      <w:start w:val="1"/>
      <w:numFmt w:val="decimal"/>
      <w:lvlText w:val="%1.%2.%3.%4."/>
      <w:lvlJc w:val="left"/>
      <w:pPr>
        <w:ind w:left="2634" w:hanging="720"/>
      </w:pPr>
      <w:rPr>
        <w:rFonts w:hint="default"/>
        <w:color w:val="auto"/>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0">
    <w:nsid w:val="2E220588"/>
    <w:multiLevelType w:val="hybridMultilevel"/>
    <w:tmpl w:val="410856D0"/>
    <w:lvl w:ilvl="0" w:tplc="C188082E">
      <w:start w:val="11"/>
      <w:numFmt w:val="bullet"/>
      <w:lvlText w:val="–"/>
      <w:lvlJc w:val="left"/>
      <w:pPr>
        <w:ind w:left="562" w:hanging="360"/>
      </w:pPr>
      <w:rPr>
        <w:rFonts w:ascii="Times New Roman" w:eastAsia="Times New Roman" w:hAnsi="Times New Roman" w:cs="Times New Roman" w:hint="default"/>
      </w:rPr>
    </w:lvl>
    <w:lvl w:ilvl="1" w:tplc="04190003" w:tentative="1">
      <w:start w:val="1"/>
      <w:numFmt w:val="bullet"/>
      <w:lvlText w:val="o"/>
      <w:lvlJc w:val="left"/>
      <w:pPr>
        <w:ind w:left="1282" w:hanging="360"/>
      </w:pPr>
      <w:rPr>
        <w:rFonts w:ascii="Courier New" w:hAnsi="Courier New" w:cs="Courier New" w:hint="default"/>
      </w:rPr>
    </w:lvl>
    <w:lvl w:ilvl="2" w:tplc="04190005" w:tentative="1">
      <w:start w:val="1"/>
      <w:numFmt w:val="bullet"/>
      <w:lvlText w:val=""/>
      <w:lvlJc w:val="left"/>
      <w:pPr>
        <w:ind w:left="2002" w:hanging="360"/>
      </w:pPr>
      <w:rPr>
        <w:rFonts w:ascii="Wingdings" w:hAnsi="Wingdings" w:hint="default"/>
      </w:rPr>
    </w:lvl>
    <w:lvl w:ilvl="3" w:tplc="04190001" w:tentative="1">
      <w:start w:val="1"/>
      <w:numFmt w:val="bullet"/>
      <w:lvlText w:val=""/>
      <w:lvlJc w:val="left"/>
      <w:pPr>
        <w:ind w:left="2722" w:hanging="360"/>
      </w:pPr>
      <w:rPr>
        <w:rFonts w:ascii="Symbol" w:hAnsi="Symbol" w:hint="default"/>
      </w:rPr>
    </w:lvl>
    <w:lvl w:ilvl="4" w:tplc="04190003" w:tentative="1">
      <w:start w:val="1"/>
      <w:numFmt w:val="bullet"/>
      <w:lvlText w:val="o"/>
      <w:lvlJc w:val="left"/>
      <w:pPr>
        <w:ind w:left="3442" w:hanging="360"/>
      </w:pPr>
      <w:rPr>
        <w:rFonts w:ascii="Courier New" w:hAnsi="Courier New" w:cs="Courier New" w:hint="default"/>
      </w:rPr>
    </w:lvl>
    <w:lvl w:ilvl="5" w:tplc="04190005" w:tentative="1">
      <w:start w:val="1"/>
      <w:numFmt w:val="bullet"/>
      <w:lvlText w:val=""/>
      <w:lvlJc w:val="left"/>
      <w:pPr>
        <w:ind w:left="4162" w:hanging="360"/>
      </w:pPr>
      <w:rPr>
        <w:rFonts w:ascii="Wingdings" w:hAnsi="Wingdings" w:hint="default"/>
      </w:rPr>
    </w:lvl>
    <w:lvl w:ilvl="6" w:tplc="04190001" w:tentative="1">
      <w:start w:val="1"/>
      <w:numFmt w:val="bullet"/>
      <w:lvlText w:val=""/>
      <w:lvlJc w:val="left"/>
      <w:pPr>
        <w:ind w:left="4882" w:hanging="360"/>
      </w:pPr>
      <w:rPr>
        <w:rFonts w:ascii="Symbol" w:hAnsi="Symbol" w:hint="default"/>
      </w:rPr>
    </w:lvl>
    <w:lvl w:ilvl="7" w:tplc="04190003" w:tentative="1">
      <w:start w:val="1"/>
      <w:numFmt w:val="bullet"/>
      <w:lvlText w:val="o"/>
      <w:lvlJc w:val="left"/>
      <w:pPr>
        <w:ind w:left="5602" w:hanging="360"/>
      </w:pPr>
      <w:rPr>
        <w:rFonts w:ascii="Courier New" w:hAnsi="Courier New" w:cs="Courier New" w:hint="default"/>
      </w:rPr>
    </w:lvl>
    <w:lvl w:ilvl="8" w:tplc="04190005" w:tentative="1">
      <w:start w:val="1"/>
      <w:numFmt w:val="bullet"/>
      <w:lvlText w:val=""/>
      <w:lvlJc w:val="left"/>
      <w:pPr>
        <w:ind w:left="6322" w:hanging="360"/>
      </w:pPr>
      <w:rPr>
        <w:rFonts w:ascii="Wingdings" w:hAnsi="Wingdings" w:hint="default"/>
      </w:rPr>
    </w:lvl>
  </w:abstractNum>
  <w:abstractNum w:abstractNumId="21">
    <w:nsid w:val="2E482EDD"/>
    <w:multiLevelType w:val="hybridMultilevel"/>
    <w:tmpl w:val="9490C662"/>
    <w:lvl w:ilvl="0" w:tplc="4BC434B2">
      <w:start w:val="1"/>
      <w:numFmt w:val="lowerLetter"/>
      <w:pStyle w:val="-"/>
      <w:lvlText w:val="%1)"/>
      <w:lvlJc w:val="left"/>
      <w:pPr>
        <w:ind w:left="360" w:hanging="360"/>
      </w:pPr>
      <w:rPr>
        <w:color w:val="auto"/>
        <w:sz w:val="24"/>
        <w:szCs w:val="24"/>
      </w:rPr>
    </w:lvl>
    <w:lvl w:ilvl="1" w:tplc="FFFFFFFF">
      <w:start w:val="1"/>
      <w:numFmt w:val="lowerLetter"/>
      <w:pStyle w:val="-0"/>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2">
    <w:nsid w:val="337A0A3B"/>
    <w:multiLevelType w:val="multilevel"/>
    <w:tmpl w:val="37900896"/>
    <w:lvl w:ilvl="0">
      <w:start w:val="3"/>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4"/>
      <w:numFmt w:val="decimal"/>
      <w:lvlText w:val="%1.%2.%3."/>
      <w:lvlJc w:val="left"/>
      <w:pPr>
        <w:ind w:left="1570" w:hanging="720"/>
      </w:pPr>
      <w:rPr>
        <w:rFonts w:hint="default"/>
        <w:strike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nsid w:val="33975957"/>
    <w:multiLevelType w:val="hybridMultilevel"/>
    <w:tmpl w:val="AFCA8F98"/>
    <w:lvl w:ilvl="0" w:tplc="04190017">
      <w:start w:val="2"/>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4DE539C"/>
    <w:multiLevelType w:val="hybridMultilevel"/>
    <w:tmpl w:val="A01CC4CA"/>
    <w:lvl w:ilvl="0" w:tplc="3AD8DD9C">
      <w:start w:val="1"/>
      <w:numFmt w:val="russianLower"/>
      <w:lvlText w:val="%1)"/>
      <w:lvlJc w:val="left"/>
      <w:pPr>
        <w:tabs>
          <w:tab w:val="num" w:pos="900"/>
        </w:tabs>
        <w:ind w:left="900" w:hanging="360"/>
      </w:pPr>
      <w:rPr>
        <w:rFonts w:cs="Times New Roman" w:hint="default"/>
      </w:rPr>
    </w:lvl>
    <w:lvl w:ilvl="1" w:tplc="877C17C6">
      <w:start w:val="1"/>
      <w:numFmt w:val="russianLower"/>
      <w:lvlText w:val="%2)"/>
      <w:lvlJc w:val="left"/>
      <w:pPr>
        <w:tabs>
          <w:tab w:val="num" w:pos="-169"/>
        </w:tabs>
        <w:ind w:left="-169" w:hanging="360"/>
      </w:pPr>
      <w:rPr>
        <w:rFonts w:cs="Times New Roman" w:hint="default"/>
      </w:rPr>
    </w:lvl>
    <w:lvl w:ilvl="2" w:tplc="0419001B" w:tentative="1">
      <w:start w:val="1"/>
      <w:numFmt w:val="lowerRoman"/>
      <w:lvlText w:val="%3."/>
      <w:lvlJc w:val="right"/>
      <w:pPr>
        <w:tabs>
          <w:tab w:val="num" w:pos="551"/>
        </w:tabs>
        <w:ind w:left="551" w:hanging="180"/>
      </w:pPr>
      <w:rPr>
        <w:rFonts w:cs="Times New Roman"/>
      </w:rPr>
    </w:lvl>
    <w:lvl w:ilvl="3" w:tplc="0419000F" w:tentative="1">
      <w:start w:val="1"/>
      <w:numFmt w:val="decimal"/>
      <w:lvlText w:val="%4."/>
      <w:lvlJc w:val="left"/>
      <w:pPr>
        <w:tabs>
          <w:tab w:val="num" w:pos="1271"/>
        </w:tabs>
        <w:ind w:left="1271" w:hanging="360"/>
      </w:pPr>
      <w:rPr>
        <w:rFonts w:cs="Times New Roman"/>
      </w:rPr>
    </w:lvl>
    <w:lvl w:ilvl="4" w:tplc="04190019" w:tentative="1">
      <w:start w:val="1"/>
      <w:numFmt w:val="lowerLetter"/>
      <w:lvlText w:val="%5."/>
      <w:lvlJc w:val="left"/>
      <w:pPr>
        <w:tabs>
          <w:tab w:val="num" w:pos="1991"/>
        </w:tabs>
        <w:ind w:left="1991" w:hanging="360"/>
      </w:pPr>
      <w:rPr>
        <w:rFonts w:cs="Times New Roman"/>
      </w:rPr>
    </w:lvl>
    <w:lvl w:ilvl="5" w:tplc="0419001B" w:tentative="1">
      <w:start w:val="1"/>
      <w:numFmt w:val="lowerRoman"/>
      <w:lvlText w:val="%6."/>
      <w:lvlJc w:val="right"/>
      <w:pPr>
        <w:tabs>
          <w:tab w:val="num" w:pos="2711"/>
        </w:tabs>
        <w:ind w:left="2711" w:hanging="180"/>
      </w:pPr>
      <w:rPr>
        <w:rFonts w:cs="Times New Roman"/>
      </w:rPr>
    </w:lvl>
    <w:lvl w:ilvl="6" w:tplc="0419000F" w:tentative="1">
      <w:start w:val="1"/>
      <w:numFmt w:val="decimal"/>
      <w:lvlText w:val="%7."/>
      <w:lvlJc w:val="left"/>
      <w:pPr>
        <w:tabs>
          <w:tab w:val="num" w:pos="3431"/>
        </w:tabs>
        <w:ind w:left="3431" w:hanging="360"/>
      </w:pPr>
      <w:rPr>
        <w:rFonts w:cs="Times New Roman"/>
      </w:rPr>
    </w:lvl>
    <w:lvl w:ilvl="7" w:tplc="04190019" w:tentative="1">
      <w:start w:val="1"/>
      <w:numFmt w:val="lowerLetter"/>
      <w:lvlText w:val="%8."/>
      <w:lvlJc w:val="left"/>
      <w:pPr>
        <w:tabs>
          <w:tab w:val="num" w:pos="4151"/>
        </w:tabs>
        <w:ind w:left="4151" w:hanging="360"/>
      </w:pPr>
      <w:rPr>
        <w:rFonts w:cs="Times New Roman"/>
      </w:rPr>
    </w:lvl>
    <w:lvl w:ilvl="8" w:tplc="0419001B" w:tentative="1">
      <w:start w:val="1"/>
      <w:numFmt w:val="lowerRoman"/>
      <w:lvlText w:val="%9."/>
      <w:lvlJc w:val="right"/>
      <w:pPr>
        <w:tabs>
          <w:tab w:val="num" w:pos="4871"/>
        </w:tabs>
        <w:ind w:left="4871" w:hanging="180"/>
      </w:pPr>
      <w:rPr>
        <w:rFonts w:cs="Times New Roman"/>
      </w:rPr>
    </w:lvl>
  </w:abstractNum>
  <w:abstractNum w:abstractNumId="25">
    <w:nsid w:val="37335CC8"/>
    <w:multiLevelType w:val="multilevel"/>
    <w:tmpl w:val="47CA7046"/>
    <w:lvl w:ilvl="0">
      <w:start w:val="2"/>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6">
    <w:nsid w:val="3B4B7549"/>
    <w:multiLevelType w:val="multilevel"/>
    <w:tmpl w:val="7892F7E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7">
    <w:nsid w:val="3C4A2B57"/>
    <w:multiLevelType w:val="multilevel"/>
    <w:tmpl w:val="C026F3D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3C815F54"/>
    <w:multiLevelType w:val="multilevel"/>
    <w:tmpl w:val="EEAE452A"/>
    <w:lvl w:ilvl="0">
      <w:start w:val="2"/>
      <w:numFmt w:val="decimal"/>
      <w:lvlText w:val="%1."/>
      <w:lvlJc w:val="left"/>
      <w:pPr>
        <w:ind w:left="540" w:hanging="540"/>
      </w:pPr>
      <w:rPr>
        <w:rFonts w:hint="default"/>
      </w:rPr>
    </w:lvl>
    <w:lvl w:ilvl="1">
      <w:start w:val="1"/>
      <w:numFmt w:val="decimal"/>
      <w:lvlText w:val="%1.%2."/>
      <w:lvlJc w:val="left"/>
      <w:pPr>
        <w:ind w:left="823" w:hanging="540"/>
      </w:pPr>
      <w:rPr>
        <w:rFonts w:ascii="Times New Roman" w:hAnsi="Times New Roman" w:cs="Times New Roman" w:hint="default"/>
      </w:rPr>
    </w:lvl>
    <w:lvl w:ilvl="2">
      <w:start w:val="1"/>
      <w:numFmt w:val="decimal"/>
      <w:lvlText w:val="%1.%2.%3."/>
      <w:lvlJc w:val="left"/>
      <w:pPr>
        <w:ind w:left="1286" w:hanging="720"/>
      </w:pPr>
      <w:rPr>
        <w:rFonts w:ascii="Times New Roman" w:hAnsi="Times New Roman" w:cs="Times New Roman"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nsid w:val="3DE53501"/>
    <w:multiLevelType w:val="hybridMultilevel"/>
    <w:tmpl w:val="257091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2323472"/>
    <w:multiLevelType w:val="multilevel"/>
    <w:tmpl w:val="0FDA9CA6"/>
    <w:lvl w:ilvl="0">
      <w:start w:val="3"/>
      <w:numFmt w:val="decimal"/>
      <w:lvlText w:val="%1."/>
      <w:lvlJc w:val="left"/>
      <w:pPr>
        <w:ind w:left="645" w:hanging="645"/>
      </w:pPr>
      <w:rPr>
        <w:rFonts w:hint="default"/>
      </w:rPr>
    </w:lvl>
    <w:lvl w:ilvl="1">
      <w:start w:val="3"/>
      <w:numFmt w:val="decimal"/>
      <w:lvlText w:val="%1.%2."/>
      <w:lvlJc w:val="left"/>
      <w:pPr>
        <w:ind w:left="929" w:hanging="645"/>
      </w:pPr>
      <w:rPr>
        <w:rFonts w:hint="default"/>
      </w:rPr>
    </w:lvl>
    <w:lvl w:ilvl="2">
      <w:start w:val="10"/>
      <w:numFmt w:val="decimal"/>
      <w:lvlText w:val="%1.%2.%3."/>
      <w:lvlJc w:val="left"/>
      <w:pPr>
        <w:ind w:left="1288" w:hanging="720"/>
      </w:pPr>
      <w:rPr>
        <w:rFonts w:hint="default"/>
        <w:lang w:val="x-none"/>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nsid w:val="43BE1ADC"/>
    <w:multiLevelType w:val="multilevel"/>
    <w:tmpl w:val="1F3EFFB0"/>
    <w:lvl w:ilvl="0">
      <w:start w:val="3"/>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790"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45A92B59"/>
    <w:multiLevelType w:val="multilevel"/>
    <w:tmpl w:val="CA14DACE"/>
    <w:lvl w:ilvl="0">
      <w:start w:val="8"/>
      <w:numFmt w:val="decimal"/>
      <w:lvlText w:val="%1."/>
      <w:lvlJc w:val="left"/>
      <w:pPr>
        <w:ind w:left="502" w:hanging="360"/>
      </w:pPr>
      <w:rPr>
        <w:rFonts w:hint="default"/>
        <w:b w:val="0"/>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478A395C"/>
    <w:multiLevelType w:val="multilevel"/>
    <w:tmpl w:val="84FE7E46"/>
    <w:lvl w:ilvl="0">
      <w:start w:val="1"/>
      <w:numFmt w:val="decimal"/>
      <w:lvlText w:val="%1."/>
      <w:lvlJc w:val="left"/>
      <w:pPr>
        <w:tabs>
          <w:tab w:val="num" w:pos="1134"/>
        </w:tabs>
        <w:ind w:left="1134" w:hanging="1134"/>
      </w:pPr>
    </w:lvl>
    <w:lvl w:ilvl="1">
      <w:start w:val="1"/>
      <w:numFmt w:val="decimal"/>
      <w:pStyle w:val="2"/>
      <w:lvlText w:val="%1.%2"/>
      <w:lvlJc w:val="left"/>
      <w:pPr>
        <w:tabs>
          <w:tab w:val="num" w:pos="1134"/>
        </w:tabs>
        <w:ind w:left="1134" w:hanging="1134"/>
      </w:pPr>
      <w:rPr>
        <w:b/>
      </w:rPr>
    </w:lvl>
    <w:lvl w:ilvl="2">
      <w:start w:val="1"/>
      <w:numFmt w:val="decimal"/>
      <w:pStyle w:val="a"/>
      <w:lvlText w:val="%1.%2.%3"/>
      <w:lvlJc w:val="left"/>
      <w:pPr>
        <w:tabs>
          <w:tab w:val="num" w:pos="1134"/>
        </w:tabs>
        <w:ind w:left="1134" w:hanging="1134"/>
      </w:pPr>
      <w:rPr>
        <w:b w:val="0"/>
        <w:bCs w:val="0"/>
        <w:i w:val="0"/>
        <w:iCs w:val="0"/>
        <w:color w:val="auto"/>
        <w:sz w:val="24"/>
        <w:szCs w:val="24"/>
      </w:rPr>
    </w:lvl>
    <w:lvl w:ilvl="3">
      <w:start w:val="1"/>
      <w:numFmt w:val="decimal"/>
      <w:lvlText w:val="%1.%2.%3.%4"/>
      <w:lvlJc w:val="left"/>
      <w:pPr>
        <w:tabs>
          <w:tab w:val="num" w:pos="2127"/>
        </w:tabs>
        <w:ind w:left="2127" w:hanging="1134"/>
      </w:pPr>
      <w:rPr>
        <w:b w:val="0"/>
        <w:bCs w:val="0"/>
        <w:i w:val="0"/>
        <w:iCs w:val="0"/>
        <w:color w:val="auto"/>
        <w:sz w:val="24"/>
        <w:szCs w:val="24"/>
      </w:rPr>
    </w:lvl>
    <w:lvl w:ilvl="4">
      <w:start w:val="1"/>
      <w:numFmt w:val="lowerLetter"/>
      <w:lvlText w:val="%5)"/>
      <w:lvlJc w:val="left"/>
      <w:pPr>
        <w:tabs>
          <w:tab w:val="num" w:pos="1647"/>
        </w:tabs>
        <w:ind w:left="1647"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4">
    <w:nsid w:val="47BB130D"/>
    <w:multiLevelType w:val="multilevel"/>
    <w:tmpl w:val="FFC2632C"/>
    <w:lvl w:ilvl="0">
      <w:start w:val="3"/>
      <w:numFmt w:val="decimal"/>
      <w:lvlText w:val="%1"/>
      <w:lvlJc w:val="left"/>
      <w:pPr>
        <w:ind w:left="555" w:hanging="555"/>
      </w:pPr>
      <w:rPr>
        <w:rFonts w:hint="default"/>
      </w:rPr>
    </w:lvl>
    <w:lvl w:ilvl="1">
      <w:start w:val="4"/>
      <w:numFmt w:val="decimal"/>
      <w:lvlText w:val="%1.%2"/>
      <w:lvlJc w:val="left"/>
      <w:pPr>
        <w:ind w:left="745" w:hanging="555"/>
      </w:pPr>
      <w:rPr>
        <w:rFonts w:hint="default"/>
      </w:rPr>
    </w:lvl>
    <w:lvl w:ilvl="2">
      <w:start w:val="1"/>
      <w:numFmt w:val="decimal"/>
      <w:lvlText w:val="%1.%2.%3"/>
      <w:lvlJc w:val="left"/>
      <w:pPr>
        <w:ind w:left="1100" w:hanging="720"/>
      </w:pPr>
      <w:rPr>
        <w:rFonts w:hint="default"/>
      </w:rPr>
    </w:lvl>
    <w:lvl w:ilvl="3">
      <w:start w:val="3"/>
      <w:numFmt w:val="decimal"/>
      <w:lvlText w:val="%1.%2.%3.%4"/>
      <w:lvlJc w:val="left"/>
      <w:pPr>
        <w:ind w:left="1290" w:hanging="720"/>
      </w:pPr>
      <w:rPr>
        <w:rFonts w:hint="default"/>
      </w:rPr>
    </w:lvl>
    <w:lvl w:ilvl="4">
      <w:start w:val="1"/>
      <w:numFmt w:val="decimal"/>
      <w:lvlText w:val="%1.%2.%3.%4.%5"/>
      <w:lvlJc w:val="left"/>
      <w:pPr>
        <w:ind w:left="1480" w:hanging="720"/>
      </w:pPr>
      <w:rPr>
        <w:rFonts w:hint="default"/>
      </w:rPr>
    </w:lvl>
    <w:lvl w:ilvl="5">
      <w:start w:val="1"/>
      <w:numFmt w:val="decimal"/>
      <w:lvlText w:val="%1.%2.%3.%4.%5.%6"/>
      <w:lvlJc w:val="left"/>
      <w:pPr>
        <w:ind w:left="2030" w:hanging="1080"/>
      </w:pPr>
      <w:rPr>
        <w:rFonts w:hint="default"/>
      </w:rPr>
    </w:lvl>
    <w:lvl w:ilvl="6">
      <w:start w:val="1"/>
      <w:numFmt w:val="decimal"/>
      <w:lvlText w:val="%1.%2.%3.%4.%5.%6.%7"/>
      <w:lvlJc w:val="left"/>
      <w:pPr>
        <w:ind w:left="2220" w:hanging="1080"/>
      </w:pPr>
      <w:rPr>
        <w:rFonts w:hint="default"/>
      </w:rPr>
    </w:lvl>
    <w:lvl w:ilvl="7">
      <w:start w:val="1"/>
      <w:numFmt w:val="decimal"/>
      <w:lvlText w:val="%1.%2.%3.%4.%5.%6.%7.%8"/>
      <w:lvlJc w:val="left"/>
      <w:pPr>
        <w:ind w:left="2770" w:hanging="1440"/>
      </w:pPr>
      <w:rPr>
        <w:rFonts w:hint="default"/>
      </w:rPr>
    </w:lvl>
    <w:lvl w:ilvl="8">
      <w:start w:val="1"/>
      <w:numFmt w:val="decimal"/>
      <w:lvlText w:val="%1.%2.%3.%4.%5.%6.%7.%8.%9"/>
      <w:lvlJc w:val="left"/>
      <w:pPr>
        <w:ind w:left="2960" w:hanging="1440"/>
      </w:pPr>
      <w:rPr>
        <w:rFonts w:hint="default"/>
      </w:rPr>
    </w:lvl>
  </w:abstractNum>
  <w:abstractNum w:abstractNumId="35">
    <w:nsid w:val="487E526C"/>
    <w:multiLevelType w:val="singleLevel"/>
    <w:tmpl w:val="961AF7F0"/>
    <w:lvl w:ilvl="0">
      <w:start w:val="2"/>
      <w:numFmt w:val="decimal"/>
      <w:lvlText w:val="3.%1."/>
      <w:legacy w:legacy="1" w:legacySpace="0" w:legacyIndent="432"/>
      <w:lvlJc w:val="left"/>
      <w:rPr>
        <w:rFonts w:ascii="Times New Roman" w:hAnsi="Times New Roman" w:cs="Times New Roman" w:hint="default"/>
      </w:rPr>
    </w:lvl>
  </w:abstractNum>
  <w:abstractNum w:abstractNumId="36">
    <w:nsid w:val="4B526012"/>
    <w:multiLevelType w:val="multilevel"/>
    <w:tmpl w:val="749C1A22"/>
    <w:lvl w:ilvl="0">
      <w:start w:val="1"/>
      <w:numFmt w:val="decimal"/>
      <w:lvlText w:val="%1."/>
      <w:lvlJc w:val="left"/>
      <w:pPr>
        <w:tabs>
          <w:tab w:val="num" w:pos="0"/>
        </w:tabs>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lvlText w:val="%1.%2"/>
      <w:lvlJc w:val="left"/>
      <w:pPr>
        <w:tabs>
          <w:tab w:val="num" w:pos="1702"/>
        </w:tabs>
        <w:ind w:left="1702" w:hanging="851"/>
      </w:pPr>
      <w:rPr>
        <w:rFonts w:cs="Times New Roman" w:hint="default"/>
        <w:b/>
        <w:bCs/>
        <w:i w:val="0"/>
        <w:iCs w:val="0"/>
        <w:caps w:val="0"/>
        <w:smallCaps w:val="0"/>
        <w:strike w:val="0"/>
        <w:dstrike w:val="0"/>
        <w:vanish w:val="0"/>
        <w:color w:val="auto"/>
        <w:spacing w:val="0"/>
        <w:w w:val="100"/>
        <w:kern w:val="0"/>
        <w:position w:val="0"/>
        <w:sz w:val="24"/>
        <w:szCs w:val="24"/>
        <w:u w:val="none"/>
        <w:vertAlign w:val="baseline"/>
      </w:rPr>
    </w:lvl>
    <w:lvl w:ilvl="2">
      <w:start w:val="1"/>
      <w:numFmt w:val="decimal"/>
      <w:lvlText w:val="%1.%2.%3"/>
      <w:lvlJc w:val="left"/>
      <w:pPr>
        <w:tabs>
          <w:tab w:val="num" w:pos="1561"/>
        </w:tabs>
        <w:ind w:left="143" w:firstLine="567"/>
      </w:pPr>
      <w:rPr>
        <w:rFonts w:cs="Times New Roman" w:hint="default"/>
        <w:b/>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color w:val="auto"/>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7">
    <w:nsid w:val="4D0F0429"/>
    <w:multiLevelType w:val="hybridMultilevel"/>
    <w:tmpl w:val="515EEA36"/>
    <w:lvl w:ilvl="0" w:tplc="FFFFFFFF">
      <w:start w:val="1"/>
      <w:numFmt w:val="bullet"/>
      <w:lvlText w:val=""/>
      <w:lvlJc w:val="left"/>
      <w:pPr>
        <w:ind w:left="3900" w:hanging="360"/>
      </w:pPr>
      <w:rPr>
        <w:rFonts w:ascii="Symbol" w:hAnsi="Symbol" w:hint="default"/>
      </w:rPr>
    </w:lvl>
    <w:lvl w:ilvl="1" w:tplc="FFFFFFFF">
      <w:start w:val="1"/>
      <w:numFmt w:val="bullet"/>
      <w:lvlText w:val="o"/>
      <w:lvlJc w:val="left"/>
      <w:pPr>
        <w:ind w:left="4620" w:hanging="360"/>
      </w:pPr>
      <w:rPr>
        <w:rFonts w:ascii="Courier New" w:hAnsi="Courier New" w:cs="Courier New" w:hint="default"/>
      </w:rPr>
    </w:lvl>
    <w:lvl w:ilvl="2" w:tplc="FFFFFFFF">
      <w:start w:val="1"/>
      <w:numFmt w:val="bullet"/>
      <w:lvlText w:val=""/>
      <w:lvlJc w:val="left"/>
      <w:pPr>
        <w:ind w:left="5340" w:hanging="360"/>
      </w:pPr>
      <w:rPr>
        <w:rFonts w:ascii="Wingdings" w:hAnsi="Wingdings" w:hint="default"/>
      </w:rPr>
    </w:lvl>
    <w:lvl w:ilvl="3" w:tplc="FFFFFFFF">
      <w:start w:val="1"/>
      <w:numFmt w:val="bullet"/>
      <w:lvlText w:val=""/>
      <w:lvlJc w:val="left"/>
      <w:pPr>
        <w:ind w:left="6060" w:hanging="360"/>
      </w:pPr>
      <w:rPr>
        <w:rFonts w:ascii="Symbol" w:hAnsi="Symbol" w:hint="default"/>
      </w:rPr>
    </w:lvl>
    <w:lvl w:ilvl="4" w:tplc="FFFFFFFF">
      <w:start w:val="1"/>
      <w:numFmt w:val="bullet"/>
      <w:lvlText w:val="o"/>
      <w:lvlJc w:val="left"/>
      <w:pPr>
        <w:ind w:left="6780" w:hanging="360"/>
      </w:pPr>
      <w:rPr>
        <w:rFonts w:ascii="Courier New" w:hAnsi="Courier New" w:cs="Courier New" w:hint="default"/>
      </w:rPr>
    </w:lvl>
    <w:lvl w:ilvl="5" w:tplc="FFFFFFFF">
      <w:start w:val="1"/>
      <w:numFmt w:val="bullet"/>
      <w:lvlText w:val=""/>
      <w:lvlJc w:val="left"/>
      <w:pPr>
        <w:ind w:left="7500" w:hanging="360"/>
      </w:pPr>
      <w:rPr>
        <w:rFonts w:ascii="Wingdings" w:hAnsi="Wingdings" w:hint="default"/>
      </w:rPr>
    </w:lvl>
    <w:lvl w:ilvl="6" w:tplc="FFFFFFFF">
      <w:start w:val="1"/>
      <w:numFmt w:val="bullet"/>
      <w:lvlText w:val=""/>
      <w:lvlJc w:val="left"/>
      <w:pPr>
        <w:ind w:left="8220" w:hanging="360"/>
      </w:pPr>
      <w:rPr>
        <w:rFonts w:ascii="Symbol" w:hAnsi="Symbol" w:hint="default"/>
      </w:rPr>
    </w:lvl>
    <w:lvl w:ilvl="7" w:tplc="FFFFFFFF">
      <w:start w:val="1"/>
      <w:numFmt w:val="bullet"/>
      <w:lvlText w:val="o"/>
      <w:lvlJc w:val="left"/>
      <w:pPr>
        <w:ind w:left="8940" w:hanging="360"/>
      </w:pPr>
      <w:rPr>
        <w:rFonts w:ascii="Courier New" w:hAnsi="Courier New" w:cs="Courier New" w:hint="default"/>
      </w:rPr>
    </w:lvl>
    <w:lvl w:ilvl="8" w:tplc="FFFFFFFF">
      <w:start w:val="1"/>
      <w:numFmt w:val="bullet"/>
      <w:lvlText w:val=""/>
      <w:lvlJc w:val="left"/>
      <w:pPr>
        <w:ind w:left="9660" w:hanging="360"/>
      </w:pPr>
      <w:rPr>
        <w:rFonts w:ascii="Wingdings" w:hAnsi="Wingdings" w:hint="default"/>
      </w:rPr>
    </w:lvl>
  </w:abstractNum>
  <w:abstractNum w:abstractNumId="38">
    <w:nsid w:val="4EF43757"/>
    <w:multiLevelType w:val="multilevel"/>
    <w:tmpl w:val="B73AB5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2280" w:hanging="720"/>
      </w:pPr>
      <w:rPr>
        <w:rFonts w:ascii="Times New Roman" w:hAnsi="Times New Roman" w:cs="Times New Roman" w:hint="default"/>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76D2F55"/>
    <w:multiLevelType w:val="multilevel"/>
    <w:tmpl w:val="2D00B07E"/>
    <w:lvl w:ilvl="0">
      <w:start w:val="7"/>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0">
    <w:nsid w:val="57BE5AF2"/>
    <w:multiLevelType w:val="hybridMultilevel"/>
    <w:tmpl w:val="6D9C56AA"/>
    <w:lvl w:ilvl="0" w:tplc="04190001">
      <w:start w:val="1"/>
      <w:numFmt w:val="bullet"/>
      <w:lvlText w:val=""/>
      <w:lvlJc w:val="left"/>
      <w:pPr>
        <w:ind w:left="2847" w:hanging="360"/>
      </w:pPr>
      <w:rPr>
        <w:rFonts w:ascii="Symbol" w:hAnsi="Symbol" w:hint="default"/>
      </w:rPr>
    </w:lvl>
    <w:lvl w:ilvl="1" w:tplc="04190003">
      <w:start w:val="1"/>
      <w:numFmt w:val="bullet"/>
      <w:lvlText w:val="o"/>
      <w:lvlJc w:val="left"/>
      <w:pPr>
        <w:ind w:left="3567" w:hanging="360"/>
      </w:pPr>
      <w:rPr>
        <w:rFonts w:ascii="Courier New" w:hAnsi="Courier New" w:cs="Courier New" w:hint="default"/>
      </w:rPr>
    </w:lvl>
    <w:lvl w:ilvl="2" w:tplc="04190005">
      <w:start w:val="1"/>
      <w:numFmt w:val="bullet"/>
      <w:lvlText w:val=""/>
      <w:lvlJc w:val="left"/>
      <w:pPr>
        <w:ind w:left="4287" w:hanging="360"/>
      </w:pPr>
      <w:rPr>
        <w:rFonts w:ascii="Wingdings" w:hAnsi="Wingdings" w:hint="default"/>
      </w:rPr>
    </w:lvl>
    <w:lvl w:ilvl="3" w:tplc="04190001">
      <w:start w:val="1"/>
      <w:numFmt w:val="bullet"/>
      <w:lvlText w:val=""/>
      <w:lvlJc w:val="left"/>
      <w:pPr>
        <w:ind w:left="5007" w:hanging="360"/>
      </w:pPr>
      <w:rPr>
        <w:rFonts w:ascii="Symbol" w:hAnsi="Symbol" w:hint="default"/>
      </w:rPr>
    </w:lvl>
    <w:lvl w:ilvl="4" w:tplc="04190003">
      <w:start w:val="1"/>
      <w:numFmt w:val="bullet"/>
      <w:lvlText w:val="o"/>
      <w:lvlJc w:val="left"/>
      <w:pPr>
        <w:ind w:left="5727" w:hanging="360"/>
      </w:pPr>
      <w:rPr>
        <w:rFonts w:ascii="Courier New" w:hAnsi="Courier New" w:cs="Courier New" w:hint="default"/>
      </w:rPr>
    </w:lvl>
    <w:lvl w:ilvl="5" w:tplc="04190005">
      <w:start w:val="1"/>
      <w:numFmt w:val="bullet"/>
      <w:lvlText w:val=""/>
      <w:lvlJc w:val="left"/>
      <w:pPr>
        <w:ind w:left="6447" w:hanging="360"/>
      </w:pPr>
      <w:rPr>
        <w:rFonts w:ascii="Wingdings" w:hAnsi="Wingdings" w:hint="default"/>
      </w:rPr>
    </w:lvl>
    <w:lvl w:ilvl="6" w:tplc="04190001">
      <w:start w:val="1"/>
      <w:numFmt w:val="bullet"/>
      <w:lvlText w:val=""/>
      <w:lvlJc w:val="left"/>
      <w:pPr>
        <w:ind w:left="7167" w:hanging="360"/>
      </w:pPr>
      <w:rPr>
        <w:rFonts w:ascii="Symbol" w:hAnsi="Symbol" w:hint="default"/>
      </w:rPr>
    </w:lvl>
    <w:lvl w:ilvl="7" w:tplc="04190003">
      <w:start w:val="1"/>
      <w:numFmt w:val="bullet"/>
      <w:lvlText w:val="o"/>
      <w:lvlJc w:val="left"/>
      <w:pPr>
        <w:ind w:left="7887" w:hanging="360"/>
      </w:pPr>
      <w:rPr>
        <w:rFonts w:ascii="Courier New" w:hAnsi="Courier New" w:cs="Courier New" w:hint="default"/>
      </w:rPr>
    </w:lvl>
    <w:lvl w:ilvl="8" w:tplc="04190005">
      <w:start w:val="1"/>
      <w:numFmt w:val="bullet"/>
      <w:lvlText w:val=""/>
      <w:lvlJc w:val="left"/>
      <w:pPr>
        <w:ind w:left="8607" w:hanging="360"/>
      </w:pPr>
      <w:rPr>
        <w:rFonts w:ascii="Wingdings" w:hAnsi="Wingdings" w:hint="default"/>
      </w:rPr>
    </w:lvl>
  </w:abstractNum>
  <w:abstractNum w:abstractNumId="41">
    <w:nsid w:val="58A043A8"/>
    <w:multiLevelType w:val="multilevel"/>
    <w:tmpl w:val="A6CC66F2"/>
    <w:lvl w:ilvl="0">
      <w:start w:val="8"/>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A140770"/>
    <w:multiLevelType w:val="multilevel"/>
    <w:tmpl w:val="7836209A"/>
    <w:lvl w:ilvl="0">
      <w:start w:val="4"/>
      <w:numFmt w:val="decimal"/>
      <w:lvlText w:val="%1."/>
      <w:lvlJc w:val="left"/>
      <w:pPr>
        <w:tabs>
          <w:tab w:val="num" w:pos="360"/>
        </w:tabs>
        <w:ind w:left="360" w:hanging="360"/>
      </w:pPr>
    </w:lvl>
    <w:lvl w:ilvl="1">
      <w:start w:val="2"/>
      <w:numFmt w:val="decimal"/>
      <w:lvlText w:val="%1.%2."/>
      <w:lvlJc w:val="left"/>
      <w:pPr>
        <w:tabs>
          <w:tab w:val="num" w:pos="714"/>
        </w:tabs>
        <w:ind w:left="714" w:hanging="360"/>
      </w:pPr>
      <w:rPr>
        <w:b w:val="0"/>
        <w:i w:val="0"/>
      </w:rPr>
    </w:lvl>
    <w:lvl w:ilvl="2">
      <w:start w:val="1"/>
      <w:numFmt w:val="decimal"/>
      <w:lvlText w:val="%1.%2.%3."/>
      <w:lvlJc w:val="left"/>
      <w:pPr>
        <w:tabs>
          <w:tab w:val="num" w:pos="1288"/>
        </w:tabs>
        <w:ind w:left="1288" w:hanging="720"/>
      </w:pPr>
    </w:lvl>
    <w:lvl w:ilvl="3">
      <w:start w:val="1"/>
      <w:numFmt w:val="decimal"/>
      <w:lvlText w:val="%1.%2.%3.%4."/>
      <w:lvlJc w:val="left"/>
      <w:pPr>
        <w:tabs>
          <w:tab w:val="num" w:pos="1782"/>
        </w:tabs>
        <w:ind w:left="1782" w:hanging="720"/>
      </w:pPr>
    </w:lvl>
    <w:lvl w:ilvl="4">
      <w:start w:val="1"/>
      <w:numFmt w:val="decimal"/>
      <w:lvlText w:val="%1.%2.%3.%4.%5."/>
      <w:lvlJc w:val="left"/>
      <w:pPr>
        <w:tabs>
          <w:tab w:val="num" w:pos="2496"/>
        </w:tabs>
        <w:ind w:left="2496" w:hanging="1080"/>
      </w:pPr>
    </w:lvl>
    <w:lvl w:ilvl="5">
      <w:start w:val="1"/>
      <w:numFmt w:val="decimal"/>
      <w:lvlText w:val="%1.%2.%3.%4.%5.%6."/>
      <w:lvlJc w:val="left"/>
      <w:pPr>
        <w:tabs>
          <w:tab w:val="num" w:pos="2850"/>
        </w:tabs>
        <w:ind w:left="2850" w:hanging="1080"/>
      </w:pPr>
    </w:lvl>
    <w:lvl w:ilvl="6">
      <w:start w:val="1"/>
      <w:numFmt w:val="decimal"/>
      <w:lvlText w:val="%1.%2.%3.%4.%5.%6.%7."/>
      <w:lvlJc w:val="left"/>
      <w:pPr>
        <w:tabs>
          <w:tab w:val="num" w:pos="3564"/>
        </w:tabs>
        <w:ind w:left="3564" w:hanging="1440"/>
      </w:pPr>
    </w:lvl>
    <w:lvl w:ilvl="7">
      <w:start w:val="1"/>
      <w:numFmt w:val="decimal"/>
      <w:lvlText w:val="%1.%2.%3.%4.%5.%6.%7.%8."/>
      <w:lvlJc w:val="left"/>
      <w:pPr>
        <w:tabs>
          <w:tab w:val="num" w:pos="3918"/>
        </w:tabs>
        <w:ind w:left="3918" w:hanging="1440"/>
      </w:pPr>
    </w:lvl>
    <w:lvl w:ilvl="8">
      <w:start w:val="1"/>
      <w:numFmt w:val="decimal"/>
      <w:lvlText w:val="%1.%2.%3.%4.%5.%6.%7.%8.%9."/>
      <w:lvlJc w:val="left"/>
      <w:pPr>
        <w:tabs>
          <w:tab w:val="num" w:pos="4632"/>
        </w:tabs>
        <w:ind w:left="4632" w:hanging="1800"/>
      </w:pPr>
    </w:lvl>
  </w:abstractNum>
  <w:abstractNum w:abstractNumId="43">
    <w:nsid w:val="5A746870"/>
    <w:multiLevelType w:val="multilevel"/>
    <w:tmpl w:val="BE58A8EC"/>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0"/>
      <w:numFmt w:val="decimal"/>
      <w:lvlText w:val="%1.%2.%3."/>
      <w:lvlJc w:val="left"/>
      <w:pPr>
        <w:ind w:left="1571" w:hanging="720"/>
      </w:pPr>
      <w:rPr>
        <w:rFonts w:hint="default"/>
      </w:rPr>
    </w:lvl>
    <w:lvl w:ilvl="3">
      <w:start w:val="1"/>
      <w:numFmt w:val="decimal"/>
      <w:lvlText w:val="%1.%2.%3.%4."/>
      <w:lvlJc w:val="left"/>
      <w:pPr>
        <w:ind w:left="1785" w:hanging="720"/>
      </w:pPr>
      <w:rPr>
        <w:rFonts w:hint="default"/>
        <w:lang w:val="x-none"/>
      </w:rPr>
    </w:lvl>
    <w:lvl w:ilvl="4">
      <w:start w:val="1"/>
      <w:numFmt w:val="decimal"/>
      <w:lvlText w:val="%1.%2.%3.%4.%5."/>
      <w:lvlJc w:val="left"/>
      <w:pPr>
        <w:ind w:left="2500" w:hanging="1080"/>
      </w:pPr>
      <w:rPr>
        <w:rFonts w:hint="default"/>
        <w:lang w:val="x-none"/>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44">
    <w:nsid w:val="66423FB0"/>
    <w:multiLevelType w:val="multilevel"/>
    <w:tmpl w:val="40569D9E"/>
    <w:lvl w:ilvl="0">
      <w:start w:val="8"/>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nsid w:val="68F67554"/>
    <w:multiLevelType w:val="multilevel"/>
    <w:tmpl w:val="C3D8E300"/>
    <w:lvl w:ilvl="0">
      <w:start w:val="3"/>
      <w:numFmt w:val="decimal"/>
      <w:lvlText w:val="%1"/>
      <w:lvlJc w:val="left"/>
      <w:pPr>
        <w:ind w:left="555" w:hanging="555"/>
      </w:pPr>
      <w:rPr>
        <w:rFonts w:hint="default"/>
      </w:rPr>
    </w:lvl>
    <w:lvl w:ilvl="1">
      <w:start w:val="4"/>
      <w:numFmt w:val="decimal"/>
      <w:lvlText w:val="%1.%2"/>
      <w:lvlJc w:val="left"/>
      <w:pPr>
        <w:ind w:left="1031" w:hanging="555"/>
      </w:pPr>
      <w:rPr>
        <w:rFonts w:hint="default"/>
      </w:rPr>
    </w:lvl>
    <w:lvl w:ilvl="2">
      <w:start w:val="1"/>
      <w:numFmt w:val="decimal"/>
      <w:lvlText w:val="%1.%2.%3"/>
      <w:lvlJc w:val="left"/>
      <w:pPr>
        <w:ind w:left="1672" w:hanging="720"/>
      </w:pPr>
      <w:rPr>
        <w:rFonts w:hint="default"/>
      </w:rPr>
    </w:lvl>
    <w:lvl w:ilvl="3">
      <w:start w:val="7"/>
      <w:numFmt w:val="decimal"/>
      <w:lvlText w:val="%1.%2.%3.%4"/>
      <w:lvlJc w:val="left"/>
      <w:pPr>
        <w:ind w:left="1713" w:hanging="720"/>
      </w:pPr>
      <w:rPr>
        <w:rFonts w:hint="default"/>
      </w:rPr>
    </w:lvl>
    <w:lvl w:ilvl="4">
      <w:start w:val="1"/>
      <w:numFmt w:val="decimal"/>
      <w:lvlText w:val="%1.%2.%3.%4.%5"/>
      <w:lvlJc w:val="left"/>
      <w:pPr>
        <w:ind w:left="2624" w:hanging="72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3936" w:hanging="108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248" w:hanging="1440"/>
      </w:pPr>
      <w:rPr>
        <w:rFonts w:hint="default"/>
      </w:rPr>
    </w:lvl>
  </w:abstractNum>
  <w:abstractNum w:abstractNumId="46">
    <w:nsid w:val="71C55B17"/>
    <w:multiLevelType w:val="hybridMultilevel"/>
    <w:tmpl w:val="2892DBF2"/>
    <w:lvl w:ilvl="0" w:tplc="FD6A85D2">
      <w:start w:val="1"/>
      <w:numFmt w:val="lowerRoman"/>
      <w:lvlText w:val="(%1)"/>
      <w:lvlJc w:val="left"/>
      <w:pPr>
        <w:ind w:left="1571" w:hanging="72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7">
    <w:nsid w:val="753C5F81"/>
    <w:multiLevelType w:val="hybridMultilevel"/>
    <w:tmpl w:val="472840D4"/>
    <w:lvl w:ilvl="0" w:tplc="62582A66">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6BD084B"/>
    <w:multiLevelType w:val="multilevel"/>
    <w:tmpl w:val="D786DD5E"/>
    <w:lvl w:ilvl="0">
      <w:start w:val="3"/>
      <w:numFmt w:val="decimal"/>
      <w:lvlText w:val="%1."/>
      <w:lvlJc w:val="left"/>
      <w:pPr>
        <w:ind w:left="540" w:hanging="540"/>
      </w:pPr>
      <w:rPr>
        <w:rFonts w:hint="default"/>
      </w:rPr>
    </w:lvl>
    <w:lvl w:ilvl="1">
      <w:start w:val="2"/>
      <w:numFmt w:val="decimal"/>
      <w:lvlText w:val="%1.%2."/>
      <w:lvlJc w:val="left"/>
      <w:pPr>
        <w:ind w:left="1500" w:hanging="54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9">
    <w:nsid w:val="77CB0012"/>
    <w:multiLevelType w:val="hybridMultilevel"/>
    <w:tmpl w:val="B7E43DB6"/>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0">
    <w:nsid w:val="7AB71EE8"/>
    <w:multiLevelType w:val="multilevel"/>
    <w:tmpl w:val="AD008522"/>
    <w:lvl w:ilvl="0">
      <w:start w:val="8"/>
      <w:numFmt w:val="decimal"/>
      <w:lvlText w:val="%1."/>
      <w:lvlJc w:val="left"/>
      <w:pPr>
        <w:ind w:left="540" w:hanging="540"/>
      </w:pPr>
      <w:rPr>
        <w:rFonts w:hint="default"/>
      </w:rPr>
    </w:lvl>
    <w:lvl w:ilvl="1">
      <w:start w:val="4"/>
      <w:numFmt w:val="decimal"/>
      <w:lvlText w:val="%1.%2."/>
      <w:lvlJc w:val="left"/>
      <w:pPr>
        <w:ind w:left="1108"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4335" w:hanging="720"/>
      </w:pPr>
      <w:rPr>
        <w:rFonts w:hint="default"/>
      </w:rPr>
    </w:lvl>
    <w:lvl w:ilvl="4">
      <w:start w:val="1"/>
      <w:numFmt w:val="decimal"/>
      <w:lvlText w:val="%1.%2.%3.%4.%5."/>
      <w:lvlJc w:val="left"/>
      <w:pPr>
        <w:ind w:left="5900" w:hanging="1080"/>
      </w:pPr>
      <w:rPr>
        <w:rFonts w:hint="default"/>
      </w:rPr>
    </w:lvl>
    <w:lvl w:ilvl="5">
      <w:start w:val="1"/>
      <w:numFmt w:val="decimal"/>
      <w:lvlText w:val="%1.%2.%3.%4.%5.%6."/>
      <w:lvlJc w:val="left"/>
      <w:pPr>
        <w:ind w:left="7105" w:hanging="1080"/>
      </w:pPr>
      <w:rPr>
        <w:rFonts w:hint="default"/>
      </w:rPr>
    </w:lvl>
    <w:lvl w:ilvl="6">
      <w:start w:val="1"/>
      <w:numFmt w:val="decimal"/>
      <w:lvlText w:val="%1.%2.%3.%4.%5.%6.%7."/>
      <w:lvlJc w:val="left"/>
      <w:pPr>
        <w:ind w:left="8670" w:hanging="1440"/>
      </w:pPr>
      <w:rPr>
        <w:rFonts w:hint="default"/>
      </w:rPr>
    </w:lvl>
    <w:lvl w:ilvl="7">
      <w:start w:val="1"/>
      <w:numFmt w:val="decimal"/>
      <w:lvlText w:val="%1.%2.%3.%4.%5.%6.%7.%8."/>
      <w:lvlJc w:val="left"/>
      <w:pPr>
        <w:ind w:left="9875" w:hanging="1440"/>
      </w:pPr>
      <w:rPr>
        <w:rFonts w:hint="default"/>
      </w:rPr>
    </w:lvl>
    <w:lvl w:ilvl="8">
      <w:start w:val="1"/>
      <w:numFmt w:val="decimal"/>
      <w:lvlText w:val="%1.%2.%3.%4.%5.%6.%7.%8.%9."/>
      <w:lvlJc w:val="left"/>
      <w:pPr>
        <w:ind w:left="11440" w:hanging="1800"/>
      </w:pPr>
      <w:rPr>
        <w:rFonts w:hint="default"/>
      </w:rPr>
    </w:lvl>
  </w:abstractNum>
  <w:abstractNum w:abstractNumId="51">
    <w:nsid w:val="7C814044"/>
    <w:multiLevelType w:val="hybridMultilevel"/>
    <w:tmpl w:val="3E70BFF4"/>
    <w:lvl w:ilvl="0" w:tplc="62582A66">
      <w:start w:val="1"/>
      <w:numFmt w:val="bullet"/>
      <w:lvlText w:val="•"/>
      <w:lvlJc w:val="left"/>
      <w:pPr>
        <w:ind w:left="2825" w:hanging="360"/>
      </w:pPr>
      <w:rPr>
        <w:rFonts w:ascii="Times New Roman" w:eastAsia="Times New Roman" w:hAnsi="Times New Roman" w:cs="Times New Roman" w:hint="default"/>
      </w:rPr>
    </w:lvl>
    <w:lvl w:ilvl="1" w:tplc="04190003" w:tentative="1">
      <w:start w:val="1"/>
      <w:numFmt w:val="bullet"/>
      <w:lvlText w:val="o"/>
      <w:lvlJc w:val="left"/>
      <w:pPr>
        <w:ind w:left="3485" w:hanging="360"/>
      </w:pPr>
      <w:rPr>
        <w:rFonts w:ascii="Courier New" w:hAnsi="Courier New" w:cs="Courier New" w:hint="default"/>
      </w:rPr>
    </w:lvl>
    <w:lvl w:ilvl="2" w:tplc="04190005" w:tentative="1">
      <w:start w:val="1"/>
      <w:numFmt w:val="bullet"/>
      <w:lvlText w:val=""/>
      <w:lvlJc w:val="left"/>
      <w:pPr>
        <w:ind w:left="4205" w:hanging="360"/>
      </w:pPr>
      <w:rPr>
        <w:rFonts w:ascii="Wingdings" w:hAnsi="Wingdings" w:hint="default"/>
      </w:rPr>
    </w:lvl>
    <w:lvl w:ilvl="3" w:tplc="04190001" w:tentative="1">
      <w:start w:val="1"/>
      <w:numFmt w:val="bullet"/>
      <w:lvlText w:val=""/>
      <w:lvlJc w:val="left"/>
      <w:pPr>
        <w:ind w:left="4925" w:hanging="360"/>
      </w:pPr>
      <w:rPr>
        <w:rFonts w:ascii="Symbol" w:hAnsi="Symbol" w:hint="default"/>
      </w:rPr>
    </w:lvl>
    <w:lvl w:ilvl="4" w:tplc="04190003" w:tentative="1">
      <w:start w:val="1"/>
      <w:numFmt w:val="bullet"/>
      <w:lvlText w:val="o"/>
      <w:lvlJc w:val="left"/>
      <w:pPr>
        <w:ind w:left="5645" w:hanging="360"/>
      </w:pPr>
      <w:rPr>
        <w:rFonts w:ascii="Courier New" w:hAnsi="Courier New" w:cs="Courier New" w:hint="default"/>
      </w:rPr>
    </w:lvl>
    <w:lvl w:ilvl="5" w:tplc="04190005" w:tentative="1">
      <w:start w:val="1"/>
      <w:numFmt w:val="bullet"/>
      <w:lvlText w:val=""/>
      <w:lvlJc w:val="left"/>
      <w:pPr>
        <w:ind w:left="6365" w:hanging="360"/>
      </w:pPr>
      <w:rPr>
        <w:rFonts w:ascii="Wingdings" w:hAnsi="Wingdings" w:hint="default"/>
      </w:rPr>
    </w:lvl>
    <w:lvl w:ilvl="6" w:tplc="04190001" w:tentative="1">
      <w:start w:val="1"/>
      <w:numFmt w:val="bullet"/>
      <w:lvlText w:val=""/>
      <w:lvlJc w:val="left"/>
      <w:pPr>
        <w:ind w:left="7085" w:hanging="360"/>
      </w:pPr>
      <w:rPr>
        <w:rFonts w:ascii="Symbol" w:hAnsi="Symbol" w:hint="default"/>
      </w:rPr>
    </w:lvl>
    <w:lvl w:ilvl="7" w:tplc="04190003" w:tentative="1">
      <w:start w:val="1"/>
      <w:numFmt w:val="bullet"/>
      <w:lvlText w:val="o"/>
      <w:lvlJc w:val="left"/>
      <w:pPr>
        <w:ind w:left="7805" w:hanging="360"/>
      </w:pPr>
      <w:rPr>
        <w:rFonts w:ascii="Courier New" w:hAnsi="Courier New" w:cs="Courier New" w:hint="default"/>
      </w:rPr>
    </w:lvl>
    <w:lvl w:ilvl="8" w:tplc="04190005" w:tentative="1">
      <w:start w:val="1"/>
      <w:numFmt w:val="bullet"/>
      <w:lvlText w:val=""/>
      <w:lvlJc w:val="left"/>
      <w:pPr>
        <w:ind w:left="8525" w:hanging="360"/>
      </w:pPr>
      <w:rPr>
        <w:rFonts w:ascii="Wingdings" w:hAnsi="Wingdings" w:hint="default"/>
      </w:rPr>
    </w:lvl>
  </w:abstractNum>
  <w:abstractNum w:abstractNumId="52">
    <w:nsid w:val="7E5564B6"/>
    <w:multiLevelType w:val="multilevel"/>
    <w:tmpl w:val="CF928E12"/>
    <w:lvl w:ilvl="0">
      <w:start w:val="1"/>
      <w:numFmt w:val="decimal"/>
      <w:lvlText w:val="%1."/>
      <w:lvlJc w:val="left"/>
      <w:pPr>
        <w:ind w:left="1069" w:hanging="360"/>
      </w:pPr>
      <w:rPr>
        <w:rFonts w:hint="default"/>
      </w:rPr>
    </w:lvl>
    <w:lvl w:ilvl="1">
      <w:start w:val="1"/>
      <w:numFmt w:val="decimal"/>
      <w:lvlText w:val="%1.%2."/>
      <w:lvlJc w:val="left"/>
      <w:pPr>
        <w:ind w:left="1969" w:hanging="360"/>
      </w:pPr>
      <w:rPr>
        <w:rFonts w:hint="default"/>
        <w:b w:val="0"/>
        <w:i w:val="0"/>
        <w:sz w:val="24"/>
        <w:u w:val="none"/>
      </w:rPr>
    </w:lvl>
    <w:lvl w:ilvl="2">
      <w:start w:val="1"/>
      <w:numFmt w:val="decimal"/>
      <w:lvlText w:val="%1.%2.%3."/>
      <w:lvlJc w:val="left"/>
      <w:pPr>
        <w:ind w:left="1997" w:hanging="720"/>
      </w:pPr>
      <w:rPr>
        <w:rFonts w:ascii="Times New Roman" w:hAnsi="Times New Roman" w:cs="Times New Roman" w:hint="default"/>
        <w:b w:val="0"/>
        <w:i w:val="0"/>
        <w:sz w:val="24"/>
        <w:szCs w:val="24"/>
      </w:rPr>
    </w:lvl>
    <w:lvl w:ilvl="3">
      <w:start w:val="1"/>
      <w:numFmt w:val="decimal"/>
      <w:lvlText w:val="%1.%2.%3.%4."/>
      <w:lvlJc w:val="left"/>
      <w:pPr>
        <w:ind w:left="4129" w:hanging="720"/>
      </w:pPr>
      <w:rPr>
        <w:rFonts w:hint="default"/>
      </w:rPr>
    </w:lvl>
    <w:lvl w:ilvl="4">
      <w:start w:val="1"/>
      <w:numFmt w:val="decimal"/>
      <w:lvlText w:val="%1.%2.%3.%4.%5."/>
      <w:lvlJc w:val="left"/>
      <w:pPr>
        <w:ind w:left="5389" w:hanging="1080"/>
      </w:pPr>
      <w:rPr>
        <w:rFonts w:hint="default"/>
      </w:rPr>
    </w:lvl>
    <w:lvl w:ilvl="5">
      <w:start w:val="1"/>
      <w:numFmt w:val="decimal"/>
      <w:lvlText w:val="%1.%2.%3.%4.%5.%6."/>
      <w:lvlJc w:val="left"/>
      <w:pPr>
        <w:ind w:left="6289" w:hanging="1080"/>
      </w:pPr>
      <w:rPr>
        <w:rFonts w:hint="default"/>
      </w:rPr>
    </w:lvl>
    <w:lvl w:ilvl="6">
      <w:start w:val="1"/>
      <w:numFmt w:val="decimal"/>
      <w:lvlText w:val="%1.%2.%3.%4.%5.%6.%7."/>
      <w:lvlJc w:val="left"/>
      <w:pPr>
        <w:ind w:left="7549" w:hanging="1440"/>
      </w:pPr>
      <w:rPr>
        <w:rFonts w:hint="default"/>
      </w:rPr>
    </w:lvl>
    <w:lvl w:ilvl="7">
      <w:start w:val="1"/>
      <w:numFmt w:val="decimal"/>
      <w:lvlText w:val="%1.%2.%3.%4.%5.%6.%7.%8."/>
      <w:lvlJc w:val="left"/>
      <w:pPr>
        <w:ind w:left="8449" w:hanging="1440"/>
      </w:pPr>
      <w:rPr>
        <w:rFonts w:hint="default"/>
      </w:rPr>
    </w:lvl>
    <w:lvl w:ilvl="8">
      <w:start w:val="1"/>
      <w:numFmt w:val="decimal"/>
      <w:lvlText w:val="%1.%2.%3.%4.%5.%6.%7.%8.%9."/>
      <w:lvlJc w:val="left"/>
      <w:pPr>
        <w:ind w:left="9709" w:hanging="1800"/>
      </w:pPr>
      <w:rPr>
        <w:rFonts w:hint="default"/>
      </w:rPr>
    </w:lvl>
  </w:abstractNum>
  <w:abstractNum w:abstractNumId="53">
    <w:nsid w:val="7F220075"/>
    <w:multiLevelType w:val="hybridMultilevel"/>
    <w:tmpl w:val="AF840E66"/>
    <w:lvl w:ilvl="0" w:tplc="BAD2B5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4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43"/>
  </w:num>
  <w:num w:numId="6">
    <w:abstractNumId w:val="26"/>
  </w:num>
  <w:num w:numId="7">
    <w:abstractNumId w:val="25"/>
  </w:num>
  <w:num w:numId="8">
    <w:abstractNumId w:val="18"/>
  </w:num>
  <w:num w:numId="9">
    <w:abstractNumId w:val="40"/>
  </w:num>
  <w:num w:numId="10">
    <w:abstractNumId w:val="50"/>
  </w:num>
  <w:num w:numId="11">
    <w:abstractNumId w:val="20"/>
  </w:num>
  <w:num w:numId="12">
    <w:abstractNumId w:val="23"/>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41"/>
  </w:num>
  <w:num w:numId="16">
    <w:abstractNumId w:val="39"/>
  </w:num>
  <w:num w:numId="17">
    <w:abstractNumId w:val="17"/>
  </w:num>
  <w:num w:numId="18">
    <w:abstractNumId w:val="27"/>
  </w:num>
  <w:num w:numId="19">
    <w:abstractNumId w:val="22"/>
  </w:num>
  <w:num w:numId="20">
    <w:abstractNumId w:val="10"/>
  </w:num>
  <w:num w:numId="21">
    <w:abstractNumId w:val="30"/>
  </w:num>
  <w:num w:numId="22">
    <w:abstractNumId w:val="35"/>
  </w:num>
  <w:num w:numId="23">
    <w:abstractNumId w:val="3"/>
  </w:num>
  <w:num w:numId="24">
    <w:abstractNumId w:val="16"/>
  </w:num>
  <w:num w:numId="25">
    <w:abstractNumId w:val="53"/>
  </w:num>
  <w:num w:numId="26">
    <w:abstractNumId w:val="13"/>
  </w:num>
  <w:num w:numId="27">
    <w:abstractNumId w:val="15"/>
  </w:num>
  <w:num w:numId="28">
    <w:abstractNumId w:val="2"/>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8"/>
  </w:num>
  <w:num w:numId="33">
    <w:abstractNumId w:val="38"/>
  </w:num>
  <w:num w:numId="34">
    <w:abstractNumId w:val="28"/>
  </w:num>
  <w:num w:numId="35">
    <w:abstractNumId w:val="29"/>
  </w:num>
  <w:num w:numId="36">
    <w:abstractNumId w:val="6"/>
  </w:num>
  <w:num w:numId="37">
    <w:abstractNumId w:val="0"/>
  </w:num>
  <w:num w:numId="38">
    <w:abstractNumId w:val="48"/>
  </w:num>
  <w:num w:numId="39">
    <w:abstractNumId w:val="36"/>
  </w:num>
  <w:num w:numId="40">
    <w:abstractNumId w:val="52"/>
  </w:num>
  <w:num w:numId="41">
    <w:abstractNumId w:val="12"/>
  </w:num>
  <w:num w:numId="42">
    <w:abstractNumId w:val="44"/>
  </w:num>
  <w:num w:numId="43">
    <w:abstractNumId w:val="51"/>
  </w:num>
  <w:num w:numId="44">
    <w:abstractNumId w:val="47"/>
  </w:num>
  <w:num w:numId="45">
    <w:abstractNumId w:val="1"/>
  </w:num>
  <w:num w:numId="46">
    <w:abstractNumId w:val="32"/>
  </w:num>
  <w:num w:numId="47">
    <w:abstractNumId w:val="19"/>
  </w:num>
  <w:num w:numId="48">
    <w:abstractNumId w:val="11"/>
  </w:num>
  <w:num w:numId="49">
    <w:abstractNumId w:val="49"/>
  </w:num>
  <w:num w:numId="50">
    <w:abstractNumId w:val="14"/>
  </w:num>
  <w:num w:numId="51">
    <w:abstractNumId w:val="34"/>
  </w:num>
  <w:num w:numId="52">
    <w:abstractNumId w:val="45"/>
  </w:num>
  <w:num w:numId="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num>
  <w:num w:numId="55">
    <w:abstractNumId w:val="7"/>
  </w:num>
  <w:num w:numId="56">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802"/>
    <w:rsid w:val="00020CC6"/>
    <w:rsid w:val="00021008"/>
    <w:rsid w:val="0003242A"/>
    <w:rsid w:val="0004050C"/>
    <w:rsid w:val="000448A9"/>
    <w:rsid w:val="00045536"/>
    <w:rsid w:val="000466C7"/>
    <w:rsid w:val="00051872"/>
    <w:rsid w:val="00062963"/>
    <w:rsid w:val="00066CCF"/>
    <w:rsid w:val="00067648"/>
    <w:rsid w:val="0007111E"/>
    <w:rsid w:val="00082D63"/>
    <w:rsid w:val="00082E8D"/>
    <w:rsid w:val="00085809"/>
    <w:rsid w:val="000876B8"/>
    <w:rsid w:val="000A3802"/>
    <w:rsid w:val="000B47C4"/>
    <w:rsid w:val="000B5239"/>
    <w:rsid w:val="000C5066"/>
    <w:rsid w:val="000C5456"/>
    <w:rsid w:val="000D28E0"/>
    <w:rsid w:val="000D5CE9"/>
    <w:rsid w:val="000E2F1F"/>
    <w:rsid w:val="000E6920"/>
    <w:rsid w:val="000F1442"/>
    <w:rsid w:val="001269BF"/>
    <w:rsid w:val="0013344D"/>
    <w:rsid w:val="0013651D"/>
    <w:rsid w:val="00143017"/>
    <w:rsid w:val="00146B48"/>
    <w:rsid w:val="00153666"/>
    <w:rsid w:val="00162356"/>
    <w:rsid w:val="001845A2"/>
    <w:rsid w:val="001845E8"/>
    <w:rsid w:val="00184B0B"/>
    <w:rsid w:val="00186877"/>
    <w:rsid w:val="00187943"/>
    <w:rsid w:val="00192099"/>
    <w:rsid w:val="001A162C"/>
    <w:rsid w:val="001A537B"/>
    <w:rsid w:val="001C23E7"/>
    <w:rsid w:val="001C2C6F"/>
    <w:rsid w:val="001C3690"/>
    <w:rsid w:val="001E5494"/>
    <w:rsid w:val="001F0D75"/>
    <w:rsid w:val="001F4193"/>
    <w:rsid w:val="001F4FA7"/>
    <w:rsid w:val="001F552B"/>
    <w:rsid w:val="001F642C"/>
    <w:rsid w:val="0020447F"/>
    <w:rsid w:val="0020748C"/>
    <w:rsid w:val="00211AE6"/>
    <w:rsid w:val="00215D96"/>
    <w:rsid w:val="002177F9"/>
    <w:rsid w:val="00235B23"/>
    <w:rsid w:val="00236F20"/>
    <w:rsid w:val="00262E62"/>
    <w:rsid w:val="0026610A"/>
    <w:rsid w:val="00270599"/>
    <w:rsid w:val="00277248"/>
    <w:rsid w:val="00277BB0"/>
    <w:rsid w:val="002924E3"/>
    <w:rsid w:val="00296F03"/>
    <w:rsid w:val="00297E66"/>
    <w:rsid w:val="002A1812"/>
    <w:rsid w:val="002B48DD"/>
    <w:rsid w:val="002C06E6"/>
    <w:rsid w:val="002C1C32"/>
    <w:rsid w:val="002C7316"/>
    <w:rsid w:val="002C74A8"/>
    <w:rsid w:val="002D70B8"/>
    <w:rsid w:val="002E5BB4"/>
    <w:rsid w:val="002E6CE2"/>
    <w:rsid w:val="002F2163"/>
    <w:rsid w:val="002F58D1"/>
    <w:rsid w:val="00304FB5"/>
    <w:rsid w:val="00320BFE"/>
    <w:rsid w:val="00340048"/>
    <w:rsid w:val="00342E0A"/>
    <w:rsid w:val="00343853"/>
    <w:rsid w:val="00344D84"/>
    <w:rsid w:val="00350C1E"/>
    <w:rsid w:val="003533E3"/>
    <w:rsid w:val="003609FC"/>
    <w:rsid w:val="00365A9F"/>
    <w:rsid w:val="00382085"/>
    <w:rsid w:val="00390585"/>
    <w:rsid w:val="00392A26"/>
    <w:rsid w:val="003A0DB9"/>
    <w:rsid w:val="003B0B28"/>
    <w:rsid w:val="003B2402"/>
    <w:rsid w:val="003B750B"/>
    <w:rsid w:val="003C1B39"/>
    <w:rsid w:val="003C34C6"/>
    <w:rsid w:val="003C74F6"/>
    <w:rsid w:val="003D1046"/>
    <w:rsid w:val="003E60A1"/>
    <w:rsid w:val="003F0CF6"/>
    <w:rsid w:val="003F16DB"/>
    <w:rsid w:val="003F48B3"/>
    <w:rsid w:val="004009A9"/>
    <w:rsid w:val="00404F33"/>
    <w:rsid w:val="00410E87"/>
    <w:rsid w:val="00416EF4"/>
    <w:rsid w:val="004222D1"/>
    <w:rsid w:val="004238CA"/>
    <w:rsid w:val="00423C84"/>
    <w:rsid w:val="00426DAA"/>
    <w:rsid w:val="00432970"/>
    <w:rsid w:val="00437FDF"/>
    <w:rsid w:val="00444909"/>
    <w:rsid w:val="00444E33"/>
    <w:rsid w:val="004520A0"/>
    <w:rsid w:val="00456A0A"/>
    <w:rsid w:val="0047662D"/>
    <w:rsid w:val="00480BF1"/>
    <w:rsid w:val="00484D7A"/>
    <w:rsid w:val="004860B2"/>
    <w:rsid w:val="004865B0"/>
    <w:rsid w:val="004902B8"/>
    <w:rsid w:val="00495EF1"/>
    <w:rsid w:val="004A28EC"/>
    <w:rsid w:val="004B311E"/>
    <w:rsid w:val="004B4F8C"/>
    <w:rsid w:val="004B678B"/>
    <w:rsid w:val="004C1C8A"/>
    <w:rsid w:val="004C4BF8"/>
    <w:rsid w:val="004C6CCF"/>
    <w:rsid w:val="004D00D6"/>
    <w:rsid w:val="004D0F18"/>
    <w:rsid w:val="004E2273"/>
    <w:rsid w:val="004E2E7C"/>
    <w:rsid w:val="004E543B"/>
    <w:rsid w:val="004F2DE4"/>
    <w:rsid w:val="004F38E7"/>
    <w:rsid w:val="004F5960"/>
    <w:rsid w:val="005018F9"/>
    <w:rsid w:val="00501CC0"/>
    <w:rsid w:val="00515610"/>
    <w:rsid w:val="00515E1F"/>
    <w:rsid w:val="0052035B"/>
    <w:rsid w:val="00521FC4"/>
    <w:rsid w:val="0052309A"/>
    <w:rsid w:val="00524D87"/>
    <w:rsid w:val="00525C0D"/>
    <w:rsid w:val="00526055"/>
    <w:rsid w:val="005264A1"/>
    <w:rsid w:val="00527BA9"/>
    <w:rsid w:val="0053323F"/>
    <w:rsid w:val="0054038B"/>
    <w:rsid w:val="00546DC6"/>
    <w:rsid w:val="00550C60"/>
    <w:rsid w:val="0055592D"/>
    <w:rsid w:val="005643E5"/>
    <w:rsid w:val="00586C40"/>
    <w:rsid w:val="00595534"/>
    <w:rsid w:val="00596183"/>
    <w:rsid w:val="005A0A79"/>
    <w:rsid w:val="005A2E77"/>
    <w:rsid w:val="005A58CE"/>
    <w:rsid w:val="005B03C4"/>
    <w:rsid w:val="005B389F"/>
    <w:rsid w:val="005B5333"/>
    <w:rsid w:val="005C6895"/>
    <w:rsid w:val="005D1EC5"/>
    <w:rsid w:val="005D2732"/>
    <w:rsid w:val="005E0759"/>
    <w:rsid w:val="005E2C94"/>
    <w:rsid w:val="005E4518"/>
    <w:rsid w:val="00601D03"/>
    <w:rsid w:val="0060417F"/>
    <w:rsid w:val="00606322"/>
    <w:rsid w:val="0060702F"/>
    <w:rsid w:val="00610BAB"/>
    <w:rsid w:val="00611675"/>
    <w:rsid w:val="006166E5"/>
    <w:rsid w:val="00620E93"/>
    <w:rsid w:val="00622259"/>
    <w:rsid w:val="00634815"/>
    <w:rsid w:val="00636AD4"/>
    <w:rsid w:val="0063750C"/>
    <w:rsid w:val="00656EA3"/>
    <w:rsid w:val="0066590F"/>
    <w:rsid w:val="006733B6"/>
    <w:rsid w:val="006748D0"/>
    <w:rsid w:val="00677372"/>
    <w:rsid w:val="00682704"/>
    <w:rsid w:val="0068475D"/>
    <w:rsid w:val="006853AC"/>
    <w:rsid w:val="00685B67"/>
    <w:rsid w:val="00687922"/>
    <w:rsid w:val="00687B97"/>
    <w:rsid w:val="00691002"/>
    <w:rsid w:val="006B2099"/>
    <w:rsid w:val="006B3D0E"/>
    <w:rsid w:val="006B4B2F"/>
    <w:rsid w:val="006C1E68"/>
    <w:rsid w:val="006C4DDC"/>
    <w:rsid w:val="006D0C8A"/>
    <w:rsid w:val="006E1DB6"/>
    <w:rsid w:val="006E405F"/>
    <w:rsid w:val="006E5B5B"/>
    <w:rsid w:val="0070690D"/>
    <w:rsid w:val="007448C2"/>
    <w:rsid w:val="007469F1"/>
    <w:rsid w:val="00747395"/>
    <w:rsid w:val="007606F0"/>
    <w:rsid w:val="00766696"/>
    <w:rsid w:val="007761F3"/>
    <w:rsid w:val="00781946"/>
    <w:rsid w:val="00781C9A"/>
    <w:rsid w:val="007A2F1F"/>
    <w:rsid w:val="007B0F97"/>
    <w:rsid w:val="007B371B"/>
    <w:rsid w:val="007D42DB"/>
    <w:rsid w:val="007D5EDB"/>
    <w:rsid w:val="007E70E1"/>
    <w:rsid w:val="007F3AA8"/>
    <w:rsid w:val="00803F13"/>
    <w:rsid w:val="00816A76"/>
    <w:rsid w:val="00823F43"/>
    <w:rsid w:val="008253B8"/>
    <w:rsid w:val="00827F97"/>
    <w:rsid w:val="0083615A"/>
    <w:rsid w:val="00843A95"/>
    <w:rsid w:val="00846991"/>
    <w:rsid w:val="00854987"/>
    <w:rsid w:val="00860B11"/>
    <w:rsid w:val="00864D2A"/>
    <w:rsid w:val="00872C79"/>
    <w:rsid w:val="00883B04"/>
    <w:rsid w:val="00890A0A"/>
    <w:rsid w:val="00896566"/>
    <w:rsid w:val="008977D8"/>
    <w:rsid w:val="008B47D6"/>
    <w:rsid w:val="008B5EDE"/>
    <w:rsid w:val="008B6F23"/>
    <w:rsid w:val="008B7A9C"/>
    <w:rsid w:val="008C12B5"/>
    <w:rsid w:val="008D42BC"/>
    <w:rsid w:val="008D7287"/>
    <w:rsid w:val="008E64B5"/>
    <w:rsid w:val="0092574A"/>
    <w:rsid w:val="009257FA"/>
    <w:rsid w:val="00927E9C"/>
    <w:rsid w:val="009361D1"/>
    <w:rsid w:val="009426CE"/>
    <w:rsid w:val="0095616D"/>
    <w:rsid w:val="00966558"/>
    <w:rsid w:val="00967541"/>
    <w:rsid w:val="00973527"/>
    <w:rsid w:val="009750BE"/>
    <w:rsid w:val="00977E01"/>
    <w:rsid w:val="00993A48"/>
    <w:rsid w:val="009A1D94"/>
    <w:rsid w:val="009A36C5"/>
    <w:rsid w:val="009B1901"/>
    <w:rsid w:val="009B29C5"/>
    <w:rsid w:val="009C1E4F"/>
    <w:rsid w:val="009C258A"/>
    <w:rsid w:val="009C308E"/>
    <w:rsid w:val="009C6F8F"/>
    <w:rsid w:val="009D14AD"/>
    <w:rsid w:val="009D7305"/>
    <w:rsid w:val="009E4F84"/>
    <w:rsid w:val="009E698C"/>
    <w:rsid w:val="009F5805"/>
    <w:rsid w:val="009F69D7"/>
    <w:rsid w:val="009F756D"/>
    <w:rsid w:val="00A129B4"/>
    <w:rsid w:val="00A134A0"/>
    <w:rsid w:val="00A13F9C"/>
    <w:rsid w:val="00A16B31"/>
    <w:rsid w:val="00A47E9D"/>
    <w:rsid w:val="00A519A3"/>
    <w:rsid w:val="00A56DE1"/>
    <w:rsid w:val="00A626FE"/>
    <w:rsid w:val="00A868E6"/>
    <w:rsid w:val="00A8737B"/>
    <w:rsid w:val="00A9173C"/>
    <w:rsid w:val="00AA1B68"/>
    <w:rsid w:val="00AA7D07"/>
    <w:rsid w:val="00AB6556"/>
    <w:rsid w:val="00AC3B47"/>
    <w:rsid w:val="00AC7757"/>
    <w:rsid w:val="00AC7C38"/>
    <w:rsid w:val="00AF2782"/>
    <w:rsid w:val="00AF7A8E"/>
    <w:rsid w:val="00B05061"/>
    <w:rsid w:val="00B25794"/>
    <w:rsid w:val="00B308AD"/>
    <w:rsid w:val="00B420E0"/>
    <w:rsid w:val="00B460D5"/>
    <w:rsid w:val="00B614BD"/>
    <w:rsid w:val="00B7380C"/>
    <w:rsid w:val="00B74E50"/>
    <w:rsid w:val="00B753E4"/>
    <w:rsid w:val="00B87143"/>
    <w:rsid w:val="00BA7170"/>
    <w:rsid w:val="00BA72CF"/>
    <w:rsid w:val="00BB2A03"/>
    <w:rsid w:val="00BB73E2"/>
    <w:rsid w:val="00BC40AF"/>
    <w:rsid w:val="00BC4B59"/>
    <w:rsid w:val="00BC57D8"/>
    <w:rsid w:val="00BD11EA"/>
    <w:rsid w:val="00BE14DB"/>
    <w:rsid w:val="00BE4520"/>
    <w:rsid w:val="00BE4CA9"/>
    <w:rsid w:val="00BE7143"/>
    <w:rsid w:val="00BF198E"/>
    <w:rsid w:val="00C051C9"/>
    <w:rsid w:val="00C05436"/>
    <w:rsid w:val="00C254FF"/>
    <w:rsid w:val="00C25E0D"/>
    <w:rsid w:val="00C45F83"/>
    <w:rsid w:val="00C476E9"/>
    <w:rsid w:val="00C546ED"/>
    <w:rsid w:val="00C55187"/>
    <w:rsid w:val="00C67257"/>
    <w:rsid w:val="00C71B89"/>
    <w:rsid w:val="00C873E5"/>
    <w:rsid w:val="00CA18B1"/>
    <w:rsid w:val="00CB3BC8"/>
    <w:rsid w:val="00CC5742"/>
    <w:rsid w:val="00CD2787"/>
    <w:rsid w:val="00CD297A"/>
    <w:rsid w:val="00CD4BF7"/>
    <w:rsid w:val="00CE30E0"/>
    <w:rsid w:val="00CF158C"/>
    <w:rsid w:val="00CF1FA5"/>
    <w:rsid w:val="00CF7028"/>
    <w:rsid w:val="00D01D5A"/>
    <w:rsid w:val="00D03732"/>
    <w:rsid w:val="00D12B15"/>
    <w:rsid w:val="00D263F9"/>
    <w:rsid w:val="00D34DEA"/>
    <w:rsid w:val="00D414C6"/>
    <w:rsid w:val="00D4639C"/>
    <w:rsid w:val="00D57F74"/>
    <w:rsid w:val="00D61AA8"/>
    <w:rsid w:val="00D6251D"/>
    <w:rsid w:val="00D632CC"/>
    <w:rsid w:val="00D63717"/>
    <w:rsid w:val="00D65544"/>
    <w:rsid w:val="00D6761A"/>
    <w:rsid w:val="00D71544"/>
    <w:rsid w:val="00D7552B"/>
    <w:rsid w:val="00D75ADA"/>
    <w:rsid w:val="00D76371"/>
    <w:rsid w:val="00D81D9D"/>
    <w:rsid w:val="00D82991"/>
    <w:rsid w:val="00D87E67"/>
    <w:rsid w:val="00D94BA3"/>
    <w:rsid w:val="00DB1F87"/>
    <w:rsid w:val="00DB52CB"/>
    <w:rsid w:val="00DB6945"/>
    <w:rsid w:val="00DC3FD9"/>
    <w:rsid w:val="00DC7F22"/>
    <w:rsid w:val="00DD08AF"/>
    <w:rsid w:val="00DD2487"/>
    <w:rsid w:val="00DD37EA"/>
    <w:rsid w:val="00DF15D3"/>
    <w:rsid w:val="00DF658B"/>
    <w:rsid w:val="00E0610C"/>
    <w:rsid w:val="00E12F4B"/>
    <w:rsid w:val="00E304F1"/>
    <w:rsid w:val="00E32FEB"/>
    <w:rsid w:val="00E40DDE"/>
    <w:rsid w:val="00E62257"/>
    <w:rsid w:val="00E67923"/>
    <w:rsid w:val="00E74252"/>
    <w:rsid w:val="00E82EBB"/>
    <w:rsid w:val="00E865A4"/>
    <w:rsid w:val="00E93AEB"/>
    <w:rsid w:val="00E93BB4"/>
    <w:rsid w:val="00E96E51"/>
    <w:rsid w:val="00EA1C5B"/>
    <w:rsid w:val="00ED2BC8"/>
    <w:rsid w:val="00EE04A6"/>
    <w:rsid w:val="00EE28BD"/>
    <w:rsid w:val="00EE79FE"/>
    <w:rsid w:val="00EF53A2"/>
    <w:rsid w:val="00EF5A1D"/>
    <w:rsid w:val="00EF609B"/>
    <w:rsid w:val="00F008CF"/>
    <w:rsid w:val="00F06470"/>
    <w:rsid w:val="00F0692C"/>
    <w:rsid w:val="00F21DC1"/>
    <w:rsid w:val="00F26A07"/>
    <w:rsid w:val="00F35FEF"/>
    <w:rsid w:val="00F41812"/>
    <w:rsid w:val="00F42D75"/>
    <w:rsid w:val="00F42E63"/>
    <w:rsid w:val="00F54268"/>
    <w:rsid w:val="00F60868"/>
    <w:rsid w:val="00F6419D"/>
    <w:rsid w:val="00F67825"/>
    <w:rsid w:val="00F8020E"/>
    <w:rsid w:val="00F80D97"/>
    <w:rsid w:val="00F80ED2"/>
    <w:rsid w:val="00F83E8D"/>
    <w:rsid w:val="00F85EF1"/>
    <w:rsid w:val="00F906EC"/>
    <w:rsid w:val="00F912B1"/>
    <w:rsid w:val="00FA39F0"/>
    <w:rsid w:val="00FA4BF7"/>
    <w:rsid w:val="00FA6D17"/>
    <w:rsid w:val="00FB343C"/>
    <w:rsid w:val="00FB344C"/>
    <w:rsid w:val="00FC1AE0"/>
    <w:rsid w:val="00FC33C4"/>
    <w:rsid w:val="00FD112A"/>
    <w:rsid w:val="00FE1E8D"/>
    <w:rsid w:val="00FE3965"/>
    <w:rsid w:val="00FE5779"/>
    <w:rsid w:val="00FE5F51"/>
    <w:rsid w:val="00FE6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74F6"/>
  </w:style>
  <w:style w:type="paragraph" w:styleId="1">
    <w:name w:val="heading 1"/>
    <w:basedOn w:val="a0"/>
    <w:next w:val="a0"/>
    <w:link w:val="10"/>
    <w:qFormat/>
    <w:rsid w:val="000A3802"/>
    <w:pPr>
      <w:keepNext/>
      <w:keepLines/>
      <w:widowControl w:val="0"/>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21,22,23,24,25,211,221,231,26,212,222,232,27,213,223,233,28,214,224,234,241,251,2111,2211,2311,261,2121,2221,2321,271,2131,2231,2331,H2,h2,Gliederung2,Gliederung,Indented Heading,H21,H22,Indented Heading1,Indented Heading2,H"/>
    <w:basedOn w:val="a0"/>
    <w:next w:val="a0"/>
    <w:link w:val="20"/>
    <w:qFormat/>
    <w:rsid w:val="000A3802"/>
    <w:pPr>
      <w:keepNext/>
      <w:keepLines/>
      <w:widowControl w:val="0"/>
      <w:numPr>
        <w:ilvl w:val="1"/>
        <w:numId w:val="13"/>
      </w:numPr>
      <w:tabs>
        <w:tab w:val="clear" w:pos="1134"/>
      </w:tabs>
      <w:spacing w:before="200" w:after="0" w:line="240" w:lineRule="auto"/>
      <w:ind w:left="0" w:firstLine="0"/>
      <w:outlineLvl w:val="1"/>
    </w:pPr>
    <w:rPr>
      <w:rFonts w:ascii="Cambria" w:eastAsia="Times New Roman" w:hAnsi="Cambria" w:cs="Times New Roman"/>
      <w:b/>
      <w:bCs/>
      <w:color w:val="4F81BD"/>
      <w:sz w:val="26"/>
      <w:szCs w:val="26"/>
      <w:lang w:eastAsia="ru-RU"/>
    </w:rPr>
  </w:style>
  <w:style w:type="paragraph" w:styleId="3">
    <w:name w:val="heading 3"/>
    <w:basedOn w:val="a0"/>
    <w:next w:val="a0"/>
    <w:link w:val="30"/>
    <w:qFormat/>
    <w:rsid w:val="000A3802"/>
    <w:pPr>
      <w:keepNext/>
      <w:keepLines/>
      <w:widowControl w:val="0"/>
      <w:spacing w:before="200" w:after="0" w:line="240" w:lineRule="auto"/>
      <w:outlineLvl w:val="2"/>
    </w:pPr>
    <w:rPr>
      <w:rFonts w:ascii="Cambria" w:eastAsia="Times New Roman" w:hAnsi="Cambria" w:cs="Times New Roman"/>
      <w:b/>
      <w:bCs/>
      <w:color w:val="4F81BD"/>
      <w:sz w:val="20"/>
      <w:szCs w:val="20"/>
      <w:lang w:eastAsia="ru-RU"/>
    </w:rPr>
  </w:style>
  <w:style w:type="paragraph" w:styleId="4">
    <w:name w:val="heading 4"/>
    <w:basedOn w:val="a0"/>
    <w:next w:val="a0"/>
    <w:link w:val="40"/>
    <w:qFormat/>
    <w:rsid w:val="000A3802"/>
    <w:pPr>
      <w:keepNext/>
      <w:widowControl w:val="0"/>
      <w:spacing w:after="0" w:line="360" w:lineRule="auto"/>
      <w:ind w:firstLine="709"/>
      <w:jc w:val="center"/>
      <w:outlineLvl w:val="3"/>
    </w:pPr>
    <w:rPr>
      <w:rFonts w:ascii="Arial" w:eastAsia="Times New Roman" w:hAnsi="Arial" w:cs="Times New Roman"/>
      <w:b/>
      <w:sz w:val="28"/>
      <w:szCs w:val="20"/>
      <w:lang w:eastAsia="ru-RU"/>
    </w:rPr>
  </w:style>
  <w:style w:type="paragraph" w:styleId="5">
    <w:name w:val="heading 5"/>
    <w:basedOn w:val="a0"/>
    <w:next w:val="a0"/>
    <w:link w:val="50"/>
    <w:qFormat/>
    <w:rsid w:val="000A3802"/>
    <w:pPr>
      <w:keepNext/>
      <w:keepLines/>
      <w:widowControl w:val="0"/>
      <w:spacing w:before="200" w:after="0" w:line="240" w:lineRule="auto"/>
      <w:outlineLvl w:val="4"/>
    </w:pPr>
    <w:rPr>
      <w:rFonts w:ascii="Cambria" w:eastAsia="Times New Roman" w:hAnsi="Cambria" w:cs="Times New Roman"/>
      <w:color w:val="243F60"/>
      <w:sz w:val="20"/>
      <w:szCs w:val="20"/>
      <w:lang w:eastAsia="ru-RU"/>
    </w:rPr>
  </w:style>
  <w:style w:type="paragraph" w:styleId="6">
    <w:name w:val="heading 6"/>
    <w:basedOn w:val="a0"/>
    <w:next w:val="a0"/>
    <w:link w:val="60"/>
    <w:qFormat/>
    <w:rsid w:val="000A3802"/>
    <w:pPr>
      <w:keepNext/>
      <w:widowControl w:val="0"/>
      <w:spacing w:after="0" w:line="240" w:lineRule="auto"/>
      <w:ind w:left="6237"/>
      <w:jc w:val="center"/>
      <w:outlineLvl w:val="5"/>
    </w:pPr>
    <w:rPr>
      <w:rFonts w:ascii="Times New Roman" w:eastAsia="Times New Roman" w:hAnsi="Times New Roman" w:cs="Times New Roman"/>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A3802"/>
    <w:rPr>
      <w:rFonts w:ascii="Cambria" w:eastAsia="Times New Roman" w:hAnsi="Cambria" w:cs="Times New Roman"/>
      <w:b/>
      <w:bCs/>
      <w:color w:val="365F91"/>
      <w:sz w:val="28"/>
      <w:szCs w:val="28"/>
      <w:lang w:eastAsia="ru-RU"/>
    </w:rPr>
  </w:style>
  <w:style w:type="character" w:customStyle="1" w:styleId="20">
    <w:name w:val="Заголовок 2 Знак"/>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H2 Знак"/>
    <w:basedOn w:val="a1"/>
    <w:link w:val="2"/>
    <w:rsid w:val="000A3802"/>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0A3802"/>
    <w:rPr>
      <w:rFonts w:ascii="Cambria" w:eastAsia="Times New Roman" w:hAnsi="Cambria" w:cs="Times New Roman"/>
      <w:b/>
      <w:bCs/>
      <w:color w:val="4F81BD"/>
      <w:sz w:val="20"/>
      <w:szCs w:val="20"/>
      <w:lang w:eastAsia="ru-RU"/>
    </w:rPr>
  </w:style>
  <w:style w:type="character" w:customStyle="1" w:styleId="40">
    <w:name w:val="Заголовок 4 Знак"/>
    <w:basedOn w:val="a1"/>
    <w:link w:val="4"/>
    <w:rsid w:val="000A3802"/>
    <w:rPr>
      <w:rFonts w:ascii="Arial" w:eastAsia="Times New Roman" w:hAnsi="Arial" w:cs="Times New Roman"/>
      <w:b/>
      <w:sz w:val="28"/>
      <w:szCs w:val="20"/>
      <w:lang w:eastAsia="ru-RU"/>
    </w:rPr>
  </w:style>
  <w:style w:type="character" w:customStyle="1" w:styleId="50">
    <w:name w:val="Заголовок 5 Знак"/>
    <w:basedOn w:val="a1"/>
    <w:link w:val="5"/>
    <w:rsid w:val="000A3802"/>
    <w:rPr>
      <w:rFonts w:ascii="Cambria" w:eastAsia="Times New Roman" w:hAnsi="Cambria" w:cs="Times New Roman"/>
      <w:color w:val="243F60"/>
      <w:sz w:val="20"/>
      <w:szCs w:val="20"/>
      <w:lang w:eastAsia="ru-RU"/>
    </w:rPr>
  </w:style>
  <w:style w:type="character" w:customStyle="1" w:styleId="60">
    <w:name w:val="Заголовок 6 Знак"/>
    <w:basedOn w:val="a1"/>
    <w:link w:val="6"/>
    <w:rsid w:val="000A3802"/>
    <w:rPr>
      <w:rFonts w:ascii="Times New Roman" w:eastAsia="Times New Roman" w:hAnsi="Times New Roman" w:cs="Times New Roman"/>
      <w:sz w:val="24"/>
      <w:szCs w:val="20"/>
      <w:lang w:eastAsia="ru-RU"/>
    </w:rPr>
  </w:style>
  <w:style w:type="numbering" w:customStyle="1" w:styleId="11">
    <w:name w:val="Нет списка1"/>
    <w:next w:val="a3"/>
    <w:semiHidden/>
    <w:rsid w:val="000A3802"/>
  </w:style>
  <w:style w:type="paragraph" w:styleId="a">
    <w:name w:val="header"/>
    <w:aliases w:val="Linie,header"/>
    <w:basedOn w:val="a0"/>
    <w:link w:val="a4"/>
    <w:rsid w:val="000A3802"/>
    <w:pPr>
      <w:numPr>
        <w:ilvl w:val="2"/>
        <w:numId w:val="13"/>
      </w:numPr>
      <w:tabs>
        <w:tab w:val="clear" w:pos="1134"/>
        <w:tab w:val="center" w:pos="4677"/>
        <w:tab w:val="right" w:pos="9355"/>
      </w:tabs>
      <w:spacing w:after="0" w:line="240" w:lineRule="auto"/>
      <w:ind w:left="0" w:firstLine="0"/>
    </w:pPr>
    <w:rPr>
      <w:rFonts w:ascii="Times New Roman" w:eastAsia="Times New Roman" w:hAnsi="Times New Roman" w:cs="Times New Roman"/>
      <w:sz w:val="24"/>
      <w:szCs w:val="24"/>
      <w:lang w:eastAsia="ru-RU"/>
    </w:rPr>
  </w:style>
  <w:style w:type="character" w:customStyle="1" w:styleId="a4">
    <w:name w:val="Верхний колонтитул Знак"/>
    <w:aliases w:val="Linie Знак,header Знак"/>
    <w:basedOn w:val="a1"/>
    <w:link w:val="a"/>
    <w:rsid w:val="000A3802"/>
    <w:rPr>
      <w:rFonts w:ascii="Times New Roman" w:eastAsia="Times New Roman" w:hAnsi="Times New Roman" w:cs="Times New Roman"/>
      <w:sz w:val="24"/>
      <w:szCs w:val="24"/>
      <w:lang w:eastAsia="ru-RU"/>
    </w:rPr>
  </w:style>
  <w:style w:type="paragraph" w:styleId="a5">
    <w:name w:val="footer"/>
    <w:basedOn w:val="a0"/>
    <w:link w:val="a6"/>
    <w:uiPriority w:val="99"/>
    <w:rsid w:val="000A380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1"/>
    <w:link w:val="a5"/>
    <w:uiPriority w:val="99"/>
    <w:rsid w:val="000A3802"/>
    <w:rPr>
      <w:rFonts w:ascii="Times New Roman" w:eastAsia="Times New Roman" w:hAnsi="Times New Roman" w:cs="Times New Roman"/>
      <w:sz w:val="24"/>
      <w:szCs w:val="24"/>
      <w:lang w:eastAsia="ru-RU"/>
    </w:rPr>
  </w:style>
  <w:style w:type="paragraph" w:styleId="a7">
    <w:name w:val="Body Text"/>
    <w:basedOn w:val="a0"/>
    <w:link w:val="a8"/>
    <w:rsid w:val="000A3802"/>
    <w:pPr>
      <w:spacing w:after="0" w:line="240" w:lineRule="auto"/>
    </w:pPr>
    <w:rPr>
      <w:rFonts w:ascii="Arial" w:eastAsia="Times New Roman" w:hAnsi="Arial" w:cs="Arial"/>
      <w:sz w:val="26"/>
      <w:szCs w:val="24"/>
      <w:lang w:eastAsia="ru-RU"/>
    </w:rPr>
  </w:style>
  <w:style w:type="character" w:customStyle="1" w:styleId="a8">
    <w:name w:val="Основной текст Знак"/>
    <w:basedOn w:val="a1"/>
    <w:link w:val="a7"/>
    <w:rsid w:val="000A3802"/>
    <w:rPr>
      <w:rFonts w:ascii="Arial" w:eastAsia="Times New Roman" w:hAnsi="Arial" w:cs="Arial"/>
      <w:sz w:val="26"/>
      <w:szCs w:val="24"/>
      <w:lang w:eastAsia="ru-RU"/>
    </w:rPr>
  </w:style>
  <w:style w:type="paragraph" w:styleId="a9">
    <w:name w:val="Body Text Indent"/>
    <w:basedOn w:val="a0"/>
    <w:link w:val="aa"/>
    <w:rsid w:val="000A3802"/>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0A3802"/>
    <w:rPr>
      <w:rFonts w:ascii="Times New Roman" w:eastAsia="Times New Roman" w:hAnsi="Times New Roman" w:cs="Times New Roman"/>
      <w:sz w:val="24"/>
      <w:szCs w:val="24"/>
      <w:lang w:eastAsia="ru-RU"/>
    </w:rPr>
  </w:style>
  <w:style w:type="paragraph" w:styleId="21">
    <w:name w:val="Body Text 2"/>
    <w:basedOn w:val="a0"/>
    <w:link w:val="22"/>
    <w:rsid w:val="000A3802"/>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rsid w:val="000A3802"/>
    <w:rPr>
      <w:rFonts w:ascii="Times New Roman" w:eastAsia="Times New Roman" w:hAnsi="Times New Roman" w:cs="Times New Roman"/>
      <w:sz w:val="24"/>
      <w:szCs w:val="24"/>
      <w:lang w:eastAsia="ru-RU"/>
    </w:rPr>
  </w:style>
  <w:style w:type="paragraph" w:styleId="23">
    <w:name w:val="Body Text Indent 2"/>
    <w:basedOn w:val="a0"/>
    <w:link w:val="24"/>
    <w:rsid w:val="000A3802"/>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0A3802"/>
    <w:rPr>
      <w:rFonts w:ascii="Times New Roman" w:eastAsia="Times New Roman" w:hAnsi="Times New Roman" w:cs="Times New Roman"/>
      <w:sz w:val="24"/>
      <w:szCs w:val="24"/>
      <w:lang w:eastAsia="ru-RU"/>
    </w:rPr>
  </w:style>
  <w:style w:type="paragraph" w:styleId="12">
    <w:name w:val="toc 1"/>
    <w:basedOn w:val="a0"/>
    <w:next w:val="a0"/>
    <w:autoRedefine/>
    <w:unhideWhenUsed/>
    <w:rsid w:val="000A3802"/>
    <w:pPr>
      <w:widowControl w:val="0"/>
      <w:spacing w:after="0" w:line="240" w:lineRule="auto"/>
    </w:pPr>
    <w:rPr>
      <w:rFonts w:ascii="Times New Roman" w:eastAsia="Times New Roman" w:hAnsi="Times New Roman" w:cs="Times New Roman"/>
      <w:sz w:val="20"/>
      <w:szCs w:val="20"/>
      <w:lang w:eastAsia="ru-RU"/>
    </w:rPr>
  </w:style>
  <w:style w:type="paragraph" w:styleId="ab">
    <w:name w:val="footnote text"/>
    <w:basedOn w:val="a0"/>
    <w:link w:val="ac"/>
    <w:unhideWhenUsed/>
    <w:rsid w:val="000A3802"/>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0A3802"/>
    <w:rPr>
      <w:rFonts w:ascii="Times New Roman" w:eastAsia="Times New Roman" w:hAnsi="Times New Roman" w:cs="Times New Roman"/>
      <w:sz w:val="20"/>
      <w:szCs w:val="20"/>
      <w:lang w:eastAsia="ru-RU"/>
    </w:rPr>
  </w:style>
  <w:style w:type="paragraph" w:styleId="ad">
    <w:name w:val="annotation text"/>
    <w:basedOn w:val="a0"/>
    <w:link w:val="ae"/>
    <w:unhideWhenUsed/>
    <w:rsid w:val="000A3802"/>
    <w:pPr>
      <w:spacing w:after="0" w:line="240" w:lineRule="auto"/>
    </w:pPr>
    <w:rPr>
      <w:rFonts w:ascii="Times New Roman" w:eastAsia="Times New Roman" w:hAnsi="Times New Roman" w:cs="Times New Roman"/>
      <w:sz w:val="20"/>
      <w:szCs w:val="20"/>
      <w:lang w:eastAsia="ru-RU"/>
    </w:rPr>
  </w:style>
  <w:style w:type="character" w:customStyle="1" w:styleId="ae">
    <w:name w:val="Текст примечания Знак"/>
    <w:basedOn w:val="a1"/>
    <w:link w:val="ad"/>
    <w:rsid w:val="000A3802"/>
    <w:rPr>
      <w:rFonts w:ascii="Times New Roman" w:eastAsia="Times New Roman" w:hAnsi="Times New Roman" w:cs="Times New Roman"/>
      <w:sz w:val="20"/>
      <w:szCs w:val="20"/>
      <w:lang w:eastAsia="ru-RU"/>
    </w:rPr>
  </w:style>
  <w:style w:type="paragraph" w:styleId="25">
    <w:name w:val="List 2"/>
    <w:basedOn w:val="a0"/>
    <w:unhideWhenUsed/>
    <w:rsid w:val="000A3802"/>
    <w:pPr>
      <w:widowControl w:val="0"/>
      <w:spacing w:after="0" w:line="240" w:lineRule="auto"/>
      <w:ind w:left="566" w:hanging="283"/>
    </w:pPr>
    <w:rPr>
      <w:rFonts w:ascii="Times New Roman" w:eastAsia="Times New Roman" w:hAnsi="Times New Roman" w:cs="Times New Roman"/>
      <w:sz w:val="20"/>
      <w:szCs w:val="20"/>
      <w:lang w:eastAsia="ru-RU"/>
    </w:rPr>
  </w:style>
  <w:style w:type="paragraph" w:styleId="af">
    <w:name w:val="Title"/>
    <w:basedOn w:val="a0"/>
    <w:link w:val="af0"/>
    <w:qFormat/>
    <w:rsid w:val="000A3802"/>
    <w:pPr>
      <w:widowControl w:val="0"/>
      <w:spacing w:after="0" w:line="240" w:lineRule="auto"/>
      <w:ind w:left="2240"/>
      <w:jc w:val="center"/>
    </w:pPr>
    <w:rPr>
      <w:rFonts w:ascii="Times New Roman" w:eastAsia="Times New Roman" w:hAnsi="Times New Roman" w:cs="Times New Roman"/>
      <w:b/>
      <w:lang w:eastAsia="ru-RU"/>
    </w:rPr>
  </w:style>
  <w:style w:type="character" w:customStyle="1" w:styleId="af0">
    <w:name w:val="Название Знак"/>
    <w:basedOn w:val="a1"/>
    <w:link w:val="af"/>
    <w:rsid w:val="000A3802"/>
    <w:rPr>
      <w:rFonts w:ascii="Times New Roman" w:eastAsia="Times New Roman" w:hAnsi="Times New Roman" w:cs="Times New Roman"/>
      <w:b/>
      <w:lang w:eastAsia="ru-RU"/>
    </w:rPr>
  </w:style>
  <w:style w:type="paragraph" w:styleId="31">
    <w:name w:val="Body Text 3"/>
    <w:basedOn w:val="a0"/>
    <w:link w:val="32"/>
    <w:unhideWhenUsed/>
    <w:rsid w:val="000A3802"/>
    <w:pPr>
      <w:widowControl w:val="0"/>
      <w:tabs>
        <w:tab w:val="num" w:pos="567"/>
      </w:tabs>
      <w:spacing w:after="0" w:line="240" w:lineRule="auto"/>
      <w:ind w:right="-7"/>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1"/>
    <w:link w:val="31"/>
    <w:rsid w:val="000A3802"/>
    <w:rPr>
      <w:rFonts w:ascii="Times New Roman" w:eastAsia="Times New Roman" w:hAnsi="Times New Roman" w:cs="Times New Roman"/>
      <w:sz w:val="24"/>
      <w:szCs w:val="20"/>
      <w:lang w:eastAsia="ru-RU"/>
    </w:rPr>
  </w:style>
  <w:style w:type="paragraph" w:styleId="33">
    <w:name w:val="Body Text Indent 3"/>
    <w:basedOn w:val="a0"/>
    <w:link w:val="34"/>
    <w:unhideWhenUsed/>
    <w:rsid w:val="000A3802"/>
    <w:pPr>
      <w:widowControl w:val="0"/>
      <w:spacing w:after="0" w:line="240" w:lineRule="auto"/>
      <w:ind w:firstLine="567"/>
      <w:jc w:val="both"/>
    </w:pPr>
    <w:rPr>
      <w:rFonts w:ascii="Times New Roman" w:eastAsia="Times New Roman" w:hAnsi="Times New Roman" w:cs="Times New Roman"/>
      <w:i/>
      <w:sz w:val="20"/>
      <w:szCs w:val="20"/>
      <w:lang w:eastAsia="ru-RU"/>
    </w:rPr>
  </w:style>
  <w:style w:type="character" w:customStyle="1" w:styleId="34">
    <w:name w:val="Основной текст с отступом 3 Знак"/>
    <w:basedOn w:val="a1"/>
    <w:link w:val="33"/>
    <w:rsid w:val="000A3802"/>
    <w:rPr>
      <w:rFonts w:ascii="Times New Roman" w:eastAsia="Times New Roman" w:hAnsi="Times New Roman" w:cs="Times New Roman"/>
      <w:i/>
      <w:sz w:val="20"/>
      <w:szCs w:val="20"/>
      <w:lang w:eastAsia="ru-RU"/>
    </w:rPr>
  </w:style>
  <w:style w:type="paragraph" w:styleId="af1">
    <w:name w:val="Block Text"/>
    <w:basedOn w:val="a0"/>
    <w:unhideWhenUsed/>
    <w:rsid w:val="000A3802"/>
    <w:pPr>
      <w:widowControl w:val="0"/>
      <w:tabs>
        <w:tab w:val="num" w:pos="567"/>
      </w:tabs>
      <w:spacing w:after="0" w:line="240" w:lineRule="auto"/>
      <w:ind w:left="568" w:right="-7"/>
      <w:jc w:val="both"/>
    </w:pPr>
    <w:rPr>
      <w:rFonts w:ascii="Times New Roman" w:eastAsia="Times New Roman" w:hAnsi="Times New Roman" w:cs="Times New Roman"/>
      <w:sz w:val="24"/>
      <w:szCs w:val="20"/>
      <w:lang w:eastAsia="ru-RU"/>
    </w:rPr>
  </w:style>
  <w:style w:type="paragraph" w:styleId="af2">
    <w:name w:val="Document Map"/>
    <w:basedOn w:val="a0"/>
    <w:link w:val="af3"/>
    <w:unhideWhenUsed/>
    <w:rsid w:val="000A3802"/>
    <w:pPr>
      <w:widowControl w:val="0"/>
      <w:shd w:val="clear" w:color="auto" w:fill="000080"/>
      <w:spacing w:after="0" w:line="240" w:lineRule="auto"/>
    </w:pPr>
    <w:rPr>
      <w:rFonts w:ascii="Tahoma" w:eastAsia="Times New Roman" w:hAnsi="Tahoma" w:cs="Tahoma"/>
      <w:sz w:val="20"/>
      <w:szCs w:val="20"/>
      <w:lang w:eastAsia="ru-RU"/>
    </w:rPr>
  </w:style>
  <w:style w:type="character" w:customStyle="1" w:styleId="af3">
    <w:name w:val="Схема документа Знак"/>
    <w:basedOn w:val="a1"/>
    <w:link w:val="af2"/>
    <w:rsid w:val="000A3802"/>
    <w:rPr>
      <w:rFonts w:ascii="Tahoma" w:eastAsia="Times New Roman" w:hAnsi="Tahoma" w:cs="Tahoma"/>
      <w:sz w:val="20"/>
      <w:szCs w:val="20"/>
      <w:shd w:val="clear" w:color="auto" w:fill="000080"/>
      <w:lang w:eastAsia="ru-RU"/>
    </w:rPr>
  </w:style>
  <w:style w:type="paragraph" w:styleId="af4">
    <w:name w:val="annotation subject"/>
    <w:basedOn w:val="ad"/>
    <w:next w:val="ad"/>
    <w:link w:val="af5"/>
    <w:unhideWhenUsed/>
    <w:rsid w:val="000A3802"/>
    <w:pPr>
      <w:widowControl w:val="0"/>
    </w:pPr>
    <w:rPr>
      <w:b/>
      <w:bCs/>
    </w:rPr>
  </w:style>
  <w:style w:type="character" w:customStyle="1" w:styleId="af5">
    <w:name w:val="Тема примечания Знак"/>
    <w:basedOn w:val="ae"/>
    <w:link w:val="af4"/>
    <w:rsid w:val="000A3802"/>
    <w:rPr>
      <w:rFonts w:ascii="Times New Roman" w:eastAsia="Times New Roman" w:hAnsi="Times New Roman" w:cs="Times New Roman"/>
      <w:b/>
      <w:bCs/>
      <w:sz w:val="20"/>
      <w:szCs w:val="20"/>
      <w:lang w:eastAsia="ru-RU"/>
    </w:rPr>
  </w:style>
  <w:style w:type="paragraph" w:styleId="af6">
    <w:name w:val="Balloon Text"/>
    <w:basedOn w:val="a0"/>
    <w:link w:val="af7"/>
    <w:unhideWhenUsed/>
    <w:rsid w:val="000A3802"/>
    <w:pPr>
      <w:widowControl w:val="0"/>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1"/>
    <w:link w:val="af6"/>
    <w:rsid w:val="000A3802"/>
    <w:rPr>
      <w:rFonts w:ascii="Tahoma" w:eastAsia="Times New Roman" w:hAnsi="Tahoma" w:cs="Tahoma"/>
      <w:sz w:val="16"/>
      <w:szCs w:val="16"/>
      <w:lang w:eastAsia="ru-RU"/>
    </w:rPr>
  </w:style>
  <w:style w:type="paragraph" w:customStyle="1" w:styleId="auiue">
    <w:name w:val="au?iue"/>
    <w:rsid w:val="000A3802"/>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BodyText27">
    <w:name w:val="Body Text 27"/>
    <w:basedOn w:val="auiue"/>
    <w:rsid w:val="000A3802"/>
    <w:pPr>
      <w:ind w:firstLine="567"/>
    </w:pPr>
    <w:rPr>
      <w:rFonts w:ascii="Times New Roman" w:hAnsi="Times New Roman"/>
    </w:rPr>
  </w:style>
  <w:style w:type="paragraph" w:customStyle="1" w:styleId="BodyText21">
    <w:name w:val="Body Text 21"/>
    <w:basedOn w:val="auiue"/>
    <w:rsid w:val="000A3802"/>
    <w:pPr>
      <w:ind w:left="4536"/>
      <w:jc w:val="center"/>
    </w:pPr>
    <w:rPr>
      <w:rFonts w:ascii="Arial" w:hAnsi="Arial"/>
    </w:rPr>
  </w:style>
  <w:style w:type="paragraph" w:customStyle="1" w:styleId="BodyTextIndent22">
    <w:name w:val="Body Text Indent 22"/>
    <w:basedOn w:val="auiue"/>
    <w:rsid w:val="000A3802"/>
    <w:rPr>
      <w:rFonts w:ascii="Arial" w:hAnsi="Arial"/>
      <w:sz w:val="20"/>
    </w:rPr>
  </w:style>
  <w:style w:type="paragraph" w:customStyle="1" w:styleId="BodyTextIndent31">
    <w:name w:val="Body Text Indent 31"/>
    <w:basedOn w:val="auiue"/>
    <w:rsid w:val="000A3802"/>
    <w:rPr>
      <w:rFonts w:ascii="Arial" w:hAnsi="Arial"/>
      <w:sz w:val="22"/>
    </w:rPr>
  </w:style>
  <w:style w:type="paragraph" w:customStyle="1" w:styleId="aacao">
    <w:name w:val="aacao"/>
    <w:basedOn w:val="auiue"/>
    <w:rsid w:val="000A3802"/>
    <w:pPr>
      <w:ind w:firstLine="567"/>
    </w:pPr>
    <w:rPr>
      <w:rFonts w:ascii="Times New Roman" w:hAnsi="Times New Roman"/>
      <w:sz w:val="22"/>
    </w:rPr>
  </w:style>
  <w:style w:type="paragraph" w:customStyle="1" w:styleId="BodyText25">
    <w:name w:val="Body Text 25"/>
    <w:basedOn w:val="auiue"/>
    <w:rsid w:val="000A3802"/>
    <w:pPr>
      <w:tabs>
        <w:tab w:val="left" w:pos="0"/>
      </w:tabs>
      <w:spacing w:line="360" w:lineRule="auto"/>
      <w:ind w:firstLine="0"/>
    </w:pPr>
    <w:rPr>
      <w:rFonts w:ascii="Arial" w:hAnsi="Arial"/>
      <w:sz w:val="20"/>
    </w:rPr>
  </w:style>
  <w:style w:type="paragraph" w:customStyle="1" w:styleId="BodyText24">
    <w:name w:val="Body Text 24"/>
    <w:basedOn w:val="auiue"/>
    <w:rsid w:val="000A3802"/>
    <w:pPr>
      <w:spacing w:line="360" w:lineRule="auto"/>
      <w:ind w:right="-1"/>
    </w:pPr>
    <w:rPr>
      <w:rFonts w:ascii="Arial" w:hAnsi="Arial"/>
      <w:sz w:val="20"/>
    </w:rPr>
  </w:style>
  <w:style w:type="paragraph" w:customStyle="1" w:styleId="BodyText23">
    <w:name w:val="Body Text 23"/>
    <w:basedOn w:val="auiue"/>
    <w:rsid w:val="000A3802"/>
    <w:pPr>
      <w:spacing w:line="240" w:lineRule="atLeast"/>
      <w:ind w:firstLine="567"/>
    </w:pPr>
    <w:rPr>
      <w:rFonts w:ascii="Arial" w:hAnsi="Arial"/>
      <w:sz w:val="20"/>
    </w:rPr>
  </w:style>
  <w:style w:type="paragraph" w:customStyle="1" w:styleId="BodyText22">
    <w:name w:val="Body Text 22"/>
    <w:basedOn w:val="auiue"/>
    <w:rsid w:val="000A3802"/>
    <w:pPr>
      <w:ind w:firstLine="708"/>
    </w:pPr>
    <w:rPr>
      <w:rFonts w:ascii="Arial" w:hAnsi="Arial"/>
      <w:sz w:val="20"/>
    </w:rPr>
  </w:style>
  <w:style w:type="paragraph" w:customStyle="1" w:styleId="BodyText26">
    <w:name w:val="Body Text 26"/>
    <w:basedOn w:val="auiue"/>
    <w:rsid w:val="000A3802"/>
    <w:pPr>
      <w:ind w:firstLine="567"/>
    </w:pPr>
    <w:rPr>
      <w:rFonts w:ascii="Arial" w:hAnsi="Arial"/>
      <w:sz w:val="18"/>
    </w:rPr>
  </w:style>
  <w:style w:type="paragraph" w:customStyle="1" w:styleId="BodyTextIndent21">
    <w:name w:val="Body Text Indent 21"/>
    <w:basedOn w:val="auiue"/>
    <w:rsid w:val="000A3802"/>
    <w:pPr>
      <w:ind w:firstLine="720"/>
    </w:pPr>
    <w:rPr>
      <w:rFonts w:ascii="Times New Roman" w:hAnsi="Times New Roman"/>
      <w:sz w:val="20"/>
    </w:rPr>
  </w:style>
  <w:style w:type="paragraph" w:customStyle="1" w:styleId="af8">
    <w:name w:val="бычный"/>
    <w:rsid w:val="000A3802"/>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Normal1">
    <w:name w:val="Normal1"/>
    <w:rsid w:val="000A3802"/>
    <w:pPr>
      <w:snapToGrid w:val="0"/>
      <w:spacing w:after="0" w:line="240" w:lineRule="auto"/>
    </w:pPr>
    <w:rPr>
      <w:rFonts w:ascii="Times New Roman" w:eastAsia="Times New Roman" w:hAnsi="Times New Roman" w:cs="Times New Roman"/>
      <w:sz w:val="20"/>
      <w:szCs w:val="20"/>
      <w:lang w:eastAsia="ru-RU"/>
    </w:rPr>
  </w:style>
  <w:style w:type="paragraph" w:customStyle="1" w:styleId="13">
    <w:name w:val="Верхний колонтитул1"/>
    <w:basedOn w:val="a0"/>
    <w:rsid w:val="000A3802"/>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0A380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7">
    <w:name w:val="заголовок 7"/>
    <w:basedOn w:val="a0"/>
    <w:next w:val="a0"/>
    <w:rsid w:val="000A3802"/>
    <w:pPr>
      <w:widowControl w:val="0"/>
      <w:spacing w:before="240" w:after="60" w:line="240" w:lineRule="auto"/>
      <w:ind w:firstLine="720"/>
    </w:pPr>
    <w:rPr>
      <w:rFonts w:ascii="Arial" w:eastAsia="Times New Roman" w:hAnsi="Arial" w:cs="Times New Roman"/>
      <w:sz w:val="20"/>
      <w:szCs w:val="20"/>
      <w:lang w:eastAsia="ru-RU"/>
    </w:rPr>
  </w:style>
  <w:style w:type="paragraph" w:customStyle="1" w:styleId="af9">
    <w:name w:val="Заголовок статьи"/>
    <w:basedOn w:val="a0"/>
    <w:next w:val="a0"/>
    <w:rsid w:val="000A3802"/>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Nienie3">
    <w:name w:val="Nienie 3"/>
    <w:basedOn w:val="a0"/>
    <w:rsid w:val="000A3802"/>
    <w:pPr>
      <w:widowControl w:val="0"/>
      <w:spacing w:after="0" w:line="240" w:lineRule="auto"/>
      <w:ind w:left="849" w:hanging="283"/>
    </w:pPr>
    <w:rPr>
      <w:rFonts w:ascii="Tms Rmn" w:eastAsia="Times New Roman" w:hAnsi="Tms Rmn" w:cs="Times New Roman"/>
      <w:sz w:val="20"/>
      <w:szCs w:val="20"/>
      <w:lang w:eastAsia="ru-RU"/>
    </w:rPr>
  </w:style>
  <w:style w:type="paragraph" w:customStyle="1" w:styleId="afa">
    <w:name w:val="Комментарий"/>
    <w:basedOn w:val="a0"/>
    <w:next w:val="a0"/>
    <w:rsid w:val="000A3802"/>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bodytext2">
    <w:name w:val="bodytext2"/>
    <w:basedOn w:val="a0"/>
    <w:rsid w:val="000A3802"/>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Iniiaiieoaeno">
    <w:name w:val="!Iniiaiie oaeno Знак"/>
    <w:link w:val="Iniiaiieoaeno0"/>
    <w:locked/>
    <w:rsid w:val="000A3802"/>
    <w:rPr>
      <w:sz w:val="24"/>
    </w:rPr>
  </w:style>
  <w:style w:type="paragraph" w:customStyle="1" w:styleId="Iniiaiieoaeno0">
    <w:name w:val="!Iniiaiie oaeno"/>
    <w:basedOn w:val="a0"/>
    <w:link w:val="Iniiaiieoaeno"/>
    <w:rsid w:val="000A3802"/>
    <w:pPr>
      <w:widowControl w:val="0"/>
      <w:spacing w:after="0" w:line="240" w:lineRule="auto"/>
      <w:ind w:firstLine="709"/>
      <w:jc w:val="both"/>
    </w:pPr>
    <w:rPr>
      <w:sz w:val="24"/>
    </w:rPr>
  </w:style>
  <w:style w:type="paragraph" w:customStyle="1" w:styleId="Iacaaeaaaieoiaioa">
    <w:name w:val="!Iaca.aeaa aieoiaioa"/>
    <w:basedOn w:val="a0"/>
    <w:rsid w:val="000A3802"/>
    <w:pPr>
      <w:spacing w:after="240" w:line="240" w:lineRule="auto"/>
      <w:ind w:right="51"/>
      <w:jc w:val="center"/>
    </w:pPr>
    <w:rPr>
      <w:rFonts w:ascii="Times New Roman" w:eastAsia="Times New Roman" w:hAnsi="Times New Roman" w:cs="Times New Roman"/>
      <w:b/>
      <w:caps/>
      <w:sz w:val="24"/>
      <w:szCs w:val="20"/>
      <w:lang w:eastAsia="ru-RU"/>
    </w:rPr>
  </w:style>
  <w:style w:type="paragraph" w:customStyle="1" w:styleId="14-15">
    <w:name w:val="Б14-1.5"/>
    <w:basedOn w:val="a0"/>
    <w:rsid w:val="000A3802"/>
    <w:pPr>
      <w:overflowPunct w:val="0"/>
      <w:autoSpaceDE w:val="0"/>
      <w:autoSpaceDN w:val="0"/>
      <w:adjustRightInd w:val="0"/>
      <w:spacing w:before="120" w:after="120" w:line="360" w:lineRule="auto"/>
      <w:ind w:firstLine="709"/>
    </w:pPr>
    <w:rPr>
      <w:rFonts w:ascii="Times New Roman" w:eastAsia="Times New Roman" w:hAnsi="Times New Roman" w:cs="Times New Roman"/>
      <w:sz w:val="28"/>
      <w:szCs w:val="20"/>
      <w:lang w:eastAsia="ru-RU"/>
    </w:rPr>
  </w:style>
  <w:style w:type="paragraph" w:customStyle="1" w:styleId="afb">
    <w:name w:val="Нормальный"/>
    <w:basedOn w:val="a0"/>
    <w:autoRedefine/>
    <w:rsid w:val="000A3802"/>
    <w:pPr>
      <w:tabs>
        <w:tab w:val="left" w:pos="1080"/>
      </w:tabs>
      <w:spacing w:after="0" w:line="240" w:lineRule="auto"/>
      <w:ind w:firstLine="720"/>
      <w:jc w:val="both"/>
    </w:pPr>
    <w:rPr>
      <w:rFonts w:ascii="Times New Roman" w:eastAsia="Times New Roman" w:hAnsi="Times New Roman" w:cs="Times New Roman"/>
      <w:sz w:val="20"/>
      <w:szCs w:val="24"/>
      <w:lang w:eastAsia="ru-RU"/>
    </w:rPr>
  </w:style>
  <w:style w:type="character" w:styleId="afc">
    <w:name w:val="footnote reference"/>
    <w:unhideWhenUsed/>
    <w:rsid w:val="000A3802"/>
    <w:rPr>
      <w:vertAlign w:val="superscript"/>
    </w:rPr>
  </w:style>
  <w:style w:type="character" w:styleId="afd">
    <w:name w:val="annotation reference"/>
    <w:unhideWhenUsed/>
    <w:rsid w:val="000A3802"/>
    <w:rPr>
      <w:sz w:val="16"/>
      <w:szCs w:val="16"/>
    </w:rPr>
  </w:style>
  <w:style w:type="character" w:styleId="afe">
    <w:name w:val="page number"/>
    <w:unhideWhenUsed/>
    <w:rsid w:val="000A3802"/>
    <w:rPr>
      <w:sz w:val="20"/>
    </w:rPr>
  </w:style>
  <w:style w:type="character" w:customStyle="1" w:styleId="aff">
    <w:name w:val="Цветовое выделение"/>
    <w:rsid w:val="000A3802"/>
    <w:rPr>
      <w:b/>
      <w:bCs/>
      <w:color w:val="000080"/>
      <w:sz w:val="20"/>
      <w:szCs w:val="20"/>
    </w:rPr>
  </w:style>
  <w:style w:type="paragraph" w:customStyle="1" w:styleId="aff0">
    <w:name w:val="Пункт"/>
    <w:basedOn w:val="a0"/>
    <w:uiPriority w:val="99"/>
    <w:rsid w:val="000A3802"/>
    <w:pPr>
      <w:tabs>
        <w:tab w:val="num" w:pos="1134"/>
      </w:tabs>
      <w:spacing w:after="0" w:line="360" w:lineRule="auto"/>
      <w:ind w:left="1134" w:hanging="1134"/>
      <w:jc w:val="both"/>
    </w:pPr>
    <w:rPr>
      <w:rFonts w:ascii="Times New Roman" w:eastAsia="Times New Roman" w:hAnsi="Times New Roman" w:cs="Times New Roman"/>
      <w:sz w:val="28"/>
      <w:szCs w:val="28"/>
      <w:lang w:val="x-none" w:eastAsia="x-none"/>
    </w:rPr>
  </w:style>
  <w:style w:type="paragraph" w:customStyle="1" w:styleId="aff1">
    <w:name w:val="Подпункт"/>
    <w:basedOn w:val="aff0"/>
    <w:rsid w:val="000A3802"/>
    <w:pPr>
      <w:tabs>
        <w:tab w:val="clear" w:pos="1134"/>
        <w:tab w:val="num" w:pos="2127"/>
      </w:tabs>
      <w:ind w:left="2127"/>
    </w:pPr>
  </w:style>
  <w:style w:type="paragraph" w:styleId="aff2">
    <w:name w:val="List Paragraph"/>
    <w:basedOn w:val="a0"/>
    <w:uiPriority w:val="99"/>
    <w:qFormat/>
    <w:rsid w:val="000A3802"/>
    <w:pPr>
      <w:spacing w:after="0" w:line="240" w:lineRule="auto"/>
      <w:ind w:left="720"/>
    </w:pPr>
    <w:rPr>
      <w:rFonts w:ascii="Calibri" w:eastAsia="Calibri" w:hAnsi="Calibri" w:cs="Times New Roman"/>
      <w:lang w:eastAsia="ru-RU"/>
    </w:rPr>
  </w:style>
  <w:style w:type="paragraph" w:styleId="aff3">
    <w:name w:val="Revision"/>
    <w:hidden/>
    <w:uiPriority w:val="99"/>
    <w:semiHidden/>
    <w:rsid w:val="000A3802"/>
    <w:pPr>
      <w:spacing w:after="0" w:line="240" w:lineRule="auto"/>
    </w:pPr>
    <w:rPr>
      <w:rFonts w:ascii="Times New Roman" w:eastAsia="Times New Roman" w:hAnsi="Times New Roman" w:cs="Times New Roman"/>
      <w:sz w:val="24"/>
      <w:szCs w:val="24"/>
      <w:lang w:eastAsia="ru-RU"/>
    </w:rPr>
  </w:style>
  <w:style w:type="paragraph" w:customStyle="1" w:styleId="-0">
    <w:name w:val="Контракт-пункт"/>
    <w:basedOn w:val="aff0"/>
    <w:rsid w:val="00D414C6"/>
    <w:pPr>
      <w:numPr>
        <w:ilvl w:val="1"/>
        <w:numId w:val="3"/>
      </w:numPr>
      <w:spacing w:line="240" w:lineRule="auto"/>
    </w:pPr>
    <w:rPr>
      <w:rFonts w:eastAsia="Calibri"/>
      <w:szCs w:val="24"/>
      <w:lang w:val="ru-RU" w:eastAsia="ru-RU"/>
    </w:rPr>
  </w:style>
  <w:style w:type="character" w:customStyle="1" w:styleId="aff4">
    <w:name w:val="комментарий"/>
    <w:rsid w:val="00416EF4"/>
    <w:rPr>
      <w:rFonts w:cs="Times New Roman"/>
      <w:i/>
      <w:u w:val="none"/>
      <w:shd w:val="clear" w:color="auto" w:fill="FFFF99"/>
    </w:rPr>
  </w:style>
  <w:style w:type="paragraph" w:customStyle="1" w:styleId="-">
    <w:name w:val="Контракт-раздел"/>
    <w:basedOn w:val="a0"/>
    <w:next w:val="-0"/>
    <w:rsid w:val="009C1E4F"/>
    <w:pPr>
      <w:keepNext/>
      <w:numPr>
        <w:numId w:val="3"/>
      </w:numPr>
      <w:tabs>
        <w:tab w:val="left" w:pos="540"/>
      </w:tabs>
      <w:suppressAutoHyphens/>
      <w:spacing w:before="360" w:after="120" w:line="240" w:lineRule="auto"/>
      <w:jc w:val="center"/>
      <w:outlineLvl w:val="2"/>
    </w:pPr>
    <w:rPr>
      <w:rFonts w:ascii="Times New Roman" w:eastAsia="Calibri" w:hAnsi="Times New Roman" w:cs="Times New Roman"/>
      <w:b/>
      <w:bCs/>
      <w:caps/>
      <w:smallCaps/>
      <w:sz w:val="28"/>
      <w:szCs w:val="24"/>
      <w:lang w:eastAsia="ru-RU"/>
    </w:rPr>
  </w:style>
  <w:style w:type="paragraph" w:customStyle="1" w:styleId="-1">
    <w:name w:val="Контракт-подпункт"/>
    <w:basedOn w:val="aff1"/>
    <w:rsid w:val="008B6F23"/>
    <w:pPr>
      <w:tabs>
        <w:tab w:val="clear" w:pos="2127"/>
        <w:tab w:val="num" w:pos="360"/>
        <w:tab w:val="num" w:pos="1418"/>
      </w:tabs>
      <w:spacing w:line="240" w:lineRule="auto"/>
      <w:ind w:left="0"/>
    </w:pPr>
    <w:rPr>
      <w:szCs w:val="24"/>
    </w:rPr>
  </w:style>
  <w:style w:type="paragraph" w:styleId="aff5">
    <w:name w:val="No Spacing"/>
    <w:uiPriority w:val="1"/>
    <w:qFormat/>
    <w:rsid w:val="00D71544"/>
    <w:pPr>
      <w:spacing w:after="0" w:line="240" w:lineRule="auto"/>
      <w:ind w:firstLine="567"/>
      <w:jc w:val="both"/>
    </w:pPr>
    <w:rPr>
      <w:rFonts w:ascii="Times New Roman" w:eastAsia="Times New Roman" w:hAnsi="Times New Roman" w:cs="Times New Roman"/>
      <w:bCs/>
      <w:snapToGrid w:val="0"/>
      <w:lang w:eastAsia="ru-RU"/>
    </w:rPr>
  </w:style>
  <w:style w:type="table" w:styleId="aff6">
    <w:name w:val="Table Grid"/>
    <w:basedOn w:val="a2"/>
    <w:uiPriority w:val="59"/>
    <w:rsid w:val="00501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basedOn w:val="a1"/>
    <w:uiPriority w:val="22"/>
    <w:qFormat/>
    <w:rsid w:val="001F642C"/>
    <w:rPr>
      <w:b/>
      <w:bCs/>
    </w:rPr>
  </w:style>
  <w:style w:type="paragraph" w:customStyle="1" w:styleId="35">
    <w:name w:val="!3"/>
    <w:rsid w:val="003609FC"/>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st1">
    <w:name w:val="st1"/>
    <w:basedOn w:val="a1"/>
    <w:rsid w:val="00D6251D"/>
  </w:style>
  <w:style w:type="character" w:styleId="aff8">
    <w:name w:val="Hyperlink"/>
    <w:basedOn w:val="a1"/>
    <w:uiPriority w:val="99"/>
    <w:unhideWhenUsed/>
    <w:rsid w:val="001F55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74F6"/>
  </w:style>
  <w:style w:type="paragraph" w:styleId="1">
    <w:name w:val="heading 1"/>
    <w:basedOn w:val="a0"/>
    <w:next w:val="a0"/>
    <w:link w:val="10"/>
    <w:qFormat/>
    <w:rsid w:val="000A3802"/>
    <w:pPr>
      <w:keepNext/>
      <w:keepLines/>
      <w:widowControl w:val="0"/>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21,22,23,24,25,211,221,231,26,212,222,232,27,213,223,233,28,214,224,234,241,251,2111,2211,2311,261,2121,2221,2321,271,2131,2231,2331,H2,h2,Gliederung2,Gliederung,Indented Heading,H21,H22,Indented Heading1,Indented Heading2,H"/>
    <w:basedOn w:val="a0"/>
    <w:next w:val="a0"/>
    <w:link w:val="20"/>
    <w:qFormat/>
    <w:rsid w:val="000A3802"/>
    <w:pPr>
      <w:keepNext/>
      <w:keepLines/>
      <w:widowControl w:val="0"/>
      <w:numPr>
        <w:ilvl w:val="1"/>
        <w:numId w:val="13"/>
      </w:numPr>
      <w:tabs>
        <w:tab w:val="clear" w:pos="1134"/>
      </w:tabs>
      <w:spacing w:before="200" w:after="0" w:line="240" w:lineRule="auto"/>
      <w:ind w:left="0" w:firstLine="0"/>
      <w:outlineLvl w:val="1"/>
    </w:pPr>
    <w:rPr>
      <w:rFonts w:ascii="Cambria" w:eastAsia="Times New Roman" w:hAnsi="Cambria" w:cs="Times New Roman"/>
      <w:b/>
      <w:bCs/>
      <w:color w:val="4F81BD"/>
      <w:sz w:val="26"/>
      <w:szCs w:val="26"/>
      <w:lang w:eastAsia="ru-RU"/>
    </w:rPr>
  </w:style>
  <w:style w:type="paragraph" w:styleId="3">
    <w:name w:val="heading 3"/>
    <w:basedOn w:val="a0"/>
    <w:next w:val="a0"/>
    <w:link w:val="30"/>
    <w:qFormat/>
    <w:rsid w:val="000A3802"/>
    <w:pPr>
      <w:keepNext/>
      <w:keepLines/>
      <w:widowControl w:val="0"/>
      <w:spacing w:before="200" w:after="0" w:line="240" w:lineRule="auto"/>
      <w:outlineLvl w:val="2"/>
    </w:pPr>
    <w:rPr>
      <w:rFonts w:ascii="Cambria" w:eastAsia="Times New Roman" w:hAnsi="Cambria" w:cs="Times New Roman"/>
      <w:b/>
      <w:bCs/>
      <w:color w:val="4F81BD"/>
      <w:sz w:val="20"/>
      <w:szCs w:val="20"/>
      <w:lang w:eastAsia="ru-RU"/>
    </w:rPr>
  </w:style>
  <w:style w:type="paragraph" w:styleId="4">
    <w:name w:val="heading 4"/>
    <w:basedOn w:val="a0"/>
    <w:next w:val="a0"/>
    <w:link w:val="40"/>
    <w:qFormat/>
    <w:rsid w:val="000A3802"/>
    <w:pPr>
      <w:keepNext/>
      <w:widowControl w:val="0"/>
      <w:spacing w:after="0" w:line="360" w:lineRule="auto"/>
      <w:ind w:firstLine="709"/>
      <w:jc w:val="center"/>
      <w:outlineLvl w:val="3"/>
    </w:pPr>
    <w:rPr>
      <w:rFonts w:ascii="Arial" w:eastAsia="Times New Roman" w:hAnsi="Arial" w:cs="Times New Roman"/>
      <w:b/>
      <w:sz w:val="28"/>
      <w:szCs w:val="20"/>
      <w:lang w:eastAsia="ru-RU"/>
    </w:rPr>
  </w:style>
  <w:style w:type="paragraph" w:styleId="5">
    <w:name w:val="heading 5"/>
    <w:basedOn w:val="a0"/>
    <w:next w:val="a0"/>
    <w:link w:val="50"/>
    <w:qFormat/>
    <w:rsid w:val="000A3802"/>
    <w:pPr>
      <w:keepNext/>
      <w:keepLines/>
      <w:widowControl w:val="0"/>
      <w:spacing w:before="200" w:after="0" w:line="240" w:lineRule="auto"/>
      <w:outlineLvl w:val="4"/>
    </w:pPr>
    <w:rPr>
      <w:rFonts w:ascii="Cambria" w:eastAsia="Times New Roman" w:hAnsi="Cambria" w:cs="Times New Roman"/>
      <w:color w:val="243F60"/>
      <w:sz w:val="20"/>
      <w:szCs w:val="20"/>
      <w:lang w:eastAsia="ru-RU"/>
    </w:rPr>
  </w:style>
  <w:style w:type="paragraph" w:styleId="6">
    <w:name w:val="heading 6"/>
    <w:basedOn w:val="a0"/>
    <w:next w:val="a0"/>
    <w:link w:val="60"/>
    <w:qFormat/>
    <w:rsid w:val="000A3802"/>
    <w:pPr>
      <w:keepNext/>
      <w:widowControl w:val="0"/>
      <w:spacing w:after="0" w:line="240" w:lineRule="auto"/>
      <w:ind w:left="6237"/>
      <w:jc w:val="center"/>
      <w:outlineLvl w:val="5"/>
    </w:pPr>
    <w:rPr>
      <w:rFonts w:ascii="Times New Roman" w:eastAsia="Times New Roman" w:hAnsi="Times New Roman" w:cs="Times New Roman"/>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A3802"/>
    <w:rPr>
      <w:rFonts w:ascii="Cambria" w:eastAsia="Times New Roman" w:hAnsi="Cambria" w:cs="Times New Roman"/>
      <w:b/>
      <w:bCs/>
      <w:color w:val="365F91"/>
      <w:sz w:val="28"/>
      <w:szCs w:val="28"/>
      <w:lang w:eastAsia="ru-RU"/>
    </w:rPr>
  </w:style>
  <w:style w:type="character" w:customStyle="1" w:styleId="20">
    <w:name w:val="Заголовок 2 Знак"/>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H2 Знак"/>
    <w:basedOn w:val="a1"/>
    <w:link w:val="2"/>
    <w:rsid w:val="000A3802"/>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0A3802"/>
    <w:rPr>
      <w:rFonts w:ascii="Cambria" w:eastAsia="Times New Roman" w:hAnsi="Cambria" w:cs="Times New Roman"/>
      <w:b/>
      <w:bCs/>
      <w:color w:val="4F81BD"/>
      <w:sz w:val="20"/>
      <w:szCs w:val="20"/>
      <w:lang w:eastAsia="ru-RU"/>
    </w:rPr>
  </w:style>
  <w:style w:type="character" w:customStyle="1" w:styleId="40">
    <w:name w:val="Заголовок 4 Знак"/>
    <w:basedOn w:val="a1"/>
    <w:link w:val="4"/>
    <w:rsid w:val="000A3802"/>
    <w:rPr>
      <w:rFonts w:ascii="Arial" w:eastAsia="Times New Roman" w:hAnsi="Arial" w:cs="Times New Roman"/>
      <w:b/>
      <w:sz w:val="28"/>
      <w:szCs w:val="20"/>
      <w:lang w:eastAsia="ru-RU"/>
    </w:rPr>
  </w:style>
  <w:style w:type="character" w:customStyle="1" w:styleId="50">
    <w:name w:val="Заголовок 5 Знак"/>
    <w:basedOn w:val="a1"/>
    <w:link w:val="5"/>
    <w:rsid w:val="000A3802"/>
    <w:rPr>
      <w:rFonts w:ascii="Cambria" w:eastAsia="Times New Roman" w:hAnsi="Cambria" w:cs="Times New Roman"/>
      <w:color w:val="243F60"/>
      <w:sz w:val="20"/>
      <w:szCs w:val="20"/>
      <w:lang w:eastAsia="ru-RU"/>
    </w:rPr>
  </w:style>
  <w:style w:type="character" w:customStyle="1" w:styleId="60">
    <w:name w:val="Заголовок 6 Знак"/>
    <w:basedOn w:val="a1"/>
    <w:link w:val="6"/>
    <w:rsid w:val="000A3802"/>
    <w:rPr>
      <w:rFonts w:ascii="Times New Roman" w:eastAsia="Times New Roman" w:hAnsi="Times New Roman" w:cs="Times New Roman"/>
      <w:sz w:val="24"/>
      <w:szCs w:val="20"/>
      <w:lang w:eastAsia="ru-RU"/>
    </w:rPr>
  </w:style>
  <w:style w:type="numbering" w:customStyle="1" w:styleId="11">
    <w:name w:val="Нет списка1"/>
    <w:next w:val="a3"/>
    <w:semiHidden/>
    <w:rsid w:val="000A3802"/>
  </w:style>
  <w:style w:type="paragraph" w:styleId="a">
    <w:name w:val="header"/>
    <w:aliases w:val="Linie,header"/>
    <w:basedOn w:val="a0"/>
    <w:link w:val="a4"/>
    <w:rsid w:val="000A3802"/>
    <w:pPr>
      <w:numPr>
        <w:ilvl w:val="2"/>
        <w:numId w:val="13"/>
      </w:numPr>
      <w:tabs>
        <w:tab w:val="clear" w:pos="1134"/>
        <w:tab w:val="center" w:pos="4677"/>
        <w:tab w:val="right" w:pos="9355"/>
      </w:tabs>
      <w:spacing w:after="0" w:line="240" w:lineRule="auto"/>
      <w:ind w:left="0" w:firstLine="0"/>
    </w:pPr>
    <w:rPr>
      <w:rFonts w:ascii="Times New Roman" w:eastAsia="Times New Roman" w:hAnsi="Times New Roman" w:cs="Times New Roman"/>
      <w:sz w:val="24"/>
      <w:szCs w:val="24"/>
      <w:lang w:eastAsia="ru-RU"/>
    </w:rPr>
  </w:style>
  <w:style w:type="character" w:customStyle="1" w:styleId="a4">
    <w:name w:val="Верхний колонтитул Знак"/>
    <w:aliases w:val="Linie Знак,header Знак"/>
    <w:basedOn w:val="a1"/>
    <w:link w:val="a"/>
    <w:rsid w:val="000A3802"/>
    <w:rPr>
      <w:rFonts w:ascii="Times New Roman" w:eastAsia="Times New Roman" w:hAnsi="Times New Roman" w:cs="Times New Roman"/>
      <w:sz w:val="24"/>
      <w:szCs w:val="24"/>
      <w:lang w:eastAsia="ru-RU"/>
    </w:rPr>
  </w:style>
  <w:style w:type="paragraph" w:styleId="a5">
    <w:name w:val="footer"/>
    <w:basedOn w:val="a0"/>
    <w:link w:val="a6"/>
    <w:uiPriority w:val="99"/>
    <w:rsid w:val="000A380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1"/>
    <w:link w:val="a5"/>
    <w:uiPriority w:val="99"/>
    <w:rsid w:val="000A3802"/>
    <w:rPr>
      <w:rFonts w:ascii="Times New Roman" w:eastAsia="Times New Roman" w:hAnsi="Times New Roman" w:cs="Times New Roman"/>
      <w:sz w:val="24"/>
      <w:szCs w:val="24"/>
      <w:lang w:eastAsia="ru-RU"/>
    </w:rPr>
  </w:style>
  <w:style w:type="paragraph" w:styleId="a7">
    <w:name w:val="Body Text"/>
    <w:basedOn w:val="a0"/>
    <w:link w:val="a8"/>
    <w:rsid w:val="000A3802"/>
    <w:pPr>
      <w:spacing w:after="0" w:line="240" w:lineRule="auto"/>
    </w:pPr>
    <w:rPr>
      <w:rFonts w:ascii="Arial" w:eastAsia="Times New Roman" w:hAnsi="Arial" w:cs="Arial"/>
      <w:sz w:val="26"/>
      <w:szCs w:val="24"/>
      <w:lang w:eastAsia="ru-RU"/>
    </w:rPr>
  </w:style>
  <w:style w:type="character" w:customStyle="1" w:styleId="a8">
    <w:name w:val="Основной текст Знак"/>
    <w:basedOn w:val="a1"/>
    <w:link w:val="a7"/>
    <w:rsid w:val="000A3802"/>
    <w:rPr>
      <w:rFonts w:ascii="Arial" w:eastAsia="Times New Roman" w:hAnsi="Arial" w:cs="Arial"/>
      <w:sz w:val="26"/>
      <w:szCs w:val="24"/>
      <w:lang w:eastAsia="ru-RU"/>
    </w:rPr>
  </w:style>
  <w:style w:type="paragraph" w:styleId="a9">
    <w:name w:val="Body Text Indent"/>
    <w:basedOn w:val="a0"/>
    <w:link w:val="aa"/>
    <w:rsid w:val="000A3802"/>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0A3802"/>
    <w:rPr>
      <w:rFonts w:ascii="Times New Roman" w:eastAsia="Times New Roman" w:hAnsi="Times New Roman" w:cs="Times New Roman"/>
      <w:sz w:val="24"/>
      <w:szCs w:val="24"/>
      <w:lang w:eastAsia="ru-RU"/>
    </w:rPr>
  </w:style>
  <w:style w:type="paragraph" w:styleId="21">
    <w:name w:val="Body Text 2"/>
    <w:basedOn w:val="a0"/>
    <w:link w:val="22"/>
    <w:rsid w:val="000A3802"/>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rsid w:val="000A3802"/>
    <w:rPr>
      <w:rFonts w:ascii="Times New Roman" w:eastAsia="Times New Roman" w:hAnsi="Times New Roman" w:cs="Times New Roman"/>
      <w:sz w:val="24"/>
      <w:szCs w:val="24"/>
      <w:lang w:eastAsia="ru-RU"/>
    </w:rPr>
  </w:style>
  <w:style w:type="paragraph" w:styleId="23">
    <w:name w:val="Body Text Indent 2"/>
    <w:basedOn w:val="a0"/>
    <w:link w:val="24"/>
    <w:rsid w:val="000A3802"/>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0A3802"/>
    <w:rPr>
      <w:rFonts w:ascii="Times New Roman" w:eastAsia="Times New Roman" w:hAnsi="Times New Roman" w:cs="Times New Roman"/>
      <w:sz w:val="24"/>
      <w:szCs w:val="24"/>
      <w:lang w:eastAsia="ru-RU"/>
    </w:rPr>
  </w:style>
  <w:style w:type="paragraph" w:styleId="12">
    <w:name w:val="toc 1"/>
    <w:basedOn w:val="a0"/>
    <w:next w:val="a0"/>
    <w:autoRedefine/>
    <w:unhideWhenUsed/>
    <w:rsid w:val="000A3802"/>
    <w:pPr>
      <w:widowControl w:val="0"/>
      <w:spacing w:after="0" w:line="240" w:lineRule="auto"/>
    </w:pPr>
    <w:rPr>
      <w:rFonts w:ascii="Times New Roman" w:eastAsia="Times New Roman" w:hAnsi="Times New Roman" w:cs="Times New Roman"/>
      <w:sz w:val="20"/>
      <w:szCs w:val="20"/>
      <w:lang w:eastAsia="ru-RU"/>
    </w:rPr>
  </w:style>
  <w:style w:type="paragraph" w:styleId="ab">
    <w:name w:val="footnote text"/>
    <w:basedOn w:val="a0"/>
    <w:link w:val="ac"/>
    <w:unhideWhenUsed/>
    <w:rsid w:val="000A3802"/>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0A3802"/>
    <w:rPr>
      <w:rFonts w:ascii="Times New Roman" w:eastAsia="Times New Roman" w:hAnsi="Times New Roman" w:cs="Times New Roman"/>
      <w:sz w:val="20"/>
      <w:szCs w:val="20"/>
      <w:lang w:eastAsia="ru-RU"/>
    </w:rPr>
  </w:style>
  <w:style w:type="paragraph" w:styleId="ad">
    <w:name w:val="annotation text"/>
    <w:basedOn w:val="a0"/>
    <w:link w:val="ae"/>
    <w:unhideWhenUsed/>
    <w:rsid w:val="000A3802"/>
    <w:pPr>
      <w:spacing w:after="0" w:line="240" w:lineRule="auto"/>
    </w:pPr>
    <w:rPr>
      <w:rFonts w:ascii="Times New Roman" w:eastAsia="Times New Roman" w:hAnsi="Times New Roman" w:cs="Times New Roman"/>
      <w:sz w:val="20"/>
      <w:szCs w:val="20"/>
      <w:lang w:eastAsia="ru-RU"/>
    </w:rPr>
  </w:style>
  <w:style w:type="character" w:customStyle="1" w:styleId="ae">
    <w:name w:val="Текст примечания Знак"/>
    <w:basedOn w:val="a1"/>
    <w:link w:val="ad"/>
    <w:rsid w:val="000A3802"/>
    <w:rPr>
      <w:rFonts w:ascii="Times New Roman" w:eastAsia="Times New Roman" w:hAnsi="Times New Roman" w:cs="Times New Roman"/>
      <w:sz w:val="20"/>
      <w:szCs w:val="20"/>
      <w:lang w:eastAsia="ru-RU"/>
    </w:rPr>
  </w:style>
  <w:style w:type="paragraph" w:styleId="25">
    <w:name w:val="List 2"/>
    <w:basedOn w:val="a0"/>
    <w:unhideWhenUsed/>
    <w:rsid w:val="000A3802"/>
    <w:pPr>
      <w:widowControl w:val="0"/>
      <w:spacing w:after="0" w:line="240" w:lineRule="auto"/>
      <w:ind w:left="566" w:hanging="283"/>
    </w:pPr>
    <w:rPr>
      <w:rFonts w:ascii="Times New Roman" w:eastAsia="Times New Roman" w:hAnsi="Times New Roman" w:cs="Times New Roman"/>
      <w:sz w:val="20"/>
      <w:szCs w:val="20"/>
      <w:lang w:eastAsia="ru-RU"/>
    </w:rPr>
  </w:style>
  <w:style w:type="paragraph" w:styleId="af">
    <w:name w:val="Title"/>
    <w:basedOn w:val="a0"/>
    <w:link w:val="af0"/>
    <w:qFormat/>
    <w:rsid w:val="000A3802"/>
    <w:pPr>
      <w:widowControl w:val="0"/>
      <w:spacing w:after="0" w:line="240" w:lineRule="auto"/>
      <w:ind w:left="2240"/>
      <w:jc w:val="center"/>
    </w:pPr>
    <w:rPr>
      <w:rFonts w:ascii="Times New Roman" w:eastAsia="Times New Roman" w:hAnsi="Times New Roman" w:cs="Times New Roman"/>
      <w:b/>
      <w:lang w:eastAsia="ru-RU"/>
    </w:rPr>
  </w:style>
  <w:style w:type="character" w:customStyle="1" w:styleId="af0">
    <w:name w:val="Название Знак"/>
    <w:basedOn w:val="a1"/>
    <w:link w:val="af"/>
    <w:rsid w:val="000A3802"/>
    <w:rPr>
      <w:rFonts w:ascii="Times New Roman" w:eastAsia="Times New Roman" w:hAnsi="Times New Roman" w:cs="Times New Roman"/>
      <w:b/>
      <w:lang w:eastAsia="ru-RU"/>
    </w:rPr>
  </w:style>
  <w:style w:type="paragraph" w:styleId="31">
    <w:name w:val="Body Text 3"/>
    <w:basedOn w:val="a0"/>
    <w:link w:val="32"/>
    <w:unhideWhenUsed/>
    <w:rsid w:val="000A3802"/>
    <w:pPr>
      <w:widowControl w:val="0"/>
      <w:tabs>
        <w:tab w:val="num" w:pos="567"/>
      </w:tabs>
      <w:spacing w:after="0" w:line="240" w:lineRule="auto"/>
      <w:ind w:right="-7"/>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1"/>
    <w:link w:val="31"/>
    <w:rsid w:val="000A3802"/>
    <w:rPr>
      <w:rFonts w:ascii="Times New Roman" w:eastAsia="Times New Roman" w:hAnsi="Times New Roman" w:cs="Times New Roman"/>
      <w:sz w:val="24"/>
      <w:szCs w:val="20"/>
      <w:lang w:eastAsia="ru-RU"/>
    </w:rPr>
  </w:style>
  <w:style w:type="paragraph" w:styleId="33">
    <w:name w:val="Body Text Indent 3"/>
    <w:basedOn w:val="a0"/>
    <w:link w:val="34"/>
    <w:unhideWhenUsed/>
    <w:rsid w:val="000A3802"/>
    <w:pPr>
      <w:widowControl w:val="0"/>
      <w:spacing w:after="0" w:line="240" w:lineRule="auto"/>
      <w:ind w:firstLine="567"/>
      <w:jc w:val="both"/>
    </w:pPr>
    <w:rPr>
      <w:rFonts w:ascii="Times New Roman" w:eastAsia="Times New Roman" w:hAnsi="Times New Roman" w:cs="Times New Roman"/>
      <w:i/>
      <w:sz w:val="20"/>
      <w:szCs w:val="20"/>
      <w:lang w:eastAsia="ru-RU"/>
    </w:rPr>
  </w:style>
  <w:style w:type="character" w:customStyle="1" w:styleId="34">
    <w:name w:val="Основной текст с отступом 3 Знак"/>
    <w:basedOn w:val="a1"/>
    <w:link w:val="33"/>
    <w:rsid w:val="000A3802"/>
    <w:rPr>
      <w:rFonts w:ascii="Times New Roman" w:eastAsia="Times New Roman" w:hAnsi="Times New Roman" w:cs="Times New Roman"/>
      <w:i/>
      <w:sz w:val="20"/>
      <w:szCs w:val="20"/>
      <w:lang w:eastAsia="ru-RU"/>
    </w:rPr>
  </w:style>
  <w:style w:type="paragraph" w:styleId="af1">
    <w:name w:val="Block Text"/>
    <w:basedOn w:val="a0"/>
    <w:unhideWhenUsed/>
    <w:rsid w:val="000A3802"/>
    <w:pPr>
      <w:widowControl w:val="0"/>
      <w:tabs>
        <w:tab w:val="num" w:pos="567"/>
      </w:tabs>
      <w:spacing w:after="0" w:line="240" w:lineRule="auto"/>
      <w:ind w:left="568" w:right="-7"/>
      <w:jc w:val="both"/>
    </w:pPr>
    <w:rPr>
      <w:rFonts w:ascii="Times New Roman" w:eastAsia="Times New Roman" w:hAnsi="Times New Roman" w:cs="Times New Roman"/>
      <w:sz w:val="24"/>
      <w:szCs w:val="20"/>
      <w:lang w:eastAsia="ru-RU"/>
    </w:rPr>
  </w:style>
  <w:style w:type="paragraph" w:styleId="af2">
    <w:name w:val="Document Map"/>
    <w:basedOn w:val="a0"/>
    <w:link w:val="af3"/>
    <w:unhideWhenUsed/>
    <w:rsid w:val="000A3802"/>
    <w:pPr>
      <w:widowControl w:val="0"/>
      <w:shd w:val="clear" w:color="auto" w:fill="000080"/>
      <w:spacing w:after="0" w:line="240" w:lineRule="auto"/>
    </w:pPr>
    <w:rPr>
      <w:rFonts w:ascii="Tahoma" w:eastAsia="Times New Roman" w:hAnsi="Tahoma" w:cs="Tahoma"/>
      <w:sz w:val="20"/>
      <w:szCs w:val="20"/>
      <w:lang w:eastAsia="ru-RU"/>
    </w:rPr>
  </w:style>
  <w:style w:type="character" w:customStyle="1" w:styleId="af3">
    <w:name w:val="Схема документа Знак"/>
    <w:basedOn w:val="a1"/>
    <w:link w:val="af2"/>
    <w:rsid w:val="000A3802"/>
    <w:rPr>
      <w:rFonts w:ascii="Tahoma" w:eastAsia="Times New Roman" w:hAnsi="Tahoma" w:cs="Tahoma"/>
      <w:sz w:val="20"/>
      <w:szCs w:val="20"/>
      <w:shd w:val="clear" w:color="auto" w:fill="000080"/>
      <w:lang w:eastAsia="ru-RU"/>
    </w:rPr>
  </w:style>
  <w:style w:type="paragraph" w:styleId="af4">
    <w:name w:val="annotation subject"/>
    <w:basedOn w:val="ad"/>
    <w:next w:val="ad"/>
    <w:link w:val="af5"/>
    <w:unhideWhenUsed/>
    <w:rsid w:val="000A3802"/>
    <w:pPr>
      <w:widowControl w:val="0"/>
    </w:pPr>
    <w:rPr>
      <w:b/>
      <w:bCs/>
    </w:rPr>
  </w:style>
  <w:style w:type="character" w:customStyle="1" w:styleId="af5">
    <w:name w:val="Тема примечания Знак"/>
    <w:basedOn w:val="ae"/>
    <w:link w:val="af4"/>
    <w:rsid w:val="000A3802"/>
    <w:rPr>
      <w:rFonts w:ascii="Times New Roman" w:eastAsia="Times New Roman" w:hAnsi="Times New Roman" w:cs="Times New Roman"/>
      <w:b/>
      <w:bCs/>
      <w:sz w:val="20"/>
      <w:szCs w:val="20"/>
      <w:lang w:eastAsia="ru-RU"/>
    </w:rPr>
  </w:style>
  <w:style w:type="paragraph" w:styleId="af6">
    <w:name w:val="Balloon Text"/>
    <w:basedOn w:val="a0"/>
    <w:link w:val="af7"/>
    <w:unhideWhenUsed/>
    <w:rsid w:val="000A3802"/>
    <w:pPr>
      <w:widowControl w:val="0"/>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1"/>
    <w:link w:val="af6"/>
    <w:rsid w:val="000A3802"/>
    <w:rPr>
      <w:rFonts w:ascii="Tahoma" w:eastAsia="Times New Roman" w:hAnsi="Tahoma" w:cs="Tahoma"/>
      <w:sz w:val="16"/>
      <w:szCs w:val="16"/>
      <w:lang w:eastAsia="ru-RU"/>
    </w:rPr>
  </w:style>
  <w:style w:type="paragraph" w:customStyle="1" w:styleId="auiue">
    <w:name w:val="au?iue"/>
    <w:rsid w:val="000A3802"/>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BodyText27">
    <w:name w:val="Body Text 27"/>
    <w:basedOn w:val="auiue"/>
    <w:rsid w:val="000A3802"/>
    <w:pPr>
      <w:ind w:firstLine="567"/>
    </w:pPr>
    <w:rPr>
      <w:rFonts w:ascii="Times New Roman" w:hAnsi="Times New Roman"/>
    </w:rPr>
  </w:style>
  <w:style w:type="paragraph" w:customStyle="1" w:styleId="BodyText21">
    <w:name w:val="Body Text 21"/>
    <w:basedOn w:val="auiue"/>
    <w:rsid w:val="000A3802"/>
    <w:pPr>
      <w:ind w:left="4536"/>
      <w:jc w:val="center"/>
    </w:pPr>
    <w:rPr>
      <w:rFonts w:ascii="Arial" w:hAnsi="Arial"/>
    </w:rPr>
  </w:style>
  <w:style w:type="paragraph" w:customStyle="1" w:styleId="BodyTextIndent22">
    <w:name w:val="Body Text Indent 22"/>
    <w:basedOn w:val="auiue"/>
    <w:rsid w:val="000A3802"/>
    <w:rPr>
      <w:rFonts w:ascii="Arial" w:hAnsi="Arial"/>
      <w:sz w:val="20"/>
    </w:rPr>
  </w:style>
  <w:style w:type="paragraph" w:customStyle="1" w:styleId="BodyTextIndent31">
    <w:name w:val="Body Text Indent 31"/>
    <w:basedOn w:val="auiue"/>
    <w:rsid w:val="000A3802"/>
    <w:rPr>
      <w:rFonts w:ascii="Arial" w:hAnsi="Arial"/>
      <w:sz w:val="22"/>
    </w:rPr>
  </w:style>
  <w:style w:type="paragraph" w:customStyle="1" w:styleId="aacao">
    <w:name w:val="aacao"/>
    <w:basedOn w:val="auiue"/>
    <w:rsid w:val="000A3802"/>
    <w:pPr>
      <w:ind w:firstLine="567"/>
    </w:pPr>
    <w:rPr>
      <w:rFonts w:ascii="Times New Roman" w:hAnsi="Times New Roman"/>
      <w:sz w:val="22"/>
    </w:rPr>
  </w:style>
  <w:style w:type="paragraph" w:customStyle="1" w:styleId="BodyText25">
    <w:name w:val="Body Text 25"/>
    <w:basedOn w:val="auiue"/>
    <w:rsid w:val="000A3802"/>
    <w:pPr>
      <w:tabs>
        <w:tab w:val="left" w:pos="0"/>
      </w:tabs>
      <w:spacing w:line="360" w:lineRule="auto"/>
      <w:ind w:firstLine="0"/>
    </w:pPr>
    <w:rPr>
      <w:rFonts w:ascii="Arial" w:hAnsi="Arial"/>
      <w:sz w:val="20"/>
    </w:rPr>
  </w:style>
  <w:style w:type="paragraph" w:customStyle="1" w:styleId="BodyText24">
    <w:name w:val="Body Text 24"/>
    <w:basedOn w:val="auiue"/>
    <w:rsid w:val="000A3802"/>
    <w:pPr>
      <w:spacing w:line="360" w:lineRule="auto"/>
      <w:ind w:right="-1"/>
    </w:pPr>
    <w:rPr>
      <w:rFonts w:ascii="Arial" w:hAnsi="Arial"/>
      <w:sz w:val="20"/>
    </w:rPr>
  </w:style>
  <w:style w:type="paragraph" w:customStyle="1" w:styleId="BodyText23">
    <w:name w:val="Body Text 23"/>
    <w:basedOn w:val="auiue"/>
    <w:rsid w:val="000A3802"/>
    <w:pPr>
      <w:spacing w:line="240" w:lineRule="atLeast"/>
      <w:ind w:firstLine="567"/>
    </w:pPr>
    <w:rPr>
      <w:rFonts w:ascii="Arial" w:hAnsi="Arial"/>
      <w:sz w:val="20"/>
    </w:rPr>
  </w:style>
  <w:style w:type="paragraph" w:customStyle="1" w:styleId="BodyText22">
    <w:name w:val="Body Text 22"/>
    <w:basedOn w:val="auiue"/>
    <w:rsid w:val="000A3802"/>
    <w:pPr>
      <w:ind w:firstLine="708"/>
    </w:pPr>
    <w:rPr>
      <w:rFonts w:ascii="Arial" w:hAnsi="Arial"/>
      <w:sz w:val="20"/>
    </w:rPr>
  </w:style>
  <w:style w:type="paragraph" w:customStyle="1" w:styleId="BodyText26">
    <w:name w:val="Body Text 26"/>
    <w:basedOn w:val="auiue"/>
    <w:rsid w:val="000A3802"/>
    <w:pPr>
      <w:ind w:firstLine="567"/>
    </w:pPr>
    <w:rPr>
      <w:rFonts w:ascii="Arial" w:hAnsi="Arial"/>
      <w:sz w:val="18"/>
    </w:rPr>
  </w:style>
  <w:style w:type="paragraph" w:customStyle="1" w:styleId="BodyTextIndent21">
    <w:name w:val="Body Text Indent 21"/>
    <w:basedOn w:val="auiue"/>
    <w:rsid w:val="000A3802"/>
    <w:pPr>
      <w:ind w:firstLine="720"/>
    </w:pPr>
    <w:rPr>
      <w:rFonts w:ascii="Times New Roman" w:hAnsi="Times New Roman"/>
      <w:sz w:val="20"/>
    </w:rPr>
  </w:style>
  <w:style w:type="paragraph" w:customStyle="1" w:styleId="af8">
    <w:name w:val="бычный"/>
    <w:rsid w:val="000A3802"/>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Normal1">
    <w:name w:val="Normal1"/>
    <w:rsid w:val="000A3802"/>
    <w:pPr>
      <w:snapToGrid w:val="0"/>
      <w:spacing w:after="0" w:line="240" w:lineRule="auto"/>
    </w:pPr>
    <w:rPr>
      <w:rFonts w:ascii="Times New Roman" w:eastAsia="Times New Roman" w:hAnsi="Times New Roman" w:cs="Times New Roman"/>
      <w:sz w:val="20"/>
      <w:szCs w:val="20"/>
      <w:lang w:eastAsia="ru-RU"/>
    </w:rPr>
  </w:style>
  <w:style w:type="paragraph" w:customStyle="1" w:styleId="13">
    <w:name w:val="Верхний колонтитул1"/>
    <w:basedOn w:val="a0"/>
    <w:rsid w:val="000A3802"/>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0A380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7">
    <w:name w:val="заголовок 7"/>
    <w:basedOn w:val="a0"/>
    <w:next w:val="a0"/>
    <w:rsid w:val="000A3802"/>
    <w:pPr>
      <w:widowControl w:val="0"/>
      <w:spacing w:before="240" w:after="60" w:line="240" w:lineRule="auto"/>
      <w:ind w:firstLine="720"/>
    </w:pPr>
    <w:rPr>
      <w:rFonts w:ascii="Arial" w:eastAsia="Times New Roman" w:hAnsi="Arial" w:cs="Times New Roman"/>
      <w:sz w:val="20"/>
      <w:szCs w:val="20"/>
      <w:lang w:eastAsia="ru-RU"/>
    </w:rPr>
  </w:style>
  <w:style w:type="paragraph" w:customStyle="1" w:styleId="af9">
    <w:name w:val="Заголовок статьи"/>
    <w:basedOn w:val="a0"/>
    <w:next w:val="a0"/>
    <w:rsid w:val="000A3802"/>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Nienie3">
    <w:name w:val="Nienie 3"/>
    <w:basedOn w:val="a0"/>
    <w:rsid w:val="000A3802"/>
    <w:pPr>
      <w:widowControl w:val="0"/>
      <w:spacing w:after="0" w:line="240" w:lineRule="auto"/>
      <w:ind w:left="849" w:hanging="283"/>
    </w:pPr>
    <w:rPr>
      <w:rFonts w:ascii="Tms Rmn" w:eastAsia="Times New Roman" w:hAnsi="Tms Rmn" w:cs="Times New Roman"/>
      <w:sz w:val="20"/>
      <w:szCs w:val="20"/>
      <w:lang w:eastAsia="ru-RU"/>
    </w:rPr>
  </w:style>
  <w:style w:type="paragraph" w:customStyle="1" w:styleId="afa">
    <w:name w:val="Комментарий"/>
    <w:basedOn w:val="a0"/>
    <w:next w:val="a0"/>
    <w:rsid w:val="000A3802"/>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bodytext2">
    <w:name w:val="bodytext2"/>
    <w:basedOn w:val="a0"/>
    <w:rsid w:val="000A3802"/>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Iniiaiieoaeno">
    <w:name w:val="!Iniiaiie oaeno Знак"/>
    <w:link w:val="Iniiaiieoaeno0"/>
    <w:locked/>
    <w:rsid w:val="000A3802"/>
    <w:rPr>
      <w:sz w:val="24"/>
    </w:rPr>
  </w:style>
  <w:style w:type="paragraph" w:customStyle="1" w:styleId="Iniiaiieoaeno0">
    <w:name w:val="!Iniiaiie oaeno"/>
    <w:basedOn w:val="a0"/>
    <w:link w:val="Iniiaiieoaeno"/>
    <w:rsid w:val="000A3802"/>
    <w:pPr>
      <w:widowControl w:val="0"/>
      <w:spacing w:after="0" w:line="240" w:lineRule="auto"/>
      <w:ind w:firstLine="709"/>
      <w:jc w:val="both"/>
    </w:pPr>
    <w:rPr>
      <w:sz w:val="24"/>
    </w:rPr>
  </w:style>
  <w:style w:type="paragraph" w:customStyle="1" w:styleId="Iacaaeaaaieoiaioa">
    <w:name w:val="!Iaca.aeaa aieoiaioa"/>
    <w:basedOn w:val="a0"/>
    <w:rsid w:val="000A3802"/>
    <w:pPr>
      <w:spacing w:after="240" w:line="240" w:lineRule="auto"/>
      <w:ind w:right="51"/>
      <w:jc w:val="center"/>
    </w:pPr>
    <w:rPr>
      <w:rFonts w:ascii="Times New Roman" w:eastAsia="Times New Roman" w:hAnsi="Times New Roman" w:cs="Times New Roman"/>
      <w:b/>
      <w:caps/>
      <w:sz w:val="24"/>
      <w:szCs w:val="20"/>
      <w:lang w:eastAsia="ru-RU"/>
    </w:rPr>
  </w:style>
  <w:style w:type="paragraph" w:customStyle="1" w:styleId="14-15">
    <w:name w:val="Б14-1.5"/>
    <w:basedOn w:val="a0"/>
    <w:rsid w:val="000A3802"/>
    <w:pPr>
      <w:overflowPunct w:val="0"/>
      <w:autoSpaceDE w:val="0"/>
      <w:autoSpaceDN w:val="0"/>
      <w:adjustRightInd w:val="0"/>
      <w:spacing w:before="120" w:after="120" w:line="360" w:lineRule="auto"/>
      <w:ind w:firstLine="709"/>
    </w:pPr>
    <w:rPr>
      <w:rFonts w:ascii="Times New Roman" w:eastAsia="Times New Roman" w:hAnsi="Times New Roman" w:cs="Times New Roman"/>
      <w:sz w:val="28"/>
      <w:szCs w:val="20"/>
      <w:lang w:eastAsia="ru-RU"/>
    </w:rPr>
  </w:style>
  <w:style w:type="paragraph" w:customStyle="1" w:styleId="afb">
    <w:name w:val="Нормальный"/>
    <w:basedOn w:val="a0"/>
    <w:autoRedefine/>
    <w:rsid w:val="000A3802"/>
    <w:pPr>
      <w:tabs>
        <w:tab w:val="left" w:pos="1080"/>
      </w:tabs>
      <w:spacing w:after="0" w:line="240" w:lineRule="auto"/>
      <w:ind w:firstLine="720"/>
      <w:jc w:val="both"/>
    </w:pPr>
    <w:rPr>
      <w:rFonts w:ascii="Times New Roman" w:eastAsia="Times New Roman" w:hAnsi="Times New Roman" w:cs="Times New Roman"/>
      <w:sz w:val="20"/>
      <w:szCs w:val="24"/>
      <w:lang w:eastAsia="ru-RU"/>
    </w:rPr>
  </w:style>
  <w:style w:type="character" w:styleId="afc">
    <w:name w:val="footnote reference"/>
    <w:unhideWhenUsed/>
    <w:rsid w:val="000A3802"/>
    <w:rPr>
      <w:vertAlign w:val="superscript"/>
    </w:rPr>
  </w:style>
  <w:style w:type="character" w:styleId="afd">
    <w:name w:val="annotation reference"/>
    <w:unhideWhenUsed/>
    <w:rsid w:val="000A3802"/>
    <w:rPr>
      <w:sz w:val="16"/>
      <w:szCs w:val="16"/>
    </w:rPr>
  </w:style>
  <w:style w:type="character" w:styleId="afe">
    <w:name w:val="page number"/>
    <w:unhideWhenUsed/>
    <w:rsid w:val="000A3802"/>
    <w:rPr>
      <w:sz w:val="20"/>
    </w:rPr>
  </w:style>
  <w:style w:type="character" w:customStyle="1" w:styleId="aff">
    <w:name w:val="Цветовое выделение"/>
    <w:rsid w:val="000A3802"/>
    <w:rPr>
      <w:b/>
      <w:bCs/>
      <w:color w:val="000080"/>
      <w:sz w:val="20"/>
      <w:szCs w:val="20"/>
    </w:rPr>
  </w:style>
  <w:style w:type="paragraph" w:customStyle="1" w:styleId="aff0">
    <w:name w:val="Пункт"/>
    <w:basedOn w:val="a0"/>
    <w:uiPriority w:val="99"/>
    <w:rsid w:val="000A3802"/>
    <w:pPr>
      <w:tabs>
        <w:tab w:val="num" w:pos="1134"/>
      </w:tabs>
      <w:spacing w:after="0" w:line="360" w:lineRule="auto"/>
      <w:ind w:left="1134" w:hanging="1134"/>
      <w:jc w:val="both"/>
    </w:pPr>
    <w:rPr>
      <w:rFonts w:ascii="Times New Roman" w:eastAsia="Times New Roman" w:hAnsi="Times New Roman" w:cs="Times New Roman"/>
      <w:sz w:val="28"/>
      <w:szCs w:val="28"/>
      <w:lang w:val="x-none" w:eastAsia="x-none"/>
    </w:rPr>
  </w:style>
  <w:style w:type="paragraph" w:customStyle="1" w:styleId="aff1">
    <w:name w:val="Подпункт"/>
    <w:basedOn w:val="aff0"/>
    <w:rsid w:val="000A3802"/>
    <w:pPr>
      <w:tabs>
        <w:tab w:val="clear" w:pos="1134"/>
        <w:tab w:val="num" w:pos="2127"/>
      </w:tabs>
      <w:ind w:left="2127"/>
    </w:pPr>
  </w:style>
  <w:style w:type="paragraph" w:styleId="aff2">
    <w:name w:val="List Paragraph"/>
    <w:basedOn w:val="a0"/>
    <w:uiPriority w:val="99"/>
    <w:qFormat/>
    <w:rsid w:val="000A3802"/>
    <w:pPr>
      <w:spacing w:after="0" w:line="240" w:lineRule="auto"/>
      <w:ind w:left="720"/>
    </w:pPr>
    <w:rPr>
      <w:rFonts w:ascii="Calibri" w:eastAsia="Calibri" w:hAnsi="Calibri" w:cs="Times New Roman"/>
      <w:lang w:eastAsia="ru-RU"/>
    </w:rPr>
  </w:style>
  <w:style w:type="paragraph" w:styleId="aff3">
    <w:name w:val="Revision"/>
    <w:hidden/>
    <w:uiPriority w:val="99"/>
    <w:semiHidden/>
    <w:rsid w:val="000A3802"/>
    <w:pPr>
      <w:spacing w:after="0" w:line="240" w:lineRule="auto"/>
    </w:pPr>
    <w:rPr>
      <w:rFonts w:ascii="Times New Roman" w:eastAsia="Times New Roman" w:hAnsi="Times New Roman" w:cs="Times New Roman"/>
      <w:sz w:val="24"/>
      <w:szCs w:val="24"/>
      <w:lang w:eastAsia="ru-RU"/>
    </w:rPr>
  </w:style>
  <w:style w:type="paragraph" w:customStyle="1" w:styleId="-0">
    <w:name w:val="Контракт-пункт"/>
    <w:basedOn w:val="aff0"/>
    <w:rsid w:val="00D414C6"/>
    <w:pPr>
      <w:numPr>
        <w:ilvl w:val="1"/>
        <w:numId w:val="3"/>
      </w:numPr>
      <w:spacing w:line="240" w:lineRule="auto"/>
    </w:pPr>
    <w:rPr>
      <w:rFonts w:eastAsia="Calibri"/>
      <w:szCs w:val="24"/>
      <w:lang w:val="ru-RU" w:eastAsia="ru-RU"/>
    </w:rPr>
  </w:style>
  <w:style w:type="character" w:customStyle="1" w:styleId="aff4">
    <w:name w:val="комментарий"/>
    <w:rsid w:val="00416EF4"/>
    <w:rPr>
      <w:rFonts w:cs="Times New Roman"/>
      <w:i/>
      <w:u w:val="none"/>
      <w:shd w:val="clear" w:color="auto" w:fill="FFFF99"/>
    </w:rPr>
  </w:style>
  <w:style w:type="paragraph" w:customStyle="1" w:styleId="-">
    <w:name w:val="Контракт-раздел"/>
    <w:basedOn w:val="a0"/>
    <w:next w:val="-0"/>
    <w:rsid w:val="009C1E4F"/>
    <w:pPr>
      <w:keepNext/>
      <w:numPr>
        <w:numId w:val="3"/>
      </w:numPr>
      <w:tabs>
        <w:tab w:val="left" w:pos="540"/>
      </w:tabs>
      <w:suppressAutoHyphens/>
      <w:spacing w:before="360" w:after="120" w:line="240" w:lineRule="auto"/>
      <w:jc w:val="center"/>
      <w:outlineLvl w:val="2"/>
    </w:pPr>
    <w:rPr>
      <w:rFonts w:ascii="Times New Roman" w:eastAsia="Calibri" w:hAnsi="Times New Roman" w:cs="Times New Roman"/>
      <w:b/>
      <w:bCs/>
      <w:caps/>
      <w:smallCaps/>
      <w:sz w:val="28"/>
      <w:szCs w:val="24"/>
      <w:lang w:eastAsia="ru-RU"/>
    </w:rPr>
  </w:style>
  <w:style w:type="paragraph" w:customStyle="1" w:styleId="-1">
    <w:name w:val="Контракт-подпункт"/>
    <w:basedOn w:val="aff1"/>
    <w:rsid w:val="008B6F23"/>
    <w:pPr>
      <w:tabs>
        <w:tab w:val="clear" w:pos="2127"/>
        <w:tab w:val="num" w:pos="360"/>
        <w:tab w:val="num" w:pos="1418"/>
      </w:tabs>
      <w:spacing w:line="240" w:lineRule="auto"/>
      <w:ind w:left="0"/>
    </w:pPr>
    <w:rPr>
      <w:szCs w:val="24"/>
    </w:rPr>
  </w:style>
  <w:style w:type="paragraph" w:styleId="aff5">
    <w:name w:val="No Spacing"/>
    <w:uiPriority w:val="1"/>
    <w:qFormat/>
    <w:rsid w:val="00D71544"/>
    <w:pPr>
      <w:spacing w:after="0" w:line="240" w:lineRule="auto"/>
      <w:ind w:firstLine="567"/>
      <w:jc w:val="both"/>
    </w:pPr>
    <w:rPr>
      <w:rFonts w:ascii="Times New Roman" w:eastAsia="Times New Roman" w:hAnsi="Times New Roman" w:cs="Times New Roman"/>
      <w:bCs/>
      <w:snapToGrid w:val="0"/>
      <w:lang w:eastAsia="ru-RU"/>
    </w:rPr>
  </w:style>
  <w:style w:type="table" w:styleId="aff6">
    <w:name w:val="Table Grid"/>
    <w:basedOn w:val="a2"/>
    <w:uiPriority w:val="59"/>
    <w:rsid w:val="00501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basedOn w:val="a1"/>
    <w:uiPriority w:val="22"/>
    <w:qFormat/>
    <w:rsid w:val="001F642C"/>
    <w:rPr>
      <w:b/>
      <w:bCs/>
    </w:rPr>
  </w:style>
  <w:style w:type="paragraph" w:customStyle="1" w:styleId="35">
    <w:name w:val="!3"/>
    <w:rsid w:val="003609FC"/>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st1">
    <w:name w:val="st1"/>
    <w:basedOn w:val="a1"/>
    <w:rsid w:val="00D6251D"/>
  </w:style>
  <w:style w:type="character" w:styleId="aff8">
    <w:name w:val="Hyperlink"/>
    <w:basedOn w:val="a1"/>
    <w:uiPriority w:val="99"/>
    <w:unhideWhenUsed/>
    <w:rsid w:val="001F55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70493">
      <w:bodyDiv w:val="1"/>
      <w:marLeft w:val="0"/>
      <w:marRight w:val="0"/>
      <w:marTop w:val="0"/>
      <w:marBottom w:val="0"/>
      <w:divBdr>
        <w:top w:val="none" w:sz="0" w:space="0" w:color="auto"/>
        <w:left w:val="none" w:sz="0" w:space="0" w:color="auto"/>
        <w:bottom w:val="none" w:sz="0" w:space="0" w:color="auto"/>
        <w:right w:val="none" w:sz="0" w:space="0" w:color="auto"/>
      </w:divBdr>
    </w:div>
    <w:div w:id="740519825">
      <w:bodyDiv w:val="1"/>
      <w:marLeft w:val="0"/>
      <w:marRight w:val="0"/>
      <w:marTop w:val="0"/>
      <w:marBottom w:val="0"/>
      <w:divBdr>
        <w:top w:val="none" w:sz="0" w:space="0" w:color="auto"/>
        <w:left w:val="none" w:sz="0" w:space="0" w:color="auto"/>
        <w:bottom w:val="none" w:sz="0" w:space="0" w:color="auto"/>
        <w:right w:val="none" w:sz="0" w:space="0" w:color="auto"/>
      </w:divBdr>
    </w:div>
    <w:div w:id="764812421">
      <w:bodyDiv w:val="1"/>
      <w:marLeft w:val="0"/>
      <w:marRight w:val="0"/>
      <w:marTop w:val="0"/>
      <w:marBottom w:val="0"/>
      <w:divBdr>
        <w:top w:val="none" w:sz="0" w:space="0" w:color="auto"/>
        <w:left w:val="none" w:sz="0" w:space="0" w:color="auto"/>
        <w:bottom w:val="none" w:sz="0" w:space="0" w:color="auto"/>
        <w:right w:val="none" w:sz="0" w:space="0" w:color="auto"/>
      </w:divBdr>
    </w:div>
    <w:div w:id="932595458">
      <w:bodyDiv w:val="1"/>
      <w:marLeft w:val="0"/>
      <w:marRight w:val="0"/>
      <w:marTop w:val="0"/>
      <w:marBottom w:val="0"/>
      <w:divBdr>
        <w:top w:val="none" w:sz="0" w:space="0" w:color="auto"/>
        <w:left w:val="none" w:sz="0" w:space="0" w:color="auto"/>
        <w:bottom w:val="none" w:sz="0" w:space="0" w:color="auto"/>
        <w:right w:val="none" w:sz="0" w:space="0" w:color="auto"/>
      </w:divBdr>
      <w:divsChild>
        <w:div w:id="1016463578">
          <w:marLeft w:val="0"/>
          <w:marRight w:val="0"/>
          <w:marTop w:val="0"/>
          <w:marBottom w:val="0"/>
          <w:divBdr>
            <w:top w:val="none" w:sz="0" w:space="0" w:color="auto"/>
            <w:left w:val="none" w:sz="0" w:space="0" w:color="auto"/>
            <w:bottom w:val="none" w:sz="0" w:space="0" w:color="auto"/>
            <w:right w:val="none" w:sz="0" w:space="0" w:color="auto"/>
          </w:divBdr>
          <w:divsChild>
            <w:div w:id="325210680">
              <w:marLeft w:val="0"/>
              <w:marRight w:val="0"/>
              <w:marTop w:val="0"/>
              <w:marBottom w:val="0"/>
              <w:divBdr>
                <w:top w:val="none" w:sz="0" w:space="0" w:color="auto"/>
                <w:left w:val="none" w:sz="0" w:space="0" w:color="auto"/>
                <w:bottom w:val="none" w:sz="0" w:space="0" w:color="auto"/>
                <w:right w:val="none" w:sz="0" w:space="0" w:color="auto"/>
              </w:divBdr>
              <w:divsChild>
                <w:div w:id="660548635">
                  <w:marLeft w:val="0"/>
                  <w:marRight w:val="0"/>
                  <w:marTop w:val="0"/>
                  <w:marBottom w:val="0"/>
                  <w:divBdr>
                    <w:top w:val="none" w:sz="0" w:space="0" w:color="auto"/>
                    <w:left w:val="none" w:sz="0" w:space="0" w:color="auto"/>
                    <w:bottom w:val="none" w:sz="0" w:space="0" w:color="auto"/>
                    <w:right w:val="none" w:sz="0" w:space="0" w:color="auto"/>
                  </w:divBdr>
                  <w:divsChild>
                    <w:div w:id="609166343">
                      <w:marLeft w:val="0"/>
                      <w:marRight w:val="0"/>
                      <w:marTop w:val="0"/>
                      <w:marBottom w:val="0"/>
                      <w:divBdr>
                        <w:top w:val="none" w:sz="0" w:space="0" w:color="auto"/>
                        <w:left w:val="none" w:sz="0" w:space="0" w:color="auto"/>
                        <w:bottom w:val="none" w:sz="0" w:space="0" w:color="auto"/>
                        <w:right w:val="none" w:sz="0" w:space="0" w:color="auto"/>
                      </w:divBdr>
                      <w:divsChild>
                        <w:div w:id="1413312200">
                          <w:marLeft w:val="0"/>
                          <w:marRight w:val="0"/>
                          <w:marTop w:val="0"/>
                          <w:marBottom w:val="0"/>
                          <w:divBdr>
                            <w:top w:val="none" w:sz="0" w:space="0" w:color="auto"/>
                            <w:left w:val="none" w:sz="0" w:space="0" w:color="auto"/>
                            <w:bottom w:val="none" w:sz="0" w:space="0" w:color="auto"/>
                            <w:right w:val="none" w:sz="0" w:space="0" w:color="auto"/>
                          </w:divBdr>
                          <w:divsChild>
                            <w:div w:id="1923028982">
                              <w:marLeft w:val="0"/>
                              <w:marRight w:val="0"/>
                              <w:marTop w:val="0"/>
                              <w:marBottom w:val="0"/>
                              <w:divBdr>
                                <w:top w:val="none" w:sz="0" w:space="0" w:color="auto"/>
                                <w:left w:val="none" w:sz="0" w:space="0" w:color="auto"/>
                                <w:bottom w:val="none" w:sz="0" w:space="0" w:color="auto"/>
                                <w:right w:val="none" w:sz="0" w:space="0" w:color="auto"/>
                              </w:divBdr>
                              <w:divsChild>
                                <w:div w:id="1682589250">
                                  <w:marLeft w:val="0"/>
                                  <w:marRight w:val="0"/>
                                  <w:marTop w:val="0"/>
                                  <w:marBottom w:val="0"/>
                                  <w:divBdr>
                                    <w:top w:val="none" w:sz="0" w:space="0" w:color="auto"/>
                                    <w:left w:val="none" w:sz="0" w:space="0" w:color="auto"/>
                                    <w:bottom w:val="none" w:sz="0" w:space="0" w:color="auto"/>
                                    <w:right w:val="none" w:sz="0" w:space="0" w:color="auto"/>
                                  </w:divBdr>
                                  <w:divsChild>
                                    <w:div w:id="664820351">
                                      <w:marLeft w:val="0"/>
                                      <w:marRight w:val="0"/>
                                      <w:marTop w:val="0"/>
                                      <w:marBottom w:val="0"/>
                                      <w:divBdr>
                                        <w:top w:val="none" w:sz="0" w:space="0" w:color="auto"/>
                                        <w:left w:val="none" w:sz="0" w:space="0" w:color="auto"/>
                                        <w:bottom w:val="none" w:sz="0" w:space="0" w:color="auto"/>
                                        <w:right w:val="none" w:sz="0" w:space="0" w:color="auto"/>
                                      </w:divBdr>
                                      <w:divsChild>
                                        <w:div w:id="1866559093">
                                          <w:marLeft w:val="0"/>
                                          <w:marRight w:val="0"/>
                                          <w:marTop w:val="0"/>
                                          <w:marBottom w:val="0"/>
                                          <w:divBdr>
                                            <w:top w:val="none" w:sz="0" w:space="0" w:color="auto"/>
                                            <w:left w:val="none" w:sz="0" w:space="0" w:color="auto"/>
                                            <w:bottom w:val="none" w:sz="0" w:space="0" w:color="auto"/>
                                            <w:right w:val="none" w:sz="0" w:space="0" w:color="auto"/>
                                          </w:divBdr>
                                          <w:divsChild>
                                            <w:div w:id="322124760">
                                              <w:marLeft w:val="0"/>
                                              <w:marRight w:val="0"/>
                                              <w:marTop w:val="0"/>
                                              <w:marBottom w:val="0"/>
                                              <w:divBdr>
                                                <w:top w:val="none" w:sz="0" w:space="0" w:color="auto"/>
                                                <w:left w:val="none" w:sz="0" w:space="0" w:color="auto"/>
                                                <w:bottom w:val="none" w:sz="0" w:space="0" w:color="auto"/>
                                                <w:right w:val="none" w:sz="0" w:space="0" w:color="auto"/>
                                              </w:divBdr>
                                              <w:divsChild>
                                                <w:div w:id="1127508960">
                                                  <w:marLeft w:val="0"/>
                                                  <w:marRight w:val="0"/>
                                                  <w:marTop w:val="0"/>
                                                  <w:marBottom w:val="0"/>
                                                  <w:divBdr>
                                                    <w:top w:val="none" w:sz="0" w:space="0" w:color="auto"/>
                                                    <w:left w:val="none" w:sz="0" w:space="0" w:color="auto"/>
                                                    <w:bottom w:val="none" w:sz="0" w:space="0" w:color="auto"/>
                                                    <w:right w:val="none" w:sz="0" w:space="0" w:color="auto"/>
                                                  </w:divBdr>
                                                  <w:divsChild>
                                                    <w:div w:id="1174035411">
                                                      <w:marLeft w:val="0"/>
                                                      <w:marRight w:val="0"/>
                                                      <w:marTop w:val="0"/>
                                                      <w:marBottom w:val="0"/>
                                                      <w:divBdr>
                                                        <w:top w:val="none" w:sz="0" w:space="0" w:color="auto"/>
                                                        <w:left w:val="none" w:sz="0" w:space="0" w:color="auto"/>
                                                        <w:bottom w:val="none" w:sz="0" w:space="0" w:color="auto"/>
                                                        <w:right w:val="none" w:sz="0" w:space="0" w:color="auto"/>
                                                      </w:divBdr>
                                                      <w:divsChild>
                                                        <w:div w:id="1998535115">
                                                          <w:marLeft w:val="0"/>
                                                          <w:marRight w:val="0"/>
                                                          <w:marTop w:val="0"/>
                                                          <w:marBottom w:val="0"/>
                                                          <w:divBdr>
                                                            <w:top w:val="none" w:sz="0" w:space="0" w:color="auto"/>
                                                            <w:left w:val="none" w:sz="0" w:space="0" w:color="auto"/>
                                                            <w:bottom w:val="none" w:sz="0" w:space="0" w:color="auto"/>
                                                            <w:right w:val="none" w:sz="0" w:space="0" w:color="auto"/>
                                                          </w:divBdr>
                                                          <w:divsChild>
                                                            <w:div w:id="332878079">
                                                              <w:marLeft w:val="0"/>
                                                              <w:marRight w:val="0"/>
                                                              <w:marTop w:val="0"/>
                                                              <w:marBottom w:val="0"/>
                                                              <w:divBdr>
                                                                <w:top w:val="none" w:sz="0" w:space="0" w:color="auto"/>
                                                                <w:left w:val="none" w:sz="0" w:space="0" w:color="auto"/>
                                                                <w:bottom w:val="none" w:sz="0" w:space="0" w:color="auto"/>
                                                                <w:right w:val="none" w:sz="0" w:space="0" w:color="auto"/>
                                                              </w:divBdr>
                                                              <w:divsChild>
                                                                <w:div w:id="258369260">
                                                                  <w:marLeft w:val="0"/>
                                                                  <w:marRight w:val="0"/>
                                                                  <w:marTop w:val="0"/>
                                                                  <w:marBottom w:val="0"/>
                                                                  <w:divBdr>
                                                                    <w:top w:val="none" w:sz="0" w:space="0" w:color="auto"/>
                                                                    <w:left w:val="none" w:sz="0" w:space="0" w:color="auto"/>
                                                                    <w:bottom w:val="none" w:sz="0" w:space="0" w:color="auto"/>
                                                                    <w:right w:val="none" w:sz="0" w:space="0" w:color="auto"/>
                                                                  </w:divBdr>
                                                                  <w:divsChild>
                                                                    <w:div w:id="1544251907">
                                                                      <w:marLeft w:val="0"/>
                                                                      <w:marRight w:val="0"/>
                                                                      <w:marTop w:val="0"/>
                                                                      <w:marBottom w:val="0"/>
                                                                      <w:divBdr>
                                                                        <w:top w:val="none" w:sz="0" w:space="0" w:color="auto"/>
                                                                        <w:left w:val="none" w:sz="0" w:space="0" w:color="auto"/>
                                                                        <w:bottom w:val="none" w:sz="0" w:space="0" w:color="auto"/>
                                                                        <w:right w:val="none" w:sz="0" w:space="0" w:color="auto"/>
                                                                      </w:divBdr>
                                                                      <w:divsChild>
                                                                        <w:div w:id="1472795990">
                                                                          <w:marLeft w:val="0"/>
                                                                          <w:marRight w:val="0"/>
                                                                          <w:marTop w:val="0"/>
                                                                          <w:marBottom w:val="0"/>
                                                                          <w:divBdr>
                                                                            <w:top w:val="none" w:sz="0" w:space="0" w:color="auto"/>
                                                                            <w:left w:val="none" w:sz="0" w:space="0" w:color="auto"/>
                                                                            <w:bottom w:val="none" w:sz="0" w:space="0" w:color="auto"/>
                                                                            <w:right w:val="none" w:sz="0" w:space="0" w:color="auto"/>
                                                                          </w:divBdr>
                                                                          <w:divsChild>
                                                                            <w:div w:id="1290434804">
                                                                              <w:marLeft w:val="0"/>
                                                                              <w:marRight w:val="0"/>
                                                                              <w:marTop w:val="0"/>
                                                                              <w:marBottom w:val="0"/>
                                                                              <w:divBdr>
                                                                                <w:top w:val="none" w:sz="0" w:space="0" w:color="auto"/>
                                                                                <w:left w:val="none" w:sz="0" w:space="0" w:color="auto"/>
                                                                                <w:bottom w:val="none" w:sz="0" w:space="0" w:color="auto"/>
                                                                                <w:right w:val="none" w:sz="0" w:space="0" w:color="auto"/>
                                                                              </w:divBdr>
                                                                              <w:divsChild>
                                                                                <w:div w:id="1480659097">
                                                                                  <w:marLeft w:val="0"/>
                                                                                  <w:marRight w:val="0"/>
                                                                                  <w:marTop w:val="0"/>
                                                                                  <w:marBottom w:val="0"/>
                                                                                  <w:divBdr>
                                                                                    <w:top w:val="none" w:sz="0" w:space="0" w:color="auto"/>
                                                                                    <w:left w:val="none" w:sz="0" w:space="0" w:color="auto"/>
                                                                                    <w:bottom w:val="none" w:sz="0" w:space="0" w:color="auto"/>
                                                                                    <w:right w:val="none" w:sz="0" w:space="0" w:color="auto"/>
                                                                                  </w:divBdr>
                                                                                  <w:divsChild>
                                                                                    <w:div w:id="602425141">
                                                                                      <w:marLeft w:val="0"/>
                                                                                      <w:marRight w:val="0"/>
                                                                                      <w:marTop w:val="0"/>
                                                                                      <w:marBottom w:val="0"/>
                                                                                      <w:divBdr>
                                                                                        <w:top w:val="none" w:sz="0" w:space="0" w:color="auto"/>
                                                                                        <w:left w:val="none" w:sz="0" w:space="0" w:color="auto"/>
                                                                                        <w:bottom w:val="none" w:sz="0" w:space="0" w:color="auto"/>
                                                                                        <w:right w:val="none" w:sz="0" w:space="0" w:color="auto"/>
                                                                                      </w:divBdr>
                                                                                      <w:divsChild>
                                                                                        <w:div w:id="873883032">
                                                                                          <w:marLeft w:val="0"/>
                                                                                          <w:marRight w:val="0"/>
                                                                                          <w:marTop w:val="0"/>
                                                                                          <w:marBottom w:val="0"/>
                                                                                          <w:divBdr>
                                                                                            <w:top w:val="none" w:sz="0" w:space="0" w:color="auto"/>
                                                                                            <w:left w:val="none" w:sz="0" w:space="0" w:color="auto"/>
                                                                                            <w:bottom w:val="none" w:sz="0" w:space="0" w:color="auto"/>
                                                                                            <w:right w:val="none" w:sz="0" w:space="0" w:color="auto"/>
                                                                                          </w:divBdr>
                                                                                          <w:divsChild>
                                                                                            <w:div w:id="559632437">
                                                                                              <w:marLeft w:val="0"/>
                                                                                              <w:marRight w:val="0"/>
                                                                                              <w:marTop w:val="0"/>
                                                                                              <w:marBottom w:val="0"/>
                                                                                              <w:divBdr>
                                                                                                <w:top w:val="none" w:sz="0" w:space="0" w:color="auto"/>
                                                                                                <w:left w:val="none" w:sz="0" w:space="0" w:color="auto"/>
                                                                                                <w:bottom w:val="none" w:sz="0" w:space="0" w:color="auto"/>
                                                                                                <w:right w:val="none" w:sz="0" w:space="0" w:color="auto"/>
                                                                                              </w:divBdr>
                                                                                              <w:divsChild>
                                                                                                <w:div w:id="793524919">
                                                                                                  <w:marLeft w:val="0"/>
                                                                                                  <w:marRight w:val="0"/>
                                                                                                  <w:marTop w:val="0"/>
                                                                                                  <w:marBottom w:val="0"/>
                                                                                                  <w:divBdr>
                                                                                                    <w:top w:val="none" w:sz="0" w:space="0" w:color="auto"/>
                                                                                                    <w:left w:val="none" w:sz="0" w:space="0" w:color="auto"/>
                                                                                                    <w:bottom w:val="none" w:sz="0" w:space="0" w:color="auto"/>
                                                                                                    <w:right w:val="none" w:sz="0" w:space="0" w:color="auto"/>
                                                                                                  </w:divBdr>
                                                                                                  <w:divsChild>
                                                                                                    <w:div w:id="108748284">
                                                                                                      <w:marLeft w:val="0"/>
                                                                                                      <w:marRight w:val="0"/>
                                                                                                      <w:marTop w:val="0"/>
                                                                                                      <w:marBottom w:val="0"/>
                                                                                                      <w:divBdr>
                                                                                                        <w:top w:val="none" w:sz="0" w:space="0" w:color="auto"/>
                                                                                                        <w:left w:val="none" w:sz="0" w:space="0" w:color="auto"/>
                                                                                                        <w:bottom w:val="none" w:sz="0" w:space="0" w:color="auto"/>
                                                                                                        <w:right w:val="none" w:sz="0" w:space="0" w:color="auto"/>
                                                                                                      </w:divBdr>
                                                                                                      <w:divsChild>
                                                                                                        <w:div w:id="824710219">
                                                                                                          <w:marLeft w:val="0"/>
                                                                                                          <w:marRight w:val="0"/>
                                                                                                          <w:marTop w:val="0"/>
                                                                                                          <w:marBottom w:val="0"/>
                                                                                                          <w:divBdr>
                                                                                                            <w:top w:val="none" w:sz="0" w:space="0" w:color="auto"/>
                                                                                                            <w:left w:val="none" w:sz="0" w:space="0" w:color="auto"/>
                                                                                                            <w:bottom w:val="none" w:sz="0" w:space="0" w:color="auto"/>
                                                                                                            <w:right w:val="none" w:sz="0" w:space="0" w:color="auto"/>
                                                                                                          </w:divBdr>
                                                                                                          <w:divsChild>
                                                                                                            <w:div w:id="1305308085">
                                                                                                              <w:marLeft w:val="0"/>
                                                                                                              <w:marRight w:val="0"/>
                                                                                                              <w:marTop w:val="0"/>
                                                                                                              <w:marBottom w:val="0"/>
                                                                                                              <w:divBdr>
                                                                                                                <w:top w:val="none" w:sz="0" w:space="0" w:color="auto"/>
                                                                                                                <w:left w:val="none" w:sz="0" w:space="0" w:color="auto"/>
                                                                                                                <w:bottom w:val="none" w:sz="0" w:space="0" w:color="auto"/>
                                                                                                                <w:right w:val="none" w:sz="0" w:space="0" w:color="auto"/>
                                                                                                              </w:divBdr>
                                                                                                              <w:divsChild>
                                                                                                                <w:div w:id="174271346">
                                                                                                                  <w:marLeft w:val="0"/>
                                                                                                                  <w:marRight w:val="0"/>
                                                                                                                  <w:marTop w:val="0"/>
                                                                                                                  <w:marBottom w:val="0"/>
                                                                                                                  <w:divBdr>
                                                                                                                    <w:top w:val="none" w:sz="0" w:space="0" w:color="auto"/>
                                                                                                                    <w:left w:val="none" w:sz="0" w:space="0" w:color="auto"/>
                                                                                                                    <w:bottom w:val="none" w:sz="0" w:space="0" w:color="auto"/>
                                                                                                                    <w:right w:val="none" w:sz="0" w:space="0" w:color="auto"/>
                                                                                                                  </w:divBdr>
                                                                                                                  <w:divsChild>
                                                                                                                    <w:div w:id="592128337">
                                                                                                                      <w:marLeft w:val="0"/>
                                                                                                                      <w:marRight w:val="0"/>
                                                                                                                      <w:marTop w:val="0"/>
                                                                                                                      <w:marBottom w:val="0"/>
                                                                                                                      <w:divBdr>
                                                                                                                        <w:top w:val="none" w:sz="0" w:space="0" w:color="auto"/>
                                                                                                                        <w:left w:val="none" w:sz="0" w:space="0" w:color="auto"/>
                                                                                                                        <w:bottom w:val="none" w:sz="0" w:space="0" w:color="auto"/>
                                                                                                                        <w:right w:val="none" w:sz="0" w:space="0" w:color="auto"/>
                                                                                                                      </w:divBdr>
                                                                                                                      <w:divsChild>
                                                                                                                        <w:div w:id="1444494848">
                                                                                                                          <w:marLeft w:val="0"/>
                                                                                                                          <w:marRight w:val="0"/>
                                                                                                                          <w:marTop w:val="0"/>
                                                                                                                          <w:marBottom w:val="0"/>
                                                                                                                          <w:divBdr>
                                                                                                                            <w:top w:val="none" w:sz="0" w:space="0" w:color="auto"/>
                                                                                                                            <w:left w:val="none" w:sz="0" w:space="0" w:color="auto"/>
                                                                                                                            <w:bottom w:val="none" w:sz="0" w:space="0" w:color="auto"/>
                                                                                                                            <w:right w:val="none" w:sz="0" w:space="0" w:color="auto"/>
                                                                                                                          </w:divBdr>
                                                                                                                          <w:divsChild>
                                                                                                                            <w:div w:id="121307725">
                                                                                                                              <w:marLeft w:val="0"/>
                                                                                                                              <w:marRight w:val="0"/>
                                                                                                                              <w:marTop w:val="0"/>
                                                                                                                              <w:marBottom w:val="0"/>
                                                                                                                              <w:divBdr>
                                                                                                                                <w:top w:val="none" w:sz="0" w:space="0" w:color="auto"/>
                                                                                                                                <w:left w:val="none" w:sz="0" w:space="0" w:color="auto"/>
                                                                                                                                <w:bottom w:val="none" w:sz="0" w:space="0" w:color="auto"/>
                                                                                                                                <w:right w:val="none" w:sz="0" w:space="0" w:color="auto"/>
                                                                                                                              </w:divBdr>
                                                                                                                              <w:divsChild>
                                                                                                                                <w:div w:id="156278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0130471">
      <w:bodyDiv w:val="1"/>
      <w:marLeft w:val="0"/>
      <w:marRight w:val="0"/>
      <w:marTop w:val="0"/>
      <w:marBottom w:val="0"/>
      <w:divBdr>
        <w:top w:val="none" w:sz="0" w:space="0" w:color="auto"/>
        <w:left w:val="none" w:sz="0" w:space="0" w:color="auto"/>
        <w:bottom w:val="none" w:sz="0" w:space="0" w:color="auto"/>
        <w:right w:val="none" w:sz="0" w:space="0" w:color="auto"/>
      </w:divBdr>
      <w:divsChild>
        <w:div w:id="1142234409">
          <w:marLeft w:val="0"/>
          <w:marRight w:val="0"/>
          <w:marTop w:val="0"/>
          <w:marBottom w:val="0"/>
          <w:divBdr>
            <w:top w:val="none" w:sz="0" w:space="0" w:color="auto"/>
            <w:left w:val="none" w:sz="0" w:space="0" w:color="auto"/>
            <w:bottom w:val="none" w:sz="0" w:space="0" w:color="auto"/>
            <w:right w:val="none" w:sz="0" w:space="0" w:color="auto"/>
          </w:divBdr>
          <w:divsChild>
            <w:div w:id="113713536">
              <w:marLeft w:val="0"/>
              <w:marRight w:val="0"/>
              <w:marTop w:val="0"/>
              <w:marBottom w:val="0"/>
              <w:divBdr>
                <w:top w:val="none" w:sz="0" w:space="0" w:color="auto"/>
                <w:left w:val="none" w:sz="0" w:space="0" w:color="auto"/>
                <w:bottom w:val="none" w:sz="0" w:space="0" w:color="auto"/>
                <w:right w:val="none" w:sz="0" w:space="0" w:color="auto"/>
              </w:divBdr>
              <w:divsChild>
                <w:div w:id="954367055">
                  <w:marLeft w:val="0"/>
                  <w:marRight w:val="0"/>
                  <w:marTop w:val="0"/>
                  <w:marBottom w:val="0"/>
                  <w:divBdr>
                    <w:top w:val="none" w:sz="0" w:space="0" w:color="auto"/>
                    <w:left w:val="none" w:sz="0" w:space="0" w:color="auto"/>
                    <w:bottom w:val="none" w:sz="0" w:space="0" w:color="auto"/>
                    <w:right w:val="none" w:sz="0" w:space="0" w:color="auto"/>
                  </w:divBdr>
                  <w:divsChild>
                    <w:div w:id="123932124">
                      <w:marLeft w:val="0"/>
                      <w:marRight w:val="0"/>
                      <w:marTop w:val="0"/>
                      <w:marBottom w:val="0"/>
                      <w:divBdr>
                        <w:top w:val="none" w:sz="0" w:space="0" w:color="auto"/>
                        <w:left w:val="none" w:sz="0" w:space="0" w:color="auto"/>
                        <w:bottom w:val="none" w:sz="0" w:space="0" w:color="auto"/>
                        <w:right w:val="none" w:sz="0" w:space="0" w:color="auto"/>
                      </w:divBdr>
                      <w:divsChild>
                        <w:div w:id="682824879">
                          <w:marLeft w:val="0"/>
                          <w:marRight w:val="0"/>
                          <w:marTop w:val="0"/>
                          <w:marBottom w:val="0"/>
                          <w:divBdr>
                            <w:top w:val="none" w:sz="0" w:space="0" w:color="auto"/>
                            <w:left w:val="none" w:sz="0" w:space="0" w:color="auto"/>
                            <w:bottom w:val="none" w:sz="0" w:space="0" w:color="auto"/>
                            <w:right w:val="none" w:sz="0" w:space="0" w:color="auto"/>
                          </w:divBdr>
                          <w:divsChild>
                            <w:div w:id="751387700">
                              <w:marLeft w:val="0"/>
                              <w:marRight w:val="0"/>
                              <w:marTop w:val="0"/>
                              <w:marBottom w:val="0"/>
                              <w:divBdr>
                                <w:top w:val="none" w:sz="0" w:space="0" w:color="auto"/>
                                <w:left w:val="none" w:sz="0" w:space="0" w:color="auto"/>
                                <w:bottom w:val="none" w:sz="0" w:space="0" w:color="auto"/>
                                <w:right w:val="none" w:sz="0" w:space="0" w:color="auto"/>
                              </w:divBdr>
                              <w:divsChild>
                                <w:div w:id="331488292">
                                  <w:marLeft w:val="0"/>
                                  <w:marRight w:val="0"/>
                                  <w:marTop w:val="0"/>
                                  <w:marBottom w:val="0"/>
                                  <w:divBdr>
                                    <w:top w:val="none" w:sz="0" w:space="0" w:color="auto"/>
                                    <w:left w:val="none" w:sz="0" w:space="0" w:color="auto"/>
                                    <w:bottom w:val="none" w:sz="0" w:space="0" w:color="auto"/>
                                    <w:right w:val="none" w:sz="0" w:space="0" w:color="auto"/>
                                  </w:divBdr>
                                  <w:divsChild>
                                    <w:div w:id="1505436168">
                                      <w:marLeft w:val="0"/>
                                      <w:marRight w:val="0"/>
                                      <w:marTop w:val="0"/>
                                      <w:marBottom w:val="0"/>
                                      <w:divBdr>
                                        <w:top w:val="none" w:sz="0" w:space="0" w:color="auto"/>
                                        <w:left w:val="none" w:sz="0" w:space="0" w:color="auto"/>
                                        <w:bottom w:val="none" w:sz="0" w:space="0" w:color="auto"/>
                                        <w:right w:val="none" w:sz="0" w:space="0" w:color="auto"/>
                                      </w:divBdr>
                                      <w:divsChild>
                                        <w:div w:id="1195845944">
                                          <w:marLeft w:val="0"/>
                                          <w:marRight w:val="0"/>
                                          <w:marTop w:val="0"/>
                                          <w:marBottom w:val="0"/>
                                          <w:divBdr>
                                            <w:top w:val="none" w:sz="0" w:space="0" w:color="auto"/>
                                            <w:left w:val="none" w:sz="0" w:space="0" w:color="auto"/>
                                            <w:bottom w:val="none" w:sz="0" w:space="0" w:color="auto"/>
                                            <w:right w:val="none" w:sz="0" w:space="0" w:color="auto"/>
                                          </w:divBdr>
                                          <w:divsChild>
                                            <w:div w:id="574706345">
                                              <w:marLeft w:val="0"/>
                                              <w:marRight w:val="0"/>
                                              <w:marTop w:val="0"/>
                                              <w:marBottom w:val="0"/>
                                              <w:divBdr>
                                                <w:top w:val="none" w:sz="0" w:space="0" w:color="auto"/>
                                                <w:left w:val="none" w:sz="0" w:space="0" w:color="auto"/>
                                                <w:bottom w:val="none" w:sz="0" w:space="0" w:color="auto"/>
                                                <w:right w:val="none" w:sz="0" w:space="0" w:color="auto"/>
                                              </w:divBdr>
                                              <w:divsChild>
                                                <w:div w:id="1390298174">
                                                  <w:marLeft w:val="0"/>
                                                  <w:marRight w:val="0"/>
                                                  <w:marTop w:val="0"/>
                                                  <w:marBottom w:val="0"/>
                                                  <w:divBdr>
                                                    <w:top w:val="none" w:sz="0" w:space="0" w:color="auto"/>
                                                    <w:left w:val="none" w:sz="0" w:space="0" w:color="auto"/>
                                                    <w:bottom w:val="none" w:sz="0" w:space="0" w:color="auto"/>
                                                    <w:right w:val="none" w:sz="0" w:space="0" w:color="auto"/>
                                                  </w:divBdr>
                                                  <w:divsChild>
                                                    <w:div w:id="150566909">
                                                      <w:marLeft w:val="0"/>
                                                      <w:marRight w:val="0"/>
                                                      <w:marTop w:val="0"/>
                                                      <w:marBottom w:val="0"/>
                                                      <w:divBdr>
                                                        <w:top w:val="none" w:sz="0" w:space="0" w:color="auto"/>
                                                        <w:left w:val="none" w:sz="0" w:space="0" w:color="auto"/>
                                                        <w:bottom w:val="none" w:sz="0" w:space="0" w:color="auto"/>
                                                        <w:right w:val="none" w:sz="0" w:space="0" w:color="auto"/>
                                                      </w:divBdr>
                                                      <w:divsChild>
                                                        <w:div w:id="1235778402">
                                                          <w:marLeft w:val="0"/>
                                                          <w:marRight w:val="0"/>
                                                          <w:marTop w:val="0"/>
                                                          <w:marBottom w:val="0"/>
                                                          <w:divBdr>
                                                            <w:top w:val="none" w:sz="0" w:space="0" w:color="auto"/>
                                                            <w:left w:val="none" w:sz="0" w:space="0" w:color="auto"/>
                                                            <w:bottom w:val="none" w:sz="0" w:space="0" w:color="auto"/>
                                                            <w:right w:val="none" w:sz="0" w:space="0" w:color="auto"/>
                                                          </w:divBdr>
                                                          <w:divsChild>
                                                            <w:div w:id="1758818404">
                                                              <w:marLeft w:val="0"/>
                                                              <w:marRight w:val="0"/>
                                                              <w:marTop w:val="0"/>
                                                              <w:marBottom w:val="0"/>
                                                              <w:divBdr>
                                                                <w:top w:val="none" w:sz="0" w:space="0" w:color="auto"/>
                                                                <w:left w:val="none" w:sz="0" w:space="0" w:color="auto"/>
                                                                <w:bottom w:val="none" w:sz="0" w:space="0" w:color="auto"/>
                                                                <w:right w:val="none" w:sz="0" w:space="0" w:color="auto"/>
                                                              </w:divBdr>
                                                              <w:divsChild>
                                                                <w:div w:id="1025398589">
                                                                  <w:marLeft w:val="0"/>
                                                                  <w:marRight w:val="0"/>
                                                                  <w:marTop w:val="0"/>
                                                                  <w:marBottom w:val="0"/>
                                                                  <w:divBdr>
                                                                    <w:top w:val="none" w:sz="0" w:space="0" w:color="auto"/>
                                                                    <w:left w:val="none" w:sz="0" w:space="0" w:color="auto"/>
                                                                    <w:bottom w:val="none" w:sz="0" w:space="0" w:color="auto"/>
                                                                    <w:right w:val="none" w:sz="0" w:space="0" w:color="auto"/>
                                                                  </w:divBdr>
                                                                  <w:divsChild>
                                                                    <w:div w:id="555746646">
                                                                      <w:marLeft w:val="0"/>
                                                                      <w:marRight w:val="0"/>
                                                                      <w:marTop w:val="0"/>
                                                                      <w:marBottom w:val="0"/>
                                                                      <w:divBdr>
                                                                        <w:top w:val="none" w:sz="0" w:space="0" w:color="auto"/>
                                                                        <w:left w:val="none" w:sz="0" w:space="0" w:color="auto"/>
                                                                        <w:bottom w:val="none" w:sz="0" w:space="0" w:color="auto"/>
                                                                        <w:right w:val="none" w:sz="0" w:space="0" w:color="auto"/>
                                                                      </w:divBdr>
                                                                      <w:divsChild>
                                                                        <w:div w:id="1280450198">
                                                                          <w:marLeft w:val="0"/>
                                                                          <w:marRight w:val="0"/>
                                                                          <w:marTop w:val="0"/>
                                                                          <w:marBottom w:val="0"/>
                                                                          <w:divBdr>
                                                                            <w:top w:val="none" w:sz="0" w:space="0" w:color="auto"/>
                                                                            <w:left w:val="none" w:sz="0" w:space="0" w:color="auto"/>
                                                                            <w:bottom w:val="none" w:sz="0" w:space="0" w:color="auto"/>
                                                                            <w:right w:val="none" w:sz="0" w:space="0" w:color="auto"/>
                                                                          </w:divBdr>
                                                                          <w:divsChild>
                                                                            <w:div w:id="198973413">
                                                                              <w:marLeft w:val="0"/>
                                                                              <w:marRight w:val="0"/>
                                                                              <w:marTop w:val="0"/>
                                                                              <w:marBottom w:val="0"/>
                                                                              <w:divBdr>
                                                                                <w:top w:val="none" w:sz="0" w:space="0" w:color="auto"/>
                                                                                <w:left w:val="none" w:sz="0" w:space="0" w:color="auto"/>
                                                                                <w:bottom w:val="none" w:sz="0" w:space="0" w:color="auto"/>
                                                                                <w:right w:val="none" w:sz="0" w:space="0" w:color="auto"/>
                                                                              </w:divBdr>
                                                                              <w:divsChild>
                                                                                <w:div w:id="987319161">
                                                                                  <w:marLeft w:val="0"/>
                                                                                  <w:marRight w:val="0"/>
                                                                                  <w:marTop w:val="0"/>
                                                                                  <w:marBottom w:val="0"/>
                                                                                  <w:divBdr>
                                                                                    <w:top w:val="none" w:sz="0" w:space="0" w:color="auto"/>
                                                                                    <w:left w:val="none" w:sz="0" w:space="0" w:color="auto"/>
                                                                                    <w:bottom w:val="none" w:sz="0" w:space="0" w:color="auto"/>
                                                                                    <w:right w:val="none" w:sz="0" w:space="0" w:color="auto"/>
                                                                                  </w:divBdr>
                                                                                  <w:divsChild>
                                                                                    <w:div w:id="1328165806">
                                                                                      <w:marLeft w:val="0"/>
                                                                                      <w:marRight w:val="0"/>
                                                                                      <w:marTop w:val="0"/>
                                                                                      <w:marBottom w:val="0"/>
                                                                                      <w:divBdr>
                                                                                        <w:top w:val="none" w:sz="0" w:space="0" w:color="auto"/>
                                                                                        <w:left w:val="none" w:sz="0" w:space="0" w:color="auto"/>
                                                                                        <w:bottom w:val="none" w:sz="0" w:space="0" w:color="auto"/>
                                                                                        <w:right w:val="none" w:sz="0" w:space="0" w:color="auto"/>
                                                                                      </w:divBdr>
                                                                                      <w:divsChild>
                                                                                        <w:div w:id="37900609">
                                                                                          <w:marLeft w:val="0"/>
                                                                                          <w:marRight w:val="0"/>
                                                                                          <w:marTop w:val="0"/>
                                                                                          <w:marBottom w:val="0"/>
                                                                                          <w:divBdr>
                                                                                            <w:top w:val="none" w:sz="0" w:space="0" w:color="auto"/>
                                                                                            <w:left w:val="none" w:sz="0" w:space="0" w:color="auto"/>
                                                                                            <w:bottom w:val="none" w:sz="0" w:space="0" w:color="auto"/>
                                                                                            <w:right w:val="none" w:sz="0" w:space="0" w:color="auto"/>
                                                                                          </w:divBdr>
                                                                                          <w:divsChild>
                                                                                            <w:div w:id="1226988951">
                                                                                              <w:marLeft w:val="0"/>
                                                                                              <w:marRight w:val="0"/>
                                                                                              <w:marTop w:val="0"/>
                                                                                              <w:marBottom w:val="0"/>
                                                                                              <w:divBdr>
                                                                                                <w:top w:val="none" w:sz="0" w:space="0" w:color="auto"/>
                                                                                                <w:left w:val="none" w:sz="0" w:space="0" w:color="auto"/>
                                                                                                <w:bottom w:val="none" w:sz="0" w:space="0" w:color="auto"/>
                                                                                                <w:right w:val="none" w:sz="0" w:space="0" w:color="auto"/>
                                                                                              </w:divBdr>
                                                                                              <w:divsChild>
                                                                                                <w:div w:id="1510825719">
                                                                                                  <w:marLeft w:val="0"/>
                                                                                                  <w:marRight w:val="0"/>
                                                                                                  <w:marTop w:val="0"/>
                                                                                                  <w:marBottom w:val="0"/>
                                                                                                  <w:divBdr>
                                                                                                    <w:top w:val="none" w:sz="0" w:space="0" w:color="auto"/>
                                                                                                    <w:left w:val="none" w:sz="0" w:space="0" w:color="auto"/>
                                                                                                    <w:bottom w:val="none" w:sz="0" w:space="0" w:color="auto"/>
                                                                                                    <w:right w:val="none" w:sz="0" w:space="0" w:color="auto"/>
                                                                                                  </w:divBdr>
                                                                                                  <w:divsChild>
                                                                                                    <w:div w:id="2024820213">
                                                                                                      <w:marLeft w:val="0"/>
                                                                                                      <w:marRight w:val="0"/>
                                                                                                      <w:marTop w:val="0"/>
                                                                                                      <w:marBottom w:val="0"/>
                                                                                                      <w:divBdr>
                                                                                                        <w:top w:val="none" w:sz="0" w:space="0" w:color="auto"/>
                                                                                                        <w:left w:val="none" w:sz="0" w:space="0" w:color="auto"/>
                                                                                                        <w:bottom w:val="none" w:sz="0" w:space="0" w:color="auto"/>
                                                                                                        <w:right w:val="none" w:sz="0" w:space="0" w:color="auto"/>
                                                                                                      </w:divBdr>
                                                                                                      <w:divsChild>
                                                                                                        <w:div w:id="776490823">
                                                                                                          <w:marLeft w:val="0"/>
                                                                                                          <w:marRight w:val="0"/>
                                                                                                          <w:marTop w:val="0"/>
                                                                                                          <w:marBottom w:val="0"/>
                                                                                                          <w:divBdr>
                                                                                                            <w:top w:val="none" w:sz="0" w:space="0" w:color="auto"/>
                                                                                                            <w:left w:val="none" w:sz="0" w:space="0" w:color="auto"/>
                                                                                                            <w:bottom w:val="none" w:sz="0" w:space="0" w:color="auto"/>
                                                                                                            <w:right w:val="none" w:sz="0" w:space="0" w:color="auto"/>
                                                                                                          </w:divBdr>
                                                                                                          <w:divsChild>
                                                                                                            <w:div w:id="2035184189">
                                                                                                              <w:marLeft w:val="0"/>
                                                                                                              <w:marRight w:val="0"/>
                                                                                                              <w:marTop w:val="0"/>
                                                                                                              <w:marBottom w:val="0"/>
                                                                                                              <w:divBdr>
                                                                                                                <w:top w:val="none" w:sz="0" w:space="0" w:color="auto"/>
                                                                                                                <w:left w:val="none" w:sz="0" w:space="0" w:color="auto"/>
                                                                                                                <w:bottom w:val="none" w:sz="0" w:space="0" w:color="auto"/>
                                                                                                                <w:right w:val="none" w:sz="0" w:space="0" w:color="auto"/>
                                                                                                              </w:divBdr>
                                                                                                              <w:divsChild>
                                                                                                                <w:div w:id="529337078">
                                                                                                                  <w:marLeft w:val="0"/>
                                                                                                                  <w:marRight w:val="0"/>
                                                                                                                  <w:marTop w:val="0"/>
                                                                                                                  <w:marBottom w:val="0"/>
                                                                                                                  <w:divBdr>
                                                                                                                    <w:top w:val="none" w:sz="0" w:space="0" w:color="auto"/>
                                                                                                                    <w:left w:val="none" w:sz="0" w:space="0" w:color="auto"/>
                                                                                                                    <w:bottom w:val="none" w:sz="0" w:space="0" w:color="auto"/>
                                                                                                                    <w:right w:val="none" w:sz="0" w:space="0" w:color="auto"/>
                                                                                                                  </w:divBdr>
                                                                                                                  <w:divsChild>
                                                                                                                    <w:div w:id="821779056">
                                                                                                                      <w:marLeft w:val="0"/>
                                                                                                                      <w:marRight w:val="0"/>
                                                                                                                      <w:marTop w:val="0"/>
                                                                                                                      <w:marBottom w:val="0"/>
                                                                                                                      <w:divBdr>
                                                                                                                        <w:top w:val="none" w:sz="0" w:space="0" w:color="auto"/>
                                                                                                                        <w:left w:val="none" w:sz="0" w:space="0" w:color="auto"/>
                                                                                                                        <w:bottom w:val="none" w:sz="0" w:space="0" w:color="auto"/>
                                                                                                                        <w:right w:val="none" w:sz="0" w:space="0" w:color="auto"/>
                                                                                                                      </w:divBdr>
                                                                                                                      <w:divsChild>
                                                                                                                        <w:div w:id="1239097140">
                                                                                                                          <w:marLeft w:val="0"/>
                                                                                                                          <w:marRight w:val="0"/>
                                                                                                                          <w:marTop w:val="0"/>
                                                                                                                          <w:marBottom w:val="0"/>
                                                                                                                          <w:divBdr>
                                                                                                                            <w:top w:val="none" w:sz="0" w:space="0" w:color="auto"/>
                                                                                                                            <w:left w:val="none" w:sz="0" w:space="0" w:color="auto"/>
                                                                                                                            <w:bottom w:val="none" w:sz="0" w:space="0" w:color="auto"/>
                                                                                                                            <w:right w:val="none" w:sz="0" w:space="0" w:color="auto"/>
                                                                                                                          </w:divBdr>
                                                                                                                          <w:divsChild>
                                                                                                                            <w:div w:id="1833522210">
                                                                                                                              <w:marLeft w:val="0"/>
                                                                                                                              <w:marRight w:val="0"/>
                                                                                                                              <w:marTop w:val="0"/>
                                                                                                                              <w:marBottom w:val="0"/>
                                                                                                                              <w:divBdr>
                                                                                                                                <w:top w:val="none" w:sz="0" w:space="0" w:color="auto"/>
                                                                                                                                <w:left w:val="none" w:sz="0" w:space="0" w:color="auto"/>
                                                                                                                                <w:bottom w:val="none" w:sz="0" w:space="0" w:color="auto"/>
                                                                                                                                <w:right w:val="none" w:sz="0" w:space="0" w:color="auto"/>
                                                                                                                              </w:divBdr>
                                                                                                                              <w:divsChild>
                                                                                                                                <w:div w:id="2453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1915984">
      <w:bodyDiv w:val="1"/>
      <w:marLeft w:val="0"/>
      <w:marRight w:val="0"/>
      <w:marTop w:val="0"/>
      <w:marBottom w:val="0"/>
      <w:divBdr>
        <w:top w:val="none" w:sz="0" w:space="0" w:color="auto"/>
        <w:left w:val="none" w:sz="0" w:space="0" w:color="auto"/>
        <w:bottom w:val="none" w:sz="0" w:space="0" w:color="auto"/>
        <w:right w:val="none" w:sz="0" w:space="0" w:color="auto"/>
      </w:divBdr>
    </w:div>
    <w:div w:id="1450466297">
      <w:bodyDiv w:val="1"/>
      <w:marLeft w:val="0"/>
      <w:marRight w:val="0"/>
      <w:marTop w:val="0"/>
      <w:marBottom w:val="0"/>
      <w:divBdr>
        <w:top w:val="none" w:sz="0" w:space="0" w:color="auto"/>
        <w:left w:val="none" w:sz="0" w:space="0" w:color="auto"/>
        <w:bottom w:val="none" w:sz="0" w:space="0" w:color="auto"/>
        <w:right w:val="none" w:sz="0" w:space="0" w:color="auto"/>
      </w:divBdr>
    </w:div>
    <w:div w:id="1776633969">
      <w:bodyDiv w:val="1"/>
      <w:marLeft w:val="0"/>
      <w:marRight w:val="0"/>
      <w:marTop w:val="0"/>
      <w:marBottom w:val="0"/>
      <w:divBdr>
        <w:top w:val="none" w:sz="0" w:space="0" w:color="auto"/>
        <w:left w:val="none" w:sz="0" w:space="0" w:color="auto"/>
        <w:bottom w:val="none" w:sz="0" w:space="0" w:color="auto"/>
        <w:right w:val="none" w:sz="0" w:space="0" w:color="auto"/>
      </w:divBdr>
    </w:div>
    <w:div w:id="1967924110">
      <w:bodyDiv w:val="1"/>
      <w:marLeft w:val="0"/>
      <w:marRight w:val="0"/>
      <w:marTop w:val="0"/>
      <w:marBottom w:val="0"/>
      <w:divBdr>
        <w:top w:val="none" w:sz="0" w:space="0" w:color="auto"/>
        <w:left w:val="none" w:sz="0" w:space="0" w:color="auto"/>
        <w:bottom w:val="none" w:sz="0" w:space="0" w:color="auto"/>
        <w:right w:val="none" w:sz="0" w:space="0" w:color="auto"/>
      </w:divBdr>
    </w:div>
    <w:div w:id="208471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F7C23C8878A75DCCB87BEAC3C8B9DAC3098503B48F254B07679C0281A440D8CEB9CF94B7BBAFD104aFz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23177-981D-4BF4-80A9-60114FEFF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11608</Words>
  <Characters>66172</Characters>
  <Application>Microsoft Office Word</Application>
  <DocSecurity>0</DocSecurity>
  <Lines>551</Lines>
  <Paragraphs>155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Sogaz Ins. Co.</Company>
  <LinksUpToDate>false</LinksUpToDate>
  <CharactersWithSpaces>77625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Родионова Татьяна Владимировна</dc:creator>
  <cp:lastModifiedBy>Корнякова Екатерина Владимировна</cp:lastModifiedBy>
  <cp:revision>5</cp:revision>
  <cp:lastPrinted>2014-09-29T13:32:00Z</cp:lastPrinted>
  <dcterms:created xsi:type="dcterms:W3CDTF">2014-10-23T06:40:00Z</dcterms:created>
  <dcterms:modified xsi:type="dcterms:W3CDTF">2014-11-11T11:16:00Z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