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F762FE" w:rsidP="003D6749">
      <w:pPr>
        <w:pStyle w:val="21"/>
        <w:ind w:left="5103"/>
        <w:jc w:val="both"/>
        <w:rPr>
          <w:caps/>
          <w:sz w:val="26"/>
          <w:szCs w:val="26"/>
        </w:rPr>
      </w:pPr>
      <w:r w:rsidRPr="00F762F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871540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E6052F">
                    <w:rPr>
                      <w:sz w:val="26"/>
                      <w:szCs w:val="26"/>
                    </w:rPr>
                    <w:t>_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 xml:space="preserve">_»   </w:t>
                  </w:r>
                  <w:r w:rsidR="005E3DAA">
                    <w:rPr>
                      <w:sz w:val="26"/>
                      <w:szCs w:val="26"/>
                      <w:u w:val="single"/>
                    </w:rPr>
                    <w:t xml:space="preserve">___          </w:t>
                  </w:r>
                  <w:r w:rsidR="00797B05" w:rsidRPr="00130DA7">
                    <w:rPr>
                      <w:sz w:val="26"/>
                      <w:szCs w:val="26"/>
                      <w:u w:val="single"/>
                    </w:rPr>
                    <w:t>___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871540">
                    <w:rPr>
                      <w:sz w:val="26"/>
                      <w:szCs w:val="26"/>
                      <w:lang w:val="en-US"/>
                    </w:rPr>
                    <w:t>4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F762FE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D90E73" w:rsidRPr="008A10C2">
        <w:t xml:space="preserve"> 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автомобилей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автомобилей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 xml:space="preserve">автомобилей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>ителями СМиТ филиала ОАО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автомобилей отечественного производства.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41519">
        <w:rPr>
          <w:bCs/>
          <w:sz w:val="24"/>
          <w:szCs w:val="24"/>
        </w:rPr>
        <w:t>Предмет конкурса:</w:t>
      </w:r>
      <w:r w:rsidR="00041519">
        <w:rPr>
          <w:bCs/>
          <w:sz w:val="24"/>
          <w:szCs w:val="24"/>
        </w:rPr>
        <w:t xml:space="preserve"> Техничес</w:t>
      </w:r>
      <w:r w:rsidR="00BD256B">
        <w:rPr>
          <w:bCs/>
          <w:sz w:val="24"/>
          <w:szCs w:val="24"/>
        </w:rPr>
        <w:t>кое обслу</w:t>
      </w:r>
      <w:r w:rsidR="00D90E73">
        <w:rPr>
          <w:bCs/>
          <w:sz w:val="24"/>
          <w:szCs w:val="24"/>
        </w:rPr>
        <w:t>живание автомобилей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="00D90E73">
        <w:rPr>
          <w:bCs/>
          <w:sz w:val="24"/>
          <w:szCs w:val="24"/>
        </w:rPr>
        <w:t xml:space="preserve"> находящихся на балансе </w:t>
      </w:r>
      <w:r w:rsidR="00D90E73" w:rsidRPr="00F02961">
        <w:rPr>
          <w:bCs/>
          <w:sz w:val="24"/>
          <w:szCs w:val="24"/>
        </w:rPr>
        <w:t>филиала ОАО</w:t>
      </w:r>
      <w:r w:rsidR="00D90E73">
        <w:rPr>
          <w:bCs/>
          <w:sz w:val="24"/>
          <w:szCs w:val="24"/>
        </w:rPr>
        <w:t xml:space="preserve"> «МРСК Центра» - «Орелэнерго» </w:t>
      </w:r>
      <w:r w:rsidR="00E623AB">
        <w:rPr>
          <w:bCs/>
          <w:sz w:val="24"/>
          <w:szCs w:val="24"/>
        </w:rPr>
        <w:t>согласно перечню (Приложение №1 к настоящему техническому заданию).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томобилей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D90E73" w:rsidRPr="00E623AB">
        <w:rPr>
          <w:sz w:val="24"/>
          <w:szCs w:val="24"/>
        </w:rPr>
        <w:t>мобилей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D90E73" w:rsidRPr="008A10C2">
        <w:rPr>
          <w:bCs/>
          <w:sz w:val="24"/>
          <w:szCs w:val="24"/>
        </w:rPr>
        <w:t xml:space="preserve"> 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в течение  201</w:t>
      </w:r>
      <w:r w:rsidR="007608B1" w:rsidRPr="008A10C2">
        <w:rPr>
          <w:bCs/>
          <w:sz w:val="24"/>
          <w:szCs w:val="24"/>
        </w:rPr>
        <w:t>5</w:t>
      </w:r>
      <w:r w:rsidR="00AB61F6" w:rsidRPr="008A10C2">
        <w:rPr>
          <w:bCs/>
          <w:sz w:val="24"/>
          <w:szCs w:val="24"/>
        </w:rPr>
        <w:t xml:space="preserve"> года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>участков СМиТ филиала  ОАО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договору </w:t>
      </w:r>
      <w:r w:rsidR="00261EC1" w:rsidRPr="008A10C2">
        <w:rPr>
          <w:sz w:val="24"/>
          <w:szCs w:val="24"/>
        </w:rPr>
        <w:t>по техническому обслуживанию автомобилей отечественного производства является прайс-лист Исполнителя</w:t>
      </w:r>
      <w:r w:rsidR="008E0FDA" w:rsidRPr="008A10C2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</w:t>
      </w:r>
      <w:r w:rsidRPr="008A10C2">
        <w:rPr>
          <w:sz w:val="24"/>
          <w:szCs w:val="24"/>
        </w:rPr>
        <w:t xml:space="preserve"> В случае изменения стоимости запчастей и материалов в период дейс</w:t>
      </w:r>
      <w:r w:rsidR="00261EC1" w:rsidRPr="008A10C2">
        <w:rPr>
          <w:sz w:val="24"/>
          <w:szCs w:val="24"/>
        </w:rPr>
        <w:t>твия договора, Исполнитель</w:t>
      </w:r>
      <w:r w:rsidR="007E0032" w:rsidRPr="008A10C2">
        <w:rPr>
          <w:sz w:val="24"/>
          <w:szCs w:val="24"/>
        </w:rPr>
        <w:t xml:space="preserve"> за 10</w:t>
      </w:r>
      <w:r w:rsidRPr="008A10C2">
        <w:rPr>
          <w:sz w:val="24"/>
          <w:szCs w:val="24"/>
        </w:rPr>
        <w:t xml:space="preserve"> дней  уведомляет Заказчика об изменении.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</w:t>
      </w:r>
      <w:proofErr w:type="gramStart"/>
      <w:r w:rsidR="007E0032" w:rsidRPr="008A10C2">
        <w:rPr>
          <w:sz w:val="24"/>
          <w:szCs w:val="24"/>
        </w:rPr>
        <w:t>.О</w:t>
      </w:r>
      <w:proofErr w:type="gramEnd"/>
      <w:r w:rsidR="007E0032" w:rsidRPr="008A10C2">
        <w:rPr>
          <w:sz w:val="24"/>
          <w:szCs w:val="24"/>
        </w:rPr>
        <w:t>рле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 Заказчика, принятого в ремонт  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совместно с представителями филиала  ОАО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Default="00E623AB">
      <w:pPr>
        <w:ind w:left="1276"/>
      </w:pPr>
      <w:r w:rsidRPr="00DC650B">
        <w:rPr>
          <w:b/>
        </w:rPr>
        <w:t>10</w:t>
      </w:r>
      <w:r w:rsidR="00AB61F6" w:rsidRPr="00DC650B">
        <w:rPr>
          <w:b/>
        </w:rPr>
        <w:t>.1</w:t>
      </w:r>
      <w:r w:rsidR="00CC7677" w:rsidRPr="008A10C2">
        <w:t xml:space="preserve"> </w:t>
      </w:r>
      <w:r w:rsidR="007E0032" w:rsidRPr="008A10C2"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AB61F6" w:rsidRPr="008A10C2" w:rsidRDefault="00E623AB" w:rsidP="002A6C24">
      <w:pPr>
        <w:ind w:left="1276"/>
      </w:pPr>
      <w:r w:rsidRPr="008A10C2">
        <w:rPr>
          <w:b/>
          <w:sz w:val="22"/>
          <w:szCs w:val="22"/>
        </w:rPr>
        <w:t>10</w:t>
      </w:r>
      <w:r w:rsidR="00AB61F6" w:rsidRPr="008A10C2">
        <w:rPr>
          <w:b/>
          <w:sz w:val="22"/>
          <w:szCs w:val="22"/>
        </w:rPr>
        <w:t>.2</w:t>
      </w:r>
      <w:r w:rsidR="00AB61F6" w:rsidRPr="008A10C2">
        <w:t xml:space="preserve"> Условия и удобство оплаты  за выполненные работы  в  201</w:t>
      </w:r>
      <w:r w:rsidR="007E0032" w:rsidRPr="008A10C2">
        <w:t>5</w:t>
      </w:r>
      <w:r w:rsidR="00AB61F6" w:rsidRPr="008A10C2">
        <w:t xml:space="preserve"> году.</w:t>
      </w:r>
    </w:p>
    <w:p w:rsidR="00AB61F6" w:rsidRPr="008A10C2" w:rsidRDefault="00E623AB" w:rsidP="002A6C24">
      <w:pPr>
        <w:ind w:left="1276"/>
      </w:pPr>
      <w:r w:rsidRPr="008A10C2">
        <w:rPr>
          <w:b/>
          <w:sz w:val="22"/>
          <w:szCs w:val="22"/>
        </w:rPr>
        <w:t>10</w:t>
      </w:r>
      <w:r w:rsidR="00AB61F6" w:rsidRPr="008A10C2">
        <w:rPr>
          <w:b/>
          <w:sz w:val="22"/>
          <w:szCs w:val="22"/>
        </w:rPr>
        <w:t>.3</w:t>
      </w:r>
      <w:r w:rsidR="00AB61F6" w:rsidRPr="008A10C2">
        <w:t xml:space="preserve"> Выгодное территориальное рас</w:t>
      </w:r>
      <w:r w:rsidR="00E165EE" w:rsidRPr="008A10C2">
        <w:t>положение в пределах г</w:t>
      </w:r>
      <w:proofErr w:type="gramStart"/>
      <w:r w:rsidR="00E165EE" w:rsidRPr="008A10C2">
        <w:t>.О</w:t>
      </w:r>
      <w:proofErr w:type="gramEnd"/>
      <w:r w:rsidR="00E165EE" w:rsidRPr="008A10C2">
        <w:t xml:space="preserve">рла </w:t>
      </w:r>
      <w:r w:rsidR="00AB61F6" w:rsidRPr="008A10C2">
        <w:t xml:space="preserve"> автосервиса или ремонтного производства.</w:t>
      </w:r>
    </w:p>
    <w:p w:rsidR="00AB61F6" w:rsidRPr="008A10C2" w:rsidRDefault="00E623AB" w:rsidP="002A6C24">
      <w:pPr>
        <w:ind w:left="1276"/>
      </w:pPr>
      <w:r w:rsidRPr="008A10C2">
        <w:rPr>
          <w:b/>
          <w:sz w:val="22"/>
          <w:szCs w:val="22"/>
        </w:rPr>
        <w:t>10</w:t>
      </w:r>
      <w:r w:rsidR="00AB61F6" w:rsidRPr="008A10C2">
        <w:rPr>
          <w:b/>
          <w:sz w:val="22"/>
          <w:szCs w:val="22"/>
        </w:rPr>
        <w:t>.4</w:t>
      </w:r>
      <w:r w:rsidR="00AB61F6" w:rsidRPr="008A10C2">
        <w:t xml:space="preserve"> Качество предоставляемых услуг.</w:t>
      </w:r>
    </w:p>
    <w:p w:rsidR="00D920D1" w:rsidRPr="008A10C2" w:rsidRDefault="00E623AB" w:rsidP="00D920D1">
      <w:pPr>
        <w:ind w:left="1276"/>
      </w:pPr>
      <w:r w:rsidRPr="008A10C2">
        <w:rPr>
          <w:b/>
        </w:rPr>
        <w:t>10</w:t>
      </w:r>
      <w:r w:rsidR="00D920D1" w:rsidRPr="008A10C2">
        <w:rPr>
          <w:b/>
        </w:rPr>
        <w:t xml:space="preserve">.5 </w:t>
      </w:r>
      <w:r w:rsidR="00D920D1" w:rsidRPr="008A10C2">
        <w:t>Гарантия на</w:t>
      </w:r>
      <w:r w:rsidR="00D920D1" w:rsidRPr="008A10C2">
        <w:rPr>
          <w:b/>
        </w:rPr>
        <w:t xml:space="preserve">  </w:t>
      </w:r>
      <w:r w:rsidR="00D920D1" w:rsidRPr="008A10C2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8A10C2">
        <w:rPr>
          <w:b/>
        </w:rPr>
        <w:t>10</w:t>
      </w:r>
      <w:r w:rsidR="00B73E0A" w:rsidRPr="008A10C2">
        <w:rPr>
          <w:b/>
        </w:rPr>
        <w:t xml:space="preserve">.6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8A10C2">
        <w:rPr>
          <w:b/>
        </w:rPr>
        <w:t>10</w:t>
      </w:r>
      <w:r w:rsidR="00CC7677" w:rsidRPr="008A10C2">
        <w:rPr>
          <w:b/>
        </w:rPr>
        <w:t xml:space="preserve">.7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>
        <w:rPr>
          <w:b/>
        </w:rPr>
        <w:t xml:space="preserve">10.8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4979"/>
        <w:gridCol w:w="3419"/>
        <w:gridCol w:w="3457"/>
      </w:tblGrid>
      <w:tr w:rsidR="00DC650B" w:rsidRPr="008A10C2" w:rsidTr="0026708A">
        <w:trPr>
          <w:trHeight w:val="492"/>
        </w:trPr>
        <w:tc>
          <w:tcPr>
            <w:tcW w:w="0" w:type="auto"/>
          </w:tcPr>
          <w:p w:rsidR="00DC650B" w:rsidRPr="008A10C2" w:rsidRDefault="00DC650B" w:rsidP="0026708A">
            <w:pPr>
              <w:ind w:left="776"/>
            </w:pPr>
          </w:p>
          <w:p w:rsidR="00DC650B" w:rsidRPr="008A10C2" w:rsidRDefault="00DC650B" w:rsidP="0026708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DC650B" w:rsidRPr="008A10C2" w:rsidRDefault="00DC650B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50B" w:rsidRPr="008A10C2" w:rsidRDefault="00DC650B" w:rsidP="0026708A">
            <w:pPr>
              <w:ind w:left="317"/>
            </w:pPr>
            <w:r w:rsidRPr="008A10C2">
              <w:t>Скидка на используемые запасные части 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DC650B" w:rsidRPr="008A10C2" w:rsidRDefault="00DC650B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DC650B" w:rsidRPr="008A10C2" w:rsidTr="0026708A">
        <w:tc>
          <w:tcPr>
            <w:tcW w:w="0" w:type="auto"/>
          </w:tcPr>
          <w:p w:rsidR="00DC650B" w:rsidRPr="008A10C2" w:rsidRDefault="00DC650B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DC650B" w:rsidRPr="008A10C2" w:rsidRDefault="00DC650B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DC650B" w:rsidRPr="008A10C2" w:rsidRDefault="00DC650B" w:rsidP="0026708A">
            <w:pPr>
              <w:ind w:left="745" w:firstLine="531"/>
            </w:pPr>
            <w:r w:rsidRPr="008A10C2">
              <w:t>450</w:t>
            </w:r>
          </w:p>
        </w:tc>
      </w:tr>
      <w:tr w:rsidR="00DC650B" w:rsidRPr="008A10C2" w:rsidTr="0026708A">
        <w:tc>
          <w:tcPr>
            <w:tcW w:w="0" w:type="auto"/>
          </w:tcPr>
          <w:p w:rsidR="00DC650B" w:rsidRPr="008A10C2" w:rsidRDefault="00DC650B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DC650B" w:rsidRPr="008A10C2" w:rsidRDefault="00DC650B" w:rsidP="0026708A">
            <w:pPr>
              <w:ind w:left="1276"/>
            </w:pPr>
            <w:r w:rsidRPr="008A10C2">
              <w:t>430</w:t>
            </w:r>
          </w:p>
        </w:tc>
      </w:tr>
      <w:tr w:rsidR="00DC650B" w:rsidRPr="008A10C2" w:rsidTr="0026708A">
        <w:tc>
          <w:tcPr>
            <w:tcW w:w="0" w:type="auto"/>
          </w:tcPr>
          <w:p w:rsidR="00DC650B" w:rsidRPr="008A10C2" w:rsidRDefault="00DC650B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1276"/>
            </w:pP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1276"/>
            </w:pPr>
            <w:r w:rsidRPr="008A10C2">
              <w:t>420</w:t>
            </w:r>
          </w:p>
        </w:tc>
      </w:tr>
      <w:tr w:rsidR="00DC650B" w:rsidRPr="008A10C2" w:rsidTr="0026708A">
        <w:tc>
          <w:tcPr>
            <w:tcW w:w="0" w:type="auto"/>
          </w:tcPr>
          <w:p w:rsidR="00DC650B" w:rsidRPr="008A10C2" w:rsidRDefault="00DC650B" w:rsidP="0026708A">
            <w:pPr>
              <w:ind w:left="776"/>
            </w:pPr>
            <w:r w:rsidRPr="008A10C2">
              <w:t>4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</w:tcPr>
          <w:p w:rsidR="00DC650B" w:rsidRPr="008A10C2" w:rsidRDefault="00DC650B" w:rsidP="0026708A">
            <w:pPr>
              <w:ind w:left="1276"/>
            </w:pPr>
          </w:p>
        </w:tc>
        <w:tc>
          <w:tcPr>
            <w:tcW w:w="0" w:type="auto"/>
            <w:vAlign w:val="center"/>
          </w:tcPr>
          <w:p w:rsidR="00DC650B" w:rsidRPr="008A10C2" w:rsidRDefault="00DC650B" w:rsidP="0026708A">
            <w:pPr>
              <w:ind w:left="1276"/>
            </w:pPr>
            <w:r w:rsidRPr="008A10C2">
              <w:t>450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>филиалом  ОАО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ins w:id="0" w:author="krapivchenkov.aa" w:date="2014-10-08T15:52:00Z">
        <w:r w:rsidR="00394B02">
          <w:t xml:space="preserve">             </w:t>
        </w:r>
      </w:ins>
      <w:ins w:id="1" w:author="krapivchenkov.aa" w:date="2014-10-08T15:53:00Z">
        <w:r w:rsidR="00394B02">
          <w:t xml:space="preserve"> </w:t>
        </w:r>
      </w:ins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Цена договора составит </w:t>
      </w:r>
      <w:r w:rsidR="000174DA" w:rsidRPr="008A10C2">
        <w:t>3 540</w:t>
      </w:r>
      <w:r w:rsidR="001E5072" w:rsidRPr="008A10C2">
        <w:t>,00 тыс.</w:t>
      </w:r>
      <w:r w:rsidR="000B7042" w:rsidRPr="008A10C2">
        <w:t xml:space="preserve"> </w:t>
      </w:r>
      <w:r w:rsidR="001E5072" w:rsidRPr="008A10C2">
        <w:t>руб. с НДС.</w:t>
      </w:r>
    </w:p>
    <w:p w:rsidR="00BB7637" w:rsidRDefault="00986519">
      <w:pPr>
        <w:ind w:firstLine="360"/>
      </w:pPr>
      <w:r>
        <w:t xml:space="preserve">                                   </w:t>
      </w:r>
      <w:r w:rsidR="00AB5A0A">
        <w:t xml:space="preserve">       </w:t>
      </w:r>
    </w:p>
    <w:p w:rsidR="00BB7637" w:rsidRDefault="00BB7637">
      <w:pPr>
        <w:ind w:firstLine="360"/>
      </w:pPr>
    </w:p>
    <w:p w:rsidR="00824685" w:rsidRDefault="00AB61F6">
      <w:pPr>
        <w:ind w:firstLine="360"/>
        <w:jc w:val="center"/>
      </w:pPr>
      <w:bookmarkStart w:id="2" w:name="_GoBack"/>
      <w:bookmarkEnd w:id="2"/>
      <w:r>
        <w:t xml:space="preserve">Начальник  СМиТ                                                                                  </w:t>
      </w:r>
      <w:r w:rsidR="00986519">
        <w:t xml:space="preserve">                 В.Н. Утин</w:t>
      </w: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7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3"/>
  </w:num>
  <w:num w:numId="5">
    <w:abstractNumId w:val="2"/>
  </w:num>
  <w:num w:numId="6">
    <w:abstractNumId w:val="8"/>
  </w:num>
  <w:num w:numId="7">
    <w:abstractNumId w:val="12"/>
  </w:num>
  <w:num w:numId="8">
    <w:abstractNumId w:val="5"/>
  </w:num>
  <w:num w:numId="9">
    <w:abstractNumId w:val="9"/>
  </w:num>
  <w:num w:numId="10">
    <w:abstractNumId w:val="6"/>
  </w:num>
  <w:num w:numId="11">
    <w:abstractNumId w:val="4"/>
  </w:num>
  <w:num w:numId="12">
    <w:abstractNumId w:val="3"/>
  </w:num>
  <w:num w:numId="13">
    <w:abstractNumId w:val="14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characterSpacingControl w:val="doNotCompress"/>
  <w:compat/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92BF2"/>
    <w:rsid w:val="001A148F"/>
    <w:rsid w:val="001A2C39"/>
    <w:rsid w:val="001C75F8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91FBD"/>
    <w:rsid w:val="00394B02"/>
    <w:rsid w:val="003A2CD4"/>
    <w:rsid w:val="003C6451"/>
    <w:rsid w:val="003D6749"/>
    <w:rsid w:val="003F0698"/>
    <w:rsid w:val="004436AD"/>
    <w:rsid w:val="00443E50"/>
    <w:rsid w:val="00447AB3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5021EF"/>
    <w:rsid w:val="00503487"/>
    <w:rsid w:val="00515949"/>
    <w:rsid w:val="005316C8"/>
    <w:rsid w:val="0053390A"/>
    <w:rsid w:val="005440D0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D157E"/>
    <w:rsid w:val="006E460C"/>
    <w:rsid w:val="006E7E9F"/>
    <w:rsid w:val="006F62D1"/>
    <w:rsid w:val="007318CA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D4186"/>
    <w:rsid w:val="007D7671"/>
    <w:rsid w:val="007E0032"/>
    <w:rsid w:val="007E50D9"/>
    <w:rsid w:val="007F563E"/>
    <w:rsid w:val="008064F4"/>
    <w:rsid w:val="008217C0"/>
    <w:rsid w:val="00823F0D"/>
    <w:rsid w:val="00824685"/>
    <w:rsid w:val="00843953"/>
    <w:rsid w:val="00853B11"/>
    <w:rsid w:val="00853E38"/>
    <w:rsid w:val="00871540"/>
    <w:rsid w:val="00871EA3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4229"/>
    <w:rsid w:val="00BB7637"/>
    <w:rsid w:val="00BC5048"/>
    <w:rsid w:val="00BD256B"/>
    <w:rsid w:val="00BD3953"/>
    <w:rsid w:val="00BD3FC2"/>
    <w:rsid w:val="00BF09B3"/>
    <w:rsid w:val="00C02AD6"/>
    <w:rsid w:val="00C41A78"/>
    <w:rsid w:val="00C62753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90FE1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krapivchenkov.aa</cp:lastModifiedBy>
  <cp:revision>6</cp:revision>
  <cp:lastPrinted>2013-05-29T15:19:00Z</cp:lastPrinted>
  <dcterms:created xsi:type="dcterms:W3CDTF">2014-10-07T03:45:00Z</dcterms:created>
  <dcterms:modified xsi:type="dcterms:W3CDTF">2014-10-08T11:53:00Z</dcterms:modified>
</cp:coreProperties>
</file>