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3A05B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3D6F34" w:rsidRPr="005316C8" w:rsidRDefault="003D6F34" w:rsidP="003D6749">
                  <w:pPr>
                    <w:rPr>
                      <w:sz w:val="26"/>
                      <w:szCs w:val="26"/>
                    </w:rPr>
                  </w:pPr>
                </w:p>
                <w:p w:rsidR="003D6F34" w:rsidRPr="005316C8" w:rsidRDefault="003D6F34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3D6F34" w:rsidRPr="005316C8" w:rsidRDefault="003D6F34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начальника управления Логистики и МТО</w:t>
                  </w:r>
                  <w:r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>
                    <w:rPr>
                      <w:sz w:val="26"/>
                      <w:szCs w:val="26"/>
                    </w:rPr>
                    <w:t>Орелэнерго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3D6F34" w:rsidRPr="006E6FAF" w:rsidRDefault="003D6F34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3D6F34" w:rsidRPr="00352603" w:rsidRDefault="003D6F34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« </w:t>
                  </w:r>
                  <w:r>
                    <w:rPr>
                      <w:sz w:val="26"/>
                      <w:szCs w:val="26"/>
                      <w:u w:val="single"/>
                      <w:lang w:val="en-US"/>
                    </w:rPr>
                    <w:t>__</w:t>
                  </w:r>
                  <w:r>
                    <w:rPr>
                      <w:sz w:val="26"/>
                      <w:szCs w:val="26"/>
                    </w:rPr>
                    <w:t xml:space="preserve"> »   _____________  2014 г.</w:t>
                  </w:r>
                </w:p>
                <w:p w:rsidR="003D6F34" w:rsidRPr="002C7FA2" w:rsidRDefault="003D6F34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3D6F34" w:rsidRPr="005316C8" w:rsidRDefault="003D6F34" w:rsidP="003D6749">
                  <w:pPr>
                    <w:rPr>
                      <w:sz w:val="26"/>
                      <w:szCs w:val="26"/>
                    </w:rPr>
                  </w:pPr>
                </w:p>
                <w:p w:rsidR="003D6F34" w:rsidRDefault="003D6F34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3D6F34" w:rsidRDefault="003D6F34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Заявке на закупку филиала </w:t>
                  </w:r>
                </w:p>
                <w:p w:rsidR="003D6F34" w:rsidRDefault="003D6F34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3D6F34" w:rsidRDefault="003D6F34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«Орелэнерго»</w:t>
                  </w:r>
                </w:p>
                <w:p w:rsidR="003D6F34" w:rsidRPr="00AB2AE1" w:rsidRDefault="003D6F34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3D6F34" w:rsidRPr="002C7FA2" w:rsidRDefault="003D6F34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 xml:space="preserve">на проведение конкурса по выбору </w:t>
      </w:r>
      <w:r w:rsidR="006F6739">
        <w:t>Исполнителя услуг</w:t>
      </w:r>
    </w:p>
    <w:p w:rsidR="00E6052F" w:rsidRPr="00E6052F" w:rsidRDefault="006F6739" w:rsidP="003D6749">
      <w:pPr>
        <w:ind w:left="705"/>
        <w:jc w:val="center"/>
      </w:pPr>
      <w:r>
        <w:t>по</w:t>
      </w:r>
      <w:r w:rsidRPr="00E6052F">
        <w:t xml:space="preserve"> </w:t>
      </w:r>
      <w:r w:rsidR="00E6052F" w:rsidRPr="00E6052F">
        <w:t>капитальн</w:t>
      </w:r>
      <w:r>
        <w:t>ому</w:t>
      </w:r>
      <w:r w:rsidR="00E6052F" w:rsidRPr="00E6052F">
        <w:t xml:space="preserve"> ремонт</w:t>
      </w:r>
      <w:r>
        <w:t>у</w:t>
      </w:r>
      <w:r w:rsidR="00E6052F" w:rsidRPr="00E6052F">
        <w:t xml:space="preserve"> автотранспорта.</w:t>
      </w:r>
      <w:r w:rsidR="00C07FE1">
        <w:t xml:space="preserve"> Лот № 3000407.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323EA8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23EA8">
        <w:rPr>
          <w:bCs/>
          <w:sz w:val="24"/>
          <w:szCs w:val="24"/>
        </w:rPr>
        <w:t xml:space="preserve">Общая часть: </w:t>
      </w:r>
      <w:r w:rsidR="00E6052F" w:rsidRPr="00323EA8">
        <w:rPr>
          <w:bCs/>
          <w:sz w:val="24"/>
          <w:szCs w:val="24"/>
        </w:rPr>
        <w:t>Капитальный ремонт автотранспорта</w:t>
      </w:r>
      <w:r w:rsidRPr="00323EA8">
        <w:rPr>
          <w:bCs/>
          <w:sz w:val="24"/>
          <w:szCs w:val="24"/>
        </w:rPr>
        <w:t xml:space="preserve"> проводится с целью поддержания автотранспортной техники филиала ОАО</w:t>
      </w:r>
      <w:r w:rsidR="00E6052F" w:rsidRPr="00323EA8">
        <w:rPr>
          <w:bCs/>
          <w:sz w:val="24"/>
          <w:szCs w:val="24"/>
        </w:rPr>
        <w:t xml:space="preserve"> «МРСК Центра» - «Орелэнерго</w:t>
      </w:r>
      <w:r w:rsidRPr="00323EA8">
        <w:rPr>
          <w:bCs/>
          <w:sz w:val="24"/>
          <w:szCs w:val="24"/>
        </w:rPr>
        <w:t xml:space="preserve">»  в технически исправном состоянии, в соответствии с правилами дорожного движения.  </w:t>
      </w:r>
      <w:r w:rsidR="00034015">
        <w:rPr>
          <w:bCs/>
          <w:sz w:val="24"/>
          <w:szCs w:val="24"/>
        </w:rPr>
        <w:t>Участники конкурса</w:t>
      </w:r>
      <w:r w:rsidRPr="00323EA8">
        <w:rPr>
          <w:bCs/>
          <w:sz w:val="24"/>
          <w:szCs w:val="24"/>
        </w:rPr>
        <w:t xml:space="preserve"> должны иметь </w:t>
      </w:r>
      <w:r w:rsidR="00D920D1" w:rsidRPr="00323EA8">
        <w:rPr>
          <w:bCs/>
          <w:sz w:val="24"/>
          <w:szCs w:val="24"/>
        </w:rPr>
        <w:t xml:space="preserve">сертификат </w:t>
      </w:r>
      <w:r w:rsidR="00101561" w:rsidRPr="00323EA8">
        <w:rPr>
          <w:bCs/>
          <w:sz w:val="24"/>
          <w:szCs w:val="24"/>
        </w:rPr>
        <w:t xml:space="preserve">соответствия </w:t>
      </w:r>
      <w:r w:rsidRPr="00323EA8">
        <w:rPr>
          <w:bCs/>
          <w:sz w:val="24"/>
          <w:szCs w:val="24"/>
        </w:rPr>
        <w:t xml:space="preserve">на оказание  услуг по ремонту и ТО легковых и грузовых </w:t>
      </w:r>
      <w:r w:rsidR="00E6052F" w:rsidRPr="00323EA8">
        <w:rPr>
          <w:bCs/>
          <w:sz w:val="24"/>
          <w:szCs w:val="24"/>
        </w:rPr>
        <w:t>автомобилей</w:t>
      </w:r>
      <w:r w:rsidRPr="00323EA8">
        <w:rPr>
          <w:bCs/>
          <w:sz w:val="24"/>
          <w:szCs w:val="24"/>
        </w:rPr>
        <w:t>,  разрешение на торговлю запасными частями, квалифицированный персонал с опытом раб</w:t>
      </w:r>
      <w:r w:rsidR="00323EA8" w:rsidRPr="00323EA8">
        <w:rPr>
          <w:bCs/>
          <w:sz w:val="24"/>
          <w:szCs w:val="24"/>
        </w:rPr>
        <w:t>оты, производственное помещение имеющее не менее четырех постов для проведения капитального ремонта</w:t>
      </w:r>
      <w:r w:rsidR="00323EA8">
        <w:rPr>
          <w:bCs/>
          <w:sz w:val="24"/>
          <w:szCs w:val="24"/>
        </w:rPr>
        <w:t>,</w:t>
      </w:r>
      <w:r w:rsidR="00323EA8" w:rsidRPr="00323EA8">
        <w:rPr>
          <w:bCs/>
          <w:sz w:val="24"/>
          <w:szCs w:val="24"/>
        </w:rPr>
        <w:t xml:space="preserve"> с возможностью проведения ремонт</w:t>
      </w:r>
      <w:r w:rsidR="00323EA8">
        <w:rPr>
          <w:bCs/>
          <w:sz w:val="24"/>
          <w:szCs w:val="24"/>
        </w:rPr>
        <w:t>а одновременно четырех единиц автотранспорта</w:t>
      </w:r>
      <w:r w:rsidR="00323EA8" w:rsidRPr="00323EA8">
        <w:rPr>
          <w:bCs/>
          <w:sz w:val="24"/>
          <w:szCs w:val="24"/>
        </w:rPr>
        <w:t xml:space="preserve"> филиала</w:t>
      </w:r>
      <w:r w:rsidR="00323EA8">
        <w:rPr>
          <w:bCs/>
          <w:sz w:val="24"/>
          <w:szCs w:val="24"/>
        </w:rPr>
        <w:t>,</w:t>
      </w:r>
      <w:r w:rsidRPr="00323EA8">
        <w:rPr>
          <w:bCs/>
          <w:sz w:val="24"/>
          <w:szCs w:val="24"/>
        </w:rPr>
        <w:t xml:space="preserve"> станки, инструмент, приспособления и оснастку, магазин или склад запасных частей и материалов.</w:t>
      </w:r>
      <w:r w:rsidR="00323EA8" w:rsidRPr="00323EA8">
        <w:rPr>
          <w:bCs/>
          <w:sz w:val="24"/>
          <w:szCs w:val="24"/>
        </w:rPr>
        <w:t xml:space="preserve"> </w:t>
      </w:r>
    </w:p>
    <w:p w:rsidR="00AB61F6" w:rsidRPr="00884E67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23EA8">
        <w:rPr>
          <w:bCs/>
          <w:sz w:val="24"/>
          <w:szCs w:val="24"/>
        </w:rPr>
        <w:t>Предмет конкурса:</w:t>
      </w:r>
      <w:r w:rsidR="00E804A1" w:rsidRPr="00323EA8">
        <w:rPr>
          <w:bCs/>
          <w:sz w:val="24"/>
          <w:szCs w:val="24"/>
        </w:rPr>
        <w:t xml:space="preserve"> Капитальный ремонт автотранспорта</w:t>
      </w:r>
      <w:r w:rsidRPr="00323EA8">
        <w:rPr>
          <w:bCs/>
          <w:sz w:val="24"/>
          <w:szCs w:val="24"/>
        </w:rPr>
        <w:t xml:space="preserve"> отечественного производства.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E804A1">
        <w:rPr>
          <w:bCs/>
          <w:sz w:val="24"/>
          <w:szCs w:val="24"/>
        </w:rPr>
        <w:t>в работ по капитальному ремонту автотранспорта</w:t>
      </w:r>
      <w:r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055075">
        <w:rPr>
          <w:bCs/>
          <w:sz w:val="24"/>
          <w:szCs w:val="24"/>
        </w:rPr>
        <w:t>»</w:t>
      </w:r>
      <w:r w:rsidR="006F6739">
        <w:rPr>
          <w:bCs/>
          <w:sz w:val="24"/>
          <w:szCs w:val="24"/>
        </w:rPr>
        <w:t xml:space="preserve"> согласно Перечню</w:t>
      </w:r>
      <w:r w:rsidR="00FA2F3B">
        <w:rPr>
          <w:sz w:val="24"/>
          <w:szCs w:val="24"/>
        </w:rPr>
        <w:t xml:space="preserve"> (Приложение №1 к настоящему техническому заданию).</w:t>
      </w:r>
    </w:p>
    <w:p w:rsidR="00AB61F6" w:rsidRPr="00884E67" w:rsidDel="003A05B4" w:rsidRDefault="00AB61F6" w:rsidP="002A6C24">
      <w:pPr>
        <w:pStyle w:val="a3"/>
        <w:spacing w:after="240"/>
        <w:ind w:left="1211"/>
        <w:jc w:val="both"/>
        <w:rPr>
          <w:del w:id="0" w:author="Заболотская Маргарита Владимировна" w:date="2014-10-08T09:07:00Z"/>
          <w:bCs/>
          <w:sz w:val="24"/>
          <w:szCs w:val="24"/>
        </w:rPr>
      </w:pPr>
      <w:del w:id="1" w:author="Заболотская Маргарита Владимировна" w:date="2014-10-08T09:07:00Z">
        <w:r w:rsidDel="003A05B4">
          <w:rPr>
            <w:sz w:val="24"/>
            <w:szCs w:val="24"/>
          </w:rPr>
          <w:delText xml:space="preserve">Предельная стоимость ремонтов </w:delText>
        </w:r>
        <w:r w:rsidR="002E0D90" w:rsidDel="003A05B4">
          <w:rPr>
            <w:sz w:val="24"/>
            <w:szCs w:val="24"/>
          </w:rPr>
          <w:delText>3</w:delText>
        </w:r>
        <w:r w:rsidR="00C7704A" w:rsidDel="003A05B4">
          <w:rPr>
            <w:sz w:val="24"/>
            <w:szCs w:val="24"/>
          </w:rPr>
          <w:delText> 816 438,60</w:delText>
        </w:r>
        <w:r w:rsidR="007A72E2" w:rsidRPr="007A72E2" w:rsidDel="003A05B4">
          <w:rPr>
            <w:sz w:val="24"/>
            <w:szCs w:val="24"/>
          </w:rPr>
          <w:delText xml:space="preserve"> руб. с НДС</w:delText>
        </w:r>
        <w:r w:rsidR="007A72E2" w:rsidDel="003A05B4">
          <w:rPr>
            <w:sz w:val="24"/>
            <w:szCs w:val="24"/>
          </w:rPr>
          <w:delText>.</w:delText>
        </w:r>
      </w:del>
    </w:p>
    <w:p w:rsidR="00AB61F6" w:rsidRPr="003C6451" w:rsidRDefault="00AB61F6" w:rsidP="00055075">
      <w:pPr>
        <w:pStyle w:val="a3"/>
        <w:numPr>
          <w:ilvl w:val="0"/>
          <w:numId w:val="1"/>
        </w:numPr>
      </w:pPr>
      <w:bookmarkStart w:id="2" w:name="_GoBack"/>
      <w:bookmarkEnd w:id="2"/>
      <w:r w:rsidRPr="00055075">
        <w:rPr>
          <w:sz w:val="24"/>
          <w:szCs w:val="24"/>
        </w:rPr>
        <w:t>Основные виды ремонта автомобилей, тракторов и спецтехники</w:t>
      </w:r>
      <w:r>
        <w:t>:</w:t>
      </w:r>
    </w:p>
    <w:p w:rsidR="00AB61F6" w:rsidRPr="002E0D90" w:rsidRDefault="00055075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2E0D90">
        <w:rPr>
          <w:i/>
        </w:rPr>
        <w:t>Ремонт двигателей и навесного оборудования ДВС;</w:t>
      </w:r>
    </w:p>
    <w:p w:rsidR="00AB61F6" w:rsidRPr="002E0D90" w:rsidRDefault="00055075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2E0D90">
        <w:rPr>
          <w:i/>
        </w:rPr>
        <w:t>Ремонт ходовой части, подвески, трансмиссии, тормозной системы;</w:t>
      </w:r>
    </w:p>
    <w:p w:rsidR="00AB61F6" w:rsidRPr="002E0D90" w:rsidRDefault="00055075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2E0D90">
        <w:rPr>
          <w:i/>
        </w:rPr>
        <w:t xml:space="preserve">Ремонт электрооборудования; </w:t>
      </w:r>
    </w:p>
    <w:p w:rsidR="00AB61F6" w:rsidRPr="002E0D90" w:rsidRDefault="00055075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2E0D90">
        <w:rPr>
          <w:i/>
        </w:rPr>
        <w:t>Ремонт топливной системы бензиновых и дизельных двигателей;</w:t>
      </w:r>
    </w:p>
    <w:p w:rsidR="00AB61F6" w:rsidRPr="002E0D90" w:rsidRDefault="00055075" w:rsidP="003C6451">
      <w:pPr>
        <w:ind w:left="360" w:firstLine="916"/>
        <w:rPr>
          <w:i/>
        </w:rPr>
      </w:pPr>
      <w:r>
        <w:rPr>
          <w:i/>
        </w:rPr>
        <w:t>-</w:t>
      </w:r>
      <w:r w:rsidR="00AB61F6" w:rsidRPr="002E0D90">
        <w:rPr>
          <w:i/>
        </w:rPr>
        <w:t>Кузовной ремонт и окраска.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236C9F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Pr="001A148F">
        <w:rPr>
          <w:bCs/>
          <w:sz w:val="24"/>
          <w:szCs w:val="24"/>
        </w:rPr>
        <w:t>Ремонт производ</w:t>
      </w:r>
      <w:r w:rsidR="00236C9F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>тся в течение  201</w:t>
      </w:r>
      <w:r w:rsidR="002E0D90">
        <w:rPr>
          <w:bCs/>
          <w:sz w:val="24"/>
          <w:szCs w:val="24"/>
        </w:rPr>
        <w:t>5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 ОАО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</w:t>
      </w:r>
      <w:r w:rsidR="00055075">
        <w:rPr>
          <w:bCs/>
          <w:sz w:val="24"/>
          <w:szCs w:val="24"/>
        </w:rPr>
        <w:t>не должен</w:t>
      </w:r>
      <w:r w:rsidR="002E0D90">
        <w:rPr>
          <w:bCs/>
          <w:sz w:val="24"/>
          <w:szCs w:val="24"/>
        </w:rPr>
        <w:t xml:space="preserve"> превышать 3</w:t>
      </w:r>
      <w:r w:rsidRPr="001A148F">
        <w:rPr>
          <w:bCs/>
          <w:sz w:val="24"/>
          <w:szCs w:val="24"/>
        </w:rPr>
        <w:t>0 дней с момента принятия в ремонт.</w:t>
      </w:r>
    </w:p>
    <w:p w:rsidR="00A63D08" w:rsidRPr="00FA01A2" w:rsidRDefault="00AB61F6" w:rsidP="00A163A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="00A163AF" w:rsidRPr="00A163AF">
        <w:rPr>
          <w:bCs/>
          <w:sz w:val="24"/>
          <w:szCs w:val="24"/>
        </w:rPr>
        <w:t xml:space="preserve">Гарантийный срок </w:t>
      </w:r>
      <w:r w:rsidR="00A163AF" w:rsidRPr="00D14E95">
        <w:rPr>
          <w:bCs/>
          <w:sz w:val="24"/>
          <w:szCs w:val="24"/>
        </w:rPr>
        <w:t xml:space="preserve">на выполненный ремонт Исполнителем </w:t>
      </w:r>
      <w:r w:rsidR="00A163AF" w:rsidRPr="001C2ACB">
        <w:rPr>
          <w:bCs/>
          <w:sz w:val="24"/>
          <w:szCs w:val="24"/>
        </w:rPr>
        <w:t xml:space="preserve"> составляет           6 (шесть) месяцев </w:t>
      </w:r>
      <w:proofErr w:type="gramStart"/>
      <w:r w:rsidR="00A163AF" w:rsidRPr="001C2ACB">
        <w:rPr>
          <w:bCs/>
          <w:sz w:val="24"/>
          <w:szCs w:val="24"/>
        </w:rPr>
        <w:t xml:space="preserve">с </w:t>
      </w:r>
      <w:r w:rsidR="00A163AF" w:rsidRPr="00180A12">
        <w:rPr>
          <w:bCs/>
          <w:sz w:val="24"/>
          <w:szCs w:val="24"/>
        </w:rPr>
        <w:t>даты подписания</w:t>
      </w:r>
      <w:proofErr w:type="gramEnd"/>
      <w:r w:rsidR="00A163AF" w:rsidRPr="00180A12">
        <w:rPr>
          <w:bCs/>
          <w:sz w:val="24"/>
          <w:szCs w:val="24"/>
        </w:rPr>
        <w:t xml:space="preserve"> Сторонами Акта </w:t>
      </w:r>
      <w:r w:rsidR="00A163AF" w:rsidRPr="00B25535">
        <w:rPr>
          <w:bCs/>
          <w:sz w:val="24"/>
          <w:szCs w:val="24"/>
        </w:rPr>
        <w:t>приема-сдачи оказанных услуг</w:t>
      </w:r>
      <w:r w:rsidR="00502CF4" w:rsidRPr="00FA01A2">
        <w:rPr>
          <w:bCs/>
          <w:sz w:val="24"/>
          <w:szCs w:val="24"/>
        </w:rPr>
        <w:t>. В случае</w:t>
      </w:r>
      <w:proofErr w:type="gramStart"/>
      <w:r w:rsidR="00502CF4" w:rsidRPr="00FA01A2">
        <w:rPr>
          <w:bCs/>
          <w:sz w:val="24"/>
          <w:szCs w:val="24"/>
        </w:rPr>
        <w:t>,</w:t>
      </w:r>
      <w:proofErr w:type="gramEnd"/>
      <w:r w:rsidR="00502CF4" w:rsidRPr="00FA01A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C7704A">
      <w:pPr>
        <w:pStyle w:val="a3"/>
        <w:numPr>
          <w:ilvl w:val="1"/>
          <w:numId w:val="1"/>
        </w:numPr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>цией</w:t>
      </w:r>
      <w:r w:rsidR="00236C9F">
        <w:rPr>
          <w:color w:val="000000"/>
          <w:sz w:val="24"/>
          <w:szCs w:val="24"/>
        </w:rPr>
        <w:t xml:space="preserve"> завода-автопроизводителя</w:t>
      </w:r>
      <w:r>
        <w:rPr>
          <w:color w:val="000000"/>
          <w:sz w:val="24"/>
          <w:szCs w:val="24"/>
        </w:rPr>
        <w:t xml:space="preserve">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</w:t>
      </w:r>
      <w:r w:rsidR="00236C9F">
        <w:rPr>
          <w:color w:val="000000"/>
          <w:sz w:val="24"/>
          <w:szCs w:val="24"/>
        </w:rPr>
        <w:t>,</w:t>
      </w:r>
      <w:r w:rsidRPr="003C6451">
        <w:rPr>
          <w:color w:val="000000"/>
          <w:sz w:val="24"/>
          <w:szCs w:val="24"/>
        </w:rPr>
        <w:t xml:space="preserve"> предложенн</w:t>
      </w:r>
      <w:r w:rsidR="00236C9F">
        <w:rPr>
          <w:color w:val="000000"/>
          <w:sz w:val="24"/>
          <w:szCs w:val="24"/>
        </w:rPr>
        <w:t>ого</w:t>
      </w:r>
      <w:r w:rsidRPr="003C6451">
        <w:rPr>
          <w:color w:val="000000"/>
          <w:sz w:val="24"/>
          <w:szCs w:val="24"/>
        </w:rPr>
        <w:t xml:space="preserve"> заводом</w:t>
      </w:r>
      <w:r w:rsidR="00236C9F">
        <w:rPr>
          <w:color w:val="000000"/>
          <w:sz w:val="24"/>
          <w:szCs w:val="24"/>
        </w:rPr>
        <w:t>-</w:t>
      </w:r>
      <w:r w:rsidRPr="003C6451">
        <w:rPr>
          <w:color w:val="000000"/>
          <w:sz w:val="24"/>
          <w:szCs w:val="24"/>
        </w:rPr>
        <w:t xml:space="preserve">изготовителем   конкретного автомобиля. </w:t>
      </w:r>
    </w:p>
    <w:p w:rsidR="00C7704A" w:rsidRDefault="00C7704A" w:rsidP="00C7704A">
      <w:pPr>
        <w:pStyle w:val="a3"/>
        <w:numPr>
          <w:ilvl w:val="1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выполняемых работ должен быть согласован </w:t>
      </w:r>
      <w:r w:rsidR="00B12494">
        <w:rPr>
          <w:color w:val="000000"/>
          <w:sz w:val="24"/>
          <w:szCs w:val="24"/>
        </w:rPr>
        <w:t>с Заказчиком до их выполнения, согласно заявки на ремонт.</w:t>
      </w:r>
      <w:r w:rsidR="0052784A">
        <w:rPr>
          <w:color w:val="000000"/>
          <w:sz w:val="24"/>
          <w:szCs w:val="24"/>
        </w:rPr>
        <w:t xml:space="preserve"> </w:t>
      </w:r>
      <w:r w:rsidR="00502CF4" w:rsidRPr="00502CF4">
        <w:rPr>
          <w:color w:val="000000"/>
          <w:sz w:val="24"/>
          <w:szCs w:val="24"/>
        </w:rPr>
        <w:t>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ремонт</w:t>
      </w:r>
      <w:r w:rsidR="006D57A2">
        <w:rPr>
          <w:color w:val="000000"/>
          <w:sz w:val="24"/>
          <w:szCs w:val="24"/>
        </w:rPr>
        <w:t>.</w:t>
      </w:r>
      <w:r w:rsidR="008A1E83">
        <w:rPr>
          <w:color w:val="000000"/>
          <w:sz w:val="24"/>
          <w:szCs w:val="24"/>
        </w:rPr>
        <w:t xml:space="preserve"> </w:t>
      </w:r>
      <w:r w:rsidR="008A1E83" w:rsidRPr="008A1E83">
        <w:rPr>
          <w:color w:val="000000"/>
          <w:sz w:val="24"/>
          <w:szCs w:val="24"/>
        </w:rPr>
        <w:t>В</w:t>
      </w:r>
      <w:r w:rsidR="00502CF4" w:rsidRPr="00502CF4">
        <w:rPr>
          <w:color w:val="000000"/>
          <w:sz w:val="24"/>
          <w:szCs w:val="24"/>
        </w:rPr>
        <w:t xml:space="preserve"> случае выявления в ходе выполнения ремонта скрытых неисправностей, </w:t>
      </w:r>
      <w:r w:rsidR="008A1E83">
        <w:rPr>
          <w:color w:val="000000"/>
          <w:sz w:val="24"/>
          <w:szCs w:val="24"/>
        </w:rPr>
        <w:t xml:space="preserve">Исполнитель обязан </w:t>
      </w:r>
      <w:r w:rsidR="00502CF4" w:rsidRPr="00502CF4">
        <w:rPr>
          <w:color w:val="000000"/>
          <w:sz w:val="24"/>
          <w:szCs w:val="24"/>
        </w:rPr>
        <w:t>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</w:t>
      </w:r>
      <w:r w:rsidR="008A1E83">
        <w:rPr>
          <w:color w:val="000000"/>
          <w:sz w:val="24"/>
          <w:szCs w:val="24"/>
        </w:rPr>
        <w:t>.</w:t>
      </w:r>
    </w:p>
    <w:p w:rsidR="00861DE7" w:rsidRDefault="00B45898" w:rsidP="00C7704A">
      <w:pPr>
        <w:pStyle w:val="a3"/>
        <w:numPr>
          <w:ilvl w:val="1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 </w:t>
      </w:r>
      <w:r w:rsidR="00861DE7">
        <w:rPr>
          <w:color w:val="000000"/>
          <w:sz w:val="24"/>
          <w:szCs w:val="24"/>
        </w:rPr>
        <w:t>должен иметь сертификат на выполняемые виды работ.</w:t>
      </w:r>
    </w:p>
    <w:p w:rsidR="00861DE7" w:rsidRDefault="00B12494" w:rsidP="00861DE7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7</w:t>
      </w:r>
      <w:r w:rsidR="00861DE7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="00861DE7">
        <w:rPr>
          <w:b/>
          <w:sz w:val="22"/>
          <w:szCs w:val="22"/>
        </w:rPr>
        <w:t xml:space="preserve"> </w:t>
      </w:r>
      <w:r w:rsidR="00AB61F6" w:rsidRPr="003C6451">
        <w:rPr>
          <w:color w:val="000000"/>
          <w:sz w:val="24"/>
          <w:szCs w:val="24"/>
        </w:rPr>
        <w:t>В</w:t>
      </w:r>
      <w:proofErr w:type="gramEnd"/>
      <w:r w:rsidR="00AB61F6" w:rsidRPr="003C6451">
        <w:rPr>
          <w:color w:val="000000"/>
          <w:sz w:val="24"/>
          <w:szCs w:val="24"/>
        </w:rPr>
        <w:t xml:space="preserve">се работы </w:t>
      </w:r>
      <w:r w:rsidR="006D57A2">
        <w:rPr>
          <w:color w:val="000000"/>
          <w:sz w:val="24"/>
          <w:szCs w:val="24"/>
        </w:rPr>
        <w:t>Исполнитель</w:t>
      </w:r>
      <w:r w:rsidR="006D57A2" w:rsidRPr="003C6451">
        <w:rPr>
          <w:color w:val="000000"/>
          <w:sz w:val="24"/>
          <w:szCs w:val="24"/>
        </w:rPr>
        <w:t xml:space="preserve"> </w:t>
      </w:r>
      <w:r w:rsidR="00AB61F6" w:rsidRPr="003C6451">
        <w:rPr>
          <w:color w:val="000000"/>
          <w:sz w:val="24"/>
          <w:szCs w:val="24"/>
        </w:rPr>
        <w:t xml:space="preserve">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861DE7" w:rsidRDefault="00B12494" w:rsidP="00861DE7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</w:t>
      </w:r>
      <w:r w:rsidR="00861DE7">
        <w:rPr>
          <w:b/>
          <w:sz w:val="22"/>
          <w:szCs w:val="22"/>
        </w:rPr>
        <w:t xml:space="preserve">.5   </w:t>
      </w:r>
      <w:r w:rsidR="00861DE7" w:rsidRPr="00861DE7">
        <w:rPr>
          <w:sz w:val="24"/>
          <w:szCs w:val="24"/>
        </w:rPr>
        <w:t>Обя</w:t>
      </w:r>
      <w:r w:rsidR="00861DE7">
        <w:rPr>
          <w:sz w:val="24"/>
          <w:szCs w:val="24"/>
        </w:rPr>
        <w:t>зательным приложением к договору</w:t>
      </w:r>
      <w:r w:rsidR="00FD3D2A">
        <w:rPr>
          <w:sz w:val="24"/>
          <w:szCs w:val="24"/>
        </w:rPr>
        <w:t xml:space="preserve"> на оказание услуг по капительному ремонту автотранспорта</w:t>
      </w:r>
      <w:r w:rsidR="00861DE7">
        <w:rPr>
          <w:sz w:val="24"/>
          <w:szCs w:val="24"/>
        </w:rPr>
        <w:t xml:space="preserve"> является прайс-лист </w:t>
      </w:r>
      <w:r w:rsidR="006D57A2">
        <w:rPr>
          <w:sz w:val="24"/>
          <w:szCs w:val="24"/>
        </w:rPr>
        <w:t xml:space="preserve">Исполнителя </w:t>
      </w:r>
      <w:r w:rsidR="00861DE7">
        <w:rPr>
          <w:sz w:val="24"/>
          <w:szCs w:val="24"/>
        </w:rPr>
        <w:t>на запчасти и материалы</w:t>
      </w:r>
      <w:r w:rsidR="001C2ACB">
        <w:rPr>
          <w:sz w:val="24"/>
          <w:szCs w:val="24"/>
        </w:rPr>
        <w:t xml:space="preserve">, который </w:t>
      </w:r>
      <w:r w:rsidR="00502CF4" w:rsidRPr="00502CF4">
        <w:rPr>
          <w:sz w:val="24"/>
          <w:szCs w:val="24"/>
        </w:rPr>
        <w:t>не подлежит изменению Исполнителем в одностороннем порядке</w:t>
      </w:r>
      <w:r w:rsidR="00861DE7">
        <w:rPr>
          <w:sz w:val="24"/>
          <w:szCs w:val="24"/>
        </w:rPr>
        <w:t xml:space="preserve">. В случае изменения стоимости запчастей и материалов в период действия договора, </w:t>
      </w:r>
      <w:r w:rsidR="006D57A2">
        <w:rPr>
          <w:sz w:val="24"/>
          <w:szCs w:val="24"/>
        </w:rPr>
        <w:t xml:space="preserve">Исполнителя </w:t>
      </w:r>
      <w:r w:rsidR="00861DE7">
        <w:rPr>
          <w:sz w:val="24"/>
          <w:szCs w:val="24"/>
        </w:rPr>
        <w:t>за 10 дней уведомляет Заказчика об изменении.</w:t>
      </w:r>
    </w:p>
    <w:p w:rsidR="00EC4EAE" w:rsidRPr="00EC4EAE" w:rsidRDefault="00B12494" w:rsidP="00861DE7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7</w:t>
      </w:r>
      <w:r w:rsidR="00EC4EAE">
        <w:rPr>
          <w:b/>
          <w:sz w:val="22"/>
          <w:szCs w:val="22"/>
        </w:rPr>
        <w:t xml:space="preserve">.6  </w:t>
      </w:r>
      <w:r w:rsidR="00EC4EAE" w:rsidRPr="00EC4EAE">
        <w:rPr>
          <w:sz w:val="24"/>
          <w:szCs w:val="24"/>
        </w:rPr>
        <w:t xml:space="preserve">Производственные и ремонтные цеха </w:t>
      </w:r>
      <w:r w:rsidR="006D57A2">
        <w:rPr>
          <w:sz w:val="24"/>
          <w:szCs w:val="24"/>
        </w:rPr>
        <w:t xml:space="preserve">Исполнителя </w:t>
      </w:r>
      <w:r w:rsidR="00EC4EAE">
        <w:rPr>
          <w:sz w:val="24"/>
          <w:szCs w:val="24"/>
        </w:rPr>
        <w:t>должны находится в г</w:t>
      </w:r>
      <w:proofErr w:type="gramStart"/>
      <w:r w:rsidR="00EC4EAE">
        <w:rPr>
          <w:sz w:val="24"/>
          <w:szCs w:val="24"/>
        </w:rPr>
        <w:t>.О</w:t>
      </w:r>
      <w:proofErr w:type="gramEnd"/>
      <w:r w:rsidR="00EC4EAE">
        <w:rPr>
          <w:sz w:val="24"/>
          <w:szCs w:val="24"/>
        </w:rPr>
        <w:t>р</w:t>
      </w:r>
      <w:r w:rsidR="00EC4EAE" w:rsidRPr="00EC4EAE">
        <w:rPr>
          <w:sz w:val="24"/>
          <w:szCs w:val="24"/>
        </w:rPr>
        <w:t>л</w:t>
      </w:r>
      <w:r w:rsidR="00EC4EAE">
        <w:rPr>
          <w:sz w:val="24"/>
          <w:szCs w:val="24"/>
        </w:rPr>
        <w:t>е</w:t>
      </w:r>
      <w:r w:rsidR="00EC4EAE" w:rsidRPr="00EC4EAE">
        <w:rPr>
          <w:sz w:val="24"/>
          <w:szCs w:val="24"/>
        </w:rPr>
        <w:t>.</w:t>
      </w:r>
    </w:p>
    <w:p w:rsidR="00AB61F6" w:rsidRDefault="00B12494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7.7</w:t>
      </w:r>
      <w:r w:rsidR="00101561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AB61F6" w:rsidRPr="003C6451">
        <w:rPr>
          <w:sz w:val="24"/>
          <w:szCs w:val="24"/>
        </w:rPr>
        <w:t xml:space="preserve">Все применяемые материалы и </w:t>
      </w:r>
      <w:r>
        <w:rPr>
          <w:sz w:val="24"/>
          <w:szCs w:val="24"/>
        </w:rPr>
        <w:t>запчасти должны иметь</w:t>
      </w:r>
      <w:r w:rsidR="00AB61F6" w:rsidRPr="003C6451">
        <w:rPr>
          <w:sz w:val="24"/>
          <w:szCs w:val="24"/>
        </w:rPr>
        <w:t xml:space="preserve"> сертификаты</w:t>
      </w:r>
      <w:r w:rsidR="00101561">
        <w:rPr>
          <w:sz w:val="24"/>
          <w:szCs w:val="24"/>
        </w:rPr>
        <w:t xml:space="preserve"> соответствия</w:t>
      </w:r>
      <w:r w:rsidR="00AB61F6" w:rsidRPr="003C6451">
        <w:rPr>
          <w:sz w:val="24"/>
          <w:szCs w:val="24"/>
        </w:rPr>
        <w:t>.</w:t>
      </w:r>
      <w:r w:rsidR="002E0DBC">
        <w:rPr>
          <w:sz w:val="24"/>
          <w:szCs w:val="24"/>
        </w:rPr>
        <w:t xml:space="preserve"> Исполнитель сдает Заказчику замененные при ремонте запасные части.</w:t>
      </w:r>
    </w:p>
    <w:p w:rsidR="002E0DBC" w:rsidRPr="002E0DBC" w:rsidRDefault="00502CF4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 w:rsidRPr="00502CF4">
        <w:rPr>
          <w:sz w:val="24"/>
          <w:szCs w:val="24"/>
        </w:rPr>
        <w:t xml:space="preserve">7.8 </w:t>
      </w:r>
      <w:r w:rsidR="002E0DBC">
        <w:rPr>
          <w:sz w:val="24"/>
          <w:szCs w:val="24"/>
        </w:rPr>
        <w:t xml:space="preserve">Исполнитель обязан </w:t>
      </w:r>
      <w:r w:rsidRPr="00502CF4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 w:rsidR="002E0DBC">
        <w:rPr>
          <w:sz w:val="24"/>
          <w:szCs w:val="24"/>
        </w:rPr>
        <w:t>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 филиала  ОАО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</w:t>
      </w:r>
      <w:r w:rsidR="006D57A2">
        <w:rPr>
          <w:bCs/>
          <w:sz w:val="24"/>
          <w:szCs w:val="24"/>
        </w:rPr>
        <w:t>Исполнитель</w:t>
      </w:r>
      <w:r w:rsidR="006D57A2" w:rsidRPr="001A148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обязан предоставить акт выполненных работ, в котором </w:t>
      </w:r>
      <w:r w:rsidRPr="001A148F">
        <w:rPr>
          <w:bCs/>
          <w:sz w:val="24"/>
          <w:szCs w:val="24"/>
        </w:rPr>
        <w:lastRenderedPageBreak/>
        <w:t xml:space="preserve">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</w:t>
      </w:r>
      <w:r w:rsidR="002E0DBC">
        <w:rPr>
          <w:bCs/>
          <w:sz w:val="24"/>
          <w:szCs w:val="24"/>
        </w:rPr>
        <w:t>Исполнитель</w:t>
      </w:r>
      <w:r w:rsidR="002E0DBC" w:rsidRPr="001A148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 w:rsidR="00B12494">
        <w:rPr>
          <w:bCs/>
          <w:sz w:val="24"/>
          <w:szCs w:val="24"/>
        </w:rPr>
        <w:t>Акта</w:t>
      </w:r>
      <w:r>
        <w:rPr>
          <w:bCs/>
          <w:sz w:val="24"/>
          <w:szCs w:val="24"/>
        </w:rPr>
        <w:t xml:space="preserve">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</w:t>
      </w:r>
      <w:r w:rsidR="006D57A2">
        <w:t>Исполнителя</w:t>
      </w:r>
      <w:r w:rsidR="00B12494">
        <w:t>:</w:t>
      </w:r>
      <w:r w:rsidRPr="00376C4A">
        <w:t xml:space="preserve"> </w:t>
      </w:r>
    </w:p>
    <w:p w:rsidR="00AB61F6" w:rsidRPr="00376C4A" w:rsidRDefault="00B12494" w:rsidP="002A6C24">
      <w:pPr>
        <w:ind w:left="1276"/>
      </w:pPr>
      <w:r>
        <w:rPr>
          <w:b/>
          <w:sz w:val="22"/>
          <w:szCs w:val="22"/>
        </w:rPr>
        <w:t xml:space="preserve">     10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с учетом стоимости нормо-часа,  включающие  все накладные расходы и другие обязательные </w:t>
      </w:r>
      <w:r>
        <w:t xml:space="preserve">  </w:t>
      </w:r>
      <w:r w:rsidR="00AB61F6" w:rsidRPr="00376C4A">
        <w:t>платежи и скидки.</w:t>
      </w:r>
    </w:p>
    <w:p w:rsidR="00AB61F6" w:rsidRPr="00376C4A" w:rsidRDefault="00B12494" w:rsidP="002A6C24">
      <w:pPr>
        <w:ind w:left="1276"/>
      </w:pPr>
      <w:r>
        <w:rPr>
          <w:b/>
          <w:sz w:val="22"/>
          <w:szCs w:val="22"/>
        </w:rPr>
        <w:t xml:space="preserve">     10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Условия и удобство оплаты  за выполненные работы  в  201</w:t>
      </w:r>
      <w:r w:rsidR="00EC4EAE">
        <w:t>5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376C4A" w:rsidRDefault="00B12494" w:rsidP="002A6C24">
      <w:pPr>
        <w:ind w:left="1276"/>
      </w:pPr>
      <w:r>
        <w:rPr>
          <w:b/>
          <w:sz w:val="22"/>
          <w:szCs w:val="22"/>
        </w:rPr>
        <w:t xml:space="preserve">     10</w:t>
      </w:r>
      <w:r w:rsidR="00AB61F6" w:rsidRPr="00376C4A">
        <w:rPr>
          <w:b/>
          <w:sz w:val="22"/>
          <w:szCs w:val="22"/>
        </w:rPr>
        <w:t>.3</w:t>
      </w:r>
      <w:r w:rsidR="00AB61F6" w:rsidRPr="00376C4A">
        <w:t xml:space="preserve"> Выгодное территориальное рас</w:t>
      </w:r>
      <w:r w:rsidR="00E804A1">
        <w:t>положение в пределах Орловской</w:t>
      </w:r>
      <w:r w:rsidR="00AB61F6" w:rsidRPr="00376C4A">
        <w:t xml:space="preserve"> области автосервиса или ремонтного производства.</w:t>
      </w:r>
    </w:p>
    <w:p w:rsidR="00AB61F6" w:rsidRDefault="00B12494" w:rsidP="002A6C24">
      <w:pPr>
        <w:ind w:left="1276"/>
      </w:pPr>
      <w:r>
        <w:rPr>
          <w:b/>
          <w:sz w:val="22"/>
          <w:szCs w:val="22"/>
        </w:rPr>
        <w:t xml:space="preserve">     10</w:t>
      </w:r>
      <w:r w:rsidR="00AB61F6" w:rsidRPr="00376C4A">
        <w:rPr>
          <w:b/>
          <w:sz w:val="22"/>
          <w:szCs w:val="22"/>
        </w:rPr>
        <w:t>.4</w:t>
      </w:r>
      <w:r w:rsidR="00AB61F6" w:rsidRPr="00376C4A">
        <w:t xml:space="preserve"> Качество предоставляемых услуг.</w:t>
      </w:r>
    </w:p>
    <w:p w:rsidR="00D920D1" w:rsidRDefault="00B12494" w:rsidP="00D920D1">
      <w:pPr>
        <w:ind w:left="1276"/>
      </w:pPr>
      <w:r>
        <w:rPr>
          <w:b/>
        </w:rPr>
        <w:t xml:space="preserve">    </w:t>
      </w:r>
      <w:r w:rsidRPr="00B12494">
        <w:rPr>
          <w:b/>
          <w:sz w:val="22"/>
          <w:szCs w:val="22"/>
        </w:rPr>
        <w:t>10</w:t>
      </w:r>
      <w:r w:rsidR="00D920D1" w:rsidRPr="00B12494">
        <w:rPr>
          <w:b/>
          <w:sz w:val="22"/>
          <w:szCs w:val="22"/>
        </w:rPr>
        <w:t>.5</w:t>
      </w:r>
      <w:r w:rsidR="00D920D1">
        <w:rPr>
          <w:b/>
        </w:rPr>
        <w:t xml:space="preserve"> </w:t>
      </w:r>
      <w:r w:rsidR="00D920D1" w:rsidRPr="00D920D1">
        <w:t>Гарантия на</w:t>
      </w:r>
      <w:r w:rsidR="00D920D1">
        <w:rPr>
          <w:b/>
        </w:rPr>
        <w:t xml:space="preserve">  </w:t>
      </w:r>
      <w:r w:rsidR="00D920D1"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12494" w:rsidRDefault="00B12494" w:rsidP="00B12494">
      <w:pPr>
        <w:ind w:left="1276"/>
      </w:pPr>
      <w:r>
        <w:rPr>
          <w:b/>
          <w:sz w:val="22"/>
          <w:szCs w:val="22"/>
        </w:rPr>
        <w:t xml:space="preserve">     </w:t>
      </w:r>
      <w:r w:rsidRPr="00B12494">
        <w:rPr>
          <w:b/>
          <w:sz w:val="22"/>
          <w:szCs w:val="22"/>
        </w:rPr>
        <w:t>10.6</w:t>
      </w:r>
      <w:r w:rsidRPr="00B12494">
        <w:t xml:space="preserve"> </w:t>
      </w:r>
      <w:r w:rsidRPr="00376C4A">
        <w:t>Определение стоимости нормо-часа на выполнение работ:</w:t>
      </w:r>
    </w:p>
    <w:p w:rsidR="00B12494" w:rsidRDefault="00B12494" w:rsidP="00B12494">
      <w:pPr>
        <w:ind w:left="1276"/>
      </w:pPr>
    </w:p>
    <w:p w:rsidR="00B12494" w:rsidRDefault="00B12494" w:rsidP="00B12494">
      <w:pPr>
        <w:ind w:left="1276"/>
      </w:pPr>
    </w:p>
    <w:p w:rsidR="00B12494" w:rsidRDefault="00B12494" w:rsidP="00B1249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5101"/>
        <w:gridCol w:w="3363"/>
        <w:gridCol w:w="3395"/>
      </w:tblGrid>
      <w:tr w:rsidR="00A63D08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C07FE1">
              <w:t>с НДС</w:t>
            </w:r>
          </w:p>
        </w:tc>
      </w:tr>
      <w:tr w:rsidR="00A63D08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243"/>
            </w:pPr>
            <w:r w:rsidRPr="0025515A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66E93" w:rsidRDefault="00266E93" w:rsidP="00266E93">
            <w:pPr>
              <w:ind w:left="745" w:firstLine="531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</w:tr>
      <w:tr w:rsidR="00A63D08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243"/>
            </w:pPr>
            <w:r w:rsidRPr="0025515A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66E93" w:rsidRDefault="00266E93" w:rsidP="00266E93">
            <w:pPr>
              <w:ind w:left="1276"/>
              <w:rPr>
                <w:lang w:val="en-US"/>
              </w:rPr>
            </w:pPr>
            <w:r>
              <w:rPr>
                <w:lang w:val="en-US"/>
              </w:rPr>
              <w:t>360</w:t>
            </w:r>
          </w:p>
        </w:tc>
      </w:tr>
      <w:tr w:rsidR="00A63D08" w:rsidRPr="00376C4A" w:rsidTr="00486171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243"/>
            </w:pPr>
            <w:r w:rsidRPr="0025515A">
              <w:rPr>
                <w:b/>
              </w:rPr>
              <w:t>Ремонт электрооборудования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</w:tcPr>
          <w:p w:rsidR="00AB61F6" w:rsidRPr="00266E93" w:rsidRDefault="00266E93" w:rsidP="00266E93">
            <w:pPr>
              <w:ind w:left="1276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</w:tr>
      <w:tr w:rsidR="00A63D08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243"/>
            </w:pPr>
            <w:r w:rsidRPr="0025515A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66E93" w:rsidRDefault="00266E93" w:rsidP="00266E93">
            <w:pPr>
              <w:ind w:left="1276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  <w:tr w:rsidR="00A63D08" w:rsidRPr="00376C4A" w:rsidTr="00486171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>
              <w:t>5</w:t>
            </w:r>
          </w:p>
        </w:tc>
        <w:tc>
          <w:tcPr>
            <w:tcW w:w="0" w:type="auto"/>
          </w:tcPr>
          <w:p w:rsidR="00AB61F6" w:rsidRPr="0025515A" w:rsidRDefault="00AB61F6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</w:tcPr>
          <w:p w:rsidR="00AB61F6" w:rsidRPr="00266E93" w:rsidRDefault="00266E93" w:rsidP="00266E93">
            <w:pPr>
              <w:ind w:left="1276"/>
              <w:rPr>
                <w:lang w:val="en-US"/>
              </w:rPr>
            </w:pPr>
            <w:r>
              <w:rPr>
                <w:lang w:val="en-US"/>
              </w:rPr>
              <w:t>550</w:t>
            </w:r>
          </w:p>
        </w:tc>
      </w:tr>
    </w:tbl>
    <w:p w:rsidR="00B12494" w:rsidRPr="00B12494" w:rsidRDefault="00B12494" w:rsidP="00B12494">
      <w:pPr>
        <w:pStyle w:val="a3"/>
        <w:numPr>
          <w:ilvl w:val="0"/>
          <w:numId w:val="8"/>
        </w:numPr>
        <w:ind w:firstLine="65"/>
        <w:rPr>
          <w:sz w:val="24"/>
          <w:szCs w:val="24"/>
        </w:rPr>
      </w:pPr>
      <w:r w:rsidRPr="00B12494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B12494" w:rsidP="00EC4EAE">
      <w:pPr>
        <w:ind w:left="1276"/>
        <w:jc w:val="both"/>
      </w:pPr>
      <w:r>
        <w:rPr>
          <w:b/>
          <w:sz w:val="22"/>
          <w:szCs w:val="22"/>
        </w:rPr>
        <w:t>12</w:t>
      </w:r>
      <w:r w:rsidR="00101561">
        <w:rPr>
          <w:b/>
          <w:sz w:val="22"/>
          <w:szCs w:val="22"/>
        </w:rPr>
        <w:t xml:space="preserve">. </w:t>
      </w:r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 xml:space="preserve">По результатам конкурентной процедуры между  </w:t>
      </w:r>
      <w:r w:rsidR="006D57A2">
        <w:t>Исполнителем</w:t>
      </w:r>
      <w:r w:rsidR="006D57A2" w:rsidRPr="00376C4A">
        <w:t xml:space="preserve"> </w:t>
      </w:r>
      <w:r w:rsidR="00AB61F6" w:rsidRPr="00376C4A">
        <w:t xml:space="preserve">и  филиалом  ОАО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AB61F6" w:rsidRPr="00376C4A">
        <w:t>договор</w:t>
      </w:r>
      <w:r w:rsidR="00C07FE1">
        <w:t xml:space="preserve"> по единичным расценкам</w:t>
      </w:r>
      <w:r w:rsidR="00FA01A2" w:rsidRPr="00FA01A2">
        <w:t xml:space="preserve"> </w:t>
      </w:r>
      <w:r>
        <w:t xml:space="preserve">(стоимость </w:t>
      </w:r>
      <w:proofErr w:type="gramStart"/>
      <w:r>
        <w:t>норма-часа</w:t>
      </w:r>
      <w:proofErr w:type="gramEnd"/>
      <w:r>
        <w:t>)</w:t>
      </w:r>
      <w:r w:rsidR="00986519">
        <w:t>.</w:t>
      </w:r>
      <w:r w:rsidR="00EC4EAE">
        <w:t xml:space="preserve">  </w:t>
      </w:r>
    </w:p>
    <w:p w:rsidR="00E16932" w:rsidRDefault="00E16932" w:rsidP="00EC4EAE">
      <w:pPr>
        <w:ind w:left="1276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0E13A1" w:rsidRDefault="00986519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0E13A1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165AB8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204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8AE2846"/>
    <w:multiLevelType w:val="hybridMultilevel"/>
    <w:tmpl w:val="7D8625E2"/>
    <w:lvl w:ilvl="0" w:tplc="B4FA4A94">
      <w:start w:val="11"/>
      <w:numFmt w:val="decimal"/>
      <w:lvlText w:val="%1."/>
      <w:lvlJc w:val="left"/>
      <w:pPr>
        <w:ind w:left="1211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4015"/>
    <w:rsid w:val="0003554D"/>
    <w:rsid w:val="00055075"/>
    <w:rsid w:val="00076C08"/>
    <w:rsid w:val="00081D6F"/>
    <w:rsid w:val="000A19F4"/>
    <w:rsid w:val="000A2ABA"/>
    <w:rsid w:val="000B603D"/>
    <w:rsid w:val="000D4B13"/>
    <w:rsid w:val="000E13A1"/>
    <w:rsid w:val="000F6B09"/>
    <w:rsid w:val="00101561"/>
    <w:rsid w:val="001126FF"/>
    <w:rsid w:val="00115509"/>
    <w:rsid w:val="0014449B"/>
    <w:rsid w:val="00180A12"/>
    <w:rsid w:val="00192BF2"/>
    <w:rsid w:val="001A148F"/>
    <w:rsid w:val="001A2C39"/>
    <w:rsid w:val="001C2ACB"/>
    <w:rsid w:val="001C75F8"/>
    <w:rsid w:val="001E3449"/>
    <w:rsid w:val="00225BEA"/>
    <w:rsid w:val="00234859"/>
    <w:rsid w:val="0023614C"/>
    <w:rsid w:val="00236C9F"/>
    <w:rsid w:val="002407A8"/>
    <w:rsid w:val="0025515A"/>
    <w:rsid w:val="002558CF"/>
    <w:rsid w:val="00266E93"/>
    <w:rsid w:val="002726BF"/>
    <w:rsid w:val="00275D93"/>
    <w:rsid w:val="00277F61"/>
    <w:rsid w:val="00296FDB"/>
    <w:rsid w:val="002A6C24"/>
    <w:rsid w:val="002B7D71"/>
    <w:rsid w:val="002C336B"/>
    <w:rsid w:val="002C7FA2"/>
    <w:rsid w:val="002E0D90"/>
    <w:rsid w:val="002E0DBC"/>
    <w:rsid w:val="002E7ABA"/>
    <w:rsid w:val="002F265B"/>
    <w:rsid w:val="002F3414"/>
    <w:rsid w:val="0030387B"/>
    <w:rsid w:val="00305607"/>
    <w:rsid w:val="00321A38"/>
    <w:rsid w:val="00323EA8"/>
    <w:rsid w:val="00332FA5"/>
    <w:rsid w:val="0033451A"/>
    <w:rsid w:val="00346FBB"/>
    <w:rsid w:val="00352603"/>
    <w:rsid w:val="003537B6"/>
    <w:rsid w:val="00376C4A"/>
    <w:rsid w:val="00391FBD"/>
    <w:rsid w:val="003A05B4"/>
    <w:rsid w:val="003A2CD4"/>
    <w:rsid w:val="003B1E76"/>
    <w:rsid w:val="003C6451"/>
    <w:rsid w:val="003D6749"/>
    <w:rsid w:val="003D6F34"/>
    <w:rsid w:val="004279AB"/>
    <w:rsid w:val="004436AD"/>
    <w:rsid w:val="00443E50"/>
    <w:rsid w:val="00447AB3"/>
    <w:rsid w:val="00467DC7"/>
    <w:rsid w:val="00480E76"/>
    <w:rsid w:val="00486171"/>
    <w:rsid w:val="004926FA"/>
    <w:rsid w:val="00492D75"/>
    <w:rsid w:val="004A2254"/>
    <w:rsid w:val="004A56F1"/>
    <w:rsid w:val="004B596D"/>
    <w:rsid w:val="004B79E4"/>
    <w:rsid w:val="004F2D1E"/>
    <w:rsid w:val="004F46EB"/>
    <w:rsid w:val="004F4B35"/>
    <w:rsid w:val="005021EF"/>
    <w:rsid w:val="00502CF4"/>
    <w:rsid w:val="005101E8"/>
    <w:rsid w:val="00515949"/>
    <w:rsid w:val="0052784A"/>
    <w:rsid w:val="005316C8"/>
    <w:rsid w:val="00531A1A"/>
    <w:rsid w:val="0053390A"/>
    <w:rsid w:val="005440D0"/>
    <w:rsid w:val="00567ABC"/>
    <w:rsid w:val="00584EFB"/>
    <w:rsid w:val="00590764"/>
    <w:rsid w:val="0059430B"/>
    <w:rsid w:val="005B32EF"/>
    <w:rsid w:val="005B3CDD"/>
    <w:rsid w:val="005D3B0E"/>
    <w:rsid w:val="005D50EF"/>
    <w:rsid w:val="005E24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46F9"/>
    <w:rsid w:val="00696D12"/>
    <w:rsid w:val="006D157E"/>
    <w:rsid w:val="006D57A2"/>
    <w:rsid w:val="006E6FAF"/>
    <w:rsid w:val="006E7E9F"/>
    <w:rsid w:val="006F62D1"/>
    <w:rsid w:val="006F6739"/>
    <w:rsid w:val="00737902"/>
    <w:rsid w:val="0076493E"/>
    <w:rsid w:val="00773345"/>
    <w:rsid w:val="00780C04"/>
    <w:rsid w:val="00782BFD"/>
    <w:rsid w:val="007A082A"/>
    <w:rsid w:val="007A72E2"/>
    <w:rsid w:val="007B343C"/>
    <w:rsid w:val="007D4186"/>
    <w:rsid w:val="007D7671"/>
    <w:rsid w:val="007E50D9"/>
    <w:rsid w:val="007F563E"/>
    <w:rsid w:val="00802C2A"/>
    <w:rsid w:val="008064F4"/>
    <w:rsid w:val="0081707C"/>
    <w:rsid w:val="00843953"/>
    <w:rsid w:val="00853B11"/>
    <w:rsid w:val="00853E38"/>
    <w:rsid w:val="00861DE7"/>
    <w:rsid w:val="00877738"/>
    <w:rsid w:val="00884E67"/>
    <w:rsid w:val="00890FF6"/>
    <w:rsid w:val="00894DE8"/>
    <w:rsid w:val="00895298"/>
    <w:rsid w:val="00895CC9"/>
    <w:rsid w:val="0089661E"/>
    <w:rsid w:val="008A1E83"/>
    <w:rsid w:val="008C49DC"/>
    <w:rsid w:val="008D4A20"/>
    <w:rsid w:val="00910D11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163AF"/>
    <w:rsid w:val="00A17A81"/>
    <w:rsid w:val="00A24CDA"/>
    <w:rsid w:val="00A30295"/>
    <w:rsid w:val="00A3666A"/>
    <w:rsid w:val="00A477F4"/>
    <w:rsid w:val="00A54AB8"/>
    <w:rsid w:val="00A63D08"/>
    <w:rsid w:val="00A71C6F"/>
    <w:rsid w:val="00A72E3F"/>
    <w:rsid w:val="00A77F18"/>
    <w:rsid w:val="00A86BE5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94"/>
    <w:rsid w:val="00B124D0"/>
    <w:rsid w:val="00B15AAB"/>
    <w:rsid w:val="00B20445"/>
    <w:rsid w:val="00B25535"/>
    <w:rsid w:val="00B25756"/>
    <w:rsid w:val="00B357C3"/>
    <w:rsid w:val="00B45898"/>
    <w:rsid w:val="00B51C20"/>
    <w:rsid w:val="00B607D0"/>
    <w:rsid w:val="00BA0B63"/>
    <w:rsid w:val="00BA4229"/>
    <w:rsid w:val="00BB2C54"/>
    <w:rsid w:val="00BC5048"/>
    <w:rsid w:val="00BD3FC2"/>
    <w:rsid w:val="00BE49A4"/>
    <w:rsid w:val="00BF09B3"/>
    <w:rsid w:val="00C07FE1"/>
    <w:rsid w:val="00C62753"/>
    <w:rsid w:val="00C7704A"/>
    <w:rsid w:val="00C86AD9"/>
    <w:rsid w:val="00CA7690"/>
    <w:rsid w:val="00CE2E28"/>
    <w:rsid w:val="00CE3798"/>
    <w:rsid w:val="00CE4FCF"/>
    <w:rsid w:val="00CF0017"/>
    <w:rsid w:val="00CF2972"/>
    <w:rsid w:val="00D14E95"/>
    <w:rsid w:val="00D332AD"/>
    <w:rsid w:val="00D41073"/>
    <w:rsid w:val="00D52E01"/>
    <w:rsid w:val="00D55AED"/>
    <w:rsid w:val="00D567B6"/>
    <w:rsid w:val="00D56D60"/>
    <w:rsid w:val="00D57399"/>
    <w:rsid w:val="00D920D1"/>
    <w:rsid w:val="00E04882"/>
    <w:rsid w:val="00E105C8"/>
    <w:rsid w:val="00E12776"/>
    <w:rsid w:val="00E16932"/>
    <w:rsid w:val="00E20E7C"/>
    <w:rsid w:val="00E26636"/>
    <w:rsid w:val="00E319F2"/>
    <w:rsid w:val="00E342D5"/>
    <w:rsid w:val="00E34DB6"/>
    <w:rsid w:val="00E42FD4"/>
    <w:rsid w:val="00E6052F"/>
    <w:rsid w:val="00E71AF6"/>
    <w:rsid w:val="00E804A1"/>
    <w:rsid w:val="00E90A2B"/>
    <w:rsid w:val="00EC4EAE"/>
    <w:rsid w:val="00ED5186"/>
    <w:rsid w:val="00F02961"/>
    <w:rsid w:val="00F066D8"/>
    <w:rsid w:val="00F24A62"/>
    <w:rsid w:val="00F30D55"/>
    <w:rsid w:val="00F37F7C"/>
    <w:rsid w:val="00F52D2E"/>
    <w:rsid w:val="00F60D48"/>
    <w:rsid w:val="00F775FF"/>
    <w:rsid w:val="00FA01A2"/>
    <w:rsid w:val="00FA2F3B"/>
    <w:rsid w:val="00FA300F"/>
    <w:rsid w:val="00FD3D2A"/>
    <w:rsid w:val="00FD7101"/>
    <w:rsid w:val="00FF1F5F"/>
    <w:rsid w:val="00FF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236C9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36C9F"/>
  </w:style>
  <w:style w:type="character" w:customStyle="1" w:styleId="ae">
    <w:name w:val="Текст примечания Знак"/>
    <w:basedOn w:val="a0"/>
    <w:link w:val="ad"/>
    <w:uiPriority w:val="99"/>
    <w:semiHidden/>
    <w:rsid w:val="00236C9F"/>
    <w:rPr>
      <w:rFonts w:ascii="Times New Roman" w:eastAsia="Times New Roman" w:hAnsi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36C9F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36C9F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A4033-1FA3-4A12-918E-FFB88961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Заболотская Маргарита Владимировна</cp:lastModifiedBy>
  <cp:revision>9</cp:revision>
  <cp:lastPrinted>2012-02-08T10:23:00Z</cp:lastPrinted>
  <dcterms:created xsi:type="dcterms:W3CDTF">2014-09-29T04:58:00Z</dcterms:created>
  <dcterms:modified xsi:type="dcterms:W3CDTF">2014-10-08T05:07:00Z</dcterms:modified>
</cp:coreProperties>
</file>