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3BE" w:rsidRPr="001C757B" w:rsidRDefault="008764E6" w:rsidP="00274C1B">
      <w:pPr>
        <w:jc w:val="center"/>
        <w:rPr>
          <w:b/>
        </w:rPr>
      </w:pPr>
      <w:r w:rsidRPr="001C757B">
        <w:rPr>
          <w:b/>
        </w:rPr>
        <w:t>ДОГОВОР №</w:t>
      </w:r>
      <w:r w:rsidR="001857B2" w:rsidRPr="001C757B">
        <w:rPr>
          <w:b/>
        </w:rPr>
        <w:t>________</w:t>
      </w:r>
    </w:p>
    <w:p w:rsidR="006773BE" w:rsidRPr="001C757B" w:rsidRDefault="001857B2" w:rsidP="001857B2">
      <w:pPr>
        <w:jc w:val="center"/>
        <w:rPr>
          <w:b/>
        </w:rPr>
      </w:pPr>
      <w:r w:rsidRPr="001C757B">
        <w:rPr>
          <w:b/>
        </w:rPr>
        <w:t>НА ОКАЗАНИЕ</w:t>
      </w:r>
      <w:r w:rsidR="008764E6" w:rsidRPr="001C757B">
        <w:rPr>
          <w:b/>
        </w:rPr>
        <w:t xml:space="preserve"> </w:t>
      </w:r>
      <w:r w:rsidR="003D35DC" w:rsidRPr="001C757B">
        <w:rPr>
          <w:b/>
        </w:rPr>
        <w:t>УСЛУГ</w:t>
      </w:r>
      <w:r w:rsidR="003D35DC">
        <w:rPr>
          <w:b/>
        </w:rPr>
        <w:t xml:space="preserve"> ПО </w:t>
      </w:r>
      <w:r w:rsidR="001543ED" w:rsidRPr="001C757B">
        <w:rPr>
          <w:b/>
        </w:rPr>
        <w:t>ПРОВЕДЕНИЮ  КАДАСТРОВОГО УЧЕТА  ОБЪЕКТОВ НЕДВИЖИМОСТИ</w:t>
      </w:r>
      <w:r w:rsidR="00C705B5" w:rsidRPr="001C757B">
        <w:rPr>
          <w:b/>
        </w:rPr>
        <w:t xml:space="preserve"> И ТЕРРИТОРИАЛЬНОМУ ЗЕМЛЕУСТРОЙСТВУ</w:t>
      </w:r>
    </w:p>
    <w:p w:rsidR="00975D9A" w:rsidRPr="001C757B" w:rsidRDefault="00975D9A" w:rsidP="001857B2">
      <w:pPr>
        <w:jc w:val="center"/>
        <w:rPr>
          <w:b/>
        </w:rPr>
      </w:pPr>
    </w:p>
    <w:p w:rsidR="009D33BD" w:rsidRPr="001C757B" w:rsidRDefault="00975D9A" w:rsidP="001857B2">
      <w:pPr>
        <w:jc w:val="center"/>
        <w:rPr>
          <w:b/>
        </w:rPr>
      </w:pPr>
      <w:r w:rsidRPr="001C757B">
        <w:rPr>
          <w:b/>
        </w:rPr>
        <w:t>(ОАО «МРСК Центра является Заказчиком)</w:t>
      </w:r>
    </w:p>
    <w:p w:rsidR="00D813CD" w:rsidRPr="001C757B" w:rsidRDefault="008764E6" w:rsidP="006773BE">
      <w:pPr>
        <w:jc w:val="both"/>
      </w:pPr>
      <w:r w:rsidRPr="001C757B">
        <w:t xml:space="preserve"> </w:t>
      </w:r>
    </w:p>
    <w:tbl>
      <w:tblPr>
        <w:tblW w:w="0" w:type="auto"/>
        <w:tblInd w:w="108" w:type="dxa"/>
        <w:tblLayout w:type="fixed"/>
        <w:tblLook w:val="0000"/>
      </w:tblPr>
      <w:tblGrid>
        <w:gridCol w:w="4961"/>
        <w:gridCol w:w="4759"/>
      </w:tblGrid>
      <w:tr w:rsidR="006773BE" w:rsidRPr="001C757B">
        <w:tc>
          <w:tcPr>
            <w:tcW w:w="4961" w:type="dxa"/>
          </w:tcPr>
          <w:p w:rsidR="006773BE" w:rsidRPr="001C757B" w:rsidRDefault="001B5C19">
            <w:pPr>
              <w:jc w:val="both"/>
              <w:rPr>
                <w:b/>
              </w:rPr>
            </w:pPr>
            <w:proofErr w:type="gramStart"/>
            <w:r w:rsidRPr="001C757B">
              <w:rPr>
                <w:b/>
              </w:rPr>
              <w:t>г</w:t>
            </w:r>
            <w:proofErr w:type="gramEnd"/>
            <w:r w:rsidRPr="001C757B">
              <w:rPr>
                <w:b/>
              </w:rPr>
              <w:t>. ________________</w:t>
            </w:r>
          </w:p>
        </w:tc>
        <w:tc>
          <w:tcPr>
            <w:tcW w:w="4759" w:type="dxa"/>
          </w:tcPr>
          <w:p w:rsidR="006773BE" w:rsidRPr="001C757B" w:rsidRDefault="006060E2" w:rsidP="006060E2">
            <w:pPr>
              <w:jc w:val="right"/>
              <w:rPr>
                <w:b/>
              </w:rPr>
            </w:pPr>
            <w:r w:rsidRPr="001C757B">
              <w:rPr>
                <w:b/>
              </w:rPr>
              <w:t>«____»_________</w:t>
            </w:r>
            <w:r w:rsidR="008F1875" w:rsidRPr="001C757B">
              <w:rPr>
                <w:b/>
              </w:rPr>
              <w:t xml:space="preserve"> </w:t>
            </w:r>
            <w:r w:rsidRPr="001C757B">
              <w:rPr>
                <w:b/>
              </w:rPr>
              <w:t>20</w:t>
            </w:r>
            <w:r w:rsidR="008F1875" w:rsidRPr="001C757B">
              <w:rPr>
                <w:b/>
              </w:rPr>
              <w:t xml:space="preserve"> </w:t>
            </w:r>
            <w:r w:rsidRPr="001C757B">
              <w:rPr>
                <w:b/>
              </w:rPr>
              <w:t>_</w:t>
            </w:r>
            <w:r w:rsidR="006773BE" w:rsidRPr="001C757B">
              <w:rPr>
                <w:b/>
              </w:rPr>
              <w:t xml:space="preserve">_ г. </w:t>
            </w:r>
          </w:p>
        </w:tc>
      </w:tr>
    </w:tbl>
    <w:p w:rsidR="00D813CD" w:rsidRPr="001C757B" w:rsidRDefault="006773BE" w:rsidP="006773BE">
      <w:pPr>
        <w:jc w:val="both"/>
        <w:rPr>
          <w:b/>
        </w:rPr>
      </w:pPr>
      <w:r w:rsidRPr="001C757B">
        <w:t xml:space="preserve"> </w:t>
      </w:r>
      <w:r w:rsidRPr="001C757B">
        <w:rPr>
          <w:b/>
        </w:rPr>
        <w:t xml:space="preserve"> </w:t>
      </w:r>
    </w:p>
    <w:p w:rsidR="00975D9A" w:rsidRPr="001C757B" w:rsidRDefault="001857B2" w:rsidP="001857B2">
      <w:pPr>
        <w:pStyle w:val="ad"/>
        <w:ind w:firstLine="708"/>
        <w:rPr>
          <w:rFonts w:ascii="Times New Roman" w:hAnsi="Times New Roman" w:cs="Times New Roman"/>
          <w:sz w:val="24"/>
        </w:rPr>
      </w:pPr>
      <w:r w:rsidRPr="001C757B">
        <w:rPr>
          <w:rFonts w:ascii="Times New Roman" w:hAnsi="Times New Roman" w:cs="Times New Roman"/>
          <w:b/>
          <w:sz w:val="24"/>
        </w:rPr>
        <w:t>Открытое акционерное общество «Межрегиональная распределительная сетевая компания Центра»</w:t>
      </w:r>
      <w:r w:rsidR="00DC5C14" w:rsidRPr="001C757B">
        <w:rPr>
          <w:rStyle w:val="a8"/>
          <w:b/>
          <w:sz w:val="24"/>
        </w:rPr>
        <w:t xml:space="preserve"> </w:t>
      </w:r>
      <w:r w:rsidR="00DC5C14" w:rsidRPr="001C757B">
        <w:rPr>
          <w:rStyle w:val="a8"/>
          <w:b/>
          <w:sz w:val="24"/>
        </w:rPr>
        <w:footnoteReference w:id="1"/>
      </w:r>
      <w:r w:rsidRPr="001C757B">
        <w:rPr>
          <w:rFonts w:ascii="Times New Roman" w:hAnsi="Times New Roman" w:cs="Times New Roman"/>
          <w:b/>
          <w:bCs/>
          <w:sz w:val="24"/>
        </w:rPr>
        <w:t xml:space="preserve">, </w:t>
      </w:r>
      <w:r w:rsidRPr="001C757B">
        <w:rPr>
          <w:rFonts w:ascii="Times New Roman" w:hAnsi="Times New Roman" w:cs="Times New Roman"/>
          <w:bCs/>
          <w:sz w:val="24"/>
        </w:rPr>
        <w:t>именуемое в дальнейшем</w:t>
      </w:r>
      <w:r w:rsidRPr="001C757B">
        <w:rPr>
          <w:rFonts w:ascii="Times New Roman" w:hAnsi="Times New Roman" w:cs="Times New Roman"/>
          <w:sz w:val="24"/>
        </w:rPr>
        <w:t xml:space="preserve"> «Заказчик», в лице _____________</w:t>
      </w:r>
      <w:r w:rsidR="00975D9A" w:rsidRPr="001C757B">
        <w:rPr>
          <w:rFonts w:ascii="Times New Roman" w:hAnsi="Times New Roman" w:cs="Times New Roman"/>
          <w:sz w:val="24"/>
        </w:rPr>
        <w:t>__________________</w:t>
      </w:r>
      <w:r w:rsidRPr="001C757B">
        <w:rPr>
          <w:rFonts w:ascii="Times New Roman" w:hAnsi="Times New Roman" w:cs="Times New Roman"/>
          <w:sz w:val="24"/>
        </w:rPr>
        <w:t>, действующего на основании _____</w:t>
      </w:r>
      <w:r w:rsidR="00975D9A" w:rsidRPr="001C757B">
        <w:rPr>
          <w:rFonts w:ascii="Times New Roman" w:hAnsi="Times New Roman" w:cs="Times New Roman"/>
          <w:sz w:val="24"/>
        </w:rPr>
        <w:t>_______________, с одной стороны,  и</w:t>
      </w:r>
    </w:p>
    <w:p w:rsidR="001857B2" w:rsidRPr="001C757B" w:rsidRDefault="001857B2" w:rsidP="001857B2">
      <w:pPr>
        <w:pStyle w:val="ad"/>
        <w:ind w:firstLine="708"/>
        <w:rPr>
          <w:rFonts w:ascii="Times New Roman" w:hAnsi="Times New Roman" w:cs="Times New Roman"/>
          <w:sz w:val="24"/>
          <w:szCs w:val="24"/>
        </w:rPr>
      </w:pPr>
      <w:r w:rsidRPr="001C757B">
        <w:rPr>
          <w:rFonts w:ascii="Times New Roman" w:hAnsi="Times New Roman" w:cs="Times New Roman"/>
          <w:sz w:val="24"/>
        </w:rPr>
        <w:t>________</w:t>
      </w:r>
      <w:r w:rsidR="00975D9A" w:rsidRPr="001C757B">
        <w:rPr>
          <w:rFonts w:ascii="Times New Roman" w:hAnsi="Times New Roman" w:cs="Times New Roman"/>
          <w:sz w:val="24"/>
        </w:rPr>
        <w:t>_______________________</w:t>
      </w:r>
      <w:r w:rsidRPr="001C757B">
        <w:rPr>
          <w:rFonts w:ascii="Times New Roman" w:hAnsi="Times New Roman" w:cs="Times New Roman"/>
          <w:sz w:val="24"/>
        </w:rPr>
        <w:t>, именуемое в дальнейшем «Исполнитель»</w:t>
      </w:r>
      <w:r w:rsidR="00E55F61" w:rsidRPr="001C757B">
        <w:rPr>
          <w:rFonts w:ascii="Times New Roman" w:hAnsi="Times New Roman" w:cs="Times New Roman"/>
          <w:sz w:val="24"/>
        </w:rPr>
        <w:t>,</w:t>
      </w:r>
      <w:r w:rsidRPr="001C757B">
        <w:rPr>
          <w:rFonts w:ascii="Times New Roman" w:hAnsi="Times New Roman" w:cs="Times New Roman"/>
          <w:sz w:val="24"/>
        </w:rPr>
        <w:t xml:space="preserve"> </w:t>
      </w:r>
      <w:r w:rsidRPr="001C757B">
        <w:rPr>
          <w:rFonts w:ascii="Times New Roman" w:hAnsi="Times New Roman" w:cs="Times New Roman"/>
          <w:color w:val="000000"/>
          <w:sz w:val="24"/>
          <w:szCs w:val="24"/>
        </w:rPr>
        <w:t>в лице _____________</w:t>
      </w:r>
      <w:r w:rsidR="00975D9A" w:rsidRPr="001C757B">
        <w:rPr>
          <w:rFonts w:ascii="Times New Roman" w:hAnsi="Times New Roman" w:cs="Times New Roman"/>
          <w:color w:val="000000"/>
          <w:sz w:val="24"/>
          <w:szCs w:val="24"/>
        </w:rPr>
        <w:t>______________</w:t>
      </w:r>
      <w:r w:rsidRPr="001C757B">
        <w:rPr>
          <w:rFonts w:ascii="Times New Roman" w:hAnsi="Times New Roman" w:cs="Times New Roman"/>
          <w:color w:val="000000"/>
          <w:sz w:val="24"/>
          <w:szCs w:val="24"/>
        </w:rPr>
        <w:t>, действующего на основании ___________________</w:t>
      </w:r>
      <w:r w:rsidRPr="001C757B">
        <w:rPr>
          <w:rFonts w:ascii="Times New Roman" w:hAnsi="Times New Roman" w:cs="Times New Roman"/>
          <w:sz w:val="24"/>
        </w:rPr>
        <w:t>, с другой стороны,  в дальнейшем именуемые Стороны, заключили настоящий договор</w:t>
      </w:r>
      <w:r w:rsidR="00B83B44" w:rsidRPr="001C757B">
        <w:rPr>
          <w:rFonts w:ascii="Times New Roman" w:hAnsi="Times New Roman" w:cs="Times New Roman"/>
          <w:sz w:val="24"/>
        </w:rPr>
        <w:t xml:space="preserve"> на оказание услуг (далее – «Договор»),</w:t>
      </w:r>
      <w:r w:rsidRPr="001C757B">
        <w:rPr>
          <w:rFonts w:ascii="Times New Roman" w:hAnsi="Times New Roman" w:cs="Times New Roman"/>
          <w:sz w:val="24"/>
        </w:rPr>
        <w:t xml:space="preserve"> о нижеследующем:</w:t>
      </w:r>
    </w:p>
    <w:p w:rsidR="00FB00F1" w:rsidRPr="001C757B" w:rsidRDefault="00FB00F1" w:rsidP="006773BE">
      <w:pPr>
        <w:pStyle w:val="a6"/>
        <w:spacing w:after="0"/>
        <w:jc w:val="both"/>
      </w:pPr>
    </w:p>
    <w:p w:rsidR="00310C02" w:rsidRPr="00C96CE0" w:rsidRDefault="008764E6" w:rsidP="00C96CE0">
      <w:pPr>
        <w:numPr>
          <w:ilvl w:val="0"/>
          <w:numId w:val="1"/>
        </w:numPr>
        <w:jc w:val="center"/>
        <w:rPr>
          <w:b/>
        </w:rPr>
      </w:pPr>
      <w:r w:rsidRPr="001C757B">
        <w:rPr>
          <w:b/>
        </w:rPr>
        <w:t>ПРЕДМЕТ  ДОГОВОРА</w:t>
      </w:r>
    </w:p>
    <w:p w:rsidR="006773BE" w:rsidRPr="001C757B" w:rsidRDefault="006773BE" w:rsidP="006773BE">
      <w:pPr>
        <w:pStyle w:val="a6"/>
        <w:numPr>
          <w:ilvl w:val="1"/>
          <w:numId w:val="2"/>
        </w:numPr>
        <w:tabs>
          <w:tab w:val="num" w:pos="993"/>
        </w:tabs>
        <w:spacing w:after="0"/>
        <w:ind w:left="0" w:firstLine="567"/>
        <w:jc w:val="both"/>
      </w:pPr>
      <w:r w:rsidRPr="001C757B">
        <w:t>Исполнитель обязуетс</w:t>
      </w:r>
      <w:r w:rsidR="001857B2" w:rsidRPr="001C757B">
        <w:t>я по заданию Заказчика оказать</w:t>
      </w:r>
      <w:r w:rsidRPr="001C757B">
        <w:t xml:space="preserve"> услуги по </w:t>
      </w:r>
      <w:r w:rsidR="0083587C" w:rsidRPr="001C757B">
        <w:t>проведению кадастрового учета объектов недвижимости и</w:t>
      </w:r>
      <w:r w:rsidR="00C56F8C" w:rsidRPr="001C757B">
        <w:t>/или</w:t>
      </w:r>
      <w:r w:rsidR="0083587C" w:rsidRPr="001C757B">
        <w:t xml:space="preserve"> территориальному </w:t>
      </w:r>
      <w:r w:rsidR="008C6E54" w:rsidRPr="001C757B">
        <w:t>землеустройству, согласно Т</w:t>
      </w:r>
      <w:r w:rsidR="001543ED" w:rsidRPr="001C757B">
        <w:t>ехническому заданию</w:t>
      </w:r>
      <w:r w:rsidR="008C6E54" w:rsidRPr="001C757B">
        <w:t xml:space="preserve"> (Приложение № 4</w:t>
      </w:r>
      <w:r w:rsidRPr="001C757B">
        <w:t xml:space="preserve"> к</w:t>
      </w:r>
      <w:r w:rsidR="00B83B44" w:rsidRPr="001C757B">
        <w:t xml:space="preserve"> настоящему Д</w:t>
      </w:r>
      <w:r w:rsidRPr="001C757B">
        <w:t>оговору)</w:t>
      </w:r>
      <w:r w:rsidR="008C6E54" w:rsidRPr="001C757B">
        <w:t xml:space="preserve"> и Перечню услуг (Приложение №1 к настоящему Договору)</w:t>
      </w:r>
      <w:r w:rsidRPr="001C757B">
        <w:t>, являюще</w:t>
      </w:r>
      <w:r w:rsidR="0083587C" w:rsidRPr="001C757B">
        <w:t>муся</w:t>
      </w:r>
      <w:r w:rsidRPr="001C757B">
        <w:t xml:space="preserve"> неотъемлемой частью</w:t>
      </w:r>
      <w:r w:rsidR="00B83B44" w:rsidRPr="001C757B">
        <w:t xml:space="preserve"> настоящего Д</w:t>
      </w:r>
      <w:r w:rsidRPr="001C757B">
        <w:t>оговора, а Заказчик обязуется принять эти услуги и оплатить их.</w:t>
      </w:r>
    </w:p>
    <w:p w:rsidR="006773BE" w:rsidRPr="001C757B" w:rsidRDefault="006773BE" w:rsidP="006773BE">
      <w:pPr>
        <w:jc w:val="both"/>
        <w:rPr>
          <w:b/>
        </w:rPr>
      </w:pPr>
    </w:p>
    <w:p w:rsidR="00310C02" w:rsidRPr="00C96CE0" w:rsidRDefault="008764E6" w:rsidP="00C96CE0">
      <w:pPr>
        <w:pStyle w:val="af"/>
        <w:numPr>
          <w:ilvl w:val="0"/>
          <w:numId w:val="1"/>
        </w:numPr>
        <w:jc w:val="center"/>
        <w:rPr>
          <w:b/>
        </w:rPr>
      </w:pPr>
      <w:r w:rsidRPr="001C757B">
        <w:rPr>
          <w:b/>
        </w:rPr>
        <w:t>ПРАВА  И ОБЯЗАННОСТИ СТОРОН</w:t>
      </w:r>
    </w:p>
    <w:p w:rsidR="006773BE" w:rsidRPr="00274C1B" w:rsidRDefault="008F2470" w:rsidP="008F2470">
      <w:pPr>
        <w:pStyle w:val="20"/>
        <w:spacing w:after="0" w:line="240" w:lineRule="auto"/>
        <w:jc w:val="both"/>
        <w:rPr>
          <w:b/>
        </w:rPr>
      </w:pPr>
      <w:r w:rsidRPr="00274C1B">
        <w:rPr>
          <w:b/>
        </w:rPr>
        <w:t xml:space="preserve">         </w:t>
      </w:r>
      <w:r w:rsidR="006773BE" w:rsidRPr="00274C1B">
        <w:rPr>
          <w:b/>
        </w:rPr>
        <w:t>2.1.Права и обязанности Исполнителя:</w:t>
      </w:r>
    </w:p>
    <w:p w:rsidR="006773BE" w:rsidRPr="001C757B" w:rsidRDefault="006773BE" w:rsidP="006773BE">
      <w:pPr>
        <w:pStyle w:val="20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540"/>
        <w:jc w:val="both"/>
      </w:pPr>
      <w:r w:rsidRPr="001C757B">
        <w:t>Исполнитель обязан ока</w:t>
      </w:r>
      <w:r w:rsidR="00B83B44" w:rsidRPr="001C757B">
        <w:t>зать предусмотренные настоящим Д</w:t>
      </w:r>
      <w:r w:rsidRPr="001C757B">
        <w:t xml:space="preserve">оговором услуги в полном соответствии со сроками, указанными в </w:t>
      </w:r>
      <w:r w:rsidR="008C6E54" w:rsidRPr="001C757B">
        <w:t>Перечне</w:t>
      </w:r>
      <w:r w:rsidRPr="001C757B">
        <w:t xml:space="preserve"> </w:t>
      </w:r>
      <w:r w:rsidR="001857B2" w:rsidRPr="001C757B">
        <w:t>услуг</w:t>
      </w:r>
      <w:r w:rsidR="00C56F8C" w:rsidRPr="001C757B">
        <w:t xml:space="preserve"> </w:t>
      </w:r>
      <w:r w:rsidR="008C6E54" w:rsidRPr="001C757B">
        <w:t xml:space="preserve"> (Приложение </w:t>
      </w:r>
      <w:r w:rsidR="000B0917" w:rsidRPr="000B0917">
        <w:t xml:space="preserve">    </w:t>
      </w:r>
      <w:r w:rsidR="008C6E54" w:rsidRPr="001C757B">
        <w:t>№ 1</w:t>
      </w:r>
      <w:r w:rsidRPr="001C757B">
        <w:t xml:space="preserve"> к</w:t>
      </w:r>
      <w:r w:rsidR="00B83B44" w:rsidRPr="001C757B">
        <w:t xml:space="preserve"> настоящему Д</w:t>
      </w:r>
      <w:r w:rsidRPr="001C757B">
        <w:t>оговору).</w:t>
      </w:r>
    </w:p>
    <w:p w:rsidR="00C56F8C" w:rsidRPr="001C757B" w:rsidRDefault="006773BE" w:rsidP="00C56F8C">
      <w:pPr>
        <w:pStyle w:val="20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540"/>
        <w:jc w:val="both"/>
      </w:pPr>
      <w:r w:rsidRPr="001C757B">
        <w:t xml:space="preserve">Исполнитель обязан оказывать услуги в соответствии с </w:t>
      </w:r>
      <w:r w:rsidR="00243619" w:rsidRPr="001C757B">
        <w:t xml:space="preserve">нормами действующего законодательства, </w:t>
      </w:r>
      <w:r w:rsidRPr="001C757B">
        <w:t>требованиями Заказчика</w:t>
      </w:r>
      <w:r w:rsidR="00C56F8C" w:rsidRPr="001C757B">
        <w:t>, указанными в техническом задании</w:t>
      </w:r>
      <w:r w:rsidRPr="001C757B">
        <w:t>.</w:t>
      </w:r>
      <w:r w:rsidR="00C705B5" w:rsidRPr="001C757B">
        <w:t xml:space="preserve"> Непосредственное оказание услуг со стороны Исполнителя осуществляют:</w:t>
      </w:r>
    </w:p>
    <w:p w:rsidR="00C705B5" w:rsidRPr="001C757B" w:rsidRDefault="00C705B5" w:rsidP="00C705B5">
      <w:pPr>
        <w:pStyle w:val="20"/>
        <w:tabs>
          <w:tab w:val="left" w:pos="0"/>
        </w:tabs>
        <w:spacing w:after="0" w:line="240" w:lineRule="auto"/>
        <w:ind w:left="540"/>
        <w:jc w:val="both"/>
      </w:pPr>
      <w:r w:rsidRPr="001C757B">
        <w:t xml:space="preserve"> - фамилия, имя, отчество кадастрового инженера и реквизиты его аттестата;</w:t>
      </w:r>
    </w:p>
    <w:p w:rsidR="00C705B5" w:rsidRPr="001C757B" w:rsidRDefault="00C705B5" w:rsidP="00C705B5">
      <w:pPr>
        <w:pStyle w:val="20"/>
        <w:tabs>
          <w:tab w:val="left" w:pos="0"/>
        </w:tabs>
        <w:spacing w:after="0" w:line="240" w:lineRule="auto"/>
        <w:ind w:left="540"/>
        <w:jc w:val="both"/>
      </w:pPr>
      <w:r w:rsidRPr="001C757B">
        <w:t xml:space="preserve"> - фамилия, имя, отчество кадастрового инженера и реквизиты его аттестата;</w:t>
      </w:r>
    </w:p>
    <w:p w:rsidR="00C705B5" w:rsidRPr="001C757B" w:rsidRDefault="00C705B5" w:rsidP="00C705B5">
      <w:pPr>
        <w:pStyle w:val="20"/>
        <w:tabs>
          <w:tab w:val="left" w:pos="0"/>
        </w:tabs>
        <w:spacing w:after="0" w:line="240" w:lineRule="auto"/>
        <w:ind w:left="540"/>
        <w:jc w:val="both"/>
      </w:pPr>
      <w:r w:rsidRPr="001C757B">
        <w:t xml:space="preserve"> - фамилия, имя, отчество кадастрового инженера и реквизиты его аттестата;</w:t>
      </w:r>
    </w:p>
    <w:p w:rsidR="006773BE" w:rsidRPr="001C757B" w:rsidRDefault="006773BE" w:rsidP="006773BE">
      <w:pPr>
        <w:pStyle w:val="20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540"/>
        <w:jc w:val="both"/>
      </w:pPr>
      <w:r w:rsidRPr="001C757B">
        <w:t xml:space="preserve">Исполнитель обязан </w:t>
      </w:r>
      <w:r w:rsidR="00B83B44" w:rsidRPr="001C757B">
        <w:t xml:space="preserve"> не позднее 5 (пяти) рабочих дней по окончании работ по каждому этапу, </w:t>
      </w:r>
      <w:r w:rsidRPr="001C757B">
        <w:t>предоставить Заказчику Акт приема-сдачи</w:t>
      </w:r>
      <w:r w:rsidR="001857B2" w:rsidRPr="001C757B">
        <w:t xml:space="preserve"> оказанных </w:t>
      </w:r>
      <w:r w:rsidR="00E55F61" w:rsidRPr="001C757B">
        <w:t>услуг,</w:t>
      </w:r>
      <w:r w:rsidR="00B83B44" w:rsidRPr="001C757B">
        <w:t xml:space="preserve"> оформленный по форме Приложения</w:t>
      </w:r>
      <w:r w:rsidR="008C6E54" w:rsidRPr="001C757B">
        <w:t xml:space="preserve"> № 2</w:t>
      </w:r>
      <w:r w:rsidRPr="001C757B">
        <w:t xml:space="preserve"> к</w:t>
      </w:r>
      <w:r w:rsidR="00B83B44" w:rsidRPr="001C757B">
        <w:t xml:space="preserve"> настоящему Договору</w:t>
      </w:r>
      <w:r w:rsidRPr="001C757B">
        <w:t>, о</w:t>
      </w:r>
      <w:r w:rsidR="00C95FB8">
        <w:t>тчет и счет-фактуру, оформленный</w:t>
      </w:r>
      <w:r w:rsidRPr="001C757B">
        <w:t xml:space="preserve"> по форме в соответствии с действующим законодательством Российской Федерации (</w:t>
      </w:r>
      <w:r w:rsidR="0005784C" w:rsidRPr="001C757B">
        <w:t xml:space="preserve">ст. 168, </w:t>
      </w:r>
      <w:r w:rsidRPr="001C757B">
        <w:t>ст.169 Налогового кодекса Российской Федерации).</w:t>
      </w:r>
      <w:r w:rsidRPr="001C757B">
        <w:rPr>
          <w:rStyle w:val="a8"/>
        </w:rPr>
        <w:footnoteReference w:id="2"/>
      </w:r>
    </w:p>
    <w:p w:rsidR="006773BE" w:rsidRPr="001C757B" w:rsidRDefault="006773BE" w:rsidP="006773BE">
      <w:pPr>
        <w:pStyle w:val="20"/>
        <w:tabs>
          <w:tab w:val="left" w:pos="0"/>
        </w:tabs>
        <w:spacing w:after="0" w:line="240" w:lineRule="auto"/>
        <w:ind w:firstLine="540"/>
        <w:jc w:val="both"/>
      </w:pPr>
      <w:r w:rsidRPr="001C757B">
        <w:t>2.1.</w:t>
      </w:r>
      <w:r w:rsidR="006060E2" w:rsidRPr="001C757B">
        <w:t>4</w:t>
      </w:r>
      <w:r w:rsidRPr="001C757B">
        <w:t xml:space="preserve">. Исполнитель обязан незамедлительно письменно информировать Заказчика об обнаруженной невозможности </w:t>
      </w:r>
      <w:r w:rsidR="00243619" w:rsidRPr="001C757B">
        <w:t xml:space="preserve">своевременно </w:t>
      </w:r>
      <w:r w:rsidRPr="001C757B">
        <w:t xml:space="preserve">получить ожидаемые результаты </w:t>
      </w:r>
      <w:r w:rsidR="00243619" w:rsidRPr="001C757B">
        <w:t>и/</w:t>
      </w:r>
      <w:r w:rsidRPr="001C757B">
        <w:t>или о нецелесообразности продолжения оказания услуг</w:t>
      </w:r>
      <w:r w:rsidR="00432109" w:rsidRPr="001C757B">
        <w:t xml:space="preserve"> в со</w:t>
      </w:r>
      <w:r w:rsidR="00B83B44" w:rsidRPr="001C757B">
        <w:t xml:space="preserve">ответствии с п. 3.4 </w:t>
      </w:r>
      <w:r w:rsidR="00243619" w:rsidRPr="001C757B">
        <w:t>-3.</w:t>
      </w:r>
      <w:r w:rsidR="00CA567A" w:rsidRPr="001C757B">
        <w:t>7</w:t>
      </w:r>
      <w:r w:rsidR="00243619" w:rsidRPr="001C757B">
        <w:t xml:space="preserve"> </w:t>
      </w:r>
      <w:r w:rsidR="00B83B44" w:rsidRPr="001C757B">
        <w:t>настоящего Д</w:t>
      </w:r>
      <w:r w:rsidR="00432109" w:rsidRPr="001C757B">
        <w:t>оговора</w:t>
      </w:r>
      <w:r w:rsidRPr="001C757B">
        <w:t>.</w:t>
      </w:r>
    </w:p>
    <w:p w:rsidR="007F3382" w:rsidRPr="001C757B" w:rsidRDefault="006060E2" w:rsidP="006060E2">
      <w:pPr>
        <w:pStyle w:val="20"/>
        <w:tabs>
          <w:tab w:val="left" w:pos="0"/>
        </w:tabs>
        <w:spacing w:after="0" w:line="240" w:lineRule="auto"/>
        <w:ind w:firstLine="540"/>
        <w:jc w:val="both"/>
      </w:pPr>
      <w:r w:rsidRPr="001C757B">
        <w:lastRenderedPageBreak/>
        <w:t xml:space="preserve">2.1.5. </w:t>
      </w:r>
      <w:r w:rsidR="006773BE" w:rsidRPr="001C757B">
        <w:t xml:space="preserve">Исполнитель обязан предоставить Заказчику </w:t>
      </w:r>
      <w:r w:rsidR="008C6E54" w:rsidRPr="001C757B">
        <w:t>Р</w:t>
      </w:r>
      <w:r w:rsidR="006773BE" w:rsidRPr="001C757B">
        <w:t xml:space="preserve">асчет договорной цены  </w:t>
      </w:r>
      <w:r w:rsidR="008D0FC4" w:rsidRPr="001C757B">
        <w:t xml:space="preserve"> услуг, оказываемых</w:t>
      </w:r>
      <w:r w:rsidR="006773BE" w:rsidRPr="001C757B">
        <w:t xml:space="preserve"> в соответствии с </w:t>
      </w:r>
      <w:r w:rsidR="00432109" w:rsidRPr="001C757B">
        <w:t>настоящим договором</w:t>
      </w:r>
      <w:r w:rsidR="008C6E54" w:rsidRPr="001C757B">
        <w:t xml:space="preserve"> (Приложение № 3</w:t>
      </w:r>
      <w:r w:rsidR="007F3382" w:rsidRPr="001C757B">
        <w:t xml:space="preserve"> к настоящему договору).</w:t>
      </w:r>
    </w:p>
    <w:p w:rsidR="0085717E" w:rsidRPr="001C757B" w:rsidRDefault="006773BE" w:rsidP="0085717E">
      <w:pPr>
        <w:pStyle w:val="20"/>
        <w:numPr>
          <w:ilvl w:val="2"/>
          <w:numId w:val="4"/>
        </w:numPr>
        <w:tabs>
          <w:tab w:val="left" w:pos="0"/>
        </w:tabs>
        <w:spacing w:after="0" w:line="240" w:lineRule="auto"/>
        <w:ind w:left="0" w:firstLine="540"/>
        <w:jc w:val="both"/>
      </w:pPr>
      <w:r w:rsidRPr="001C757B">
        <w:t xml:space="preserve">Исполнитель вправе привлекать </w:t>
      </w:r>
      <w:r w:rsidR="00B83B44" w:rsidRPr="001C757B">
        <w:t>к оказанию услуг по настоящему Д</w:t>
      </w:r>
      <w:r w:rsidRPr="001C757B">
        <w:t xml:space="preserve">оговору третьих лиц (соисполнителей) </w:t>
      </w:r>
      <w:r w:rsidR="00C56F8C" w:rsidRPr="001C757B">
        <w:t xml:space="preserve">исключительно </w:t>
      </w:r>
      <w:r w:rsidRPr="001C757B">
        <w:t>по согласованию с Заказчиком, при этом Исполнитель несет ответственность перед Заказчиком за неисполнение или ненадлежащее исполнение обязатель</w:t>
      </w:r>
      <w:proofErr w:type="gramStart"/>
      <w:r w:rsidRPr="001C757B">
        <w:t>ств тр</w:t>
      </w:r>
      <w:proofErr w:type="gramEnd"/>
      <w:r w:rsidRPr="001C757B">
        <w:t>етьими лицами (соисполнителями).</w:t>
      </w:r>
    </w:p>
    <w:p w:rsidR="0085717E" w:rsidRPr="001C757B" w:rsidRDefault="0085717E" w:rsidP="0085717E">
      <w:pPr>
        <w:pStyle w:val="20"/>
        <w:numPr>
          <w:ilvl w:val="2"/>
          <w:numId w:val="4"/>
        </w:numPr>
        <w:tabs>
          <w:tab w:val="left" w:pos="0"/>
        </w:tabs>
        <w:spacing w:after="0" w:line="240" w:lineRule="auto"/>
        <w:ind w:left="0" w:firstLine="540"/>
        <w:jc w:val="both"/>
      </w:pPr>
      <w:r w:rsidRPr="001C757B">
        <w:rPr>
          <w:bCs/>
          <w:color w:val="000000"/>
        </w:rPr>
        <w:t>При оказании услуг, предусмотренных настоящим Договором, Исполнитель обязуется соблюдать требования,  предусмотренные в альбоме фирменного стиля  Заказчика.</w:t>
      </w:r>
      <w:r w:rsidR="005B06FE" w:rsidRPr="005B06FE">
        <w:rPr>
          <w:bCs/>
          <w:color w:val="000000"/>
        </w:rPr>
        <w:t xml:space="preserve"> </w:t>
      </w:r>
      <w:r w:rsidR="005B06FE">
        <w:rPr>
          <w:bCs/>
          <w:color w:val="000000"/>
        </w:rPr>
        <w:t>На момент подписания настоящего Договора Исполнитель ознакомлен с требованиями, предусмотренными в альбоме фирменного стиля Заказчика</w:t>
      </w:r>
      <w:r w:rsidRPr="001C757B">
        <w:rPr>
          <w:rStyle w:val="a8"/>
          <w:bCs/>
          <w:color w:val="000000"/>
        </w:rPr>
        <w:footnoteReference w:id="3"/>
      </w:r>
      <w:r w:rsidR="005B06FE">
        <w:rPr>
          <w:bCs/>
          <w:color w:val="000000"/>
        </w:rPr>
        <w:t>.</w:t>
      </w:r>
    </w:p>
    <w:p w:rsidR="001C757B" w:rsidRPr="001C757B" w:rsidRDefault="009D64D2" w:rsidP="001C757B">
      <w:pPr>
        <w:widowControl w:val="0"/>
        <w:autoSpaceDE w:val="0"/>
        <w:autoSpaceDN w:val="0"/>
        <w:adjustRightInd w:val="0"/>
        <w:jc w:val="both"/>
      </w:pPr>
      <w:r w:rsidRPr="001C757B">
        <w:t xml:space="preserve">         2.1.8. </w:t>
      </w:r>
      <w:proofErr w:type="gramStart"/>
      <w:r w:rsidR="001C757B" w:rsidRPr="001C757B">
        <w:t xml:space="preserve">В </w:t>
      </w:r>
      <w:r w:rsidR="00DD151E">
        <w:t>момент</w:t>
      </w:r>
      <w:r w:rsidR="001C757B" w:rsidRPr="001C757B">
        <w:t xml:space="preserve"> подписания Сторонами настоящего Договора, предоставить в адрес Заказчика информацию о полной цепочке своих собственников (юридических и физических лицах, включая конечных бенефициаров), их данных, данных руководителей, в формате Приложения № 5 к настоящему 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 обществ)) и иных необходимых</w:t>
      </w:r>
      <w:proofErr w:type="gramEnd"/>
      <w:r w:rsidR="001C757B" w:rsidRPr="001C757B">
        <w:t xml:space="preserve"> документов.</w:t>
      </w:r>
    </w:p>
    <w:p w:rsidR="00274C1B" w:rsidRPr="00274C1B" w:rsidRDefault="00274C1B" w:rsidP="00274C1B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274C1B">
        <w:rPr>
          <w:rFonts w:eastAsia="Calibri"/>
          <w:color w:val="000000"/>
          <w:lang w:eastAsia="en-US"/>
        </w:rPr>
        <w:t xml:space="preserve">      </w:t>
      </w:r>
      <w:r>
        <w:rPr>
          <w:rFonts w:eastAsia="Calibri"/>
          <w:color w:val="000000"/>
          <w:lang w:eastAsia="en-US"/>
        </w:rPr>
        <w:t xml:space="preserve"> </w:t>
      </w:r>
      <w:r w:rsidRPr="00274C1B">
        <w:rPr>
          <w:rFonts w:eastAsia="Calibri"/>
          <w:color w:val="000000"/>
          <w:lang w:eastAsia="en-US"/>
        </w:rPr>
        <w:t xml:space="preserve"> </w:t>
      </w:r>
      <w:r>
        <w:rPr>
          <w:rFonts w:eastAsia="Calibri"/>
          <w:color w:val="000000"/>
          <w:lang w:eastAsia="en-US"/>
        </w:rPr>
        <w:t>2.1.9</w:t>
      </w:r>
      <w:r w:rsidRPr="00274C1B">
        <w:rPr>
          <w:rFonts w:eastAsia="Calibri"/>
          <w:color w:val="000000"/>
          <w:lang w:eastAsia="en-US"/>
        </w:rPr>
        <w:t xml:space="preserve">. В течение срока действия Договора Исполнитель обязуется предоставлять Заказчику </w:t>
      </w:r>
      <w:r w:rsidRPr="00274C1B">
        <w:rPr>
          <w:rFonts w:eastAsia="Calibri"/>
          <w:lang w:eastAsia="en-US"/>
        </w:rPr>
        <w:t>информацию:</w:t>
      </w:r>
    </w:p>
    <w:p w:rsidR="00274C1B" w:rsidRPr="00274C1B" w:rsidRDefault="00274C1B" w:rsidP="00274C1B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 w:rsidRPr="00274C1B">
        <w:rPr>
          <w:rFonts w:eastAsia="Calibri"/>
          <w:lang w:eastAsia="en-US"/>
        </w:rPr>
        <w:t xml:space="preserve">      </w:t>
      </w:r>
      <w:r>
        <w:rPr>
          <w:rFonts w:eastAsia="Calibri"/>
          <w:lang w:eastAsia="en-US"/>
        </w:rPr>
        <w:t xml:space="preserve"> </w:t>
      </w:r>
      <w:r w:rsidRPr="00274C1B">
        <w:rPr>
          <w:rFonts w:eastAsia="Calibri"/>
          <w:lang w:eastAsia="en-US"/>
        </w:rPr>
        <w:t xml:space="preserve"> - об изменении состава (по сравнению с существовавшим на дату заключения Договора) собственников Исполнителя </w:t>
      </w:r>
      <w:r w:rsidRPr="00274C1B">
        <w:rPr>
          <w:rFonts w:eastAsia="Calibri"/>
          <w:color w:val="000000"/>
          <w:lang w:eastAsia="en-US"/>
        </w:rPr>
        <w:t>(состава участников; в отношении участников, являющихся юридическими лицами - состава их участников и т.д.),</w:t>
      </w:r>
      <w:r w:rsidRPr="00274C1B">
        <w:rPr>
          <w:rFonts w:eastAsia="Calibri"/>
          <w:lang w:eastAsia="en-US"/>
        </w:rPr>
        <w:t xml:space="preserve"> включая бенефициаров (в том числе конечных), а также состава  исполнительных органов</w:t>
      </w:r>
      <w:r w:rsidRPr="00274C1B">
        <w:rPr>
          <w:rFonts w:eastAsia="Calibri"/>
          <w:i/>
          <w:lang w:eastAsia="en-US"/>
        </w:rPr>
        <w:t xml:space="preserve"> </w:t>
      </w:r>
      <w:r w:rsidRPr="00274C1B">
        <w:rPr>
          <w:rFonts w:eastAsia="Calibri"/>
          <w:lang w:eastAsia="en-US"/>
        </w:rPr>
        <w:t>Исполнителя</w:t>
      </w:r>
      <w:r w:rsidRPr="00274C1B">
        <w:rPr>
          <w:rFonts w:eastAsia="Calibri"/>
          <w:color w:val="000000"/>
          <w:lang w:eastAsia="en-US"/>
        </w:rPr>
        <w:t>,</w:t>
      </w:r>
    </w:p>
    <w:p w:rsidR="00274C1B" w:rsidRPr="00274C1B" w:rsidRDefault="00274C1B" w:rsidP="00274C1B">
      <w:pPr>
        <w:widowControl w:val="0"/>
        <w:autoSpaceDE w:val="0"/>
        <w:autoSpaceDN w:val="0"/>
        <w:adjustRightInd w:val="0"/>
        <w:jc w:val="both"/>
        <w:rPr>
          <w:rFonts w:eastAsia="Calibri"/>
          <w:i/>
          <w:color w:val="000000"/>
          <w:lang w:eastAsia="en-US"/>
        </w:rPr>
      </w:pPr>
      <w:r w:rsidRPr="00274C1B">
        <w:rPr>
          <w:rFonts w:eastAsia="Calibri"/>
          <w:color w:val="000000"/>
          <w:lang w:eastAsia="en-US"/>
        </w:rPr>
        <w:t xml:space="preserve">      </w:t>
      </w:r>
      <w:r>
        <w:rPr>
          <w:rFonts w:eastAsia="Calibri"/>
          <w:color w:val="000000"/>
          <w:lang w:eastAsia="en-US"/>
        </w:rPr>
        <w:t xml:space="preserve"> </w:t>
      </w:r>
      <w:r w:rsidRPr="00274C1B">
        <w:rPr>
          <w:rFonts w:eastAsia="Calibri"/>
          <w:color w:val="000000"/>
          <w:lang w:eastAsia="en-US"/>
        </w:rPr>
        <w:t xml:space="preserve"> - о составе собственников (состав участников; в отношении участников, являющихся юридическими лицами - состава их участников и т.д.) привлекаемых Исполнителем третьих лиц.</w:t>
      </w:r>
      <w:r w:rsidRPr="00274C1B">
        <w:rPr>
          <w:rFonts w:eastAsia="Calibri"/>
          <w:i/>
          <w:color w:val="000000"/>
          <w:lang w:eastAsia="en-US"/>
        </w:rPr>
        <w:t xml:space="preserve"> </w:t>
      </w:r>
    </w:p>
    <w:p w:rsidR="00274C1B" w:rsidRPr="00274C1B" w:rsidRDefault="00274C1B" w:rsidP="00274C1B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 w:rsidRPr="00274C1B">
        <w:rPr>
          <w:rFonts w:eastAsia="Calibri"/>
          <w:i/>
          <w:color w:val="000000"/>
          <w:lang w:eastAsia="en-US"/>
        </w:rPr>
        <w:t xml:space="preserve">       </w:t>
      </w:r>
      <w:r>
        <w:rPr>
          <w:rFonts w:eastAsia="Calibri"/>
          <w:i/>
          <w:color w:val="000000"/>
          <w:lang w:eastAsia="en-US"/>
        </w:rPr>
        <w:t xml:space="preserve"> </w:t>
      </w:r>
      <w:r w:rsidRPr="00274C1B">
        <w:rPr>
          <w:rFonts w:eastAsia="Calibri"/>
          <w:i/>
          <w:color w:val="000000"/>
          <w:lang w:eastAsia="en-US"/>
        </w:rPr>
        <w:t xml:space="preserve"> </w:t>
      </w:r>
      <w:r w:rsidRPr="00274C1B">
        <w:rPr>
          <w:rFonts w:eastAsia="Calibri"/>
          <w:color w:val="000000"/>
          <w:lang w:eastAsia="en-US"/>
        </w:rPr>
        <w:t xml:space="preserve">Информация представляется </w:t>
      </w:r>
      <w:r w:rsidRPr="00274C1B">
        <w:rPr>
          <w:rFonts w:eastAsia="Calibri"/>
          <w:lang w:eastAsia="en-US"/>
        </w:rPr>
        <w:t xml:space="preserve">по форме, указанной в Приложении </w:t>
      </w:r>
      <w:r>
        <w:rPr>
          <w:rFonts w:eastAsia="Calibri"/>
          <w:lang w:eastAsia="en-US"/>
        </w:rPr>
        <w:t>№5</w:t>
      </w:r>
      <w:r w:rsidRPr="00274C1B">
        <w:rPr>
          <w:rFonts w:eastAsia="Calibri"/>
          <w:lang w:eastAsia="en-US"/>
        </w:rPr>
        <w:t xml:space="preserve"> к Договору,</w:t>
      </w:r>
      <w:r w:rsidRPr="00274C1B">
        <w:rPr>
          <w:rFonts w:eastAsia="Calibri"/>
          <w:color w:val="000000"/>
          <w:lang w:eastAsia="en-US"/>
        </w:rPr>
        <w:t xml:space="preserve"> не позднее 3 (трех) календарных дней </w:t>
      </w:r>
      <w:proofErr w:type="gramStart"/>
      <w:r w:rsidRPr="00274C1B">
        <w:rPr>
          <w:rFonts w:eastAsia="Calibri"/>
          <w:color w:val="000000"/>
          <w:lang w:eastAsia="en-US"/>
        </w:rPr>
        <w:t>с даты наступления</w:t>
      </w:r>
      <w:proofErr w:type="gramEnd"/>
      <w:r w:rsidRPr="00274C1B">
        <w:rPr>
          <w:rFonts w:eastAsia="Calibri"/>
          <w:color w:val="000000"/>
          <w:lang w:eastAsia="en-US"/>
        </w:rPr>
        <w:t xml:space="preserve"> соответствующего события (юридического факта)</w:t>
      </w:r>
      <w:r w:rsidRPr="00274C1B">
        <w:rPr>
          <w:rFonts w:eastAsia="Calibri"/>
          <w:lang w:eastAsia="en-US"/>
        </w:rPr>
        <w:t xml:space="preserve">, </w:t>
      </w:r>
      <w:r w:rsidRPr="00274C1B">
        <w:rPr>
          <w:rFonts w:eastAsia="Calibri"/>
          <w:color w:val="000000"/>
          <w:lang w:eastAsia="en-US"/>
        </w:rPr>
        <w:t xml:space="preserve"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 </w:t>
      </w:r>
    </w:p>
    <w:p w:rsidR="00274C1B" w:rsidRPr="0022794F" w:rsidRDefault="00274C1B" w:rsidP="00274C1B">
      <w:pPr>
        <w:widowControl w:val="0"/>
        <w:autoSpaceDE w:val="0"/>
        <w:autoSpaceDN w:val="0"/>
        <w:adjustRightInd w:val="0"/>
        <w:jc w:val="both"/>
      </w:pPr>
      <w:r w:rsidRPr="00274C1B">
        <w:t xml:space="preserve">       </w:t>
      </w:r>
      <w:r>
        <w:t xml:space="preserve"> </w:t>
      </w:r>
      <w:r w:rsidRPr="00274C1B">
        <w:t>2.1.</w:t>
      </w:r>
      <w:r>
        <w:t>10</w:t>
      </w:r>
      <w:r w:rsidRPr="00274C1B">
        <w:t>.</w:t>
      </w:r>
      <w:ins w:id="0" w:author="Черноиванов Евгений Александрович" w:date="2013-08-29T09:35:00Z">
        <w:r w:rsidRPr="00274C1B">
          <w:t xml:space="preserve"> </w:t>
        </w:r>
      </w:ins>
      <w:proofErr w:type="gramStart"/>
      <w:r w:rsidRPr="00274C1B">
        <w:t>При предоставлении Исполнителем</w:t>
      </w:r>
      <w:r w:rsidRPr="00274C1B">
        <w:rPr>
          <w:i/>
        </w:rPr>
        <w:t xml:space="preserve"> </w:t>
      </w:r>
      <w:r w:rsidRPr="00274C1B">
        <w:t>вышеуказанной  информации в отношении своих собственников/бенефициаров, являющихся физическими лицами, Исполнитель</w:t>
      </w:r>
      <w:r w:rsidRPr="00274C1B">
        <w:rPr>
          <w:i/>
        </w:rPr>
        <w:t xml:space="preserve"> </w:t>
      </w:r>
      <w:r w:rsidRPr="00274C1B">
        <w:t>также обязан предоставить  письменное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данных») в адрес Заказчика</w:t>
      </w:r>
      <w:r w:rsidRPr="00274C1B">
        <w:rPr>
          <w:i/>
        </w:rPr>
        <w:t>,</w:t>
      </w:r>
      <w:r w:rsidRPr="00274C1B">
        <w:t xml:space="preserve"> по форме установленной Приложением № </w:t>
      </w:r>
      <w:r>
        <w:t>6</w:t>
      </w:r>
      <w:r w:rsidRPr="00274C1B">
        <w:t xml:space="preserve"> к Договору. </w:t>
      </w:r>
      <w:proofErr w:type="gramEnd"/>
    </w:p>
    <w:p w:rsidR="0022794F" w:rsidRPr="0022794F" w:rsidRDefault="00310C02" w:rsidP="0022794F">
      <w:pPr>
        <w:autoSpaceDE w:val="0"/>
        <w:autoSpaceDN w:val="0"/>
        <w:jc w:val="both"/>
        <w:rPr>
          <w:rFonts w:eastAsia="Calibri"/>
          <w:iCs/>
        </w:rPr>
      </w:pPr>
      <w:r>
        <w:t xml:space="preserve">        2.1.</w:t>
      </w:r>
      <w:r w:rsidRPr="0022794F">
        <w:t>11</w:t>
      </w:r>
      <w:r w:rsidRPr="00310C02">
        <w:t xml:space="preserve">. </w:t>
      </w:r>
      <w:r w:rsidR="0022794F" w:rsidRPr="0022794F">
        <w:rPr>
          <w:rFonts w:eastAsia="Calibri"/>
          <w:lang w:eastAsia="en-US"/>
        </w:rPr>
        <w:t>    </w:t>
      </w:r>
      <w:r w:rsidR="0022794F" w:rsidRPr="0022794F">
        <w:rPr>
          <w:rFonts w:eastAsia="Calibri"/>
          <w:iCs/>
        </w:rPr>
        <w:t>В момент подписания Сторонами настоящего Договора Исполнитель обязуется предоставить в адрес Заказчика:</w:t>
      </w:r>
    </w:p>
    <w:p w:rsidR="0022794F" w:rsidRPr="0022794F" w:rsidRDefault="0022794F" w:rsidP="0022794F">
      <w:pPr>
        <w:autoSpaceDE w:val="0"/>
        <w:autoSpaceDN w:val="0"/>
        <w:jc w:val="both"/>
        <w:rPr>
          <w:rFonts w:eastAsia="Calibri"/>
          <w:iCs/>
        </w:rPr>
      </w:pPr>
      <w:r w:rsidRPr="0022794F">
        <w:rPr>
          <w:rFonts w:eastAsia="Calibri"/>
          <w:iCs/>
        </w:rPr>
        <w:t>    </w:t>
      </w:r>
      <w:r>
        <w:rPr>
          <w:rFonts w:eastAsia="Calibri"/>
          <w:iCs/>
        </w:rPr>
        <w:t xml:space="preserve">  </w:t>
      </w:r>
      <w:r w:rsidRPr="0022794F">
        <w:rPr>
          <w:rFonts w:eastAsia="Calibri"/>
          <w:iCs/>
        </w:rPr>
        <w:t xml:space="preserve"> - документы, подтверждающие регистрацию/отсутствие регистрации Исполнителя в свободной экономической зоне (в том числе, </w:t>
      </w:r>
      <w:proofErr w:type="gramStart"/>
      <w:r w:rsidRPr="0022794F">
        <w:rPr>
          <w:rFonts w:eastAsia="Calibri"/>
          <w:iCs/>
        </w:rPr>
        <w:t>но</w:t>
      </w:r>
      <w:proofErr w:type="gramEnd"/>
      <w:r w:rsidRPr="0022794F">
        <w:rPr>
          <w:rFonts w:eastAsia="Calibri"/>
          <w:iCs/>
        </w:rPr>
        <w:t xml:space="preserve"> не ограничиваясь, свидетельства, выписки из реестров регистрации, письмо об отсутствии регистрации, иные документы, содержащие указанную информацию),</w:t>
      </w:r>
    </w:p>
    <w:p w:rsidR="00310C02" w:rsidRDefault="0022794F" w:rsidP="0022794F">
      <w:pPr>
        <w:autoSpaceDE w:val="0"/>
        <w:autoSpaceDN w:val="0"/>
        <w:jc w:val="both"/>
        <w:rPr>
          <w:rFonts w:eastAsia="Calibri"/>
          <w:iCs/>
          <w:lang w:eastAsia="en-US"/>
        </w:rPr>
      </w:pPr>
      <w:r w:rsidRPr="0022794F">
        <w:rPr>
          <w:rFonts w:eastAsia="Calibri"/>
          <w:iCs/>
        </w:rPr>
        <w:t xml:space="preserve">  </w:t>
      </w:r>
      <w:r>
        <w:rPr>
          <w:rFonts w:eastAsia="Calibri"/>
          <w:iCs/>
        </w:rPr>
        <w:t xml:space="preserve">     </w:t>
      </w:r>
      <w:r w:rsidRPr="0022794F">
        <w:rPr>
          <w:rFonts w:eastAsia="Calibri"/>
          <w:iCs/>
        </w:rPr>
        <w:t xml:space="preserve">  - документы налогового органа или иные документы, содержащие сведения о действующем у Исполнителя  режиме налогообложения</w:t>
      </w:r>
      <w:r w:rsidRPr="0022794F">
        <w:rPr>
          <w:rFonts w:eastAsia="Calibri"/>
          <w:iCs/>
          <w:vertAlign w:val="superscript"/>
        </w:rPr>
        <w:footnoteReference w:id="4"/>
      </w:r>
      <w:r w:rsidRPr="0022794F">
        <w:rPr>
          <w:rFonts w:eastAsia="Calibri"/>
          <w:iCs/>
          <w:lang w:eastAsia="en-US"/>
        </w:rPr>
        <w:t>.</w:t>
      </w:r>
    </w:p>
    <w:p w:rsidR="00C96CE0" w:rsidRPr="00C96CE0" w:rsidRDefault="00C96CE0" w:rsidP="00C96CE0">
      <w:pPr>
        <w:tabs>
          <w:tab w:val="left" w:pos="1134"/>
        </w:tabs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         2.</w:t>
      </w:r>
      <w:r w:rsidRPr="00C96CE0">
        <w:rPr>
          <w:rFonts w:eastAsia="Calibri"/>
          <w:lang w:eastAsia="en-US"/>
        </w:rPr>
        <w:t>1.</w:t>
      </w:r>
      <w:r>
        <w:rPr>
          <w:rFonts w:eastAsia="Calibri"/>
          <w:lang w:eastAsia="en-US"/>
        </w:rPr>
        <w:t>12.</w:t>
      </w:r>
      <w:r w:rsidRPr="00C96CE0">
        <w:rPr>
          <w:rFonts w:eastAsia="Calibri"/>
          <w:lang w:eastAsia="en-US"/>
        </w:rPr>
        <w:t xml:space="preserve"> Исполнитель предоставляет Заказчику информацию об отнесении привлекаемых соисполнителей к субъектам малого и среднего предпринимательства до заключения договора (дополнительного соглашения о привлечении/замене субподрядных организаций).</w:t>
      </w:r>
    </w:p>
    <w:p w:rsidR="00C96CE0" w:rsidRPr="0022794F" w:rsidRDefault="00C96CE0" w:rsidP="0022794F">
      <w:pPr>
        <w:autoSpaceDE w:val="0"/>
        <w:autoSpaceDN w:val="0"/>
        <w:jc w:val="both"/>
        <w:rPr>
          <w:rFonts w:eastAsia="Calibri"/>
          <w:iCs/>
          <w:lang w:eastAsia="en-US"/>
        </w:rPr>
      </w:pPr>
      <w:r>
        <w:rPr>
          <w:rFonts w:eastAsia="Calibri"/>
          <w:lang w:eastAsia="en-US"/>
        </w:rPr>
        <w:t xml:space="preserve">         2.</w:t>
      </w:r>
      <w:r w:rsidRPr="00C96CE0">
        <w:rPr>
          <w:rFonts w:eastAsia="Calibri"/>
          <w:lang w:eastAsia="en-US"/>
        </w:rPr>
        <w:t>1</w:t>
      </w:r>
      <w:r>
        <w:rPr>
          <w:rFonts w:eastAsia="Calibri"/>
          <w:lang w:eastAsia="en-US"/>
        </w:rPr>
        <w:t>.13.</w:t>
      </w:r>
      <w:r w:rsidRPr="00C96CE0">
        <w:rPr>
          <w:rFonts w:eastAsia="Calibri"/>
          <w:vertAlign w:val="superscript"/>
          <w:lang w:eastAsia="en-US"/>
        </w:rPr>
        <w:footnoteReference w:id="5"/>
      </w:r>
      <w:r w:rsidRPr="00C96CE0">
        <w:rPr>
          <w:rFonts w:eastAsia="Calibri"/>
          <w:lang w:eastAsia="en-US"/>
        </w:rPr>
        <w:t xml:space="preserve"> Исполнитель вправе после выполнения обязательств по договору переуступить права требования по договору в пользу финансово-кредитных учреждений.</w:t>
      </w:r>
    </w:p>
    <w:p w:rsidR="006773BE" w:rsidRPr="00274C1B" w:rsidRDefault="006773BE" w:rsidP="006773BE">
      <w:pPr>
        <w:pStyle w:val="20"/>
        <w:numPr>
          <w:ilvl w:val="1"/>
          <w:numId w:val="4"/>
        </w:numPr>
        <w:tabs>
          <w:tab w:val="left" w:pos="0"/>
        </w:tabs>
        <w:spacing w:after="0" w:line="240" w:lineRule="auto"/>
        <w:ind w:left="0" w:firstLine="540"/>
        <w:jc w:val="both"/>
        <w:rPr>
          <w:b/>
        </w:rPr>
      </w:pPr>
      <w:r w:rsidRPr="00274C1B">
        <w:rPr>
          <w:b/>
        </w:rPr>
        <w:t>Права и обязанности Заказчика:</w:t>
      </w:r>
    </w:p>
    <w:p w:rsidR="006773BE" w:rsidRPr="001C757B" w:rsidRDefault="006773BE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1C757B">
        <w:t>Заказчик обязан принять оказанные услуги в порядке, предусмотренном разделом 3</w:t>
      </w:r>
      <w:r w:rsidR="00B83B44" w:rsidRPr="001C757B">
        <w:t xml:space="preserve"> настоящего Д</w:t>
      </w:r>
      <w:r w:rsidRPr="001C757B">
        <w:t xml:space="preserve">оговора. </w:t>
      </w:r>
    </w:p>
    <w:p w:rsidR="006773BE" w:rsidRPr="001C757B" w:rsidRDefault="006773BE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1C757B">
        <w:t>Заказчик обязан оплатить оказанные услуги в порядке, предусм</w:t>
      </w:r>
      <w:r w:rsidR="00B83B44" w:rsidRPr="001C757B">
        <w:t>отренном разделом 4 настоящего Д</w:t>
      </w:r>
      <w:r w:rsidRPr="001C757B">
        <w:t>оговора.</w:t>
      </w:r>
    </w:p>
    <w:p w:rsidR="006773BE" w:rsidRDefault="006773BE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1C757B">
        <w:t xml:space="preserve">Заказчик имеет право </w:t>
      </w:r>
      <w:r w:rsidR="00C56F8C" w:rsidRPr="001C757B">
        <w:t xml:space="preserve">во всякое время </w:t>
      </w:r>
      <w:r w:rsidRPr="001C757B">
        <w:t>получать от Исполнителя информацию, касающуюс</w:t>
      </w:r>
      <w:r w:rsidR="00B83B44" w:rsidRPr="001C757B">
        <w:t>я оказания услуг по настоящему Д</w:t>
      </w:r>
      <w:r w:rsidRPr="001C757B">
        <w:t xml:space="preserve">оговору, а также  контролировать исполнение </w:t>
      </w:r>
      <w:r w:rsidR="00B83B44" w:rsidRPr="001C757B">
        <w:t xml:space="preserve"> настоящего Д</w:t>
      </w:r>
      <w:r w:rsidRPr="001C757B">
        <w:t>оговора в течение всего его срока действия.</w:t>
      </w:r>
    </w:p>
    <w:p w:rsidR="00274C1B" w:rsidRPr="00274C1B" w:rsidRDefault="00274C1B" w:rsidP="00274C1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        2.2.4. </w:t>
      </w:r>
      <w:r w:rsidRPr="00274C1B">
        <w:t>Заказчик вправе отказаться от заключения и (или) исполнения Договора в одностороннем несудебном порядке, также пр</w:t>
      </w:r>
      <w:r>
        <w:t>и нарушении Исполнителем п.2.1.8-2.1.10</w:t>
      </w:r>
      <w:r w:rsidRPr="00274C1B">
        <w:t xml:space="preserve"> Договора в следующих случаях:</w:t>
      </w:r>
    </w:p>
    <w:p w:rsidR="00274C1B" w:rsidRPr="00274C1B" w:rsidRDefault="00274C1B" w:rsidP="00274C1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74C1B">
        <w:t xml:space="preserve">     </w:t>
      </w:r>
      <w:r>
        <w:t xml:space="preserve">  </w:t>
      </w:r>
      <w:r w:rsidRPr="00274C1B">
        <w:t xml:space="preserve">  - не предоставления Исполнителем информации о цепочке своих собственников (юридических, физических лиц, включая конечных бенефициаров), в сроки установленные Договором,</w:t>
      </w:r>
    </w:p>
    <w:p w:rsidR="00274C1B" w:rsidRPr="00274C1B" w:rsidRDefault="00274C1B" w:rsidP="00274C1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74C1B">
        <w:t xml:space="preserve">      </w:t>
      </w:r>
      <w:r>
        <w:t xml:space="preserve">  </w:t>
      </w:r>
      <w:r w:rsidRPr="00274C1B">
        <w:t xml:space="preserve"> </w:t>
      </w:r>
      <w:proofErr w:type="gramStart"/>
      <w:r w:rsidRPr="00274C1B">
        <w:t>- предоставления  Исполнителем указанной информации не в полном объеме и/или в формате не соответствующем</w:t>
      </w:r>
      <w:r>
        <w:t xml:space="preserve"> установленному в Приложении № 5</w:t>
      </w:r>
      <w:r w:rsidRPr="00274C1B">
        <w:t xml:space="preserve"> к Договору, </w:t>
      </w:r>
      <w:proofErr w:type="gramEnd"/>
    </w:p>
    <w:p w:rsidR="00274C1B" w:rsidRPr="00274C1B" w:rsidRDefault="00274C1B" w:rsidP="00274C1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74C1B">
        <w:t xml:space="preserve">     </w:t>
      </w:r>
      <w:r>
        <w:t xml:space="preserve">   </w:t>
      </w:r>
      <w:r w:rsidRPr="00274C1B">
        <w:t xml:space="preserve"> - предоставления Исполнителем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</w:t>
      </w:r>
      <w:r>
        <w:t>рме утвержденной Приложением № 6</w:t>
      </w:r>
      <w:r w:rsidRPr="00274C1B">
        <w:t xml:space="preserve"> к Договору), </w:t>
      </w:r>
    </w:p>
    <w:p w:rsidR="00274C1B" w:rsidRPr="00274C1B" w:rsidRDefault="00274C1B" w:rsidP="00274C1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74C1B">
        <w:t xml:space="preserve">      </w:t>
      </w:r>
      <w:r>
        <w:t xml:space="preserve">  </w:t>
      </w:r>
      <w:r w:rsidRPr="00274C1B">
        <w:t xml:space="preserve"> 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Исполнителя в течение срока действия Договора,</w:t>
      </w:r>
    </w:p>
    <w:p w:rsidR="00274C1B" w:rsidRPr="00274C1B" w:rsidRDefault="00274C1B" w:rsidP="00274C1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74C1B">
        <w:t xml:space="preserve">       </w:t>
      </w:r>
      <w:r>
        <w:t xml:space="preserve">  </w:t>
      </w:r>
      <w:r w:rsidRPr="00274C1B">
        <w:t>- предоставления Исполнителем недостоверной информации в отношении полной цепочки своих собственников (юридических и физических лиц, включая конечных бенефициаров).</w:t>
      </w:r>
    </w:p>
    <w:p w:rsidR="00274C1B" w:rsidRPr="00274C1B" w:rsidRDefault="00274C1B" w:rsidP="00274C1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74C1B">
        <w:t xml:space="preserve">      </w:t>
      </w:r>
      <w:r>
        <w:t xml:space="preserve">  </w:t>
      </w:r>
      <w:r w:rsidRPr="00274C1B">
        <w:t xml:space="preserve"> При наличии со стороны Исполнителя указанных нарушений, Заказчик вправе письменно уведомить Исполнителя об отказе от исполнения Договора в одностороннем несудебном порядке. Договор считается расторгнутым по истечении 5 (пяти) рабочих дней с момента получения Исполнителем письменного уведомления Заказчика об отказе от исполнения Договора в одностороннем несудебном порядке.</w:t>
      </w:r>
    </w:p>
    <w:p w:rsidR="00C96CE0" w:rsidRPr="00C96CE0" w:rsidRDefault="00C96CE0" w:rsidP="00C96CE0">
      <w:pPr>
        <w:tabs>
          <w:tab w:val="left" w:pos="1134"/>
        </w:tabs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2.2.5.</w:t>
      </w:r>
      <w:r w:rsidRPr="00C96CE0">
        <w:rPr>
          <w:rFonts w:eastAsia="Calibri"/>
          <w:vertAlign w:val="superscript"/>
          <w:lang w:eastAsia="en-US"/>
        </w:rPr>
        <w:footnoteReference w:id="6"/>
      </w:r>
      <w:r w:rsidRPr="00C96CE0">
        <w:rPr>
          <w:rFonts w:eastAsia="Calibri"/>
          <w:lang w:eastAsia="en-US"/>
        </w:rPr>
        <w:t xml:space="preserve"> В случае снижения рыночных цен на оказываемые услуги, на момент их оказания Заказчик вправе обратиться к Исполнителю с требованием о снижении стоимости оказываемых услуг до уровня цен, не превышающих среднюю стоимость, сложившуюся на рынке на аналогичные услуги, с предоставлением подтверждающих материалов.</w:t>
      </w:r>
    </w:p>
    <w:p w:rsidR="00C96CE0" w:rsidRPr="00C96CE0" w:rsidRDefault="00C96CE0" w:rsidP="00C96CE0">
      <w:pPr>
        <w:tabs>
          <w:tab w:val="left" w:pos="1134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</w:t>
      </w:r>
      <w:r w:rsidRPr="00C96CE0">
        <w:rPr>
          <w:rFonts w:eastAsia="Calibri"/>
          <w:lang w:eastAsia="en-US"/>
        </w:rPr>
        <w:t xml:space="preserve">Исполнитель обязан в течение 10 (десяти) календарных дней рассмотреть поступившие требования Заказчика о снижении стоимости на оказываемые услуги и </w:t>
      </w:r>
      <w:r w:rsidRPr="00C96CE0">
        <w:rPr>
          <w:rFonts w:eastAsia="Calibri"/>
          <w:lang w:eastAsia="en-US"/>
        </w:rPr>
        <w:lastRenderedPageBreak/>
        <w:t>направить в адрес Заказчика письмо о согласии/мотивированном отказе от изменения цены договора.</w:t>
      </w:r>
    </w:p>
    <w:p w:rsidR="00C96CE0" w:rsidRPr="00C96CE0" w:rsidRDefault="00C96CE0" w:rsidP="00C96CE0">
      <w:pPr>
        <w:tabs>
          <w:tab w:val="left" w:pos="1134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</w:t>
      </w:r>
      <w:r w:rsidRPr="00C96CE0">
        <w:rPr>
          <w:rFonts w:eastAsia="Calibri"/>
          <w:lang w:eastAsia="en-US"/>
        </w:rPr>
        <w:t>В случае отказа Исполнителя снизить стоимость оказываемых услуг, при наличии обстоятельств, указанных в настоящем пункте, Заказчик вправе в одностороннем внесудебном порядке отказаться от исполнения договора.</w:t>
      </w:r>
    </w:p>
    <w:p w:rsidR="009D64D2" w:rsidRPr="001C757B" w:rsidRDefault="009D64D2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310C02" w:rsidRPr="00C96CE0" w:rsidRDefault="008764E6" w:rsidP="00C96CE0">
      <w:pPr>
        <w:pStyle w:val="af"/>
        <w:numPr>
          <w:ilvl w:val="0"/>
          <w:numId w:val="6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1C757B">
        <w:rPr>
          <w:b/>
        </w:rPr>
        <w:t>ПОРЯДОК ИСПОЛНЕНИЯ ДОГОВОРА</w:t>
      </w:r>
    </w:p>
    <w:p w:rsidR="006773BE" w:rsidRPr="001C757B" w:rsidRDefault="006773BE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1C757B">
        <w:t xml:space="preserve"> Исполнение</w:t>
      </w:r>
      <w:r w:rsidR="00B83B44" w:rsidRPr="001C757B">
        <w:t xml:space="preserve"> настоящего Д</w:t>
      </w:r>
      <w:r w:rsidRPr="001C757B">
        <w:t xml:space="preserve">оговора происходит в соответствии </w:t>
      </w:r>
      <w:r w:rsidR="008C6E54" w:rsidRPr="001C757B">
        <w:t>со сроками оказания услуг</w:t>
      </w:r>
      <w:r w:rsidRPr="001C757B">
        <w:t xml:space="preserve">,  </w:t>
      </w:r>
      <w:r w:rsidR="001857B2" w:rsidRPr="001C757B">
        <w:t>пре</w:t>
      </w:r>
      <w:r w:rsidR="008C6E54" w:rsidRPr="001C757B">
        <w:t>дусмотренными в Приложении № 1</w:t>
      </w:r>
      <w:r w:rsidR="00B83B44" w:rsidRPr="001C757B">
        <w:t xml:space="preserve"> к настоящему Д</w:t>
      </w:r>
      <w:r w:rsidRPr="001C757B">
        <w:t>оговору. При завершении этапа Исполнитель представляет Заказчику Акт приема-сдачи</w:t>
      </w:r>
      <w:r w:rsidR="001857B2" w:rsidRPr="001C757B">
        <w:t xml:space="preserve"> ока</w:t>
      </w:r>
      <w:r w:rsidR="00B83B44" w:rsidRPr="001C757B">
        <w:t>занных услуг</w:t>
      </w:r>
      <w:r w:rsidRPr="001C757B">
        <w:t xml:space="preserve"> (этапа) с приложением к нему отчета об исполнении этапа, оформленного в соответствии с требованиями Заказчика. </w:t>
      </w:r>
      <w:r w:rsidRPr="001C757B">
        <w:rPr>
          <w:rStyle w:val="a8"/>
        </w:rPr>
        <w:footnoteReference w:id="7"/>
      </w:r>
    </w:p>
    <w:p w:rsidR="006773BE" w:rsidRPr="001C757B" w:rsidRDefault="001A6C33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1C757B">
        <w:t>Заказчик в течение 3 (трех</w:t>
      </w:r>
      <w:r w:rsidR="006773BE" w:rsidRPr="001C757B">
        <w:t>) рабочих дней со дня получения Акта приема-сдачи</w:t>
      </w:r>
      <w:r w:rsidR="001857B2" w:rsidRPr="001C757B">
        <w:t xml:space="preserve"> ок</w:t>
      </w:r>
      <w:r w:rsidR="008C6E54" w:rsidRPr="001C757B">
        <w:t>азанных услуг (Приложение № 2</w:t>
      </w:r>
      <w:r w:rsidR="006773BE" w:rsidRPr="001C757B">
        <w:t xml:space="preserve"> к договору),  и отчета обязан направить Исполнителю подписанный Акт приема-сдачи</w:t>
      </w:r>
      <w:r w:rsidR="001857B2" w:rsidRPr="001C757B">
        <w:t xml:space="preserve"> ока</w:t>
      </w:r>
      <w:r w:rsidR="008C6E54" w:rsidRPr="001C757B">
        <w:t>занных услуг (Приложение № 2</w:t>
      </w:r>
      <w:r w:rsidR="006773BE" w:rsidRPr="001C757B">
        <w:t xml:space="preserve"> к договору), или мотивированный отказ от приемки услуг.</w:t>
      </w:r>
    </w:p>
    <w:p w:rsidR="006773BE" w:rsidRPr="001C757B" w:rsidRDefault="006773BE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1C757B">
        <w:t>В случае мотивированного отказа Заказчика</w:t>
      </w:r>
      <w:r w:rsidR="005A0772" w:rsidRPr="001C757B">
        <w:t xml:space="preserve"> от приемки услуг,</w:t>
      </w:r>
      <w:r w:rsidRPr="001C757B">
        <w:t xml:space="preserve"> Сторонами составляется двухсторонний протокол с перечнем необходимых доработок и сроков их устранения. Доработка производится Исполнителем за свой счет.</w:t>
      </w:r>
    </w:p>
    <w:p w:rsidR="005A0772" w:rsidRPr="001C757B" w:rsidRDefault="005A0772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1C757B">
        <w:t xml:space="preserve">Если в процессе оказания услуг </w:t>
      </w:r>
      <w:r w:rsidR="00CA567A" w:rsidRPr="001C757B">
        <w:t>будет выявлено</w:t>
      </w:r>
      <w:r w:rsidRPr="001C757B">
        <w:t xml:space="preserve"> наличие в Государственном кадастре недвижимости кадастровой ошибки, допущенной ранее </w:t>
      </w:r>
      <w:r w:rsidR="00CA567A" w:rsidRPr="001C757B">
        <w:t>иными землеустроительными организациями</w:t>
      </w:r>
      <w:r w:rsidR="00201329" w:rsidRPr="001C757B">
        <w:t xml:space="preserve"> </w:t>
      </w:r>
      <w:r w:rsidR="00CA567A" w:rsidRPr="001C757B">
        <w:t xml:space="preserve">(кадастровыми инженерами) </w:t>
      </w:r>
      <w:r w:rsidRPr="001C757B">
        <w:t xml:space="preserve">при производстве кадастровых работ  на </w:t>
      </w:r>
      <w:r w:rsidR="00CA567A" w:rsidRPr="001C757B">
        <w:t>смежном земельном участке</w:t>
      </w:r>
      <w:r w:rsidRPr="001C757B">
        <w:t>, Исполнитель за свой счет устраняет такую кадастровую ошибку в соответствии с установленным порядком.</w:t>
      </w:r>
    </w:p>
    <w:p w:rsidR="00CA567A" w:rsidRPr="001C757B" w:rsidRDefault="005A0772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proofErr w:type="gramStart"/>
      <w:r w:rsidRPr="001C757B">
        <w:t>В случае отказа смежного землепользователя от подписания акта согласования</w:t>
      </w:r>
      <w:r w:rsidR="00D17831" w:rsidRPr="001C757B">
        <w:t xml:space="preserve"> местоположения </w:t>
      </w:r>
      <w:r w:rsidRPr="001C757B">
        <w:t>границ</w:t>
      </w:r>
      <w:r w:rsidR="00D17831" w:rsidRPr="001C757B">
        <w:t>ы</w:t>
      </w:r>
      <w:r w:rsidRPr="001C757B">
        <w:t xml:space="preserve"> земельных участков и </w:t>
      </w:r>
      <w:r w:rsidR="00D17831" w:rsidRPr="001C757B">
        <w:t>необходимости обжалования такого отказа в судебном порядке,  Исполнитель</w:t>
      </w:r>
      <w:r w:rsidR="00CA567A" w:rsidRPr="001C757B">
        <w:t>,</w:t>
      </w:r>
      <w:r w:rsidR="00D17831" w:rsidRPr="001C757B">
        <w:t xml:space="preserve">  по согласованию с Заказчиком в порядке, предусмотренном п.</w:t>
      </w:r>
      <w:r w:rsidR="00243619" w:rsidRPr="001C757B">
        <w:t xml:space="preserve">2.1.4. и п. </w:t>
      </w:r>
      <w:r w:rsidR="00D17831" w:rsidRPr="001C757B">
        <w:t>2.2.4</w:t>
      </w:r>
      <w:r w:rsidRPr="001C757B">
        <w:t>.</w:t>
      </w:r>
      <w:r w:rsidR="00D17831" w:rsidRPr="001C757B">
        <w:t xml:space="preserve"> настоящего Договора, письменно изменяют календарные сроки исполнения услуг в отношении таких земельных участков с учетом времени, необходимого для вынесения судебного решения. </w:t>
      </w:r>
      <w:proofErr w:type="gramEnd"/>
    </w:p>
    <w:p w:rsidR="005A0772" w:rsidRPr="001C757B" w:rsidRDefault="00D17831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1C757B">
        <w:t xml:space="preserve">Изменение сроков оказания услуг по отдельным </w:t>
      </w:r>
      <w:r w:rsidR="00243619" w:rsidRPr="001C757B">
        <w:t xml:space="preserve">формируемым </w:t>
      </w:r>
      <w:r w:rsidRPr="001C757B">
        <w:t>земельным участкам, вследствие наличия судебного спора</w:t>
      </w:r>
      <w:r w:rsidR="00243619" w:rsidRPr="001C757B">
        <w:t xml:space="preserve"> о местоположении их границы</w:t>
      </w:r>
      <w:r w:rsidRPr="001C757B">
        <w:t xml:space="preserve">, не является основанием для приостановления исполнения договора в целом и </w:t>
      </w:r>
      <w:proofErr w:type="spellStart"/>
      <w:r w:rsidR="00CA567A" w:rsidRPr="001C757B">
        <w:t>не</w:t>
      </w:r>
      <w:r w:rsidRPr="001C757B">
        <w:t>подписания</w:t>
      </w:r>
      <w:proofErr w:type="spellEnd"/>
      <w:r w:rsidRPr="001C757B">
        <w:t xml:space="preserve"> соответствующих актов оказания услуг (</w:t>
      </w:r>
      <w:r w:rsidR="00243619" w:rsidRPr="001C757B">
        <w:t>с</w:t>
      </w:r>
      <w:r w:rsidRPr="001C757B">
        <w:t xml:space="preserve"> исключением </w:t>
      </w:r>
      <w:r w:rsidR="00243619" w:rsidRPr="001C757B">
        <w:t xml:space="preserve">из них </w:t>
      </w:r>
      <w:r w:rsidRPr="001C757B">
        <w:t>формируемых спорных земельных участков</w:t>
      </w:r>
      <w:r w:rsidR="00243619" w:rsidRPr="001C757B">
        <w:t>, исполнение услуг в отношении которых</w:t>
      </w:r>
      <w:r w:rsidR="009B0684" w:rsidRPr="001C757B">
        <w:t>,</w:t>
      </w:r>
      <w:r w:rsidR="00243619" w:rsidRPr="001C757B">
        <w:t xml:space="preserve"> приостан</w:t>
      </w:r>
      <w:r w:rsidR="00CA567A" w:rsidRPr="001C757B">
        <w:t>овлено</w:t>
      </w:r>
      <w:r w:rsidR="00243619" w:rsidRPr="001C757B">
        <w:t xml:space="preserve"> </w:t>
      </w:r>
      <w:r w:rsidR="009B0684" w:rsidRPr="001C757B">
        <w:t>до урегулирования спора судом</w:t>
      </w:r>
      <w:r w:rsidRPr="001C757B">
        <w:t>).</w:t>
      </w:r>
    </w:p>
    <w:p w:rsidR="006773BE" w:rsidRPr="001C757B" w:rsidRDefault="006773BE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1C757B">
        <w:t>Если в процессе оказания услуг выясняется неизбежность получения отрицательного результата или нецелесообразность дальнейшего оказания услуг, Исполнитель обязан приостановить их оказание, поставив об этом в из</w:t>
      </w:r>
      <w:r w:rsidR="00C11E78" w:rsidRPr="001C757B">
        <w:t>вестность Заказчика в течени</w:t>
      </w:r>
      <w:r w:rsidR="00B83B44" w:rsidRPr="001C757B">
        <w:t>е</w:t>
      </w:r>
      <w:r w:rsidR="00C11E78" w:rsidRPr="001C757B">
        <w:t xml:space="preserve"> 10 (десяти) </w:t>
      </w:r>
      <w:r w:rsidR="000B0917">
        <w:t>календарны</w:t>
      </w:r>
      <w:r w:rsidR="00C11E78" w:rsidRPr="001C757B">
        <w:t>х дней</w:t>
      </w:r>
      <w:r w:rsidRPr="001C757B">
        <w:t>.</w:t>
      </w:r>
    </w:p>
    <w:p w:rsidR="006773BE" w:rsidRPr="001C757B" w:rsidRDefault="006773BE" w:rsidP="006773BE">
      <w:pPr>
        <w:tabs>
          <w:tab w:val="num" w:pos="0"/>
        </w:tabs>
        <w:ind w:right="-1" w:firstLine="540"/>
        <w:jc w:val="both"/>
      </w:pPr>
      <w:r w:rsidRPr="001C757B">
        <w:t xml:space="preserve">В этом случае Стороны обязаны в </w:t>
      </w:r>
      <w:r w:rsidR="00C11E78" w:rsidRPr="001C757B">
        <w:t xml:space="preserve">течение 10 (десяти) </w:t>
      </w:r>
      <w:r w:rsidR="000B0917">
        <w:t>календарны</w:t>
      </w:r>
      <w:r w:rsidR="00C11E78" w:rsidRPr="001C757B">
        <w:t xml:space="preserve">х дней </w:t>
      </w:r>
      <w:r w:rsidRPr="001C757B">
        <w:t>рассмотреть вопрос о целесообразности продолжения оказания услуг.</w:t>
      </w:r>
    </w:p>
    <w:p w:rsidR="006773BE" w:rsidRDefault="006773BE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1C757B">
        <w:t>Моментом исполнения обязательств Исполнителя  по настоящему договору  считается момент подписания Заказчиком Акта приема-сдачи</w:t>
      </w:r>
      <w:r w:rsidR="001857B2" w:rsidRPr="001C757B">
        <w:t xml:space="preserve"> оказанных услуг</w:t>
      </w:r>
      <w:r w:rsidR="00B83B44" w:rsidRPr="001C757B">
        <w:t xml:space="preserve"> по последнему этапу.</w:t>
      </w:r>
      <w:r w:rsidR="001857B2" w:rsidRPr="001C757B">
        <w:t xml:space="preserve"> </w:t>
      </w:r>
    </w:p>
    <w:p w:rsidR="003D35DC" w:rsidRDefault="000B0917" w:rsidP="003D35DC">
      <w:pPr>
        <w:pStyle w:val="a6"/>
        <w:spacing w:after="0"/>
        <w:ind w:firstLine="567"/>
        <w:jc w:val="both"/>
      </w:pPr>
      <w:r>
        <w:t>3.9</w:t>
      </w:r>
      <w:r w:rsidR="003D35DC" w:rsidRPr="005B06FE">
        <w:t xml:space="preserve">. Исполнитель подтверждает, что форма документа об исполнении им своих обязательств (Акт приема-сдачи оказанных услугах), приведенная в Приложении № 2 к настоящему Договору, является формой первичного учетного документа, утвержденного </w:t>
      </w:r>
      <w:r w:rsidR="003D35DC" w:rsidRPr="005B06FE">
        <w:lastRenderedPageBreak/>
        <w:t xml:space="preserve">«_______________» </w:t>
      </w:r>
      <w:r w:rsidR="003D35DC" w:rsidRPr="005B06FE">
        <w:rPr>
          <w:i/>
        </w:rPr>
        <w:t>(указать наименование, дату и номер документа, которым утверждены формы первичных документов (учетная политика, приказ) и наименование контрагента ОАО «МРСК Центра» по договору)</w:t>
      </w:r>
      <w:r w:rsidR="003D35DC" w:rsidRPr="005B06FE">
        <w:rPr>
          <w:rStyle w:val="a8"/>
          <w:i/>
        </w:rPr>
        <w:footnoteReference w:id="8"/>
      </w:r>
      <w:r w:rsidR="003D35DC" w:rsidRPr="005B06FE">
        <w:rPr>
          <w:i/>
        </w:rPr>
        <w:t>.</w:t>
      </w:r>
    </w:p>
    <w:p w:rsidR="006773BE" w:rsidRPr="001C757B" w:rsidRDefault="006773BE" w:rsidP="006773BE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</w:pPr>
    </w:p>
    <w:p w:rsidR="00310C02" w:rsidRPr="00C96CE0" w:rsidRDefault="008764E6" w:rsidP="00C96CE0">
      <w:pPr>
        <w:pStyle w:val="af"/>
        <w:numPr>
          <w:ilvl w:val="0"/>
          <w:numId w:val="6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1C757B">
        <w:rPr>
          <w:b/>
        </w:rPr>
        <w:t>СТОИМОСТЬ УСЛУГ  И  ПОРЯДОК  РАСЧЕТОВ</w:t>
      </w:r>
    </w:p>
    <w:p w:rsidR="00C36CB0" w:rsidRPr="0022794F" w:rsidRDefault="006773BE" w:rsidP="00F9047A">
      <w:pPr>
        <w:pStyle w:val="ad"/>
        <w:ind w:firstLine="709"/>
        <w:rPr>
          <w:rFonts w:ascii="Times New Roman" w:hAnsi="Times New Roman" w:cs="Times New Roman"/>
          <w:sz w:val="24"/>
          <w:szCs w:val="24"/>
        </w:rPr>
      </w:pPr>
      <w:r w:rsidRPr="001C757B">
        <w:rPr>
          <w:rFonts w:ascii="Times New Roman" w:hAnsi="Times New Roman" w:cs="Times New Roman"/>
          <w:sz w:val="24"/>
          <w:szCs w:val="24"/>
        </w:rPr>
        <w:t xml:space="preserve">4.1. </w:t>
      </w:r>
      <w:proofErr w:type="gramStart"/>
      <w:r w:rsidRPr="001C757B">
        <w:rPr>
          <w:rFonts w:ascii="Times New Roman" w:hAnsi="Times New Roman" w:cs="Times New Roman"/>
          <w:sz w:val="24"/>
          <w:szCs w:val="24"/>
        </w:rPr>
        <w:t>Стоимость  усл</w:t>
      </w:r>
      <w:r w:rsidR="00B83B44" w:rsidRPr="001C757B">
        <w:rPr>
          <w:rFonts w:ascii="Times New Roman" w:hAnsi="Times New Roman" w:cs="Times New Roman"/>
          <w:sz w:val="24"/>
          <w:szCs w:val="24"/>
        </w:rPr>
        <w:t>уг, оказываемых по настоящему  Д</w:t>
      </w:r>
      <w:r w:rsidRPr="001C757B">
        <w:rPr>
          <w:rFonts w:ascii="Times New Roman" w:hAnsi="Times New Roman" w:cs="Times New Roman"/>
          <w:sz w:val="24"/>
          <w:szCs w:val="24"/>
        </w:rPr>
        <w:t xml:space="preserve">оговору,  </w:t>
      </w:r>
      <w:r w:rsidR="008C6E54" w:rsidRPr="001C757B">
        <w:rPr>
          <w:rFonts w:ascii="Times New Roman" w:hAnsi="Times New Roman" w:cs="Times New Roman"/>
          <w:sz w:val="24"/>
          <w:szCs w:val="24"/>
        </w:rPr>
        <w:t>определена в Расчете договорной цены (Приложение № 3</w:t>
      </w:r>
      <w:r w:rsidR="00B83B44" w:rsidRPr="001C757B">
        <w:rPr>
          <w:rFonts w:ascii="Times New Roman" w:hAnsi="Times New Roman" w:cs="Times New Roman"/>
          <w:sz w:val="24"/>
          <w:szCs w:val="24"/>
        </w:rPr>
        <w:t xml:space="preserve"> к настоящему Д</w:t>
      </w:r>
      <w:r w:rsidRPr="001C757B">
        <w:rPr>
          <w:rFonts w:ascii="Times New Roman" w:hAnsi="Times New Roman" w:cs="Times New Roman"/>
          <w:sz w:val="24"/>
          <w:szCs w:val="24"/>
        </w:rPr>
        <w:t xml:space="preserve">оговору) и составляет </w:t>
      </w:r>
      <w:r w:rsidR="00C36CB0" w:rsidRPr="001C757B">
        <w:rPr>
          <w:rFonts w:ascii="Times New Roman" w:hAnsi="Times New Roman" w:cs="Times New Roman"/>
          <w:sz w:val="24"/>
          <w:szCs w:val="24"/>
        </w:rPr>
        <w:t xml:space="preserve">__________  </w:t>
      </w:r>
      <w:r w:rsidR="003A5A3F" w:rsidRPr="001C757B">
        <w:rPr>
          <w:rFonts w:ascii="Times New Roman" w:hAnsi="Times New Roman" w:cs="Times New Roman"/>
          <w:sz w:val="24"/>
          <w:szCs w:val="24"/>
        </w:rPr>
        <w:t>(</w:t>
      </w:r>
      <w:r w:rsidR="003A5A3F" w:rsidRPr="001C757B">
        <w:rPr>
          <w:rFonts w:ascii="Times New Roman" w:hAnsi="Times New Roman" w:cs="Times New Roman"/>
          <w:i/>
          <w:sz w:val="24"/>
          <w:szCs w:val="24"/>
        </w:rPr>
        <w:t>указать прописью</w:t>
      </w:r>
      <w:r w:rsidR="003A5A3F" w:rsidRPr="001C757B">
        <w:rPr>
          <w:rFonts w:ascii="Times New Roman" w:hAnsi="Times New Roman" w:cs="Times New Roman"/>
          <w:sz w:val="24"/>
          <w:szCs w:val="24"/>
        </w:rPr>
        <w:t>)</w:t>
      </w:r>
      <w:r w:rsidR="00C36CB0" w:rsidRPr="001C757B">
        <w:rPr>
          <w:rFonts w:ascii="Times New Roman" w:hAnsi="Times New Roman" w:cs="Times New Roman"/>
          <w:sz w:val="24"/>
          <w:szCs w:val="24"/>
        </w:rPr>
        <w:t xml:space="preserve"> руб. _____ коп., в том числе НДС (18%) _______________ </w:t>
      </w:r>
      <w:r w:rsidR="003A5A3F" w:rsidRPr="001C757B">
        <w:rPr>
          <w:rFonts w:ascii="Times New Roman" w:hAnsi="Times New Roman" w:cs="Times New Roman"/>
          <w:sz w:val="24"/>
          <w:szCs w:val="24"/>
        </w:rPr>
        <w:t>(</w:t>
      </w:r>
      <w:r w:rsidR="003A5A3F" w:rsidRPr="001C757B">
        <w:rPr>
          <w:rFonts w:ascii="Times New Roman" w:hAnsi="Times New Roman" w:cs="Times New Roman"/>
          <w:i/>
          <w:sz w:val="24"/>
          <w:szCs w:val="24"/>
        </w:rPr>
        <w:t>указать прописью</w:t>
      </w:r>
      <w:r w:rsidR="003A5A3F" w:rsidRPr="001C757B">
        <w:rPr>
          <w:rFonts w:ascii="Times New Roman" w:hAnsi="Times New Roman" w:cs="Times New Roman"/>
          <w:sz w:val="24"/>
          <w:szCs w:val="24"/>
        </w:rPr>
        <w:t>)</w:t>
      </w:r>
      <w:r w:rsidR="00C36CB0" w:rsidRPr="001C757B">
        <w:rPr>
          <w:rFonts w:ascii="Times New Roman" w:hAnsi="Times New Roman" w:cs="Times New Roman"/>
          <w:sz w:val="24"/>
          <w:szCs w:val="24"/>
        </w:rPr>
        <w:t xml:space="preserve"> руб. _____ коп.</w:t>
      </w:r>
      <w:proofErr w:type="gramEnd"/>
    </w:p>
    <w:p w:rsidR="00310C02" w:rsidRPr="0022794F" w:rsidRDefault="006773BE" w:rsidP="00C96CE0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</w:pPr>
      <w:r w:rsidRPr="001C757B">
        <w:t>4</w:t>
      </w:r>
      <w:r w:rsidR="00B83B44" w:rsidRPr="001C757B">
        <w:t>.2. Оплата услуг по настоящему Д</w:t>
      </w:r>
      <w:r w:rsidRPr="001C757B">
        <w:t>оговору пр</w:t>
      </w:r>
      <w:r w:rsidR="00243619" w:rsidRPr="001C757B">
        <w:t xml:space="preserve">оизводится </w:t>
      </w:r>
      <w:r w:rsidR="00A03BCE" w:rsidRPr="001C757B">
        <w:t>в следующем порядке:</w:t>
      </w:r>
    </w:p>
    <w:p w:rsidR="007A0A0F" w:rsidRPr="007A0A0F" w:rsidRDefault="007A0A0F" w:rsidP="007A0A0F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7A0A0F">
        <w:rPr>
          <w:bCs/>
        </w:rPr>
        <w:t>- оплата подготовительного этапа – не более 10%от суммы договора, производится в течение 10 (десяти) банковских дней с момента подписания акта  по данному этапу договора:</w:t>
      </w:r>
    </w:p>
    <w:p w:rsidR="007A0A0F" w:rsidRPr="007A0A0F" w:rsidRDefault="007A0A0F" w:rsidP="007A0A0F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7A0A0F">
        <w:rPr>
          <w:bCs/>
        </w:rPr>
        <w:t xml:space="preserve"> - оплата этапа подготовки геодезических и картографических данных – не более 10% от суммы договора, производится в течение 10 (десяти) банковских дней с момента подписания акта об исполнении мероприятий подготовительного этапа;</w:t>
      </w:r>
    </w:p>
    <w:p w:rsidR="007A0A0F" w:rsidRPr="007A0A0F" w:rsidRDefault="007A0A0F" w:rsidP="007A0A0F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7A0A0F">
        <w:rPr>
          <w:bCs/>
        </w:rPr>
        <w:t xml:space="preserve"> - оплата этапа полевых исследований и межевания земельных участков (определения границ территориальных зон) – не более 15%от суммы договора, производится в течение 10 (десяти) банковских дней с момента подписания акта  об исполнении мероприятий данного этапа;</w:t>
      </w:r>
    </w:p>
    <w:p w:rsidR="007A0A0F" w:rsidRPr="007A0A0F" w:rsidRDefault="007A0A0F" w:rsidP="007A0A0F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7A0A0F">
        <w:rPr>
          <w:bCs/>
        </w:rPr>
        <w:t xml:space="preserve"> - оплата этапа изготовления документов для проведения государственного кадастрового учета объектов недвижимости и/или внесения сведений о границах охранных зон – не более 15% от суммы договора, производится в течение 10 (десяти) банковских дней с момента подписания акта об оказании услуг по этапу;</w:t>
      </w:r>
    </w:p>
    <w:p w:rsidR="00494C9C" w:rsidRPr="00910368" w:rsidRDefault="007A0A0F" w:rsidP="007A0A0F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</w:pPr>
      <w:r w:rsidRPr="007A0A0F">
        <w:rPr>
          <w:bCs/>
        </w:rPr>
        <w:t xml:space="preserve"> - оплата </w:t>
      </w:r>
      <w:proofErr w:type="gramStart"/>
      <w:r w:rsidRPr="007A0A0F">
        <w:rPr>
          <w:bCs/>
        </w:rPr>
        <w:t>этапа проведения государственного кадастрового учета объектов недвижимости</w:t>
      </w:r>
      <w:proofErr w:type="gramEnd"/>
      <w:r w:rsidRPr="007A0A0F">
        <w:rPr>
          <w:bCs/>
        </w:rPr>
        <w:t xml:space="preserve"> и/или внесения сведений о границах охранных зон   – не более 50% от суммы договора, производится в течение 10 (десяти) банковских дней с момента подписания акта об оказании услуг по данному этапу</w:t>
      </w:r>
      <w:r w:rsidR="00494C9C" w:rsidRPr="00314A8B">
        <w:rPr>
          <w:bCs/>
        </w:rPr>
        <w:t>.</w:t>
      </w:r>
    </w:p>
    <w:p w:rsidR="006773BE" w:rsidRPr="001C757B" w:rsidRDefault="006773BE" w:rsidP="006773BE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</w:pPr>
      <w:bookmarkStart w:id="1" w:name="_GoBack"/>
      <w:bookmarkEnd w:id="1"/>
      <w:r w:rsidRPr="001C757B">
        <w:t>4.</w:t>
      </w:r>
      <w:r w:rsidR="00A03BCE" w:rsidRPr="001C757B">
        <w:t>3</w:t>
      </w:r>
      <w:r w:rsidRPr="001C757B">
        <w:t xml:space="preserve">. Оплата оказанных услуг производится Заказчиком в безналичной форме путем перечисления денежных средств на расчетный счет Исполнителя. </w:t>
      </w:r>
    </w:p>
    <w:p w:rsidR="006773BE" w:rsidRPr="001C757B" w:rsidRDefault="00A03BCE" w:rsidP="006773BE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</w:pPr>
      <w:r w:rsidRPr="001C757B">
        <w:t xml:space="preserve"> </w:t>
      </w:r>
      <w:r w:rsidR="006773BE" w:rsidRPr="001C757B">
        <w:t>4.</w:t>
      </w:r>
      <w:r w:rsidRPr="001C757B">
        <w:t>4</w:t>
      </w:r>
      <w:r w:rsidR="006773BE" w:rsidRPr="001C757B">
        <w:t>. В платежных документах НДС выделяется отдельной строкой.</w:t>
      </w:r>
    </w:p>
    <w:p w:rsidR="00975D9A" w:rsidRPr="001C757B" w:rsidRDefault="0058236A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Style w:val="apple-style-span"/>
          <w:color w:val="000000"/>
        </w:rPr>
      </w:pPr>
      <w:r w:rsidRPr="001C757B">
        <w:rPr>
          <w:rStyle w:val="apple-style-span"/>
          <w:color w:val="000000"/>
        </w:rPr>
        <w:t xml:space="preserve">             4.5. </w:t>
      </w:r>
      <w:r w:rsidR="008F2470" w:rsidRPr="00DE66DD">
        <w:rPr>
          <w:rFonts w:eastAsia="Calibri"/>
          <w:lang w:eastAsia="en-US"/>
        </w:rPr>
        <w:t xml:space="preserve">Моментом исполнения обязательств по оплате является дата </w:t>
      </w:r>
      <w:r w:rsidR="008F2470" w:rsidRPr="008F2470">
        <w:rPr>
          <w:rFonts w:eastAsia="Calibri"/>
          <w:lang w:eastAsia="en-US"/>
        </w:rPr>
        <w:t xml:space="preserve">списания  </w:t>
      </w:r>
      <w:r w:rsidR="008F2470" w:rsidRPr="00DE66DD">
        <w:rPr>
          <w:rFonts w:eastAsia="Calibri"/>
          <w:lang w:eastAsia="en-US"/>
        </w:rPr>
        <w:t>денежных сре</w:t>
      </w:r>
      <w:proofErr w:type="gramStart"/>
      <w:r w:rsidR="008F2470" w:rsidRPr="00DE66DD">
        <w:rPr>
          <w:rFonts w:eastAsia="Calibri"/>
          <w:lang w:eastAsia="en-US"/>
        </w:rPr>
        <w:t xml:space="preserve">дств </w:t>
      </w:r>
      <w:r w:rsidR="008F2470" w:rsidRPr="008F2470">
        <w:rPr>
          <w:rFonts w:eastAsia="Calibri"/>
          <w:lang w:eastAsia="en-US"/>
        </w:rPr>
        <w:t>с к</w:t>
      </w:r>
      <w:proofErr w:type="gramEnd"/>
      <w:r w:rsidR="008F2470" w:rsidRPr="008F2470">
        <w:rPr>
          <w:rFonts w:eastAsia="Calibri"/>
          <w:lang w:eastAsia="en-US"/>
        </w:rPr>
        <w:t xml:space="preserve">орреспондентского </w:t>
      </w:r>
      <w:r w:rsidR="008F2470" w:rsidRPr="00DE66DD">
        <w:rPr>
          <w:rFonts w:eastAsia="Calibri"/>
          <w:lang w:eastAsia="en-US"/>
        </w:rPr>
        <w:t xml:space="preserve">счет банка </w:t>
      </w:r>
      <w:r w:rsidR="008F2470" w:rsidRPr="008F2470">
        <w:rPr>
          <w:rFonts w:eastAsia="Calibri"/>
          <w:lang w:eastAsia="en-US"/>
        </w:rPr>
        <w:t>Заказчика</w:t>
      </w:r>
      <w:r w:rsidR="008F2470" w:rsidRPr="00DE66DD">
        <w:rPr>
          <w:rFonts w:eastAsia="Calibri"/>
          <w:lang w:eastAsia="en-US"/>
        </w:rPr>
        <w:t>.</w:t>
      </w:r>
    </w:p>
    <w:p w:rsidR="0058236A" w:rsidRPr="001C757B" w:rsidRDefault="0058236A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310C02" w:rsidRPr="00C96CE0" w:rsidRDefault="008764E6" w:rsidP="00C96CE0">
      <w:pPr>
        <w:pStyle w:val="a7"/>
        <w:numPr>
          <w:ilvl w:val="0"/>
          <w:numId w:val="7"/>
        </w:numPr>
        <w:rPr>
          <w:b/>
        </w:rPr>
      </w:pPr>
      <w:r w:rsidRPr="001C757B">
        <w:rPr>
          <w:b/>
        </w:rPr>
        <w:t>ОТВЕТСТВЕННОСТЬ СТОРОН</w:t>
      </w:r>
    </w:p>
    <w:p w:rsidR="006773BE" w:rsidRPr="001C757B" w:rsidRDefault="006773BE" w:rsidP="006773BE">
      <w:pPr>
        <w:pStyle w:val="20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 w:rsidRPr="001C757B">
        <w:t xml:space="preserve">За невыполнение или ненадлежащее выполнение обязательств по настоящему договору Исполнитель и Заказчик несут имущественную ответственность в соответствии с действующим законодательством Российской Федерации. </w:t>
      </w:r>
    </w:p>
    <w:p w:rsidR="00F9047A" w:rsidRPr="001C757B" w:rsidRDefault="006773BE" w:rsidP="00F9047A">
      <w:pPr>
        <w:pStyle w:val="20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 w:rsidRPr="001C757B">
        <w:t>Исполнитель несет перед Заказчиком ответственность за последствия неисполнения или ненадлежащего исполнения обязатель</w:t>
      </w:r>
      <w:proofErr w:type="gramStart"/>
      <w:r w:rsidRPr="001C757B">
        <w:t>ств тр</w:t>
      </w:r>
      <w:proofErr w:type="gramEnd"/>
      <w:r w:rsidRPr="001C757B">
        <w:t>етьими л</w:t>
      </w:r>
      <w:r w:rsidR="008764E6" w:rsidRPr="001C757B">
        <w:t>ицами (в соответствии с п. 2.1.6</w:t>
      </w:r>
      <w:r w:rsidRPr="001C757B">
        <w:t>. настоящего договора).</w:t>
      </w:r>
    </w:p>
    <w:p w:rsidR="00C96CE0" w:rsidRDefault="00F9047A" w:rsidP="0085717E">
      <w:pPr>
        <w:pStyle w:val="20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 w:rsidRPr="001C757B">
        <w:t>В случае</w:t>
      </w:r>
      <w:r w:rsidR="00C96CE0">
        <w:t>:</w:t>
      </w:r>
    </w:p>
    <w:p w:rsidR="0085717E" w:rsidRDefault="00C96CE0" w:rsidP="00C96CE0">
      <w:pPr>
        <w:pStyle w:val="20"/>
        <w:tabs>
          <w:tab w:val="num" w:pos="1260"/>
        </w:tabs>
        <w:spacing w:after="0" w:line="240" w:lineRule="auto"/>
        <w:jc w:val="both"/>
      </w:pPr>
      <w:r>
        <w:t xml:space="preserve">           -</w:t>
      </w:r>
      <w:r w:rsidR="00F9047A" w:rsidRPr="001C757B">
        <w:t xml:space="preserve"> нарушения Исполнителем сроков представления документов предус</w:t>
      </w:r>
      <w:r w:rsidR="00B83B44" w:rsidRPr="001C757B">
        <w:t>мотренных п. 2.1.3. настоящего Д</w:t>
      </w:r>
      <w:r w:rsidR="00F9047A" w:rsidRPr="001C757B">
        <w:t>оговора, Заказчик  вправе начислить и взыскать с Исполнителя  неуст</w:t>
      </w:r>
      <w:r w:rsidR="0005784C" w:rsidRPr="001C757B">
        <w:t>ойку в размере 0,</w:t>
      </w:r>
      <w:r w:rsidR="008F1875" w:rsidRPr="001C757B">
        <w:t xml:space="preserve">1 </w:t>
      </w:r>
      <w:r w:rsidR="0005784C" w:rsidRPr="001C757B">
        <w:t xml:space="preserve">(ноль целых одна десятая) </w:t>
      </w:r>
      <w:r w:rsidR="00B83B44" w:rsidRPr="001C757B">
        <w:t>% от суммы настоящего Д</w:t>
      </w:r>
      <w:r w:rsidR="00F9047A" w:rsidRPr="001C757B">
        <w:t xml:space="preserve">оговора, за каждый день просрочки представления любого из документов предусмотренных п.2.1.3. </w:t>
      </w:r>
      <w:r w:rsidR="00376D3B" w:rsidRPr="001C757B">
        <w:t>настоящего Д</w:t>
      </w:r>
      <w:r>
        <w:t>оговора,</w:t>
      </w:r>
    </w:p>
    <w:p w:rsidR="00C96CE0" w:rsidRPr="00C96CE0" w:rsidRDefault="00C96CE0" w:rsidP="00C96CE0">
      <w:pPr>
        <w:tabs>
          <w:tab w:val="left" w:pos="1134"/>
        </w:tabs>
        <w:contextualSpacing/>
        <w:jc w:val="both"/>
        <w:rPr>
          <w:rFonts w:eastAsia="Calibri"/>
          <w:lang w:eastAsia="en-US"/>
        </w:rPr>
      </w:pPr>
      <w:r>
        <w:lastRenderedPageBreak/>
        <w:t xml:space="preserve">           - </w:t>
      </w:r>
      <w:r w:rsidRPr="00C96CE0">
        <w:rPr>
          <w:rFonts w:eastAsia="Calibri"/>
          <w:lang w:eastAsia="en-US"/>
        </w:rPr>
        <w:t>непредставления Исполнителем информации об отнесении привлекаемых соисполнителей к субъектам малого и среднего предпринимательства</w:t>
      </w:r>
      <w:r>
        <w:rPr>
          <w:rFonts w:eastAsia="Calibri"/>
          <w:lang w:eastAsia="en-US"/>
        </w:rPr>
        <w:t xml:space="preserve"> (п.2.1.12 Договора)</w:t>
      </w:r>
      <w:r w:rsidRPr="00C96CE0">
        <w:rPr>
          <w:rFonts w:eastAsia="Calibri"/>
          <w:lang w:eastAsia="en-US"/>
        </w:rPr>
        <w:t>, Исполнитель уплачивает Заказчику штраф в размере 0,1% от стоимости договора.</w:t>
      </w:r>
    </w:p>
    <w:p w:rsidR="00C96CE0" w:rsidRPr="00C96CE0" w:rsidRDefault="00C96CE0" w:rsidP="00C96CE0">
      <w:pPr>
        <w:tabs>
          <w:tab w:val="left" w:pos="1134"/>
        </w:tabs>
        <w:contextualSpacing/>
        <w:jc w:val="both"/>
        <w:rPr>
          <w:rFonts w:eastAsia="Calibri"/>
          <w:i/>
          <w:lang w:eastAsia="en-US"/>
        </w:rPr>
      </w:pPr>
      <w:r>
        <w:rPr>
          <w:rFonts w:eastAsia="Calibri"/>
          <w:lang w:eastAsia="en-US"/>
        </w:rPr>
        <w:t xml:space="preserve">            - </w:t>
      </w:r>
      <w:r w:rsidRPr="00C96CE0">
        <w:rPr>
          <w:rFonts w:eastAsia="Calibri"/>
          <w:vertAlign w:val="superscript"/>
          <w:lang w:eastAsia="en-US"/>
        </w:rPr>
        <w:footnoteReference w:id="9"/>
      </w:r>
      <w:r w:rsidRPr="00C96CE0">
        <w:rPr>
          <w:rFonts w:eastAsia="Calibri"/>
          <w:lang w:eastAsia="en-US"/>
        </w:rPr>
        <w:t>неисполнения Исполнителем обязательств по привлечению к исполнению договора соисполнителей, субпоставщиков из числа субъектов малого и среднего предпринимательства, Исполнитель уплачивает Заказчику штраф в размере 0,1% от стоимости договора</w:t>
      </w:r>
      <w:r w:rsidRPr="00C96CE0">
        <w:rPr>
          <w:rFonts w:eastAsia="Calibri"/>
          <w:i/>
          <w:lang w:eastAsia="en-US"/>
        </w:rPr>
        <w:t>.</w:t>
      </w:r>
    </w:p>
    <w:p w:rsidR="0085717E" w:rsidRPr="001C757B" w:rsidRDefault="0085717E" w:rsidP="0085717E">
      <w:pPr>
        <w:pStyle w:val="20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 w:rsidRPr="001C757B">
        <w:rPr>
          <w:bCs/>
          <w:color w:val="000000"/>
        </w:rPr>
        <w:t>В случае несоблюдения Исполнителем, при оказании Услуг предусмотренных настоящим Договором, требований п. 2.1.7.  настоящего Договора, Исполнитель за свой счет производит доработки, связанные с устранением допущенных нарушений.</w:t>
      </w:r>
      <w:r w:rsidRPr="001C757B">
        <w:rPr>
          <w:rStyle w:val="a8"/>
          <w:bCs/>
          <w:color w:val="000000"/>
        </w:rPr>
        <w:footnoteReference w:id="10"/>
      </w:r>
    </w:p>
    <w:p w:rsidR="00203546" w:rsidRPr="008A091B" w:rsidRDefault="00203546" w:rsidP="008A091B">
      <w:pPr>
        <w:pStyle w:val="af4"/>
        <w:jc w:val="both"/>
        <w:rPr>
          <w:rFonts w:ascii="Times New Roman" w:hAnsi="Times New Roman"/>
          <w:sz w:val="24"/>
          <w:szCs w:val="24"/>
        </w:rPr>
      </w:pPr>
      <w:r w:rsidRPr="008A091B">
        <w:rPr>
          <w:rFonts w:ascii="Times New Roman" w:hAnsi="Times New Roman"/>
          <w:sz w:val="24"/>
          <w:szCs w:val="24"/>
        </w:rPr>
        <w:t xml:space="preserve">           </w:t>
      </w:r>
      <w:r w:rsidR="008A091B">
        <w:rPr>
          <w:rFonts w:ascii="Times New Roman" w:hAnsi="Times New Roman"/>
          <w:sz w:val="24"/>
          <w:szCs w:val="24"/>
        </w:rPr>
        <w:t xml:space="preserve"> </w:t>
      </w:r>
      <w:r w:rsidRPr="008A091B">
        <w:rPr>
          <w:rFonts w:ascii="Times New Roman" w:hAnsi="Times New Roman"/>
          <w:sz w:val="24"/>
          <w:szCs w:val="24"/>
        </w:rPr>
        <w:t xml:space="preserve">5.5. </w:t>
      </w:r>
      <w:r w:rsidR="008A091B" w:rsidRPr="008A091B">
        <w:rPr>
          <w:rFonts w:ascii="Times New Roman" w:hAnsi="Times New Roman"/>
          <w:sz w:val="24"/>
          <w:szCs w:val="24"/>
        </w:rPr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неустойки, либо после вступления в силу решения суда о присуждении неустойки или иных штрафных санкций.</w:t>
      </w:r>
    </w:p>
    <w:p w:rsidR="00274C1B" w:rsidRDefault="00274C1B" w:rsidP="00274C1B">
      <w:pPr>
        <w:pStyle w:val="20"/>
        <w:tabs>
          <w:tab w:val="num" w:pos="1260"/>
        </w:tabs>
        <w:spacing w:after="0" w:line="240" w:lineRule="auto"/>
        <w:jc w:val="both"/>
      </w:pPr>
      <w:r>
        <w:t xml:space="preserve">            5.6. Исполнитель подтверждает и гарантирует, что при предоставлении в адрес Заказчика информации о полной цепочке собственников (п.2.1.8-2.1.10 Договора), им соблюдены все требования </w:t>
      </w:r>
      <w:r w:rsidRPr="00242E2A">
        <w:t>Федерального закона от 27.07.2006 г. №152-ФЗ «О персональных данных»</w:t>
      </w:r>
      <w:r>
        <w:t xml:space="preserve">. </w:t>
      </w:r>
    </w:p>
    <w:p w:rsidR="00274C1B" w:rsidRDefault="00274C1B" w:rsidP="00274C1B">
      <w:pPr>
        <w:pStyle w:val="20"/>
        <w:tabs>
          <w:tab w:val="num" w:pos="1260"/>
        </w:tabs>
        <w:spacing w:after="0" w:line="240" w:lineRule="auto"/>
        <w:jc w:val="both"/>
      </w:pPr>
      <w:r>
        <w:t xml:space="preserve">            </w:t>
      </w:r>
      <w:proofErr w:type="gramStart"/>
      <w:r>
        <w:t xml:space="preserve">В случае привлечение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лиц, когда данные и информация в отношении указанных лиц были предоставлены в адрес Заказчика Исполнителем, последний обязуется возместить Заказчику убытки, а также все возможные расходы (в том числе, судебные), связанные с привлечением Заказчика к такой ответственности.  </w:t>
      </w:r>
      <w:proofErr w:type="gramEnd"/>
    </w:p>
    <w:p w:rsidR="00C96CE0" w:rsidRPr="00C96CE0" w:rsidRDefault="00C96CE0" w:rsidP="00C96CE0">
      <w:pPr>
        <w:tabs>
          <w:tab w:val="left" w:pos="1134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5.7.</w:t>
      </w:r>
      <w:r w:rsidRPr="00C96CE0">
        <w:rPr>
          <w:rFonts w:eastAsia="Calibri"/>
          <w:vertAlign w:val="superscript"/>
          <w:lang w:eastAsia="en-US"/>
        </w:rPr>
        <w:footnoteReference w:id="11"/>
      </w:r>
      <w:r w:rsidRPr="00C96CE0">
        <w:rPr>
          <w:rFonts w:eastAsia="Calibri"/>
          <w:lang w:eastAsia="en-US"/>
        </w:rPr>
        <w:t xml:space="preserve"> Убытки Исполнителя, связанные с отказом Заказчика от исполнения договора</w:t>
      </w:r>
      <w:r>
        <w:rPr>
          <w:rFonts w:eastAsia="Calibri"/>
          <w:lang w:eastAsia="en-US"/>
        </w:rPr>
        <w:t xml:space="preserve"> по основаниям, предусмотренным п.2.2.5 Договора</w:t>
      </w:r>
      <w:r w:rsidRPr="00C96CE0">
        <w:rPr>
          <w:rFonts w:eastAsia="Calibri"/>
          <w:lang w:eastAsia="en-US"/>
        </w:rPr>
        <w:t>, подлежат возмещению только в части реального ущерба. Упущенная выгода возмещению не подлежит.</w:t>
      </w:r>
    </w:p>
    <w:p w:rsidR="00D813CD" w:rsidRPr="001C757B" w:rsidRDefault="00D813CD" w:rsidP="00274C1B">
      <w:pPr>
        <w:pStyle w:val="20"/>
        <w:spacing w:after="0" w:line="240" w:lineRule="auto"/>
        <w:jc w:val="both"/>
      </w:pPr>
    </w:p>
    <w:p w:rsidR="00310C02" w:rsidRPr="001C757B" w:rsidRDefault="008764E6" w:rsidP="00C96CE0">
      <w:pPr>
        <w:pStyle w:val="a7"/>
        <w:numPr>
          <w:ilvl w:val="0"/>
          <w:numId w:val="8"/>
        </w:numPr>
      </w:pPr>
      <w:r w:rsidRPr="001C757B">
        <w:rPr>
          <w:b/>
        </w:rPr>
        <w:t>СРОК ДЕЙСТВИЯ ДОГОВОРА</w:t>
      </w:r>
    </w:p>
    <w:p w:rsidR="006773BE" w:rsidRPr="001C757B" w:rsidRDefault="00B83B44" w:rsidP="006773BE">
      <w:pPr>
        <w:pStyle w:val="a6"/>
        <w:numPr>
          <w:ilvl w:val="1"/>
          <w:numId w:val="8"/>
        </w:numPr>
        <w:spacing w:after="0"/>
        <w:ind w:left="0" w:firstLine="540"/>
        <w:jc w:val="both"/>
      </w:pPr>
      <w:r w:rsidRPr="001C757B">
        <w:t xml:space="preserve"> Настоящий Д</w:t>
      </w:r>
      <w:r w:rsidR="006773BE" w:rsidRPr="001C757B">
        <w:t>оговор вступает в силу с момента его подписания обеими Сторонам</w:t>
      </w:r>
      <w:r w:rsidR="00C36CB0" w:rsidRPr="001C757B">
        <w:t>и и действует до ___ _______ 20_</w:t>
      </w:r>
      <w:r w:rsidR="006773BE" w:rsidRPr="001C757B">
        <w:t>_ года, при условии полного выполнения сторон</w:t>
      </w:r>
      <w:r w:rsidRPr="001C757B">
        <w:t>ами обязательств по настоящему Д</w:t>
      </w:r>
      <w:r w:rsidR="006773BE" w:rsidRPr="001C757B">
        <w:t xml:space="preserve">оговору. </w:t>
      </w:r>
    </w:p>
    <w:p w:rsidR="006773BE" w:rsidRPr="001C757B" w:rsidRDefault="006773BE" w:rsidP="009B0684">
      <w:pPr>
        <w:pStyle w:val="a6"/>
        <w:numPr>
          <w:ilvl w:val="1"/>
          <w:numId w:val="8"/>
        </w:numPr>
        <w:spacing w:after="0"/>
        <w:ind w:left="0" w:firstLine="540"/>
        <w:jc w:val="both"/>
      </w:pPr>
      <w:r w:rsidRPr="001C757B">
        <w:t>Сроки оказания услуг определяются в соответствии с При</w:t>
      </w:r>
      <w:r w:rsidR="008C6E54" w:rsidRPr="001C757B">
        <w:t>ложением № 1</w:t>
      </w:r>
      <w:r w:rsidR="00B83B44" w:rsidRPr="001C757B">
        <w:t xml:space="preserve"> к настоящему Д</w:t>
      </w:r>
      <w:r w:rsidRPr="001C757B">
        <w:t>оговору.</w:t>
      </w:r>
      <w:r w:rsidR="009B0684" w:rsidRPr="001C757B">
        <w:t xml:space="preserve"> В отношении формируемых земельных участков, при наличии судебного спора о местоположении их границы, сроки оказания услуг определяются в соответствии с дополнительными соглашениями, заключаемыми Заказчиком и Исполнителем в порядке, определяемом п.3.5. настоящего договора. </w:t>
      </w:r>
    </w:p>
    <w:p w:rsidR="00F3218E" w:rsidRPr="001C757B" w:rsidRDefault="00F3218E" w:rsidP="006773BE">
      <w:pPr>
        <w:pStyle w:val="20"/>
        <w:numPr>
          <w:ilvl w:val="1"/>
          <w:numId w:val="8"/>
        </w:numPr>
        <w:spacing w:after="0" w:line="240" w:lineRule="auto"/>
        <w:ind w:left="0" w:firstLine="567"/>
        <w:jc w:val="both"/>
      </w:pPr>
      <w:r w:rsidRPr="001C757B">
        <w:t xml:space="preserve">Заказчик вправе в любое время </w:t>
      </w:r>
      <w:r w:rsidR="00190ECF" w:rsidRPr="001C757B">
        <w:t>в одностороннем порядке отказаться от исполнения обязательств по настоящему</w:t>
      </w:r>
      <w:r w:rsidRPr="001C757B">
        <w:t xml:space="preserve"> Договор</w:t>
      </w:r>
      <w:r w:rsidR="00190ECF" w:rsidRPr="001C757B">
        <w:t>у</w:t>
      </w:r>
      <w:r w:rsidRPr="001C757B">
        <w:t xml:space="preserve">, письменно уведомив </w:t>
      </w:r>
      <w:r w:rsidR="00190ECF" w:rsidRPr="001C757B">
        <w:t>об отказе от исполнения</w:t>
      </w:r>
      <w:r w:rsidRPr="001C757B">
        <w:t xml:space="preserve">  Исполнителя за 3 (три) </w:t>
      </w:r>
      <w:r w:rsidR="000B0917">
        <w:t xml:space="preserve">календарных </w:t>
      </w:r>
      <w:r w:rsidRPr="001C757B">
        <w:t xml:space="preserve">дня до даты </w:t>
      </w:r>
      <w:r w:rsidR="00190ECF" w:rsidRPr="001C757B">
        <w:t>одностороннего отказа от исполнения обязательств по</w:t>
      </w:r>
      <w:r w:rsidRPr="001C757B">
        <w:t xml:space="preserve"> Договор</w:t>
      </w:r>
      <w:r w:rsidR="00190ECF" w:rsidRPr="001C757B">
        <w:t>у</w:t>
      </w:r>
      <w:r w:rsidRPr="001C757B">
        <w:t xml:space="preserve">. Договор считается расторгнутым по истечении 3 (трех) </w:t>
      </w:r>
      <w:r w:rsidR="000B0917">
        <w:t xml:space="preserve">календарных </w:t>
      </w:r>
      <w:r w:rsidRPr="001C757B">
        <w:t>дней с момента  получения Исполнителем письменного уведомления о</w:t>
      </w:r>
      <w:r w:rsidR="00190ECF" w:rsidRPr="001C757B">
        <w:t>б отказе</w:t>
      </w:r>
      <w:r w:rsidRPr="001C757B">
        <w:t xml:space="preserve"> </w:t>
      </w:r>
      <w:r w:rsidR="00190ECF" w:rsidRPr="001C757B">
        <w:t>от исполнения обязательств по Договору</w:t>
      </w:r>
      <w:r w:rsidRPr="001C757B">
        <w:t>.</w:t>
      </w:r>
    </w:p>
    <w:p w:rsidR="008F1875" w:rsidRPr="001C757B" w:rsidRDefault="00187599" w:rsidP="00187599">
      <w:pPr>
        <w:jc w:val="both"/>
      </w:pPr>
      <w:r w:rsidRPr="001C757B">
        <w:t xml:space="preserve">         6.4. </w:t>
      </w:r>
      <w:r w:rsidR="008F1875" w:rsidRPr="001C757B">
        <w:t xml:space="preserve">В случае, предусмотренном п.6.3 настоящего Договора, сумма перечисленного Заказчиком авансового платежа подлежит возврату Исполнителем в полном объеме/за </w:t>
      </w:r>
      <w:r w:rsidR="008F1875" w:rsidRPr="001C757B">
        <w:lastRenderedPageBreak/>
        <w:t>вычетом сумм расходов Исполнителя принятых Заказчиком</w:t>
      </w:r>
      <w:r w:rsidR="008F1875" w:rsidRPr="001C757B">
        <w:rPr>
          <w:rStyle w:val="a8"/>
        </w:rPr>
        <w:footnoteReference w:id="12"/>
      </w:r>
      <w:r w:rsidRPr="001C757B">
        <w:t>, в течение 5 (пяти) календарных дней с момента получения Исполнителем письменного уведомления об отказе от исполнения обязательств по Договору.</w:t>
      </w:r>
    </w:p>
    <w:p w:rsidR="00310C02" w:rsidRPr="0022794F" w:rsidRDefault="00310C02" w:rsidP="006773BE">
      <w:pPr>
        <w:pStyle w:val="2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</w:pPr>
    </w:p>
    <w:p w:rsidR="00310C02" w:rsidRPr="00C96CE0" w:rsidRDefault="000F2D61" w:rsidP="00C96CE0">
      <w:pPr>
        <w:pStyle w:val="af"/>
        <w:widowControl w:val="0"/>
        <w:numPr>
          <w:ilvl w:val="0"/>
          <w:numId w:val="9"/>
        </w:num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  <w:r w:rsidRPr="000F2D61">
        <w:rPr>
          <w:b/>
        </w:rPr>
        <w:t>ОБСТОЯТЕЛЬСТВА НЕПРЕОДОЛИМОЙ СИЛЫ</w:t>
      </w:r>
    </w:p>
    <w:p w:rsidR="00D96ED7" w:rsidRDefault="00D96ED7" w:rsidP="00D96ED7">
      <w:pPr>
        <w:widowControl w:val="0"/>
        <w:tabs>
          <w:tab w:val="left" w:pos="360"/>
        </w:tabs>
        <w:autoSpaceDE w:val="0"/>
        <w:autoSpaceDN w:val="0"/>
        <w:jc w:val="both"/>
      </w:pPr>
      <w:r>
        <w:t xml:space="preserve">         </w:t>
      </w:r>
      <w:r w:rsidRPr="00D96ED7">
        <w:t>7</w:t>
      </w:r>
      <w:r>
        <w:t>.1. Стороны освобождаются от ответственности за неисполнение или ненадлежащее исполнение обязательств, принятых на себя по Договору, если надлежащее исполнение оказалось невозможным вследствие наступления обстоятельств непреодолимой силы.</w:t>
      </w:r>
    </w:p>
    <w:p w:rsidR="00D96ED7" w:rsidRDefault="00D96ED7" w:rsidP="00D96ED7">
      <w:pPr>
        <w:shd w:val="clear" w:color="auto" w:fill="FFFFFF"/>
        <w:tabs>
          <w:tab w:val="left" w:pos="360"/>
        </w:tabs>
        <w:suppressAutoHyphens/>
        <w:jc w:val="both"/>
      </w:pPr>
      <w:r>
        <w:t xml:space="preserve">         </w:t>
      </w:r>
      <w:r w:rsidRPr="00D96ED7">
        <w:t>7</w:t>
      </w:r>
      <w:r>
        <w:t xml:space="preserve">.2. Понятием обстоятельств непреодолимой силы охватываются внешние и чрезвычайные события, отсутствовавшие во время подписания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</w:t>
      </w:r>
    </w:p>
    <w:p w:rsidR="00D96ED7" w:rsidRDefault="00D96ED7" w:rsidP="00D96ED7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>
        <w:tab/>
        <w:t xml:space="preserve">К подобным обстоятельствам Стороны относят, в том числе, </w:t>
      </w:r>
      <w:proofErr w:type="gramStart"/>
      <w:r>
        <w:t>но</w:t>
      </w:r>
      <w:proofErr w:type="gramEnd"/>
      <w:r>
        <w:t xml:space="preserve"> не ограничиваясь: военные действия, восстание, революция, свержение существующего государственного строя, гражданская война, массовые беспорядки, столкновения, забастовки, террористические акты, массовая радиация, радиоактивное заражение, эпидемии, пожары, природные катастрофы, акты и действия государственных органов, эмбарго и иные обстоятельства, делающие невозможным исполнение обязательств по Договору в соответствии с законным порядком. </w:t>
      </w:r>
    </w:p>
    <w:p w:rsidR="00D96ED7" w:rsidRDefault="00D96ED7" w:rsidP="00D96ED7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>
        <w:tab/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D96ED7" w:rsidRDefault="00D96ED7" w:rsidP="00D96ED7">
      <w:pPr>
        <w:widowControl w:val="0"/>
        <w:tabs>
          <w:tab w:val="left" w:pos="360"/>
        </w:tabs>
        <w:autoSpaceDE w:val="0"/>
        <w:autoSpaceDN w:val="0"/>
        <w:jc w:val="both"/>
      </w:pPr>
      <w:r>
        <w:t xml:space="preserve">         </w:t>
      </w:r>
      <w:r w:rsidRPr="00D96ED7">
        <w:t>7</w:t>
      </w:r>
      <w:r>
        <w:t>.3. Сторона по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ссылаться, как на основани</w:t>
      </w:r>
      <w:proofErr w:type="gramStart"/>
      <w:r>
        <w:t>е</w:t>
      </w:r>
      <w:proofErr w:type="gramEnd"/>
      <w:r>
        <w:t xml:space="preserve"> освобождения от ответственности.</w:t>
      </w:r>
    </w:p>
    <w:p w:rsidR="00D96ED7" w:rsidRDefault="00D96ED7" w:rsidP="00D96ED7">
      <w:pPr>
        <w:widowControl w:val="0"/>
        <w:tabs>
          <w:tab w:val="left" w:pos="0"/>
        </w:tabs>
        <w:autoSpaceDE w:val="0"/>
        <w:autoSpaceDN w:val="0"/>
        <w:jc w:val="both"/>
      </w:pPr>
      <w:r>
        <w:t xml:space="preserve">         </w:t>
      </w:r>
      <w:r w:rsidRPr="00D96ED7">
        <w:t>7</w:t>
      </w:r>
      <w:r>
        <w:t>.4. В 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>
        <w:t>ств пр</w:t>
      </w:r>
      <w:proofErr w:type="gramEnd"/>
      <w:r>
        <w:t>иостанавливается.</w:t>
      </w:r>
    </w:p>
    <w:p w:rsidR="00D96ED7" w:rsidRDefault="00D96ED7" w:rsidP="00D96ED7">
      <w:pPr>
        <w:widowControl w:val="0"/>
        <w:tabs>
          <w:tab w:val="left" w:pos="0"/>
        </w:tabs>
        <w:autoSpaceDE w:val="0"/>
        <w:autoSpaceDN w:val="0"/>
        <w:jc w:val="both"/>
      </w:pPr>
      <w:r>
        <w:t xml:space="preserve">         </w:t>
      </w:r>
      <w:r w:rsidRPr="00D96ED7">
        <w:t>7</w:t>
      </w:r>
      <w:r>
        <w:t>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310C02" w:rsidRDefault="00D96ED7" w:rsidP="0022794F">
      <w:pPr>
        <w:pStyle w:val="a7"/>
        <w:ind w:left="0" w:firstLine="0"/>
        <w:jc w:val="both"/>
      </w:pPr>
      <w:r w:rsidRPr="00D96ED7">
        <w:t xml:space="preserve">         7</w:t>
      </w:r>
      <w:r>
        <w:t>.6. Если действие обстоятельств непреодолимой силы продолжается более 2 (двух) месяцев, Стороны должны договориться о дальнейшем порядке исполнения Договора. Если соглашение Сторонами не достигнуто,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извещения.</w:t>
      </w:r>
    </w:p>
    <w:p w:rsidR="00C96CE0" w:rsidRPr="0022794F" w:rsidRDefault="00C96CE0" w:rsidP="0022794F">
      <w:pPr>
        <w:pStyle w:val="a7"/>
        <w:ind w:left="0" w:firstLine="0"/>
        <w:jc w:val="both"/>
      </w:pPr>
    </w:p>
    <w:p w:rsidR="00310C02" w:rsidRPr="00C96CE0" w:rsidRDefault="008764E6" w:rsidP="00C96CE0">
      <w:pPr>
        <w:pStyle w:val="a7"/>
        <w:numPr>
          <w:ilvl w:val="0"/>
          <w:numId w:val="9"/>
        </w:numPr>
        <w:rPr>
          <w:b/>
        </w:rPr>
      </w:pPr>
      <w:r w:rsidRPr="001C757B">
        <w:rPr>
          <w:b/>
        </w:rPr>
        <w:t>КОНФИДЕНЦИАЛЬНОСТЬ</w:t>
      </w:r>
    </w:p>
    <w:p w:rsidR="006773BE" w:rsidRPr="001C757B" w:rsidRDefault="006773BE" w:rsidP="006773BE">
      <w:pPr>
        <w:pStyle w:val="a7"/>
        <w:numPr>
          <w:ilvl w:val="1"/>
          <w:numId w:val="9"/>
        </w:numPr>
        <w:ind w:left="0" w:firstLine="540"/>
        <w:jc w:val="both"/>
      </w:pPr>
      <w:r w:rsidRPr="001C757B">
        <w:t>Стороны обязуются соблюдать полную конфиденциальность в отношении полученной ими в ходе оказания услуг по настоящему Договору от другой Стороны или от других источников коммерческой, служебной, финансовой информации, как в период исполнения настоящего Договора, так и после прекращения его действия.</w:t>
      </w:r>
    </w:p>
    <w:p w:rsidR="00051189" w:rsidRPr="00051189" w:rsidRDefault="00051189" w:rsidP="006773BE">
      <w:pPr>
        <w:pStyle w:val="a7"/>
        <w:numPr>
          <w:ilvl w:val="1"/>
          <w:numId w:val="9"/>
        </w:numPr>
        <w:ind w:left="0" w:firstLine="540"/>
        <w:jc w:val="both"/>
      </w:pPr>
      <w:proofErr w:type="gramStart"/>
      <w:r w:rsidRPr="00051189">
        <w:t>Сторона не несет ответственности за разглашение конфиденциальной информации другой Стороны, которое произошло в результате действий или с ведома работников другой Стороны.</w:t>
      </w:r>
      <w:proofErr w:type="gramEnd"/>
    </w:p>
    <w:p w:rsidR="006773BE" w:rsidRPr="001C757B" w:rsidRDefault="006773BE" w:rsidP="006773BE">
      <w:pPr>
        <w:pStyle w:val="a7"/>
        <w:numPr>
          <w:ilvl w:val="1"/>
          <w:numId w:val="9"/>
        </w:numPr>
        <w:ind w:left="0" w:firstLine="540"/>
        <w:jc w:val="both"/>
      </w:pPr>
      <w:r w:rsidRPr="001C757B">
        <w:lastRenderedPageBreak/>
        <w:t>Заявления для печати и иных средств массовой информации или иные публичные заявления относительно услуг, оказываемых в соответствии с настоящим Договором, любой из Сторон, требуют предварительного письменного согласия другой Стороны.</w:t>
      </w:r>
    </w:p>
    <w:p w:rsidR="006773BE" w:rsidRPr="001C757B" w:rsidRDefault="006773BE" w:rsidP="006773BE">
      <w:pPr>
        <w:pStyle w:val="a7"/>
        <w:numPr>
          <w:ilvl w:val="1"/>
          <w:numId w:val="9"/>
        </w:numPr>
        <w:ind w:left="0" w:firstLine="540"/>
        <w:jc w:val="both"/>
      </w:pPr>
      <w:r w:rsidRPr="001C757B">
        <w:t>Все оригиналы документов, полученные Исполнителем от Заказчика в ходе оказания услуг по настоящему Договору, подлежат возврату.</w:t>
      </w:r>
    </w:p>
    <w:p w:rsidR="006773BE" w:rsidRPr="001C757B" w:rsidRDefault="006773BE" w:rsidP="006773BE">
      <w:pPr>
        <w:pStyle w:val="a7"/>
        <w:numPr>
          <w:ilvl w:val="1"/>
          <w:numId w:val="9"/>
        </w:numPr>
        <w:ind w:left="0" w:firstLine="540"/>
        <w:jc w:val="both"/>
      </w:pPr>
      <w:r w:rsidRPr="001C757B">
        <w:t>Исполнитель при привлечении третьих лиц к исполнению услуг по настоящему Договору обязан включать в заключаемые с ними договоры положения о конфиденциальности информации, и несет перед Заказчиком ответственность за действия этих третьих лиц по разглашению конфиденциальной информации.</w:t>
      </w:r>
    </w:p>
    <w:p w:rsidR="006773BE" w:rsidRPr="001C757B" w:rsidRDefault="006773BE" w:rsidP="006773B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310C02" w:rsidRPr="00C96CE0" w:rsidRDefault="008764E6" w:rsidP="00C96CE0">
      <w:pPr>
        <w:pStyle w:val="a7"/>
        <w:numPr>
          <w:ilvl w:val="0"/>
          <w:numId w:val="9"/>
        </w:numPr>
        <w:rPr>
          <w:b/>
        </w:rPr>
      </w:pPr>
      <w:r w:rsidRPr="001C757B">
        <w:rPr>
          <w:b/>
        </w:rPr>
        <w:t>ПОРЯДОК РАЗРЕШЕНИЯ СПОРОВ</w:t>
      </w:r>
    </w:p>
    <w:p w:rsidR="00BB148D" w:rsidRPr="00E36E3C" w:rsidRDefault="00BB148D" w:rsidP="00BB148D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t xml:space="preserve">          9.1. </w:t>
      </w:r>
      <w:proofErr w:type="gramStart"/>
      <w:r w:rsidRPr="00E36E3C">
        <w:t>Все споры, разногласия и требования, возникающие из настоящего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г. Москвы.</w:t>
      </w:r>
      <w:r w:rsidRPr="00BB148D">
        <w:rPr>
          <w:vertAlign w:val="superscript"/>
        </w:rPr>
        <w:t xml:space="preserve"> </w:t>
      </w:r>
      <w:r w:rsidRPr="00E36E3C">
        <w:rPr>
          <w:vertAlign w:val="superscript"/>
        </w:rPr>
        <w:footnoteReference w:id="13"/>
      </w:r>
      <w:proofErr w:type="gramEnd"/>
    </w:p>
    <w:p w:rsidR="006773BE" w:rsidRDefault="008A091B" w:rsidP="006773BE">
      <w:pPr>
        <w:pStyle w:val="10"/>
        <w:tabs>
          <w:tab w:val="left" w:pos="284"/>
        </w:tabs>
        <w:jc w:val="both"/>
        <w:rPr>
          <w:szCs w:val="24"/>
        </w:rPr>
      </w:pPr>
      <w:r>
        <w:rPr>
          <w:szCs w:val="24"/>
        </w:rPr>
        <w:t xml:space="preserve">               </w:t>
      </w:r>
      <w:r w:rsidRPr="005D6CB8">
        <w:rPr>
          <w:szCs w:val="24"/>
        </w:rPr>
        <w:t xml:space="preserve">До обращения в Арбитражный суд </w:t>
      </w:r>
      <w:proofErr w:type="gramStart"/>
      <w:r w:rsidRPr="005D6CB8">
        <w:rPr>
          <w:szCs w:val="24"/>
        </w:rPr>
        <w:t>г</w:t>
      </w:r>
      <w:proofErr w:type="gramEnd"/>
      <w:r w:rsidRPr="005D6CB8">
        <w:rPr>
          <w:szCs w:val="24"/>
        </w:rPr>
        <w:t>. Москвы</w:t>
      </w:r>
      <w:r w:rsidRPr="005D6CB8">
        <w:rPr>
          <w:szCs w:val="24"/>
          <w:vertAlign w:val="superscript"/>
        </w:rPr>
        <w:footnoteReference w:id="14"/>
      </w:r>
      <w:r w:rsidRPr="005D6CB8">
        <w:rPr>
          <w:szCs w:val="24"/>
        </w:rPr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</w:t>
      </w:r>
    </w:p>
    <w:p w:rsidR="008A091B" w:rsidRPr="001C757B" w:rsidRDefault="008A091B" w:rsidP="006773BE">
      <w:pPr>
        <w:pStyle w:val="10"/>
        <w:tabs>
          <w:tab w:val="left" w:pos="284"/>
        </w:tabs>
        <w:jc w:val="both"/>
        <w:rPr>
          <w:szCs w:val="24"/>
          <w:vertAlign w:val="superscript"/>
        </w:rPr>
      </w:pPr>
    </w:p>
    <w:p w:rsidR="00310C02" w:rsidRPr="00C96CE0" w:rsidRDefault="008764E6" w:rsidP="00C96CE0">
      <w:pPr>
        <w:pStyle w:val="a7"/>
        <w:numPr>
          <w:ilvl w:val="0"/>
          <w:numId w:val="9"/>
        </w:numPr>
        <w:rPr>
          <w:b/>
        </w:rPr>
      </w:pPr>
      <w:r w:rsidRPr="001C757B">
        <w:rPr>
          <w:b/>
        </w:rPr>
        <w:t>ПРОЧИЕ УСЛОВИЯ</w:t>
      </w:r>
    </w:p>
    <w:p w:rsidR="006773BE" w:rsidRPr="001C757B" w:rsidRDefault="006773BE" w:rsidP="006773BE">
      <w:pPr>
        <w:pStyle w:val="20"/>
        <w:numPr>
          <w:ilvl w:val="1"/>
          <w:numId w:val="9"/>
        </w:numPr>
        <w:spacing w:after="0" w:line="240" w:lineRule="auto"/>
        <w:ind w:left="0" w:firstLine="567"/>
        <w:jc w:val="both"/>
      </w:pPr>
      <w:r w:rsidRPr="001C757B">
        <w:t xml:space="preserve">Стороны обязуются информировать друг друга в письменной форме об изменении адресов и других реквизитов Сторон. </w:t>
      </w:r>
    </w:p>
    <w:p w:rsidR="006773BE" w:rsidRPr="001C757B" w:rsidRDefault="006773BE" w:rsidP="006773BE">
      <w:pPr>
        <w:pStyle w:val="20"/>
        <w:numPr>
          <w:ilvl w:val="1"/>
          <w:numId w:val="9"/>
        </w:numPr>
        <w:spacing w:after="0" w:line="240" w:lineRule="auto"/>
        <w:ind w:left="0" w:firstLine="567"/>
        <w:jc w:val="both"/>
      </w:pPr>
      <w:r w:rsidRPr="001C757B">
        <w:t>Любые изм</w:t>
      </w:r>
      <w:r w:rsidR="005742DC" w:rsidRPr="001C757B">
        <w:t>енения и дополнения настоящего Д</w:t>
      </w:r>
      <w:r w:rsidRPr="001C757B">
        <w:t>оговора</w:t>
      </w:r>
      <w:r w:rsidR="0039520C" w:rsidRPr="001C757B">
        <w:t>, за исключением случаев, предусмотренных в п.-п. 2.2.4, 6.3.,</w:t>
      </w:r>
      <w:r w:rsidRPr="001C757B">
        <w:t xml:space="preserve"> действительны лишь при условии, что они совершены в письменной форме и подписаны уполномоченными на то представителями Сторон. </w:t>
      </w:r>
    </w:p>
    <w:p w:rsidR="0008272F" w:rsidRPr="001C757B" w:rsidRDefault="0008272F" w:rsidP="006773BE">
      <w:pPr>
        <w:pStyle w:val="20"/>
        <w:numPr>
          <w:ilvl w:val="1"/>
          <w:numId w:val="9"/>
        </w:numPr>
        <w:spacing w:after="0" w:line="240" w:lineRule="auto"/>
        <w:ind w:left="0" w:firstLine="567"/>
        <w:jc w:val="both"/>
      </w:pPr>
      <w:r w:rsidRPr="001C757B">
        <w:rPr>
          <w:rFonts w:eastAsia="Calibri"/>
          <w:color w:val="000000"/>
        </w:rPr>
        <w:t>Уступка прав  требования по настоящему  Договору может быть произведена Исполнителем исключительно с письменного согласия возможности уступки прав требования Заказчиком</w:t>
      </w:r>
      <w:r w:rsidR="00C96CE0">
        <w:rPr>
          <w:rFonts w:eastAsia="Calibri"/>
          <w:color w:val="000000"/>
        </w:rPr>
        <w:t>, за исключением случаев, предусмотренных Договором.</w:t>
      </w:r>
      <w:r w:rsidRPr="001C757B">
        <w:t xml:space="preserve">     </w:t>
      </w:r>
    </w:p>
    <w:p w:rsidR="00310C02" w:rsidRPr="001C757B" w:rsidRDefault="006773BE" w:rsidP="00C96CE0">
      <w:pPr>
        <w:pStyle w:val="20"/>
        <w:numPr>
          <w:ilvl w:val="1"/>
          <w:numId w:val="9"/>
        </w:numPr>
        <w:spacing w:after="0" w:line="240" w:lineRule="auto"/>
        <w:ind w:left="0" w:firstLine="567"/>
        <w:jc w:val="both"/>
      </w:pPr>
      <w:r w:rsidRPr="001C757B">
        <w:t>С</w:t>
      </w:r>
      <w:r w:rsidR="005742DC" w:rsidRPr="001C757B">
        <w:t xml:space="preserve"> момента подписания настоящего Д</w:t>
      </w:r>
      <w:r w:rsidRPr="001C757B">
        <w:t>оговора, вся предыдущая переписка между Сторонами утрачивает свою силу.</w:t>
      </w:r>
    </w:p>
    <w:p w:rsidR="006773BE" w:rsidRPr="001C757B" w:rsidRDefault="005742DC" w:rsidP="006773BE">
      <w:pPr>
        <w:pStyle w:val="20"/>
        <w:numPr>
          <w:ilvl w:val="1"/>
          <w:numId w:val="9"/>
        </w:numPr>
        <w:spacing w:after="0" w:line="240" w:lineRule="auto"/>
        <w:ind w:left="0" w:firstLine="567"/>
        <w:jc w:val="both"/>
      </w:pPr>
      <w:r w:rsidRPr="001C757B">
        <w:t>Настоящий Д</w:t>
      </w:r>
      <w:r w:rsidR="0005784C" w:rsidRPr="001C757B">
        <w:t>оговор составлен в 2 (двух)</w:t>
      </w:r>
      <w:r w:rsidR="006773BE" w:rsidRPr="001C757B">
        <w:t xml:space="preserve"> экземплярах, имеющих равную юридическую силу, по одному экземпляру для каждой  Стороны.</w:t>
      </w:r>
    </w:p>
    <w:p w:rsidR="00310C02" w:rsidRPr="00310C02" w:rsidRDefault="00310C02" w:rsidP="006773B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6773BE" w:rsidRPr="001C757B" w:rsidRDefault="008764E6" w:rsidP="006773BE">
      <w:pPr>
        <w:pStyle w:val="a7"/>
        <w:numPr>
          <w:ilvl w:val="0"/>
          <w:numId w:val="9"/>
        </w:numPr>
        <w:rPr>
          <w:b/>
        </w:rPr>
      </w:pPr>
      <w:r w:rsidRPr="001C757B">
        <w:rPr>
          <w:b/>
        </w:rPr>
        <w:t>АДРЕСА, РЕКВИЗИТЫ И ПОДПИСИ СТОРОН</w:t>
      </w:r>
    </w:p>
    <w:tbl>
      <w:tblPr>
        <w:tblW w:w="9889" w:type="dxa"/>
        <w:tblInd w:w="-176" w:type="dxa"/>
        <w:tblLook w:val="01E0"/>
      </w:tblPr>
      <w:tblGrid>
        <w:gridCol w:w="4896"/>
        <w:gridCol w:w="4993"/>
      </w:tblGrid>
      <w:tr w:rsidR="00D443C0" w:rsidRPr="001C757B" w:rsidTr="00F17C59">
        <w:trPr>
          <w:trHeight w:val="288"/>
        </w:trPr>
        <w:tc>
          <w:tcPr>
            <w:tcW w:w="4896" w:type="dxa"/>
            <w:vAlign w:val="center"/>
          </w:tcPr>
          <w:p w:rsidR="00D443C0" w:rsidRPr="001C757B" w:rsidRDefault="00D443C0" w:rsidP="00F17C59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757B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  <w:r w:rsidR="0005784C" w:rsidRPr="001C757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443C0" w:rsidRPr="001C757B" w:rsidRDefault="00D443C0" w:rsidP="00F17C59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93" w:type="dxa"/>
            <w:vAlign w:val="center"/>
          </w:tcPr>
          <w:p w:rsidR="00D443C0" w:rsidRPr="001C757B" w:rsidRDefault="00D443C0" w:rsidP="00F17C59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757B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  <w:r w:rsidR="0005784C" w:rsidRPr="001C757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D443C0" w:rsidRPr="001C757B" w:rsidTr="00F17C59">
        <w:trPr>
          <w:trHeight w:val="576"/>
        </w:trPr>
        <w:tc>
          <w:tcPr>
            <w:tcW w:w="4896" w:type="dxa"/>
          </w:tcPr>
          <w:p w:rsidR="00D443C0" w:rsidRPr="001C757B" w:rsidRDefault="00D443C0" w:rsidP="00F17C59">
            <w:pPr>
              <w:jc w:val="center"/>
              <w:rPr>
                <w:b/>
                <w:bCs/>
                <w:color w:val="000000"/>
                <w:spacing w:val="-2"/>
              </w:rPr>
            </w:pPr>
            <w:r w:rsidRPr="001C757B">
              <w:t xml:space="preserve">ОАО «МРСК Центра» </w:t>
            </w:r>
            <w:r w:rsidR="00DC5C14" w:rsidRPr="001C757B">
              <w:rPr>
                <w:rStyle w:val="a8"/>
                <w:b/>
              </w:rPr>
              <w:footnoteReference w:id="15"/>
            </w:r>
          </w:p>
        </w:tc>
        <w:tc>
          <w:tcPr>
            <w:tcW w:w="4993" w:type="dxa"/>
          </w:tcPr>
          <w:p w:rsidR="00D443C0" w:rsidRPr="001C757B" w:rsidRDefault="00D443C0" w:rsidP="00F17C59">
            <w:pPr>
              <w:jc w:val="center"/>
              <w:rPr>
                <w:b/>
                <w:bCs/>
                <w:color w:val="000000"/>
                <w:spacing w:val="-2"/>
              </w:rPr>
            </w:pPr>
            <w:r w:rsidRPr="001C757B">
              <w:rPr>
                <w:b/>
                <w:bCs/>
                <w:color w:val="000000"/>
                <w:spacing w:val="-2"/>
              </w:rPr>
              <w:t>_____________________________</w:t>
            </w:r>
          </w:p>
          <w:p w:rsidR="00D443C0" w:rsidRPr="001C757B" w:rsidRDefault="00D443C0" w:rsidP="00F17C59">
            <w:pPr>
              <w:jc w:val="center"/>
              <w:rPr>
                <w:b/>
                <w:bCs/>
                <w:i/>
                <w:color w:val="000000"/>
                <w:spacing w:val="-2"/>
              </w:rPr>
            </w:pPr>
            <w:r w:rsidRPr="001C757B">
              <w:rPr>
                <w:i/>
              </w:rPr>
              <w:t>(наименование)</w:t>
            </w:r>
          </w:p>
        </w:tc>
      </w:tr>
      <w:tr w:rsidR="00D443C0" w:rsidRPr="001C757B" w:rsidTr="00F17C59">
        <w:trPr>
          <w:trHeight w:val="592"/>
        </w:trPr>
        <w:tc>
          <w:tcPr>
            <w:tcW w:w="4896" w:type="dxa"/>
          </w:tcPr>
          <w:p w:rsidR="00D9114E" w:rsidRPr="00D9114E" w:rsidRDefault="00D9114E" w:rsidP="00D9114E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D9114E">
              <w:t>Место нахождения юридического лица:</w:t>
            </w:r>
          </w:p>
          <w:p w:rsidR="00D9114E" w:rsidRPr="00D9114E" w:rsidRDefault="00D9114E" w:rsidP="00D9114E">
            <w:pPr>
              <w:widowControl w:val="0"/>
              <w:autoSpaceDE w:val="0"/>
              <w:autoSpaceDN w:val="0"/>
              <w:adjustRightInd w:val="0"/>
              <w:jc w:val="both"/>
            </w:pPr>
            <w:r w:rsidRPr="00D9114E">
              <w:t>_____________________________________</w:t>
            </w:r>
          </w:p>
          <w:p w:rsidR="00D443C0" w:rsidRPr="001C757B" w:rsidRDefault="00D443C0" w:rsidP="00975D9A">
            <w:pPr>
              <w:ind w:firstLine="6"/>
            </w:pPr>
          </w:p>
        </w:tc>
        <w:tc>
          <w:tcPr>
            <w:tcW w:w="4993" w:type="dxa"/>
          </w:tcPr>
          <w:p w:rsidR="00D9114E" w:rsidRPr="00D9114E" w:rsidRDefault="00D9114E" w:rsidP="00D9114E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D9114E">
              <w:t>Место нахождения юридического лица:</w:t>
            </w:r>
          </w:p>
          <w:p w:rsidR="00D9114E" w:rsidRPr="00D9114E" w:rsidRDefault="00D9114E" w:rsidP="00D9114E">
            <w:pPr>
              <w:widowControl w:val="0"/>
              <w:autoSpaceDE w:val="0"/>
              <w:autoSpaceDN w:val="0"/>
              <w:adjustRightInd w:val="0"/>
              <w:jc w:val="both"/>
            </w:pPr>
            <w:r w:rsidRPr="00D9114E">
              <w:t>_____________________________________</w:t>
            </w:r>
          </w:p>
          <w:p w:rsidR="00D443C0" w:rsidRPr="001C757B" w:rsidRDefault="00D443C0" w:rsidP="00F17C59">
            <w:pPr>
              <w:ind w:firstLine="6"/>
            </w:pPr>
          </w:p>
        </w:tc>
      </w:tr>
      <w:tr w:rsidR="00D443C0" w:rsidRPr="001C757B" w:rsidTr="00F17C59">
        <w:trPr>
          <w:trHeight w:val="641"/>
        </w:trPr>
        <w:tc>
          <w:tcPr>
            <w:tcW w:w="4896" w:type="dxa"/>
          </w:tcPr>
          <w:p w:rsidR="00D443C0" w:rsidRPr="001C757B" w:rsidRDefault="00D443C0" w:rsidP="00F17C59">
            <w:pPr>
              <w:ind w:firstLine="6"/>
            </w:pPr>
            <w:r w:rsidRPr="001C757B">
              <w:lastRenderedPageBreak/>
              <w:t>_____________________________________</w:t>
            </w:r>
            <w:r w:rsidRPr="001C757B">
              <w:rPr>
                <w:rStyle w:val="a8"/>
              </w:rPr>
              <w:footnoteReference w:id="16"/>
            </w:r>
          </w:p>
          <w:p w:rsidR="00D443C0" w:rsidRPr="001C757B" w:rsidRDefault="00D443C0" w:rsidP="00F17C59">
            <w:pPr>
              <w:ind w:firstLine="6"/>
            </w:pPr>
            <w:r w:rsidRPr="001C757B">
              <w:t>ИНН/КПП: ______________/______________</w:t>
            </w:r>
          </w:p>
          <w:p w:rsidR="00D443C0" w:rsidRPr="001C757B" w:rsidRDefault="00D443C0" w:rsidP="00F17C59">
            <w:pPr>
              <w:ind w:firstLine="6"/>
            </w:pPr>
            <w:proofErr w:type="spellStart"/>
            <w:proofErr w:type="gramStart"/>
            <w:r w:rsidRPr="001C757B">
              <w:t>р</w:t>
            </w:r>
            <w:proofErr w:type="spellEnd"/>
            <w:proofErr w:type="gramEnd"/>
            <w:r w:rsidRPr="001C757B">
              <w:t>/с:  __________________________________</w:t>
            </w:r>
          </w:p>
          <w:p w:rsidR="00D443C0" w:rsidRPr="001C757B" w:rsidRDefault="00D443C0" w:rsidP="00F17C59">
            <w:pPr>
              <w:ind w:firstLine="6"/>
            </w:pPr>
            <w:r w:rsidRPr="001C757B">
              <w:t>в  _____________________________________</w:t>
            </w:r>
          </w:p>
          <w:p w:rsidR="00D443C0" w:rsidRPr="001C757B" w:rsidRDefault="00D443C0" w:rsidP="00F17C59">
            <w:pPr>
              <w:ind w:firstLine="6"/>
            </w:pPr>
            <w:r w:rsidRPr="001C757B">
              <w:t>БИК:   ________________________________</w:t>
            </w:r>
          </w:p>
          <w:p w:rsidR="00D443C0" w:rsidRPr="001C757B" w:rsidRDefault="00D443C0" w:rsidP="00F17C59">
            <w:pPr>
              <w:ind w:firstLine="6"/>
            </w:pPr>
            <w:r w:rsidRPr="001C757B">
              <w:t>к/с:  __________________________________</w:t>
            </w:r>
          </w:p>
          <w:p w:rsidR="00D443C0" w:rsidRPr="001C757B" w:rsidRDefault="00975D9A" w:rsidP="00F17C59">
            <w:pPr>
              <w:ind w:firstLine="6"/>
              <w:rPr>
                <w:lang w:val="en-US"/>
              </w:rPr>
            </w:pPr>
            <w:r w:rsidRPr="001C757B">
              <w:t>ОКПО/ОГРН/ОКАТО: __________________</w:t>
            </w:r>
          </w:p>
          <w:p w:rsidR="00D443C0" w:rsidRPr="001C757B" w:rsidRDefault="00D443C0" w:rsidP="00975D9A">
            <w:pPr>
              <w:ind w:firstLine="6"/>
            </w:pPr>
          </w:p>
        </w:tc>
        <w:tc>
          <w:tcPr>
            <w:tcW w:w="4993" w:type="dxa"/>
          </w:tcPr>
          <w:p w:rsidR="00D443C0" w:rsidRPr="001C757B" w:rsidRDefault="00D443C0" w:rsidP="00F17C59">
            <w:pPr>
              <w:ind w:firstLine="6"/>
            </w:pPr>
            <w:r w:rsidRPr="001C757B">
              <w:t>ИНН/КПП: ______________/______________</w:t>
            </w:r>
          </w:p>
          <w:p w:rsidR="00D443C0" w:rsidRPr="001C757B" w:rsidRDefault="00D443C0" w:rsidP="00F17C59">
            <w:pPr>
              <w:ind w:firstLine="6"/>
            </w:pPr>
            <w:proofErr w:type="spellStart"/>
            <w:proofErr w:type="gramStart"/>
            <w:r w:rsidRPr="001C757B">
              <w:t>р</w:t>
            </w:r>
            <w:proofErr w:type="spellEnd"/>
            <w:proofErr w:type="gramEnd"/>
            <w:r w:rsidRPr="001C757B">
              <w:t>/с:  ___________________________________</w:t>
            </w:r>
          </w:p>
          <w:p w:rsidR="00D443C0" w:rsidRPr="001C757B" w:rsidRDefault="00D443C0" w:rsidP="00F17C59">
            <w:pPr>
              <w:ind w:firstLine="6"/>
            </w:pPr>
            <w:r w:rsidRPr="001C757B">
              <w:t>в  _____________________________________</w:t>
            </w:r>
          </w:p>
          <w:p w:rsidR="00D443C0" w:rsidRPr="001C757B" w:rsidRDefault="00D443C0" w:rsidP="00F17C59">
            <w:pPr>
              <w:ind w:firstLine="6"/>
            </w:pPr>
            <w:r w:rsidRPr="001C757B">
              <w:t>БИК:   _________________________________</w:t>
            </w:r>
          </w:p>
          <w:p w:rsidR="00D443C0" w:rsidRPr="001C757B" w:rsidRDefault="00D443C0" w:rsidP="00F17C59">
            <w:pPr>
              <w:ind w:firstLine="6"/>
            </w:pPr>
            <w:r w:rsidRPr="001C757B">
              <w:t>к/с:  ___________________________________</w:t>
            </w:r>
          </w:p>
          <w:p w:rsidR="00D443C0" w:rsidRPr="001C757B" w:rsidRDefault="00D443C0" w:rsidP="00975D9A">
            <w:pPr>
              <w:ind w:firstLine="6"/>
            </w:pPr>
            <w:r w:rsidRPr="001C757B">
              <w:t>ОКПО</w:t>
            </w:r>
            <w:r w:rsidR="00975D9A" w:rsidRPr="001C757B">
              <w:t>/ОГРН/ОКАТО: ___________________</w:t>
            </w:r>
          </w:p>
        </w:tc>
      </w:tr>
      <w:tr w:rsidR="00D443C0" w:rsidRPr="001C757B" w:rsidTr="00F17C59">
        <w:trPr>
          <w:trHeight w:val="641"/>
        </w:trPr>
        <w:tc>
          <w:tcPr>
            <w:tcW w:w="4896" w:type="dxa"/>
          </w:tcPr>
          <w:p w:rsidR="00D443C0" w:rsidRPr="001C757B" w:rsidRDefault="00D443C0" w:rsidP="00274C1B">
            <w:pPr>
              <w:jc w:val="center"/>
            </w:pPr>
            <w:r w:rsidRPr="001C757B">
              <w:t>___________________________</w:t>
            </w:r>
          </w:p>
          <w:p w:rsidR="00D443C0" w:rsidRPr="001C757B" w:rsidRDefault="00D443C0" w:rsidP="00F17C59">
            <w:pPr>
              <w:ind w:firstLine="6"/>
              <w:jc w:val="center"/>
              <w:rPr>
                <w:i/>
              </w:rPr>
            </w:pPr>
            <w:r w:rsidRPr="001C757B">
              <w:rPr>
                <w:i/>
              </w:rPr>
              <w:t>(должность)</w:t>
            </w:r>
          </w:p>
          <w:p w:rsidR="00D443C0" w:rsidRPr="001C757B" w:rsidRDefault="00D443C0" w:rsidP="00F17C59">
            <w:pPr>
              <w:ind w:firstLine="6"/>
            </w:pPr>
            <w:r w:rsidRPr="001C757B">
              <w:t>___________________________________</w:t>
            </w:r>
          </w:p>
          <w:p w:rsidR="00D443C0" w:rsidRPr="00274C1B" w:rsidRDefault="00D443C0" w:rsidP="00274C1B">
            <w:pPr>
              <w:ind w:firstLine="6"/>
              <w:jc w:val="center"/>
              <w:rPr>
                <w:i/>
              </w:rPr>
            </w:pPr>
            <w:r w:rsidRPr="001C757B">
              <w:rPr>
                <w:i/>
              </w:rPr>
              <w:t>(Ф.И.О.)</w:t>
            </w:r>
          </w:p>
          <w:p w:rsidR="00D443C0" w:rsidRPr="001C757B" w:rsidRDefault="00D443C0" w:rsidP="00F17C59">
            <w:pPr>
              <w:ind w:firstLine="6"/>
            </w:pPr>
            <w:r w:rsidRPr="001C757B">
              <w:t xml:space="preserve">М.П.   «_____» _____________20___г.                     </w:t>
            </w:r>
          </w:p>
        </w:tc>
        <w:tc>
          <w:tcPr>
            <w:tcW w:w="4993" w:type="dxa"/>
          </w:tcPr>
          <w:p w:rsidR="00D443C0" w:rsidRPr="001C757B" w:rsidRDefault="00D443C0" w:rsidP="00274C1B">
            <w:pPr>
              <w:jc w:val="center"/>
            </w:pPr>
            <w:r w:rsidRPr="001C757B">
              <w:t>___________________________</w:t>
            </w:r>
          </w:p>
          <w:p w:rsidR="00D443C0" w:rsidRPr="001C757B" w:rsidRDefault="00D443C0" w:rsidP="00F17C59">
            <w:pPr>
              <w:ind w:firstLine="6"/>
              <w:jc w:val="center"/>
              <w:rPr>
                <w:i/>
              </w:rPr>
            </w:pPr>
            <w:r w:rsidRPr="001C757B">
              <w:rPr>
                <w:i/>
              </w:rPr>
              <w:t>(должность)</w:t>
            </w:r>
          </w:p>
          <w:p w:rsidR="00D443C0" w:rsidRPr="001C757B" w:rsidRDefault="00D443C0" w:rsidP="00F17C59">
            <w:pPr>
              <w:ind w:firstLine="6"/>
            </w:pPr>
            <w:r w:rsidRPr="001C757B">
              <w:t>___________________________________</w:t>
            </w:r>
          </w:p>
          <w:p w:rsidR="00D443C0" w:rsidRPr="00274C1B" w:rsidRDefault="00D443C0" w:rsidP="00274C1B">
            <w:pPr>
              <w:ind w:firstLine="6"/>
              <w:jc w:val="center"/>
              <w:rPr>
                <w:i/>
              </w:rPr>
            </w:pPr>
            <w:r w:rsidRPr="001C757B">
              <w:rPr>
                <w:i/>
              </w:rPr>
              <w:t>(Ф.И.О.)</w:t>
            </w:r>
            <w:r w:rsidRPr="001C757B">
              <w:t xml:space="preserve">      </w:t>
            </w:r>
          </w:p>
          <w:p w:rsidR="00D443C0" w:rsidRPr="001C757B" w:rsidRDefault="00274C1B" w:rsidP="001C757B">
            <w:pPr>
              <w:ind w:firstLine="6"/>
            </w:pPr>
            <w:r>
              <w:t xml:space="preserve">  </w:t>
            </w:r>
            <w:r w:rsidR="00D443C0" w:rsidRPr="001C757B">
              <w:t>М.П.   «_____» _____________20___г.</w:t>
            </w:r>
          </w:p>
        </w:tc>
      </w:tr>
    </w:tbl>
    <w:p w:rsidR="00310C02" w:rsidRPr="00C96CE0" w:rsidRDefault="00310C02" w:rsidP="0016304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203546" w:rsidRPr="00203546" w:rsidRDefault="00203546" w:rsidP="0016304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6773BE" w:rsidRPr="001C757B" w:rsidRDefault="00975D9A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lang w:val="en-US"/>
        </w:rPr>
      </w:pPr>
      <w:r w:rsidRPr="001C757B">
        <w:rPr>
          <w:b/>
        </w:rPr>
        <w:t xml:space="preserve">                                                                              </w:t>
      </w:r>
      <w:r w:rsidR="008C6E54" w:rsidRPr="001C757B">
        <w:t>Приложение №</w:t>
      </w:r>
      <w:r w:rsidR="001C757B" w:rsidRPr="001C757B">
        <w:t xml:space="preserve"> </w:t>
      </w:r>
      <w:r w:rsidR="008C6E54" w:rsidRPr="001C757B">
        <w:rPr>
          <w:lang w:val="en-US"/>
        </w:rPr>
        <w:t>1</w:t>
      </w:r>
    </w:p>
    <w:p w:rsidR="001857B2" w:rsidRPr="001C757B" w:rsidRDefault="0005784C" w:rsidP="0005784C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1C757B">
        <w:t xml:space="preserve">                                    </w:t>
      </w:r>
      <w:r w:rsidR="00274C1B">
        <w:t xml:space="preserve">                </w:t>
      </w:r>
      <w:r w:rsidR="006773BE" w:rsidRPr="001C757B">
        <w:t xml:space="preserve">к договору </w:t>
      </w:r>
      <w:r w:rsidR="001857B2" w:rsidRPr="001C757B">
        <w:t xml:space="preserve">по оказанию </w:t>
      </w:r>
      <w:r w:rsidR="008764E6" w:rsidRPr="001C757B">
        <w:t xml:space="preserve">услуг </w:t>
      </w:r>
    </w:p>
    <w:p w:rsidR="006773BE" w:rsidRPr="001C757B" w:rsidRDefault="00975D9A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1C757B">
        <w:t xml:space="preserve">                                                                  </w:t>
      </w:r>
      <w:r w:rsidR="00274C1B">
        <w:t xml:space="preserve">           </w:t>
      </w:r>
      <w:r w:rsidR="006773BE" w:rsidRPr="001C757B">
        <w:t>№</w:t>
      </w:r>
      <w:r w:rsidR="00274C1B">
        <w:t xml:space="preserve"> </w:t>
      </w:r>
      <w:r w:rsidR="006773BE" w:rsidRPr="001C757B">
        <w:t>_</w:t>
      </w:r>
      <w:r w:rsidR="00274C1B">
        <w:t>_____________</w:t>
      </w:r>
      <w:r w:rsidR="006773BE" w:rsidRPr="001C757B">
        <w:t>_</w:t>
      </w:r>
      <w:r w:rsidR="008764E6" w:rsidRPr="001C757B">
        <w:t>_</w:t>
      </w:r>
      <w:r w:rsidR="00E33690" w:rsidRPr="001C757B">
        <w:t xml:space="preserve"> </w:t>
      </w:r>
      <w:r w:rsidR="008764E6" w:rsidRPr="001C757B">
        <w:t xml:space="preserve"> от «___»______ 20__</w:t>
      </w:r>
      <w:r w:rsidR="006773BE" w:rsidRPr="001C757B">
        <w:t>г.</w:t>
      </w:r>
    </w:p>
    <w:p w:rsidR="009A299E" w:rsidRPr="001C757B" w:rsidRDefault="009A299E" w:rsidP="006773B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</w:pPr>
    </w:p>
    <w:p w:rsidR="008764E6" w:rsidRPr="001C757B" w:rsidRDefault="008764E6" w:rsidP="006773B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8764E6" w:rsidRPr="001C757B" w:rsidRDefault="008764E6" w:rsidP="006773B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6773BE" w:rsidRPr="001C757B" w:rsidRDefault="006773BE" w:rsidP="006773B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  <w:r w:rsidRPr="001C757B">
        <w:rPr>
          <w:b/>
        </w:rPr>
        <w:t>ПЕРЕЧЕНЬ УСЛУГ</w:t>
      </w:r>
    </w:p>
    <w:p w:rsidR="006773BE" w:rsidRPr="001C757B" w:rsidRDefault="006773BE" w:rsidP="006773B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tbl>
      <w:tblPr>
        <w:tblW w:w="48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79"/>
        <w:gridCol w:w="4371"/>
        <w:gridCol w:w="1399"/>
        <w:gridCol w:w="2446"/>
      </w:tblGrid>
      <w:tr w:rsidR="006773BE" w:rsidRPr="001C757B" w:rsidTr="00F5236A">
        <w:trPr>
          <w:trHeight w:val="1014"/>
        </w:trPr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BE" w:rsidRPr="001C757B" w:rsidRDefault="006773BE" w:rsidP="00F5236A">
            <w:pPr>
              <w:pStyle w:val="a7"/>
              <w:ind w:left="0" w:firstLine="0"/>
              <w:rPr>
                <w:b/>
              </w:rPr>
            </w:pPr>
            <w:r w:rsidRPr="001C757B">
              <w:rPr>
                <w:b/>
              </w:rPr>
              <w:t>№</w:t>
            </w:r>
          </w:p>
          <w:p w:rsidR="006773BE" w:rsidRPr="001C757B" w:rsidRDefault="006773BE" w:rsidP="00F5236A">
            <w:pPr>
              <w:pStyle w:val="a7"/>
              <w:ind w:left="0" w:firstLine="0"/>
              <w:rPr>
                <w:b/>
              </w:rPr>
            </w:pPr>
            <w:r w:rsidRPr="001C757B">
              <w:rPr>
                <w:b/>
              </w:rPr>
              <w:t>этапа</w:t>
            </w: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BE" w:rsidRPr="001C757B" w:rsidRDefault="006773BE" w:rsidP="00F5236A">
            <w:pPr>
              <w:pStyle w:val="a7"/>
              <w:ind w:left="0" w:firstLine="0"/>
              <w:rPr>
                <w:b/>
              </w:rPr>
            </w:pPr>
          </w:p>
          <w:p w:rsidR="006773BE" w:rsidRPr="001C757B" w:rsidRDefault="006773BE" w:rsidP="00F5236A">
            <w:pPr>
              <w:pStyle w:val="a7"/>
              <w:ind w:left="0" w:firstLine="0"/>
              <w:rPr>
                <w:b/>
              </w:rPr>
            </w:pPr>
            <w:r w:rsidRPr="001C757B">
              <w:rPr>
                <w:b/>
              </w:rPr>
              <w:t>Наименование услуги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BE" w:rsidRPr="001C757B" w:rsidRDefault="006773BE" w:rsidP="00F5236A">
            <w:pPr>
              <w:pStyle w:val="a7"/>
              <w:ind w:left="0" w:firstLine="0"/>
              <w:rPr>
                <w:b/>
              </w:rPr>
            </w:pPr>
            <w:r w:rsidRPr="001C757B">
              <w:rPr>
                <w:b/>
              </w:rPr>
              <w:t xml:space="preserve">Срок оказания услуг </w:t>
            </w:r>
          </w:p>
          <w:p w:rsidR="006773BE" w:rsidRPr="001C757B" w:rsidRDefault="006773BE" w:rsidP="00F5236A">
            <w:pPr>
              <w:pStyle w:val="a7"/>
              <w:ind w:left="0" w:firstLine="0"/>
              <w:rPr>
                <w:b/>
              </w:rPr>
            </w:pP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BE" w:rsidRPr="001C757B" w:rsidRDefault="006773BE" w:rsidP="00F5236A">
            <w:pPr>
              <w:pStyle w:val="a7"/>
              <w:ind w:left="0" w:firstLine="0"/>
              <w:rPr>
                <w:b/>
              </w:rPr>
            </w:pPr>
            <w:r w:rsidRPr="001C757B">
              <w:rPr>
                <w:b/>
              </w:rPr>
              <w:t>Стоимость услуг без НДС, рублей</w:t>
            </w:r>
          </w:p>
        </w:tc>
      </w:tr>
      <w:tr w:rsidR="006773BE" w:rsidRPr="001C757B" w:rsidTr="00F5236A"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BE" w:rsidRPr="001C757B" w:rsidRDefault="006773BE" w:rsidP="00F5236A">
            <w:pPr>
              <w:pStyle w:val="a7"/>
              <w:numPr>
                <w:ilvl w:val="0"/>
                <w:numId w:val="10"/>
              </w:numPr>
              <w:tabs>
                <w:tab w:val="num" w:pos="0"/>
              </w:tabs>
              <w:spacing w:after="60"/>
              <w:ind w:left="540" w:right="252" w:hanging="540"/>
              <w:jc w:val="left"/>
              <w:rPr>
                <w:b/>
              </w:rPr>
            </w:pP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BE" w:rsidRPr="001C757B" w:rsidRDefault="006773BE"/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3BE" w:rsidRPr="001C757B" w:rsidRDefault="006773BE" w:rsidP="00F5236A">
            <w:pPr>
              <w:jc w:val="center"/>
            </w:pP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3BE" w:rsidRPr="001C757B" w:rsidRDefault="006773BE" w:rsidP="00F5236A">
            <w:pPr>
              <w:jc w:val="right"/>
            </w:pPr>
          </w:p>
        </w:tc>
      </w:tr>
      <w:tr w:rsidR="006773BE" w:rsidRPr="001C757B" w:rsidTr="00F5236A"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BE" w:rsidRPr="001C757B" w:rsidRDefault="006773BE" w:rsidP="00F5236A">
            <w:pPr>
              <w:pStyle w:val="a7"/>
              <w:numPr>
                <w:ilvl w:val="0"/>
                <w:numId w:val="10"/>
              </w:numPr>
              <w:spacing w:after="60"/>
              <w:ind w:left="540" w:right="252" w:hanging="540"/>
              <w:jc w:val="left"/>
              <w:rPr>
                <w:b/>
              </w:rPr>
            </w:pP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BE" w:rsidRPr="001C757B" w:rsidRDefault="006773BE"/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3BE" w:rsidRPr="001C757B" w:rsidRDefault="006773BE" w:rsidP="00F5236A">
            <w:pPr>
              <w:jc w:val="center"/>
            </w:pP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3BE" w:rsidRPr="001C757B" w:rsidRDefault="006773BE" w:rsidP="00F5236A">
            <w:pPr>
              <w:jc w:val="right"/>
            </w:pPr>
          </w:p>
        </w:tc>
      </w:tr>
      <w:tr w:rsidR="006773BE" w:rsidRPr="001C757B" w:rsidTr="00F5236A"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BE" w:rsidRPr="001C757B" w:rsidRDefault="006773BE" w:rsidP="00F5236A">
            <w:pPr>
              <w:pStyle w:val="a5"/>
              <w:numPr>
                <w:ilvl w:val="0"/>
                <w:numId w:val="10"/>
              </w:numPr>
              <w:ind w:left="540" w:right="252" w:hanging="54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BE" w:rsidRPr="001C757B" w:rsidRDefault="006773BE"/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3BE" w:rsidRPr="001C757B" w:rsidRDefault="006773BE" w:rsidP="00F5236A">
            <w:pPr>
              <w:jc w:val="center"/>
            </w:pP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3BE" w:rsidRPr="001C757B" w:rsidRDefault="006773BE" w:rsidP="00F5236A">
            <w:pPr>
              <w:jc w:val="right"/>
            </w:pPr>
          </w:p>
        </w:tc>
      </w:tr>
      <w:tr w:rsidR="006773BE" w:rsidRPr="001C757B" w:rsidTr="00F5236A"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BE" w:rsidRPr="001C757B" w:rsidRDefault="006773BE" w:rsidP="00F5236A">
            <w:pPr>
              <w:pStyle w:val="a5"/>
              <w:numPr>
                <w:ilvl w:val="0"/>
                <w:numId w:val="10"/>
              </w:numPr>
              <w:ind w:left="540" w:right="252" w:hanging="54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BE" w:rsidRPr="001C757B" w:rsidRDefault="006773BE"/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3BE" w:rsidRPr="001C757B" w:rsidRDefault="006773BE" w:rsidP="00F5236A">
            <w:pPr>
              <w:jc w:val="center"/>
            </w:pP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3BE" w:rsidRPr="001C757B" w:rsidRDefault="006773BE" w:rsidP="00F5236A">
            <w:pPr>
              <w:jc w:val="right"/>
            </w:pPr>
          </w:p>
        </w:tc>
      </w:tr>
    </w:tbl>
    <w:p w:rsidR="006773BE" w:rsidRPr="001C757B" w:rsidRDefault="006773BE" w:rsidP="006773B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tbl>
      <w:tblPr>
        <w:tblW w:w="15003" w:type="dxa"/>
        <w:tblLook w:val="01E0"/>
      </w:tblPr>
      <w:tblGrid>
        <w:gridCol w:w="4786"/>
        <w:gridCol w:w="4551"/>
        <w:gridCol w:w="234"/>
        <w:gridCol w:w="5432"/>
      </w:tblGrid>
      <w:tr w:rsidR="006773BE" w:rsidRPr="001C757B" w:rsidTr="00C36CB0">
        <w:trPr>
          <w:gridAfter w:val="1"/>
          <w:wAfter w:w="5432" w:type="dxa"/>
        </w:trPr>
        <w:tc>
          <w:tcPr>
            <w:tcW w:w="9337" w:type="dxa"/>
            <w:gridSpan w:val="2"/>
          </w:tcPr>
          <w:p w:rsidR="006773BE" w:rsidRPr="001C757B" w:rsidRDefault="006773BE" w:rsidP="00F5236A">
            <w:pPr>
              <w:pStyle w:val="a7"/>
              <w:ind w:left="0" w:firstLine="0"/>
              <w:jc w:val="left"/>
              <w:rPr>
                <w:b/>
              </w:rPr>
            </w:pPr>
            <w:r w:rsidRPr="001C757B">
              <w:rPr>
                <w:b/>
              </w:rPr>
              <w:t>Итого без НДС, руб.:</w:t>
            </w:r>
          </w:p>
        </w:tc>
        <w:tc>
          <w:tcPr>
            <w:tcW w:w="234" w:type="dxa"/>
          </w:tcPr>
          <w:p w:rsidR="006773BE" w:rsidRPr="001C757B" w:rsidRDefault="006773BE" w:rsidP="00F5236A">
            <w:pPr>
              <w:pStyle w:val="a7"/>
              <w:ind w:firstLine="0"/>
              <w:jc w:val="right"/>
              <w:rPr>
                <w:b/>
              </w:rPr>
            </w:pPr>
          </w:p>
        </w:tc>
      </w:tr>
      <w:tr w:rsidR="006773BE" w:rsidRPr="001C757B" w:rsidTr="00C36CB0">
        <w:trPr>
          <w:gridAfter w:val="1"/>
          <w:wAfter w:w="5432" w:type="dxa"/>
        </w:trPr>
        <w:tc>
          <w:tcPr>
            <w:tcW w:w="9337" w:type="dxa"/>
            <w:gridSpan w:val="2"/>
          </w:tcPr>
          <w:p w:rsidR="006773BE" w:rsidRPr="001C757B" w:rsidRDefault="006773BE" w:rsidP="00F5236A">
            <w:pPr>
              <w:pStyle w:val="a7"/>
              <w:ind w:left="0" w:firstLine="0"/>
              <w:jc w:val="left"/>
              <w:rPr>
                <w:b/>
              </w:rPr>
            </w:pPr>
            <w:r w:rsidRPr="001C757B">
              <w:rPr>
                <w:b/>
              </w:rPr>
              <w:t>НДС 18%, руб.:</w:t>
            </w:r>
          </w:p>
        </w:tc>
        <w:tc>
          <w:tcPr>
            <w:tcW w:w="234" w:type="dxa"/>
          </w:tcPr>
          <w:p w:rsidR="006773BE" w:rsidRPr="001C757B" w:rsidRDefault="006773BE" w:rsidP="00F5236A">
            <w:pPr>
              <w:pStyle w:val="a7"/>
              <w:ind w:left="0" w:firstLine="0"/>
              <w:jc w:val="right"/>
              <w:rPr>
                <w:b/>
              </w:rPr>
            </w:pPr>
          </w:p>
        </w:tc>
      </w:tr>
      <w:tr w:rsidR="006773BE" w:rsidRPr="001C757B" w:rsidTr="00C36CB0">
        <w:trPr>
          <w:gridAfter w:val="1"/>
          <w:wAfter w:w="5432" w:type="dxa"/>
          <w:trHeight w:val="992"/>
        </w:trPr>
        <w:tc>
          <w:tcPr>
            <w:tcW w:w="9337" w:type="dxa"/>
            <w:gridSpan w:val="2"/>
          </w:tcPr>
          <w:p w:rsidR="006773BE" w:rsidRPr="001C757B" w:rsidRDefault="006773BE" w:rsidP="00F5236A">
            <w:pPr>
              <w:pStyle w:val="a7"/>
              <w:ind w:left="0" w:firstLine="0"/>
              <w:jc w:val="left"/>
              <w:rPr>
                <w:b/>
              </w:rPr>
            </w:pPr>
            <w:r w:rsidRPr="001C757B">
              <w:rPr>
                <w:b/>
              </w:rPr>
              <w:t>Итого с НДС 18%, руб.:</w:t>
            </w:r>
          </w:p>
        </w:tc>
        <w:tc>
          <w:tcPr>
            <w:tcW w:w="234" w:type="dxa"/>
          </w:tcPr>
          <w:p w:rsidR="006773BE" w:rsidRPr="001C757B" w:rsidRDefault="006773BE" w:rsidP="00F5236A">
            <w:pPr>
              <w:pStyle w:val="a7"/>
              <w:ind w:left="0" w:firstLine="0"/>
              <w:jc w:val="right"/>
              <w:rPr>
                <w:b/>
              </w:rPr>
            </w:pPr>
          </w:p>
        </w:tc>
      </w:tr>
      <w:tr w:rsidR="00C36CB0" w:rsidRPr="001C757B" w:rsidTr="00C36CB0">
        <w:tc>
          <w:tcPr>
            <w:tcW w:w="4786" w:type="dxa"/>
          </w:tcPr>
          <w:p w:rsidR="00C36CB0" w:rsidRPr="001C757B" w:rsidRDefault="00C36CB0" w:rsidP="00672831">
            <w:pPr>
              <w:ind w:firstLine="6"/>
              <w:jc w:val="center"/>
              <w:rPr>
                <w:b/>
              </w:rPr>
            </w:pPr>
            <w:r w:rsidRPr="001C757B">
              <w:rPr>
                <w:b/>
              </w:rPr>
              <w:t>От ИСПОЛНИТЕЛЯ:</w:t>
            </w:r>
          </w:p>
          <w:p w:rsidR="00C36CB0" w:rsidRPr="001C757B" w:rsidRDefault="00C36CB0" w:rsidP="00672831">
            <w:pPr>
              <w:ind w:firstLine="6"/>
            </w:pPr>
          </w:p>
          <w:p w:rsidR="00C36CB0" w:rsidRPr="001C757B" w:rsidRDefault="00C36CB0" w:rsidP="00672831">
            <w:pPr>
              <w:ind w:firstLine="6"/>
              <w:jc w:val="center"/>
            </w:pPr>
            <w:r w:rsidRPr="001C757B">
              <w:t>___________________________</w:t>
            </w:r>
          </w:p>
          <w:p w:rsidR="00C36CB0" w:rsidRPr="001C757B" w:rsidRDefault="00C36CB0" w:rsidP="00672831">
            <w:pPr>
              <w:ind w:firstLine="6"/>
              <w:jc w:val="center"/>
              <w:rPr>
                <w:i/>
              </w:rPr>
            </w:pPr>
            <w:r w:rsidRPr="001C757B">
              <w:rPr>
                <w:i/>
              </w:rPr>
              <w:t>(должность)</w:t>
            </w:r>
          </w:p>
          <w:p w:rsidR="00C36CB0" w:rsidRPr="001C757B" w:rsidRDefault="00C36CB0" w:rsidP="00672831">
            <w:pPr>
              <w:ind w:firstLine="6"/>
              <w:rPr>
                <w:i/>
              </w:rPr>
            </w:pPr>
          </w:p>
          <w:p w:rsidR="00C36CB0" w:rsidRPr="001C757B" w:rsidRDefault="00C36CB0" w:rsidP="00672831">
            <w:pPr>
              <w:ind w:firstLine="6"/>
              <w:rPr>
                <w:i/>
              </w:rPr>
            </w:pPr>
            <w:r w:rsidRPr="001C757B">
              <w:rPr>
                <w:i/>
              </w:rPr>
              <w:t>___________________________________</w:t>
            </w:r>
          </w:p>
          <w:p w:rsidR="00C36CB0" w:rsidRPr="001C757B" w:rsidRDefault="00C36CB0" w:rsidP="00672831">
            <w:pPr>
              <w:ind w:firstLine="6"/>
              <w:jc w:val="center"/>
              <w:rPr>
                <w:i/>
              </w:rPr>
            </w:pPr>
            <w:r w:rsidRPr="001C757B">
              <w:rPr>
                <w:i/>
              </w:rPr>
              <w:t>(Ф.И.О.)</w:t>
            </w:r>
          </w:p>
          <w:p w:rsidR="00C36CB0" w:rsidRPr="001C757B" w:rsidRDefault="00C36CB0" w:rsidP="00672831">
            <w:pPr>
              <w:ind w:firstLine="6"/>
            </w:pPr>
            <w:r w:rsidRPr="001C757B">
              <w:t xml:space="preserve">                            </w:t>
            </w:r>
          </w:p>
          <w:p w:rsidR="00C36CB0" w:rsidRPr="001C757B" w:rsidRDefault="00C36CB0" w:rsidP="00672831">
            <w:pPr>
              <w:ind w:firstLine="6"/>
            </w:pPr>
            <w:r w:rsidRPr="001C757B">
              <w:t xml:space="preserve">         М.П.   «_____» _____________20___г.                     </w:t>
            </w:r>
          </w:p>
        </w:tc>
        <w:tc>
          <w:tcPr>
            <w:tcW w:w="4785" w:type="dxa"/>
            <w:gridSpan w:val="2"/>
          </w:tcPr>
          <w:p w:rsidR="00C36CB0" w:rsidRPr="001C757B" w:rsidRDefault="00C36CB0" w:rsidP="00672831">
            <w:pPr>
              <w:ind w:firstLine="6"/>
              <w:jc w:val="center"/>
              <w:rPr>
                <w:b/>
              </w:rPr>
            </w:pPr>
            <w:r w:rsidRPr="001C757B">
              <w:rPr>
                <w:b/>
              </w:rPr>
              <w:t>От ЗАКАЗЧИКА:</w:t>
            </w:r>
          </w:p>
          <w:p w:rsidR="00C36CB0" w:rsidRPr="001C757B" w:rsidRDefault="00C36CB0" w:rsidP="00672831">
            <w:pPr>
              <w:ind w:firstLine="6"/>
            </w:pPr>
          </w:p>
          <w:p w:rsidR="00C36CB0" w:rsidRPr="001C757B" w:rsidRDefault="00C36CB0" w:rsidP="00672831">
            <w:pPr>
              <w:ind w:firstLine="6"/>
              <w:jc w:val="center"/>
            </w:pPr>
            <w:r w:rsidRPr="001C757B">
              <w:t>___________________________</w:t>
            </w:r>
          </w:p>
          <w:p w:rsidR="00C36CB0" w:rsidRPr="001C757B" w:rsidRDefault="00C36CB0" w:rsidP="00672831">
            <w:pPr>
              <w:ind w:firstLine="6"/>
              <w:jc w:val="center"/>
              <w:rPr>
                <w:i/>
              </w:rPr>
            </w:pPr>
            <w:r w:rsidRPr="001C757B">
              <w:rPr>
                <w:i/>
              </w:rPr>
              <w:t>(должность)</w:t>
            </w:r>
          </w:p>
          <w:p w:rsidR="00C36CB0" w:rsidRPr="001C757B" w:rsidRDefault="00C36CB0" w:rsidP="00672831">
            <w:pPr>
              <w:ind w:firstLine="6"/>
              <w:rPr>
                <w:i/>
              </w:rPr>
            </w:pPr>
          </w:p>
          <w:p w:rsidR="00C36CB0" w:rsidRPr="001C757B" w:rsidRDefault="00C36CB0" w:rsidP="00672831">
            <w:pPr>
              <w:ind w:firstLine="6"/>
              <w:rPr>
                <w:i/>
              </w:rPr>
            </w:pPr>
            <w:r w:rsidRPr="001C757B">
              <w:rPr>
                <w:i/>
              </w:rPr>
              <w:t>___________________________________</w:t>
            </w:r>
          </w:p>
          <w:p w:rsidR="00C36CB0" w:rsidRPr="001C757B" w:rsidRDefault="00C36CB0" w:rsidP="00672831">
            <w:pPr>
              <w:ind w:firstLine="6"/>
              <w:jc w:val="center"/>
              <w:rPr>
                <w:i/>
              </w:rPr>
            </w:pPr>
            <w:r w:rsidRPr="001C757B">
              <w:rPr>
                <w:i/>
              </w:rPr>
              <w:t>(Ф.И.О.)</w:t>
            </w:r>
          </w:p>
          <w:p w:rsidR="00C36CB0" w:rsidRPr="001C757B" w:rsidRDefault="00C36CB0" w:rsidP="00672831">
            <w:pPr>
              <w:ind w:firstLine="6"/>
              <w:rPr>
                <w:i/>
              </w:rPr>
            </w:pPr>
            <w:r w:rsidRPr="001C757B">
              <w:rPr>
                <w:i/>
              </w:rPr>
              <w:t xml:space="preserve">                            </w:t>
            </w:r>
          </w:p>
          <w:p w:rsidR="00C36CB0" w:rsidRPr="001C757B" w:rsidRDefault="00C36CB0" w:rsidP="00672831">
            <w:pPr>
              <w:ind w:firstLine="6"/>
            </w:pPr>
            <w:r w:rsidRPr="001C757B">
              <w:t xml:space="preserve">        М.П.   «_____» _____________20___г.                     </w:t>
            </w:r>
          </w:p>
        </w:tc>
        <w:tc>
          <w:tcPr>
            <w:tcW w:w="5432" w:type="dxa"/>
          </w:tcPr>
          <w:p w:rsidR="00C36CB0" w:rsidRPr="001C757B" w:rsidRDefault="00C36CB0" w:rsidP="00672831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CB0" w:rsidRPr="001C757B" w:rsidTr="00C36CB0">
        <w:trPr>
          <w:gridAfter w:val="1"/>
          <w:wAfter w:w="5432" w:type="dxa"/>
        </w:trPr>
        <w:tc>
          <w:tcPr>
            <w:tcW w:w="4786" w:type="dxa"/>
          </w:tcPr>
          <w:p w:rsidR="00C36CB0" w:rsidRPr="001C757B" w:rsidRDefault="00C36CB0" w:rsidP="00F5236A">
            <w:pPr>
              <w:spacing w:line="269" w:lineRule="exact"/>
              <w:ind w:right="44"/>
              <w:jc w:val="center"/>
            </w:pPr>
          </w:p>
        </w:tc>
        <w:tc>
          <w:tcPr>
            <w:tcW w:w="4785" w:type="dxa"/>
            <w:gridSpan w:val="2"/>
          </w:tcPr>
          <w:p w:rsidR="00C36CB0" w:rsidRPr="001C757B" w:rsidRDefault="00C36CB0" w:rsidP="00F5236A">
            <w:pPr>
              <w:spacing w:line="269" w:lineRule="exact"/>
              <w:ind w:right="44"/>
              <w:jc w:val="center"/>
            </w:pPr>
          </w:p>
        </w:tc>
      </w:tr>
    </w:tbl>
    <w:p w:rsidR="006773BE" w:rsidRPr="001C757B" w:rsidRDefault="006773BE" w:rsidP="006773B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</w:pPr>
    </w:p>
    <w:p w:rsidR="004616A3" w:rsidRPr="007733C3" w:rsidRDefault="00975D9A" w:rsidP="004616A3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  <w:r w:rsidRPr="001C757B">
        <w:lastRenderedPageBreak/>
        <w:t xml:space="preserve">                                                                 </w:t>
      </w:r>
      <w:r w:rsidR="008A091B">
        <w:t xml:space="preserve">       </w:t>
      </w:r>
      <w:r w:rsidR="00BB6A36">
        <w:t xml:space="preserve">                  </w:t>
      </w:r>
      <w:r w:rsidRPr="001C757B">
        <w:t xml:space="preserve"> </w:t>
      </w:r>
      <w:r w:rsidR="0005784C" w:rsidRPr="001C757B">
        <w:t xml:space="preserve"> </w:t>
      </w:r>
      <w:r w:rsidRPr="001C757B">
        <w:t xml:space="preserve"> </w:t>
      </w:r>
    </w:p>
    <w:p w:rsidR="004616A3" w:rsidRPr="00396284" w:rsidRDefault="004616A3" w:rsidP="004616A3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  <w:r w:rsidRPr="005B06FE">
        <w:t xml:space="preserve">                                                                  </w:t>
      </w:r>
      <w:r w:rsidR="00274C1B">
        <w:t xml:space="preserve">            </w:t>
      </w:r>
      <w:r w:rsidRPr="005B06FE">
        <w:t>Приложение №2</w:t>
      </w:r>
      <w:r w:rsidRPr="005B06FE">
        <w:rPr>
          <w:rStyle w:val="a8"/>
        </w:rPr>
        <w:footnoteReference w:id="17"/>
      </w:r>
    </w:p>
    <w:p w:rsidR="00274C1B" w:rsidRPr="001C757B" w:rsidRDefault="00274C1B" w:rsidP="00274C1B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1C757B">
        <w:t xml:space="preserve">                                    </w:t>
      </w:r>
      <w:r>
        <w:t xml:space="preserve">                </w:t>
      </w:r>
      <w:r w:rsidRPr="001C757B">
        <w:t xml:space="preserve">к договору по оказанию услуг </w:t>
      </w:r>
    </w:p>
    <w:p w:rsidR="00274C1B" w:rsidRPr="001C757B" w:rsidRDefault="00274C1B" w:rsidP="00274C1B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1C757B">
        <w:t xml:space="preserve">                                                                  </w:t>
      </w:r>
      <w:r>
        <w:t xml:space="preserve">           </w:t>
      </w:r>
      <w:r w:rsidRPr="001C757B">
        <w:t>№</w:t>
      </w:r>
      <w:r>
        <w:t xml:space="preserve"> </w:t>
      </w:r>
      <w:r w:rsidRPr="001C757B">
        <w:t>_</w:t>
      </w:r>
      <w:r>
        <w:t>_____________</w:t>
      </w:r>
      <w:r w:rsidRPr="001C757B">
        <w:t>__  от «___»______ 20__г.</w:t>
      </w:r>
    </w:p>
    <w:p w:rsidR="004616A3" w:rsidRDefault="004616A3" w:rsidP="00274C1B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</w:p>
    <w:p w:rsidR="004616A3" w:rsidRPr="00396284" w:rsidRDefault="004616A3" w:rsidP="005B06F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>
        <w:rPr>
          <w:b/>
          <w:bCs/>
        </w:rPr>
        <w:t>Форму акта утверждаем</w:t>
      </w:r>
      <w:r w:rsidRPr="0083191C">
        <w:rPr>
          <w:b/>
          <w:bCs/>
        </w:rPr>
        <w:t>:</w:t>
      </w:r>
    </w:p>
    <w:p w:rsidR="004616A3" w:rsidRPr="0083191C" w:rsidRDefault="004616A3" w:rsidP="004616A3">
      <w:pPr>
        <w:tabs>
          <w:tab w:val="left" w:pos="1701"/>
        </w:tabs>
        <w:ind w:firstLine="705"/>
        <w:jc w:val="center"/>
        <w:rPr>
          <w:color w:val="000000"/>
          <w:spacing w:val="-6"/>
          <w:szCs w:val="25"/>
        </w:rPr>
      </w:pPr>
    </w:p>
    <w:tbl>
      <w:tblPr>
        <w:tblW w:w="9679" w:type="dxa"/>
        <w:tblLook w:val="01E0"/>
      </w:tblPr>
      <w:tblGrid>
        <w:gridCol w:w="4956"/>
        <w:gridCol w:w="4723"/>
      </w:tblGrid>
      <w:tr w:rsidR="004616A3" w:rsidRPr="0083191C" w:rsidTr="00D667AD">
        <w:trPr>
          <w:trHeight w:val="641"/>
        </w:trPr>
        <w:tc>
          <w:tcPr>
            <w:tcW w:w="4956" w:type="dxa"/>
          </w:tcPr>
          <w:p w:rsidR="004616A3" w:rsidRPr="0083191C" w:rsidRDefault="004616A3" w:rsidP="00D667AD">
            <w:pPr>
              <w:ind w:firstLine="6"/>
              <w:jc w:val="center"/>
              <w:rPr>
                <w:b/>
              </w:rPr>
            </w:pPr>
            <w:r w:rsidRPr="0083191C">
              <w:rPr>
                <w:b/>
              </w:rPr>
              <w:t>От ЗАКАЗЧИКА:</w:t>
            </w:r>
          </w:p>
          <w:p w:rsidR="004616A3" w:rsidRPr="0083191C" w:rsidRDefault="004616A3" w:rsidP="00D667AD">
            <w:pPr>
              <w:ind w:firstLine="6"/>
            </w:pPr>
          </w:p>
          <w:p w:rsidR="004616A3" w:rsidRPr="0083191C" w:rsidRDefault="004616A3" w:rsidP="00D667AD">
            <w:pPr>
              <w:ind w:firstLine="6"/>
              <w:jc w:val="center"/>
            </w:pPr>
            <w:r w:rsidRPr="0083191C">
              <w:t>___________________________</w:t>
            </w:r>
          </w:p>
          <w:p w:rsidR="004616A3" w:rsidRPr="0083191C" w:rsidRDefault="004616A3" w:rsidP="00D667AD">
            <w:pPr>
              <w:ind w:firstLine="6"/>
              <w:jc w:val="center"/>
              <w:rPr>
                <w:i/>
              </w:rPr>
            </w:pPr>
            <w:r w:rsidRPr="0083191C">
              <w:rPr>
                <w:i/>
              </w:rPr>
              <w:t>(должность)</w:t>
            </w:r>
          </w:p>
          <w:p w:rsidR="004616A3" w:rsidRPr="0083191C" w:rsidRDefault="004616A3" w:rsidP="00D667AD">
            <w:pPr>
              <w:ind w:firstLine="6"/>
            </w:pPr>
          </w:p>
          <w:p w:rsidR="004616A3" w:rsidRPr="0083191C" w:rsidRDefault="004616A3" w:rsidP="00D667AD">
            <w:pPr>
              <w:ind w:firstLine="6"/>
            </w:pPr>
            <w:r w:rsidRPr="0083191C">
              <w:t>___________________________________</w:t>
            </w:r>
          </w:p>
          <w:p w:rsidR="004616A3" w:rsidRPr="0083191C" w:rsidRDefault="004616A3" w:rsidP="00D667AD">
            <w:pPr>
              <w:ind w:firstLine="6"/>
              <w:jc w:val="center"/>
              <w:rPr>
                <w:i/>
              </w:rPr>
            </w:pPr>
            <w:r w:rsidRPr="0083191C">
              <w:rPr>
                <w:i/>
              </w:rPr>
              <w:t>(Ф.И.О.)</w:t>
            </w:r>
          </w:p>
          <w:p w:rsidR="004616A3" w:rsidRPr="0083191C" w:rsidRDefault="004616A3" w:rsidP="00D667AD">
            <w:pPr>
              <w:ind w:firstLine="6"/>
            </w:pPr>
            <w:r w:rsidRPr="0083191C">
              <w:t xml:space="preserve">                            </w:t>
            </w:r>
          </w:p>
          <w:p w:rsidR="004616A3" w:rsidRPr="0083191C" w:rsidRDefault="004616A3" w:rsidP="00D667AD">
            <w:pPr>
              <w:ind w:firstLine="6"/>
            </w:pPr>
            <w:r w:rsidRPr="0083191C">
              <w:t xml:space="preserve">        М.П.   «_____» _____________20___г.                     </w:t>
            </w:r>
          </w:p>
        </w:tc>
        <w:tc>
          <w:tcPr>
            <w:tcW w:w="4723" w:type="dxa"/>
          </w:tcPr>
          <w:p w:rsidR="004616A3" w:rsidRPr="0083191C" w:rsidRDefault="004616A3" w:rsidP="00D667AD">
            <w:pPr>
              <w:ind w:firstLine="6"/>
              <w:jc w:val="center"/>
              <w:rPr>
                <w:b/>
              </w:rPr>
            </w:pPr>
            <w:r w:rsidRPr="0083191C">
              <w:rPr>
                <w:b/>
              </w:rPr>
              <w:t>От ИСПОЛНИТЕЛЯ:</w:t>
            </w:r>
          </w:p>
          <w:p w:rsidR="004616A3" w:rsidRPr="0083191C" w:rsidRDefault="004616A3" w:rsidP="00D667AD">
            <w:pPr>
              <w:ind w:firstLine="6"/>
            </w:pPr>
          </w:p>
          <w:p w:rsidR="004616A3" w:rsidRPr="0083191C" w:rsidRDefault="004616A3" w:rsidP="00D667AD">
            <w:pPr>
              <w:ind w:firstLine="6"/>
              <w:jc w:val="center"/>
            </w:pPr>
            <w:r w:rsidRPr="0083191C">
              <w:t>___________________________</w:t>
            </w:r>
          </w:p>
          <w:p w:rsidR="004616A3" w:rsidRPr="0083191C" w:rsidRDefault="004616A3" w:rsidP="00D667AD">
            <w:pPr>
              <w:ind w:firstLine="6"/>
              <w:jc w:val="center"/>
              <w:rPr>
                <w:i/>
              </w:rPr>
            </w:pPr>
            <w:r w:rsidRPr="0083191C">
              <w:rPr>
                <w:i/>
              </w:rPr>
              <w:t>(должность)</w:t>
            </w:r>
          </w:p>
          <w:p w:rsidR="004616A3" w:rsidRPr="0083191C" w:rsidRDefault="004616A3" w:rsidP="00D667AD">
            <w:pPr>
              <w:ind w:firstLine="6"/>
            </w:pPr>
          </w:p>
          <w:p w:rsidR="004616A3" w:rsidRPr="0083191C" w:rsidRDefault="004616A3" w:rsidP="00D667AD">
            <w:pPr>
              <w:ind w:firstLine="6"/>
            </w:pPr>
            <w:r w:rsidRPr="0083191C">
              <w:t>___________________________________</w:t>
            </w:r>
          </w:p>
          <w:p w:rsidR="004616A3" w:rsidRPr="0083191C" w:rsidRDefault="004616A3" w:rsidP="00D667AD">
            <w:pPr>
              <w:ind w:firstLine="6"/>
              <w:jc w:val="center"/>
              <w:rPr>
                <w:i/>
              </w:rPr>
            </w:pPr>
            <w:r w:rsidRPr="0083191C">
              <w:rPr>
                <w:i/>
              </w:rPr>
              <w:t>(Ф.И.О.)</w:t>
            </w:r>
          </w:p>
          <w:p w:rsidR="004616A3" w:rsidRPr="0083191C" w:rsidRDefault="004616A3" w:rsidP="00D667AD">
            <w:pPr>
              <w:ind w:firstLine="6"/>
            </w:pPr>
            <w:r w:rsidRPr="0083191C">
              <w:t xml:space="preserve">                            </w:t>
            </w:r>
          </w:p>
          <w:p w:rsidR="004616A3" w:rsidRPr="0083191C" w:rsidRDefault="004616A3" w:rsidP="00D667AD">
            <w:pPr>
              <w:ind w:firstLine="6"/>
            </w:pPr>
            <w:r w:rsidRPr="0083191C">
              <w:t xml:space="preserve">         М.П.   «_____» _____________20___г.                     </w:t>
            </w:r>
          </w:p>
        </w:tc>
      </w:tr>
    </w:tbl>
    <w:p w:rsidR="004616A3" w:rsidRDefault="004616A3" w:rsidP="004616A3">
      <w:pPr>
        <w:jc w:val="center"/>
        <w:rPr>
          <w:b/>
        </w:rPr>
      </w:pPr>
    </w:p>
    <w:p w:rsidR="004616A3" w:rsidRDefault="004616A3" w:rsidP="004616A3">
      <w:pPr>
        <w:jc w:val="center"/>
        <w:rPr>
          <w:b/>
        </w:rPr>
      </w:pPr>
    </w:p>
    <w:p w:rsidR="004616A3" w:rsidRPr="000F4492" w:rsidRDefault="004616A3" w:rsidP="004616A3">
      <w:pPr>
        <w:jc w:val="center"/>
        <w:rPr>
          <w:b/>
        </w:rPr>
      </w:pPr>
      <w:r w:rsidRPr="000F4492">
        <w:rPr>
          <w:b/>
        </w:rPr>
        <w:t>Форма Акта приема-сдачи оказанных услуг</w:t>
      </w:r>
    </w:p>
    <w:p w:rsidR="004616A3" w:rsidRPr="000F4492" w:rsidRDefault="004616A3" w:rsidP="004616A3">
      <w:pPr>
        <w:jc w:val="center"/>
        <w:rPr>
          <w:b/>
        </w:rPr>
      </w:pPr>
    </w:p>
    <w:p w:rsidR="004616A3" w:rsidRPr="000F4492" w:rsidRDefault="004616A3" w:rsidP="004616A3">
      <w:pPr>
        <w:jc w:val="center"/>
        <w:rPr>
          <w:b/>
        </w:rPr>
      </w:pPr>
    </w:p>
    <w:p w:rsidR="004616A3" w:rsidRPr="000F4492" w:rsidRDefault="004616A3" w:rsidP="004616A3">
      <w:pPr>
        <w:jc w:val="center"/>
        <w:rPr>
          <w:b/>
        </w:rPr>
      </w:pPr>
      <w:r w:rsidRPr="000F4492">
        <w:rPr>
          <w:b/>
        </w:rPr>
        <w:t>Излагается форма документа об исполнении обязательств контрагентом                        ОАО «МРСК Центра», утвержденная им в качестве формы первичного учетного документа</w:t>
      </w:r>
      <w:r w:rsidRPr="000F4492">
        <w:rPr>
          <w:b/>
          <w:vertAlign w:val="superscript"/>
        </w:rPr>
        <w:footnoteReference w:id="18"/>
      </w:r>
      <w:r w:rsidRPr="000F4492">
        <w:rPr>
          <w:b/>
        </w:rPr>
        <w:t xml:space="preserve"> </w:t>
      </w:r>
    </w:p>
    <w:p w:rsidR="004616A3" w:rsidRPr="000F4492" w:rsidRDefault="004616A3" w:rsidP="004616A3">
      <w:pPr>
        <w:jc w:val="center"/>
      </w:pPr>
    </w:p>
    <w:p w:rsidR="004616A3" w:rsidRPr="000F4492" w:rsidRDefault="004616A3" w:rsidP="004616A3">
      <w:pPr>
        <w:jc w:val="both"/>
        <w:rPr>
          <w:rFonts w:ascii="Calibri" w:eastAsia="Calibri" w:hAnsi="Calibri"/>
        </w:rPr>
      </w:pPr>
    </w:p>
    <w:p w:rsidR="004616A3" w:rsidRDefault="004616A3" w:rsidP="004616A3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4616A3" w:rsidRDefault="004616A3" w:rsidP="004616A3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4616A3" w:rsidRDefault="004616A3" w:rsidP="004616A3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4616A3" w:rsidRDefault="004616A3" w:rsidP="004616A3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4616A3" w:rsidRDefault="004616A3" w:rsidP="004616A3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4616A3" w:rsidRDefault="004616A3" w:rsidP="004616A3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4616A3" w:rsidRDefault="004616A3" w:rsidP="004616A3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4616A3" w:rsidRDefault="004616A3" w:rsidP="004616A3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4616A3" w:rsidRDefault="004616A3" w:rsidP="004616A3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4616A3" w:rsidRDefault="004616A3" w:rsidP="004616A3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4616A3" w:rsidRDefault="004616A3" w:rsidP="004616A3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4616A3" w:rsidRDefault="004616A3" w:rsidP="004616A3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4616A3" w:rsidRDefault="004616A3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BB6A36" w:rsidRDefault="00BB6A36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BB6A36" w:rsidRPr="0022794F" w:rsidRDefault="00BB6A36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310C02" w:rsidRPr="0022794F" w:rsidRDefault="00310C02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274C1B" w:rsidRDefault="00274C1B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4616A3" w:rsidRPr="00396284" w:rsidRDefault="004616A3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  <w:r>
        <w:lastRenderedPageBreak/>
        <w:t xml:space="preserve">                                                                 </w:t>
      </w:r>
      <w:r w:rsidR="00274C1B">
        <w:t xml:space="preserve">            </w:t>
      </w:r>
      <w:r>
        <w:t xml:space="preserve"> </w:t>
      </w:r>
      <w:r w:rsidRPr="00396284">
        <w:t>Приложение №2</w:t>
      </w:r>
      <w:r>
        <w:rPr>
          <w:rStyle w:val="a8"/>
        </w:rPr>
        <w:footnoteReference w:id="19"/>
      </w:r>
    </w:p>
    <w:p w:rsidR="00274C1B" w:rsidRPr="001C757B" w:rsidRDefault="00274C1B" w:rsidP="00274C1B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1C757B">
        <w:t xml:space="preserve">                                    </w:t>
      </w:r>
      <w:r>
        <w:t xml:space="preserve">                </w:t>
      </w:r>
      <w:r w:rsidRPr="001C757B">
        <w:t xml:space="preserve">к договору по оказанию услуг </w:t>
      </w:r>
    </w:p>
    <w:p w:rsidR="00274C1B" w:rsidRPr="001C757B" w:rsidRDefault="00274C1B" w:rsidP="00274C1B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1C757B">
        <w:t xml:space="preserve">                                                                  </w:t>
      </w:r>
      <w:r>
        <w:t xml:space="preserve">           </w:t>
      </w:r>
      <w:r w:rsidRPr="001C757B">
        <w:t>№</w:t>
      </w:r>
      <w:r>
        <w:t xml:space="preserve"> </w:t>
      </w:r>
      <w:r w:rsidRPr="001C757B">
        <w:t>_</w:t>
      </w:r>
      <w:r>
        <w:t>_____________</w:t>
      </w:r>
      <w:r w:rsidRPr="001C757B">
        <w:t>__  от «___»______ 20__г.</w:t>
      </w:r>
    </w:p>
    <w:p w:rsidR="004616A3" w:rsidRPr="00396284" w:rsidRDefault="004616A3" w:rsidP="00274C1B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616A3" w:rsidRPr="0083191C" w:rsidRDefault="004616A3" w:rsidP="004616A3">
      <w:pPr>
        <w:keepNext/>
        <w:tabs>
          <w:tab w:val="left" w:pos="708"/>
        </w:tabs>
        <w:jc w:val="center"/>
        <w:outlineLvl w:val="0"/>
        <w:rPr>
          <w:b/>
          <w:bCs/>
        </w:rPr>
      </w:pPr>
      <w:r>
        <w:rPr>
          <w:b/>
          <w:bCs/>
        </w:rPr>
        <w:t>Форму акта утверждаем</w:t>
      </w:r>
      <w:r w:rsidRPr="0083191C">
        <w:rPr>
          <w:b/>
          <w:bCs/>
        </w:rPr>
        <w:t>:</w:t>
      </w:r>
    </w:p>
    <w:p w:rsidR="004616A3" w:rsidRPr="0083191C" w:rsidRDefault="004616A3" w:rsidP="004616A3">
      <w:pPr>
        <w:tabs>
          <w:tab w:val="left" w:pos="1701"/>
        </w:tabs>
        <w:ind w:firstLine="705"/>
        <w:jc w:val="center"/>
        <w:rPr>
          <w:color w:val="000000"/>
          <w:spacing w:val="-6"/>
          <w:szCs w:val="25"/>
        </w:rPr>
      </w:pPr>
    </w:p>
    <w:tbl>
      <w:tblPr>
        <w:tblW w:w="9679" w:type="dxa"/>
        <w:tblLook w:val="01E0"/>
      </w:tblPr>
      <w:tblGrid>
        <w:gridCol w:w="4956"/>
        <w:gridCol w:w="4723"/>
      </w:tblGrid>
      <w:tr w:rsidR="004616A3" w:rsidRPr="0083191C" w:rsidTr="00D667AD">
        <w:trPr>
          <w:trHeight w:val="641"/>
        </w:trPr>
        <w:tc>
          <w:tcPr>
            <w:tcW w:w="4956" w:type="dxa"/>
          </w:tcPr>
          <w:p w:rsidR="004616A3" w:rsidRPr="0083191C" w:rsidRDefault="004616A3" w:rsidP="00D667AD">
            <w:pPr>
              <w:ind w:firstLine="6"/>
              <w:jc w:val="center"/>
              <w:rPr>
                <w:b/>
              </w:rPr>
            </w:pPr>
            <w:r w:rsidRPr="0083191C">
              <w:rPr>
                <w:b/>
              </w:rPr>
              <w:t>От ЗАКАЗЧИКА:</w:t>
            </w:r>
          </w:p>
          <w:p w:rsidR="004616A3" w:rsidRPr="0083191C" w:rsidRDefault="004616A3" w:rsidP="00D667AD">
            <w:pPr>
              <w:ind w:firstLine="6"/>
            </w:pPr>
          </w:p>
          <w:p w:rsidR="004616A3" w:rsidRPr="0083191C" w:rsidRDefault="004616A3" w:rsidP="00D667AD">
            <w:pPr>
              <w:ind w:firstLine="6"/>
              <w:jc w:val="center"/>
            </w:pPr>
            <w:r w:rsidRPr="0083191C">
              <w:t>___________________________</w:t>
            </w:r>
          </w:p>
          <w:p w:rsidR="004616A3" w:rsidRPr="0083191C" w:rsidRDefault="004616A3" w:rsidP="00D667AD">
            <w:pPr>
              <w:ind w:firstLine="6"/>
              <w:jc w:val="center"/>
              <w:rPr>
                <w:i/>
              </w:rPr>
            </w:pPr>
            <w:r w:rsidRPr="0083191C">
              <w:rPr>
                <w:i/>
              </w:rPr>
              <w:t>(должность)</w:t>
            </w:r>
          </w:p>
          <w:p w:rsidR="004616A3" w:rsidRPr="0083191C" w:rsidRDefault="004616A3" w:rsidP="00D667AD">
            <w:pPr>
              <w:ind w:firstLine="6"/>
            </w:pPr>
          </w:p>
          <w:p w:rsidR="004616A3" w:rsidRPr="0083191C" w:rsidRDefault="004616A3" w:rsidP="00D667AD">
            <w:pPr>
              <w:ind w:firstLine="6"/>
            </w:pPr>
            <w:r w:rsidRPr="0083191C">
              <w:t>___________________________________</w:t>
            </w:r>
          </w:p>
          <w:p w:rsidR="004616A3" w:rsidRPr="0083191C" w:rsidRDefault="004616A3" w:rsidP="00D667AD">
            <w:pPr>
              <w:ind w:firstLine="6"/>
              <w:jc w:val="center"/>
              <w:rPr>
                <w:i/>
              </w:rPr>
            </w:pPr>
            <w:r w:rsidRPr="0083191C">
              <w:rPr>
                <w:i/>
              </w:rPr>
              <w:t>(Ф.И.О.)</w:t>
            </w:r>
          </w:p>
          <w:p w:rsidR="004616A3" w:rsidRPr="0083191C" w:rsidRDefault="004616A3" w:rsidP="00D667AD">
            <w:pPr>
              <w:ind w:firstLine="6"/>
            </w:pPr>
            <w:r w:rsidRPr="0083191C">
              <w:t xml:space="preserve">                            </w:t>
            </w:r>
          </w:p>
          <w:p w:rsidR="004616A3" w:rsidRPr="0083191C" w:rsidRDefault="004616A3" w:rsidP="00D667AD">
            <w:pPr>
              <w:ind w:firstLine="6"/>
            </w:pPr>
            <w:r w:rsidRPr="0083191C">
              <w:t xml:space="preserve">        М.П.   «_____» _____________20___г.                     </w:t>
            </w:r>
          </w:p>
        </w:tc>
        <w:tc>
          <w:tcPr>
            <w:tcW w:w="4723" w:type="dxa"/>
          </w:tcPr>
          <w:p w:rsidR="004616A3" w:rsidRPr="0083191C" w:rsidRDefault="004616A3" w:rsidP="00D667AD">
            <w:pPr>
              <w:ind w:firstLine="6"/>
              <w:jc w:val="center"/>
              <w:rPr>
                <w:b/>
              </w:rPr>
            </w:pPr>
            <w:r w:rsidRPr="0083191C">
              <w:rPr>
                <w:b/>
              </w:rPr>
              <w:t>От ИСПОЛНИТЕЛЯ:</w:t>
            </w:r>
          </w:p>
          <w:p w:rsidR="004616A3" w:rsidRPr="0083191C" w:rsidRDefault="004616A3" w:rsidP="00D667AD">
            <w:pPr>
              <w:ind w:firstLine="6"/>
            </w:pPr>
          </w:p>
          <w:p w:rsidR="004616A3" w:rsidRPr="0083191C" w:rsidRDefault="004616A3" w:rsidP="00D667AD">
            <w:pPr>
              <w:ind w:firstLine="6"/>
              <w:jc w:val="center"/>
            </w:pPr>
            <w:r w:rsidRPr="0083191C">
              <w:t>___________________________</w:t>
            </w:r>
          </w:p>
          <w:p w:rsidR="004616A3" w:rsidRPr="0083191C" w:rsidRDefault="004616A3" w:rsidP="00D667AD">
            <w:pPr>
              <w:ind w:firstLine="6"/>
              <w:jc w:val="center"/>
              <w:rPr>
                <w:i/>
              </w:rPr>
            </w:pPr>
            <w:r w:rsidRPr="0083191C">
              <w:rPr>
                <w:i/>
              </w:rPr>
              <w:t>(должность)</w:t>
            </w:r>
          </w:p>
          <w:p w:rsidR="004616A3" w:rsidRPr="0083191C" w:rsidRDefault="004616A3" w:rsidP="00D667AD">
            <w:pPr>
              <w:ind w:firstLine="6"/>
            </w:pPr>
          </w:p>
          <w:p w:rsidR="004616A3" w:rsidRPr="0083191C" w:rsidRDefault="004616A3" w:rsidP="00D667AD">
            <w:pPr>
              <w:ind w:firstLine="6"/>
            </w:pPr>
            <w:r w:rsidRPr="0083191C">
              <w:t>___________________________________</w:t>
            </w:r>
          </w:p>
          <w:p w:rsidR="004616A3" w:rsidRPr="0083191C" w:rsidRDefault="004616A3" w:rsidP="00D667AD">
            <w:pPr>
              <w:ind w:firstLine="6"/>
              <w:jc w:val="center"/>
              <w:rPr>
                <w:i/>
              </w:rPr>
            </w:pPr>
            <w:r w:rsidRPr="0083191C">
              <w:rPr>
                <w:i/>
              </w:rPr>
              <w:t>(Ф.И.О.)</w:t>
            </w:r>
          </w:p>
          <w:p w:rsidR="004616A3" w:rsidRPr="0083191C" w:rsidRDefault="004616A3" w:rsidP="00D667AD">
            <w:pPr>
              <w:ind w:firstLine="6"/>
            </w:pPr>
            <w:r w:rsidRPr="0083191C">
              <w:t xml:space="preserve">                            </w:t>
            </w:r>
          </w:p>
          <w:p w:rsidR="004616A3" w:rsidRPr="0083191C" w:rsidRDefault="004616A3" w:rsidP="00D667AD">
            <w:pPr>
              <w:ind w:firstLine="6"/>
            </w:pPr>
            <w:r w:rsidRPr="0083191C">
              <w:t xml:space="preserve">         М.П.   «_____» _____________20___г.                     </w:t>
            </w:r>
          </w:p>
        </w:tc>
      </w:tr>
    </w:tbl>
    <w:p w:rsidR="004616A3" w:rsidRDefault="004616A3" w:rsidP="004616A3">
      <w:pPr>
        <w:jc w:val="center"/>
        <w:rPr>
          <w:b/>
        </w:rPr>
      </w:pPr>
    </w:p>
    <w:p w:rsidR="004616A3" w:rsidRPr="00FB00F1" w:rsidRDefault="004616A3" w:rsidP="004616A3">
      <w:pPr>
        <w:jc w:val="center"/>
        <w:rPr>
          <w:b/>
        </w:rPr>
      </w:pPr>
      <w:r w:rsidRPr="00FB00F1">
        <w:rPr>
          <w:b/>
        </w:rPr>
        <w:t xml:space="preserve">АКТ </w:t>
      </w:r>
    </w:p>
    <w:p w:rsidR="004616A3" w:rsidRPr="00FB00F1" w:rsidRDefault="004616A3" w:rsidP="004616A3">
      <w:pPr>
        <w:jc w:val="center"/>
        <w:rPr>
          <w:b/>
        </w:rPr>
      </w:pPr>
      <w:r w:rsidRPr="00FB00F1">
        <w:rPr>
          <w:b/>
        </w:rPr>
        <w:t>приема-сдачи оказанных услуг</w:t>
      </w:r>
    </w:p>
    <w:p w:rsidR="004616A3" w:rsidRPr="00FB00F1" w:rsidRDefault="004616A3" w:rsidP="004616A3">
      <w:pPr>
        <w:jc w:val="center"/>
      </w:pPr>
    </w:p>
    <w:p w:rsidR="004616A3" w:rsidRPr="00FB00F1" w:rsidRDefault="004616A3" w:rsidP="004616A3">
      <w:pPr>
        <w:jc w:val="center"/>
      </w:pPr>
      <w:r w:rsidRPr="00FB00F1">
        <w:t>г. ____</w:t>
      </w:r>
      <w:r>
        <w:t>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«___» ________ 20__</w:t>
      </w:r>
      <w:r w:rsidRPr="00FB00F1">
        <w:t>_ г.</w:t>
      </w:r>
    </w:p>
    <w:p w:rsidR="004616A3" w:rsidRPr="00FB00F1" w:rsidRDefault="004616A3" w:rsidP="004616A3">
      <w:pPr>
        <w:jc w:val="both"/>
      </w:pPr>
    </w:p>
    <w:p w:rsidR="004616A3" w:rsidRPr="00FB00F1" w:rsidRDefault="004616A3" w:rsidP="004616A3">
      <w:pPr>
        <w:ind w:firstLine="708"/>
        <w:jc w:val="both"/>
      </w:pPr>
      <w:proofErr w:type="gramStart"/>
      <w:r w:rsidRPr="0055617C">
        <w:rPr>
          <w:b/>
        </w:rPr>
        <w:t>Открытое акционерное общество «Межрегиональная распределительная сетевая компания Центра»</w:t>
      </w:r>
      <w:r w:rsidRPr="00DC5C14">
        <w:rPr>
          <w:rStyle w:val="a8"/>
          <w:b/>
        </w:rPr>
        <w:t xml:space="preserve"> </w:t>
      </w:r>
      <w:r w:rsidRPr="00E159AE">
        <w:rPr>
          <w:rStyle w:val="a8"/>
          <w:b/>
        </w:rPr>
        <w:footnoteReference w:id="20"/>
      </w:r>
      <w:r>
        <w:rPr>
          <w:b/>
          <w:bCs/>
        </w:rPr>
        <w:t xml:space="preserve">, </w:t>
      </w:r>
      <w:r>
        <w:rPr>
          <w:bCs/>
        </w:rPr>
        <w:t>именуемое в дальнейшем</w:t>
      </w:r>
      <w:r>
        <w:t xml:space="preserve"> </w:t>
      </w:r>
      <w:r w:rsidRPr="002C7171">
        <w:t>«Заказчик»,</w:t>
      </w:r>
      <w:r>
        <w:t xml:space="preserve"> в лице _____________________________________________________________________________, действующего на основании _____________________________________, с одной стороны,  и,___________________________________________________________________________, именуемое в дальнейшем </w:t>
      </w:r>
      <w:r w:rsidRPr="002C7171">
        <w:t xml:space="preserve">«Исполнитель» </w:t>
      </w:r>
      <w:r>
        <w:rPr>
          <w:color w:val="000000"/>
        </w:rPr>
        <w:t>в лице _____________________________________________________________________________, действующего на основании ____________________________________________________</w:t>
      </w:r>
      <w:r>
        <w:t>, с другой стороны</w:t>
      </w:r>
      <w:r w:rsidRPr="00FB00F1">
        <w:t>,  в дальнейшем именуемые Стороны, составили настоящий Акт приема-сдачи оказанных услуг о том, что Исполнитель оказал Заказчику следующие услуги по Договору</w:t>
      </w:r>
      <w:r>
        <w:t xml:space="preserve"> №. ____ от «___» __________ 20_</w:t>
      </w:r>
      <w:r w:rsidRPr="00FB00F1">
        <w:t>_ года (далее Договор):</w:t>
      </w:r>
      <w:proofErr w:type="gramEnd"/>
    </w:p>
    <w:p w:rsidR="004616A3" w:rsidRPr="00FB00F1" w:rsidRDefault="004616A3" w:rsidP="004616A3">
      <w:pPr>
        <w:jc w:val="both"/>
      </w:pP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45"/>
        <w:gridCol w:w="6795"/>
        <w:gridCol w:w="1616"/>
      </w:tblGrid>
      <w:tr w:rsidR="004616A3" w:rsidRPr="00FB00F1" w:rsidTr="00D667AD">
        <w:trPr>
          <w:trHeight w:val="36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6A3" w:rsidRPr="00FB00F1" w:rsidRDefault="004616A3" w:rsidP="00D667AD">
            <w:pPr>
              <w:jc w:val="both"/>
            </w:pPr>
            <w:proofErr w:type="spellStart"/>
            <w:r w:rsidRPr="00FB00F1">
              <w:t>No</w:t>
            </w:r>
            <w:proofErr w:type="spellEnd"/>
            <w:r w:rsidRPr="00FB00F1">
              <w:t xml:space="preserve">.   </w:t>
            </w:r>
            <w:proofErr w:type="spellStart"/>
            <w:proofErr w:type="gramStart"/>
            <w:r w:rsidRPr="00FB00F1">
              <w:t>п</w:t>
            </w:r>
            <w:proofErr w:type="spellEnd"/>
            <w:proofErr w:type="gramEnd"/>
            <w:r w:rsidRPr="00FB00F1">
              <w:t>/</w:t>
            </w:r>
            <w:proofErr w:type="spellStart"/>
            <w:r w:rsidRPr="00FB00F1">
              <w:t>п</w:t>
            </w:r>
            <w:proofErr w:type="spellEnd"/>
            <w:r w:rsidRPr="00FB00F1">
              <w:t xml:space="preserve">   </w:t>
            </w:r>
          </w:p>
        </w:tc>
        <w:tc>
          <w:tcPr>
            <w:tcW w:w="6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6A3" w:rsidRPr="00FB00F1" w:rsidRDefault="004616A3" w:rsidP="00D667AD">
            <w:pPr>
              <w:jc w:val="both"/>
            </w:pPr>
            <w:r w:rsidRPr="00FB00F1">
              <w:t xml:space="preserve">Содержание услуг    </w:t>
            </w: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6A3" w:rsidRPr="00FB00F1" w:rsidRDefault="004616A3" w:rsidP="00D667AD">
            <w:pPr>
              <w:jc w:val="both"/>
            </w:pPr>
            <w:r w:rsidRPr="00FB00F1">
              <w:t xml:space="preserve">Стоимость услуг, без НДС, руб.       </w:t>
            </w:r>
          </w:p>
        </w:tc>
      </w:tr>
      <w:tr w:rsidR="004616A3" w:rsidRPr="00FB00F1" w:rsidTr="00D667AD">
        <w:trPr>
          <w:trHeight w:val="24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6A3" w:rsidRPr="00FB00F1" w:rsidRDefault="004616A3" w:rsidP="00D667AD">
            <w:pPr>
              <w:jc w:val="both"/>
            </w:pPr>
            <w:r w:rsidRPr="00FB00F1">
              <w:t xml:space="preserve">1.     </w:t>
            </w:r>
          </w:p>
        </w:tc>
        <w:tc>
          <w:tcPr>
            <w:tcW w:w="6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6A3" w:rsidRPr="00FB00F1" w:rsidRDefault="004616A3" w:rsidP="00D667AD">
            <w:pPr>
              <w:jc w:val="both"/>
            </w:pP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6A3" w:rsidRPr="00FB00F1" w:rsidRDefault="004616A3" w:rsidP="00D667AD">
            <w:pPr>
              <w:jc w:val="both"/>
            </w:pPr>
          </w:p>
        </w:tc>
      </w:tr>
      <w:tr w:rsidR="004616A3" w:rsidRPr="00FB00F1" w:rsidTr="00D667AD">
        <w:trPr>
          <w:trHeight w:val="240"/>
        </w:trPr>
        <w:tc>
          <w:tcPr>
            <w:tcW w:w="77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6A3" w:rsidRPr="00FB00F1" w:rsidRDefault="004616A3" w:rsidP="00D667AD">
            <w:pPr>
              <w:ind w:firstLine="830"/>
              <w:jc w:val="both"/>
            </w:pPr>
            <w:r w:rsidRPr="00FB00F1">
              <w:t>Итого без НДС, руб.:</w:t>
            </w: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6A3" w:rsidRPr="00FB00F1" w:rsidRDefault="004616A3" w:rsidP="00D667AD">
            <w:pPr>
              <w:jc w:val="both"/>
            </w:pPr>
          </w:p>
        </w:tc>
      </w:tr>
      <w:tr w:rsidR="004616A3" w:rsidRPr="00FB00F1" w:rsidTr="00D667AD">
        <w:trPr>
          <w:trHeight w:val="240"/>
        </w:trPr>
        <w:tc>
          <w:tcPr>
            <w:tcW w:w="77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6A3" w:rsidRPr="00FB00F1" w:rsidRDefault="004616A3" w:rsidP="00D667AD">
            <w:pPr>
              <w:ind w:firstLine="830"/>
              <w:jc w:val="both"/>
            </w:pPr>
            <w:r w:rsidRPr="00FB00F1">
              <w:t>НДС 18%, руб.:</w:t>
            </w: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6A3" w:rsidRPr="00FB00F1" w:rsidRDefault="004616A3" w:rsidP="00D667AD">
            <w:pPr>
              <w:jc w:val="both"/>
            </w:pPr>
          </w:p>
        </w:tc>
      </w:tr>
      <w:tr w:rsidR="004616A3" w:rsidRPr="00FB00F1" w:rsidTr="00D667AD">
        <w:trPr>
          <w:trHeight w:val="240"/>
        </w:trPr>
        <w:tc>
          <w:tcPr>
            <w:tcW w:w="77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6A3" w:rsidRPr="00FB00F1" w:rsidRDefault="004616A3" w:rsidP="00D667AD">
            <w:pPr>
              <w:jc w:val="both"/>
            </w:pPr>
            <w:r w:rsidRPr="00FB00F1">
              <w:t xml:space="preserve">             Итого с НДС 18%, руб.:                           </w:t>
            </w: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6A3" w:rsidRPr="00FB00F1" w:rsidRDefault="004616A3" w:rsidP="00D667AD">
            <w:pPr>
              <w:jc w:val="both"/>
            </w:pPr>
          </w:p>
        </w:tc>
      </w:tr>
    </w:tbl>
    <w:p w:rsidR="004616A3" w:rsidRPr="00FB00F1" w:rsidRDefault="004616A3" w:rsidP="004616A3">
      <w:pPr>
        <w:jc w:val="both"/>
      </w:pPr>
    </w:p>
    <w:p w:rsidR="004616A3" w:rsidRPr="00FB00F1" w:rsidRDefault="004616A3" w:rsidP="004616A3">
      <w:pPr>
        <w:jc w:val="both"/>
      </w:pPr>
      <w:r w:rsidRPr="00FB00F1">
        <w:t xml:space="preserve">Исполнитель оказал услуги своевременно и в полном объеме. </w:t>
      </w:r>
    </w:p>
    <w:p w:rsidR="004616A3" w:rsidRPr="00FB00F1" w:rsidRDefault="004616A3" w:rsidP="004616A3">
      <w:pPr>
        <w:jc w:val="both"/>
      </w:pPr>
      <w:r w:rsidRPr="00FB00F1">
        <w:t>У Заказчика к Исполнителю претензий не имеется.</w:t>
      </w:r>
    </w:p>
    <w:p w:rsidR="004616A3" w:rsidRPr="00C36CB0" w:rsidRDefault="004616A3" w:rsidP="004616A3">
      <w:pPr>
        <w:pStyle w:val="ad"/>
        <w:rPr>
          <w:rFonts w:ascii="Times New Roman" w:hAnsi="Times New Roman" w:cs="Times New Roman"/>
          <w:sz w:val="24"/>
          <w:szCs w:val="24"/>
        </w:rPr>
      </w:pPr>
      <w:r w:rsidRPr="00C36CB0">
        <w:rPr>
          <w:rFonts w:ascii="Times New Roman" w:hAnsi="Times New Roman" w:cs="Times New Roman"/>
          <w:sz w:val="24"/>
          <w:szCs w:val="24"/>
        </w:rPr>
        <w:t xml:space="preserve">Заказчик обязуется оплатить услуги Исполнителя в размере ___________ 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EE5AE6">
        <w:rPr>
          <w:rFonts w:ascii="Times New Roman" w:hAnsi="Times New Roman" w:cs="Times New Roman"/>
          <w:i/>
          <w:sz w:val="24"/>
          <w:szCs w:val="24"/>
        </w:rPr>
        <w:t>указать прописью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C36CB0">
        <w:rPr>
          <w:rFonts w:ascii="Times New Roman" w:hAnsi="Times New Roman" w:cs="Times New Roman"/>
          <w:sz w:val="24"/>
          <w:szCs w:val="24"/>
        </w:rPr>
        <w:t>руб. _____ коп</w:t>
      </w:r>
      <w:proofErr w:type="gramStart"/>
      <w:r w:rsidRPr="00C36CB0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C36CB0">
        <w:rPr>
          <w:rFonts w:ascii="Times New Roman" w:hAnsi="Times New Roman" w:cs="Times New Roman"/>
          <w:sz w:val="24"/>
          <w:szCs w:val="24"/>
        </w:rPr>
        <w:t xml:space="preserve">в том числе НДС (18%) _______________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EE5AE6">
        <w:rPr>
          <w:rFonts w:ascii="Times New Roman" w:hAnsi="Times New Roman" w:cs="Times New Roman"/>
          <w:i/>
          <w:sz w:val="24"/>
          <w:szCs w:val="24"/>
        </w:rPr>
        <w:t>указать прописью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36CB0">
        <w:rPr>
          <w:rFonts w:ascii="Times New Roman" w:hAnsi="Times New Roman" w:cs="Times New Roman"/>
          <w:sz w:val="24"/>
          <w:szCs w:val="24"/>
        </w:rPr>
        <w:t xml:space="preserve"> руб. _____ коп., в соответствии с п. 4.2. Договора.</w:t>
      </w:r>
    </w:p>
    <w:p w:rsidR="004616A3" w:rsidRPr="00FB00F1" w:rsidRDefault="004616A3" w:rsidP="004616A3">
      <w:pPr>
        <w:jc w:val="both"/>
      </w:pPr>
      <w:r w:rsidRPr="00FB00F1">
        <w:lastRenderedPageBreak/>
        <w:t>С момента подписания, настоящий Акт приема-сдачи оказанных услуг становится неотъемлемой частью Договора.</w:t>
      </w:r>
    </w:p>
    <w:p w:rsidR="004616A3" w:rsidRPr="00FB00F1" w:rsidRDefault="004616A3" w:rsidP="004616A3">
      <w:pPr>
        <w:jc w:val="both"/>
      </w:pPr>
      <w:r w:rsidRPr="00FB00F1">
        <w:t>Настоящий Акт приема-сдачи оказанных услуг составлен в двух экземплярах, имеющих одинаковую юридическую силу, по одному для каждой из Сторон.</w:t>
      </w:r>
    </w:p>
    <w:p w:rsidR="004616A3" w:rsidRPr="00FB00F1" w:rsidRDefault="004616A3" w:rsidP="004616A3">
      <w:pPr>
        <w:jc w:val="both"/>
      </w:pPr>
    </w:p>
    <w:tbl>
      <w:tblPr>
        <w:tblW w:w="14635" w:type="dxa"/>
        <w:tblLook w:val="01E0"/>
      </w:tblPr>
      <w:tblGrid>
        <w:gridCol w:w="4956"/>
        <w:gridCol w:w="4956"/>
        <w:gridCol w:w="4723"/>
      </w:tblGrid>
      <w:tr w:rsidR="004616A3" w:rsidTr="00D667AD">
        <w:trPr>
          <w:trHeight w:val="587"/>
        </w:trPr>
        <w:tc>
          <w:tcPr>
            <w:tcW w:w="4956" w:type="dxa"/>
          </w:tcPr>
          <w:p w:rsidR="004616A3" w:rsidRPr="00782B3A" w:rsidRDefault="004616A3" w:rsidP="00D667AD">
            <w:pPr>
              <w:ind w:firstLine="6"/>
              <w:jc w:val="center"/>
              <w:rPr>
                <w:b/>
              </w:rPr>
            </w:pPr>
            <w:r>
              <w:rPr>
                <w:b/>
              </w:rPr>
              <w:t>От ИСПОЛНИТЕЛЯ</w:t>
            </w:r>
            <w:r w:rsidRPr="00782B3A">
              <w:rPr>
                <w:b/>
              </w:rPr>
              <w:t>:</w:t>
            </w:r>
          </w:p>
          <w:p w:rsidR="004616A3" w:rsidRPr="00782B3A" w:rsidRDefault="004616A3" w:rsidP="00D667AD">
            <w:pPr>
              <w:ind w:firstLine="6"/>
            </w:pPr>
          </w:p>
          <w:p w:rsidR="004616A3" w:rsidRPr="00782B3A" w:rsidRDefault="004616A3" w:rsidP="00D667AD">
            <w:pPr>
              <w:ind w:firstLine="6"/>
              <w:jc w:val="center"/>
            </w:pPr>
            <w:r w:rsidRPr="00782B3A">
              <w:t>___________________________</w:t>
            </w:r>
          </w:p>
          <w:p w:rsidR="004616A3" w:rsidRPr="00396284" w:rsidRDefault="004616A3" w:rsidP="00D667AD">
            <w:pPr>
              <w:ind w:firstLine="6"/>
              <w:jc w:val="center"/>
              <w:rPr>
                <w:i/>
              </w:rPr>
            </w:pPr>
            <w:r w:rsidRPr="00396284">
              <w:rPr>
                <w:i/>
              </w:rPr>
              <w:t>(должность)</w:t>
            </w:r>
          </w:p>
          <w:p w:rsidR="004616A3" w:rsidRPr="00782B3A" w:rsidRDefault="004616A3" w:rsidP="00D667AD">
            <w:pPr>
              <w:ind w:firstLine="6"/>
            </w:pPr>
          </w:p>
          <w:p w:rsidR="004616A3" w:rsidRPr="00782B3A" w:rsidRDefault="004616A3" w:rsidP="00D667AD">
            <w:pPr>
              <w:ind w:firstLine="6"/>
            </w:pPr>
            <w:r w:rsidRPr="00782B3A">
              <w:t>___________________________________</w:t>
            </w:r>
          </w:p>
          <w:p w:rsidR="004616A3" w:rsidRPr="00396284" w:rsidRDefault="004616A3" w:rsidP="00D667AD">
            <w:pPr>
              <w:ind w:firstLine="6"/>
              <w:jc w:val="center"/>
              <w:rPr>
                <w:i/>
              </w:rPr>
            </w:pPr>
            <w:r w:rsidRPr="00396284">
              <w:rPr>
                <w:i/>
              </w:rPr>
              <w:t>(Ф.И.О.)</w:t>
            </w:r>
          </w:p>
          <w:p w:rsidR="004616A3" w:rsidRPr="00782B3A" w:rsidRDefault="004616A3" w:rsidP="00D667AD">
            <w:pPr>
              <w:ind w:firstLine="6"/>
            </w:pPr>
            <w:r w:rsidRPr="00782B3A">
              <w:t xml:space="preserve">                            </w:t>
            </w:r>
          </w:p>
          <w:p w:rsidR="004616A3" w:rsidRPr="00782B3A" w:rsidRDefault="004616A3" w:rsidP="00D667AD">
            <w:pPr>
              <w:ind w:firstLine="6"/>
            </w:pPr>
            <w:r w:rsidRPr="00782B3A">
              <w:t xml:space="preserve">         М.П.   «_____» _____________20___г.                     </w:t>
            </w:r>
          </w:p>
        </w:tc>
        <w:tc>
          <w:tcPr>
            <w:tcW w:w="4956" w:type="dxa"/>
          </w:tcPr>
          <w:p w:rsidR="004616A3" w:rsidRPr="00782B3A" w:rsidRDefault="004616A3" w:rsidP="00D667AD">
            <w:pPr>
              <w:ind w:firstLine="6"/>
              <w:jc w:val="center"/>
              <w:rPr>
                <w:b/>
              </w:rPr>
            </w:pPr>
            <w:r>
              <w:rPr>
                <w:b/>
              </w:rPr>
              <w:t>От ЗАКАЗЧИКА</w:t>
            </w:r>
            <w:r w:rsidRPr="00782B3A">
              <w:rPr>
                <w:b/>
              </w:rPr>
              <w:t>:</w:t>
            </w:r>
          </w:p>
          <w:p w:rsidR="004616A3" w:rsidRPr="00782B3A" w:rsidRDefault="004616A3" w:rsidP="00D667AD">
            <w:pPr>
              <w:ind w:firstLine="6"/>
            </w:pPr>
          </w:p>
          <w:p w:rsidR="004616A3" w:rsidRPr="00782B3A" w:rsidRDefault="004616A3" w:rsidP="00D667AD">
            <w:pPr>
              <w:ind w:firstLine="6"/>
              <w:jc w:val="center"/>
            </w:pPr>
            <w:r w:rsidRPr="00782B3A">
              <w:t>___________________________</w:t>
            </w:r>
          </w:p>
          <w:p w:rsidR="004616A3" w:rsidRPr="00396284" w:rsidRDefault="004616A3" w:rsidP="00D667AD">
            <w:pPr>
              <w:ind w:firstLine="6"/>
              <w:jc w:val="center"/>
              <w:rPr>
                <w:i/>
              </w:rPr>
            </w:pPr>
            <w:r w:rsidRPr="00396284">
              <w:rPr>
                <w:i/>
              </w:rPr>
              <w:t>(должность)</w:t>
            </w:r>
          </w:p>
          <w:p w:rsidR="004616A3" w:rsidRPr="00782B3A" w:rsidRDefault="004616A3" w:rsidP="00D667AD">
            <w:pPr>
              <w:ind w:firstLine="6"/>
            </w:pPr>
          </w:p>
          <w:p w:rsidR="004616A3" w:rsidRPr="00782B3A" w:rsidRDefault="004616A3" w:rsidP="00D667AD">
            <w:pPr>
              <w:ind w:firstLine="6"/>
            </w:pPr>
            <w:r w:rsidRPr="00782B3A">
              <w:t>___________________________________</w:t>
            </w:r>
          </w:p>
          <w:p w:rsidR="004616A3" w:rsidRPr="00396284" w:rsidRDefault="004616A3" w:rsidP="00D667AD">
            <w:pPr>
              <w:ind w:firstLine="6"/>
              <w:jc w:val="center"/>
              <w:rPr>
                <w:i/>
              </w:rPr>
            </w:pPr>
            <w:r w:rsidRPr="00396284">
              <w:rPr>
                <w:i/>
              </w:rPr>
              <w:t>(Ф.И.О.)</w:t>
            </w:r>
          </w:p>
          <w:p w:rsidR="004616A3" w:rsidRPr="00782B3A" w:rsidRDefault="004616A3" w:rsidP="00D667AD">
            <w:pPr>
              <w:ind w:firstLine="6"/>
            </w:pPr>
            <w:r w:rsidRPr="00782B3A">
              <w:t xml:space="preserve">                            </w:t>
            </w:r>
          </w:p>
          <w:p w:rsidR="004616A3" w:rsidRPr="00782B3A" w:rsidRDefault="004616A3" w:rsidP="00D667AD">
            <w:pPr>
              <w:ind w:firstLine="6"/>
            </w:pPr>
            <w:r w:rsidRPr="00782B3A">
              <w:t xml:space="preserve">        М.П.   «_____» _____________20___г.                     </w:t>
            </w:r>
          </w:p>
        </w:tc>
        <w:tc>
          <w:tcPr>
            <w:tcW w:w="4723" w:type="dxa"/>
          </w:tcPr>
          <w:p w:rsidR="004616A3" w:rsidRDefault="004616A3" w:rsidP="00D667AD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616A3" w:rsidRPr="00FB00F1" w:rsidRDefault="004616A3" w:rsidP="004616A3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637154" w:rsidRPr="001C757B" w:rsidRDefault="00637154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637154" w:rsidRPr="001C757B" w:rsidRDefault="00637154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637154" w:rsidRPr="001C757B" w:rsidRDefault="00637154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637154" w:rsidRPr="001C757B" w:rsidRDefault="00637154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637154" w:rsidRPr="001C757B" w:rsidRDefault="00637154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637154" w:rsidRPr="001C757B" w:rsidRDefault="00637154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637154" w:rsidRPr="001C757B" w:rsidRDefault="00637154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975D9A" w:rsidRDefault="00975D9A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274C1B" w:rsidRDefault="00274C1B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274C1B" w:rsidRPr="00274C1B" w:rsidRDefault="00274C1B" w:rsidP="00274C1B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  <w:r>
        <w:lastRenderedPageBreak/>
        <w:t xml:space="preserve">                                                                              </w:t>
      </w:r>
      <w:r w:rsidRPr="001C757B">
        <w:t xml:space="preserve">Приложение № </w:t>
      </w:r>
      <w:r>
        <w:t>3</w:t>
      </w:r>
    </w:p>
    <w:p w:rsidR="00274C1B" w:rsidRPr="001C757B" w:rsidRDefault="00274C1B" w:rsidP="00274C1B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1C757B">
        <w:t xml:space="preserve">                                    </w:t>
      </w:r>
      <w:r>
        <w:t xml:space="preserve">                </w:t>
      </w:r>
      <w:r w:rsidRPr="001C757B">
        <w:t xml:space="preserve">к договору по оказанию услуг </w:t>
      </w:r>
    </w:p>
    <w:p w:rsidR="00274C1B" w:rsidRPr="001C757B" w:rsidRDefault="00274C1B" w:rsidP="00274C1B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1C757B">
        <w:t xml:space="preserve">                                                                  </w:t>
      </w:r>
      <w:r>
        <w:t xml:space="preserve">           </w:t>
      </w:r>
      <w:r w:rsidRPr="001C757B">
        <w:t>№</w:t>
      </w:r>
      <w:r>
        <w:t xml:space="preserve"> </w:t>
      </w:r>
      <w:r w:rsidRPr="001C757B">
        <w:t>_</w:t>
      </w:r>
      <w:r>
        <w:t>_____________</w:t>
      </w:r>
      <w:r w:rsidRPr="001C757B">
        <w:t>__  от «___»______ 20__г.</w:t>
      </w:r>
    </w:p>
    <w:p w:rsidR="005B06FE" w:rsidRPr="001C757B" w:rsidRDefault="00274C1B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</w:pPr>
      <w:r>
        <w:t xml:space="preserve"> </w:t>
      </w:r>
    </w:p>
    <w:p w:rsidR="005B06FE" w:rsidRDefault="005B06FE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5B06FE" w:rsidRDefault="005B06FE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5B06FE" w:rsidRPr="001C757B" w:rsidRDefault="005B06FE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5B06FE" w:rsidRPr="001C757B" w:rsidRDefault="005B06FE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5B06FE" w:rsidRDefault="005B06FE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  <w:r>
        <w:rPr>
          <w:b/>
        </w:rPr>
        <w:t>РАСЧЕТ СТОИМОСТИ УСЛУГ</w:t>
      </w:r>
    </w:p>
    <w:p w:rsidR="005B06FE" w:rsidRDefault="005B06FE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Default="005B06FE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Default="005B06FE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Default="005B06FE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Default="005B06FE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Default="005B06FE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Default="005B06FE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Default="005B06FE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Default="005B06FE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Default="005B06FE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Default="005B06FE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Default="005B06FE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Default="005B06FE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Default="005B06FE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Default="005B06FE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Default="005B06FE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Default="005B06FE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Default="005B06FE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Default="005B06FE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Default="005B06FE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Default="005B06FE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Default="005B06FE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Default="005B06FE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Default="005B06FE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Pr="001C757B" w:rsidRDefault="005B06FE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Pr="001C757B" w:rsidRDefault="005B06FE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tbl>
      <w:tblPr>
        <w:tblW w:w="15003" w:type="dxa"/>
        <w:tblLook w:val="01E0"/>
      </w:tblPr>
      <w:tblGrid>
        <w:gridCol w:w="4786"/>
        <w:gridCol w:w="4785"/>
        <w:gridCol w:w="5432"/>
      </w:tblGrid>
      <w:tr w:rsidR="005B06FE" w:rsidRPr="001C757B" w:rsidTr="00864794">
        <w:tc>
          <w:tcPr>
            <w:tcW w:w="4786" w:type="dxa"/>
          </w:tcPr>
          <w:p w:rsidR="005B06FE" w:rsidRPr="001C757B" w:rsidRDefault="005B06FE" w:rsidP="00864794">
            <w:pPr>
              <w:ind w:firstLine="6"/>
              <w:jc w:val="center"/>
              <w:rPr>
                <w:b/>
              </w:rPr>
            </w:pPr>
            <w:r w:rsidRPr="001C757B">
              <w:rPr>
                <w:b/>
              </w:rPr>
              <w:t>От ИСПОЛНИТЕЛЯ:</w:t>
            </w:r>
          </w:p>
          <w:p w:rsidR="005B06FE" w:rsidRPr="001C757B" w:rsidRDefault="005B06FE" w:rsidP="00864794">
            <w:pPr>
              <w:ind w:firstLine="6"/>
            </w:pPr>
          </w:p>
          <w:p w:rsidR="005B06FE" w:rsidRPr="001C757B" w:rsidRDefault="005B06FE" w:rsidP="00864794">
            <w:pPr>
              <w:ind w:firstLine="6"/>
              <w:jc w:val="center"/>
            </w:pPr>
            <w:r w:rsidRPr="001C757B">
              <w:t>___________________________</w:t>
            </w:r>
          </w:p>
          <w:p w:rsidR="005B06FE" w:rsidRPr="001C757B" w:rsidRDefault="005B06FE" w:rsidP="00864794">
            <w:pPr>
              <w:ind w:firstLine="6"/>
              <w:jc w:val="center"/>
              <w:rPr>
                <w:i/>
              </w:rPr>
            </w:pPr>
            <w:r w:rsidRPr="001C757B">
              <w:rPr>
                <w:i/>
              </w:rPr>
              <w:t>(должность)</w:t>
            </w:r>
          </w:p>
          <w:p w:rsidR="005B06FE" w:rsidRPr="001C757B" w:rsidRDefault="005B06FE" w:rsidP="00864794">
            <w:pPr>
              <w:ind w:firstLine="6"/>
              <w:rPr>
                <w:i/>
              </w:rPr>
            </w:pPr>
          </w:p>
          <w:p w:rsidR="005B06FE" w:rsidRPr="001C757B" w:rsidRDefault="005B06FE" w:rsidP="00864794">
            <w:pPr>
              <w:ind w:firstLine="6"/>
              <w:rPr>
                <w:i/>
              </w:rPr>
            </w:pPr>
            <w:r w:rsidRPr="001C757B">
              <w:rPr>
                <w:i/>
              </w:rPr>
              <w:t>___________________________________</w:t>
            </w:r>
          </w:p>
          <w:p w:rsidR="005B06FE" w:rsidRPr="001C757B" w:rsidRDefault="005B06FE" w:rsidP="00864794">
            <w:pPr>
              <w:ind w:firstLine="6"/>
              <w:jc w:val="center"/>
              <w:rPr>
                <w:i/>
              </w:rPr>
            </w:pPr>
            <w:r w:rsidRPr="001C757B">
              <w:rPr>
                <w:i/>
              </w:rPr>
              <w:t>(Ф.И.О.)</w:t>
            </w:r>
          </w:p>
          <w:p w:rsidR="005B06FE" w:rsidRPr="001C757B" w:rsidRDefault="005B06FE" w:rsidP="00864794">
            <w:pPr>
              <w:ind w:firstLine="6"/>
            </w:pPr>
            <w:r w:rsidRPr="001C757B">
              <w:t xml:space="preserve">                            </w:t>
            </w:r>
          </w:p>
          <w:p w:rsidR="005B06FE" w:rsidRPr="001C757B" w:rsidRDefault="005B06FE" w:rsidP="00864794">
            <w:pPr>
              <w:ind w:firstLine="6"/>
            </w:pPr>
            <w:r w:rsidRPr="001C757B">
              <w:t xml:space="preserve">         М.П.   «_____» _____________20___г.                     </w:t>
            </w:r>
          </w:p>
        </w:tc>
        <w:tc>
          <w:tcPr>
            <w:tcW w:w="4785" w:type="dxa"/>
          </w:tcPr>
          <w:p w:rsidR="005B06FE" w:rsidRPr="001C757B" w:rsidRDefault="005B06FE" w:rsidP="00864794">
            <w:pPr>
              <w:ind w:firstLine="6"/>
              <w:jc w:val="center"/>
              <w:rPr>
                <w:b/>
              </w:rPr>
            </w:pPr>
            <w:r w:rsidRPr="001C757B">
              <w:rPr>
                <w:b/>
              </w:rPr>
              <w:t>От ЗАКАЗЧИКА:</w:t>
            </w:r>
          </w:p>
          <w:p w:rsidR="005B06FE" w:rsidRPr="001C757B" w:rsidRDefault="005B06FE" w:rsidP="00864794">
            <w:pPr>
              <w:ind w:firstLine="6"/>
            </w:pPr>
          </w:p>
          <w:p w:rsidR="005B06FE" w:rsidRPr="001C757B" w:rsidRDefault="005B06FE" w:rsidP="00864794">
            <w:pPr>
              <w:ind w:firstLine="6"/>
              <w:jc w:val="center"/>
            </w:pPr>
            <w:r w:rsidRPr="001C757B">
              <w:t>___________________________</w:t>
            </w:r>
          </w:p>
          <w:p w:rsidR="005B06FE" w:rsidRPr="001C757B" w:rsidRDefault="005B06FE" w:rsidP="00864794">
            <w:pPr>
              <w:ind w:firstLine="6"/>
              <w:jc w:val="center"/>
              <w:rPr>
                <w:i/>
              </w:rPr>
            </w:pPr>
            <w:r w:rsidRPr="001C757B">
              <w:rPr>
                <w:i/>
              </w:rPr>
              <w:t>(должность)</w:t>
            </w:r>
          </w:p>
          <w:p w:rsidR="005B06FE" w:rsidRPr="001C757B" w:rsidRDefault="005B06FE" w:rsidP="00864794">
            <w:pPr>
              <w:ind w:firstLine="6"/>
              <w:rPr>
                <w:i/>
              </w:rPr>
            </w:pPr>
          </w:p>
          <w:p w:rsidR="005B06FE" w:rsidRPr="001C757B" w:rsidRDefault="005B06FE" w:rsidP="00864794">
            <w:pPr>
              <w:ind w:firstLine="6"/>
              <w:rPr>
                <w:i/>
              </w:rPr>
            </w:pPr>
            <w:r w:rsidRPr="001C757B">
              <w:rPr>
                <w:i/>
              </w:rPr>
              <w:t>___________________________________</w:t>
            </w:r>
          </w:p>
          <w:p w:rsidR="005B06FE" w:rsidRPr="001C757B" w:rsidRDefault="005B06FE" w:rsidP="00864794">
            <w:pPr>
              <w:ind w:firstLine="6"/>
              <w:jc w:val="center"/>
              <w:rPr>
                <w:i/>
              </w:rPr>
            </w:pPr>
            <w:r w:rsidRPr="001C757B">
              <w:rPr>
                <w:i/>
              </w:rPr>
              <w:t>(Ф.И.О.)</w:t>
            </w:r>
          </w:p>
          <w:p w:rsidR="005B06FE" w:rsidRPr="001C757B" w:rsidRDefault="005B06FE" w:rsidP="00864794">
            <w:pPr>
              <w:ind w:firstLine="6"/>
              <w:rPr>
                <w:i/>
              </w:rPr>
            </w:pPr>
            <w:r w:rsidRPr="001C757B">
              <w:rPr>
                <w:i/>
              </w:rPr>
              <w:t xml:space="preserve">                            </w:t>
            </w:r>
          </w:p>
          <w:p w:rsidR="005B06FE" w:rsidRPr="001C757B" w:rsidRDefault="005B06FE" w:rsidP="00864794">
            <w:pPr>
              <w:ind w:firstLine="6"/>
            </w:pPr>
            <w:r w:rsidRPr="001C757B">
              <w:t xml:space="preserve">        М.П.   «_____» _____________20___г.                     </w:t>
            </w:r>
          </w:p>
        </w:tc>
        <w:tc>
          <w:tcPr>
            <w:tcW w:w="5432" w:type="dxa"/>
          </w:tcPr>
          <w:p w:rsidR="005B06FE" w:rsidRPr="001C757B" w:rsidRDefault="005B06FE" w:rsidP="00864794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B06FE" w:rsidRDefault="005B06FE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274C1B" w:rsidRDefault="0058236A" w:rsidP="00274C1B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  <w:r w:rsidRPr="001C757B">
        <w:rPr>
          <w:b/>
        </w:rPr>
        <w:t xml:space="preserve"> </w:t>
      </w:r>
      <w:r w:rsidR="008C6E54" w:rsidRPr="001C757B">
        <w:rPr>
          <w:b/>
        </w:rPr>
        <w:t xml:space="preserve">               </w:t>
      </w:r>
    </w:p>
    <w:p w:rsidR="00274C1B" w:rsidRPr="00274C1B" w:rsidRDefault="00274C1B" w:rsidP="00274C1B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  <w:r>
        <w:rPr>
          <w:b/>
        </w:rPr>
        <w:lastRenderedPageBreak/>
        <w:t xml:space="preserve">                                                                              </w:t>
      </w:r>
      <w:r w:rsidRPr="001C757B">
        <w:t xml:space="preserve">Приложение № </w:t>
      </w:r>
      <w:r>
        <w:t>4</w:t>
      </w:r>
    </w:p>
    <w:p w:rsidR="00274C1B" w:rsidRPr="001C757B" w:rsidRDefault="00274C1B" w:rsidP="00274C1B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1C757B">
        <w:t xml:space="preserve">                                    </w:t>
      </w:r>
      <w:r>
        <w:t xml:space="preserve">                </w:t>
      </w:r>
      <w:r w:rsidRPr="001C757B">
        <w:t xml:space="preserve">к договору по оказанию услуг </w:t>
      </w:r>
    </w:p>
    <w:p w:rsidR="00274C1B" w:rsidRPr="001C757B" w:rsidRDefault="00274C1B" w:rsidP="00274C1B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1C757B">
        <w:t xml:space="preserve">                                                                  </w:t>
      </w:r>
      <w:r>
        <w:t xml:space="preserve">           </w:t>
      </w:r>
      <w:r w:rsidRPr="001C757B">
        <w:t>№</w:t>
      </w:r>
      <w:r>
        <w:t xml:space="preserve"> </w:t>
      </w:r>
      <w:r w:rsidRPr="001C757B">
        <w:t>_</w:t>
      </w:r>
      <w:r>
        <w:t>_____________</w:t>
      </w:r>
      <w:r w:rsidRPr="001C757B">
        <w:t>__  от «___»______ 20__г.</w:t>
      </w:r>
    </w:p>
    <w:p w:rsidR="0058236A" w:rsidRPr="001C757B" w:rsidRDefault="0058236A" w:rsidP="00274C1B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58236A" w:rsidRPr="001C757B" w:rsidRDefault="0058236A" w:rsidP="0058236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58236A" w:rsidRPr="001C757B" w:rsidRDefault="0058236A" w:rsidP="0058236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58236A" w:rsidRPr="001C757B" w:rsidRDefault="0058236A" w:rsidP="0058236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  <w:r w:rsidRPr="001C757B">
        <w:rPr>
          <w:b/>
        </w:rPr>
        <w:t>ТЕХНИЧЕСКОЕ ЗАДАНИЕ</w:t>
      </w:r>
    </w:p>
    <w:p w:rsidR="0058236A" w:rsidRPr="001C757B" w:rsidRDefault="0058236A" w:rsidP="0058236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8236A" w:rsidRPr="001C757B" w:rsidRDefault="0058236A" w:rsidP="0058236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tbl>
      <w:tblPr>
        <w:tblW w:w="15003" w:type="dxa"/>
        <w:tblLook w:val="01E0"/>
      </w:tblPr>
      <w:tblGrid>
        <w:gridCol w:w="4786"/>
        <w:gridCol w:w="4551"/>
        <w:gridCol w:w="234"/>
        <w:gridCol w:w="5432"/>
      </w:tblGrid>
      <w:tr w:rsidR="0058236A" w:rsidRPr="001C757B" w:rsidTr="00851BFA">
        <w:trPr>
          <w:gridAfter w:val="1"/>
          <w:wAfter w:w="5432" w:type="dxa"/>
        </w:trPr>
        <w:tc>
          <w:tcPr>
            <w:tcW w:w="9337" w:type="dxa"/>
            <w:gridSpan w:val="2"/>
          </w:tcPr>
          <w:p w:rsidR="0058236A" w:rsidRPr="001C757B" w:rsidRDefault="0058236A" w:rsidP="00851BFA">
            <w:pPr>
              <w:pStyle w:val="a7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851BFA">
            <w:pPr>
              <w:pStyle w:val="a7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851BFA">
            <w:pPr>
              <w:pStyle w:val="a7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851BFA">
            <w:pPr>
              <w:pStyle w:val="a7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851BFA">
            <w:pPr>
              <w:pStyle w:val="a7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851BFA">
            <w:pPr>
              <w:pStyle w:val="a7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851BFA">
            <w:pPr>
              <w:pStyle w:val="a7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851BFA">
            <w:pPr>
              <w:pStyle w:val="a7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851BFA">
            <w:pPr>
              <w:pStyle w:val="a7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851BFA">
            <w:pPr>
              <w:pStyle w:val="a7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851BFA">
            <w:pPr>
              <w:pStyle w:val="a7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851BFA">
            <w:pPr>
              <w:pStyle w:val="a7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851BFA">
            <w:pPr>
              <w:pStyle w:val="a7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851BFA">
            <w:pPr>
              <w:pStyle w:val="a7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851BFA">
            <w:pPr>
              <w:pStyle w:val="a7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851BFA">
            <w:pPr>
              <w:pStyle w:val="a7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851BFA">
            <w:pPr>
              <w:pStyle w:val="a7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851BFA">
            <w:pPr>
              <w:pStyle w:val="a7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851BFA">
            <w:pPr>
              <w:pStyle w:val="a7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851BFA">
            <w:pPr>
              <w:pStyle w:val="a7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851BFA">
            <w:pPr>
              <w:pStyle w:val="a7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851BFA">
            <w:pPr>
              <w:pStyle w:val="a7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851BFA">
            <w:pPr>
              <w:pStyle w:val="a7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851BFA">
            <w:pPr>
              <w:pStyle w:val="a7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851BFA">
            <w:pPr>
              <w:pStyle w:val="a7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851BFA">
            <w:pPr>
              <w:pStyle w:val="a7"/>
              <w:ind w:left="0" w:firstLine="0"/>
              <w:jc w:val="left"/>
              <w:rPr>
                <w:b/>
              </w:rPr>
            </w:pPr>
          </w:p>
        </w:tc>
        <w:tc>
          <w:tcPr>
            <w:tcW w:w="234" w:type="dxa"/>
          </w:tcPr>
          <w:p w:rsidR="0058236A" w:rsidRPr="001C757B" w:rsidRDefault="0058236A" w:rsidP="00851BFA">
            <w:pPr>
              <w:pStyle w:val="a7"/>
              <w:ind w:firstLine="0"/>
              <w:jc w:val="right"/>
              <w:rPr>
                <w:b/>
              </w:rPr>
            </w:pPr>
          </w:p>
        </w:tc>
      </w:tr>
      <w:tr w:rsidR="0058236A" w:rsidRPr="001C757B" w:rsidTr="00851BFA">
        <w:trPr>
          <w:gridAfter w:val="1"/>
          <w:wAfter w:w="5432" w:type="dxa"/>
        </w:trPr>
        <w:tc>
          <w:tcPr>
            <w:tcW w:w="9337" w:type="dxa"/>
            <w:gridSpan w:val="2"/>
          </w:tcPr>
          <w:p w:rsidR="0058236A" w:rsidRPr="001C757B" w:rsidRDefault="0058236A" w:rsidP="00851BFA">
            <w:pPr>
              <w:pStyle w:val="a7"/>
              <w:ind w:left="0" w:firstLine="0"/>
              <w:jc w:val="left"/>
              <w:rPr>
                <w:b/>
              </w:rPr>
            </w:pPr>
          </w:p>
        </w:tc>
        <w:tc>
          <w:tcPr>
            <w:tcW w:w="234" w:type="dxa"/>
          </w:tcPr>
          <w:p w:rsidR="0058236A" w:rsidRPr="001C757B" w:rsidRDefault="0058236A" w:rsidP="00851BFA">
            <w:pPr>
              <w:pStyle w:val="a7"/>
              <w:ind w:left="0" w:firstLine="0"/>
              <w:jc w:val="right"/>
              <w:rPr>
                <w:b/>
              </w:rPr>
            </w:pPr>
          </w:p>
        </w:tc>
      </w:tr>
      <w:tr w:rsidR="0058236A" w:rsidRPr="001C757B" w:rsidTr="00851BFA">
        <w:trPr>
          <w:gridAfter w:val="1"/>
          <w:wAfter w:w="5432" w:type="dxa"/>
          <w:trHeight w:val="992"/>
        </w:trPr>
        <w:tc>
          <w:tcPr>
            <w:tcW w:w="9337" w:type="dxa"/>
            <w:gridSpan w:val="2"/>
          </w:tcPr>
          <w:p w:rsidR="0058236A" w:rsidRPr="001C757B" w:rsidRDefault="0058236A" w:rsidP="00851BFA">
            <w:pPr>
              <w:pStyle w:val="a7"/>
              <w:ind w:left="0" w:firstLine="0"/>
              <w:jc w:val="left"/>
              <w:rPr>
                <w:b/>
              </w:rPr>
            </w:pPr>
          </w:p>
        </w:tc>
        <w:tc>
          <w:tcPr>
            <w:tcW w:w="234" w:type="dxa"/>
          </w:tcPr>
          <w:p w:rsidR="0058236A" w:rsidRPr="001C757B" w:rsidRDefault="0058236A" w:rsidP="00851BFA">
            <w:pPr>
              <w:pStyle w:val="a7"/>
              <w:ind w:left="0" w:firstLine="0"/>
              <w:jc w:val="right"/>
              <w:rPr>
                <w:b/>
              </w:rPr>
            </w:pPr>
          </w:p>
        </w:tc>
      </w:tr>
      <w:tr w:rsidR="0058236A" w:rsidRPr="001C757B" w:rsidTr="00851BFA">
        <w:tc>
          <w:tcPr>
            <w:tcW w:w="4786" w:type="dxa"/>
          </w:tcPr>
          <w:p w:rsidR="0058236A" w:rsidRPr="001C757B" w:rsidRDefault="0058236A" w:rsidP="00851BFA">
            <w:pPr>
              <w:ind w:firstLine="6"/>
              <w:jc w:val="center"/>
              <w:rPr>
                <w:b/>
              </w:rPr>
            </w:pPr>
            <w:r w:rsidRPr="001C757B">
              <w:rPr>
                <w:b/>
              </w:rPr>
              <w:t>От ИСПОЛНИТЕЛЯ:</w:t>
            </w:r>
          </w:p>
          <w:p w:rsidR="0058236A" w:rsidRPr="001C757B" w:rsidRDefault="0058236A" w:rsidP="00851BFA">
            <w:pPr>
              <w:ind w:firstLine="6"/>
            </w:pPr>
          </w:p>
          <w:p w:rsidR="0058236A" w:rsidRPr="001C757B" w:rsidRDefault="0058236A" w:rsidP="00851BFA">
            <w:pPr>
              <w:ind w:firstLine="6"/>
              <w:jc w:val="center"/>
            </w:pPr>
            <w:r w:rsidRPr="001C757B">
              <w:t>___________________________</w:t>
            </w:r>
          </w:p>
          <w:p w:rsidR="0058236A" w:rsidRPr="001C757B" w:rsidRDefault="0058236A" w:rsidP="00851BFA">
            <w:pPr>
              <w:ind w:firstLine="6"/>
              <w:jc w:val="center"/>
              <w:rPr>
                <w:i/>
              </w:rPr>
            </w:pPr>
            <w:r w:rsidRPr="001C757B">
              <w:rPr>
                <w:i/>
              </w:rPr>
              <w:t>(должность)</w:t>
            </w:r>
          </w:p>
          <w:p w:rsidR="0058236A" w:rsidRPr="001C757B" w:rsidRDefault="0058236A" w:rsidP="00851BFA">
            <w:pPr>
              <w:ind w:firstLine="6"/>
              <w:rPr>
                <w:i/>
              </w:rPr>
            </w:pPr>
          </w:p>
          <w:p w:rsidR="0058236A" w:rsidRPr="001C757B" w:rsidRDefault="0058236A" w:rsidP="00851BFA">
            <w:pPr>
              <w:ind w:firstLine="6"/>
              <w:rPr>
                <w:i/>
              </w:rPr>
            </w:pPr>
            <w:r w:rsidRPr="001C757B">
              <w:rPr>
                <w:i/>
              </w:rPr>
              <w:t>___________________________________</w:t>
            </w:r>
          </w:p>
          <w:p w:rsidR="0058236A" w:rsidRPr="001C757B" w:rsidRDefault="0058236A" w:rsidP="00851BFA">
            <w:pPr>
              <w:ind w:firstLine="6"/>
              <w:jc w:val="center"/>
              <w:rPr>
                <w:i/>
              </w:rPr>
            </w:pPr>
            <w:r w:rsidRPr="001C757B">
              <w:rPr>
                <w:i/>
              </w:rPr>
              <w:t>(Ф.И.О.)</w:t>
            </w:r>
          </w:p>
          <w:p w:rsidR="0058236A" w:rsidRPr="001C757B" w:rsidRDefault="0058236A" w:rsidP="00851BFA">
            <w:pPr>
              <w:ind w:firstLine="6"/>
            </w:pPr>
            <w:r w:rsidRPr="001C757B">
              <w:t xml:space="preserve">                            </w:t>
            </w:r>
          </w:p>
          <w:p w:rsidR="0058236A" w:rsidRPr="001C757B" w:rsidRDefault="0058236A" w:rsidP="00851BFA">
            <w:pPr>
              <w:ind w:firstLine="6"/>
            </w:pPr>
            <w:r w:rsidRPr="001C757B">
              <w:t xml:space="preserve">         М.П.   «_____» _____________20___г.                     </w:t>
            </w:r>
          </w:p>
        </w:tc>
        <w:tc>
          <w:tcPr>
            <w:tcW w:w="4785" w:type="dxa"/>
            <w:gridSpan w:val="2"/>
          </w:tcPr>
          <w:p w:rsidR="0058236A" w:rsidRPr="001C757B" w:rsidRDefault="0058236A" w:rsidP="00851BFA">
            <w:pPr>
              <w:ind w:firstLine="6"/>
              <w:jc w:val="center"/>
              <w:rPr>
                <w:b/>
              </w:rPr>
            </w:pPr>
            <w:r w:rsidRPr="001C757B">
              <w:rPr>
                <w:b/>
              </w:rPr>
              <w:t>От ЗАКАЗЧИКА:</w:t>
            </w:r>
          </w:p>
          <w:p w:rsidR="0058236A" w:rsidRPr="001C757B" w:rsidRDefault="0058236A" w:rsidP="00851BFA">
            <w:pPr>
              <w:ind w:firstLine="6"/>
            </w:pPr>
          </w:p>
          <w:p w:rsidR="0058236A" w:rsidRPr="001C757B" w:rsidRDefault="0058236A" w:rsidP="00851BFA">
            <w:pPr>
              <w:ind w:firstLine="6"/>
              <w:jc w:val="center"/>
            </w:pPr>
            <w:r w:rsidRPr="001C757B">
              <w:t>___________________________</w:t>
            </w:r>
          </w:p>
          <w:p w:rsidR="0058236A" w:rsidRPr="001C757B" w:rsidRDefault="0058236A" w:rsidP="00851BFA">
            <w:pPr>
              <w:ind w:firstLine="6"/>
              <w:jc w:val="center"/>
              <w:rPr>
                <w:i/>
              </w:rPr>
            </w:pPr>
            <w:r w:rsidRPr="001C757B">
              <w:rPr>
                <w:i/>
              </w:rPr>
              <w:t>(должность)</w:t>
            </w:r>
          </w:p>
          <w:p w:rsidR="0058236A" w:rsidRPr="001C757B" w:rsidRDefault="0058236A" w:rsidP="00851BFA">
            <w:pPr>
              <w:ind w:firstLine="6"/>
              <w:rPr>
                <w:i/>
              </w:rPr>
            </w:pPr>
          </w:p>
          <w:p w:rsidR="0058236A" w:rsidRPr="001C757B" w:rsidRDefault="0058236A" w:rsidP="00851BFA">
            <w:pPr>
              <w:ind w:firstLine="6"/>
              <w:rPr>
                <w:i/>
              </w:rPr>
            </w:pPr>
            <w:r w:rsidRPr="001C757B">
              <w:rPr>
                <w:i/>
              </w:rPr>
              <w:t>___________________________________</w:t>
            </w:r>
          </w:p>
          <w:p w:rsidR="0058236A" w:rsidRPr="001C757B" w:rsidRDefault="0058236A" w:rsidP="00851BFA">
            <w:pPr>
              <w:ind w:firstLine="6"/>
              <w:jc w:val="center"/>
              <w:rPr>
                <w:i/>
              </w:rPr>
            </w:pPr>
            <w:r w:rsidRPr="001C757B">
              <w:rPr>
                <w:i/>
              </w:rPr>
              <w:t>(Ф.И.О.)</w:t>
            </w:r>
          </w:p>
          <w:p w:rsidR="0058236A" w:rsidRPr="001C757B" w:rsidRDefault="0058236A" w:rsidP="00851BFA">
            <w:pPr>
              <w:ind w:firstLine="6"/>
            </w:pPr>
            <w:r w:rsidRPr="001C757B">
              <w:t xml:space="preserve">                            </w:t>
            </w:r>
          </w:p>
          <w:p w:rsidR="0058236A" w:rsidRPr="001C757B" w:rsidRDefault="0058236A" w:rsidP="00851BFA">
            <w:pPr>
              <w:ind w:firstLine="6"/>
            </w:pPr>
            <w:r w:rsidRPr="001C757B">
              <w:t xml:space="preserve">        М.П.   «_____» _____________20___г.                     </w:t>
            </w:r>
          </w:p>
        </w:tc>
        <w:tc>
          <w:tcPr>
            <w:tcW w:w="5432" w:type="dxa"/>
          </w:tcPr>
          <w:p w:rsidR="0058236A" w:rsidRPr="001C757B" w:rsidRDefault="0058236A" w:rsidP="00851BFA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C757B" w:rsidRPr="001C757B" w:rsidRDefault="001C757B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1C757B" w:rsidRPr="001C757B" w:rsidRDefault="001C757B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1C757B" w:rsidRPr="001C757B" w:rsidRDefault="001C757B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  <w:sectPr w:rsidR="001C757B" w:rsidRPr="001C757B" w:rsidSect="00975D9A">
          <w:headerReference w:type="default" r:id="rId8"/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1C757B" w:rsidRPr="001C757B" w:rsidRDefault="001C757B" w:rsidP="001C757B">
      <w:pPr>
        <w:rPr>
          <w:rFonts w:eastAsia="Calibri"/>
          <w:lang w:eastAsia="en-US"/>
        </w:rPr>
      </w:pPr>
      <w:r w:rsidRPr="001C757B">
        <w:rPr>
          <w:rFonts w:eastAsia="Calibri"/>
          <w:lang w:eastAsia="en-US"/>
        </w:rPr>
        <w:lastRenderedPageBreak/>
        <w:t xml:space="preserve">                                                                                                                                                  </w:t>
      </w:r>
      <w:r w:rsidR="00D9114E">
        <w:rPr>
          <w:rFonts w:eastAsia="Calibri"/>
          <w:lang w:eastAsia="en-US"/>
        </w:rPr>
        <w:t xml:space="preserve"> </w:t>
      </w:r>
      <w:r w:rsidRPr="001C757B">
        <w:rPr>
          <w:rFonts w:eastAsia="Calibri"/>
          <w:lang w:eastAsia="en-US"/>
        </w:rPr>
        <w:t xml:space="preserve">Приложение № 5 </w:t>
      </w:r>
    </w:p>
    <w:p w:rsidR="001C757B" w:rsidRPr="001C757B" w:rsidRDefault="001C757B" w:rsidP="001C757B">
      <w:pPr>
        <w:spacing w:after="200" w:line="276" w:lineRule="auto"/>
        <w:jc w:val="both"/>
        <w:rPr>
          <w:rFonts w:eastAsia="Calibri"/>
          <w:lang w:eastAsia="en-US"/>
        </w:rPr>
      </w:pPr>
      <w:r w:rsidRPr="001C757B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к договору по оказанию услуг </w:t>
      </w:r>
    </w:p>
    <w:p w:rsidR="001C757B" w:rsidRPr="001C757B" w:rsidRDefault="001C757B" w:rsidP="001C757B">
      <w:pPr>
        <w:spacing w:after="200" w:line="276" w:lineRule="auto"/>
        <w:jc w:val="both"/>
        <w:rPr>
          <w:rFonts w:eastAsia="Calibri"/>
          <w:lang w:eastAsia="en-US"/>
        </w:rPr>
      </w:pPr>
      <w:r w:rsidRPr="001C757B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№ _____________ от «___» _______ 20 __ г.</w:t>
      </w:r>
    </w:p>
    <w:p w:rsidR="00274C1B" w:rsidRPr="00274C1B" w:rsidRDefault="00274C1B" w:rsidP="00274C1B">
      <w:pPr>
        <w:keepNext/>
        <w:tabs>
          <w:tab w:val="left" w:pos="708"/>
        </w:tabs>
        <w:outlineLvl w:val="0"/>
        <w:rPr>
          <w:b/>
          <w:bCs/>
          <w:sz w:val="28"/>
        </w:rPr>
      </w:pPr>
      <w:r w:rsidRPr="00274C1B">
        <w:rPr>
          <w:b/>
          <w:bCs/>
          <w:sz w:val="28"/>
        </w:rPr>
        <w:t>Формат предоставления информации  утверждаем:</w:t>
      </w:r>
    </w:p>
    <w:p w:rsidR="00274C1B" w:rsidRPr="00274C1B" w:rsidRDefault="00274C1B" w:rsidP="00274C1B"/>
    <w:tbl>
      <w:tblPr>
        <w:tblW w:w="9679" w:type="dxa"/>
        <w:tblLook w:val="01E0"/>
      </w:tblPr>
      <w:tblGrid>
        <w:gridCol w:w="4956"/>
        <w:gridCol w:w="4723"/>
      </w:tblGrid>
      <w:tr w:rsidR="00274C1B" w:rsidRPr="00274C1B" w:rsidTr="00F206A8">
        <w:trPr>
          <w:trHeight w:val="641"/>
        </w:trPr>
        <w:tc>
          <w:tcPr>
            <w:tcW w:w="4956" w:type="dxa"/>
          </w:tcPr>
          <w:p w:rsidR="00274C1B" w:rsidRPr="00274C1B" w:rsidRDefault="00274C1B" w:rsidP="00274C1B">
            <w:pPr>
              <w:ind w:firstLine="6"/>
              <w:jc w:val="center"/>
              <w:rPr>
                <w:b/>
              </w:rPr>
            </w:pPr>
            <w:r w:rsidRPr="00274C1B">
              <w:rPr>
                <w:b/>
              </w:rPr>
              <w:t>От Заказчика:</w:t>
            </w:r>
          </w:p>
          <w:p w:rsidR="00274C1B" w:rsidRPr="00274C1B" w:rsidRDefault="00274C1B" w:rsidP="00274C1B">
            <w:pPr>
              <w:ind w:firstLine="6"/>
              <w:jc w:val="center"/>
              <w:rPr>
                <w:b/>
              </w:rPr>
            </w:pPr>
          </w:p>
          <w:p w:rsidR="00274C1B" w:rsidRPr="00274C1B" w:rsidRDefault="00274C1B" w:rsidP="00274C1B">
            <w:pPr>
              <w:ind w:firstLine="6"/>
              <w:jc w:val="center"/>
            </w:pPr>
            <w:r w:rsidRPr="00274C1B">
              <w:t>___________________________</w:t>
            </w:r>
          </w:p>
          <w:p w:rsidR="00274C1B" w:rsidRPr="00274C1B" w:rsidRDefault="00274C1B" w:rsidP="00274C1B">
            <w:pPr>
              <w:ind w:firstLine="6"/>
              <w:jc w:val="center"/>
              <w:rPr>
                <w:i/>
              </w:rPr>
            </w:pPr>
            <w:r w:rsidRPr="00274C1B">
              <w:rPr>
                <w:i/>
              </w:rPr>
              <w:t>(должность)</w:t>
            </w:r>
          </w:p>
          <w:p w:rsidR="00274C1B" w:rsidRPr="00274C1B" w:rsidRDefault="00274C1B" w:rsidP="00274C1B">
            <w:r w:rsidRPr="00274C1B">
              <w:t>___________________________________</w:t>
            </w:r>
          </w:p>
          <w:p w:rsidR="00274C1B" w:rsidRPr="00274C1B" w:rsidRDefault="00274C1B" w:rsidP="00274C1B">
            <w:pPr>
              <w:ind w:firstLine="6"/>
              <w:jc w:val="center"/>
              <w:rPr>
                <w:i/>
              </w:rPr>
            </w:pPr>
            <w:r w:rsidRPr="00274C1B">
              <w:rPr>
                <w:i/>
              </w:rPr>
              <w:t>(Ф.И.О.)</w:t>
            </w:r>
          </w:p>
          <w:p w:rsidR="00274C1B" w:rsidRPr="00274C1B" w:rsidRDefault="00274C1B" w:rsidP="00274C1B">
            <w:r w:rsidRPr="00274C1B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274C1B" w:rsidRPr="00274C1B" w:rsidRDefault="00274C1B" w:rsidP="00274C1B">
            <w:pPr>
              <w:ind w:firstLine="6"/>
              <w:jc w:val="center"/>
              <w:rPr>
                <w:b/>
              </w:rPr>
            </w:pPr>
            <w:r w:rsidRPr="00274C1B">
              <w:rPr>
                <w:b/>
              </w:rPr>
              <w:t>От Исполнителя:</w:t>
            </w:r>
          </w:p>
          <w:p w:rsidR="00274C1B" w:rsidRPr="00274C1B" w:rsidRDefault="00274C1B" w:rsidP="00274C1B">
            <w:pPr>
              <w:ind w:firstLine="6"/>
              <w:jc w:val="center"/>
              <w:rPr>
                <w:b/>
              </w:rPr>
            </w:pPr>
          </w:p>
          <w:p w:rsidR="00274C1B" w:rsidRPr="00274C1B" w:rsidRDefault="00274C1B" w:rsidP="00274C1B">
            <w:pPr>
              <w:ind w:firstLine="6"/>
              <w:jc w:val="center"/>
            </w:pPr>
            <w:r w:rsidRPr="00274C1B">
              <w:t>___________________________</w:t>
            </w:r>
          </w:p>
          <w:p w:rsidR="00274C1B" w:rsidRPr="00274C1B" w:rsidRDefault="00274C1B" w:rsidP="00274C1B">
            <w:pPr>
              <w:ind w:firstLine="6"/>
              <w:jc w:val="center"/>
              <w:rPr>
                <w:i/>
              </w:rPr>
            </w:pPr>
            <w:r w:rsidRPr="00274C1B">
              <w:rPr>
                <w:i/>
              </w:rPr>
              <w:t>(должность)</w:t>
            </w:r>
          </w:p>
          <w:p w:rsidR="00274C1B" w:rsidRPr="00274C1B" w:rsidRDefault="00274C1B" w:rsidP="00274C1B">
            <w:r w:rsidRPr="00274C1B">
              <w:t>___________________________________</w:t>
            </w:r>
          </w:p>
          <w:p w:rsidR="00274C1B" w:rsidRPr="00274C1B" w:rsidRDefault="00274C1B" w:rsidP="00274C1B">
            <w:pPr>
              <w:ind w:firstLine="6"/>
              <w:jc w:val="center"/>
              <w:rPr>
                <w:i/>
              </w:rPr>
            </w:pPr>
            <w:r w:rsidRPr="00274C1B">
              <w:rPr>
                <w:i/>
              </w:rPr>
              <w:t>(Ф.И.О.)</w:t>
            </w:r>
            <w:r w:rsidRPr="00274C1B">
              <w:t xml:space="preserve">             </w:t>
            </w:r>
          </w:p>
          <w:p w:rsidR="00274C1B" w:rsidRPr="00274C1B" w:rsidRDefault="00274C1B" w:rsidP="00274C1B">
            <w:r w:rsidRPr="00274C1B">
              <w:t xml:space="preserve">М.П.   «_____» _____________20___г.                     </w:t>
            </w:r>
          </w:p>
        </w:tc>
      </w:tr>
    </w:tbl>
    <w:p w:rsidR="00274C1B" w:rsidRPr="00274C1B" w:rsidRDefault="00274C1B" w:rsidP="00274C1B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274C1B" w:rsidRPr="00274C1B" w:rsidTr="00F206A8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274C1B">
              <w:rPr>
                <w:rFonts w:eastAsia="Calibri"/>
                <w:b/>
                <w:sz w:val="18"/>
                <w:szCs w:val="18"/>
                <w:lang w:eastAsia="en-US"/>
              </w:rPr>
              <w:t>Структура собственников/бенефициаров _____________________ (указывается наименование контрагента/третьего лица, привлекаемого контрагентом к исполнению Договора)</w:t>
            </w:r>
          </w:p>
          <w:p w:rsidR="00274C1B" w:rsidRPr="00274C1B" w:rsidRDefault="00274C1B" w:rsidP="00274C1B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274C1B" w:rsidRPr="00274C1B" w:rsidTr="00F206A8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274C1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Наименование  контрагента/третьего лица, привлекаемого контрагентом к исполнению Договора</w:t>
            </w: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274C1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Информация о цепочке собственников контрагента/третьего лица, привлекаемого контрагентом к исполнению Договора, включая бенефициаров (в том числе конечных)</w:t>
            </w:r>
          </w:p>
        </w:tc>
      </w:tr>
      <w:tr w:rsidR="00274C1B" w:rsidRPr="00274C1B" w:rsidTr="00F206A8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ФИО </w:t>
            </w:r>
            <w:proofErr w:type="spellStart"/>
            <w:proofErr w:type="gramStart"/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руководи-теля</w:t>
            </w:r>
            <w:proofErr w:type="spellEnd"/>
            <w:proofErr w:type="gramEnd"/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proofErr w:type="gramStart"/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удостоверя-ющего</w:t>
            </w:r>
            <w:proofErr w:type="spellEnd"/>
            <w:proofErr w:type="gramEnd"/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proofErr w:type="gramEnd"/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</w:t>
            </w:r>
            <w:proofErr w:type="spellEnd"/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-</w:t>
            </w: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ющего</w:t>
            </w:r>
            <w:proofErr w:type="spellEnd"/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</w:t>
            </w: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бенефициар/</w:t>
            </w: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конечный бенефициар</w:t>
            </w:r>
          </w:p>
        </w:tc>
        <w:tc>
          <w:tcPr>
            <w:tcW w:w="1560" w:type="dxa"/>
            <w:shd w:val="clear" w:color="auto" w:fill="auto"/>
          </w:tcPr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Офшорная</w:t>
            </w:r>
            <w:proofErr w:type="spellEnd"/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компания (да/нет)</w:t>
            </w:r>
          </w:p>
        </w:tc>
        <w:tc>
          <w:tcPr>
            <w:tcW w:w="1417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Информация о </w:t>
            </w:r>
            <w:proofErr w:type="spellStart"/>
            <w:proofErr w:type="gramStart"/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подтве</w:t>
            </w:r>
            <w:r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ржда-ющих</w:t>
            </w:r>
            <w:proofErr w:type="spellEnd"/>
            <w:proofErr w:type="gramEnd"/>
            <w:r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документах (наименова</w:t>
            </w:r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ние, реквизиты и другие)</w:t>
            </w:r>
          </w:p>
        </w:tc>
      </w:tr>
      <w:tr w:rsidR="00274C1B" w:rsidRPr="00274C1B" w:rsidTr="00F206A8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274C1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274C1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274C1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274C1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274C1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274C1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274C1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274C1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274C1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274C1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274C1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274C1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274C1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274C1B" w:rsidRPr="00274C1B" w:rsidRDefault="00274C1B" w:rsidP="00274C1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274C1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274C1B">
              <w:rPr>
                <w:rFonts w:eastAsia="Calibri"/>
                <w:sz w:val="18"/>
                <w:szCs w:val="18"/>
                <w:lang w:eastAsia="en-US"/>
              </w:rPr>
              <w:t>…</w:t>
            </w:r>
          </w:p>
        </w:tc>
      </w:tr>
    </w:tbl>
    <w:p w:rsidR="00274C1B" w:rsidRPr="00274C1B" w:rsidRDefault="00274C1B" w:rsidP="00274C1B">
      <w:pPr>
        <w:rPr>
          <w:rFonts w:eastAsia="Calibri"/>
          <w:lang w:eastAsia="en-US"/>
        </w:rPr>
      </w:pPr>
    </w:p>
    <w:p w:rsidR="00274C1B" w:rsidRPr="00274C1B" w:rsidRDefault="00274C1B" w:rsidP="00274C1B">
      <w:pPr>
        <w:rPr>
          <w:rFonts w:eastAsia="Calibri"/>
          <w:b/>
          <w:lang w:eastAsia="en-US"/>
        </w:rPr>
      </w:pPr>
      <w:r w:rsidRPr="00274C1B">
        <w:rPr>
          <w:rFonts w:eastAsia="Calibri"/>
          <w:b/>
          <w:lang w:eastAsia="en-US"/>
        </w:rPr>
        <w:t xml:space="preserve">Руководитель:  </w:t>
      </w:r>
    </w:p>
    <w:p w:rsidR="00274C1B" w:rsidRPr="00274C1B" w:rsidRDefault="00274C1B" w:rsidP="00274C1B">
      <w:pPr>
        <w:rPr>
          <w:rFonts w:eastAsia="Calibri"/>
          <w:lang w:eastAsia="en-US"/>
        </w:rPr>
      </w:pPr>
      <w:r w:rsidRPr="00274C1B">
        <w:rPr>
          <w:rFonts w:eastAsia="Calibri"/>
          <w:lang w:eastAsia="en-US"/>
        </w:rPr>
        <w:t xml:space="preserve">_______________  </w:t>
      </w:r>
      <w:r w:rsidRPr="00274C1B">
        <w:rPr>
          <w:rFonts w:eastAsia="Calibri"/>
          <w:i/>
          <w:lang w:eastAsia="en-US"/>
        </w:rPr>
        <w:t>(указывается Ф.И.О.)</w:t>
      </w:r>
    </w:p>
    <w:p w:rsidR="00274C1B" w:rsidRPr="00274C1B" w:rsidRDefault="00274C1B" w:rsidP="00274C1B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274C1B">
        <w:rPr>
          <w:rFonts w:eastAsia="Calibri"/>
          <w:lang w:eastAsia="en-US"/>
        </w:rPr>
        <w:t xml:space="preserve">      </w:t>
      </w:r>
      <w:r w:rsidRPr="00274C1B">
        <w:rPr>
          <w:rFonts w:eastAsia="Calibri"/>
          <w:i/>
          <w:sz w:val="20"/>
          <w:szCs w:val="20"/>
          <w:lang w:eastAsia="en-US"/>
        </w:rPr>
        <w:t xml:space="preserve">(подпись)                                                                                                                                                </w:t>
      </w:r>
      <w:r w:rsidRPr="00274C1B">
        <w:rPr>
          <w:rFonts w:eastAsia="Calibri"/>
          <w:lang w:eastAsia="en-US"/>
        </w:rPr>
        <w:t xml:space="preserve">«____» __________ 20 __ г. </w:t>
      </w:r>
      <w:r w:rsidRPr="00274C1B">
        <w:rPr>
          <w:rFonts w:eastAsia="Calibri"/>
          <w:i/>
          <w:lang w:eastAsia="en-US"/>
        </w:rPr>
        <w:t>(указывается дата подписания)</w:t>
      </w:r>
    </w:p>
    <w:p w:rsidR="001C757B" w:rsidRPr="001C757B" w:rsidRDefault="001C757B" w:rsidP="001C757B">
      <w:pPr>
        <w:shd w:val="clear" w:color="auto" w:fill="FFFFFF"/>
        <w:autoSpaceDE w:val="0"/>
        <w:autoSpaceDN w:val="0"/>
        <w:adjustRightInd w:val="0"/>
        <w:spacing w:line="0" w:lineRule="atLeast"/>
        <w:sectPr w:rsidR="001C757B" w:rsidRPr="001C757B" w:rsidSect="0080238C">
          <w:pgSz w:w="16838" w:h="11906" w:orient="landscape" w:code="9"/>
          <w:pgMar w:top="1701" w:right="1134" w:bottom="851" w:left="1134" w:header="709" w:footer="709" w:gutter="0"/>
          <w:cols w:space="708"/>
          <w:docGrid w:linePitch="360"/>
        </w:sectPr>
      </w:pPr>
    </w:p>
    <w:p w:rsidR="001C757B" w:rsidRPr="00534BAF" w:rsidRDefault="001C757B" w:rsidP="001C757B">
      <w:pPr>
        <w:jc w:val="both"/>
      </w:pPr>
      <w:r w:rsidRPr="00534BAF">
        <w:lastRenderedPageBreak/>
        <w:t xml:space="preserve">                                                              </w:t>
      </w:r>
      <w:r w:rsidR="00274C1B">
        <w:t xml:space="preserve">                    </w:t>
      </w:r>
      <w:r w:rsidRPr="00534BAF">
        <w:t xml:space="preserve">Приложение № </w:t>
      </w:r>
      <w:r w:rsidRPr="001C757B">
        <w:t>6</w:t>
      </w:r>
    </w:p>
    <w:p w:rsidR="001C757B" w:rsidRPr="001C757B" w:rsidRDefault="001C757B" w:rsidP="001C757B">
      <w:pPr>
        <w:jc w:val="both"/>
      </w:pPr>
      <w:r w:rsidRPr="00534BAF">
        <w:t xml:space="preserve">                                                             </w:t>
      </w:r>
      <w:r w:rsidR="00274C1B">
        <w:t xml:space="preserve">                    </w:t>
      </w:r>
      <w:r w:rsidRPr="00534BAF">
        <w:t xml:space="preserve"> к </w:t>
      </w:r>
      <w:r w:rsidRPr="001C757B">
        <w:t>д</w:t>
      </w:r>
      <w:r w:rsidRPr="00534BAF">
        <w:t xml:space="preserve">оговору </w:t>
      </w:r>
      <w:r w:rsidRPr="001C757B">
        <w:t>по оказанию услуг</w:t>
      </w:r>
    </w:p>
    <w:p w:rsidR="001C757B" w:rsidRPr="00534BAF" w:rsidRDefault="001C757B" w:rsidP="001C757B">
      <w:pPr>
        <w:jc w:val="both"/>
      </w:pPr>
      <w:r w:rsidRPr="001C757B">
        <w:t xml:space="preserve">                                                             </w:t>
      </w:r>
      <w:r w:rsidR="00274C1B">
        <w:t xml:space="preserve">                    </w:t>
      </w:r>
      <w:r w:rsidRPr="001C757B">
        <w:t xml:space="preserve"> </w:t>
      </w:r>
      <w:r w:rsidRPr="00534BAF">
        <w:t>№ ____________ от «__» _______ 20 __ г.</w:t>
      </w:r>
    </w:p>
    <w:p w:rsidR="001C757B" w:rsidRPr="00534BAF" w:rsidRDefault="001C757B" w:rsidP="001C757B">
      <w:pPr>
        <w:widowControl w:val="0"/>
        <w:autoSpaceDE w:val="0"/>
        <w:autoSpaceDN w:val="0"/>
        <w:adjustRightInd w:val="0"/>
        <w:jc w:val="both"/>
      </w:pPr>
    </w:p>
    <w:p w:rsidR="001C757B" w:rsidRPr="00534BAF" w:rsidRDefault="001C757B" w:rsidP="001C757B">
      <w:pPr>
        <w:tabs>
          <w:tab w:val="left" w:pos="1134"/>
        </w:tabs>
        <w:jc w:val="center"/>
        <w:rPr>
          <w:b/>
          <w:i/>
          <w:sz w:val="28"/>
          <w:szCs w:val="28"/>
        </w:rPr>
      </w:pPr>
      <w:r w:rsidRPr="00534BAF">
        <w:rPr>
          <w:b/>
          <w:bCs/>
          <w:sz w:val="28"/>
          <w:szCs w:val="28"/>
        </w:rPr>
        <w:t xml:space="preserve">Форму </w:t>
      </w:r>
      <w:r w:rsidRPr="00534BAF">
        <w:rPr>
          <w:b/>
          <w:sz w:val="28"/>
          <w:szCs w:val="28"/>
        </w:rPr>
        <w:t xml:space="preserve">письменного согласия собственников/бенефициаров, являющихся физическими лицами, на обработку и передачу персональных данных в адрес </w:t>
      </w:r>
      <w:r w:rsidRPr="001C757B">
        <w:rPr>
          <w:b/>
          <w:sz w:val="28"/>
          <w:szCs w:val="28"/>
        </w:rPr>
        <w:t>Заказчика</w:t>
      </w:r>
      <w:r w:rsidRPr="00534BAF">
        <w:rPr>
          <w:b/>
          <w:i/>
          <w:sz w:val="28"/>
          <w:szCs w:val="28"/>
        </w:rPr>
        <w:t xml:space="preserve"> </w:t>
      </w:r>
      <w:r w:rsidRPr="00534BAF">
        <w:rPr>
          <w:b/>
          <w:bCs/>
          <w:sz w:val="28"/>
          <w:szCs w:val="28"/>
        </w:rPr>
        <w:t>утверждаем:</w:t>
      </w:r>
    </w:p>
    <w:p w:rsidR="001C757B" w:rsidRPr="00534BAF" w:rsidRDefault="001C757B" w:rsidP="001C757B"/>
    <w:tbl>
      <w:tblPr>
        <w:tblW w:w="9679" w:type="dxa"/>
        <w:tblLook w:val="01E0"/>
      </w:tblPr>
      <w:tblGrid>
        <w:gridCol w:w="4956"/>
        <w:gridCol w:w="4723"/>
      </w:tblGrid>
      <w:tr w:rsidR="001C757B" w:rsidRPr="00534BAF" w:rsidTr="00011644">
        <w:trPr>
          <w:trHeight w:val="641"/>
        </w:trPr>
        <w:tc>
          <w:tcPr>
            <w:tcW w:w="4956" w:type="dxa"/>
          </w:tcPr>
          <w:p w:rsidR="001C757B" w:rsidRPr="00534BAF" w:rsidRDefault="00981B60" w:rsidP="00011644">
            <w:pPr>
              <w:ind w:firstLine="6"/>
              <w:jc w:val="center"/>
              <w:rPr>
                <w:b/>
              </w:rPr>
            </w:pPr>
            <w:r>
              <w:rPr>
                <w:b/>
              </w:rPr>
              <w:t>От ИСПОЛНИТЕЛЯ</w:t>
            </w:r>
            <w:r w:rsidR="001C757B" w:rsidRPr="00534BAF">
              <w:rPr>
                <w:b/>
              </w:rPr>
              <w:t>:</w:t>
            </w:r>
          </w:p>
          <w:p w:rsidR="001C757B" w:rsidRPr="00534BAF" w:rsidRDefault="001C757B" w:rsidP="00011644">
            <w:pPr>
              <w:ind w:firstLine="6"/>
              <w:jc w:val="center"/>
              <w:rPr>
                <w:b/>
              </w:rPr>
            </w:pPr>
          </w:p>
          <w:p w:rsidR="001C757B" w:rsidRPr="00534BAF" w:rsidRDefault="001C757B" w:rsidP="00011644">
            <w:pPr>
              <w:ind w:firstLine="6"/>
              <w:jc w:val="center"/>
            </w:pPr>
            <w:r w:rsidRPr="00534BAF">
              <w:t>___________________________</w:t>
            </w:r>
          </w:p>
          <w:p w:rsidR="001C757B" w:rsidRPr="00534BAF" w:rsidRDefault="001C757B" w:rsidP="00011644">
            <w:pPr>
              <w:ind w:firstLine="6"/>
              <w:jc w:val="center"/>
              <w:rPr>
                <w:i/>
              </w:rPr>
            </w:pPr>
            <w:r w:rsidRPr="00534BAF">
              <w:rPr>
                <w:i/>
              </w:rPr>
              <w:t>(должность)</w:t>
            </w:r>
          </w:p>
          <w:p w:rsidR="001C757B" w:rsidRPr="00534BAF" w:rsidRDefault="001C757B" w:rsidP="00011644">
            <w:r w:rsidRPr="00534BAF">
              <w:t>___________________________________</w:t>
            </w:r>
          </w:p>
          <w:p w:rsidR="001C757B" w:rsidRPr="00534BAF" w:rsidRDefault="001C757B" w:rsidP="00011644">
            <w:pPr>
              <w:ind w:firstLine="6"/>
              <w:jc w:val="center"/>
              <w:rPr>
                <w:i/>
              </w:rPr>
            </w:pPr>
            <w:r w:rsidRPr="00534BAF">
              <w:rPr>
                <w:i/>
              </w:rPr>
              <w:t>(Ф.И.О.)</w:t>
            </w:r>
          </w:p>
          <w:p w:rsidR="001C757B" w:rsidRPr="00534BAF" w:rsidRDefault="001C757B" w:rsidP="00011644">
            <w:r w:rsidRPr="00534BAF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1C757B" w:rsidRPr="00534BAF" w:rsidRDefault="00981B60" w:rsidP="00011644">
            <w:pPr>
              <w:ind w:firstLine="6"/>
              <w:jc w:val="center"/>
              <w:rPr>
                <w:b/>
              </w:rPr>
            </w:pPr>
            <w:r>
              <w:rPr>
                <w:b/>
              </w:rPr>
              <w:t>От ЗАКАЗЧИКА</w:t>
            </w:r>
            <w:r w:rsidR="001C757B" w:rsidRPr="00534BAF">
              <w:rPr>
                <w:b/>
              </w:rPr>
              <w:t>:</w:t>
            </w:r>
          </w:p>
          <w:p w:rsidR="001C757B" w:rsidRPr="00534BAF" w:rsidRDefault="001C757B" w:rsidP="00011644">
            <w:pPr>
              <w:ind w:firstLine="6"/>
              <w:jc w:val="center"/>
              <w:rPr>
                <w:b/>
              </w:rPr>
            </w:pPr>
          </w:p>
          <w:p w:rsidR="001C757B" w:rsidRPr="00534BAF" w:rsidRDefault="001C757B" w:rsidP="00011644">
            <w:pPr>
              <w:ind w:firstLine="6"/>
              <w:jc w:val="center"/>
            </w:pPr>
            <w:r w:rsidRPr="00534BAF">
              <w:t>___________________________</w:t>
            </w:r>
          </w:p>
          <w:p w:rsidR="001C757B" w:rsidRPr="00534BAF" w:rsidRDefault="001C757B" w:rsidP="00011644">
            <w:pPr>
              <w:ind w:firstLine="6"/>
              <w:jc w:val="center"/>
              <w:rPr>
                <w:i/>
              </w:rPr>
            </w:pPr>
            <w:r w:rsidRPr="00534BAF">
              <w:rPr>
                <w:i/>
              </w:rPr>
              <w:t>(должность)</w:t>
            </w:r>
          </w:p>
          <w:p w:rsidR="001C757B" w:rsidRPr="00534BAF" w:rsidRDefault="001C757B" w:rsidP="00011644">
            <w:r w:rsidRPr="00534BAF">
              <w:t>___________________________________</w:t>
            </w:r>
          </w:p>
          <w:p w:rsidR="001C757B" w:rsidRPr="00534BAF" w:rsidRDefault="001C757B" w:rsidP="00011644">
            <w:pPr>
              <w:ind w:firstLine="6"/>
              <w:jc w:val="center"/>
              <w:rPr>
                <w:i/>
              </w:rPr>
            </w:pPr>
            <w:r w:rsidRPr="00534BAF">
              <w:rPr>
                <w:i/>
              </w:rPr>
              <w:t>(Ф.И.О.)</w:t>
            </w:r>
            <w:r w:rsidRPr="00534BAF">
              <w:t xml:space="preserve">             </w:t>
            </w:r>
          </w:p>
          <w:p w:rsidR="001C757B" w:rsidRPr="00534BAF" w:rsidRDefault="001C757B" w:rsidP="00011644">
            <w:r w:rsidRPr="00534BAF">
              <w:t xml:space="preserve">М.П.   «_____» _____________20___г.                     </w:t>
            </w:r>
          </w:p>
        </w:tc>
      </w:tr>
    </w:tbl>
    <w:p w:rsidR="001C757B" w:rsidRPr="00534BAF" w:rsidRDefault="001C757B" w:rsidP="001C757B">
      <w:pPr>
        <w:widowControl w:val="0"/>
        <w:autoSpaceDE w:val="0"/>
        <w:autoSpaceDN w:val="0"/>
        <w:adjustRightInd w:val="0"/>
        <w:jc w:val="both"/>
      </w:pPr>
    </w:p>
    <w:p w:rsidR="00274C1B" w:rsidRPr="00274C1B" w:rsidRDefault="00274C1B" w:rsidP="00274C1B">
      <w:pPr>
        <w:widowControl w:val="0"/>
        <w:tabs>
          <w:tab w:val="left" w:pos="0"/>
          <w:tab w:val="num" w:pos="1134"/>
        </w:tabs>
        <w:jc w:val="center"/>
        <w:outlineLvl w:val="1"/>
        <w:rPr>
          <w:b/>
        </w:rPr>
      </w:pPr>
      <w:r w:rsidRPr="00274C1B">
        <w:rPr>
          <w:b/>
        </w:rPr>
        <w:t xml:space="preserve">Согласие на обработку персональных данных </w:t>
      </w:r>
      <w:r w:rsidRPr="00274C1B">
        <w:rPr>
          <w:rFonts w:eastAsia="Calibri"/>
          <w:b/>
          <w:snapToGrid w:val="0"/>
          <w:lang w:eastAsia="en-US"/>
        </w:rPr>
        <w:t>от «___» ____________ 20__ г.</w:t>
      </w:r>
    </w:p>
    <w:p w:rsidR="00274C1B" w:rsidRPr="00274C1B" w:rsidRDefault="00274C1B" w:rsidP="00274C1B">
      <w:pPr>
        <w:jc w:val="center"/>
        <w:rPr>
          <w:rFonts w:eastAsia="Calibri"/>
          <w:lang w:eastAsia="en-US"/>
        </w:rPr>
      </w:pPr>
    </w:p>
    <w:p w:rsidR="00274C1B" w:rsidRPr="00274C1B" w:rsidRDefault="00274C1B" w:rsidP="00274C1B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 w:rsidRPr="00274C1B">
        <w:t xml:space="preserve">Настоящим </w:t>
      </w:r>
      <w:r w:rsidRPr="00274C1B">
        <w:rPr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274C1B">
        <w:t>,</w:t>
      </w:r>
      <w:r w:rsidRPr="00274C1B">
        <w:rPr>
          <w:i/>
        </w:rPr>
        <w:t xml:space="preserve"> действующего на основании ____________ (указать документ, подтверждающий полномочия), </w:t>
      </w:r>
      <w:r w:rsidRPr="00274C1B">
        <w:t xml:space="preserve">дает свое согласие на </w:t>
      </w:r>
      <w:r w:rsidRPr="00274C1B">
        <w:rPr>
          <w:snapToGrid w:val="0"/>
        </w:rPr>
        <w:t xml:space="preserve">совершение ОАО «МРСК Центра» </w:t>
      </w:r>
      <w:r w:rsidRPr="00274C1B">
        <w:t>и</w:t>
      </w:r>
      <w:r w:rsidRPr="00274C1B">
        <w:rPr>
          <w:i/>
        </w:rPr>
        <w:t xml:space="preserve"> </w:t>
      </w:r>
      <w:r w:rsidRPr="00274C1B">
        <w:t>ОАО «</w:t>
      </w:r>
      <w:proofErr w:type="spellStart"/>
      <w:r w:rsidRPr="00274C1B">
        <w:t>Россети</w:t>
      </w:r>
      <w:proofErr w:type="spellEnd"/>
      <w:r w:rsidRPr="00274C1B">
        <w:t xml:space="preserve">» </w:t>
      </w:r>
      <w:r w:rsidRPr="00274C1B">
        <w:rPr>
          <w:snapToGrid w:val="0"/>
        </w:rPr>
        <w:t>действий, предусмотренных п. 3 ст. 3 ФЗ «О персональных данных» от 27.07.2006 № 152-ФЗ, в отношении</w:t>
      </w:r>
      <w:r w:rsidRPr="00274C1B">
        <w:t xml:space="preserve"> персональных данных участника закупки (потенциального</w:t>
      </w:r>
      <w:proofErr w:type="gramEnd"/>
      <w:r w:rsidRPr="00274C1B">
        <w:t xml:space="preserve"> </w:t>
      </w:r>
      <w:proofErr w:type="gramStart"/>
      <w:r w:rsidRPr="00274C1B">
        <w:t>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 w:rsidRPr="00274C1B">
        <w:rPr>
          <w:snapToGrid w:val="0"/>
        </w:rPr>
        <w:t>фамилия, имя, отчество; серия и номер документа, удостоверяющего личность;</w:t>
      </w:r>
      <w:proofErr w:type="gramEnd"/>
      <w:r w:rsidRPr="00274C1B">
        <w:rPr>
          <w:snapToGrid w:val="0"/>
        </w:rPr>
        <w:t xml:space="preserve"> ИНН </w:t>
      </w:r>
      <w:r w:rsidRPr="00274C1B">
        <w:t>(участников, учредителей, акционеров) ОАО «МРСК Центра»/ОАО «</w:t>
      </w:r>
      <w:proofErr w:type="spellStart"/>
      <w:r w:rsidRPr="00274C1B">
        <w:t>Россети</w:t>
      </w:r>
      <w:proofErr w:type="spellEnd"/>
      <w:r w:rsidRPr="00274C1B">
        <w:t xml:space="preserve">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274C1B">
        <w:t>Росфинмониторинг</w:t>
      </w:r>
      <w:proofErr w:type="spellEnd"/>
      <w:r w:rsidRPr="00274C1B"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274C1B" w:rsidRPr="00274C1B" w:rsidRDefault="00274C1B" w:rsidP="00274C1B">
      <w:pPr>
        <w:ind w:firstLine="709"/>
        <w:jc w:val="both"/>
        <w:rPr>
          <w:rFonts w:eastAsia="Calibri"/>
          <w:snapToGrid w:val="0"/>
          <w:lang w:eastAsia="en-US"/>
        </w:rPr>
      </w:pPr>
      <w:proofErr w:type="gramStart"/>
      <w:r w:rsidRPr="00274C1B">
        <w:rPr>
          <w:rFonts w:eastAsia="Calibri"/>
          <w:snapToGrid w:val="0"/>
          <w:lang w:eastAsia="en-US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274C1B">
        <w:rPr>
          <w:rFonts w:eastAsia="Calibri"/>
          <w:snapToGrid w:val="0"/>
          <w:lang w:eastAsia="en-US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274C1B" w:rsidRPr="00274C1B" w:rsidRDefault="00274C1B" w:rsidP="00274C1B">
      <w:pPr>
        <w:ind w:firstLine="709"/>
        <w:jc w:val="both"/>
        <w:rPr>
          <w:rFonts w:eastAsia="Calibri"/>
          <w:snapToGrid w:val="0"/>
          <w:lang w:eastAsia="en-US"/>
        </w:rPr>
      </w:pPr>
      <w:proofErr w:type="gramStart"/>
      <w:r w:rsidRPr="00274C1B">
        <w:rPr>
          <w:rFonts w:eastAsia="Calibri"/>
          <w:snapToGrid w:val="0"/>
          <w:lang w:eastAsia="en-US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  <w:proofErr w:type="gramEnd"/>
    </w:p>
    <w:p w:rsidR="00274C1B" w:rsidRPr="00274C1B" w:rsidRDefault="00274C1B" w:rsidP="00274C1B">
      <w:pPr>
        <w:rPr>
          <w:rFonts w:eastAsia="Calibri"/>
          <w:color w:val="000000"/>
          <w:lang w:eastAsia="en-US"/>
        </w:rPr>
      </w:pPr>
      <w:r w:rsidRPr="00274C1B">
        <w:rPr>
          <w:rFonts w:eastAsia="Calibri"/>
          <w:color w:val="000000"/>
          <w:lang w:eastAsia="en-US"/>
        </w:rPr>
        <w:t>________________________________                            _____________________________</w:t>
      </w:r>
    </w:p>
    <w:p w:rsidR="00274C1B" w:rsidRPr="00274C1B" w:rsidRDefault="00274C1B" w:rsidP="00274C1B">
      <w:pPr>
        <w:rPr>
          <w:rFonts w:eastAsia="Calibri"/>
          <w:i/>
          <w:color w:val="000000"/>
          <w:sz w:val="20"/>
          <w:szCs w:val="20"/>
          <w:lang w:eastAsia="en-US"/>
        </w:rPr>
      </w:pPr>
      <w:r w:rsidRPr="00274C1B">
        <w:rPr>
          <w:rFonts w:eastAsia="Calibri"/>
          <w:sz w:val="20"/>
          <w:szCs w:val="20"/>
          <w:lang w:eastAsia="en-US"/>
        </w:rPr>
        <w:t xml:space="preserve"> </w:t>
      </w:r>
      <w:r w:rsidRPr="00274C1B">
        <w:rPr>
          <w:rFonts w:eastAsia="Calibri"/>
          <w:i/>
          <w:sz w:val="20"/>
          <w:szCs w:val="20"/>
          <w:lang w:eastAsia="en-US"/>
        </w:rPr>
        <w:t>(Подпись уполномоченного представителя)                                     (Ф.И.О. и должность подписавшего)</w:t>
      </w:r>
    </w:p>
    <w:p w:rsidR="00274C1B" w:rsidRPr="00274C1B" w:rsidRDefault="00274C1B" w:rsidP="00274C1B">
      <w:pPr>
        <w:rPr>
          <w:rFonts w:eastAsia="Calibri"/>
          <w:i/>
          <w:color w:val="000000"/>
          <w:sz w:val="20"/>
          <w:szCs w:val="20"/>
          <w:lang w:eastAsia="en-US"/>
        </w:rPr>
      </w:pPr>
      <w:r w:rsidRPr="00274C1B">
        <w:t>М.П.</w:t>
      </w:r>
    </w:p>
    <w:p w:rsidR="001C757B" w:rsidRPr="00BF0511" w:rsidRDefault="001C757B" w:rsidP="00274C1B">
      <w:pPr>
        <w:tabs>
          <w:tab w:val="left" w:pos="1134"/>
        </w:tabs>
        <w:jc w:val="center"/>
        <w:rPr>
          <w:i/>
          <w:lang w:val="en-US"/>
        </w:rPr>
      </w:pPr>
    </w:p>
    <w:sectPr w:rsidR="001C757B" w:rsidRPr="00BF0511" w:rsidSect="001C757B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6007" w:rsidRDefault="00A06007">
      <w:r>
        <w:separator/>
      </w:r>
    </w:p>
  </w:endnote>
  <w:endnote w:type="continuationSeparator" w:id="0">
    <w:p w:rsidR="00A06007" w:rsidRDefault="00A060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6007" w:rsidRDefault="00A06007">
      <w:r>
        <w:separator/>
      </w:r>
    </w:p>
  </w:footnote>
  <w:footnote w:type="continuationSeparator" w:id="0">
    <w:p w:rsidR="00A06007" w:rsidRDefault="00A06007">
      <w:r>
        <w:continuationSeparator/>
      </w:r>
    </w:p>
  </w:footnote>
  <w:footnote w:id="1">
    <w:p w:rsidR="00DC5C14" w:rsidRPr="00975D9A" w:rsidRDefault="00DC5C14" w:rsidP="00DC5C14">
      <w:pPr>
        <w:pStyle w:val="a3"/>
        <w:jc w:val="both"/>
        <w:rPr>
          <w:i/>
        </w:rPr>
      </w:pPr>
      <w:r w:rsidRPr="00975D9A">
        <w:rPr>
          <w:rStyle w:val="a8"/>
          <w:i/>
        </w:rPr>
        <w:footnoteRef/>
      </w:r>
      <w:r w:rsidR="0005784C">
        <w:rPr>
          <w:i/>
        </w:rPr>
        <w:t xml:space="preserve"> В случае заключения Д</w:t>
      </w:r>
      <w:r w:rsidRPr="00975D9A">
        <w:rPr>
          <w:i/>
        </w:rPr>
        <w:t>оговора в интересах филиала необходимо указать  -  Открытое акционерное общество «Межрегиональная распределител</w:t>
      </w:r>
      <w:r w:rsidR="00E55F61" w:rsidRPr="00975D9A">
        <w:rPr>
          <w:i/>
        </w:rPr>
        <w:t>ьная сетевая компания Центра» (</w:t>
      </w:r>
      <w:r w:rsidRPr="00975D9A">
        <w:rPr>
          <w:i/>
        </w:rPr>
        <w:t>Филиал ОАО «МРСК Центра» - «__________________ энерго»).</w:t>
      </w:r>
    </w:p>
  </w:footnote>
  <w:footnote w:id="2">
    <w:p w:rsidR="002E6BDD" w:rsidRPr="00975D9A" w:rsidRDefault="002E6BDD" w:rsidP="00D34F27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sz w:val="16"/>
          <w:szCs w:val="16"/>
        </w:rPr>
      </w:pPr>
      <w:r w:rsidRPr="00975D9A">
        <w:rPr>
          <w:rStyle w:val="a8"/>
          <w:i/>
          <w:szCs w:val="16"/>
        </w:rPr>
        <w:footnoteRef/>
      </w:r>
      <w:r w:rsidRPr="00975D9A">
        <w:rPr>
          <w:i/>
          <w:szCs w:val="16"/>
        </w:rPr>
        <w:t xml:space="preserve"> В случае, если услуги оказываются не по этапам, то п. 2.1.3 излагается в след</w:t>
      </w:r>
      <w:proofErr w:type="gramStart"/>
      <w:r w:rsidRPr="00975D9A">
        <w:rPr>
          <w:i/>
          <w:szCs w:val="16"/>
        </w:rPr>
        <w:t>.</w:t>
      </w:r>
      <w:proofErr w:type="gramEnd"/>
      <w:r w:rsidRPr="00975D9A">
        <w:rPr>
          <w:i/>
          <w:szCs w:val="16"/>
        </w:rPr>
        <w:t xml:space="preserve"> </w:t>
      </w:r>
      <w:proofErr w:type="gramStart"/>
      <w:r w:rsidRPr="00975D9A">
        <w:rPr>
          <w:i/>
          <w:szCs w:val="16"/>
        </w:rPr>
        <w:t>р</w:t>
      </w:r>
      <w:proofErr w:type="gramEnd"/>
      <w:r w:rsidRPr="00975D9A">
        <w:rPr>
          <w:i/>
          <w:szCs w:val="16"/>
        </w:rPr>
        <w:t>едак</w:t>
      </w:r>
      <w:r w:rsidR="00B83B44" w:rsidRPr="00975D9A">
        <w:rPr>
          <w:i/>
          <w:szCs w:val="16"/>
        </w:rPr>
        <w:t>ции: «Исполнитель, не позднее 5 (пятого)</w:t>
      </w:r>
      <w:r w:rsidRPr="00975D9A">
        <w:rPr>
          <w:i/>
          <w:szCs w:val="16"/>
        </w:rPr>
        <w:t xml:space="preserve"> числа месяца, следующего за расчетным, обязан предоставить Заказчику отчет, Акт</w:t>
      </w:r>
      <w:r w:rsidR="00376D3B" w:rsidRPr="00975D9A">
        <w:rPr>
          <w:i/>
          <w:szCs w:val="16"/>
        </w:rPr>
        <w:t xml:space="preserve"> приема-сдачи</w:t>
      </w:r>
      <w:r w:rsidRPr="00975D9A">
        <w:rPr>
          <w:i/>
          <w:szCs w:val="16"/>
        </w:rPr>
        <w:t xml:space="preserve"> оказанных услуг и счет-фактуру, оформленные по форме и в сроки в соответствии с действующим законодательством Российской Федерации </w:t>
      </w:r>
      <w:proofErr w:type="gramStart"/>
      <w:r w:rsidRPr="00975D9A">
        <w:rPr>
          <w:i/>
          <w:szCs w:val="16"/>
        </w:rPr>
        <w:t>(</w:t>
      </w:r>
      <w:r w:rsidR="00376D3B" w:rsidRPr="00975D9A">
        <w:rPr>
          <w:i/>
          <w:szCs w:val="16"/>
        </w:rPr>
        <w:t xml:space="preserve"> </w:t>
      </w:r>
      <w:proofErr w:type="gramEnd"/>
      <w:r w:rsidR="00376D3B" w:rsidRPr="00975D9A">
        <w:rPr>
          <w:i/>
          <w:szCs w:val="16"/>
        </w:rPr>
        <w:t xml:space="preserve">п. 5 и 6 </w:t>
      </w:r>
      <w:r w:rsidRPr="00975D9A">
        <w:rPr>
          <w:i/>
          <w:szCs w:val="16"/>
        </w:rPr>
        <w:t>ст. 168, п. 5 и 6 ст.169 Налогового кодекса Российской Федерации)».</w:t>
      </w:r>
    </w:p>
  </w:footnote>
  <w:footnote w:id="3">
    <w:p w:rsidR="0085717E" w:rsidRPr="00975D9A" w:rsidRDefault="0085717E" w:rsidP="0085717E">
      <w:pPr>
        <w:pStyle w:val="a3"/>
        <w:jc w:val="both"/>
        <w:rPr>
          <w:i/>
        </w:rPr>
      </w:pPr>
      <w:r w:rsidRPr="00975D9A">
        <w:rPr>
          <w:rStyle w:val="a8"/>
          <w:i/>
        </w:rPr>
        <w:footnoteRef/>
      </w:r>
      <w:r w:rsidRPr="00975D9A">
        <w:rPr>
          <w:i/>
        </w:rPr>
        <w:t xml:space="preserve"> </w:t>
      </w:r>
      <w:r w:rsidRPr="00975D9A">
        <w:rPr>
          <w:bCs/>
          <w:i/>
          <w:color w:val="000000"/>
        </w:rPr>
        <w:t>Данный пункт вводится при наличии Услуг, при оказании которых, используются элементы корпоративного стиля Заказчика, в соответствии с альбомом корпоративного стиля Заказчика.</w:t>
      </w:r>
    </w:p>
  </w:footnote>
  <w:footnote w:id="4">
    <w:p w:rsidR="0022794F" w:rsidRDefault="0022794F" w:rsidP="0022794F">
      <w:pPr>
        <w:pStyle w:val="a3"/>
      </w:pPr>
      <w:r>
        <w:rPr>
          <w:rStyle w:val="a8"/>
        </w:rPr>
        <w:footnoteRef/>
      </w:r>
      <w:r>
        <w:t xml:space="preserve"> </w:t>
      </w:r>
      <w:r>
        <w:rPr>
          <w:i/>
        </w:rPr>
        <w:t xml:space="preserve">Пункт 2.1.11 </w:t>
      </w:r>
      <w:r w:rsidRPr="004E7D9E">
        <w:rPr>
          <w:i/>
        </w:rPr>
        <w:t xml:space="preserve"> включается в расходные договоры стоимостью </w:t>
      </w:r>
      <w:r w:rsidR="00D3731E">
        <w:rPr>
          <w:i/>
        </w:rPr>
        <w:t>менее</w:t>
      </w:r>
      <w:r w:rsidRPr="004E7D9E">
        <w:rPr>
          <w:i/>
        </w:rPr>
        <w:t xml:space="preserve"> 500 000 (пятьсот тысяч) рублей с учетом НДС.</w:t>
      </w:r>
    </w:p>
  </w:footnote>
  <w:footnote w:id="5">
    <w:p w:rsidR="00C96CE0" w:rsidRPr="00A521E2" w:rsidRDefault="00C96CE0" w:rsidP="00C96CE0">
      <w:pPr>
        <w:pStyle w:val="a3"/>
        <w:jc w:val="both"/>
        <w:rPr>
          <w:i/>
        </w:rPr>
      </w:pPr>
      <w:r w:rsidRPr="00A521E2">
        <w:rPr>
          <w:rStyle w:val="a8"/>
          <w:i/>
        </w:rPr>
        <w:footnoteRef/>
      </w:r>
      <w:proofErr w:type="gramStart"/>
      <w:r w:rsidRPr="00CE1684">
        <w:rPr>
          <w:i/>
        </w:rPr>
        <w:t xml:space="preserve">Пункт включается в </w:t>
      </w:r>
      <w:r>
        <w:rPr>
          <w:i/>
        </w:rPr>
        <w:t>договоры, заключаемые с субъектами малого и среднего предпринимательства,</w:t>
      </w:r>
      <w:r w:rsidRPr="00CE1684">
        <w:rPr>
          <w:i/>
        </w:rPr>
        <w:t xml:space="preserve"> после принятия Прави</w:t>
      </w:r>
      <w:r>
        <w:rPr>
          <w:i/>
        </w:rPr>
        <w:t>тельством Российской Федерации п</w:t>
      </w:r>
      <w:r w:rsidRPr="00CE1684">
        <w:rPr>
          <w:i/>
        </w:rPr>
        <w:t xml:space="preserve">остановления об особенностях участия субъектов малого и среднего предпринимательства в закупках товаров, работ, услуг отдельных видов юридических лиц и утверждения в </w:t>
      </w:r>
      <w:r>
        <w:rPr>
          <w:i/>
        </w:rPr>
        <w:t>ОАО «</w:t>
      </w:r>
      <w:proofErr w:type="spellStart"/>
      <w:r>
        <w:rPr>
          <w:i/>
        </w:rPr>
        <w:t>Россети</w:t>
      </w:r>
      <w:proofErr w:type="spellEnd"/>
      <w:r>
        <w:rPr>
          <w:i/>
        </w:rPr>
        <w:t>»/</w:t>
      </w:r>
      <w:r w:rsidRPr="00CE1684">
        <w:rPr>
          <w:i/>
        </w:rPr>
        <w:t>ОАО «МРСК Центра» Перечня товаров, работ, услуг, закупка которых может осуществляться только у субъектов малого и среднего предпринимательства.</w:t>
      </w:r>
      <w:proofErr w:type="gramEnd"/>
    </w:p>
    <w:p w:rsidR="00C96CE0" w:rsidRDefault="00C96CE0" w:rsidP="00C96CE0">
      <w:pPr>
        <w:pStyle w:val="a3"/>
      </w:pPr>
    </w:p>
  </w:footnote>
  <w:footnote w:id="6">
    <w:p w:rsidR="00C96CE0" w:rsidRPr="00097C7E" w:rsidRDefault="00C96CE0" w:rsidP="00C96CE0">
      <w:pPr>
        <w:pStyle w:val="a3"/>
        <w:rPr>
          <w:i/>
        </w:rPr>
      </w:pPr>
      <w:r w:rsidRPr="00097C7E">
        <w:rPr>
          <w:rStyle w:val="a8"/>
          <w:i/>
        </w:rPr>
        <w:footnoteRef/>
      </w:r>
      <w:r w:rsidRPr="00097C7E">
        <w:rPr>
          <w:i/>
        </w:rPr>
        <w:t xml:space="preserve"> Пун</w:t>
      </w:r>
      <w:proofErr w:type="gramStart"/>
      <w:r w:rsidRPr="00097C7E">
        <w:rPr>
          <w:i/>
        </w:rPr>
        <w:t>кт вкл</w:t>
      </w:r>
      <w:proofErr w:type="gramEnd"/>
      <w:r w:rsidRPr="00097C7E">
        <w:rPr>
          <w:i/>
        </w:rPr>
        <w:t>ючается в договоры со сроком действия более 1 (одного) года.</w:t>
      </w:r>
    </w:p>
    <w:p w:rsidR="00C96CE0" w:rsidRDefault="00C96CE0" w:rsidP="00C96CE0">
      <w:pPr>
        <w:pStyle w:val="a3"/>
      </w:pPr>
    </w:p>
  </w:footnote>
  <w:footnote w:id="7">
    <w:p w:rsidR="002E6BDD" w:rsidRPr="00975D9A" w:rsidRDefault="002E6BDD" w:rsidP="00D34F27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</w:rPr>
      </w:pPr>
      <w:r w:rsidRPr="00975D9A">
        <w:rPr>
          <w:rStyle w:val="a8"/>
          <w:i/>
        </w:rPr>
        <w:footnoteRef/>
      </w:r>
      <w:r w:rsidRPr="00975D9A">
        <w:rPr>
          <w:i/>
        </w:rPr>
        <w:t xml:space="preserve"> В случае, если услуги оказываются не по этапам, то п. 3.1 излагается в след</w:t>
      </w:r>
      <w:proofErr w:type="gramStart"/>
      <w:r w:rsidRPr="00975D9A">
        <w:rPr>
          <w:i/>
        </w:rPr>
        <w:t>.</w:t>
      </w:r>
      <w:proofErr w:type="gramEnd"/>
      <w:r w:rsidRPr="00975D9A">
        <w:rPr>
          <w:i/>
        </w:rPr>
        <w:t xml:space="preserve"> </w:t>
      </w:r>
      <w:proofErr w:type="gramStart"/>
      <w:r w:rsidRPr="00975D9A">
        <w:rPr>
          <w:i/>
        </w:rPr>
        <w:t>р</w:t>
      </w:r>
      <w:proofErr w:type="gramEnd"/>
      <w:r w:rsidRPr="00975D9A">
        <w:rPr>
          <w:i/>
        </w:rPr>
        <w:t xml:space="preserve">едакции: «Исполнитель, </w:t>
      </w:r>
      <w:r w:rsidR="00DC5C14" w:rsidRPr="00975D9A">
        <w:rPr>
          <w:i/>
        </w:rPr>
        <w:t>по окончании оказания услуг,</w:t>
      </w:r>
      <w:r w:rsidRPr="00975D9A">
        <w:rPr>
          <w:i/>
        </w:rPr>
        <w:t xml:space="preserve"> </w:t>
      </w:r>
      <w:proofErr w:type="gramStart"/>
      <w:r w:rsidRPr="00975D9A">
        <w:rPr>
          <w:i/>
        </w:rPr>
        <w:t>предоставляет Заказчику отчет</w:t>
      </w:r>
      <w:proofErr w:type="gramEnd"/>
      <w:r w:rsidRPr="00975D9A">
        <w:rPr>
          <w:i/>
        </w:rPr>
        <w:t xml:space="preserve"> и Акт приема-сдачи оказанных услуг в соответствии с п. 2.1.3 настоящего договора».</w:t>
      </w:r>
    </w:p>
  </w:footnote>
  <w:footnote w:id="8">
    <w:p w:rsidR="003D35DC" w:rsidRPr="000F4492" w:rsidRDefault="003D35DC" w:rsidP="003D35DC">
      <w:pPr>
        <w:pStyle w:val="a3"/>
        <w:jc w:val="both"/>
        <w:rPr>
          <w:i/>
        </w:rPr>
      </w:pPr>
      <w:r w:rsidRPr="005B06FE">
        <w:rPr>
          <w:rStyle w:val="a8"/>
          <w:i/>
        </w:rPr>
        <w:footnoteRef/>
      </w:r>
      <w:r w:rsidRPr="005B06FE">
        <w:rPr>
          <w:i/>
        </w:rPr>
        <w:t xml:space="preserve"> Данный пун</w:t>
      </w:r>
      <w:proofErr w:type="gramStart"/>
      <w:r w:rsidRPr="005B06FE">
        <w:rPr>
          <w:i/>
        </w:rPr>
        <w:t>кт вкл</w:t>
      </w:r>
      <w:proofErr w:type="gramEnd"/>
      <w:r w:rsidRPr="005B06FE">
        <w:rPr>
          <w:i/>
        </w:rPr>
        <w:t>ючается, если договор заключается с контрагентом ОАО «МРСК Центра», на которого распространяется сфера действия Федерального закона «О бухгалтерском учете» от 06.12.2011 № 402-ФЗ, за исключением организаций государственного сектора.</w:t>
      </w:r>
    </w:p>
  </w:footnote>
  <w:footnote w:id="9">
    <w:p w:rsidR="00C96CE0" w:rsidRPr="00A521E2" w:rsidRDefault="00C96CE0" w:rsidP="00C96CE0">
      <w:pPr>
        <w:pStyle w:val="af"/>
        <w:tabs>
          <w:tab w:val="left" w:pos="1134"/>
        </w:tabs>
        <w:ind w:left="0"/>
        <w:jc w:val="both"/>
        <w:rPr>
          <w:i/>
          <w:sz w:val="20"/>
          <w:szCs w:val="20"/>
        </w:rPr>
      </w:pPr>
      <w:r w:rsidRPr="00A521E2">
        <w:rPr>
          <w:rStyle w:val="a8"/>
          <w:i/>
        </w:rPr>
        <w:footnoteRef/>
      </w:r>
      <w:r w:rsidRPr="00A521E2">
        <w:rPr>
          <w:i/>
        </w:rPr>
        <w:t xml:space="preserve"> </w:t>
      </w:r>
      <w:r w:rsidRPr="00A521E2">
        <w:rPr>
          <w:i/>
          <w:sz w:val="20"/>
          <w:szCs w:val="20"/>
        </w:rPr>
        <w:t>Пун</w:t>
      </w:r>
      <w:proofErr w:type="gramStart"/>
      <w:r w:rsidRPr="00A521E2">
        <w:rPr>
          <w:i/>
          <w:sz w:val="20"/>
          <w:szCs w:val="20"/>
        </w:rPr>
        <w:t>кт вкл</w:t>
      </w:r>
      <w:proofErr w:type="gramEnd"/>
      <w:r w:rsidRPr="00A521E2">
        <w:rPr>
          <w:i/>
          <w:sz w:val="20"/>
          <w:szCs w:val="20"/>
        </w:rPr>
        <w:t>ючается в текст договора только в случае наличия в конкурсной/закупочной документации требования о привлечении субъектов малого и среднего предпринимательства на выполнение субподрядных работ, а также в случае наличия соответствующих обязательств в оферте Исполнителя, поданной на  участие в закупочной процедуре.</w:t>
      </w:r>
    </w:p>
  </w:footnote>
  <w:footnote w:id="10">
    <w:p w:rsidR="0085717E" w:rsidRPr="00975D9A" w:rsidRDefault="0085717E" w:rsidP="0085717E">
      <w:pPr>
        <w:pStyle w:val="a3"/>
        <w:rPr>
          <w:i/>
        </w:rPr>
      </w:pPr>
      <w:r w:rsidRPr="00975D9A">
        <w:rPr>
          <w:rStyle w:val="a8"/>
          <w:i/>
        </w:rPr>
        <w:footnoteRef/>
      </w:r>
      <w:r w:rsidRPr="00975D9A">
        <w:rPr>
          <w:i/>
        </w:rPr>
        <w:t xml:space="preserve"> Данный пун</w:t>
      </w:r>
      <w:proofErr w:type="gramStart"/>
      <w:r w:rsidRPr="00975D9A">
        <w:rPr>
          <w:i/>
        </w:rPr>
        <w:t>кт вкл</w:t>
      </w:r>
      <w:proofErr w:type="gramEnd"/>
      <w:r w:rsidRPr="00975D9A">
        <w:rPr>
          <w:i/>
        </w:rPr>
        <w:t xml:space="preserve">ючается в Договор, при условии включения пункта 2.1.7. </w:t>
      </w:r>
    </w:p>
  </w:footnote>
  <w:footnote w:id="11">
    <w:p w:rsidR="00C96CE0" w:rsidRPr="00A521E2" w:rsidRDefault="00C96CE0" w:rsidP="00C96CE0">
      <w:pPr>
        <w:pStyle w:val="a3"/>
        <w:rPr>
          <w:i/>
        </w:rPr>
      </w:pPr>
      <w:r w:rsidRPr="00A521E2">
        <w:rPr>
          <w:rStyle w:val="a8"/>
          <w:i/>
        </w:rPr>
        <w:footnoteRef/>
      </w:r>
      <w:r w:rsidRPr="00A521E2">
        <w:rPr>
          <w:i/>
        </w:rPr>
        <w:t xml:space="preserve"> Пун</w:t>
      </w:r>
      <w:proofErr w:type="gramStart"/>
      <w:r w:rsidRPr="00A521E2">
        <w:rPr>
          <w:i/>
        </w:rPr>
        <w:t>кт вкл</w:t>
      </w:r>
      <w:proofErr w:type="gramEnd"/>
      <w:r w:rsidRPr="00A521E2">
        <w:rPr>
          <w:i/>
        </w:rPr>
        <w:t>ючается в договоры со сроком действия более 1 (одного) года.</w:t>
      </w:r>
    </w:p>
  </w:footnote>
  <w:footnote w:id="12">
    <w:p w:rsidR="008F1875" w:rsidRPr="00FA0448" w:rsidRDefault="008F1875" w:rsidP="008F1875">
      <w:pPr>
        <w:pStyle w:val="a3"/>
        <w:rPr>
          <w:i/>
        </w:rPr>
      </w:pPr>
      <w:r w:rsidRPr="00BD32A9">
        <w:rPr>
          <w:rStyle w:val="a8"/>
          <w:i/>
        </w:rPr>
        <w:footnoteRef/>
      </w:r>
      <w:r w:rsidRPr="00BD32A9">
        <w:rPr>
          <w:i/>
        </w:rPr>
        <w:t xml:space="preserve"> Пункт 6.4 включается в Договор при наличии авансовых платежей Заказчика в адрес Исполнителя.</w:t>
      </w:r>
      <w:r w:rsidRPr="00FA0448">
        <w:rPr>
          <w:i/>
        </w:rPr>
        <w:t xml:space="preserve"> </w:t>
      </w:r>
    </w:p>
  </w:footnote>
  <w:footnote w:id="13">
    <w:p w:rsidR="00BB148D" w:rsidRDefault="00BB148D" w:rsidP="00BB148D">
      <w:pPr>
        <w:pStyle w:val="a3"/>
        <w:jc w:val="both"/>
        <w:rPr>
          <w:i/>
          <w:szCs w:val="16"/>
        </w:rPr>
      </w:pPr>
      <w:r>
        <w:rPr>
          <w:rStyle w:val="a8"/>
          <w:i/>
          <w:szCs w:val="16"/>
        </w:rPr>
        <w:footnoteRef/>
      </w:r>
      <w:r>
        <w:rPr>
          <w:i/>
          <w:szCs w:val="16"/>
        </w:rPr>
        <w:t xml:space="preserve"> 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14">
    <w:p w:rsidR="008A091B" w:rsidRDefault="008A091B" w:rsidP="008A091B">
      <w:pPr>
        <w:pStyle w:val="a3"/>
      </w:pPr>
      <w:r>
        <w:rPr>
          <w:rStyle w:val="a8"/>
          <w:i/>
        </w:rPr>
        <w:footnoteRef/>
      </w:r>
      <w:r>
        <w:rPr>
          <w:i/>
        </w:rPr>
        <w:t xml:space="preserve"> </w:t>
      </w:r>
      <w:r>
        <w:rPr>
          <w:i/>
          <w:szCs w:val="16"/>
        </w:rPr>
        <w:t>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15">
    <w:p w:rsidR="00DC5C14" w:rsidRPr="00975D9A" w:rsidRDefault="00DC5C14" w:rsidP="00DC5C14">
      <w:pPr>
        <w:pStyle w:val="a3"/>
        <w:jc w:val="both"/>
        <w:rPr>
          <w:i/>
        </w:rPr>
      </w:pPr>
      <w:r w:rsidRPr="00975D9A">
        <w:rPr>
          <w:rStyle w:val="a8"/>
          <w:i/>
        </w:rPr>
        <w:footnoteRef/>
      </w:r>
      <w:r w:rsidR="0005784C">
        <w:rPr>
          <w:i/>
        </w:rPr>
        <w:t xml:space="preserve"> В случае заключения Д</w:t>
      </w:r>
      <w:r w:rsidRPr="00975D9A">
        <w:rPr>
          <w:i/>
        </w:rPr>
        <w:t>оговора в интересах филиала необходимо указать  -  Открытое акционерное общество «Межрегиональная распределител</w:t>
      </w:r>
      <w:r w:rsidR="005742DC" w:rsidRPr="00975D9A">
        <w:rPr>
          <w:i/>
        </w:rPr>
        <w:t>ьная сетевая компания Центра» (</w:t>
      </w:r>
      <w:r w:rsidRPr="00975D9A">
        <w:rPr>
          <w:i/>
        </w:rPr>
        <w:t>Филиал ОАО «МРСК Центра» - «__________________ энерго»).</w:t>
      </w:r>
    </w:p>
  </w:footnote>
  <w:footnote w:id="16">
    <w:p w:rsidR="00D443C0" w:rsidRPr="00975D9A" w:rsidRDefault="00D443C0" w:rsidP="003A5A3F">
      <w:pPr>
        <w:pStyle w:val="a3"/>
        <w:jc w:val="both"/>
        <w:rPr>
          <w:i/>
          <w:szCs w:val="16"/>
        </w:rPr>
      </w:pPr>
      <w:r w:rsidRPr="00975D9A">
        <w:rPr>
          <w:rStyle w:val="a8"/>
          <w:i/>
          <w:szCs w:val="16"/>
        </w:rPr>
        <w:footnoteRef/>
      </w:r>
      <w:r w:rsidRPr="00975D9A">
        <w:rPr>
          <w:i/>
          <w:szCs w:val="16"/>
        </w:rPr>
        <w:t xml:space="preserve"> </w:t>
      </w:r>
      <w:r w:rsidR="00B83B44" w:rsidRPr="00975D9A">
        <w:rPr>
          <w:i/>
          <w:szCs w:val="16"/>
        </w:rPr>
        <w:t>Н</w:t>
      </w:r>
      <w:r w:rsidRPr="00975D9A">
        <w:rPr>
          <w:i/>
          <w:szCs w:val="16"/>
        </w:rPr>
        <w:t>еобходимо указывать наименование, местонахождение и реквизиты филиала.</w:t>
      </w:r>
    </w:p>
    <w:p w:rsidR="00D443C0" w:rsidRPr="007E5F41" w:rsidRDefault="00D443C0" w:rsidP="00D443C0">
      <w:pPr>
        <w:pStyle w:val="a3"/>
        <w:rPr>
          <w:sz w:val="16"/>
          <w:szCs w:val="16"/>
        </w:rPr>
      </w:pPr>
    </w:p>
  </w:footnote>
  <w:footnote w:id="17">
    <w:p w:rsidR="004616A3" w:rsidRPr="005B06FE" w:rsidRDefault="004616A3" w:rsidP="004616A3">
      <w:pPr>
        <w:pStyle w:val="a3"/>
        <w:jc w:val="both"/>
      </w:pPr>
      <w:r w:rsidRPr="005B06FE">
        <w:rPr>
          <w:rStyle w:val="a8"/>
        </w:rPr>
        <w:footnoteRef/>
      </w:r>
      <w:r w:rsidRPr="005B06FE">
        <w:t xml:space="preserve"> </w:t>
      </w:r>
      <w:r w:rsidRPr="005B06FE">
        <w:rPr>
          <w:i/>
        </w:rPr>
        <w:t>Приложение № 2 к договору излагается в предложенной редакции, если договор заключается с контрагентом ОАО «МРСК Центра», на которого распространяется сфера действия Федерального закона «О бухгалтерском учете» от 06.12.2011 № 402-ФЗ, за исключением организаций государственного сектора.</w:t>
      </w:r>
    </w:p>
  </w:footnote>
  <w:footnote w:id="18">
    <w:p w:rsidR="004616A3" w:rsidRPr="00B97867" w:rsidRDefault="004616A3" w:rsidP="004616A3">
      <w:pPr>
        <w:pStyle w:val="a3"/>
        <w:jc w:val="both"/>
        <w:rPr>
          <w:i/>
        </w:rPr>
      </w:pPr>
      <w:r w:rsidRPr="005B06FE">
        <w:rPr>
          <w:rStyle w:val="a8"/>
        </w:rPr>
        <w:footnoteRef/>
      </w:r>
      <w:r w:rsidRPr="005B06FE">
        <w:t xml:space="preserve"> </w:t>
      </w:r>
      <w:r w:rsidRPr="005B06FE">
        <w:rPr>
          <w:i/>
        </w:rPr>
        <w:t>Форма документа об</w:t>
      </w:r>
      <w:r w:rsidRPr="00B97867">
        <w:rPr>
          <w:i/>
        </w:rPr>
        <w:t xml:space="preserve"> исполнении обязательств контрагентом ОАО «МРСК Центра», утвержденная им в качестве формы первичного учетного документа</w:t>
      </w:r>
      <w:r>
        <w:rPr>
          <w:i/>
        </w:rPr>
        <w:t>,</w:t>
      </w:r>
      <w:r w:rsidRPr="00B97867">
        <w:rPr>
          <w:i/>
        </w:rPr>
        <w:t xml:space="preserve"> должна быть заполнена </w:t>
      </w:r>
      <w:r>
        <w:rPr>
          <w:i/>
        </w:rPr>
        <w:t xml:space="preserve">ответственным исполнителем (инициатором договора) </w:t>
      </w:r>
      <w:r w:rsidRPr="00B97867">
        <w:rPr>
          <w:i/>
        </w:rPr>
        <w:t xml:space="preserve">на момент </w:t>
      </w:r>
      <w:r>
        <w:rPr>
          <w:i/>
        </w:rPr>
        <w:t xml:space="preserve">представления проекта договора для </w:t>
      </w:r>
      <w:r w:rsidRPr="00B97867">
        <w:rPr>
          <w:i/>
        </w:rPr>
        <w:t xml:space="preserve">согласования в КИСУР на базе </w:t>
      </w:r>
      <w:r w:rsidRPr="00B97867">
        <w:rPr>
          <w:i/>
          <w:lang w:val="en-US"/>
        </w:rPr>
        <w:t>SAP</w:t>
      </w:r>
      <w:r w:rsidRPr="00B97867">
        <w:rPr>
          <w:i/>
        </w:rPr>
        <w:t>.</w:t>
      </w:r>
    </w:p>
  </w:footnote>
  <w:footnote w:id="19">
    <w:p w:rsidR="004616A3" w:rsidRDefault="004616A3" w:rsidP="004616A3">
      <w:pPr>
        <w:pStyle w:val="a3"/>
        <w:jc w:val="both"/>
      </w:pPr>
      <w:r w:rsidRPr="005B06FE">
        <w:rPr>
          <w:rStyle w:val="a8"/>
        </w:rPr>
        <w:footnoteRef/>
      </w:r>
      <w:r w:rsidRPr="005B06FE">
        <w:t xml:space="preserve"> </w:t>
      </w:r>
      <w:r w:rsidRPr="005B06FE">
        <w:rPr>
          <w:i/>
        </w:rPr>
        <w:t>Приложение № 2 к договору излагается в предложенной редакции, если договор заключается с контрагентом ОАО «МРСК Центра», на которого не распространяется сфера действия Федерального закона «О бухгалтерском учете» от 06.12.2011 № 402-ФЗ.</w:t>
      </w:r>
    </w:p>
  </w:footnote>
  <w:footnote w:id="20">
    <w:p w:rsidR="004616A3" w:rsidRPr="00501D52" w:rsidRDefault="004616A3" w:rsidP="004616A3">
      <w:pPr>
        <w:pStyle w:val="a3"/>
        <w:jc w:val="both"/>
        <w:rPr>
          <w:i/>
        </w:rPr>
      </w:pPr>
      <w:r w:rsidRPr="00501D52">
        <w:rPr>
          <w:rStyle w:val="a8"/>
          <w:i/>
        </w:rPr>
        <w:footnoteRef/>
      </w:r>
      <w:r>
        <w:rPr>
          <w:i/>
        </w:rPr>
        <w:t xml:space="preserve"> В случае заключения Д</w:t>
      </w:r>
      <w:r w:rsidRPr="00501D52">
        <w:rPr>
          <w:i/>
        </w:rPr>
        <w:t xml:space="preserve">оговора в интересах филиала необходимо указать  -  Открытое акционерное общество «Межрегиональная распределительная сетевая компания Центра» </w:t>
      </w:r>
      <w:proofErr w:type="gramStart"/>
      <w:r w:rsidRPr="00501D52">
        <w:rPr>
          <w:i/>
        </w:rPr>
        <w:t xml:space="preserve">( </w:t>
      </w:r>
      <w:proofErr w:type="gramEnd"/>
      <w:r w:rsidRPr="00501D52">
        <w:rPr>
          <w:i/>
        </w:rPr>
        <w:t>Филиал ОАО «МРСК Центра» - «__________________ энерго»).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13743144"/>
      <w:docPartObj>
        <w:docPartGallery w:val="Page Numbers (Top of Page)"/>
        <w:docPartUnique/>
      </w:docPartObj>
    </w:sdtPr>
    <w:sdtContent>
      <w:p w:rsidR="00BB6A36" w:rsidRDefault="004E1CAD">
        <w:pPr>
          <w:pStyle w:val="af0"/>
          <w:jc w:val="center"/>
        </w:pPr>
        <w:r>
          <w:fldChar w:fldCharType="begin"/>
        </w:r>
        <w:r w:rsidR="00BB6A36">
          <w:instrText>PAGE   \* MERGEFORMAT</w:instrText>
        </w:r>
        <w:r>
          <w:fldChar w:fldCharType="separate"/>
        </w:r>
        <w:r w:rsidR="007A0A0F">
          <w:rPr>
            <w:noProof/>
          </w:rPr>
          <w:t>1</w:t>
        </w:r>
        <w:r>
          <w:fldChar w:fldCharType="end"/>
        </w:r>
      </w:p>
    </w:sdtContent>
  </w:sdt>
  <w:p w:rsidR="00BB6A36" w:rsidRDefault="00BB6A36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23DD8"/>
    <w:multiLevelType w:val="multilevel"/>
    <w:tmpl w:val="96106114"/>
    <w:lvl w:ilvl="0">
      <w:start w:val="1"/>
      <w:numFmt w:val="decimal"/>
      <w:lvlText w:val="%1"/>
      <w:lvlJc w:val="left"/>
      <w:pPr>
        <w:tabs>
          <w:tab w:val="num" w:pos="3180"/>
        </w:tabs>
        <w:ind w:left="318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3240"/>
        </w:tabs>
        <w:ind w:left="3240" w:hanging="420"/>
      </w:pPr>
      <w:rPr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3540"/>
        </w:tabs>
        <w:ind w:left="354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540"/>
        </w:tabs>
        <w:ind w:left="354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3900"/>
        </w:tabs>
        <w:ind w:left="390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4260"/>
        </w:tabs>
        <w:ind w:left="426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4260"/>
        </w:tabs>
        <w:ind w:left="426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4620"/>
        </w:tabs>
        <w:ind w:left="4620" w:hanging="1800"/>
      </w:pPr>
    </w:lvl>
  </w:abstractNum>
  <w:abstractNum w:abstractNumId="1">
    <w:nsid w:val="18BE7792"/>
    <w:multiLevelType w:val="multilevel"/>
    <w:tmpl w:val="E9A86834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B9345BB"/>
    <w:multiLevelType w:val="hybridMultilevel"/>
    <w:tmpl w:val="A146726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9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2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73BE"/>
    <w:rsid w:val="000222AE"/>
    <w:rsid w:val="0004467E"/>
    <w:rsid w:val="00046F1F"/>
    <w:rsid w:val="00051189"/>
    <w:rsid w:val="0005493D"/>
    <w:rsid w:val="00056451"/>
    <w:rsid w:val="0005784C"/>
    <w:rsid w:val="0008272F"/>
    <w:rsid w:val="000B0917"/>
    <w:rsid w:val="000B0DA3"/>
    <w:rsid w:val="000B5F40"/>
    <w:rsid w:val="000D3CEC"/>
    <w:rsid w:val="000F2D61"/>
    <w:rsid w:val="000F3132"/>
    <w:rsid w:val="000F4471"/>
    <w:rsid w:val="00105385"/>
    <w:rsid w:val="001119F6"/>
    <w:rsid w:val="0013038C"/>
    <w:rsid w:val="00146124"/>
    <w:rsid w:val="001543ED"/>
    <w:rsid w:val="00162469"/>
    <w:rsid w:val="0016304E"/>
    <w:rsid w:val="001857B2"/>
    <w:rsid w:val="00186D5F"/>
    <w:rsid w:val="00187599"/>
    <w:rsid w:val="00190ECF"/>
    <w:rsid w:val="001A6C33"/>
    <w:rsid w:val="001B4979"/>
    <w:rsid w:val="001B5C19"/>
    <w:rsid w:val="001C4FCB"/>
    <w:rsid w:val="001C757B"/>
    <w:rsid w:val="001C79F6"/>
    <w:rsid w:val="001D12FF"/>
    <w:rsid w:val="001D3698"/>
    <w:rsid w:val="001F4215"/>
    <w:rsid w:val="00201329"/>
    <w:rsid w:val="00203546"/>
    <w:rsid w:val="00213A86"/>
    <w:rsid w:val="0022794F"/>
    <w:rsid w:val="00235412"/>
    <w:rsid w:val="00243619"/>
    <w:rsid w:val="002511D7"/>
    <w:rsid w:val="002722EF"/>
    <w:rsid w:val="00274C1B"/>
    <w:rsid w:val="0028185A"/>
    <w:rsid w:val="002833C5"/>
    <w:rsid w:val="00286830"/>
    <w:rsid w:val="002B379D"/>
    <w:rsid w:val="002B3834"/>
    <w:rsid w:val="002C3602"/>
    <w:rsid w:val="002E6BDD"/>
    <w:rsid w:val="002F2263"/>
    <w:rsid w:val="002F3576"/>
    <w:rsid w:val="002F6454"/>
    <w:rsid w:val="00301476"/>
    <w:rsid w:val="00310C02"/>
    <w:rsid w:val="00314A8B"/>
    <w:rsid w:val="00347C43"/>
    <w:rsid w:val="0037603D"/>
    <w:rsid w:val="00376D3B"/>
    <w:rsid w:val="00385571"/>
    <w:rsid w:val="0039520C"/>
    <w:rsid w:val="003A5A3F"/>
    <w:rsid w:val="003C260C"/>
    <w:rsid w:val="003C2920"/>
    <w:rsid w:val="003C55AD"/>
    <w:rsid w:val="003C6779"/>
    <w:rsid w:val="003D35DC"/>
    <w:rsid w:val="003E5FEB"/>
    <w:rsid w:val="00400913"/>
    <w:rsid w:val="00400AFA"/>
    <w:rsid w:val="00406EDD"/>
    <w:rsid w:val="00424C2B"/>
    <w:rsid w:val="00425104"/>
    <w:rsid w:val="00432109"/>
    <w:rsid w:val="00432CC7"/>
    <w:rsid w:val="00436506"/>
    <w:rsid w:val="0045472B"/>
    <w:rsid w:val="00455E6E"/>
    <w:rsid w:val="004616A3"/>
    <w:rsid w:val="00466794"/>
    <w:rsid w:val="00470F3C"/>
    <w:rsid w:val="004715B9"/>
    <w:rsid w:val="0048146C"/>
    <w:rsid w:val="00494A3C"/>
    <w:rsid w:val="00494C9C"/>
    <w:rsid w:val="004C064C"/>
    <w:rsid w:val="004C2A65"/>
    <w:rsid w:val="004D10F2"/>
    <w:rsid w:val="004E1CAD"/>
    <w:rsid w:val="004F6C98"/>
    <w:rsid w:val="005255F5"/>
    <w:rsid w:val="00525A31"/>
    <w:rsid w:val="00534ED1"/>
    <w:rsid w:val="00537215"/>
    <w:rsid w:val="00552C53"/>
    <w:rsid w:val="005626C5"/>
    <w:rsid w:val="005742DC"/>
    <w:rsid w:val="00580111"/>
    <w:rsid w:val="0058236A"/>
    <w:rsid w:val="005A0772"/>
    <w:rsid w:val="005B06FE"/>
    <w:rsid w:val="005C4C28"/>
    <w:rsid w:val="005C7D9B"/>
    <w:rsid w:val="005F45A5"/>
    <w:rsid w:val="006060E2"/>
    <w:rsid w:val="006206C9"/>
    <w:rsid w:val="00622511"/>
    <w:rsid w:val="0062280F"/>
    <w:rsid w:val="00637154"/>
    <w:rsid w:val="00644E1D"/>
    <w:rsid w:val="00672831"/>
    <w:rsid w:val="006773BE"/>
    <w:rsid w:val="00695BF8"/>
    <w:rsid w:val="006A010D"/>
    <w:rsid w:val="006C48CC"/>
    <w:rsid w:val="007147E1"/>
    <w:rsid w:val="00724589"/>
    <w:rsid w:val="00782DB5"/>
    <w:rsid w:val="007953F5"/>
    <w:rsid w:val="007A0A0F"/>
    <w:rsid w:val="007C1CD4"/>
    <w:rsid w:val="007C4BAF"/>
    <w:rsid w:val="007E02C6"/>
    <w:rsid w:val="007E2132"/>
    <w:rsid w:val="007E327C"/>
    <w:rsid w:val="007F332D"/>
    <w:rsid w:val="007F3382"/>
    <w:rsid w:val="0083587C"/>
    <w:rsid w:val="0085717E"/>
    <w:rsid w:val="00873F43"/>
    <w:rsid w:val="008764E6"/>
    <w:rsid w:val="008A091B"/>
    <w:rsid w:val="008B64AE"/>
    <w:rsid w:val="008C5CC0"/>
    <w:rsid w:val="008C6E54"/>
    <w:rsid w:val="008D0FC4"/>
    <w:rsid w:val="008D3F35"/>
    <w:rsid w:val="008E5982"/>
    <w:rsid w:val="008E5A6C"/>
    <w:rsid w:val="008F1875"/>
    <w:rsid w:val="008F2470"/>
    <w:rsid w:val="008F546B"/>
    <w:rsid w:val="008F7BDB"/>
    <w:rsid w:val="00916C88"/>
    <w:rsid w:val="00925D4D"/>
    <w:rsid w:val="00942920"/>
    <w:rsid w:val="00942FFB"/>
    <w:rsid w:val="00952149"/>
    <w:rsid w:val="00963C1D"/>
    <w:rsid w:val="00975D9A"/>
    <w:rsid w:val="0098086D"/>
    <w:rsid w:val="00981B60"/>
    <w:rsid w:val="009A28DA"/>
    <w:rsid w:val="009A299E"/>
    <w:rsid w:val="009A3B06"/>
    <w:rsid w:val="009A6F79"/>
    <w:rsid w:val="009B0684"/>
    <w:rsid w:val="009C5924"/>
    <w:rsid w:val="009D33BD"/>
    <w:rsid w:val="009D64D2"/>
    <w:rsid w:val="009F08A0"/>
    <w:rsid w:val="009F4C0C"/>
    <w:rsid w:val="009F55E7"/>
    <w:rsid w:val="009F56F8"/>
    <w:rsid w:val="00A009C8"/>
    <w:rsid w:val="00A03BCE"/>
    <w:rsid w:val="00A06007"/>
    <w:rsid w:val="00A13DB4"/>
    <w:rsid w:val="00A263E1"/>
    <w:rsid w:val="00A31DEB"/>
    <w:rsid w:val="00A430CA"/>
    <w:rsid w:val="00A43242"/>
    <w:rsid w:val="00A5235C"/>
    <w:rsid w:val="00A771E7"/>
    <w:rsid w:val="00A93BDE"/>
    <w:rsid w:val="00AA27E2"/>
    <w:rsid w:val="00AB503E"/>
    <w:rsid w:val="00AE6B87"/>
    <w:rsid w:val="00B01D11"/>
    <w:rsid w:val="00B04E5F"/>
    <w:rsid w:val="00B114D9"/>
    <w:rsid w:val="00B424C8"/>
    <w:rsid w:val="00B443D3"/>
    <w:rsid w:val="00B62A9B"/>
    <w:rsid w:val="00B83B44"/>
    <w:rsid w:val="00BA0BCF"/>
    <w:rsid w:val="00BA41C3"/>
    <w:rsid w:val="00BB148D"/>
    <w:rsid w:val="00BB6A36"/>
    <w:rsid w:val="00BC499A"/>
    <w:rsid w:val="00BD32A9"/>
    <w:rsid w:val="00BF0511"/>
    <w:rsid w:val="00BF543F"/>
    <w:rsid w:val="00C11E78"/>
    <w:rsid w:val="00C36CB0"/>
    <w:rsid w:val="00C42372"/>
    <w:rsid w:val="00C51162"/>
    <w:rsid w:val="00C56F8C"/>
    <w:rsid w:val="00C705B5"/>
    <w:rsid w:val="00C910BA"/>
    <w:rsid w:val="00C95FB8"/>
    <w:rsid w:val="00C96CE0"/>
    <w:rsid w:val="00CA567A"/>
    <w:rsid w:val="00CB21D1"/>
    <w:rsid w:val="00CC7B3D"/>
    <w:rsid w:val="00D1448B"/>
    <w:rsid w:val="00D17831"/>
    <w:rsid w:val="00D34F27"/>
    <w:rsid w:val="00D353CC"/>
    <w:rsid w:val="00D3731E"/>
    <w:rsid w:val="00D443C0"/>
    <w:rsid w:val="00D813CD"/>
    <w:rsid w:val="00D9114E"/>
    <w:rsid w:val="00D929F4"/>
    <w:rsid w:val="00D96ED7"/>
    <w:rsid w:val="00D9779D"/>
    <w:rsid w:val="00DA6F50"/>
    <w:rsid w:val="00DB3DD3"/>
    <w:rsid w:val="00DC5C14"/>
    <w:rsid w:val="00DD151E"/>
    <w:rsid w:val="00DF064C"/>
    <w:rsid w:val="00DF248C"/>
    <w:rsid w:val="00E12C11"/>
    <w:rsid w:val="00E20D8A"/>
    <w:rsid w:val="00E33690"/>
    <w:rsid w:val="00E35230"/>
    <w:rsid w:val="00E45C21"/>
    <w:rsid w:val="00E52F46"/>
    <w:rsid w:val="00E55F61"/>
    <w:rsid w:val="00E75160"/>
    <w:rsid w:val="00EB29EE"/>
    <w:rsid w:val="00ED2BD3"/>
    <w:rsid w:val="00EE3B93"/>
    <w:rsid w:val="00EE67AF"/>
    <w:rsid w:val="00F17C59"/>
    <w:rsid w:val="00F3218E"/>
    <w:rsid w:val="00F35498"/>
    <w:rsid w:val="00F45C20"/>
    <w:rsid w:val="00F5236A"/>
    <w:rsid w:val="00F9047A"/>
    <w:rsid w:val="00F97294"/>
    <w:rsid w:val="00FB00F1"/>
    <w:rsid w:val="00FF3A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73BE"/>
    <w:rPr>
      <w:sz w:val="24"/>
      <w:szCs w:val="24"/>
    </w:rPr>
  </w:style>
  <w:style w:type="paragraph" w:styleId="1">
    <w:name w:val="heading 1"/>
    <w:basedOn w:val="a"/>
    <w:next w:val="a"/>
    <w:qFormat/>
    <w:rsid w:val="007F3382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7F3382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6773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footnote text"/>
    <w:basedOn w:val="a"/>
    <w:link w:val="a4"/>
    <w:rsid w:val="006773BE"/>
    <w:rPr>
      <w:sz w:val="20"/>
      <w:szCs w:val="20"/>
    </w:rPr>
  </w:style>
  <w:style w:type="paragraph" w:styleId="a5">
    <w:name w:val="annotation text"/>
    <w:basedOn w:val="a"/>
    <w:semiHidden/>
    <w:rsid w:val="006773BE"/>
    <w:pPr>
      <w:spacing w:after="60"/>
      <w:ind w:firstLine="851"/>
      <w:jc w:val="both"/>
    </w:pPr>
    <w:rPr>
      <w:sz w:val="20"/>
      <w:szCs w:val="20"/>
    </w:rPr>
  </w:style>
  <w:style w:type="paragraph" w:styleId="a6">
    <w:name w:val="Body Text"/>
    <w:basedOn w:val="a"/>
    <w:rsid w:val="006773BE"/>
    <w:pPr>
      <w:spacing w:after="120"/>
    </w:pPr>
  </w:style>
  <w:style w:type="paragraph" w:styleId="a7">
    <w:name w:val="Body Text Indent"/>
    <w:basedOn w:val="a"/>
    <w:rsid w:val="006773BE"/>
    <w:pPr>
      <w:ind w:left="708" w:hanging="708"/>
      <w:jc w:val="center"/>
    </w:pPr>
  </w:style>
  <w:style w:type="paragraph" w:styleId="20">
    <w:name w:val="Body Text 2"/>
    <w:basedOn w:val="a"/>
    <w:link w:val="21"/>
    <w:rsid w:val="006773BE"/>
    <w:pPr>
      <w:spacing w:after="120" w:line="480" w:lineRule="auto"/>
    </w:pPr>
  </w:style>
  <w:style w:type="paragraph" w:customStyle="1" w:styleId="10">
    <w:name w:val="Обычный1"/>
    <w:basedOn w:val="a"/>
    <w:rsid w:val="006773BE"/>
    <w:rPr>
      <w:szCs w:val="20"/>
    </w:rPr>
  </w:style>
  <w:style w:type="paragraph" w:customStyle="1" w:styleId="DefaultParagraphFontParaCharChar">
    <w:name w:val="Default Paragraph Font Para Char Char Знак"/>
    <w:basedOn w:val="a"/>
    <w:rsid w:val="006773B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8">
    <w:name w:val="footnote reference"/>
    <w:basedOn w:val="a0"/>
    <w:rsid w:val="006773BE"/>
    <w:rPr>
      <w:vertAlign w:val="superscript"/>
    </w:rPr>
  </w:style>
  <w:style w:type="character" w:styleId="a9">
    <w:name w:val="annotation reference"/>
    <w:basedOn w:val="a0"/>
    <w:semiHidden/>
    <w:rsid w:val="006773BE"/>
    <w:rPr>
      <w:sz w:val="16"/>
      <w:szCs w:val="16"/>
    </w:rPr>
  </w:style>
  <w:style w:type="table" w:styleId="aa">
    <w:name w:val="Table Grid"/>
    <w:basedOn w:val="a1"/>
    <w:rsid w:val="006773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rsid w:val="00FB00F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FB00F1"/>
    <w:rPr>
      <w:rFonts w:ascii="Tahoma" w:hAnsi="Tahoma" w:cs="Tahoma"/>
      <w:sz w:val="16"/>
      <w:szCs w:val="16"/>
    </w:rPr>
  </w:style>
  <w:style w:type="paragraph" w:customStyle="1" w:styleId="ad">
    <w:name w:val="Таблицы (моноширинный)"/>
    <w:basedOn w:val="a"/>
    <w:next w:val="a"/>
    <w:rsid w:val="00FB00F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сноски Знак"/>
    <w:basedOn w:val="a0"/>
    <w:link w:val="a3"/>
    <w:rsid w:val="00FB00F1"/>
  </w:style>
  <w:style w:type="paragraph" w:customStyle="1" w:styleId="ConsNonformat">
    <w:name w:val="ConsNonformat"/>
    <w:rsid w:val="008764E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verAuthor">
    <w:name w:val="Cover Author"/>
    <w:basedOn w:val="a"/>
    <w:rsid w:val="00637154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e">
    <w:name w:val="Normal (Web)"/>
    <w:basedOn w:val="a"/>
    <w:uiPriority w:val="99"/>
    <w:unhideWhenUsed/>
    <w:rsid w:val="00F9047A"/>
    <w:pPr>
      <w:spacing w:before="100" w:beforeAutospacing="1" w:after="100" w:afterAutospacing="1"/>
    </w:pPr>
  </w:style>
  <w:style w:type="paragraph" w:customStyle="1" w:styleId="ConsNormal">
    <w:name w:val="ConsNormal"/>
    <w:rsid w:val="0085717E"/>
    <w:pPr>
      <w:widowControl w:val="0"/>
      <w:ind w:firstLine="720"/>
    </w:pPr>
    <w:rPr>
      <w:rFonts w:ascii="Arial" w:hAnsi="Arial"/>
    </w:rPr>
  </w:style>
  <w:style w:type="paragraph" w:styleId="af">
    <w:name w:val="List Paragraph"/>
    <w:basedOn w:val="a"/>
    <w:uiPriority w:val="34"/>
    <w:qFormat/>
    <w:rsid w:val="00D813CD"/>
    <w:pPr>
      <w:ind w:left="720"/>
      <w:contextualSpacing/>
    </w:pPr>
  </w:style>
  <w:style w:type="character" w:customStyle="1" w:styleId="21">
    <w:name w:val="Основной текст 2 Знак"/>
    <w:basedOn w:val="a0"/>
    <w:link w:val="20"/>
    <w:rsid w:val="008F1875"/>
    <w:rPr>
      <w:sz w:val="24"/>
      <w:szCs w:val="24"/>
    </w:rPr>
  </w:style>
  <w:style w:type="character" w:customStyle="1" w:styleId="apple-style-span">
    <w:name w:val="apple-style-span"/>
    <w:basedOn w:val="a0"/>
    <w:rsid w:val="0058236A"/>
  </w:style>
  <w:style w:type="table" w:customStyle="1" w:styleId="11">
    <w:name w:val="Сетка таблицы1"/>
    <w:basedOn w:val="a1"/>
    <w:next w:val="aa"/>
    <w:uiPriority w:val="59"/>
    <w:rsid w:val="001C757B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header"/>
    <w:basedOn w:val="a"/>
    <w:link w:val="af1"/>
    <w:uiPriority w:val="99"/>
    <w:rsid w:val="00BB6A36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BB6A36"/>
    <w:rPr>
      <w:sz w:val="24"/>
      <w:szCs w:val="24"/>
    </w:rPr>
  </w:style>
  <w:style w:type="paragraph" w:styleId="af2">
    <w:name w:val="footer"/>
    <w:basedOn w:val="a"/>
    <w:link w:val="af3"/>
    <w:rsid w:val="00BB6A36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BB6A36"/>
    <w:rPr>
      <w:sz w:val="24"/>
      <w:szCs w:val="24"/>
    </w:rPr>
  </w:style>
  <w:style w:type="paragraph" w:styleId="af4">
    <w:name w:val="No Spacing"/>
    <w:uiPriority w:val="1"/>
    <w:qFormat/>
    <w:rsid w:val="008A091B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73BE"/>
    <w:rPr>
      <w:sz w:val="24"/>
      <w:szCs w:val="24"/>
    </w:rPr>
  </w:style>
  <w:style w:type="paragraph" w:styleId="1">
    <w:name w:val="heading 1"/>
    <w:basedOn w:val="a"/>
    <w:next w:val="a"/>
    <w:qFormat/>
    <w:rsid w:val="007F3382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7F3382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6773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footnote text"/>
    <w:basedOn w:val="a"/>
    <w:link w:val="a4"/>
    <w:rsid w:val="006773BE"/>
    <w:rPr>
      <w:sz w:val="20"/>
      <w:szCs w:val="20"/>
    </w:rPr>
  </w:style>
  <w:style w:type="paragraph" w:styleId="a5">
    <w:name w:val="annotation text"/>
    <w:basedOn w:val="a"/>
    <w:semiHidden/>
    <w:rsid w:val="006773BE"/>
    <w:pPr>
      <w:spacing w:after="60"/>
      <w:ind w:firstLine="851"/>
      <w:jc w:val="both"/>
    </w:pPr>
    <w:rPr>
      <w:sz w:val="20"/>
      <w:szCs w:val="20"/>
    </w:rPr>
  </w:style>
  <w:style w:type="paragraph" w:styleId="a6">
    <w:name w:val="Body Text"/>
    <w:basedOn w:val="a"/>
    <w:rsid w:val="006773BE"/>
    <w:pPr>
      <w:spacing w:after="120"/>
    </w:pPr>
  </w:style>
  <w:style w:type="paragraph" w:styleId="a7">
    <w:name w:val="Body Text Indent"/>
    <w:basedOn w:val="a"/>
    <w:rsid w:val="006773BE"/>
    <w:pPr>
      <w:ind w:left="708" w:hanging="708"/>
      <w:jc w:val="center"/>
    </w:pPr>
  </w:style>
  <w:style w:type="paragraph" w:styleId="20">
    <w:name w:val="Body Text 2"/>
    <w:basedOn w:val="a"/>
    <w:link w:val="21"/>
    <w:rsid w:val="006773BE"/>
    <w:pPr>
      <w:spacing w:after="120" w:line="480" w:lineRule="auto"/>
    </w:pPr>
  </w:style>
  <w:style w:type="paragraph" w:customStyle="1" w:styleId="10">
    <w:name w:val="Обычный1"/>
    <w:basedOn w:val="a"/>
    <w:rsid w:val="006773BE"/>
    <w:rPr>
      <w:szCs w:val="20"/>
    </w:rPr>
  </w:style>
  <w:style w:type="paragraph" w:customStyle="1" w:styleId="DefaultParagraphFontParaCharChar">
    <w:name w:val="Default Paragraph Font Para Char Char Знак"/>
    <w:basedOn w:val="a"/>
    <w:rsid w:val="006773B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8">
    <w:name w:val="footnote reference"/>
    <w:basedOn w:val="a0"/>
    <w:rsid w:val="006773BE"/>
    <w:rPr>
      <w:vertAlign w:val="superscript"/>
    </w:rPr>
  </w:style>
  <w:style w:type="character" w:styleId="a9">
    <w:name w:val="annotation reference"/>
    <w:basedOn w:val="a0"/>
    <w:semiHidden/>
    <w:rsid w:val="006773BE"/>
    <w:rPr>
      <w:sz w:val="16"/>
      <w:szCs w:val="16"/>
    </w:rPr>
  </w:style>
  <w:style w:type="table" w:styleId="aa">
    <w:name w:val="Table Grid"/>
    <w:basedOn w:val="a1"/>
    <w:rsid w:val="006773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rsid w:val="00FB00F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FB00F1"/>
    <w:rPr>
      <w:rFonts w:ascii="Tahoma" w:hAnsi="Tahoma" w:cs="Tahoma"/>
      <w:sz w:val="16"/>
      <w:szCs w:val="16"/>
    </w:rPr>
  </w:style>
  <w:style w:type="paragraph" w:customStyle="1" w:styleId="ad">
    <w:name w:val="Таблицы (моноширинный)"/>
    <w:basedOn w:val="a"/>
    <w:next w:val="a"/>
    <w:rsid w:val="00FB00F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сноски Знак"/>
    <w:basedOn w:val="a0"/>
    <w:link w:val="a3"/>
    <w:rsid w:val="00FB00F1"/>
  </w:style>
  <w:style w:type="paragraph" w:customStyle="1" w:styleId="ConsNonformat">
    <w:name w:val="ConsNonformat"/>
    <w:rsid w:val="008764E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verAuthor">
    <w:name w:val="Cover Author"/>
    <w:basedOn w:val="a"/>
    <w:rsid w:val="00637154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e">
    <w:name w:val="Normal (Web)"/>
    <w:basedOn w:val="a"/>
    <w:uiPriority w:val="99"/>
    <w:unhideWhenUsed/>
    <w:rsid w:val="00F9047A"/>
    <w:pPr>
      <w:spacing w:before="100" w:beforeAutospacing="1" w:after="100" w:afterAutospacing="1"/>
    </w:pPr>
  </w:style>
  <w:style w:type="paragraph" w:customStyle="1" w:styleId="ConsNormal">
    <w:name w:val="ConsNormal"/>
    <w:rsid w:val="0085717E"/>
    <w:pPr>
      <w:widowControl w:val="0"/>
      <w:ind w:firstLine="720"/>
    </w:pPr>
    <w:rPr>
      <w:rFonts w:ascii="Arial" w:hAnsi="Arial"/>
    </w:rPr>
  </w:style>
  <w:style w:type="paragraph" w:styleId="af">
    <w:name w:val="List Paragraph"/>
    <w:basedOn w:val="a"/>
    <w:uiPriority w:val="34"/>
    <w:qFormat/>
    <w:rsid w:val="00D813CD"/>
    <w:pPr>
      <w:ind w:left="720"/>
      <w:contextualSpacing/>
    </w:pPr>
  </w:style>
  <w:style w:type="character" w:customStyle="1" w:styleId="21">
    <w:name w:val="Основной текст 2 Знак"/>
    <w:basedOn w:val="a0"/>
    <w:link w:val="20"/>
    <w:rsid w:val="008F1875"/>
    <w:rPr>
      <w:sz w:val="24"/>
      <w:szCs w:val="24"/>
    </w:rPr>
  </w:style>
  <w:style w:type="character" w:customStyle="1" w:styleId="apple-style-span">
    <w:name w:val="apple-style-span"/>
    <w:basedOn w:val="a0"/>
    <w:rsid w:val="0058236A"/>
  </w:style>
  <w:style w:type="table" w:customStyle="1" w:styleId="11">
    <w:name w:val="Сетка таблицы1"/>
    <w:basedOn w:val="a1"/>
    <w:next w:val="aa"/>
    <w:uiPriority w:val="59"/>
    <w:rsid w:val="001C757B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header"/>
    <w:basedOn w:val="a"/>
    <w:link w:val="af1"/>
    <w:uiPriority w:val="99"/>
    <w:rsid w:val="00BB6A36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BB6A36"/>
    <w:rPr>
      <w:sz w:val="24"/>
      <w:szCs w:val="24"/>
    </w:rPr>
  </w:style>
  <w:style w:type="paragraph" w:styleId="af2">
    <w:name w:val="footer"/>
    <w:basedOn w:val="a"/>
    <w:link w:val="af3"/>
    <w:rsid w:val="00BB6A36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BB6A36"/>
    <w:rPr>
      <w:sz w:val="24"/>
      <w:szCs w:val="24"/>
    </w:rPr>
  </w:style>
  <w:style w:type="paragraph" w:styleId="af4">
    <w:name w:val="No Spacing"/>
    <w:uiPriority w:val="1"/>
    <w:qFormat/>
    <w:rsid w:val="008A091B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644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7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7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7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2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331ED5-51FD-4946-AD75-DB7D31819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5402</Words>
  <Characters>30796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>Belgorodenergo</Company>
  <LinksUpToDate>false</LinksUpToDate>
  <CharactersWithSpaces>36126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creator>Kalmikova_EU</dc:creator>
  <cp:lastModifiedBy>Maslov.EV</cp:lastModifiedBy>
  <cp:revision>3</cp:revision>
  <cp:lastPrinted>2014-05-22T05:44:00Z</cp:lastPrinted>
  <dcterms:created xsi:type="dcterms:W3CDTF">2014-06-18T11:06:00Z</dcterms:created>
  <dcterms:modified xsi:type="dcterms:W3CDTF">2014-07-01T06:51:00Z</dcterms:modified>
</cp:coreProperties>
</file>