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</w:t>
      </w:r>
      <w:proofErr w:type="gramStart"/>
      <w:r w:rsidRPr="008C61F3">
        <w:rPr>
          <w:sz w:val="24"/>
          <w:szCs w:val="24"/>
        </w:rPr>
        <w:t>принять и оплатить</w:t>
      </w:r>
      <w:proofErr w:type="gramEnd"/>
      <w:r w:rsidRPr="008C61F3">
        <w:rPr>
          <w:sz w:val="24"/>
          <w:szCs w:val="24"/>
        </w:rPr>
        <w:t xml:space="preserve">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Спецификациях, оформленных по форме Приложения № 3 к Договору</w:t>
      </w:r>
      <w:r w:rsidR="008C61F3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>и</w:t>
      </w:r>
      <w:r w:rsidR="005B3BA7" w:rsidRPr="008C61F3">
        <w:rPr>
          <w:color w:val="000000"/>
          <w:sz w:val="24"/>
          <w:szCs w:val="24"/>
        </w:rPr>
        <w:t xml:space="preserve"> 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</w:t>
      </w:r>
      <w:proofErr w:type="gramStart"/>
      <w:r w:rsidR="005B3BA7" w:rsidRPr="008C61F3">
        <w:rPr>
          <w:color w:val="000000"/>
          <w:sz w:val="24"/>
          <w:szCs w:val="24"/>
        </w:rPr>
        <w:t>указывается в Спецификациях и соответствует</w:t>
      </w:r>
      <w:proofErr w:type="gramEnd"/>
      <w:r w:rsidR="005B3BA7" w:rsidRPr="008C61F3">
        <w:rPr>
          <w:color w:val="000000"/>
          <w:sz w:val="24"/>
          <w:szCs w:val="24"/>
        </w:rPr>
        <w:t xml:space="preserve">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</w:t>
      </w:r>
      <w:proofErr w:type="gramStart"/>
      <w:r w:rsidRPr="008C61F3">
        <w:rPr>
          <w:color w:val="000000"/>
          <w:sz w:val="24"/>
          <w:szCs w:val="24"/>
        </w:rPr>
        <w:t>Спецификациях</w:t>
      </w:r>
      <w:proofErr w:type="gramEnd"/>
      <w:r w:rsidRPr="008C61F3">
        <w:rPr>
          <w:color w:val="000000"/>
          <w:sz w:val="24"/>
          <w:szCs w:val="24"/>
        </w:rPr>
        <w:t xml:space="preserve">, счетах-фактурах и товарных накладных Стороны указывают </w:t>
      </w:r>
      <w:r w:rsidRPr="008C61F3">
        <w:rPr>
          <w:sz w:val="24"/>
          <w:szCs w:val="24"/>
        </w:rPr>
        <w:t xml:space="preserve">коды 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ТЕРМИНЫ И ОПРЕДЕЛЕНИЯ, ИСПЛЬЗУЕМЫЕ В </w:t>
      </w:r>
      <w:proofErr w:type="gramStart"/>
      <w:r>
        <w:rPr>
          <w:b/>
          <w:bCs/>
          <w:sz w:val="24"/>
          <w:szCs w:val="24"/>
        </w:rPr>
        <w:t>ДОГОВОРЕ</w:t>
      </w:r>
      <w:proofErr w:type="gramEnd"/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1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proofErr w:type="gramStart"/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proofErr w:type="gramEnd"/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2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3"/>
      </w:r>
      <w:r>
        <w:t>,</w:t>
      </w:r>
    </w:p>
    <w:p w:rsidR="001E264A" w:rsidRDefault="001E264A" w:rsidP="001E264A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.</w:t>
      </w:r>
    </w:p>
    <w:p w:rsidR="001E264A" w:rsidRPr="000B611A" w:rsidRDefault="001E264A" w:rsidP="008811FD">
      <w:pPr>
        <w:jc w:val="both"/>
      </w:pP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proofErr w:type="gramStart"/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 xml:space="preserve">, включая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</w:t>
      </w:r>
      <w:proofErr w:type="gramEnd"/>
      <w:r w:rsidR="006B4EC8" w:rsidRPr="008C61F3">
        <w:rPr>
          <w:snapToGrid w:val="0"/>
        </w:rPr>
        <w:t xml:space="preserve"> № 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5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>.</w:t>
      </w:r>
      <w:proofErr w:type="gramStart"/>
      <w:r w:rsidR="00057F3E" w:rsidRPr="008C61F3">
        <w:t xml:space="preserve"> </w:t>
      </w:r>
      <w:r w:rsidR="00D419AD" w:rsidRPr="008C61F3">
        <w:t>,</w:t>
      </w:r>
      <w:proofErr w:type="gramEnd"/>
      <w:r w:rsidR="00D419AD" w:rsidRPr="008C61F3">
        <w:t xml:space="preserve">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>орон, должны толковаться в соотве</w:t>
      </w:r>
      <w:r w:rsidR="00ED52F1">
        <w:rPr>
          <w:sz w:val="24"/>
          <w:szCs w:val="24"/>
        </w:rPr>
        <w:t xml:space="preserve">тствии с </w:t>
      </w:r>
      <w:r w:rsidR="00ED52F1">
        <w:rPr>
          <w:sz w:val="24"/>
          <w:szCs w:val="24"/>
        </w:rPr>
        <w:lastRenderedPageBreak/>
        <w:t xml:space="preserve">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6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</w:t>
      </w:r>
      <w:proofErr w:type="gramEnd"/>
      <w:r w:rsidRPr="000B611A">
        <w:rPr>
          <w:sz w:val="24"/>
          <w:szCs w:val="24"/>
        </w:rPr>
        <w:t xml:space="preserve">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</w:t>
      </w:r>
      <w:r w:rsidRPr="000B611A">
        <w:rPr>
          <w:sz w:val="24"/>
          <w:szCs w:val="24"/>
        </w:rPr>
        <w:lastRenderedPageBreak/>
        <w:t>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</w:t>
      </w:r>
      <w:proofErr w:type="gramStart"/>
      <w:r w:rsidRPr="000B611A">
        <w:t>случае</w:t>
      </w:r>
      <w:proofErr w:type="gramEnd"/>
      <w:r w:rsidRPr="000B611A">
        <w:t xml:space="preserve">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7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 xml:space="preserve">В </w:t>
      </w:r>
      <w:proofErr w:type="gramStart"/>
      <w:r w:rsidR="00057F3E">
        <w:t>случае</w:t>
      </w:r>
      <w:proofErr w:type="gramEnd"/>
      <w:r w:rsidR="00057F3E">
        <w:t xml:space="preserve"> если по договору предусмотрена предоплата за товар, Поставщик обязан заключить договор страхования рисков и ответственности при доставке товара. Выгодопреобретателем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</w:t>
      </w:r>
      <w:proofErr w:type="gramStart"/>
      <w:r w:rsidRPr="000B611A">
        <w:rPr>
          <w:sz w:val="24"/>
          <w:szCs w:val="24"/>
        </w:rPr>
        <w:t>случаях</w:t>
      </w:r>
      <w:proofErr w:type="gramEnd"/>
      <w:r w:rsidRPr="000B611A">
        <w:rPr>
          <w:sz w:val="24"/>
          <w:szCs w:val="24"/>
        </w:rPr>
        <w:t xml:space="preserve">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Грузополучатель вправе принять товар без проведения предварительной проверки их качества, если товар </w:t>
      </w:r>
      <w:proofErr w:type="gramStart"/>
      <w:r w:rsidRPr="000B611A">
        <w:rPr>
          <w:sz w:val="24"/>
          <w:szCs w:val="24"/>
        </w:rPr>
        <w:t>находится в надлежащей таре и упаковке и у него отсутствуют</w:t>
      </w:r>
      <w:proofErr w:type="gramEnd"/>
      <w:r w:rsidRPr="000B611A">
        <w:rPr>
          <w:sz w:val="24"/>
          <w:szCs w:val="24"/>
        </w:rPr>
        <w:t xml:space="preserve">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 xml:space="preserve">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</w:t>
      </w:r>
      <w:r w:rsidRPr="000B611A">
        <w:rPr>
          <w:sz w:val="24"/>
          <w:szCs w:val="24"/>
        </w:rPr>
        <w:lastRenderedPageBreak/>
        <w:t>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6.13. </w:t>
      </w:r>
      <w:proofErr w:type="gramStart"/>
      <w:r>
        <w:rPr>
          <w:rFonts w:eastAsia="Calibri"/>
        </w:rPr>
        <w:t>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8"/>
      </w:r>
      <w:r w:rsidRPr="00F42220">
        <w:rPr>
          <w:rFonts w:eastAsia="Calibri"/>
        </w:rPr>
        <w:t>.</w:t>
      </w:r>
      <w:proofErr w:type="gramEnd"/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</w:t>
      </w:r>
      <w:proofErr w:type="gramStart"/>
      <w:r w:rsidRPr="000B611A">
        <w:rPr>
          <w:sz w:val="24"/>
          <w:szCs w:val="24"/>
        </w:rPr>
        <w:t>составляется и подписывается</w:t>
      </w:r>
      <w:proofErr w:type="gramEnd"/>
      <w:r w:rsidRPr="000B611A">
        <w:rPr>
          <w:sz w:val="24"/>
          <w:szCs w:val="24"/>
        </w:rPr>
        <w:t xml:space="preserve">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</w:t>
      </w:r>
      <w:proofErr w:type="gramEnd"/>
      <w:r w:rsidRPr="000B611A">
        <w:rPr>
          <w:sz w:val="24"/>
          <w:szCs w:val="24"/>
        </w:rPr>
        <w:t xml:space="preserve">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lastRenderedPageBreak/>
        <w:t>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E8735D" w:rsidP="007F0C9F">
      <w:pPr>
        <w:ind w:firstLine="540"/>
        <w:jc w:val="both"/>
      </w:pPr>
      <w:r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3455F4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</w:t>
      </w:r>
      <w:r w:rsidR="006143EE" w:rsidRPr="006143EE">
        <w:t xml:space="preserve">подписания Сторонами товарной накладной и </w:t>
      </w:r>
      <w:r w:rsidRPr="006143EE">
        <w:t>получения от Поставщика полного комплекта следующих документов: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</w:t>
      </w:r>
      <w:r w:rsidR="006143EE">
        <w:rPr>
          <w:lang w:val="ru-RU"/>
        </w:rPr>
        <w:t>2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</w:t>
      </w:r>
      <w:r w:rsidR="006143EE">
        <w:rPr>
          <w:lang w:val="ru-RU"/>
        </w:rPr>
        <w:t>3</w:t>
      </w:r>
      <w:r w:rsidRPr="008C61F3">
        <w:rPr>
          <w:lang w:val="ru-RU"/>
        </w:rPr>
        <w:t>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6901067107/463202002</w:t>
      </w:r>
      <w:r w:rsidR="002F3667" w:rsidRPr="008C61F3">
        <w:rPr>
          <w:rStyle w:val="ab"/>
        </w:rPr>
        <w:footnoteReference w:id="9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</w:t>
      </w:r>
      <w:r w:rsidR="007F0C9F" w:rsidRPr="008C61F3">
        <w:lastRenderedPageBreak/>
        <w:t xml:space="preserve">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proofErr w:type="gramStart"/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  <w:proofErr w:type="gramEnd"/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 xml:space="preserve">установленных </w:t>
      </w:r>
      <w:proofErr w:type="gramStart"/>
      <w:r w:rsidR="00797821">
        <w:rPr>
          <w:sz w:val="24"/>
          <w:szCs w:val="24"/>
        </w:rPr>
        <w:t>сроков выполнения работ/оказания услуг</w:t>
      </w:r>
      <w:proofErr w:type="gramEnd"/>
      <w:r w:rsidR="00797821" w:rsidRPr="000B611A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lastRenderedPageBreak/>
        <w:t xml:space="preserve">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 xml:space="preserve">гарантии документов. В </w:t>
      </w:r>
      <w:proofErr w:type="gramStart"/>
      <w:r w:rsidRPr="000B611A">
        <w:rPr>
          <w:sz w:val="24"/>
          <w:szCs w:val="24"/>
        </w:rPr>
        <w:t>требовании</w:t>
      </w:r>
      <w:proofErr w:type="gramEnd"/>
      <w:r w:rsidRPr="000B611A">
        <w:rPr>
          <w:sz w:val="24"/>
          <w:szCs w:val="24"/>
        </w:rPr>
        <w:t xml:space="preserve">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lastRenderedPageBreak/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</w:t>
      </w:r>
      <w:r w:rsidR="008C61F3">
        <w:rPr>
          <w:bCs/>
        </w:rPr>
        <w:t>7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</w:t>
      </w:r>
      <w:r w:rsidR="00AA5CA6">
        <w:t>9</w:t>
      </w:r>
      <w:r w:rsidR="00826579">
        <w:t xml:space="preserve"> настоящего Договора.</w:t>
      </w:r>
    </w:p>
    <w:p w:rsidR="00826579" w:rsidRDefault="00826579" w:rsidP="001150C7">
      <w:pPr>
        <w:spacing w:line="264" w:lineRule="auto"/>
        <w:jc w:val="both"/>
        <w:rPr>
          <w:rStyle w:val="af4"/>
          <w:b w:val="0"/>
        </w:rPr>
      </w:pPr>
      <w:r w:rsidRPr="00826579">
        <w:rPr>
          <w:b/>
        </w:rPr>
        <w:t xml:space="preserve">         </w:t>
      </w:r>
      <w:r w:rsidRPr="00826579">
        <w:t>10.</w:t>
      </w:r>
      <w:r w:rsidR="008C61F3">
        <w:t>8</w:t>
      </w:r>
      <w:r w:rsidRPr="00826579">
        <w:t>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 xml:space="preserve">В </w:t>
      </w:r>
      <w:proofErr w:type="gramStart"/>
      <w:r w:rsidRPr="00826579">
        <w:rPr>
          <w:rStyle w:val="af4"/>
          <w:b w:val="0"/>
        </w:rPr>
        <w:t>случае</w:t>
      </w:r>
      <w:proofErr w:type="gramEnd"/>
      <w:r w:rsidRPr="00826579">
        <w:rPr>
          <w:rStyle w:val="af4"/>
          <w:b w:val="0"/>
        </w:rPr>
        <w:t xml:space="preserve">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>
        <w:t xml:space="preserve">         10.9</w:t>
      </w:r>
      <w:r w:rsidRPr="0066634F">
        <w:t xml:space="preserve">. Поставщик </w:t>
      </w:r>
      <w:proofErr w:type="gramStart"/>
      <w:r w:rsidRPr="0066634F">
        <w:t>подтверждает и гарантирует</w:t>
      </w:r>
      <w:proofErr w:type="gramEnd"/>
      <w:r w:rsidRPr="0066634F">
        <w:t>, что при предоставлении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66634F">
        <w:t xml:space="preserve">            </w:t>
      </w:r>
      <w:proofErr w:type="gramStart"/>
      <w:r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  <w:proofErr w:type="gramEnd"/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</w:t>
      </w:r>
      <w:proofErr w:type="gramStart"/>
      <w:r w:rsidRPr="00FF2A0F">
        <w:t>но</w:t>
      </w:r>
      <w:proofErr w:type="gramEnd"/>
      <w:r w:rsidRPr="00FF2A0F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</w:t>
      </w:r>
      <w:r w:rsidRPr="00FF2A0F">
        <w:lastRenderedPageBreak/>
        <w:t>как на основани</w:t>
      </w:r>
      <w:proofErr w:type="gramStart"/>
      <w:r w:rsidRPr="00FF2A0F">
        <w:t>е</w:t>
      </w:r>
      <w:proofErr w:type="gramEnd"/>
      <w:r w:rsidRPr="00FF2A0F">
        <w:t xml:space="preserve">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F2A0F">
        <w:t>ств пр</w:t>
      </w:r>
      <w:proofErr w:type="gramEnd"/>
      <w:r w:rsidRPr="00FF2A0F">
        <w:t>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F0F34" w:rsidRPr="00FF2A0F" w:rsidRDefault="000F0F34" w:rsidP="000F0F34">
      <w:pPr>
        <w:pStyle w:val="11"/>
        <w:spacing w:before="0" w:after="0"/>
        <w:ind w:firstLine="0"/>
        <w:rPr>
          <w:bCs/>
          <w:sz w:val="24"/>
          <w:szCs w:val="24"/>
          <w:lang w:val="en-US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 xml:space="preserve">12.1. Настоящий </w:t>
      </w:r>
      <w:proofErr w:type="gramStart"/>
      <w:r w:rsidR="00D419AD" w:rsidRPr="000B611A">
        <w:rPr>
          <w:sz w:val="24"/>
          <w:szCs w:val="24"/>
        </w:rPr>
        <w:t>Договор</w:t>
      </w:r>
      <w:proofErr w:type="gramEnd"/>
      <w:r w:rsidR="00D419AD"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</w:t>
      </w:r>
      <w:r w:rsidR="0028022F">
        <w:t xml:space="preserve">    </w:t>
      </w:r>
      <w:r>
        <w:t>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1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A21464" w:rsidRPr="000B611A" w:rsidRDefault="00A21464" w:rsidP="002802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</w:t>
      </w:r>
      <w:proofErr w:type="gramStart"/>
      <w:r w:rsidRPr="000B611A">
        <w:t>представляет собой единое соглашение между Покупателем и Поставщиком в отношении предмета Договора и заменяет</w:t>
      </w:r>
      <w:proofErr w:type="gramEnd"/>
      <w:r w:rsidRPr="000B611A">
        <w:t xml:space="preserve">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</w:t>
      </w:r>
      <w:proofErr w:type="gramStart"/>
      <w:r w:rsidRPr="000B611A">
        <w:t>совершаются в письменной форме и скрепляются</w:t>
      </w:r>
      <w:proofErr w:type="gramEnd"/>
      <w:r w:rsidRPr="000B611A">
        <w:t xml:space="preserve">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="000F0F34" w:rsidRPr="000F0F34">
        <w:t xml:space="preserve">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>14.10.</w:t>
      </w:r>
      <w:ins w:id="0" w:author="Черноиванов Евгений Александрович" w:date="2013-08-29T09:35:00Z">
        <w:r>
          <w:t xml:space="preserve"> </w:t>
        </w:r>
      </w:ins>
      <w:proofErr w:type="gramStart"/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</w:t>
      </w:r>
      <w:r w:rsidRPr="00242E2A">
        <w:lastRenderedPageBreak/>
        <w:t xml:space="preserve">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</w:t>
      </w:r>
      <w:proofErr w:type="gramStart"/>
      <w:r w:rsidRPr="00B65DC0">
        <w:t xml:space="preserve">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  <w:proofErr w:type="gramEnd"/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66634F" w:rsidRPr="000B611A" w:rsidRDefault="0066634F" w:rsidP="0066634F">
      <w:pPr>
        <w:shd w:val="clear" w:color="auto" w:fill="FFFFFF"/>
        <w:jc w:val="both"/>
      </w:pP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  <w:proofErr w:type="gramEnd"/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97023C" w:rsidRPr="000B611A" w:rsidRDefault="0097023C" w:rsidP="000F0F34">
      <w:pPr>
        <w:pStyle w:val="af2"/>
      </w:pPr>
      <w:r>
        <w:t xml:space="preserve">            Приложение №8 – Форма Акта приема-передачи выполненных работ (оказанных услуг).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lastRenderedPageBreak/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proofErr w:type="gramStart"/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  <w:proofErr w:type="gramEnd"/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1268" w:type="dxa"/>
            <w:vMerge w:val="restart"/>
          </w:tcPr>
          <w:p w:rsidR="00FB451B" w:rsidRPr="000B611A" w:rsidRDefault="00FB451B" w:rsidP="00FB451B">
            <w:pPr>
              <w:jc w:val="center"/>
            </w:pPr>
            <w:r>
              <w:t>Код 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68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>Код 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16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proofErr w:type="gramStart"/>
            <w:r w:rsidRPr="008C61F3">
              <w:rPr>
                <w:sz w:val="20"/>
                <w:szCs w:val="20"/>
              </w:rPr>
              <w:t>Шеф-монтаж</w:t>
            </w:r>
            <w:proofErr w:type="gramEnd"/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</w:t>
      </w:r>
      <w:proofErr w:type="gramStart"/>
      <w:r>
        <w:t>Товара, поставляемого по настоящей спецификации с учетом НДС составляет</w:t>
      </w:r>
      <w:proofErr w:type="gramEnd"/>
      <w:r>
        <w:t xml:space="preserve">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lastRenderedPageBreak/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, если по договору выполняются 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</w:t>
            </w:r>
            <w:proofErr w:type="gramStart"/>
            <w:r w:rsidR="00797821">
              <w:t>сроков выполнения работ/оказания услуг</w:t>
            </w:r>
            <w:proofErr w:type="gramEnd"/>
            <w:r w:rsidR="00797821">
              <w:t>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7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18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19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20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1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2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23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4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5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E3C" w:rsidRDefault="002C6E3C">
      <w:r>
        <w:separator/>
      </w:r>
    </w:p>
  </w:endnote>
  <w:endnote w:type="continuationSeparator" w:id="0">
    <w:p w:rsidR="002C6E3C" w:rsidRDefault="002C6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E3C" w:rsidRDefault="002C6E3C">
      <w:r>
        <w:separator/>
      </w:r>
    </w:p>
  </w:footnote>
  <w:footnote w:type="continuationSeparator" w:id="0">
    <w:p w:rsidR="002C6E3C" w:rsidRDefault="002C6E3C">
      <w:r>
        <w:continuationSeparator/>
      </w:r>
    </w:p>
  </w:footnote>
  <w:footnote w:id="1">
    <w:p w:rsidR="00FC2A66" w:rsidRPr="00E4228F" w:rsidRDefault="00FC2A66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2">
    <w:p w:rsidR="00FC2A66" w:rsidRPr="001E264A" w:rsidRDefault="00FC2A66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3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 xml:space="preserve">оказание  каких-либо услуг (например, </w:t>
      </w:r>
      <w:proofErr w:type="gramStart"/>
      <w:r>
        <w:rPr>
          <w:i/>
        </w:rPr>
        <w:t>шеф-монтаж</w:t>
      </w:r>
      <w:proofErr w:type="gramEnd"/>
      <w:r>
        <w:rPr>
          <w:i/>
        </w:rPr>
        <w:t>, шеф-наладка и т.д.).</w:t>
      </w:r>
    </w:p>
  </w:footnote>
  <w:footnote w:id="4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5">
    <w:p w:rsidR="00FC2A66" w:rsidRPr="008811FD" w:rsidRDefault="00FC2A66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</w:t>
      </w:r>
      <w:proofErr w:type="gramStart"/>
      <w:r w:rsidRPr="008811FD">
        <w:rPr>
          <w:i/>
        </w:rPr>
        <w:t>случае</w:t>
      </w:r>
      <w:proofErr w:type="gramEnd"/>
      <w:r w:rsidRPr="008811FD">
        <w:rPr>
          <w:i/>
        </w:rPr>
        <w:t>,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6">
    <w:p w:rsidR="00FC2A66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7">
    <w:p w:rsidR="00FC2A66" w:rsidRPr="00861373" w:rsidRDefault="00FC2A66">
      <w:pPr>
        <w:pStyle w:val="a9"/>
      </w:pPr>
      <w:r>
        <w:rPr>
          <w:rStyle w:val="ab"/>
        </w:rPr>
        <w:footnoteRef/>
      </w:r>
      <w:r>
        <w:t xml:space="preserve"> Раздел включается при стоимости договора свыше 500 000 рублей с учетом НДС.</w:t>
      </w:r>
    </w:p>
  </w:footnote>
  <w:footnote w:id="8">
    <w:p w:rsidR="00FC2A66" w:rsidRPr="00F42220" w:rsidRDefault="00FC2A66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</w:t>
      </w:r>
      <w:proofErr w:type="gramStart"/>
      <w:r w:rsidRPr="00F42220">
        <w:rPr>
          <w:i/>
        </w:rPr>
        <w:t>кт вкл</w:t>
      </w:r>
      <w:proofErr w:type="gramEnd"/>
      <w:r w:rsidRPr="00F42220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C2A66" w:rsidRDefault="00FC2A66">
      <w:pPr>
        <w:pStyle w:val="a9"/>
      </w:pPr>
    </w:p>
  </w:footnote>
  <w:footnote w:id="9">
    <w:p w:rsidR="00FC2A66" w:rsidRPr="002F3667" w:rsidRDefault="00FC2A66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</w:t>
      </w:r>
      <w:proofErr w:type="gramStart"/>
      <w:r w:rsidRPr="002F3667">
        <w:rPr>
          <w:i/>
        </w:rPr>
        <w:t>случае</w:t>
      </w:r>
      <w:proofErr w:type="gramEnd"/>
      <w:r w:rsidRPr="002F3667">
        <w:rPr>
          <w:i/>
        </w:rPr>
        <w:t xml:space="preserve">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0">
    <w:p w:rsidR="00FC2A66" w:rsidRPr="001B5CAA" w:rsidRDefault="00FC2A66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</w:t>
      </w:r>
      <w:proofErr w:type="gramStart"/>
      <w:r w:rsidRPr="001B5CAA">
        <w:rPr>
          <w:i/>
        </w:rPr>
        <w:t>кт вкл</w:t>
      </w:r>
      <w:proofErr w:type="gramEnd"/>
      <w:r w:rsidRPr="001B5CAA">
        <w:rPr>
          <w:i/>
        </w:rPr>
        <w:t>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11">
    <w:p w:rsidR="00FC2A66" w:rsidRDefault="00FC2A66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FC2A66" w:rsidRPr="00BD426E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3">
    <w:p w:rsidR="00FC2A66" w:rsidRPr="00FC1F04" w:rsidRDefault="00FC2A66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4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5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6">
    <w:p w:rsidR="00FC2A66" w:rsidRPr="0028022F" w:rsidRDefault="00FC2A66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17">
    <w:p w:rsidR="00FC2A66" w:rsidRPr="00FC1F04" w:rsidRDefault="00FC2A66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8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19">
    <w:p w:rsidR="00FC2A66" w:rsidRPr="00B97867" w:rsidRDefault="00FC2A66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0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1">
    <w:p w:rsidR="00FC2A66" w:rsidRPr="00B97867" w:rsidRDefault="00FC2A66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22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3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4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5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E0CDB">
      <w:rPr>
        <w:rStyle w:val="ad"/>
        <w:noProof/>
      </w:rPr>
      <w:t>26</w: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7F3E"/>
    <w:rsid w:val="00061B6C"/>
    <w:rsid w:val="00080C17"/>
    <w:rsid w:val="000A17BB"/>
    <w:rsid w:val="000B2861"/>
    <w:rsid w:val="000B611A"/>
    <w:rsid w:val="000C4D76"/>
    <w:rsid w:val="000D5736"/>
    <w:rsid w:val="000E0C0B"/>
    <w:rsid w:val="000E2575"/>
    <w:rsid w:val="000E4397"/>
    <w:rsid w:val="000F0F34"/>
    <w:rsid w:val="001150C7"/>
    <w:rsid w:val="00115155"/>
    <w:rsid w:val="00116E58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2664"/>
    <w:rsid w:val="00293913"/>
    <w:rsid w:val="00293E20"/>
    <w:rsid w:val="002B1030"/>
    <w:rsid w:val="002B2C93"/>
    <w:rsid w:val="002B4E83"/>
    <w:rsid w:val="002C2A7C"/>
    <w:rsid w:val="002C6E3C"/>
    <w:rsid w:val="002D2C8F"/>
    <w:rsid w:val="002D55C0"/>
    <w:rsid w:val="002E1816"/>
    <w:rsid w:val="002E1A5A"/>
    <w:rsid w:val="002E1CCB"/>
    <w:rsid w:val="002F2FFC"/>
    <w:rsid w:val="002F3667"/>
    <w:rsid w:val="002F55B6"/>
    <w:rsid w:val="002F7E02"/>
    <w:rsid w:val="00301E37"/>
    <w:rsid w:val="003062E6"/>
    <w:rsid w:val="00341F0E"/>
    <w:rsid w:val="003455F4"/>
    <w:rsid w:val="003552B2"/>
    <w:rsid w:val="0036006C"/>
    <w:rsid w:val="00361817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92AEB"/>
    <w:rsid w:val="004A2B1C"/>
    <w:rsid w:val="004A5BCC"/>
    <w:rsid w:val="004A74EA"/>
    <w:rsid w:val="004B37CB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3BA7"/>
    <w:rsid w:val="005B715F"/>
    <w:rsid w:val="005C34F3"/>
    <w:rsid w:val="005C4F7C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143EE"/>
    <w:rsid w:val="0062190F"/>
    <w:rsid w:val="006243C5"/>
    <w:rsid w:val="0062546A"/>
    <w:rsid w:val="00626A0B"/>
    <w:rsid w:val="00626DB1"/>
    <w:rsid w:val="006271C1"/>
    <w:rsid w:val="00635CD8"/>
    <w:rsid w:val="00640A7E"/>
    <w:rsid w:val="00660284"/>
    <w:rsid w:val="00663C55"/>
    <w:rsid w:val="0066634F"/>
    <w:rsid w:val="00666F2C"/>
    <w:rsid w:val="00686845"/>
    <w:rsid w:val="00695259"/>
    <w:rsid w:val="006A55C3"/>
    <w:rsid w:val="006B4EC8"/>
    <w:rsid w:val="006D1E8A"/>
    <w:rsid w:val="006D329A"/>
    <w:rsid w:val="0070279D"/>
    <w:rsid w:val="00705A1F"/>
    <w:rsid w:val="00724165"/>
    <w:rsid w:val="007459B6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337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2505"/>
    <w:rsid w:val="008D3D58"/>
    <w:rsid w:val="008D4928"/>
    <w:rsid w:val="008E012B"/>
    <w:rsid w:val="008F5637"/>
    <w:rsid w:val="00901806"/>
    <w:rsid w:val="0092331A"/>
    <w:rsid w:val="0092731E"/>
    <w:rsid w:val="00930022"/>
    <w:rsid w:val="0097023C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14DBA"/>
    <w:rsid w:val="00A213F2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4855"/>
    <w:rsid w:val="00A95CFA"/>
    <w:rsid w:val="00A9654F"/>
    <w:rsid w:val="00AA0C8C"/>
    <w:rsid w:val="00AA530B"/>
    <w:rsid w:val="00AA5CA6"/>
    <w:rsid w:val="00AA617A"/>
    <w:rsid w:val="00AB2E35"/>
    <w:rsid w:val="00AC0005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7851"/>
    <w:rsid w:val="00B50387"/>
    <w:rsid w:val="00B55F7E"/>
    <w:rsid w:val="00B562E8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00CA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254D"/>
    <w:rsid w:val="00CC7D34"/>
    <w:rsid w:val="00CD333F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4E78"/>
    <w:rsid w:val="00DC6F46"/>
    <w:rsid w:val="00DD1658"/>
    <w:rsid w:val="00DE0CDB"/>
    <w:rsid w:val="00DE72D1"/>
    <w:rsid w:val="00E04B30"/>
    <w:rsid w:val="00E12A5A"/>
    <w:rsid w:val="00E13AF8"/>
    <w:rsid w:val="00E24C06"/>
    <w:rsid w:val="00E320A2"/>
    <w:rsid w:val="00E34FD2"/>
    <w:rsid w:val="00E374AB"/>
    <w:rsid w:val="00E4228F"/>
    <w:rsid w:val="00E45E4D"/>
    <w:rsid w:val="00E51BF7"/>
    <w:rsid w:val="00E568FC"/>
    <w:rsid w:val="00E80CBF"/>
    <w:rsid w:val="00E8735D"/>
    <w:rsid w:val="00E96621"/>
    <w:rsid w:val="00EA338A"/>
    <w:rsid w:val="00EB0391"/>
    <w:rsid w:val="00EB20E4"/>
    <w:rsid w:val="00EB2F71"/>
    <w:rsid w:val="00EB75C6"/>
    <w:rsid w:val="00EC0E11"/>
    <w:rsid w:val="00EC3027"/>
    <w:rsid w:val="00ED516F"/>
    <w:rsid w:val="00ED52F1"/>
    <w:rsid w:val="00EE1397"/>
    <w:rsid w:val="00EF18D0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2A66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F20CD-963E-45C7-B8FD-751955A43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6642</Words>
  <Characters>55547</Characters>
  <Application>Microsoft Office Word</Application>
  <DocSecurity>0</DocSecurity>
  <Lines>462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Lyanoi.MV</cp:lastModifiedBy>
  <cp:revision>2</cp:revision>
  <cp:lastPrinted>2013-07-03T09:31:00Z</cp:lastPrinted>
  <dcterms:created xsi:type="dcterms:W3CDTF">2013-11-01T07:47:00Z</dcterms:created>
  <dcterms:modified xsi:type="dcterms:W3CDTF">2013-11-01T07:47:00Z</dcterms:modified>
</cp:coreProperties>
</file>