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611A" w:rsidRPr="000B611A" w:rsidRDefault="000B611A" w:rsidP="00826579">
      <w:pPr>
        <w:keepNext/>
        <w:spacing w:before="240" w:after="60"/>
        <w:jc w:val="center"/>
        <w:outlineLvl w:val="0"/>
        <w:rPr>
          <w:b/>
          <w:bCs/>
          <w:kern w:val="32"/>
        </w:rPr>
      </w:pPr>
      <w:r w:rsidRPr="000B611A">
        <w:rPr>
          <w:b/>
          <w:bCs/>
          <w:kern w:val="32"/>
        </w:rPr>
        <w:t>ДОГОВОР ПОСТАВКИ</w:t>
      </w:r>
    </w:p>
    <w:p w:rsidR="00826579" w:rsidRPr="000B611A" w:rsidRDefault="000B611A" w:rsidP="000F0F34">
      <w:pPr>
        <w:keepNext/>
        <w:spacing w:before="240" w:after="60"/>
        <w:jc w:val="center"/>
        <w:outlineLvl w:val="0"/>
        <w:rPr>
          <w:b/>
          <w:bCs/>
          <w:kern w:val="32"/>
        </w:rPr>
      </w:pPr>
      <w:r w:rsidRPr="000B611A">
        <w:rPr>
          <w:b/>
          <w:bCs/>
          <w:kern w:val="32"/>
        </w:rPr>
        <w:t xml:space="preserve">(ОАО «МРСК Центра» является Покупателем) </w:t>
      </w:r>
    </w:p>
    <w:p w:rsidR="00D419AD" w:rsidRPr="00B412C3" w:rsidRDefault="00D419AD" w:rsidP="00D419AD">
      <w:pPr>
        <w:ind w:firstLine="709"/>
        <w:jc w:val="both"/>
        <w:rPr>
          <w:szCs w:val="28"/>
        </w:rPr>
      </w:pPr>
    </w:p>
    <w:p w:rsidR="000B611A" w:rsidRDefault="000B611A" w:rsidP="00B412C3">
      <w:pPr>
        <w:pStyle w:val="30"/>
        <w:ind w:right="-44" w:firstLine="720"/>
        <w:jc w:val="both"/>
        <w:rPr>
          <w:b w:val="0"/>
          <w:bCs w:val="0"/>
        </w:rPr>
      </w:pPr>
      <w:r w:rsidRPr="000B611A">
        <w:rPr>
          <w:bCs w:val="0"/>
          <w:iCs/>
        </w:rPr>
        <w:t>Открытое акционерное общество «Межрегиональная распределительная сетевая компания Центра»</w:t>
      </w:r>
      <w:r w:rsidR="00D419AD" w:rsidRPr="000B611A">
        <w:rPr>
          <w:b w:val="0"/>
          <w:bCs w:val="0"/>
        </w:rPr>
        <w:t xml:space="preserve">, именуемое в дальнейшем «Покупатель», в лице __________________________, действующего на основании __________________, с одной стороны, и </w:t>
      </w:r>
    </w:p>
    <w:p w:rsidR="000B611A" w:rsidRDefault="00D419AD" w:rsidP="000B611A">
      <w:pPr>
        <w:pStyle w:val="30"/>
        <w:ind w:right="-44" w:firstLine="720"/>
        <w:jc w:val="both"/>
        <w:rPr>
          <w:b w:val="0"/>
          <w:bCs w:val="0"/>
        </w:rPr>
      </w:pPr>
      <w:proofErr w:type="gramStart"/>
      <w:r w:rsidRPr="000B611A">
        <w:rPr>
          <w:b w:val="0"/>
          <w:bCs w:val="0"/>
        </w:rPr>
        <w:t>________________</w:t>
      </w:r>
      <w:r w:rsidR="000B611A">
        <w:rPr>
          <w:b w:val="0"/>
          <w:bCs w:val="0"/>
        </w:rPr>
        <w:t>______</w:t>
      </w:r>
      <w:r w:rsidRPr="000B611A">
        <w:rPr>
          <w:b w:val="0"/>
          <w:bCs w:val="0"/>
        </w:rPr>
        <w:t xml:space="preserve">________, именуемое в дальнейшем «Поставщик», в лице __________________________, действующего на основании __________________, с другой стороны, именуемые далее Сторонами, </w:t>
      </w:r>
      <w:proofErr w:type="gramEnd"/>
    </w:p>
    <w:p w:rsidR="00D419AD" w:rsidRPr="000B611A" w:rsidRDefault="00D419AD" w:rsidP="000B611A">
      <w:pPr>
        <w:pStyle w:val="30"/>
        <w:ind w:right="-44" w:firstLine="720"/>
        <w:jc w:val="both"/>
        <w:rPr>
          <w:b w:val="0"/>
          <w:bCs w:val="0"/>
        </w:rPr>
      </w:pPr>
      <w:r w:rsidRPr="000B611A">
        <w:rPr>
          <w:b w:val="0"/>
          <w:bCs w:val="0"/>
          <w:iCs/>
        </w:rPr>
        <w:t xml:space="preserve">(в случае заключения </w:t>
      </w:r>
      <w:r w:rsidR="00705A1F" w:rsidRPr="000B611A">
        <w:rPr>
          <w:b w:val="0"/>
          <w:bCs w:val="0"/>
          <w:iCs/>
        </w:rPr>
        <w:t>договора</w:t>
      </w:r>
      <w:r w:rsidR="00116E58" w:rsidRPr="000B611A">
        <w:rPr>
          <w:b w:val="0"/>
          <w:bCs w:val="0"/>
          <w:iCs/>
        </w:rPr>
        <w:t xml:space="preserve"> (далее - Договор)</w:t>
      </w:r>
      <w:r w:rsidR="00705A1F" w:rsidRPr="000B611A">
        <w:rPr>
          <w:b w:val="0"/>
          <w:bCs w:val="0"/>
          <w:iCs/>
        </w:rPr>
        <w:t xml:space="preserve"> </w:t>
      </w:r>
      <w:r w:rsidRPr="000B611A">
        <w:rPr>
          <w:b w:val="0"/>
          <w:bCs w:val="0"/>
          <w:iCs/>
        </w:rPr>
        <w:t>по результатам закупочной процедуры на право заключения договора на поставку товара указывается: по результатам закупочной процедуры на право заключения договора на поставку __________________, объявленной извещением от __________</w:t>
      </w:r>
      <w:r w:rsidR="000B611A">
        <w:rPr>
          <w:b w:val="0"/>
          <w:bCs w:val="0"/>
          <w:iCs/>
        </w:rPr>
        <w:t xml:space="preserve"> </w:t>
      </w:r>
      <w:proofErr w:type="gramStart"/>
      <w:r w:rsidR="000B611A">
        <w:rPr>
          <w:b w:val="0"/>
          <w:bCs w:val="0"/>
          <w:iCs/>
        </w:rPr>
        <w:t>г</w:t>
      </w:r>
      <w:proofErr w:type="gramEnd"/>
      <w:r w:rsidR="000B611A">
        <w:rPr>
          <w:b w:val="0"/>
          <w:bCs w:val="0"/>
          <w:iCs/>
        </w:rPr>
        <w:t xml:space="preserve">. </w:t>
      </w:r>
      <w:r w:rsidRPr="000B611A">
        <w:rPr>
          <w:b w:val="0"/>
          <w:bCs w:val="0"/>
          <w:iCs/>
        </w:rPr>
        <w:t>№</w:t>
      </w:r>
      <w:r w:rsidR="000B611A">
        <w:rPr>
          <w:b w:val="0"/>
          <w:bCs w:val="0"/>
          <w:iCs/>
        </w:rPr>
        <w:t xml:space="preserve"> </w:t>
      </w:r>
      <w:r w:rsidRPr="000B611A">
        <w:rPr>
          <w:b w:val="0"/>
          <w:bCs w:val="0"/>
          <w:iCs/>
        </w:rPr>
        <w:t>___</w:t>
      </w:r>
      <w:r w:rsidR="000B611A">
        <w:rPr>
          <w:b w:val="0"/>
          <w:bCs w:val="0"/>
          <w:iCs/>
        </w:rPr>
        <w:t>____</w:t>
      </w:r>
      <w:r w:rsidRPr="000B611A">
        <w:rPr>
          <w:b w:val="0"/>
          <w:bCs w:val="0"/>
          <w:iCs/>
        </w:rPr>
        <w:t>___, на основании протокола о результатах закупочной процедуры на право заключения договора на поставку от __________</w:t>
      </w:r>
      <w:r w:rsidR="000B611A">
        <w:rPr>
          <w:b w:val="0"/>
          <w:bCs w:val="0"/>
          <w:iCs/>
        </w:rPr>
        <w:t xml:space="preserve"> г.</w:t>
      </w:r>
      <w:r w:rsidRPr="000B611A">
        <w:rPr>
          <w:b w:val="0"/>
          <w:bCs w:val="0"/>
          <w:iCs/>
        </w:rPr>
        <w:t xml:space="preserve"> № _</w:t>
      </w:r>
      <w:r w:rsidR="000B611A">
        <w:rPr>
          <w:b w:val="0"/>
          <w:bCs w:val="0"/>
          <w:iCs/>
        </w:rPr>
        <w:t>__</w:t>
      </w:r>
      <w:r w:rsidRPr="000B611A">
        <w:rPr>
          <w:b w:val="0"/>
          <w:bCs w:val="0"/>
          <w:iCs/>
        </w:rPr>
        <w:t>__</w:t>
      </w:r>
      <w:r w:rsidR="000B611A">
        <w:rPr>
          <w:b w:val="0"/>
          <w:bCs w:val="0"/>
          <w:iCs/>
        </w:rPr>
        <w:t>____</w:t>
      </w:r>
      <w:r w:rsidRPr="000B611A">
        <w:rPr>
          <w:b w:val="0"/>
          <w:bCs w:val="0"/>
          <w:iCs/>
        </w:rPr>
        <w:t>__)</w:t>
      </w:r>
      <w:r w:rsidRPr="000B611A">
        <w:rPr>
          <w:b w:val="0"/>
          <w:bCs w:val="0"/>
        </w:rPr>
        <w:t>,</w:t>
      </w:r>
    </w:p>
    <w:p w:rsidR="00D419AD" w:rsidRPr="000B611A" w:rsidRDefault="000B611A" w:rsidP="00B412C3">
      <w:pPr>
        <w:pStyle w:val="11"/>
        <w:spacing w:before="0" w:after="0"/>
        <w:ind w:right="-44" w:firstLine="0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  <w:r w:rsidR="00D419AD" w:rsidRPr="000B611A">
        <w:rPr>
          <w:sz w:val="24"/>
          <w:szCs w:val="24"/>
        </w:rPr>
        <w:t>заключили настоящий Договор о нижеследующем:</w:t>
      </w:r>
    </w:p>
    <w:p w:rsidR="00826579" w:rsidRPr="000B611A" w:rsidRDefault="00826579" w:rsidP="000F0F34">
      <w:pPr>
        <w:pStyle w:val="BodyTextIndent1"/>
        <w:spacing w:line="240" w:lineRule="auto"/>
        <w:ind w:left="0" w:firstLine="0"/>
        <w:rPr>
          <w:sz w:val="24"/>
          <w:szCs w:val="24"/>
        </w:rPr>
      </w:pPr>
    </w:p>
    <w:p w:rsidR="0097023C" w:rsidRPr="0066634F" w:rsidRDefault="000B611A" w:rsidP="0066634F">
      <w:pPr>
        <w:pStyle w:val="BodyTextIndent1"/>
        <w:numPr>
          <w:ilvl w:val="0"/>
          <w:numId w:val="29"/>
        </w:numPr>
        <w:spacing w:line="240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ПРЕДМЕТ ДОГОВОРА</w:t>
      </w:r>
    </w:p>
    <w:p w:rsidR="00D419AD" w:rsidRPr="008C61F3" w:rsidRDefault="00D419AD" w:rsidP="00B412C3">
      <w:pPr>
        <w:pStyle w:val="BodyTextIndent1"/>
        <w:tabs>
          <w:tab w:val="left" w:pos="0"/>
        </w:tabs>
        <w:spacing w:line="240" w:lineRule="auto"/>
        <w:ind w:left="0" w:firstLine="720"/>
        <w:rPr>
          <w:sz w:val="24"/>
          <w:szCs w:val="24"/>
        </w:rPr>
      </w:pPr>
      <w:r w:rsidRPr="008C61F3">
        <w:rPr>
          <w:sz w:val="24"/>
          <w:szCs w:val="24"/>
        </w:rPr>
        <w:t>1.</w:t>
      </w:r>
      <w:r w:rsidR="008C61F3">
        <w:rPr>
          <w:sz w:val="24"/>
          <w:szCs w:val="24"/>
        </w:rPr>
        <w:t>1</w:t>
      </w:r>
      <w:r w:rsidRPr="008C61F3">
        <w:rPr>
          <w:sz w:val="24"/>
          <w:szCs w:val="24"/>
        </w:rPr>
        <w:t xml:space="preserve">. Поставщик обязуется поставить в адрес грузополучателя </w:t>
      </w:r>
      <w:r w:rsidRPr="008C61F3">
        <w:rPr>
          <w:iCs/>
          <w:sz w:val="24"/>
          <w:szCs w:val="24"/>
        </w:rPr>
        <w:t>(вариант - Покупателю)</w:t>
      </w:r>
      <w:r w:rsidRPr="008C61F3">
        <w:rPr>
          <w:sz w:val="24"/>
          <w:szCs w:val="24"/>
        </w:rPr>
        <w:t xml:space="preserve"> </w:t>
      </w:r>
      <w:r w:rsidR="006B4EC8" w:rsidRPr="008C61F3">
        <w:rPr>
          <w:sz w:val="24"/>
          <w:szCs w:val="24"/>
        </w:rPr>
        <w:t>Т</w:t>
      </w:r>
      <w:r w:rsidRPr="008C61F3">
        <w:rPr>
          <w:sz w:val="24"/>
          <w:szCs w:val="24"/>
        </w:rPr>
        <w:t xml:space="preserve">овар </w:t>
      </w:r>
      <w:r w:rsidRPr="008C61F3">
        <w:rPr>
          <w:iCs/>
          <w:sz w:val="24"/>
          <w:szCs w:val="24"/>
        </w:rPr>
        <w:t>и выполнить следующие работы (оказать услуги) (указываются виды работ, услуг),</w:t>
      </w:r>
      <w:r w:rsidRPr="008C61F3">
        <w:rPr>
          <w:sz w:val="24"/>
          <w:szCs w:val="24"/>
        </w:rPr>
        <w:t xml:space="preserve"> а Покупатель обязуется </w:t>
      </w:r>
      <w:proofErr w:type="gramStart"/>
      <w:r w:rsidRPr="008C61F3">
        <w:rPr>
          <w:sz w:val="24"/>
          <w:szCs w:val="24"/>
        </w:rPr>
        <w:t>принять и оплатить</w:t>
      </w:r>
      <w:proofErr w:type="gramEnd"/>
      <w:r w:rsidRPr="008C61F3">
        <w:rPr>
          <w:sz w:val="24"/>
          <w:szCs w:val="24"/>
        </w:rPr>
        <w:t xml:space="preserve"> товар  (работы, услуги</w:t>
      </w:r>
      <w:r w:rsidR="00036DEE" w:rsidRPr="008C61F3">
        <w:rPr>
          <w:sz w:val="24"/>
          <w:szCs w:val="24"/>
        </w:rPr>
        <w:t>)</w:t>
      </w:r>
      <w:r w:rsidR="005B3BA7" w:rsidRPr="008C61F3">
        <w:rPr>
          <w:color w:val="000000"/>
          <w:sz w:val="24"/>
          <w:szCs w:val="24"/>
        </w:rPr>
        <w:t xml:space="preserve"> указанные в Спецификациях, оформленных по форме Приложения № 3 к Договору</w:t>
      </w:r>
      <w:r w:rsidR="008C61F3" w:rsidRPr="008C61F3">
        <w:rPr>
          <w:color w:val="000000"/>
          <w:sz w:val="24"/>
          <w:szCs w:val="24"/>
        </w:rPr>
        <w:t xml:space="preserve"> </w:t>
      </w:r>
      <w:r w:rsidR="008C61F3">
        <w:rPr>
          <w:color w:val="000000"/>
          <w:sz w:val="24"/>
          <w:szCs w:val="24"/>
        </w:rPr>
        <w:t>и</w:t>
      </w:r>
      <w:r w:rsidR="005B3BA7" w:rsidRPr="008C61F3">
        <w:rPr>
          <w:color w:val="000000"/>
          <w:sz w:val="24"/>
          <w:szCs w:val="24"/>
        </w:rPr>
        <w:t xml:space="preserve"> являющихся </w:t>
      </w:r>
      <w:r w:rsidR="008C61F3">
        <w:rPr>
          <w:color w:val="000000"/>
          <w:sz w:val="24"/>
          <w:szCs w:val="24"/>
        </w:rPr>
        <w:t xml:space="preserve">его </w:t>
      </w:r>
      <w:r w:rsidR="005B3BA7" w:rsidRPr="008C61F3">
        <w:rPr>
          <w:color w:val="000000"/>
          <w:sz w:val="24"/>
          <w:szCs w:val="24"/>
        </w:rPr>
        <w:t>неотъемлемой частью</w:t>
      </w:r>
      <w:r w:rsidRPr="008C61F3">
        <w:rPr>
          <w:sz w:val="24"/>
          <w:szCs w:val="24"/>
        </w:rPr>
        <w:t>.</w:t>
      </w:r>
    </w:p>
    <w:p w:rsidR="005B3BA7" w:rsidRPr="008C61F3" w:rsidRDefault="00D419AD" w:rsidP="00B412C3">
      <w:pPr>
        <w:pStyle w:val="BodyTextIndent1"/>
        <w:widowControl w:val="0"/>
        <w:tabs>
          <w:tab w:val="left" w:pos="0"/>
        </w:tabs>
        <w:spacing w:line="240" w:lineRule="auto"/>
        <w:ind w:left="0" w:firstLine="709"/>
        <w:rPr>
          <w:sz w:val="24"/>
          <w:szCs w:val="24"/>
        </w:rPr>
      </w:pPr>
      <w:r w:rsidRPr="008C61F3">
        <w:rPr>
          <w:sz w:val="24"/>
          <w:szCs w:val="24"/>
        </w:rPr>
        <w:t>1.</w:t>
      </w:r>
      <w:r w:rsidR="008C61F3">
        <w:rPr>
          <w:sz w:val="24"/>
          <w:szCs w:val="24"/>
        </w:rPr>
        <w:t>2</w:t>
      </w:r>
      <w:r w:rsidRPr="008C61F3">
        <w:rPr>
          <w:sz w:val="24"/>
          <w:szCs w:val="24"/>
        </w:rPr>
        <w:t>. Номенклатура и количество товара, его качество и комплектация (техническая часть), а также условия, периоды поставки, порядок поставки, пункт отгрузки и (или) пункт получения товара, график поставки товара, выполнения работ и оказан</w:t>
      </w:r>
      <w:r w:rsidR="000B611A" w:rsidRPr="008C61F3">
        <w:rPr>
          <w:sz w:val="24"/>
          <w:szCs w:val="24"/>
        </w:rPr>
        <w:t>ия услуг определяются согласно П</w:t>
      </w:r>
      <w:r w:rsidRPr="008C61F3">
        <w:rPr>
          <w:sz w:val="24"/>
          <w:szCs w:val="24"/>
        </w:rPr>
        <w:t xml:space="preserve">риложениям </w:t>
      </w:r>
      <w:r w:rsidR="000B611A" w:rsidRPr="008C61F3">
        <w:rPr>
          <w:sz w:val="24"/>
          <w:szCs w:val="24"/>
        </w:rPr>
        <w:t>№</w:t>
      </w:r>
      <w:r w:rsidRPr="008C61F3">
        <w:rPr>
          <w:sz w:val="24"/>
          <w:szCs w:val="24"/>
        </w:rPr>
        <w:t>1</w:t>
      </w:r>
      <w:r w:rsidR="009C7DF9" w:rsidRPr="008C61F3">
        <w:rPr>
          <w:sz w:val="24"/>
          <w:szCs w:val="24"/>
        </w:rPr>
        <w:t xml:space="preserve"> </w:t>
      </w:r>
      <w:r w:rsidRPr="008C61F3">
        <w:rPr>
          <w:sz w:val="24"/>
          <w:szCs w:val="24"/>
        </w:rPr>
        <w:t>-</w:t>
      </w:r>
      <w:r w:rsidR="009C7DF9" w:rsidRPr="008C61F3">
        <w:rPr>
          <w:sz w:val="24"/>
          <w:szCs w:val="24"/>
        </w:rPr>
        <w:t xml:space="preserve"> </w:t>
      </w:r>
      <w:r w:rsidRPr="008C61F3">
        <w:rPr>
          <w:sz w:val="24"/>
          <w:szCs w:val="24"/>
        </w:rPr>
        <w:t>3 к настоящему Договору.</w:t>
      </w:r>
    </w:p>
    <w:p w:rsidR="005B3BA7" w:rsidRPr="008C61F3" w:rsidRDefault="008C61F3" w:rsidP="00B412C3">
      <w:pPr>
        <w:pStyle w:val="BodyTextIndent1"/>
        <w:widowControl w:val="0"/>
        <w:tabs>
          <w:tab w:val="left" w:pos="0"/>
        </w:tabs>
        <w:spacing w:line="240" w:lineRule="auto"/>
        <w:ind w:left="0" w:firstLine="709"/>
        <w:rPr>
          <w:color w:val="000000"/>
          <w:sz w:val="24"/>
          <w:szCs w:val="24"/>
        </w:rPr>
      </w:pPr>
      <w:r>
        <w:rPr>
          <w:sz w:val="24"/>
          <w:szCs w:val="24"/>
        </w:rPr>
        <w:t>1.3.</w:t>
      </w:r>
      <w:r w:rsidR="005B3BA7" w:rsidRPr="008C61F3">
        <w:rPr>
          <w:sz w:val="24"/>
          <w:szCs w:val="24"/>
        </w:rPr>
        <w:t xml:space="preserve"> </w:t>
      </w:r>
      <w:r w:rsidR="005B3BA7" w:rsidRPr="008C61F3">
        <w:rPr>
          <w:color w:val="000000"/>
          <w:sz w:val="24"/>
          <w:szCs w:val="24"/>
        </w:rPr>
        <w:t xml:space="preserve">Цена Товара </w:t>
      </w:r>
      <w:proofErr w:type="gramStart"/>
      <w:r w:rsidR="005B3BA7" w:rsidRPr="008C61F3">
        <w:rPr>
          <w:color w:val="000000"/>
          <w:sz w:val="24"/>
          <w:szCs w:val="24"/>
        </w:rPr>
        <w:t>указывается в Спецификациях и соответствует</w:t>
      </w:r>
      <w:proofErr w:type="gramEnd"/>
      <w:r w:rsidR="005B3BA7" w:rsidRPr="008C61F3">
        <w:rPr>
          <w:color w:val="000000"/>
          <w:sz w:val="24"/>
          <w:szCs w:val="24"/>
        </w:rPr>
        <w:t xml:space="preserve"> цене, установленной </w:t>
      </w:r>
      <w:r>
        <w:rPr>
          <w:color w:val="000000"/>
          <w:sz w:val="24"/>
          <w:szCs w:val="24"/>
        </w:rPr>
        <w:t>в протоколе закупки</w:t>
      </w:r>
      <w:r w:rsidR="005B3BA7" w:rsidRPr="008C61F3">
        <w:rPr>
          <w:color w:val="000000"/>
          <w:sz w:val="24"/>
          <w:szCs w:val="24"/>
        </w:rPr>
        <w:t>.</w:t>
      </w:r>
    </w:p>
    <w:p w:rsidR="00D419AD" w:rsidRPr="008C61F3" w:rsidRDefault="005B3BA7" w:rsidP="00B412C3">
      <w:pPr>
        <w:pStyle w:val="BodyTextIndent1"/>
        <w:widowControl w:val="0"/>
        <w:tabs>
          <w:tab w:val="left" w:pos="0"/>
        </w:tabs>
        <w:spacing w:line="240" w:lineRule="auto"/>
        <w:ind w:left="0" w:firstLine="709"/>
        <w:rPr>
          <w:sz w:val="24"/>
          <w:szCs w:val="24"/>
        </w:rPr>
      </w:pPr>
      <w:r w:rsidRPr="008C61F3">
        <w:rPr>
          <w:color w:val="000000"/>
          <w:sz w:val="24"/>
          <w:szCs w:val="24"/>
        </w:rPr>
        <w:t xml:space="preserve">В </w:t>
      </w:r>
      <w:proofErr w:type="gramStart"/>
      <w:r w:rsidRPr="008C61F3">
        <w:rPr>
          <w:color w:val="000000"/>
          <w:sz w:val="24"/>
          <w:szCs w:val="24"/>
        </w:rPr>
        <w:t>Спецификациях</w:t>
      </w:r>
      <w:proofErr w:type="gramEnd"/>
      <w:r w:rsidRPr="008C61F3">
        <w:rPr>
          <w:color w:val="000000"/>
          <w:sz w:val="24"/>
          <w:szCs w:val="24"/>
        </w:rPr>
        <w:t xml:space="preserve">, счетах-фактурах и товарных накладных Стороны указывают </w:t>
      </w:r>
      <w:r w:rsidRPr="008C61F3">
        <w:rPr>
          <w:sz w:val="24"/>
          <w:szCs w:val="24"/>
        </w:rPr>
        <w:t xml:space="preserve">коды материала справочника материально-технических ресурсов. </w:t>
      </w:r>
    </w:p>
    <w:p w:rsidR="00D419AD" w:rsidRPr="000B611A" w:rsidRDefault="00D419AD" w:rsidP="00D419AD">
      <w:pPr>
        <w:pStyle w:val="BodyTextIndent1"/>
        <w:widowControl w:val="0"/>
        <w:spacing w:line="240" w:lineRule="auto"/>
        <w:ind w:left="0" w:firstLine="709"/>
        <w:rPr>
          <w:sz w:val="24"/>
          <w:szCs w:val="24"/>
        </w:rPr>
      </w:pPr>
    </w:p>
    <w:p w:rsidR="0097023C" w:rsidRPr="0066634F" w:rsidRDefault="000B611A" w:rsidP="0066634F">
      <w:pPr>
        <w:pStyle w:val="BodyTextIndent1"/>
        <w:widowControl w:val="0"/>
        <w:numPr>
          <w:ilvl w:val="0"/>
          <w:numId w:val="29"/>
        </w:numPr>
        <w:spacing w:line="240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ТЕРМИНЫ И ОПРЕДЕЛЕНИЯ, ИСПЛЬЗУЕМЫЕ В </w:t>
      </w:r>
      <w:proofErr w:type="gramStart"/>
      <w:r>
        <w:rPr>
          <w:b/>
          <w:bCs/>
          <w:sz w:val="24"/>
          <w:szCs w:val="24"/>
        </w:rPr>
        <w:t>ДОГОВОРЕ</w:t>
      </w:r>
      <w:proofErr w:type="gramEnd"/>
    </w:p>
    <w:p w:rsidR="00D419AD" w:rsidRPr="000B611A" w:rsidRDefault="00D419AD" w:rsidP="00D419AD">
      <w:pPr>
        <w:pStyle w:val="BodyTextIndent1"/>
        <w:spacing w:line="240" w:lineRule="auto"/>
        <w:ind w:left="0" w:firstLine="709"/>
        <w:rPr>
          <w:sz w:val="24"/>
          <w:szCs w:val="24"/>
          <w:lang w:val="ru-MO"/>
        </w:rPr>
      </w:pPr>
      <w:r w:rsidRPr="00192420">
        <w:rPr>
          <w:b/>
          <w:bCs/>
          <w:sz w:val="24"/>
          <w:szCs w:val="24"/>
        </w:rPr>
        <w:t>Покупатель</w:t>
      </w:r>
      <w:r w:rsidRPr="000B611A">
        <w:rPr>
          <w:sz w:val="24"/>
          <w:szCs w:val="24"/>
        </w:rPr>
        <w:t xml:space="preserve"> - фирменное наименование и адрес места нахождения Покупателя;</w:t>
      </w:r>
    </w:p>
    <w:p w:rsidR="00273288" w:rsidRPr="000B611A" w:rsidRDefault="00273288" w:rsidP="00273288">
      <w:pPr>
        <w:pStyle w:val="BodyTextIndent1"/>
        <w:spacing w:line="240" w:lineRule="auto"/>
        <w:ind w:left="0" w:firstLine="709"/>
        <w:rPr>
          <w:sz w:val="24"/>
          <w:szCs w:val="24"/>
        </w:rPr>
      </w:pPr>
      <w:r w:rsidRPr="00192420">
        <w:rPr>
          <w:b/>
          <w:bCs/>
          <w:sz w:val="24"/>
          <w:szCs w:val="24"/>
        </w:rPr>
        <w:t>Поставщик</w:t>
      </w:r>
      <w:r w:rsidRPr="00192420">
        <w:rPr>
          <w:b/>
          <w:sz w:val="24"/>
          <w:szCs w:val="24"/>
        </w:rPr>
        <w:t xml:space="preserve"> </w:t>
      </w:r>
      <w:r w:rsidRPr="000B611A">
        <w:rPr>
          <w:sz w:val="24"/>
          <w:szCs w:val="24"/>
        </w:rPr>
        <w:t>- фирменное наименование и адрес места нахождения Поставщика;</w:t>
      </w:r>
    </w:p>
    <w:p w:rsidR="00D419AD" w:rsidRPr="000B611A" w:rsidRDefault="00192420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  <w:r w:rsidRPr="00192420">
        <w:rPr>
          <w:b/>
          <w:bCs/>
          <w:sz w:val="24"/>
          <w:szCs w:val="24"/>
          <w:lang w:val="ru-MO"/>
        </w:rPr>
        <w:t>Г</w:t>
      </w:r>
      <w:r w:rsidR="00D419AD" w:rsidRPr="00192420">
        <w:rPr>
          <w:b/>
          <w:bCs/>
          <w:sz w:val="24"/>
          <w:szCs w:val="24"/>
        </w:rPr>
        <w:t>рузополучатель</w:t>
      </w:r>
      <w:r w:rsidR="00D419AD" w:rsidRPr="000B611A">
        <w:rPr>
          <w:sz w:val="24"/>
          <w:szCs w:val="24"/>
        </w:rPr>
        <w:t xml:space="preserve"> - фирменное наименование и адрес места нахождения грузополучателя (</w:t>
      </w:r>
      <w:r w:rsidR="00D419AD" w:rsidRPr="000B611A">
        <w:rPr>
          <w:iCs/>
          <w:sz w:val="24"/>
          <w:szCs w:val="24"/>
        </w:rPr>
        <w:t>в случае совпадения в одном лице грузополучателя и Покупателя по тексту Договора грузополучатель может быть заменен на Покупателя);</w:t>
      </w:r>
      <w:r w:rsidR="00D419AD" w:rsidRPr="000B611A">
        <w:rPr>
          <w:sz w:val="24"/>
          <w:szCs w:val="24"/>
        </w:rPr>
        <w:t xml:space="preserve"> </w:t>
      </w:r>
    </w:p>
    <w:p w:rsidR="00D419AD" w:rsidRPr="000B611A" w:rsidRDefault="00192420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  <w:r w:rsidRPr="00192420">
        <w:rPr>
          <w:b/>
          <w:sz w:val="24"/>
          <w:szCs w:val="24"/>
        </w:rPr>
        <w:t>Г</w:t>
      </w:r>
      <w:r w:rsidR="00D419AD" w:rsidRPr="00192420">
        <w:rPr>
          <w:b/>
          <w:sz w:val="24"/>
          <w:szCs w:val="24"/>
        </w:rPr>
        <w:t>рузоотправитель</w:t>
      </w:r>
      <w:r w:rsidR="00D419AD" w:rsidRPr="000B611A">
        <w:rPr>
          <w:sz w:val="24"/>
          <w:szCs w:val="24"/>
        </w:rPr>
        <w:t xml:space="preserve"> - фирменное наименование и адрес места нахождения грузоотправителя; </w:t>
      </w:r>
    </w:p>
    <w:p w:rsidR="00D419AD" w:rsidRPr="000B611A" w:rsidRDefault="00192420" w:rsidP="00D419AD">
      <w:pPr>
        <w:pStyle w:val="BodyTextIndent1"/>
        <w:spacing w:line="240" w:lineRule="auto"/>
        <w:ind w:left="0" w:firstLine="709"/>
        <w:rPr>
          <w:bCs/>
          <w:sz w:val="24"/>
          <w:szCs w:val="24"/>
        </w:rPr>
      </w:pPr>
      <w:r w:rsidRPr="00192420">
        <w:rPr>
          <w:b/>
          <w:bCs/>
          <w:sz w:val="24"/>
          <w:szCs w:val="24"/>
        </w:rPr>
        <w:t>Т</w:t>
      </w:r>
      <w:r w:rsidR="00D419AD" w:rsidRPr="00192420">
        <w:rPr>
          <w:b/>
          <w:bCs/>
          <w:sz w:val="24"/>
          <w:szCs w:val="24"/>
        </w:rPr>
        <w:t>овар</w:t>
      </w:r>
      <w:r w:rsidR="00D419AD" w:rsidRPr="000B611A">
        <w:rPr>
          <w:sz w:val="24"/>
          <w:szCs w:val="24"/>
        </w:rPr>
        <w:t xml:space="preserve"> - наименование</w:t>
      </w:r>
      <w:r w:rsidR="00D419AD" w:rsidRPr="000B611A">
        <w:rPr>
          <w:iCs/>
          <w:sz w:val="24"/>
          <w:szCs w:val="24"/>
        </w:rPr>
        <w:t xml:space="preserve"> </w:t>
      </w:r>
      <w:r w:rsidR="00D419AD" w:rsidRPr="000B611A">
        <w:rPr>
          <w:sz w:val="24"/>
          <w:szCs w:val="24"/>
        </w:rPr>
        <w:t xml:space="preserve">оборудования, материалов, иной поставляемой продукции; </w:t>
      </w:r>
    </w:p>
    <w:p w:rsidR="00D419AD" w:rsidRPr="000B611A" w:rsidRDefault="00192420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  <w:r w:rsidRPr="00192420">
        <w:rPr>
          <w:b/>
          <w:sz w:val="24"/>
          <w:szCs w:val="24"/>
        </w:rPr>
        <w:t>Р</w:t>
      </w:r>
      <w:r w:rsidR="00D419AD" w:rsidRPr="00192420">
        <w:rPr>
          <w:b/>
          <w:sz w:val="24"/>
          <w:szCs w:val="24"/>
        </w:rPr>
        <w:t xml:space="preserve">аботы </w:t>
      </w:r>
      <w:r w:rsidR="00D419AD" w:rsidRPr="000B611A">
        <w:rPr>
          <w:sz w:val="24"/>
          <w:szCs w:val="24"/>
        </w:rPr>
        <w:t xml:space="preserve">- наименование производимых работ; </w:t>
      </w:r>
    </w:p>
    <w:p w:rsidR="00D419AD" w:rsidRPr="000B611A" w:rsidRDefault="00192420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  <w:r w:rsidRPr="00192420">
        <w:rPr>
          <w:b/>
          <w:sz w:val="24"/>
          <w:szCs w:val="24"/>
        </w:rPr>
        <w:t>У</w:t>
      </w:r>
      <w:r w:rsidR="00D419AD" w:rsidRPr="00192420">
        <w:rPr>
          <w:b/>
          <w:sz w:val="24"/>
          <w:szCs w:val="24"/>
        </w:rPr>
        <w:t>слуги -</w:t>
      </w:r>
      <w:r w:rsidR="00D419AD" w:rsidRPr="000B611A">
        <w:rPr>
          <w:sz w:val="24"/>
          <w:szCs w:val="24"/>
        </w:rPr>
        <w:t xml:space="preserve"> наименование оказываемых услуг; </w:t>
      </w:r>
    </w:p>
    <w:p w:rsidR="000F0F34" w:rsidRDefault="00192420" w:rsidP="006B4EC8">
      <w:pPr>
        <w:pStyle w:val="BodyTextIndent1"/>
        <w:spacing w:line="240" w:lineRule="auto"/>
        <w:ind w:left="0" w:firstLine="709"/>
        <w:rPr>
          <w:iCs/>
          <w:sz w:val="24"/>
          <w:szCs w:val="24"/>
        </w:rPr>
      </w:pPr>
      <w:r w:rsidRPr="00192420">
        <w:rPr>
          <w:b/>
          <w:bCs/>
          <w:sz w:val="24"/>
          <w:szCs w:val="24"/>
        </w:rPr>
        <w:t>У</w:t>
      </w:r>
      <w:r w:rsidR="00D419AD" w:rsidRPr="00192420">
        <w:rPr>
          <w:b/>
          <w:bCs/>
          <w:sz w:val="24"/>
          <w:szCs w:val="24"/>
        </w:rPr>
        <w:t>словия поставки</w:t>
      </w:r>
      <w:r w:rsidR="00D419AD" w:rsidRPr="000B611A">
        <w:rPr>
          <w:sz w:val="24"/>
          <w:szCs w:val="24"/>
        </w:rPr>
        <w:t xml:space="preserve"> </w:t>
      </w:r>
      <w:r w:rsidR="00D419AD" w:rsidRPr="000B611A">
        <w:rPr>
          <w:bCs/>
          <w:sz w:val="24"/>
          <w:szCs w:val="24"/>
        </w:rPr>
        <w:t>-</w:t>
      </w:r>
      <w:r w:rsidR="00D419AD" w:rsidRPr="000B611A">
        <w:rPr>
          <w:sz w:val="24"/>
          <w:szCs w:val="24"/>
        </w:rPr>
        <w:t xml:space="preserve"> условия поставки, пункт отгрузки и (или) пункт получения товара (</w:t>
      </w:r>
      <w:r w:rsidR="00D419AD" w:rsidRPr="000B611A">
        <w:rPr>
          <w:iCs/>
          <w:sz w:val="24"/>
          <w:szCs w:val="24"/>
        </w:rPr>
        <w:t>вариант</w:t>
      </w:r>
      <w:r w:rsidR="00D419AD" w:rsidRPr="000B611A">
        <w:rPr>
          <w:iCs/>
          <w:sz w:val="24"/>
          <w:szCs w:val="24"/>
          <w:lang w:val="ru-MO"/>
        </w:rPr>
        <w:t xml:space="preserve">: </w:t>
      </w:r>
      <w:r w:rsidR="00D419AD" w:rsidRPr="000B611A">
        <w:rPr>
          <w:iCs/>
          <w:sz w:val="24"/>
          <w:szCs w:val="24"/>
        </w:rPr>
        <w:t xml:space="preserve">согласно международным правилам толкования </w:t>
      </w:r>
      <w:r w:rsidR="00ED52F1">
        <w:rPr>
          <w:iCs/>
          <w:sz w:val="24"/>
          <w:szCs w:val="24"/>
        </w:rPr>
        <w:t xml:space="preserve">торговых терминов </w:t>
      </w:r>
      <w:r w:rsidR="00ED52F1" w:rsidRPr="00E4228F">
        <w:rPr>
          <w:iCs/>
          <w:sz w:val="24"/>
          <w:szCs w:val="24"/>
        </w:rPr>
        <w:t>ИНКОТЕРМС-2010</w:t>
      </w:r>
      <w:r w:rsidR="00D419AD" w:rsidRPr="00E4228F">
        <w:rPr>
          <w:iCs/>
          <w:sz w:val="24"/>
          <w:szCs w:val="24"/>
        </w:rPr>
        <w:t>)</w:t>
      </w:r>
      <w:r w:rsidR="00E4228F" w:rsidRPr="00E4228F">
        <w:rPr>
          <w:rStyle w:val="ab"/>
          <w:iCs/>
          <w:sz w:val="24"/>
          <w:szCs w:val="24"/>
        </w:rPr>
        <w:footnoteReference w:id="1"/>
      </w:r>
      <w:r w:rsidR="00D419AD" w:rsidRPr="00E4228F">
        <w:rPr>
          <w:iCs/>
          <w:sz w:val="24"/>
          <w:szCs w:val="24"/>
        </w:rPr>
        <w:t>.</w:t>
      </w:r>
    </w:p>
    <w:p w:rsidR="0097023C" w:rsidRPr="008A13D8" w:rsidRDefault="0097023C" w:rsidP="000F0F34">
      <w:pPr>
        <w:pStyle w:val="BodyTextIndent1"/>
        <w:spacing w:line="240" w:lineRule="auto"/>
        <w:ind w:left="0" w:firstLine="0"/>
        <w:rPr>
          <w:iCs/>
          <w:sz w:val="24"/>
          <w:szCs w:val="24"/>
        </w:rPr>
      </w:pPr>
    </w:p>
    <w:p w:rsidR="0097023C" w:rsidRPr="0066634F" w:rsidRDefault="008811FD" w:rsidP="0066634F">
      <w:pPr>
        <w:pStyle w:val="BodyTextIndent1"/>
        <w:numPr>
          <w:ilvl w:val="0"/>
          <w:numId w:val="29"/>
        </w:numPr>
        <w:spacing w:line="240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СТОИМОСТЬ ДОГОВОРА </w:t>
      </w:r>
    </w:p>
    <w:p w:rsidR="001E264A" w:rsidRDefault="00D419AD" w:rsidP="00D419AD">
      <w:pPr>
        <w:ind w:firstLine="709"/>
        <w:jc w:val="both"/>
      </w:pPr>
      <w:r w:rsidRPr="000B611A">
        <w:t xml:space="preserve">3.1. </w:t>
      </w:r>
      <w:r w:rsidR="001E264A">
        <w:rPr>
          <w:lang w:val="en-US"/>
        </w:rPr>
        <w:t>C</w:t>
      </w:r>
      <w:r w:rsidR="001E264A">
        <w:t>тоимость по договору определена</w:t>
      </w:r>
      <w:r w:rsidRPr="000B611A">
        <w:t xml:space="preserve"> в соответствии с</w:t>
      </w:r>
      <w:r w:rsidR="006B4EC8">
        <w:t>о</w:t>
      </w:r>
      <w:r w:rsidRPr="000B611A">
        <w:t xml:space="preserve"> </w:t>
      </w:r>
      <w:proofErr w:type="gramStart"/>
      <w:r w:rsidR="006B4EC8">
        <w:rPr>
          <w:iCs/>
        </w:rPr>
        <w:t>С</w:t>
      </w:r>
      <w:r w:rsidRPr="000B611A">
        <w:rPr>
          <w:iCs/>
        </w:rPr>
        <w:t>пецификацией</w:t>
      </w:r>
      <w:r w:rsidR="0098382B">
        <w:rPr>
          <w:iCs/>
        </w:rPr>
        <w:t xml:space="preserve"> </w:t>
      </w:r>
      <w:r w:rsidRPr="000B611A">
        <w:rPr>
          <w:iCs/>
        </w:rPr>
        <w:t xml:space="preserve"> </w:t>
      </w:r>
      <w:r w:rsidRPr="000B611A">
        <w:t>(</w:t>
      </w:r>
      <w:proofErr w:type="gramEnd"/>
      <w:r w:rsidR="00192420">
        <w:t>П</w:t>
      </w:r>
      <w:r w:rsidR="00B5689D" w:rsidRPr="000B611A">
        <w:t xml:space="preserve">риложение </w:t>
      </w:r>
      <w:r w:rsidRPr="000B611A">
        <w:t>№</w:t>
      </w:r>
      <w:r w:rsidR="009C7DF9" w:rsidRPr="000B611A">
        <w:t xml:space="preserve"> </w:t>
      </w:r>
      <w:r w:rsidRPr="000B611A">
        <w:t>3</w:t>
      </w:r>
      <w:r w:rsidR="006B4EC8">
        <w:t xml:space="preserve"> к Договору</w:t>
      </w:r>
      <w:r w:rsidRPr="000B611A">
        <w:t>)</w:t>
      </w:r>
      <w:r w:rsidR="001E264A">
        <w:t>,</w:t>
      </w:r>
      <w:r w:rsidRPr="000B611A">
        <w:t xml:space="preserve"> составляет _____</w:t>
      </w:r>
      <w:r w:rsidR="00192420">
        <w:t>________</w:t>
      </w:r>
      <w:r w:rsidRPr="000B611A">
        <w:t>__ (_</w:t>
      </w:r>
      <w:r w:rsidR="00192420">
        <w:t>_______</w:t>
      </w:r>
      <w:r w:rsidRPr="000B611A">
        <w:t>______) рублей, в том числе НДС</w:t>
      </w:r>
      <w:r w:rsidR="009C7DF9" w:rsidRPr="000B611A">
        <w:t xml:space="preserve"> </w:t>
      </w:r>
      <w:r w:rsidRPr="000B611A">
        <w:t>(</w:t>
      </w:r>
      <w:r w:rsidR="00EF18D0">
        <w:t>___</w:t>
      </w:r>
      <w:r w:rsidR="00EF18D0" w:rsidRPr="000B611A">
        <w:t xml:space="preserve"> </w:t>
      </w:r>
      <w:r w:rsidRPr="000B611A">
        <w:t>процентов) __</w:t>
      </w:r>
      <w:r w:rsidR="00192420">
        <w:t>_______</w:t>
      </w:r>
      <w:r w:rsidRPr="000B611A">
        <w:t>__</w:t>
      </w:r>
      <w:r w:rsidR="009C7DF9" w:rsidRPr="000B611A">
        <w:t xml:space="preserve"> </w:t>
      </w:r>
      <w:r w:rsidRPr="000B611A">
        <w:t>(_</w:t>
      </w:r>
      <w:r w:rsidR="00192420">
        <w:t>____________</w:t>
      </w:r>
      <w:r w:rsidRPr="000B611A">
        <w:t>__) рублей</w:t>
      </w:r>
      <w:r w:rsidR="001E264A">
        <w:t xml:space="preserve"> и включает:</w:t>
      </w:r>
    </w:p>
    <w:p w:rsidR="00D419AD" w:rsidRDefault="001E264A" w:rsidP="00D419AD">
      <w:pPr>
        <w:ind w:firstLine="709"/>
        <w:jc w:val="both"/>
      </w:pPr>
      <w:r>
        <w:t>3.1.1. стоимость товара в размере</w:t>
      </w:r>
      <w:proofErr w:type="gramStart"/>
      <w:r>
        <w:t xml:space="preserve"> ________________ (________________) </w:t>
      </w:r>
      <w:proofErr w:type="gramEnd"/>
      <w:r>
        <w:t>рублей __ копеек, в том числе НДС (</w:t>
      </w:r>
      <w:r w:rsidR="00EF18D0">
        <w:t>___</w:t>
      </w:r>
      <w:r>
        <w:t>%) в размере _______________ (________________) рублей __ копеек,</w:t>
      </w:r>
    </w:p>
    <w:p w:rsidR="001E264A" w:rsidRDefault="001E264A" w:rsidP="001E264A">
      <w:pPr>
        <w:ind w:firstLine="709"/>
        <w:jc w:val="both"/>
      </w:pPr>
      <w:r>
        <w:t xml:space="preserve">3.1.2. стоимость работ _____________ </w:t>
      </w:r>
      <w:r w:rsidRPr="001E264A">
        <w:rPr>
          <w:i/>
        </w:rPr>
        <w:t>(указать вид работ)</w:t>
      </w:r>
      <w:r>
        <w:t xml:space="preserve"> в размере</w:t>
      </w:r>
      <w:proofErr w:type="gramStart"/>
      <w:r>
        <w:t xml:space="preserve"> ________________ (________________) </w:t>
      </w:r>
      <w:proofErr w:type="gramEnd"/>
      <w:r>
        <w:t>рублей __ копеек, в том числе НДС (</w:t>
      </w:r>
      <w:r w:rsidR="00EF18D0">
        <w:t>___</w:t>
      </w:r>
      <w:r>
        <w:t>%) в размере _______________ (________________) рублей __ копеек</w:t>
      </w:r>
      <w:r>
        <w:rPr>
          <w:rStyle w:val="ab"/>
        </w:rPr>
        <w:footnoteReference w:id="2"/>
      </w:r>
      <w:r>
        <w:t>,</w:t>
      </w:r>
    </w:p>
    <w:p w:rsidR="001E264A" w:rsidRDefault="001E264A" w:rsidP="001E264A">
      <w:pPr>
        <w:ind w:firstLine="709"/>
        <w:jc w:val="both"/>
      </w:pPr>
      <w:r>
        <w:t xml:space="preserve">3.1.3. стоимость услуг _____________ </w:t>
      </w:r>
      <w:r w:rsidRPr="001E264A">
        <w:rPr>
          <w:i/>
        </w:rPr>
        <w:t>(указать вид услуг)</w:t>
      </w:r>
      <w:r>
        <w:t xml:space="preserve"> в размере</w:t>
      </w:r>
      <w:proofErr w:type="gramStart"/>
      <w:r>
        <w:t xml:space="preserve"> ________________ (________________) </w:t>
      </w:r>
      <w:proofErr w:type="gramEnd"/>
      <w:r>
        <w:t>рублей __ копеек, в том числе НДС (</w:t>
      </w:r>
      <w:r w:rsidR="00EF18D0">
        <w:t>___</w:t>
      </w:r>
      <w:r>
        <w:t>%) в размере _______________ (________________) рублей __ копеек</w:t>
      </w:r>
      <w:r>
        <w:rPr>
          <w:rStyle w:val="ab"/>
        </w:rPr>
        <w:footnoteReference w:id="3"/>
      </w:r>
      <w:r>
        <w:t>,</w:t>
      </w:r>
    </w:p>
    <w:p w:rsidR="001E264A" w:rsidRDefault="001E264A" w:rsidP="001E264A">
      <w:pPr>
        <w:ind w:firstLine="709"/>
        <w:jc w:val="both"/>
      </w:pPr>
      <w:r>
        <w:t>3.1.4. стоимость _____________ (указать иные затраты в определении стоимости которых возникает необходимость) в размере</w:t>
      </w:r>
      <w:proofErr w:type="gramStart"/>
      <w:r>
        <w:t xml:space="preserve"> ________________ (________________) </w:t>
      </w:r>
      <w:proofErr w:type="gramEnd"/>
      <w:r>
        <w:t>рублей __ копеек, в том числе НДС (</w:t>
      </w:r>
      <w:r w:rsidR="00EF18D0">
        <w:t>___</w:t>
      </w:r>
      <w:r>
        <w:t>%) в размере _______________ (________________) рублей __ копеек</w:t>
      </w:r>
      <w:r>
        <w:rPr>
          <w:rStyle w:val="ab"/>
        </w:rPr>
        <w:footnoteReference w:id="4"/>
      </w:r>
      <w:r>
        <w:t>.</w:t>
      </w:r>
    </w:p>
    <w:p w:rsidR="001E264A" w:rsidRPr="000B611A" w:rsidRDefault="001E264A" w:rsidP="008811FD">
      <w:pPr>
        <w:jc w:val="both"/>
      </w:pPr>
    </w:p>
    <w:p w:rsidR="00D419AD" w:rsidRPr="008C61F3" w:rsidRDefault="00D419AD" w:rsidP="00D419AD">
      <w:pPr>
        <w:jc w:val="both"/>
      </w:pPr>
      <w:r w:rsidRPr="000B611A">
        <w:tab/>
      </w:r>
      <w:r w:rsidR="008811FD">
        <w:t xml:space="preserve">3.2. </w:t>
      </w:r>
      <w:proofErr w:type="gramStart"/>
      <w:r w:rsidR="008811FD" w:rsidRPr="008C61F3">
        <w:t>Стоимость товара</w:t>
      </w:r>
      <w:r w:rsidRPr="008C61F3">
        <w:t xml:space="preserve"> включает все затраты Поставщика, связанные с выполнением поставок, в том числе расходы на транспортировку товара до грузополучателя </w:t>
      </w:r>
      <w:r w:rsidRPr="008C61F3">
        <w:rPr>
          <w:iCs/>
        </w:rPr>
        <w:t>(вариант</w:t>
      </w:r>
      <w:r w:rsidRPr="008C61F3">
        <w:rPr>
          <w:iCs/>
          <w:lang w:val="ru-MO"/>
        </w:rPr>
        <w:t>: объекта строительства</w:t>
      </w:r>
      <w:r w:rsidRPr="008C61F3">
        <w:rPr>
          <w:iCs/>
        </w:rPr>
        <w:t>)</w:t>
      </w:r>
      <w:r w:rsidRPr="008C61F3">
        <w:t xml:space="preserve"> и разгрузку товара</w:t>
      </w:r>
      <w:r w:rsidR="00E374AB" w:rsidRPr="008C61F3">
        <w:t xml:space="preserve">, </w:t>
      </w:r>
      <w:r w:rsidR="00E374AB" w:rsidRPr="008C61F3">
        <w:rPr>
          <w:snapToGrid w:val="0"/>
        </w:rPr>
        <w:t xml:space="preserve">стоимость тары, стоимость погрузочно-разгрузочных работ, запорных устройств, защитной упаковки, необоротной тары и прочие расходы, связанные с доставкой </w:t>
      </w:r>
      <w:r w:rsidR="006B4EC8" w:rsidRPr="008C61F3">
        <w:rPr>
          <w:snapToGrid w:val="0"/>
        </w:rPr>
        <w:t xml:space="preserve"> Товара</w:t>
      </w:r>
      <w:r w:rsidR="00E374AB" w:rsidRPr="008C61F3">
        <w:rPr>
          <w:snapToGrid w:val="0"/>
        </w:rPr>
        <w:t xml:space="preserve"> в адрес </w:t>
      </w:r>
      <w:r w:rsidR="006B4EC8" w:rsidRPr="008C61F3">
        <w:rPr>
          <w:snapToGrid w:val="0"/>
        </w:rPr>
        <w:t>Покупателя (Грузополучателя)</w:t>
      </w:r>
      <w:r w:rsidR="00E374AB" w:rsidRPr="008C61F3">
        <w:rPr>
          <w:snapToGrid w:val="0"/>
        </w:rPr>
        <w:t xml:space="preserve">, включая расходы, связанные с шеф-монтажом и шеф-наладкой в объеме, предусмотренном </w:t>
      </w:r>
      <w:r w:rsidR="006B4EC8" w:rsidRPr="008C61F3">
        <w:rPr>
          <w:snapToGrid w:val="0"/>
        </w:rPr>
        <w:t>Техническими требованиями (Приложение</w:t>
      </w:r>
      <w:proofErr w:type="gramEnd"/>
      <w:r w:rsidR="006B4EC8" w:rsidRPr="008C61F3">
        <w:rPr>
          <w:snapToGrid w:val="0"/>
        </w:rPr>
        <w:t xml:space="preserve"> № 1 к Договору)</w:t>
      </w:r>
      <w:r w:rsidRPr="008C61F3">
        <w:t>, страховые взносы, налоги, сборы, платежи и другие обязательные отчисления, производимые Поставщиком в соответствии с установленным законодательством порядком</w:t>
      </w:r>
      <w:r w:rsidR="008811FD" w:rsidRPr="008C61F3">
        <w:rPr>
          <w:rStyle w:val="ab"/>
        </w:rPr>
        <w:footnoteReference w:id="5"/>
      </w:r>
      <w:r w:rsidRPr="008C61F3">
        <w:t xml:space="preserve">. </w:t>
      </w:r>
    </w:p>
    <w:p w:rsidR="00D419AD" w:rsidRPr="008C61F3" w:rsidRDefault="008811FD" w:rsidP="00A26145">
      <w:pPr>
        <w:ind w:firstLine="708"/>
        <w:jc w:val="both"/>
      </w:pPr>
      <w:r w:rsidRPr="008C61F3">
        <w:t>3.3.Стоимость по договору</w:t>
      </w:r>
      <w:r w:rsidR="00057F3E" w:rsidRPr="008C61F3">
        <w:t xml:space="preserve"> не подлежит изменению в одностороннем порядке. Изменение </w:t>
      </w:r>
      <w:r w:rsidRPr="008C61F3">
        <w:t>стоимости</w:t>
      </w:r>
      <w:r w:rsidR="00057F3E" w:rsidRPr="008C61F3">
        <w:t xml:space="preserve"> возможно только по письменному соглашению Сторон и фиксируется в Дополнительных соглашениях к настоящему Договору. В случае изменения цен на Товар (работы и услуги), </w:t>
      </w:r>
      <w:r w:rsidRPr="008C61F3">
        <w:t>стоимость по договору</w:t>
      </w:r>
      <w:r w:rsidR="00057F3E" w:rsidRPr="008C61F3">
        <w:t xml:space="preserve"> и общая  стоимость поставки, оговоренные в  Спецификациях к Договору, меняются с даты </w:t>
      </w:r>
      <w:r w:rsidR="006B4EC8" w:rsidRPr="008C61F3">
        <w:t xml:space="preserve"> подписания соответствующего дополнительного соглашения</w:t>
      </w:r>
      <w:r w:rsidR="00057F3E" w:rsidRPr="008C61F3">
        <w:t>.</w:t>
      </w:r>
      <w:proofErr w:type="gramStart"/>
      <w:r w:rsidR="00057F3E" w:rsidRPr="008C61F3">
        <w:t xml:space="preserve"> </w:t>
      </w:r>
      <w:r w:rsidR="00D419AD" w:rsidRPr="008C61F3">
        <w:t>,</w:t>
      </w:r>
      <w:proofErr w:type="gramEnd"/>
      <w:r w:rsidR="00D419AD" w:rsidRPr="008C61F3">
        <w:t xml:space="preserve"> </w:t>
      </w:r>
    </w:p>
    <w:p w:rsidR="00D419AD" w:rsidRPr="000B611A" w:rsidRDefault="00D419AD" w:rsidP="00D419AD">
      <w:pPr>
        <w:ind w:firstLine="709"/>
        <w:jc w:val="both"/>
        <w:rPr>
          <w:spacing w:val="-8"/>
        </w:rPr>
      </w:pPr>
    </w:p>
    <w:p w:rsidR="0097023C" w:rsidRPr="0066634F" w:rsidRDefault="000B611A" w:rsidP="0066634F">
      <w:pPr>
        <w:pStyle w:val="11"/>
        <w:numPr>
          <w:ilvl w:val="0"/>
          <w:numId w:val="5"/>
        </w:numPr>
        <w:tabs>
          <w:tab w:val="left" w:pos="2160"/>
        </w:tabs>
        <w:spacing w:before="0" w:after="0"/>
        <w:jc w:val="center"/>
        <w:rPr>
          <w:b/>
          <w:bCs/>
          <w:sz w:val="24"/>
          <w:szCs w:val="24"/>
        </w:rPr>
      </w:pPr>
      <w:r w:rsidRPr="000B611A">
        <w:rPr>
          <w:b/>
          <w:bCs/>
          <w:sz w:val="24"/>
          <w:szCs w:val="24"/>
        </w:rPr>
        <w:t>ПОСТАВКА ТОВАРА И ДОКУМЕНТАЦИЯ</w:t>
      </w:r>
    </w:p>
    <w:p w:rsidR="00D419AD" w:rsidRPr="00861491" w:rsidRDefault="00A40A13" w:rsidP="00D419AD">
      <w:pPr>
        <w:pStyle w:val="11"/>
        <w:numPr>
          <w:ilvl w:val="1"/>
          <w:numId w:val="5"/>
        </w:numPr>
        <w:tabs>
          <w:tab w:val="left" w:pos="703"/>
          <w:tab w:val="num" w:pos="1260"/>
        </w:tabs>
        <w:spacing w:before="0" w:after="0"/>
        <w:ind w:left="0" w:firstLine="709"/>
        <w:rPr>
          <w:sz w:val="24"/>
          <w:szCs w:val="24"/>
        </w:rPr>
      </w:pPr>
      <w:r w:rsidRPr="00861491">
        <w:rPr>
          <w:sz w:val="24"/>
          <w:szCs w:val="24"/>
        </w:rPr>
        <w:t xml:space="preserve">Поставка товара осуществляется </w:t>
      </w:r>
      <w:r w:rsidR="009B2839" w:rsidRPr="00861491">
        <w:rPr>
          <w:sz w:val="24"/>
          <w:szCs w:val="24"/>
        </w:rPr>
        <w:t>Поставщиком Покупателю</w:t>
      </w:r>
      <w:r w:rsidRPr="00861491">
        <w:rPr>
          <w:sz w:val="24"/>
          <w:szCs w:val="24"/>
        </w:rPr>
        <w:t xml:space="preserve"> после письменного извещения Покупателем Поставщика, в соответствии с условиями и сроками, оговоренными </w:t>
      </w:r>
      <w:r w:rsidR="00901806">
        <w:rPr>
          <w:sz w:val="24"/>
          <w:szCs w:val="24"/>
        </w:rPr>
        <w:t xml:space="preserve">в </w:t>
      </w:r>
      <w:r w:rsidRPr="00861491">
        <w:rPr>
          <w:sz w:val="24"/>
          <w:szCs w:val="24"/>
        </w:rPr>
        <w:t>Спецификации (Приложение №</w:t>
      </w:r>
      <w:r w:rsidR="00057F3E">
        <w:rPr>
          <w:sz w:val="24"/>
          <w:szCs w:val="24"/>
        </w:rPr>
        <w:t>3</w:t>
      </w:r>
      <w:r w:rsidR="00057F3E" w:rsidRPr="00861491">
        <w:rPr>
          <w:sz w:val="24"/>
          <w:szCs w:val="24"/>
        </w:rPr>
        <w:t xml:space="preserve"> </w:t>
      </w:r>
      <w:r w:rsidRPr="00861491">
        <w:rPr>
          <w:sz w:val="24"/>
          <w:szCs w:val="24"/>
        </w:rPr>
        <w:t>к настоящему Договору) и Графике поставки</w:t>
      </w:r>
      <w:r w:rsidR="009B2839" w:rsidRPr="00861491">
        <w:rPr>
          <w:sz w:val="24"/>
          <w:szCs w:val="24"/>
        </w:rPr>
        <w:t xml:space="preserve"> товара, выполнения работ, оказания услуг</w:t>
      </w:r>
      <w:r w:rsidRPr="00861491">
        <w:rPr>
          <w:sz w:val="24"/>
          <w:szCs w:val="24"/>
        </w:rPr>
        <w:t xml:space="preserve"> (Приложение 2 к настоящему Договору) и другими условиями, предусмотренными в настоящем Договоре.</w:t>
      </w:r>
    </w:p>
    <w:p w:rsidR="009C7DF9" w:rsidRPr="000B611A" w:rsidRDefault="00D419AD" w:rsidP="00D419AD">
      <w:pPr>
        <w:pStyle w:val="11"/>
        <w:numPr>
          <w:ilvl w:val="1"/>
          <w:numId w:val="5"/>
        </w:numPr>
        <w:tabs>
          <w:tab w:val="left" w:pos="703"/>
          <w:tab w:val="num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Для целей настоящего Договора условия поставки и другие торговые термины, используемые для описания обязатель</w:t>
      </w:r>
      <w:proofErr w:type="gramStart"/>
      <w:r w:rsidRPr="000B611A">
        <w:rPr>
          <w:sz w:val="24"/>
          <w:szCs w:val="24"/>
        </w:rPr>
        <w:t>ств Ст</w:t>
      </w:r>
      <w:proofErr w:type="gramEnd"/>
      <w:r w:rsidRPr="000B611A">
        <w:rPr>
          <w:sz w:val="24"/>
          <w:szCs w:val="24"/>
        </w:rPr>
        <w:t>орон, должны толковаться в соотве</w:t>
      </w:r>
      <w:r w:rsidR="00ED52F1">
        <w:rPr>
          <w:sz w:val="24"/>
          <w:szCs w:val="24"/>
        </w:rPr>
        <w:t xml:space="preserve">тствии с </w:t>
      </w:r>
      <w:r w:rsidR="00ED52F1">
        <w:rPr>
          <w:sz w:val="24"/>
          <w:szCs w:val="24"/>
        </w:rPr>
        <w:lastRenderedPageBreak/>
        <w:t xml:space="preserve">изданием </w:t>
      </w:r>
      <w:r w:rsidR="00ED52F1" w:rsidRPr="00E4228F">
        <w:rPr>
          <w:sz w:val="24"/>
          <w:szCs w:val="24"/>
        </w:rPr>
        <w:t>ИНКОТЕРМС-2010</w:t>
      </w:r>
      <w:r w:rsidRPr="00E4228F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опубликованным Международной торговой палатой (публикация № 560) в редакции, действующей на момент заключения </w:t>
      </w:r>
      <w:r w:rsidR="00BB027B" w:rsidRPr="000B611A">
        <w:rPr>
          <w:sz w:val="24"/>
          <w:szCs w:val="24"/>
        </w:rPr>
        <w:t>Договора</w:t>
      </w:r>
      <w:r w:rsidR="00E4228F">
        <w:rPr>
          <w:rStyle w:val="ab"/>
          <w:sz w:val="24"/>
          <w:szCs w:val="24"/>
        </w:rPr>
        <w:footnoteReference w:id="6"/>
      </w:r>
      <w:r w:rsidRPr="000B611A">
        <w:rPr>
          <w:sz w:val="24"/>
          <w:szCs w:val="24"/>
        </w:rPr>
        <w:t>.</w:t>
      </w:r>
    </w:p>
    <w:p w:rsidR="00D419AD" w:rsidRPr="000B611A" w:rsidRDefault="009C7DF9" w:rsidP="00B412C3">
      <w:pPr>
        <w:pStyle w:val="11"/>
        <w:tabs>
          <w:tab w:val="left" w:pos="703"/>
        </w:tabs>
        <w:spacing w:before="0" w:after="0"/>
        <w:ind w:firstLine="0"/>
        <w:rPr>
          <w:sz w:val="24"/>
          <w:szCs w:val="24"/>
        </w:rPr>
      </w:pPr>
      <w:r w:rsidRPr="000B611A">
        <w:rPr>
          <w:sz w:val="24"/>
          <w:szCs w:val="24"/>
        </w:rPr>
        <w:tab/>
      </w:r>
      <w:r w:rsidR="00D419AD" w:rsidRPr="000B611A">
        <w:rPr>
          <w:sz w:val="24"/>
          <w:szCs w:val="24"/>
        </w:rPr>
        <w:t xml:space="preserve">(По соглашению Сторон в </w:t>
      </w:r>
      <w:r w:rsidR="00BB027B" w:rsidRPr="000B611A">
        <w:rPr>
          <w:sz w:val="24"/>
          <w:szCs w:val="24"/>
        </w:rPr>
        <w:t xml:space="preserve">Договоре </w:t>
      </w:r>
      <w:r w:rsidR="00D419AD" w:rsidRPr="000B611A">
        <w:rPr>
          <w:sz w:val="24"/>
          <w:szCs w:val="24"/>
        </w:rPr>
        <w:t>могут указываться иные условия поставки</w:t>
      </w:r>
      <w:r w:rsidRPr="000B611A">
        <w:rPr>
          <w:sz w:val="24"/>
          <w:szCs w:val="24"/>
        </w:rPr>
        <w:t>.</w:t>
      </w:r>
      <w:r w:rsidR="00D419AD" w:rsidRPr="000B611A">
        <w:rPr>
          <w:sz w:val="24"/>
          <w:szCs w:val="24"/>
        </w:rPr>
        <w:t>)</w:t>
      </w:r>
    </w:p>
    <w:p w:rsidR="00D419AD" w:rsidRPr="000B611A" w:rsidRDefault="00D419AD" w:rsidP="00D419AD">
      <w:pPr>
        <w:pStyle w:val="11"/>
        <w:numPr>
          <w:ilvl w:val="1"/>
          <w:numId w:val="5"/>
        </w:numPr>
        <w:tabs>
          <w:tab w:val="left" w:pos="0"/>
          <w:tab w:val="num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Поставщик ни полностью, ни частично не вправе передавать свои обязательства по настоящему Договору без предварительного письменного согласия со стороны Покупателя. </w:t>
      </w:r>
    </w:p>
    <w:p w:rsidR="00D419AD" w:rsidRPr="000B611A" w:rsidRDefault="00D419AD" w:rsidP="00D419AD">
      <w:pPr>
        <w:pStyle w:val="11"/>
        <w:numPr>
          <w:ilvl w:val="1"/>
          <w:numId w:val="5"/>
        </w:numPr>
        <w:tabs>
          <w:tab w:val="left" w:pos="0"/>
          <w:tab w:val="num" w:pos="1260"/>
        </w:tabs>
        <w:spacing w:before="0" w:after="0"/>
        <w:ind w:left="0" w:firstLine="709"/>
        <w:rPr>
          <w:sz w:val="24"/>
          <w:szCs w:val="24"/>
        </w:rPr>
      </w:pPr>
      <w:proofErr w:type="gramStart"/>
      <w:r w:rsidRPr="000B611A">
        <w:rPr>
          <w:sz w:val="24"/>
          <w:szCs w:val="24"/>
        </w:rPr>
        <w:t>Поставщик гарантирует, что поставка товара в соответствии с настоящим Договором не нарушает прав и законных интересов третьих лиц, товар не обременен какими бы то ни было обязательствами перед третьими лицами, не находится под залогом и арестом, а также не нарушает чьих-либо прав на объекты интеллектуальной собственности, в том числе патентных прав, лицензионных прав, а также прав по применению торговой марки</w:t>
      </w:r>
      <w:proofErr w:type="gramEnd"/>
      <w:r w:rsidRPr="000B611A">
        <w:rPr>
          <w:sz w:val="24"/>
          <w:szCs w:val="24"/>
        </w:rPr>
        <w:t xml:space="preserve"> или промышленных разработок, связанных с использованием оборудования или любой его части в стране Покупателя. В </w:t>
      </w:r>
      <w:proofErr w:type="gramStart"/>
      <w:r w:rsidRPr="000B611A">
        <w:rPr>
          <w:sz w:val="24"/>
          <w:szCs w:val="24"/>
        </w:rPr>
        <w:t>случае</w:t>
      </w:r>
      <w:proofErr w:type="gramEnd"/>
      <w:r w:rsidRPr="000B611A">
        <w:rPr>
          <w:sz w:val="24"/>
          <w:szCs w:val="24"/>
        </w:rPr>
        <w:t xml:space="preserve"> нарушения настоящего пункта Поставщик самостоятельно и за свой счет обязуется устранить эти нарушения и препятствия для свободного владения и распоряжения товаром, его использования Покупателем, и возместить Покупателю убытки, понесенные в связи с указанными нарушениями.</w:t>
      </w:r>
    </w:p>
    <w:p w:rsidR="00D419AD" w:rsidRPr="000B611A" w:rsidRDefault="00D419AD" w:rsidP="00D419AD">
      <w:pPr>
        <w:pStyle w:val="11"/>
        <w:numPr>
          <w:ilvl w:val="1"/>
          <w:numId w:val="5"/>
        </w:numPr>
        <w:tabs>
          <w:tab w:val="left" w:pos="0"/>
          <w:tab w:val="num" w:pos="1260"/>
        </w:tabs>
        <w:spacing w:before="0" w:after="0"/>
        <w:ind w:left="0" w:firstLine="709"/>
        <w:rPr>
          <w:sz w:val="24"/>
          <w:szCs w:val="24"/>
        </w:rPr>
      </w:pPr>
      <w:proofErr w:type="gramStart"/>
      <w:r w:rsidRPr="000B611A">
        <w:rPr>
          <w:sz w:val="24"/>
          <w:szCs w:val="24"/>
        </w:rPr>
        <w:t>В случае если Покупатель будет привлечен к ответственности за нарушение прав третьих лиц, вытекающих из продажи или использования товара, поставленного в соответствии с настоящим Договором, Покупатель имеет право привлечь Поставщика к участию в данном деле и Поставщик обязуется выступать на стороне Покупателя в качестве третьего лица, не заявляющего самостоятельных требований.</w:t>
      </w:r>
      <w:proofErr w:type="gramEnd"/>
      <w:r w:rsidRPr="000B611A">
        <w:rPr>
          <w:sz w:val="24"/>
          <w:szCs w:val="24"/>
        </w:rPr>
        <w:t xml:space="preserve"> Поставщик обязуется представлять Покупателю по его первому требованию любую необходимую документацию.</w:t>
      </w:r>
    </w:p>
    <w:p w:rsidR="00D419AD" w:rsidRPr="008F5637" w:rsidRDefault="008F5637" w:rsidP="00D419AD">
      <w:pPr>
        <w:pStyle w:val="11"/>
        <w:numPr>
          <w:ilvl w:val="1"/>
          <w:numId w:val="5"/>
        </w:numPr>
        <w:tabs>
          <w:tab w:val="left" w:pos="0"/>
          <w:tab w:val="num" w:pos="1260"/>
        </w:tabs>
        <w:spacing w:before="0" w:after="0"/>
        <w:ind w:left="0" w:firstLine="709"/>
        <w:rPr>
          <w:sz w:val="24"/>
          <w:szCs w:val="24"/>
        </w:rPr>
      </w:pPr>
      <w:r w:rsidRPr="008F5637">
        <w:rPr>
          <w:sz w:val="24"/>
          <w:szCs w:val="24"/>
        </w:rPr>
        <w:t>При привлечении</w:t>
      </w:r>
      <w:r w:rsidR="00D419AD" w:rsidRPr="008F5637">
        <w:rPr>
          <w:sz w:val="24"/>
          <w:szCs w:val="24"/>
        </w:rPr>
        <w:t xml:space="preserve"> Покупателя к ответственности за нарушение прав третьих лиц Поставщик обязуется возместить Покупателю все расходы по ведению процесса и иные расходы, которые будет нести Покупатель в связи с решением суда, а также все иные убытки, понесенные Покупателем, включая расходы на оплату юридических услуг.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4.7. </w:t>
      </w:r>
      <w:proofErr w:type="gramStart"/>
      <w:r w:rsidRPr="000B611A">
        <w:rPr>
          <w:sz w:val="24"/>
          <w:szCs w:val="24"/>
        </w:rPr>
        <w:t>Упаковка и маркировка</w:t>
      </w:r>
      <w:r w:rsidRPr="000B611A">
        <w:rPr>
          <w:i/>
          <w:iCs/>
          <w:sz w:val="24"/>
          <w:szCs w:val="24"/>
        </w:rPr>
        <w:t>,</w:t>
      </w:r>
      <w:r w:rsidRPr="000B611A">
        <w:rPr>
          <w:sz w:val="24"/>
          <w:szCs w:val="24"/>
        </w:rPr>
        <w:t xml:space="preserve"> а также документация внутри и вне ее, должны строго соответствовать специальным требованиям, предусмотренным в </w:t>
      </w:r>
      <w:r w:rsidR="0098382B">
        <w:rPr>
          <w:sz w:val="24"/>
          <w:szCs w:val="24"/>
        </w:rPr>
        <w:t>Т</w:t>
      </w:r>
      <w:r w:rsidRPr="000B611A">
        <w:rPr>
          <w:sz w:val="24"/>
          <w:szCs w:val="24"/>
        </w:rPr>
        <w:t>ехнических требованиях</w:t>
      </w:r>
      <w:r w:rsidRPr="000B611A">
        <w:rPr>
          <w:i/>
          <w:iCs/>
          <w:sz w:val="24"/>
          <w:szCs w:val="24"/>
        </w:rPr>
        <w:t xml:space="preserve"> (в случае проведения закупочной процедуры на право заключения договора на поставку - Технической части</w:t>
      </w:r>
      <w:r w:rsidRPr="000B611A">
        <w:rPr>
          <w:i/>
          <w:iCs/>
          <w:sz w:val="24"/>
          <w:szCs w:val="24"/>
          <w:lang w:val="ru-MO"/>
        </w:rPr>
        <w:t xml:space="preserve"> </w:t>
      </w:r>
      <w:r w:rsidRPr="000B611A">
        <w:rPr>
          <w:i/>
          <w:iCs/>
          <w:sz w:val="24"/>
          <w:szCs w:val="24"/>
        </w:rPr>
        <w:t>закупочной документации)</w:t>
      </w:r>
      <w:r w:rsidRPr="000B611A">
        <w:rPr>
          <w:sz w:val="24"/>
          <w:szCs w:val="24"/>
        </w:rPr>
        <w:t xml:space="preserve"> (</w:t>
      </w:r>
      <w:r w:rsidR="00192420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B50387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1 к настоящему Договору), включая дополнительные требования (если таковые имеются), оговоренные во всех последующих инструкциях - распоряжениях Покупателя, предусмотренные в приложениях к настоящему Договору.</w:t>
      </w:r>
      <w:proofErr w:type="gramEnd"/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4.8. В дополнение к условиям, предусмотре</w:t>
      </w:r>
      <w:r w:rsidRPr="000B611A">
        <w:rPr>
          <w:sz w:val="24"/>
          <w:szCs w:val="24"/>
        </w:rPr>
        <w:t>н</w:t>
      </w:r>
      <w:r w:rsidRPr="000B611A">
        <w:rPr>
          <w:sz w:val="24"/>
          <w:szCs w:val="24"/>
        </w:rPr>
        <w:t>ным п. 4.7 настоящего Договора, Поставщик в любом случае должен поставить товар в таре и упаковке, гарантирующей его сохранность во время поставки грузополучателю. Упаковка должна выдерживать, без каких-либо ограничений, интенсивную подъемно-транспортную обработку и воздействие экстремальных температур, соли и осадков во время перевозки, а также открытое хранение. При определении габаритов упаковки и ее веса Поставщик обязан учитывать отдаленность конечного пункта доставки и отсутствие мощных грузоподъемных средств во всех пунктах по пути следования товара.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bCs/>
          <w:sz w:val="24"/>
          <w:szCs w:val="24"/>
        </w:rPr>
      </w:pPr>
      <w:r w:rsidRPr="000B611A">
        <w:rPr>
          <w:sz w:val="24"/>
          <w:szCs w:val="24"/>
        </w:rPr>
        <w:t>4.9. Т</w:t>
      </w:r>
      <w:r w:rsidRPr="000B611A">
        <w:rPr>
          <w:bCs/>
          <w:sz w:val="24"/>
          <w:szCs w:val="24"/>
        </w:rPr>
        <w:t>овар должен быть сертифицирован, пройти все необходимые и</w:t>
      </w:r>
      <w:r w:rsidRPr="000B611A">
        <w:rPr>
          <w:bCs/>
          <w:sz w:val="24"/>
          <w:szCs w:val="24"/>
        </w:rPr>
        <w:t>с</w:t>
      </w:r>
      <w:r w:rsidRPr="000B611A">
        <w:rPr>
          <w:bCs/>
          <w:sz w:val="24"/>
          <w:szCs w:val="24"/>
        </w:rPr>
        <w:t xml:space="preserve">пытания и процедуры, установленные действующим законодательством </w:t>
      </w:r>
      <w:r w:rsidR="00B50387" w:rsidRPr="000B611A">
        <w:rPr>
          <w:bCs/>
          <w:sz w:val="24"/>
          <w:szCs w:val="24"/>
        </w:rPr>
        <w:t xml:space="preserve">Российской Федерации </w:t>
      </w:r>
      <w:r w:rsidRPr="000B611A">
        <w:rPr>
          <w:bCs/>
          <w:sz w:val="24"/>
          <w:szCs w:val="24"/>
        </w:rPr>
        <w:t>до момента его приобретения в соответствии с требованием ТЗ на закупку тов</w:t>
      </w:r>
      <w:r w:rsidRPr="000B611A">
        <w:rPr>
          <w:bCs/>
          <w:sz w:val="24"/>
          <w:szCs w:val="24"/>
        </w:rPr>
        <w:t>а</w:t>
      </w:r>
      <w:r w:rsidRPr="000B611A">
        <w:rPr>
          <w:bCs/>
          <w:sz w:val="24"/>
          <w:szCs w:val="24"/>
        </w:rPr>
        <w:t>ра/услуги (до выставления поставщиком товара на торги). После поставки оборудование (т</w:t>
      </w:r>
      <w:r w:rsidRPr="000B611A">
        <w:rPr>
          <w:bCs/>
          <w:sz w:val="24"/>
          <w:szCs w:val="24"/>
        </w:rPr>
        <w:t>о</w:t>
      </w:r>
      <w:r w:rsidRPr="000B611A">
        <w:rPr>
          <w:bCs/>
          <w:sz w:val="24"/>
          <w:szCs w:val="24"/>
        </w:rPr>
        <w:t>вар, продукция) должно пройти входной контроль и пусковые испытания (как о</w:t>
      </w:r>
      <w:r w:rsidRPr="000B611A">
        <w:rPr>
          <w:bCs/>
          <w:sz w:val="24"/>
          <w:szCs w:val="24"/>
        </w:rPr>
        <w:t>т</w:t>
      </w:r>
      <w:r w:rsidRPr="000B611A">
        <w:rPr>
          <w:bCs/>
          <w:sz w:val="24"/>
          <w:szCs w:val="24"/>
        </w:rPr>
        <w:t>дельно, так и в комплексе) согласно требованиям НТД.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4.10. Товар должен быть снабжен сертификатами либо декларациями соответствия и другими документами на русском языке, надлежащим образом подтверждающими качество </w:t>
      </w:r>
      <w:r w:rsidRPr="000B611A">
        <w:rPr>
          <w:sz w:val="24"/>
          <w:szCs w:val="24"/>
        </w:rPr>
        <w:lastRenderedPageBreak/>
        <w:t>Товара и соответствие его обязательным требованиям, предъявляемым к Товару в соответствии с законодательством Российской Федерации.</w:t>
      </w:r>
    </w:p>
    <w:p w:rsidR="00D419AD" w:rsidRPr="000B611A" w:rsidRDefault="00D419AD" w:rsidP="00D419AD">
      <w:pPr>
        <w:pStyle w:val="ListParagraph"/>
        <w:tabs>
          <w:tab w:val="left" w:pos="720"/>
        </w:tabs>
        <w:ind w:left="0"/>
        <w:contextualSpacing/>
        <w:jc w:val="both"/>
        <w:rPr>
          <w:bCs/>
        </w:rPr>
      </w:pPr>
      <w:r w:rsidRPr="000B611A">
        <w:rPr>
          <w:bCs/>
        </w:rPr>
        <w:tab/>
        <w:t>4.11. Товар должен соответствовать требованиям:</w:t>
      </w:r>
    </w:p>
    <w:p w:rsidR="00D419AD" w:rsidRPr="000B611A" w:rsidRDefault="00D419AD" w:rsidP="00D419AD">
      <w:pPr>
        <w:pStyle w:val="ListParagraph"/>
        <w:tabs>
          <w:tab w:val="left" w:pos="720"/>
        </w:tabs>
        <w:ind w:left="0"/>
        <w:contextualSpacing/>
        <w:jc w:val="both"/>
      </w:pPr>
      <w:r w:rsidRPr="000B611A">
        <w:tab/>
      </w:r>
      <w:r w:rsidR="00192420">
        <w:t xml:space="preserve">а) </w:t>
      </w:r>
      <w:r w:rsidRPr="000B611A">
        <w:t>действующих на территории Российской Федерации нормативно-технических докуме</w:t>
      </w:r>
      <w:r w:rsidRPr="000B611A">
        <w:t>н</w:t>
      </w:r>
      <w:r w:rsidRPr="000B611A">
        <w:t>тов</w:t>
      </w:r>
      <w:r w:rsidR="00DE72D1" w:rsidRPr="000B611A">
        <w:t>;</w:t>
      </w:r>
    </w:p>
    <w:p w:rsidR="00D419AD" w:rsidRPr="000B611A" w:rsidRDefault="00D419AD" w:rsidP="00D419AD">
      <w:pPr>
        <w:tabs>
          <w:tab w:val="left" w:pos="720"/>
        </w:tabs>
        <w:jc w:val="both"/>
      </w:pPr>
      <w:r w:rsidRPr="000B611A">
        <w:tab/>
      </w:r>
      <w:r w:rsidR="00192420">
        <w:t xml:space="preserve">б) </w:t>
      </w:r>
      <w:r w:rsidRPr="000B611A">
        <w:t>технической политики в распределительном сетевом комплексе;</w:t>
      </w:r>
    </w:p>
    <w:p w:rsidR="00D419AD" w:rsidRPr="000B611A" w:rsidRDefault="00D419AD" w:rsidP="00D419AD">
      <w:pPr>
        <w:tabs>
          <w:tab w:val="left" w:pos="720"/>
        </w:tabs>
        <w:jc w:val="both"/>
      </w:pPr>
      <w:r w:rsidRPr="000B611A">
        <w:tab/>
      </w:r>
      <w:r w:rsidR="00192420">
        <w:t>В</w:t>
      </w:r>
      <w:r w:rsidRPr="000B611A">
        <w:t xml:space="preserve"> </w:t>
      </w:r>
      <w:proofErr w:type="gramStart"/>
      <w:r w:rsidRPr="000B611A">
        <w:t>случае</w:t>
      </w:r>
      <w:proofErr w:type="gramEnd"/>
      <w:r w:rsidRPr="000B611A">
        <w:t xml:space="preserve"> альтернативного предложения по поставляемому оборудованию, Поставщик выполняет корректировку и согласование проектной докуме</w:t>
      </w:r>
      <w:r w:rsidRPr="000B611A">
        <w:t>н</w:t>
      </w:r>
      <w:r w:rsidRPr="000B611A">
        <w:t>тации с проектной организацией  и другими заинтересованными сторонами в сроки, соглас</w:t>
      </w:r>
      <w:r w:rsidRPr="000B611A">
        <w:t>о</w:t>
      </w:r>
      <w:r w:rsidRPr="000B611A">
        <w:t>ванные с Покупателем, за свой счет без изменения стоимости поставляемого оборуд</w:t>
      </w:r>
      <w:r w:rsidRPr="000B611A">
        <w:t>о</w:t>
      </w:r>
      <w:r w:rsidRPr="000B611A">
        <w:t xml:space="preserve">вания.  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4.12. Поставщик обязан не позднее</w:t>
      </w:r>
      <w:r w:rsidR="00192420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чем за три рабочих дня до предполагаемой отгрузки товара письменно посредством факсимильной связи уведомить грузополучателя и Покупателя о дате отгрузки товара и предполагаемой дате его прибытия.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4.13. При поставке товара Поставщик должен представить грузополучателю оригиналы, а Покупателю копии следующих документов на русском языке:</w:t>
      </w:r>
    </w:p>
    <w:p w:rsidR="00D419AD" w:rsidRPr="000B611A" w:rsidRDefault="00D419AD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а) сертификаты либо декларации о соответствии, инструкции по эксплуатации и монтажу, а также иную техническую сопроводительную документацию в соответствии с </w:t>
      </w:r>
      <w:r w:rsidR="00192420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риложением №</w:t>
      </w:r>
      <w:r w:rsidR="00B50387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1 к настоящему Договору;</w:t>
      </w:r>
    </w:p>
    <w:p w:rsidR="00826579" w:rsidRPr="000B611A" w:rsidRDefault="00D419AD" w:rsidP="000F0F34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б) гарантийные свидетельства;</w:t>
      </w:r>
    </w:p>
    <w:p w:rsidR="00D419AD" w:rsidRPr="000B611A" w:rsidRDefault="00D419AD" w:rsidP="00D419AD">
      <w:pPr>
        <w:pStyle w:val="11"/>
        <w:tabs>
          <w:tab w:val="left" w:pos="72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в) сертификат о происхождении в случае поставки товара, произведенного за пределами Российской Федерации</w:t>
      </w:r>
      <w:r w:rsidR="00AA617A" w:rsidRPr="000B611A">
        <w:rPr>
          <w:sz w:val="24"/>
          <w:szCs w:val="24"/>
        </w:rPr>
        <w:t>;</w:t>
      </w:r>
    </w:p>
    <w:p w:rsidR="000F0F34" w:rsidRPr="0097023C" w:rsidRDefault="00D419AD" w:rsidP="0097023C">
      <w:pPr>
        <w:pStyle w:val="11"/>
        <w:tabs>
          <w:tab w:val="left" w:pos="720"/>
        </w:tabs>
        <w:spacing w:before="0" w:after="0"/>
        <w:ind w:firstLine="709"/>
        <w:rPr>
          <w:i/>
          <w:iCs/>
          <w:sz w:val="24"/>
          <w:szCs w:val="24"/>
        </w:rPr>
      </w:pPr>
      <w:r w:rsidRPr="000B611A">
        <w:rPr>
          <w:sz w:val="24"/>
          <w:szCs w:val="24"/>
        </w:rPr>
        <w:t xml:space="preserve">г) копию акта приемки (экспертного заключения), подтверждающего аттестацию поставленного товара </w:t>
      </w:r>
      <w:r w:rsidRPr="000B611A">
        <w:rPr>
          <w:i/>
          <w:iCs/>
          <w:sz w:val="24"/>
          <w:szCs w:val="24"/>
        </w:rPr>
        <w:t>(в случае поставки оборудования, технологий или материалов, подлежащих такой аттестации).</w:t>
      </w:r>
    </w:p>
    <w:p w:rsidR="000F0F34" w:rsidRPr="00826579" w:rsidRDefault="000F0F34" w:rsidP="00AC7DEB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97023C" w:rsidRPr="000F0F34" w:rsidRDefault="0097023C" w:rsidP="0066634F">
      <w:pPr>
        <w:pStyle w:val="xl48"/>
        <w:spacing w:before="0" w:beforeAutospacing="0" w:after="0" w:afterAutospacing="0"/>
        <w:ind w:left="142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5. </w:t>
      </w:r>
      <w:r w:rsidR="000B611A">
        <w:rPr>
          <w:rFonts w:ascii="Times New Roman" w:hAnsi="Times New Roman" w:cs="Times New Roman"/>
        </w:rPr>
        <w:t>СТРАХОВАНИЕ РИСКОВ</w:t>
      </w:r>
      <w:r w:rsidR="00D43B7B">
        <w:rPr>
          <w:rStyle w:val="ab"/>
          <w:rFonts w:ascii="Times New Roman" w:hAnsi="Times New Roman"/>
        </w:rPr>
        <w:footnoteReference w:id="7"/>
      </w:r>
    </w:p>
    <w:p w:rsidR="00D419AD" w:rsidRPr="000B611A" w:rsidRDefault="00D419AD" w:rsidP="00D419AD">
      <w:pPr>
        <w:shd w:val="clear" w:color="auto" w:fill="FFFFFF"/>
        <w:tabs>
          <w:tab w:val="num" w:pos="1992"/>
        </w:tabs>
        <w:ind w:firstLine="709"/>
        <w:jc w:val="both"/>
      </w:pPr>
      <w:r w:rsidRPr="000B611A">
        <w:t xml:space="preserve">5.1. </w:t>
      </w:r>
      <w:r w:rsidR="00057F3E">
        <w:t xml:space="preserve">В </w:t>
      </w:r>
      <w:proofErr w:type="gramStart"/>
      <w:r w:rsidR="00057F3E">
        <w:t>случае</w:t>
      </w:r>
      <w:proofErr w:type="gramEnd"/>
      <w:r w:rsidR="00057F3E">
        <w:t xml:space="preserve"> если по договору предусмотрена предоплата за товар, Поставщик обязан заключить договор страхования рисков и ответственности при доставке товара. Выгодопреобретателем в договоре страхования должен быть назван Покупатель</w:t>
      </w:r>
      <w:r w:rsidRPr="000B611A">
        <w:t xml:space="preserve"> (на сумму предоплаты, предусмотренную </w:t>
      </w:r>
      <w:r w:rsidR="006B4EC8">
        <w:t xml:space="preserve"> Договором и приложениями к нему</w:t>
      </w:r>
      <w:r w:rsidRPr="000B611A">
        <w:t>).</w:t>
      </w:r>
    </w:p>
    <w:p w:rsidR="00D419AD" w:rsidRPr="000B611A" w:rsidRDefault="00D419AD" w:rsidP="00D419AD">
      <w:pPr>
        <w:shd w:val="clear" w:color="auto" w:fill="FFFFFF"/>
        <w:tabs>
          <w:tab w:val="left" w:pos="0"/>
        </w:tabs>
        <w:ind w:firstLine="709"/>
        <w:jc w:val="both"/>
      </w:pPr>
      <w:r w:rsidRPr="000B611A">
        <w:t xml:space="preserve">5.2. Страховая компания Поставщика должна быть отобрана по согласованию с Покупателем. Копии страховых полисов должны быть представлены Поставщиком Покупателю не позднее 10 (десяти) дней со дня заключения настоящего Договора </w:t>
      </w:r>
      <w:r w:rsidRPr="000B611A">
        <w:rPr>
          <w:i/>
          <w:iCs/>
        </w:rPr>
        <w:t>(вариант: 30 (тридцать) дней со дня определения Поставщика победителем в соответствующей закупочной процедуре на право заключения договора.)</w:t>
      </w:r>
    </w:p>
    <w:p w:rsidR="00D419AD" w:rsidRPr="000B611A" w:rsidRDefault="00D419AD" w:rsidP="00D419AD">
      <w:pPr>
        <w:numPr>
          <w:ilvl w:val="1"/>
          <w:numId w:val="14"/>
        </w:numPr>
        <w:shd w:val="clear" w:color="auto" w:fill="FFFFFF"/>
        <w:tabs>
          <w:tab w:val="left" w:pos="0"/>
        </w:tabs>
        <w:ind w:left="0" w:firstLine="709"/>
        <w:jc w:val="both"/>
        <w:rPr>
          <w:color w:val="FF0000"/>
        </w:rPr>
      </w:pPr>
      <w:proofErr w:type="gramStart"/>
      <w:r w:rsidRPr="000B611A">
        <w:t>Товар, поставляемый по Договору, должен быть застрахован «с ответственностью за все риски» (условия оговорки «А» Института Лондонских страховщиков № 252 1/1/82) при транспортировке от завода-изготовителя до объекта строительства, при этом страхование должно покрывать все случаи гибели, утраты или повреждения всего груза или его части, произошедшие по любой причине, носящие случайный характер, а также должны покрываться расходы по общей аварии</w:t>
      </w:r>
      <w:proofErr w:type="gramEnd"/>
      <w:r w:rsidRPr="000B611A">
        <w:t xml:space="preserve"> и спасению, распределенные или установленные в соответствии с договором перевозки и/или действующими законами и обычаями</w:t>
      </w:r>
      <w:r w:rsidR="007E5F14" w:rsidRPr="000B611A">
        <w:t>.</w:t>
      </w:r>
    </w:p>
    <w:p w:rsidR="00D419AD" w:rsidRPr="000B611A" w:rsidRDefault="00D419AD" w:rsidP="00D419AD">
      <w:pPr>
        <w:numPr>
          <w:ilvl w:val="1"/>
          <w:numId w:val="14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>Страховая сумма по договору страхования грузов должна устанавливаться в размере действительной стоимости груза в месте его нахождения в день заключения договора страхования, включая расходы, связанные с перевозкой груза и страхованием.</w:t>
      </w:r>
    </w:p>
    <w:p w:rsidR="00D419AD" w:rsidRPr="000B611A" w:rsidRDefault="00D419AD" w:rsidP="00D419AD">
      <w:pPr>
        <w:tabs>
          <w:tab w:val="left" w:pos="357"/>
        </w:tabs>
        <w:ind w:firstLine="709"/>
        <w:jc w:val="both"/>
        <w:rPr>
          <w:bCs/>
        </w:rPr>
      </w:pPr>
    </w:p>
    <w:p w:rsidR="0097023C" w:rsidRPr="0066634F" w:rsidRDefault="000B611A" w:rsidP="0066634F">
      <w:pPr>
        <w:numPr>
          <w:ilvl w:val="0"/>
          <w:numId w:val="6"/>
        </w:numPr>
        <w:jc w:val="center"/>
        <w:rPr>
          <w:b/>
          <w:bCs/>
        </w:rPr>
      </w:pPr>
      <w:r w:rsidRPr="000B611A">
        <w:rPr>
          <w:b/>
          <w:bCs/>
        </w:rPr>
        <w:t>ПРИЕМКА ТОВАРА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lastRenderedPageBreak/>
        <w:t>Приёмка товара по количеству и качеству производится в составе комиссии с обязательным присутствием представителей Покупателя - по одному пре</w:t>
      </w:r>
      <w:r w:rsidRPr="000B611A">
        <w:rPr>
          <w:sz w:val="24"/>
          <w:szCs w:val="24"/>
        </w:rPr>
        <w:t>д</w:t>
      </w:r>
      <w:r w:rsidRPr="000B611A">
        <w:rPr>
          <w:sz w:val="24"/>
          <w:szCs w:val="24"/>
        </w:rPr>
        <w:t>ставителю от технического блока по профилю приобретаемой продукции (оказываемых услуг) и блока капитального стро</w:t>
      </w:r>
      <w:r w:rsidRPr="000B611A">
        <w:rPr>
          <w:sz w:val="24"/>
          <w:szCs w:val="24"/>
        </w:rPr>
        <w:t>и</w:t>
      </w:r>
      <w:r w:rsidRPr="000B611A">
        <w:rPr>
          <w:sz w:val="24"/>
          <w:szCs w:val="24"/>
        </w:rPr>
        <w:t xml:space="preserve">тельства. </w:t>
      </w:r>
    </w:p>
    <w:p w:rsidR="00D419AD" w:rsidRPr="000B611A" w:rsidRDefault="00D419AD" w:rsidP="00D419AD">
      <w:pPr>
        <w:pStyle w:val="20"/>
        <w:tabs>
          <w:tab w:val="left" w:pos="703"/>
          <w:tab w:val="left" w:pos="1260"/>
        </w:tabs>
        <w:autoSpaceDE w:val="0"/>
        <w:autoSpaceDN w:val="0"/>
        <w:jc w:val="both"/>
        <w:rPr>
          <w:sz w:val="24"/>
          <w:szCs w:val="24"/>
        </w:rPr>
      </w:pPr>
      <w:r w:rsidRPr="000B611A">
        <w:rPr>
          <w:sz w:val="24"/>
          <w:szCs w:val="24"/>
        </w:rPr>
        <w:tab/>
        <w:t>Грузополучатель письменно посредством факсимильной связи уведомляет Поставщика и Покупателя о месте и времени приемки товара не позднее</w:t>
      </w:r>
      <w:r w:rsidR="00930022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чем за два дня до предполагаемой даты приемки товара.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Приемка по качеству производится в соответствии с требованиями Инструкции о порядке приемки продукции производственно-технического назначения и товаров народного потребления по качеству, утвержденной Постановлением Госарбитража СССР от 25.04.1966 № П-7, в части, не противоречащей законодательству Российской Федерации и условиям настоящего Договора.</w:t>
      </w:r>
    </w:p>
    <w:p w:rsidR="00826579" w:rsidRPr="000F0F34" w:rsidRDefault="00D419AD" w:rsidP="008A13D8">
      <w:pPr>
        <w:pStyle w:val="20"/>
        <w:widowControl w:val="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Приемка по количеству производится в соответствии с требованиями Инструкции о порядке приемки продукции производственно-технического назначения и товаров народного потребления по количеству, утвержденной Постановлением Госарбитража СССР от 15.06.1965 № П-6, в части, не противоречащей законодательству Российской Федерации и условиям настоящего Договора.</w:t>
      </w:r>
    </w:p>
    <w:p w:rsidR="00D419AD" w:rsidRPr="000B611A" w:rsidRDefault="00D419AD" w:rsidP="00D419AD">
      <w:pPr>
        <w:pStyle w:val="20"/>
        <w:widowControl w:val="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 xml:space="preserve">Приемка партии товара производится в течение </w:t>
      </w:r>
      <w:r w:rsidR="008C61F3">
        <w:rPr>
          <w:sz w:val="24"/>
          <w:szCs w:val="24"/>
        </w:rPr>
        <w:t>3 (</w:t>
      </w:r>
      <w:r w:rsidRPr="000B611A">
        <w:rPr>
          <w:sz w:val="24"/>
          <w:szCs w:val="24"/>
        </w:rPr>
        <w:t>трех</w:t>
      </w:r>
      <w:r w:rsidR="008C61F3">
        <w:rPr>
          <w:sz w:val="24"/>
          <w:szCs w:val="24"/>
        </w:rPr>
        <w:t>)</w:t>
      </w:r>
      <w:r w:rsidRPr="000B611A">
        <w:rPr>
          <w:sz w:val="24"/>
          <w:szCs w:val="24"/>
        </w:rPr>
        <w:t xml:space="preserve"> рабочих дней с момента фактического поступления товара грузополучателю. 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При приемке товара представители грузополучателя, Поставщика, Покупателя осуществляют:</w:t>
      </w:r>
    </w:p>
    <w:p w:rsidR="00D419AD" w:rsidRPr="000B611A" w:rsidRDefault="00D419AD" w:rsidP="00D419AD">
      <w:pPr>
        <w:pStyle w:val="21"/>
        <w:widowControl w:val="0"/>
        <w:tabs>
          <w:tab w:val="left" w:pos="0"/>
          <w:tab w:val="left" w:pos="1080"/>
          <w:tab w:val="num" w:pos="1418"/>
        </w:tabs>
        <w:autoSpaceDE w:val="0"/>
        <w:autoSpaceDN w:val="0"/>
        <w:adjustRightInd w:val="0"/>
        <w:spacing w:line="240" w:lineRule="auto"/>
        <w:ind w:left="709"/>
        <w:rPr>
          <w:sz w:val="24"/>
          <w:szCs w:val="24"/>
        </w:rPr>
      </w:pPr>
      <w:r w:rsidRPr="000B611A">
        <w:rPr>
          <w:sz w:val="24"/>
          <w:szCs w:val="24"/>
        </w:rPr>
        <w:t>внешний осмотр тары и упаковки;</w:t>
      </w:r>
    </w:p>
    <w:p w:rsidR="00D419AD" w:rsidRPr="000B611A" w:rsidRDefault="00D419AD" w:rsidP="00D419AD">
      <w:pPr>
        <w:pStyle w:val="21"/>
        <w:widowControl w:val="0"/>
        <w:tabs>
          <w:tab w:val="left" w:pos="0"/>
          <w:tab w:val="left" w:pos="720"/>
          <w:tab w:val="num" w:pos="1418"/>
        </w:tabs>
        <w:autoSpaceDE w:val="0"/>
        <w:autoSpaceDN w:val="0"/>
        <w:adjustRightInd w:val="0"/>
        <w:spacing w:line="240" w:lineRule="auto"/>
        <w:ind w:left="0"/>
        <w:rPr>
          <w:sz w:val="24"/>
          <w:szCs w:val="24"/>
        </w:rPr>
      </w:pPr>
      <w:r w:rsidRPr="000B611A">
        <w:rPr>
          <w:sz w:val="24"/>
          <w:szCs w:val="24"/>
        </w:rPr>
        <w:tab/>
        <w:t>проверку соответствия количества отгруженных и поступивших поставочных мест;</w:t>
      </w:r>
    </w:p>
    <w:p w:rsidR="00D419AD" w:rsidRPr="000B611A" w:rsidRDefault="00D419AD" w:rsidP="00D419AD">
      <w:pPr>
        <w:pStyle w:val="21"/>
        <w:widowControl w:val="0"/>
        <w:tabs>
          <w:tab w:val="left" w:pos="0"/>
          <w:tab w:val="left" w:pos="720"/>
          <w:tab w:val="num" w:pos="1418"/>
        </w:tabs>
        <w:autoSpaceDE w:val="0"/>
        <w:autoSpaceDN w:val="0"/>
        <w:adjustRightInd w:val="0"/>
        <w:spacing w:line="240" w:lineRule="auto"/>
        <w:ind w:left="0"/>
        <w:rPr>
          <w:sz w:val="24"/>
          <w:szCs w:val="24"/>
        </w:rPr>
      </w:pPr>
      <w:r w:rsidRPr="000B611A">
        <w:rPr>
          <w:sz w:val="24"/>
          <w:szCs w:val="24"/>
        </w:rPr>
        <w:tab/>
        <w:t>проверку соответствия содержимого (</w:t>
      </w:r>
      <w:r w:rsidRPr="000B611A">
        <w:rPr>
          <w:i/>
          <w:iCs/>
          <w:sz w:val="24"/>
          <w:szCs w:val="24"/>
        </w:rPr>
        <w:t xml:space="preserve">указать наименование упаковки) </w:t>
      </w:r>
      <w:r w:rsidRPr="000B611A">
        <w:rPr>
          <w:sz w:val="24"/>
          <w:szCs w:val="24"/>
        </w:rPr>
        <w:t>упаковочным листам и характеристикам, указанным в товаросопроводительной документации.</w:t>
      </w:r>
    </w:p>
    <w:p w:rsidR="00D419AD" w:rsidRPr="000B611A" w:rsidRDefault="00D419AD" w:rsidP="00D419AD">
      <w:pPr>
        <w:pStyle w:val="21"/>
        <w:widowControl w:val="0"/>
        <w:tabs>
          <w:tab w:val="left" w:pos="0"/>
          <w:tab w:val="num" w:pos="1418"/>
        </w:tabs>
        <w:autoSpaceDE w:val="0"/>
        <w:autoSpaceDN w:val="0"/>
        <w:adjustRightInd w:val="0"/>
        <w:spacing w:line="240" w:lineRule="auto"/>
        <w:ind w:left="0" w:firstLine="720"/>
        <w:rPr>
          <w:sz w:val="24"/>
          <w:szCs w:val="24"/>
        </w:rPr>
      </w:pPr>
      <w:r w:rsidRPr="00DC4E78">
        <w:rPr>
          <w:sz w:val="24"/>
          <w:szCs w:val="24"/>
        </w:rPr>
        <w:t>Результаты приемки оформляются актом приемки товара в соответствии с унифицированной формой № ТОРГ-1</w:t>
      </w:r>
      <w:r w:rsidR="0099308B" w:rsidRPr="00DC4E78">
        <w:rPr>
          <w:sz w:val="24"/>
          <w:szCs w:val="24"/>
        </w:rPr>
        <w:t>.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 xml:space="preserve">При обнаружении в ходе </w:t>
      </w:r>
      <w:proofErr w:type="gramStart"/>
      <w:r w:rsidRPr="000B611A">
        <w:rPr>
          <w:sz w:val="24"/>
          <w:szCs w:val="24"/>
        </w:rPr>
        <w:t>приемки товара нарушений требований настоящего Договора</w:t>
      </w:r>
      <w:proofErr w:type="gramEnd"/>
      <w:r w:rsidRPr="000B611A">
        <w:rPr>
          <w:sz w:val="24"/>
          <w:szCs w:val="24"/>
        </w:rPr>
        <w:t xml:space="preserve"> составляется рекламационный акт, в котором указывается общее количество принятого товара и выявленные нарушения и который является основанием для Покупателя не оплачивать товар, поставленный с нарушением условий Договора.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 xml:space="preserve">В </w:t>
      </w:r>
      <w:proofErr w:type="gramStart"/>
      <w:r w:rsidRPr="000B611A">
        <w:rPr>
          <w:sz w:val="24"/>
          <w:szCs w:val="24"/>
        </w:rPr>
        <w:t>случаях</w:t>
      </w:r>
      <w:proofErr w:type="gramEnd"/>
      <w:r w:rsidRPr="000B611A">
        <w:rPr>
          <w:sz w:val="24"/>
          <w:szCs w:val="24"/>
        </w:rPr>
        <w:t xml:space="preserve">, когда повреждения упаковки или недостача товара или отдельных его частей не могла быть обнаружена при общем обычном осмотре, грузополучатель (Покупатель) вправе заявлять претензии по количеству и сохранности товара в течение двух недель с даты составления акта приемки товара. В </w:t>
      </w:r>
      <w:proofErr w:type="gramStart"/>
      <w:r w:rsidRPr="000B611A">
        <w:rPr>
          <w:sz w:val="24"/>
          <w:szCs w:val="24"/>
        </w:rPr>
        <w:t>этом</w:t>
      </w:r>
      <w:proofErr w:type="gramEnd"/>
      <w:r w:rsidRPr="000B611A">
        <w:rPr>
          <w:sz w:val="24"/>
          <w:szCs w:val="24"/>
        </w:rPr>
        <w:t xml:space="preserve"> случае Поставщик обязан устранить выявленные нарушения в сроки, указанные в п. 6.9 настоящего Договора.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 xml:space="preserve">Грузополучатель вправе принять товар без проведения предварительной проверки их качества, если товар </w:t>
      </w:r>
      <w:proofErr w:type="gramStart"/>
      <w:r w:rsidRPr="000B611A">
        <w:rPr>
          <w:sz w:val="24"/>
          <w:szCs w:val="24"/>
        </w:rPr>
        <w:t>находится в надлежащей таре и упаковке и у него отсутствуют</w:t>
      </w:r>
      <w:proofErr w:type="gramEnd"/>
      <w:r w:rsidRPr="000B611A">
        <w:rPr>
          <w:sz w:val="24"/>
          <w:szCs w:val="24"/>
        </w:rPr>
        <w:t xml:space="preserve"> видимые дефекты. Грузополучатель (Покупатель) вправе после приемки товара по количеству в течение 60 дней проверить качество товара, в том числе путем проведения необходимых испытаний в присутствии представителя Поставщика и в случае обнаружения недостатков письменно уведомить об этом Поставщика. В </w:t>
      </w:r>
      <w:proofErr w:type="gramStart"/>
      <w:r w:rsidRPr="000B611A">
        <w:rPr>
          <w:sz w:val="24"/>
          <w:szCs w:val="24"/>
        </w:rPr>
        <w:t>этом</w:t>
      </w:r>
      <w:proofErr w:type="gramEnd"/>
      <w:r w:rsidRPr="000B611A">
        <w:rPr>
          <w:sz w:val="24"/>
          <w:szCs w:val="24"/>
        </w:rPr>
        <w:t xml:space="preserve"> случае Поставщик обязан устранить выявленные нарушения в сроки, указанные</w:t>
      </w:r>
      <w:r w:rsidR="00080C17" w:rsidRPr="000B611A">
        <w:rPr>
          <w:sz w:val="24"/>
          <w:szCs w:val="24"/>
        </w:rPr>
        <w:br/>
      </w:r>
      <w:r w:rsidRPr="000B611A">
        <w:rPr>
          <w:sz w:val="24"/>
          <w:szCs w:val="24"/>
        </w:rPr>
        <w:t>в п. 6.9 настоящего Договора.</w:t>
      </w:r>
    </w:p>
    <w:p w:rsidR="00D419AD" w:rsidRPr="000B611A" w:rsidRDefault="00D419AD" w:rsidP="00D419AD">
      <w:pPr>
        <w:pStyle w:val="20"/>
        <w:tabs>
          <w:tab w:val="left" w:pos="703"/>
        </w:tabs>
        <w:ind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 xml:space="preserve">6.9. </w:t>
      </w:r>
      <w:proofErr w:type="gramStart"/>
      <w:r w:rsidRPr="000B611A">
        <w:rPr>
          <w:sz w:val="24"/>
          <w:szCs w:val="24"/>
        </w:rPr>
        <w:t xml:space="preserve">В случае обнаружения </w:t>
      </w:r>
      <w:r w:rsidR="00C84A93">
        <w:rPr>
          <w:sz w:val="24"/>
          <w:szCs w:val="24"/>
        </w:rPr>
        <w:t>Покупателем</w:t>
      </w:r>
      <w:r w:rsidRPr="000B611A">
        <w:rPr>
          <w:sz w:val="24"/>
          <w:szCs w:val="24"/>
        </w:rPr>
        <w:t xml:space="preserve"> после приемки товара отступлений от условий Договора по количеству и/или качеству, которые не могли быть установлены при обычном способе приемки, в том числе такие, которые были умышленно скрыты Поставщиком, Поставщик обязан за свой счет по требованию грузополучателя (Покупателя) и в согласованный с ним срок, но не позднее 30 (тридцати) календарных дней со дня получения требования</w:t>
      </w:r>
      <w:proofErr w:type="gramEnd"/>
      <w:r w:rsidRPr="000B611A">
        <w:rPr>
          <w:sz w:val="24"/>
          <w:szCs w:val="24"/>
        </w:rPr>
        <w:t xml:space="preserve"> грузополучателя (Покупателя), восполнить недопоставку </w:t>
      </w:r>
      <w:r w:rsidRPr="000B611A">
        <w:rPr>
          <w:sz w:val="24"/>
          <w:szCs w:val="24"/>
        </w:rPr>
        <w:lastRenderedPageBreak/>
        <w:t>товара, заменить его другим товаром или выплатить Покупателю соответствующую денежную компенсацию</w:t>
      </w:r>
      <w:r w:rsidR="00080C17" w:rsidRPr="000B611A">
        <w:rPr>
          <w:sz w:val="24"/>
          <w:szCs w:val="24"/>
        </w:rPr>
        <w:t>.</w:t>
      </w:r>
    </w:p>
    <w:p w:rsidR="00D419AD" w:rsidRPr="000B611A" w:rsidRDefault="00D419AD" w:rsidP="00D419AD">
      <w:pPr>
        <w:pStyle w:val="20"/>
        <w:tabs>
          <w:tab w:val="left" w:pos="703"/>
        </w:tabs>
        <w:ind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 xml:space="preserve">6.10. Покупатель вправе отказаться от товара, поставленного с нарушением номенклатуры, комплектности, количества и/или качества (отказ Покупателя от исполнения Договора). В </w:t>
      </w:r>
      <w:proofErr w:type="gramStart"/>
      <w:r w:rsidRPr="000B611A">
        <w:rPr>
          <w:sz w:val="24"/>
          <w:szCs w:val="24"/>
        </w:rPr>
        <w:t>этом</w:t>
      </w:r>
      <w:proofErr w:type="gramEnd"/>
      <w:r w:rsidRPr="000B611A">
        <w:rPr>
          <w:sz w:val="24"/>
          <w:szCs w:val="24"/>
        </w:rPr>
        <w:t xml:space="preserve"> случае товар не принимается, не оплачивается и передается на ответственное хранение за счет Поставщика. Принятым на ответственное хранение товаром Поставщик обязан распорядиться в пятидневный срок со дня получения извещения об этом от Покупателя. В </w:t>
      </w:r>
      <w:proofErr w:type="gramStart"/>
      <w:r w:rsidRPr="000B611A">
        <w:rPr>
          <w:sz w:val="24"/>
          <w:szCs w:val="24"/>
        </w:rPr>
        <w:t>случае</w:t>
      </w:r>
      <w:proofErr w:type="gramEnd"/>
      <w:r w:rsidRPr="000B611A">
        <w:rPr>
          <w:sz w:val="24"/>
          <w:szCs w:val="24"/>
        </w:rPr>
        <w:t xml:space="preserve"> невыполнения этого условия Покупатель вправе распорядиться товаром согласно статье 514 Гражданского кодекса Российской Федерации.</w:t>
      </w:r>
    </w:p>
    <w:p w:rsidR="00D419AD" w:rsidRPr="000B611A" w:rsidRDefault="00D419AD" w:rsidP="00D419AD">
      <w:pPr>
        <w:pStyle w:val="20"/>
        <w:tabs>
          <w:tab w:val="left" w:pos="703"/>
        </w:tabs>
        <w:ind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6.11. Право собственности на Товар переходит к Покупателю при передаче Товара Покупателю (грузополучателю) по товарной накладной.</w:t>
      </w:r>
    </w:p>
    <w:p w:rsidR="00D419AD" w:rsidRPr="000B611A" w:rsidRDefault="00D419AD" w:rsidP="00D419AD">
      <w:pPr>
        <w:suppressAutoHyphens/>
        <w:ind w:right="-5"/>
        <w:jc w:val="both"/>
      </w:pPr>
      <w:r w:rsidRPr="000B611A">
        <w:tab/>
        <w:t>После передачи Товара Покупателю (грузополучателю) риск случайной гибели или случайного повреждения товара переходит к Покупателю.</w:t>
      </w:r>
    </w:p>
    <w:p w:rsidR="00F42220" w:rsidRPr="00F42220" w:rsidRDefault="00F42220" w:rsidP="00F42220">
      <w:pPr>
        <w:ind w:firstLine="708"/>
        <w:jc w:val="both"/>
        <w:rPr>
          <w:rFonts w:eastAsia="Calibri"/>
        </w:rPr>
      </w:pPr>
      <w:r>
        <w:rPr>
          <w:rFonts w:eastAsia="Calibri"/>
        </w:rPr>
        <w:t xml:space="preserve">6.12. </w:t>
      </w:r>
      <w:r w:rsidRPr="00F42220">
        <w:rPr>
          <w:rFonts w:eastAsia="Calibri"/>
        </w:rPr>
        <w:t xml:space="preserve">Форма </w:t>
      </w:r>
      <w:r>
        <w:rPr>
          <w:rFonts w:eastAsia="Calibri"/>
        </w:rPr>
        <w:t>товарной накладной</w:t>
      </w:r>
      <w:r w:rsidRPr="00F42220">
        <w:rPr>
          <w:rFonts w:eastAsia="Calibri"/>
          <w:i/>
          <w:iCs/>
        </w:rPr>
        <w:t xml:space="preserve"> </w:t>
      </w:r>
      <w:r w:rsidRPr="00F42220">
        <w:rPr>
          <w:rFonts w:eastAsia="Calibri"/>
        </w:rPr>
        <w:t>приведена</w:t>
      </w:r>
      <w:r>
        <w:rPr>
          <w:rFonts w:eastAsia="Calibri"/>
        </w:rPr>
        <w:t xml:space="preserve"> в Приложении №7</w:t>
      </w:r>
      <w:r w:rsidRPr="00F42220">
        <w:rPr>
          <w:rFonts w:eastAsia="Calibri"/>
        </w:rPr>
        <w:t>, которое является неотъемл</w:t>
      </w:r>
      <w:r w:rsidR="009C7297">
        <w:rPr>
          <w:rFonts w:eastAsia="Calibri"/>
        </w:rPr>
        <w:t>емой частью настоящего Договора</w:t>
      </w:r>
      <w:r w:rsidRPr="00F42220">
        <w:rPr>
          <w:rFonts w:eastAsia="Calibri"/>
        </w:rPr>
        <w:t>.</w:t>
      </w:r>
    </w:p>
    <w:p w:rsidR="00F42220" w:rsidRPr="00F42220" w:rsidRDefault="00F42220" w:rsidP="00F42220">
      <w:pPr>
        <w:ind w:firstLine="708"/>
        <w:jc w:val="both"/>
        <w:rPr>
          <w:rFonts w:eastAsia="Calibri"/>
        </w:rPr>
      </w:pPr>
      <w:r>
        <w:rPr>
          <w:rFonts w:eastAsia="Calibri"/>
        </w:rPr>
        <w:t xml:space="preserve">6.13. </w:t>
      </w:r>
      <w:proofErr w:type="gramStart"/>
      <w:r>
        <w:rPr>
          <w:rFonts w:eastAsia="Calibri"/>
        </w:rPr>
        <w:t>Поставщик</w:t>
      </w:r>
      <w:r w:rsidRPr="00F42220">
        <w:rPr>
          <w:rFonts w:eastAsia="Calibri"/>
        </w:rPr>
        <w:t xml:space="preserve"> подтверждает, что форма документа об исполнении им своих о</w:t>
      </w:r>
      <w:r>
        <w:rPr>
          <w:rFonts w:eastAsia="Calibri"/>
        </w:rPr>
        <w:t>бязательств (товарная накладная</w:t>
      </w:r>
      <w:r w:rsidR="009C7297">
        <w:rPr>
          <w:rFonts w:eastAsia="Calibri"/>
        </w:rPr>
        <w:t xml:space="preserve">, </w:t>
      </w:r>
      <w:r w:rsidR="009C7297" w:rsidRPr="000B611A">
        <w:t>акт приемки выполненных работ (оказанных услуг</w:t>
      </w:r>
      <w:r>
        <w:rPr>
          <w:rFonts w:eastAsia="Calibri"/>
        </w:rPr>
        <w:t>)</w:t>
      </w:r>
      <w:r w:rsidR="009C7297">
        <w:rPr>
          <w:rFonts w:eastAsia="Calibri"/>
        </w:rPr>
        <w:t xml:space="preserve"> – </w:t>
      </w:r>
      <w:r w:rsidR="009C7297" w:rsidRPr="009C7297">
        <w:rPr>
          <w:rFonts w:eastAsia="Calibri"/>
          <w:i/>
        </w:rPr>
        <w:t>указать нужное</w:t>
      </w:r>
      <w:r w:rsidR="009C7297">
        <w:rPr>
          <w:rFonts w:eastAsia="Calibri"/>
        </w:rPr>
        <w:t>)</w:t>
      </w:r>
      <w:r w:rsidRPr="00F42220">
        <w:rPr>
          <w:rFonts w:eastAsia="Calibri"/>
          <w:i/>
        </w:rPr>
        <w:t>,</w:t>
      </w:r>
      <w:r w:rsidRPr="00F42220">
        <w:rPr>
          <w:rFonts w:eastAsia="Calibri"/>
        </w:rPr>
        <w:t xml:space="preserve"> приведенная в приложении </w:t>
      </w:r>
      <w:r>
        <w:rPr>
          <w:rFonts w:eastAsia="Calibri"/>
        </w:rPr>
        <w:t>№7</w:t>
      </w:r>
      <w:r w:rsidR="009C7297">
        <w:rPr>
          <w:rFonts w:eastAsia="Calibri"/>
        </w:rPr>
        <w:t>, 8</w:t>
      </w:r>
      <w:r w:rsidRPr="00F42220">
        <w:rPr>
          <w:rFonts w:eastAsia="Calibri"/>
        </w:rPr>
        <w:t xml:space="preserve"> к настоящему Договору, является формой первичного учетного документа, утвержденного «_______________» </w:t>
      </w:r>
      <w:r w:rsidRPr="00F42220">
        <w:rPr>
          <w:rFonts w:eastAsia="Calibri"/>
          <w:i/>
        </w:rPr>
        <w:t>(указать наименование, дату и номер документа, которым утверждены формы первичных документов (учетная политика, приказ), и наименование контрагента ОАО «МРСК Центра» по договору)</w:t>
      </w:r>
      <w:r>
        <w:rPr>
          <w:rStyle w:val="ab"/>
          <w:rFonts w:eastAsia="Calibri"/>
          <w:i/>
        </w:rPr>
        <w:footnoteReference w:id="8"/>
      </w:r>
      <w:r w:rsidRPr="00F42220">
        <w:rPr>
          <w:rFonts w:eastAsia="Calibri"/>
        </w:rPr>
        <w:t>.</w:t>
      </w:r>
      <w:proofErr w:type="gramEnd"/>
    </w:p>
    <w:p w:rsidR="00D419AD" w:rsidRPr="000B611A" w:rsidRDefault="00D419AD" w:rsidP="00D419AD">
      <w:pPr>
        <w:pStyle w:val="11"/>
        <w:tabs>
          <w:tab w:val="left" w:pos="720"/>
        </w:tabs>
        <w:spacing w:before="0" w:after="0"/>
        <w:ind w:firstLine="709"/>
        <w:rPr>
          <w:i/>
          <w:iCs/>
          <w:sz w:val="24"/>
          <w:szCs w:val="24"/>
        </w:rPr>
      </w:pPr>
    </w:p>
    <w:p w:rsidR="0097023C" w:rsidRPr="0066634F" w:rsidRDefault="000B611A" w:rsidP="0066634F">
      <w:pPr>
        <w:pStyle w:val="11"/>
        <w:numPr>
          <w:ilvl w:val="0"/>
          <w:numId w:val="7"/>
        </w:numPr>
        <w:spacing w:before="0" w:after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ВЫПОЛНЕНИЕ РАБОТ И ОКАЗАНИЕ УСЛУГ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080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Поставщик обязан выполнить работы, оказать услуги в соответствии с Графиком поставки товара, выполнения работ, оказания услуг (</w:t>
      </w:r>
      <w:r w:rsidR="00192420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080C17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2 к настоящему Договору).</w:t>
      </w:r>
      <w:r w:rsidR="003E7D5B">
        <w:rPr>
          <w:sz w:val="24"/>
          <w:szCs w:val="24"/>
        </w:rPr>
        <w:t xml:space="preserve"> 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Покупатель обязуется обеспечить возможность выполнения Поставщиком работ, оказания услуг (оформить допуск на соответствующие объекты, обеспечить отключение и подачу электропитания и т.д.).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Поставщик обязан выполнить работы в соответствии с требованиями </w:t>
      </w:r>
      <w:r w:rsidR="00192420">
        <w:rPr>
          <w:sz w:val="24"/>
          <w:szCs w:val="24"/>
        </w:rPr>
        <w:t>Приложения</w:t>
      </w:r>
      <w:r w:rsidR="00B5689D" w:rsidRPr="000B611A">
        <w:rPr>
          <w:sz w:val="24"/>
          <w:szCs w:val="24"/>
        </w:rPr>
        <w:t xml:space="preserve"> №</w:t>
      </w:r>
      <w:r w:rsidR="00080C17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1 к настоящему  Договору.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Представитель грузополучателя производит технический надзор и </w:t>
      </w:r>
      <w:proofErr w:type="gramStart"/>
      <w:r w:rsidRPr="000B611A">
        <w:rPr>
          <w:sz w:val="24"/>
          <w:szCs w:val="24"/>
        </w:rPr>
        <w:t>контроль за</w:t>
      </w:r>
      <w:proofErr w:type="gramEnd"/>
      <w:r w:rsidRPr="000B611A">
        <w:rPr>
          <w:sz w:val="24"/>
          <w:szCs w:val="24"/>
        </w:rPr>
        <w:t xml:space="preserve"> производством и качеством выполняемых работ.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Приемка выполненных Поставщиком работ и оказанных услуг может осуществляться по результатам испытаний, проведенных в присутствии представителей Поставщика и Покупателя.</w:t>
      </w:r>
    </w:p>
    <w:p w:rsidR="00D419AD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Приемка выполненных Поставщиком работ и оказанных услуг, предусмотренных в Техническ</w:t>
      </w:r>
      <w:r w:rsidR="00C238D7" w:rsidRPr="000B611A">
        <w:rPr>
          <w:sz w:val="24"/>
          <w:szCs w:val="24"/>
        </w:rPr>
        <w:t>ой</w:t>
      </w:r>
      <w:r w:rsidRPr="000B611A">
        <w:rPr>
          <w:sz w:val="24"/>
          <w:szCs w:val="24"/>
        </w:rPr>
        <w:t xml:space="preserve"> </w:t>
      </w:r>
      <w:r w:rsidR="00C238D7" w:rsidRPr="000B611A">
        <w:rPr>
          <w:sz w:val="24"/>
          <w:szCs w:val="24"/>
        </w:rPr>
        <w:t xml:space="preserve">части </w:t>
      </w:r>
      <w:r w:rsidRPr="000B611A">
        <w:rPr>
          <w:sz w:val="24"/>
          <w:szCs w:val="24"/>
        </w:rPr>
        <w:t>(</w:t>
      </w:r>
      <w:r w:rsidR="00080C17" w:rsidRPr="000B611A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080C17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1 к настоящему Договору), осуществляется комиссией, создаваемой грузополучателем, в лице своего представителя, представителя Поставщика и при необходимости представителей Покупателя, органа местного самоуправления и его специализированных служб, органов государственного энергетического надзора. После приемки выполненных работ </w:t>
      </w:r>
      <w:proofErr w:type="gramStart"/>
      <w:r w:rsidRPr="000B611A">
        <w:rPr>
          <w:sz w:val="24"/>
          <w:szCs w:val="24"/>
        </w:rPr>
        <w:t>составляется и подписывается</w:t>
      </w:r>
      <w:proofErr w:type="gramEnd"/>
      <w:r w:rsidRPr="000B611A">
        <w:rPr>
          <w:sz w:val="24"/>
          <w:szCs w:val="24"/>
        </w:rPr>
        <w:t xml:space="preserve"> акт приемки выполненных работ (оказанных услуг) и предоставляется счет-фактура.</w:t>
      </w:r>
    </w:p>
    <w:p w:rsidR="009C7297" w:rsidRPr="000B611A" w:rsidRDefault="009C7297" w:rsidP="009C7297">
      <w:pPr>
        <w:pStyle w:val="11"/>
        <w:tabs>
          <w:tab w:val="left" w:pos="0"/>
          <w:tab w:val="left" w:pos="1260"/>
        </w:tabs>
        <w:spacing w:before="0" w:after="0"/>
        <w:ind w:firstLine="709"/>
        <w:rPr>
          <w:sz w:val="24"/>
          <w:szCs w:val="24"/>
        </w:rPr>
      </w:pPr>
      <w:r>
        <w:rPr>
          <w:sz w:val="24"/>
          <w:szCs w:val="24"/>
        </w:rPr>
        <w:t>Форма акта приемки выполненных работ (оказанных услуг) приведена в Приложении №8 к настоящему Договору.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lastRenderedPageBreak/>
        <w:t xml:space="preserve">В </w:t>
      </w:r>
      <w:proofErr w:type="gramStart"/>
      <w:r w:rsidRPr="000B611A">
        <w:rPr>
          <w:sz w:val="24"/>
          <w:szCs w:val="24"/>
        </w:rPr>
        <w:t>случае</w:t>
      </w:r>
      <w:proofErr w:type="gramEnd"/>
      <w:r w:rsidRPr="000B611A">
        <w:rPr>
          <w:sz w:val="24"/>
          <w:szCs w:val="24"/>
        </w:rPr>
        <w:t xml:space="preserve"> обнаружения недостатков при приемке выполненных работ (оказанных услуг) составляется рекламационный акт, в котором указываются все выявленные недостатки и который является основанием для Покупателя не оплачивать выполненные работы. Присутствие и подписание представителем Покупателя акта пр</w:t>
      </w:r>
      <w:r w:rsidRPr="000B611A">
        <w:rPr>
          <w:sz w:val="24"/>
          <w:szCs w:val="24"/>
        </w:rPr>
        <w:t>и</w:t>
      </w:r>
      <w:r w:rsidRPr="000B611A">
        <w:rPr>
          <w:sz w:val="24"/>
          <w:szCs w:val="24"/>
        </w:rPr>
        <w:t>ёмки выполненных работ обязательно.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Поставщик обязуется устранить выявленные недостатки в течение 10 (десяти) рабочих дней со дня составления рекламационного акта, если иное не оговорено в рекламационном акте. После устранения выявленных недостатков грузополучателем</w:t>
      </w:r>
      <w:r w:rsidR="001E5C50" w:rsidRPr="000B611A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представителем Поставщика и при необходимости представителем Покупателя проводится окончательная приемка выполненных работ и услуг, по результатам которой составляется акт приемки выполненных работ (оказанных услуг)</w:t>
      </w:r>
      <w:r w:rsidR="001E5C50" w:rsidRPr="000B611A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либо в случае</w:t>
      </w:r>
      <w:r w:rsidR="001E5C50" w:rsidRPr="000B611A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если недостатки не были устранены,</w:t>
      </w:r>
      <w:r w:rsidR="001E5C50" w:rsidRPr="000B611A">
        <w:rPr>
          <w:sz w:val="24"/>
          <w:szCs w:val="24"/>
        </w:rPr>
        <w:t xml:space="preserve"> -</w:t>
      </w:r>
      <w:r w:rsidRPr="000B611A">
        <w:rPr>
          <w:sz w:val="24"/>
          <w:szCs w:val="24"/>
        </w:rPr>
        <w:t xml:space="preserve"> новый рекламационный акт.</w:t>
      </w:r>
      <w:r w:rsidR="001E5C50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Присутствие и подписание представителем Покупателя акта пр</w:t>
      </w:r>
      <w:r w:rsidRPr="000B611A">
        <w:rPr>
          <w:sz w:val="24"/>
          <w:szCs w:val="24"/>
        </w:rPr>
        <w:t>и</w:t>
      </w:r>
      <w:r w:rsidRPr="000B611A">
        <w:rPr>
          <w:sz w:val="24"/>
          <w:szCs w:val="24"/>
        </w:rPr>
        <w:t>ёмки выполненных работ обязательно.</w:t>
      </w:r>
    </w:p>
    <w:p w:rsidR="00D419AD" w:rsidRPr="000B611A" w:rsidRDefault="00D419AD" w:rsidP="00D419AD">
      <w:pPr>
        <w:suppressAutoHyphens/>
        <w:ind w:right="-5"/>
        <w:jc w:val="both"/>
      </w:pPr>
      <w:r w:rsidRPr="000B611A">
        <w:tab/>
      </w:r>
    </w:p>
    <w:p w:rsidR="0097023C" w:rsidRPr="0066634F" w:rsidRDefault="000B611A" w:rsidP="0066634F">
      <w:pPr>
        <w:numPr>
          <w:ilvl w:val="0"/>
          <w:numId w:val="8"/>
        </w:numPr>
        <w:suppressAutoHyphens/>
        <w:ind w:right="-5"/>
        <w:jc w:val="center"/>
        <w:rPr>
          <w:b/>
        </w:rPr>
      </w:pPr>
      <w:r>
        <w:rPr>
          <w:b/>
        </w:rPr>
        <w:t>ГАРАНТИИ</w:t>
      </w:r>
    </w:p>
    <w:p w:rsidR="00D419AD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Поставщик гарантирует, что товар, поставленный в рамках Договора, соответствует требованиям, указанным в Технической части (</w:t>
      </w:r>
      <w:r w:rsidR="001E5C50" w:rsidRPr="000B611A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1E5C50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1 к Договору), представляет собой новые, неиспользованные, новейшие либо серийные модели, отражающие все последние модификации дизайна и материалов. Поставщик гарантирует соответствие качества товара, применяемых материалов и выполнения работ, услуг требованиям технических регламентов, национальных стандартов, которые Покупатель сочтет применимыми </w:t>
      </w:r>
      <w:r w:rsidR="007E5F14" w:rsidRPr="000B611A">
        <w:rPr>
          <w:sz w:val="24"/>
          <w:szCs w:val="24"/>
        </w:rPr>
        <w:t xml:space="preserve">по отношению к </w:t>
      </w:r>
      <w:r w:rsidRPr="000B611A">
        <w:rPr>
          <w:sz w:val="24"/>
          <w:szCs w:val="24"/>
        </w:rPr>
        <w:t>настоящему Договору</w:t>
      </w:r>
      <w:r w:rsidR="007E5F14" w:rsidRPr="000B611A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</w:t>
      </w:r>
      <w:r w:rsidR="007E5F14" w:rsidRPr="000B611A">
        <w:rPr>
          <w:sz w:val="24"/>
          <w:szCs w:val="24"/>
        </w:rPr>
        <w:t xml:space="preserve">техническим условиям </w:t>
      </w:r>
      <w:r w:rsidRPr="000B611A">
        <w:rPr>
          <w:sz w:val="24"/>
          <w:szCs w:val="24"/>
        </w:rPr>
        <w:t xml:space="preserve">и </w:t>
      </w:r>
      <w:r w:rsidR="007E5F14" w:rsidRPr="000B611A">
        <w:rPr>
          <w:sz w:val="24"/>
          <w:szCs w:val="24"/>
        </w:rPr>
        <w:t>другим нормативным документам</w:t>
      </w:r>
      <w:r w:rsidRPr="000B611A">
        <w:rPr>
          <w:sz w:val="24"/>
          <w:szCs w:val="24"/>
        </w:rPr>
        <w:t>.</w:t>
      </w:r>
      <w:r w:rsidRPr="000B611A">
        <w:rPr>
          <w:sz w:val="24"/>
          <w:szCs w:val="24"/>
        </w:rPr>
        <w:tab/>
        <w:t xml:space="preserve"> </w:t>
      </w:r>
    </w:p>
    <w:p w:rsidR="00826579" w:rsidRPr="000F0F34" w:rsidRDefault="00D419AD" w:rsidP="000F0F34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Покупатель обязан оперативно уведомить Поставщика в письменной форме обо всех претензиях, связанных с невыполнением требований п. 8.1 настоящего Договора. После получения подобного уведомления Поставщик должен в течение 30 (тридцати) календарных дней с даты письменного обращения Покупателя к Поставщику произвести ремонт или замену товара ненадлежащего качества или его части без расходов со стороны Покупателя.</w:t>
      </w:r>
    </w:p>
    <w:p w:rsidR="00D419AD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Если Поставщик, получив уведомление, не исправит дефек</w:t>
      </w:r>
      <w:proofErr w:type="gramStart"/>
      <w:r w:rsidRPr="000B611A">
        <w:rPr>
          <w:sz w:val="24"/>
          <w:szCs w:val="24"/>
        </w:rPr>
        <w:t>т(</w:t>
      </w:r>
      <w:proofErr w:type="gramEnd"/>
      <w:r w:rsidRPr="000B611A">
        <w:rPr>
          <w:sz w:val="24"/>
          <w:szCs w:val="24"/>
        </w:rPr>
        <w:t>ы) в сроки, указанные в п. 8.2 настоящего Договора, Покупатель может применить санкции, указанные в пункте 10.4 настоящего Договора, без какого-либо ущерба любым другим правам, которые Покупатель может иметь в отношении Поставщика по настоящему Договору.</w:t>
      </w:r>
    </w:p>
    <w:p w:rsidR="0092731E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Гарантия на поставляемые материалы и оборудование должна распространяться не менее чем на 5 лет. Время начала исчисления гарантийного срока – с м</w:t>
      </w:r>
      <w:r w:rsidRPr="000B611A">
        <w:rPr>
          <w:sz w:val="24"/>
          <w:szCs w:val="24"/>
        </w:rPr>
        <w:t>о</w:t>
      </w:r>
      <w:r w:rsidRPr="000B611A">
        <w:rPr>
          <w:sz w:val="24"/>
          <w:szCs w:val="24"/>
        </w:rPr>
        <w:t>мента ввода оборудования в эксплуатацию.</w:t>
      </w:r>
    </w:p>
    <w:p w:rsidR="00D419AD" w:rsidRPr="000B611A" w:rsidRDefault="00D419AD" w:rsidP="00B412C3">
      <w:pPr>
        <w:pStyle w:val="11"/>
        <w:tabs>
          <w:tab w:val="left" w:pos="703"/>
          <w:tab w:val="left" w:pos="1260"/>
        </w:tabs>
        <w:spacing w:before="0" w:after="0"/>
        <w:rPr>
          <w:sz w:val="24"/>
          <w:szCs w:val="24"/>
        </w:rPr>
      </w:pPr>
      <w:r w:rsidRPr="000B611A">
        <w:rPr>
          <w:sz w:val="24"/>
          <w:szCs w:val="24"/>
        </w:rPr>
        <w:t xml:space="preserve">Поставщик должен за свой счет и сроки, согласованные с </w:t>
      </w:r>
      <w:r w:rsidR="00C84A93">
        <w:rPr>
          <w:sz w:val="24"/>
          <w:szCs w:val="24"/>
        </w:rPr>
        <w:t>Покупателем</w:t>
      </w:r>
      <w:r w:rsidRPr="000B611A">
        <w:rPr>
          <w:sz w:val="24"/>
          <w:szCs w:val="24"/>
        </w:rPr>
        <w:t>, устр</w:t>
      </w:r>
      <w:r w:rsidRPr="000B611A">
        <w:rPr>
          <w:sz w:val="24"/>
          <w:szCs w:val="24"/>
        </w:rPr>
        <w:t>а</w:t>
      </w:r>
      <w:r w:rsidRPr="000B611A">
        <w:rPr>
          <w:sz w:val="24"/>
          <w:szCs w:val="24"/>
        </w:rPr>
        <w:t>нять любые дефекты в поставляемом оборудовании, материалах, выявленные в течение г</w:t>
      </w:r>
      <w:r w:rsidRPr="000B611A">
        <w:rPr>
          <w:sz w:val="24"/>
          <w:szCs w:val="24"/>
        </w:rPr>
        <w:t>а</w:t>
      </w:r>
      <w:r w:rsidRPr="000B611A">
        <w:rPr>
          <w:sz w:val="24"/>
          <w:szCs w:val="24"/>
        </w:rPr>
        <w:t xml:space="preserve">рантийного срока. </w:t>
      </w:r>
    </w:p>
    <w:p w:rsidR="00D419AD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proofErr w:type="gramStart"/>
      <w:r w:rsidRPr="000B611A">
        <w:rPr>
          <w:sz w:val="24"/>
          <w:szCs w:val="24"/>
        </w:rPr>
        <w:t xml:space="preserve">В случае выхода из строя оборудования </w:t>
      </w:r>
      <w:r w:rsidR="00D45C2A" w:rsidRPr="000B611A">
        <w:rPr>
          <w:sz w:val="24"/>
          <w:szCs w:val="24"/>
        </w:rPr>
        <w:t xml:space="preserve">Поставщик </w:t>
      </w:r>
      <w:r w:rsidRPr="000B611A">
        <w:rPr>
          <w:sz w:val="24"/>
          <w:szCs w:val="24"/>
        </w:rPr>
        <w:t>обязан направить своего представителя для участия в составлении акта, фиксирующего дефекты, согласов</w:t>
      </w:r>
      <w:r w:rsidRPr="000B611A">
        <w:rPr>
          <w:sz w:val="24"/>
          <w:szCs w:val="24"/>
        </w:rPr>
        <w:t>а</w:t>
      </w:r>
      <w:r w:rsidRPr="000B611A">
        <w:rPr>
          <w:sz w:val="24"/>
          <w:szCs w:val="24"/>
        </w:rPr>
        <w:t>ния порядка и сроков их устранения не позднее 10 дней со дня получения письме</w:t>
      </w:r>
      <w:r w:rsidRPr="000B611A">
        <w:rPr>
          <w:sz w:val="24"/>
          <w:szCs w:val="24"/>
        </w:rPr>
        <w:t>н</w:t>
      </w:r>
      <w:r w:rsidRPr="000B611A">
        <w:rPr>
          <w:sz w:val="24"/>
          <w:szCs w:val="24"/>
        </w:rPr>
        <w:t xml:space="preserve">ного извещения </w:t>
      </w:r>
      <w:r w:rsidR="00C84A93">
        <w:rPr>
          <w:sz w:val="24"/>
          <w:szCs w:val="24"/>
        </w:rPr>
        <w:t>Покупателя</w:t>
      </w:r>
      <w:r w:rsidRPr="000B611A">
        <w:rPr>
          <w:sz w:val="24"/>
          <w:szCs w:val="24"/>
        </w:rPr>
        <w:t>.</w:t>
      </w:r>
      <w:proofErr w:type="gramEnd"/>
      <w:r w:rsidRPr="000B611A">
        <w:rPr>
          <w:sz w:val="24"/>
          <w:szCs w:val="24"/>
        </w:rPr>
        <w:t xml:space="preserve"> Гарантийный срок в этом случае продлевается соответс</w:t>
      </w:r>
      <w:r w:rsidRPr="000B611A">
        <w:rPr>
          <w:sz w:val="24"/>
          <w:szCs w:val="24"/>
        </w:rPr>
        <w:t>т</w:t>
      </w:r>
      <w:r w:rsidRPr="000B611A">
        <w:rPr>
          <w:sz w:val="24"/>
          <w:szCs w:val="24"/>
        </w:rPr>
        <w:t>венно на период устранения дефектов.</w:t>
      </w:r>
    </w:p>
    <w:p w:rsidR="00D419AD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Поставщик обязуется выполнять гарантийный ремонт товара за свой счет в течение срока, указанного в Техническ</w:t>
      </w:r>
      <w:r w:rsidR="00C238D7" w:rsidRPr="000B611A">
        <w:rPr>
          <w:sz w:val="24"/>
          <w:szCs w:val="24"/>
        </w:rPr>
        <w:t>ой</w:t>
      </w:r>
      <w:r w:rsidRPr="000B611A">
        <w:rPr>
          <w:sz w:val="24"/>
          <w:szCs w:val="24"/>
        </w:rPr>
        <w:t xml:space="preserve"> </w:t>
      </w:r>
      <w:r w:rsidR="00C238D7" w:rsidRPr="000B611A">
        <w:rPr>
          <w:sz w:val="24"/>
          <w:szCs w:val="24"/>
        </w:rPr>
        <w:t xml:space="preserve">части </w:t>
      </w:r>
      <w:r w:rsidRPr="000B611A">
        <w:rPr>
          <w:sz w:val="24"/>
          <w:szCs w:val="24"/>
        </w:rPr>
        <w:t>(</w:t>
      </w:r>
      <w:r w:rsidR="00277A99" w:rsidRPr="000B611A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277A99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1 к Договору). Гарантийный срок исчисляется со дня подписания акта приемки-передачи Товара </w:t>
      </w:r>
      <w:r w:rsidRPr="000B611A">
        <w:rPr>
          <w:iCs/>
          <w:sz w:val="24"/>
          <w:szCs w:val="24"/>
        </w:rPr>
        <w:t>либо акта приемки выполненных работ.</w:t>
      </w:r>
    </w:p>
    <w:p w:rsidR="00D419AD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Части, поставляемые для замены дефектных частей, или новые части, поставляемые для выполнения гарантийного ремонта, будут предметом нового гарантийного срока, одинакового с тем, который указан в Техническ</w:t>
      </w:r>
      <w:r w:rsidR="00C238D7" w:rsidRPr="000B611A">
        <w:rPr>
          <w:sz w:val="24"/>
          <w:szCs w:val="24"/>
        </w:rPr>
        <w:t>ой</w:t>
      </w:r>
      <w:r w:rsidRPr="000B611A">
        <w:rPr>
          <w:sz w:val="24"/>
          <w:szCs w:val="24"/>
        </w:rPr>
        <w:t xml:space="preserve"> </w:t>
      </w:r>
      <w:r w:rsidR="00C238D7" w:rsidRPr="000B611A">
        <w:rPr>
          <w:sz w:val="24"/>
          <w:szCs w:val="24"/>
        </w:rPr>
        <w:t xml:space="preserve">части </w:t>
      </w:r>
      <w:r w:rsidRPr="000B611A">
        <w:rPr>
          <w:sz w:val="24"/>
          <w:szCs w:val="24"/>
        </w:rPr>
        <w:t>(</w:t>
      </w:r>
      <w:r w:rsidR="00192420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 xml:space="preserve">риложение </w:t>
      </w:r>
      <w:r w:rsidR="00B5689D" w:rsidRPr="000B611A">
        <w:rPr>
          <w:sz w:val="24"/>
          <w:szCs w:val="24"/>
        </w:rPr>
        <w:lastRenderedPageBreak/>
        <w:t>№</w:t>
      </w:r>
      <w:r w:rsidR="00277A99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1 к Договору)</w:t>
      </w:r>
      <w:r w:rsidR="00277A99" w:rsidRPr="000B611A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и применяемого на тех же условиях. Эта мера не распространяется на остающиеся части установки, в отношении которой гарантийный срок будет продлен на время, в течение которого товар не использовался из-за обнаруженных в нем недостатков. </w:t>
      </w:r>
    </w:p>
    <w:p w:rsidR="00D419AD" w:rsidRPr="000B611A" w:rsidRDefault="00D419AD" w:rsidP="00D419AD">
      <w:pPr>
        <w:tabs>
          <w:tab w:val="left" w:pos="900"/>
        </w:tabs>
        <w:ind w:left="360"/>
        <w:jc w:val="both"/>
      </w:pPr>
    </w:p>
    <w:p w:rsidR="0097023C" w:rsidRPr="0066634F" w:rsidRDefault="000B611A" w:rsidP="0066634F">
      <w:pPr>
        <w:pStyle w:val="11"/>
        <w:numPr>
          <w:ilvl w:val="0"/>
          <w:numId w:val="9"/>
        </w:numPr>
        <w:tabs>
          <w:tab w:val="left" w:pos="703"/>
          <w:tab w:val="left" w:pos="1260"/>
        </w:tabs>
        <w:spacing w:before="0" w:after="0"/>
        <w:jc w:val="center"/>
        <w:rPr>
          <w:b/>
          <w:bCs/>
          <w:sz w:val="24"/>
          <w:szCs w:val="24"/>
        </w:rPr>
      </w:pPr>
      <w:r w:rsidRPr="000B611A">
        <w:rPr>
          <w:b/>
          <w:bCs/>
          <w:sz w:val="24"/>
          <w:szCs w:val="24"/>
        </w:rPr>
        <w:t>ПОРЯДОК И УСЛОВИЯ ПЛАТЕЖЕЙ</w:t>
      </w:r>
    </w:p>
    <w:p w:rsidR="00D419AD" w:rsidRPr="008C61F3" w:rsidRDefault="00D419AD" w:rsidP="00D419AD">
      <w:pPr>
        <w:pStyle w:val="11"/>
        <w:numPr>
          <w:ilvl w:val="1"/>
          <w:numId w:val="9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8C61F3">
        <w:rPr>
          <w:sz w:val="24"/>
          <w:szCs w:val="24"/>
        </w:rPr>
        <w:t>Оплата товара, работ и услуг Поставщика будет производиться денежными средствами в рублях платежными поручениями.</w:t>
      </w:r>
    </w:p>
    <w:p w:rsidR="00372C65" w:rsidRPr="008C61F3" w:rsidRDefault="00E8735D" w:rsidP="007F0C9F">
      <w:pPr>
        <w:ind w:firstLine="540"/>
        <w:jc w:val="both"/>
      </w:pPr>
      <w:r w:rsidRPr="008C61F3">
        <w:rPr>
          <w:color w:val="000000"/>
        </w:rPr>
        <w:t>9.2</w:t>
      </w:r>
      <w:r w:rsidR="007F0C9F" w:rsidRPr="008C61F3">
        <w:rPr>
          <w:color w:val="000000"/>
        </w:rPr>
        <w:t xml:space="preserve">. </w:t>
      </w:r>
      <w:r w:rsidR="007F0C9F" w:rsidRPr="008C61F3">
        <w:t xml:space="preserve">Расчеты с Поставщиком производятся  в </w:t>
      </w:r>
      <w:r w:rsidR="00372C65" w:rsidRPr="008C61F3">
        <w:t>следующем порядке:</w:t>
      </w:r>
    </w:p>
    <w:p w:rsidR="007F0C9F" w:rsidRPr="008C61F3" w:rsidRDefault="003455F4" w:rsidP="008C61F3">
      <w:pPr>
        <w:ind w:firstLine="540"/>
        <w:jc w:val="both"/>
        <w:rPr>
          <w:rFonts w:eastAsia="Calibri"/>
          <w:i/>
          <w:lang w:eastAsia="en-US"/>
        </w:rPr>
      </w:pPr>
      <w:r w:rsidRPr="006143EE">
        <w:t xml:space="preserve">безналичным расчетом в течение </w:t>
      </w:r>
      <w:r w:rsidRPr="006143EE">
        <w:rPr>
          <w:rFonts w:eastAsia="Calibri"/>
          <w:lang w:eastAsia="en-US"/>
        </w:rPr>
        <w:t>____ (</w:t>
      </w:r>
      <w:r w:rsidRPr="006143EE">
        <w:rPr>
          <w:i/>
        </w:rPr>
        <w:t>указать прописью</w:t>
      </w:r>
      <w:r w:rsidRPr="006143EE">
        <w:rPr>
          <w:rFonts w:eastAsia="Calibri"/>
          <w:lang w:eastAsia="en-US"/>
        </w:rPr>
        <w:t>)</w:t>
      </w:r>
      <w:r w:rsidRPr="006143EE">
        <w:t xml:space="preserve"> рабочих дней после </w:t>
      </w:r>
      <w:r w:rsidR="006143EE" w:rsidRPr="006143EE">
        <w:t xml:space="preserve">подписания Сторонами товарной накладной и </w:t>
      </w:r>
      <w:r w:rsidRPr="006143EE">
        <w:t>получения от Поставщика полного комплекта следующих документов:</w:t>
      </w:r>
    </w:p>
    <w:p w:rsidR="007F0C9F" w:rsidRPr="008C61F3" w:rsidRDefault="00E8735D" w:rsidP="007F0C9F">
      <w:pPr>
        <w:pStyle w:val="afa"/>
        <w:ind w:firstLine="539"/>
        <w:jc w:val="both"/>
      </w:pPr>
      <w:r w:rsidRPr="008C61F3">
        <w:t>9.2.1</w:t>
      </w:r>
      <w:r w:rsidR="007F0C9F" w:rsidRPr="008C61F3">
        <w:t xml:space="preserve">. счет-фактура – 1 (один) подлинный экземпляр, оформленный в соответствии с действующим законодательством Российской Федерации (ст.168, ст.169 НК РФ)  </w:t>
      </w:r>
      <w:r w:rsidR="008C61F3">
        <w:rPr>
          <w:lang w:val="ru-RU"/>
        </w:rPr>
        <w:t xml:space="preserve">с </w:t>
      </w:r>
      <w:r w:rsidR="007F0C9F" w:rsidRPr="008C61F3">
        <w:t>подписью уполномоченного лица Поставщика. Со счетом-фактурой Поставщик предоставляет Покупателю заверенные печатью и подписью уполномоченного лица    Поставщика копии приказов, иных распорядительных документов Поставщика либо доверенностей, подтверждающих наличие у лиц, подписавших счет-фактуру, полномочий на его подписание. Документы, подтверждающие полномочия лиц, подписавших счет-фактуру, предоставляются однократно одновременно с первым счетом-фактурой. При подписании счета-фактуры иным лицом, а также по истечении полномочий лиц, подписывающих очередной счет-фактуру, документы на которых были предоставлены одновременно с первым счетом-фактурой, Поставщик предоставляет Покупателю действующие документы, подтверждающие полномочия лиц, подписывающих счет-фактуру.</w:t>
      </w:r>
    </w:p>
    <w:p w:rsidR="007F0C9F" w:rsidRPr="008C61F3" w:rsidRDefault="00E8735D" w:rsidP="007F0C9F">
      <w:pPr>
        <w:pStyle w:val="afa"/>
        <w:ind w:firstLine="539"/>
        <w:jc w:val="both"/>
        <w:rPr>
          <w:lang w:val="ru-RU"/>
        </w:rPr>
      </w:pPr>
      <w:r w:rsidRPr="008C61F3">
        <w:t>9.2.</w:t>
      </w:r>
      <w:r w:rsidR="006143EE">
        <w:rPr>
          <w:lang w:val="ru-RU"/>
        </w:rPr>
        <w:t>2</w:t>
      </w:r>
      <w:r w:rsidR="007F0C9F" w:rsidRPr="008C61F3">
        <w:t>. отгрузочны</w:t>
      </w:r>
      <w:r w:rsidRPr="008C61F3">
        <w:t>е</w:t>
      </w:r>
      <w:r w:rsidR="007F0C9F" w:rsidRPr="008C61F3">
        <w:t xml:space="preserve"> документ</w:t>
      </w:r>
      <w:r w:rsidRPr="008C61F3">
        <w:t>ы</w:t>
      </w:r>
      <w:r w:rsidR="007F0C9F" w:rsidRPr="008C61F3">
        <w:t xml:space="preserve"> (железнодорожны</w:t>
      </w:r>
      <w:r w:rsidRPr="008C61F3">
        <w:t>е</w:t>
      </w:r>
      <w:r w:rsidR="007F0C9F" w:rsidRPr="008C61F3">
        <w:t xml:space="preserve"> накладны</w:t>
      </w:r>
      <w:r w:rsidRPr="008C61F3">
        <w:t>е</w:t>
      </w:r>
      <w:r w:rsidR="007F0C9F" w:rsidRPr="008C61F3">
        <w:t>, железнодорожны</w:t>
      </w:r>
      <w:r w:rsidRPr="008C61F3">
        <w:t>е</w:t>
      </w:r>
      <w:r w:rsidR="007F0C9F" w:rsidRPr="008C61F3">
        <w:t xml:space="preserve"> квитанци</w:t>
      </w:r>
      <w:r w:rsidRPr="008C61F3">
        <w:t>и</w:t>
      </w:r>
      <w:r w:rsidR="007F0C9F" w:rsidRPr="008C61F3">
        <w:t xml:space="preserve"> о приеме Товара к перевозке, транспортны</w:t>
      </w:r>
      <w:r w:rsidRPr="008C61F3">
        <w:t>е</w:t>
      </w:r>
      <w:r w:rsidR="007F0C9F" w:rsidRPr="008C61F3">
        <w:t xml:space="preserve"> накладны</w:t>
      </w:r>
      <w:r w:rsidRPr="008C61F3">
        <w:t>е и др.</w:t>
      </w:r>
      <w:r w:rsidR="007F0C9F" w:rsidRPr="008C61F3">
        <w:t xml:space="preserve">) - </w:t>
      </w:r>
      <w:r w:rsidR="003B7DE8" w:rsidRPr="008C61F3">
        <w:t>1</w:t>
      </w:r>
      <w:r w:rsidR="007F0C9F" w:rsidRPr="008C61F3">
        <w:t xml:space="preserve"> </w:t>
      </w:r>
      <w:r w:rsidR="00492AEB" w:rsidRPr="008C61F3">
        <w:rPr>
          <w:lang w:val="ru-RU"/>
        </w:rPr>
        <w:t xml:space="preserve">(один) подлинный </w:t>
      </w:r>
      <w:r w:rsidR="007F0C9F" w:rsidRPr="008C61F3">
        <w:t>экземпляр.</w:t>
      </w:r>
    </w:p>
    <w:p w:rsidR="00492AEB" w:rsidRPr="008C61F3" w:rsidRDefault="00492AEB" w:rsidP="007F0C9F">
      <w:pPr>
        <w:pStyle w:val="afa"/>
        <w:ind w:firstLine="539"/>
        <w:jc w:val="both"/>
        <w:rPr>
          <w:lang w:val="ru-RU"/>
        </w:rPr>
      </w:pPr>
      <w:r w:rsidRPr="008C61F3">
        <w:rPr>
          <w:lang w:val="ru-RU"/>
        </w:rPr>
        <w:t>9.2.</w:t>
      </w:r>
      <w:r w:rsidR="006143EE">
        <w:rPr>
          <w:lang w:val="ru-RU"/>
        </w:rPr>
        <w:t>3</w:t>
      </w:r>
      <w:r w:rsidRPr="008C61F3">
        <w:rPr>
          <w:lang w:val="ru-RU"/>
        </w:rPr>
        <w:t>. документов, предусмотренных п.4.13 Договора.</w:t>
      </w:r>
    </w:p>
    <w:p w:rsidR="007F0C9F" w:rsidRPr="008C61F3" w:rsidRDefault="00E8735D" w:rsidP="007F0C9F">
      <w:pPr>
        <w:pStyle w:val="afa"/>
        <w:ind w:firstLine="540"/>
        <w:jc w:val="both"/>
      </w:pPr>
      <w:r w:rsidRPr="008C61F3">
        <w:t>9.3</w:t>
      </w:r>
      <w:r w:rsidR="007F0C9F" w:rsidRPr="008C61F3">
        <w:t>. Предъявляемый Покупателю счет-фактура на Товар должен содержать ссылки на номер настоящего Договора, номер Спецификации к Договору, номер и дату железнодорожной накладной (квитанции, транспортной накладной), по которой произведена перевозка Товара, номер вагона (контейнера, платформы, цистерны и прочее),</w:t>
      </w:r>
      <w:r w:rsidR="007F0C9F" w:rsidRPr="008C61F3">
        <w:rPr>
          <w:color w:val="FF0000"/>
        </w:rPr>
        <w:t xml:space="preserve"> </w:t>
      </w:r>
      <w:r w:rsidR="007F0C9F" w:rsidRPr="008C61F3">
        <w:t>номер и дату товарной накладной, код материала справочника материально-технических ресурсов.</w:t>
      </w:r>
    </w:p>
    <w:p w:rsidR="007F0C9F" w:rsidRPr="008C61F3" w:rsidRDefault="007F0C9F" w:rsidP="007F0C9F">
      <w:pPr>
        <w:pStyle w:val="afa"/>
        <w:ind w:firstLine="540"/>
        <w:jc w:val="both"/>
      </w:pPr>
      <w:r w:rsidRPr="008C61F3">
        <w:t>В счете-фактуре в строке «Грузополучатель» Поставщик обязан указать полное или сокращенное наименование Получателя, а также его почтовый адрес. При заполнении в счете-фактуре строки «Покупатель» Поставщик обязан указать: открытое акционерное общество «Межрегиональная распределительная сетевая компания Центра», адрес: 127018, г. Москва,  2-я Ямская</w:t>
      </w:r>
      <w:r w:rsidR="00492AEB" w:rsidRPr="008C61F3">
        <w:rPr>
          <w:lang w:val="ru-RU"/>
        </w:rPr>
        <w:t xml:space="preserve"> ул.</w:t>
      </w:r>
      <w:r w:rsidRPr="008C61F3">
        <w:t>, д. 4, ИНН/КПП покупателя 6901067107/463202002</w:t>
      </w:r>
      <w:r w:rsidR="002F3667" w:rsidRPr="008C61F3">
        <w:rPr>
          <w:rStyle w:val="ab"/>
        </w:rPr>
        <w:footnoteReference w:id="9"/>
      </w:r>
      <w:r w:rsidRPr="008C61F3">
        <w:t>.</w:t>
      </w:r>
    </w:p>
    <w:p w:rsidR="007F0C9F" w:rsidRPr="008C61F3" w:rsidRDefault="002F3667" w:rsidP="007F0C9F">
      <w:pPr>
        <w:pStyle w:val="afa"/>
        <w:ind w:firstLine="540"/>
        <w:jc w:val="both"/>
      </w:pPr>
      <w:r w:rsidRPr="008C61F3">
        <w:rPr>
          <w:lang w:val="ru-RU"/>
        </w:rPr>
        <w:t xml:space="preserve"> Первичные документы</w:t>
      </w:r>
      <w:r w:rsidR="007F0C9F" w:rsidRPr="008C61F3">
        <w:t>, оформленные с нарушением требований, установленных действующим законодательством и Договором, не оплачиваются Покупателем до устранения имеющихся нарушений.</w:t>
      </w:r>
    </w:p>
    <w:p w:rsidR="007F0C9F" w:rsidRPr="008C61F3" w:rsidRDefault="00E8735D" w:rsidP="007F0C9F">
      <w:pPr>
        <w:pStyle w:val="afa"/>
        <w:ind w:firstLine="540"/>
        <w:jc w:val="both"/>
      </w:pPr>
      <w:r w:rsidRPr="008C61F3">
        <w:t>9.4</w:t>
      </w:r>
      <w:r w:rsidR="007F0C9F" w:rsidRPr="008C61F3">
        <w:t xml:space="preserve">. Предъявляемая Покупателю товарная накладная должна содержать ссылки на номер настоящего Договора, номер Спецификации к Договору, номер железнодорожной накладной (квитанции, транспортной накладной) по которой осуществлялась перевозка </w:t>
      </w:r>
      <w:r w:rsidR="007F0C9F" w:rsidRPr="008C61F3">
        <w:lastRenderedPageBreak/>
        <w:t xml:space="preserve">Товара, номер вагона (контейнера, платформы, цистерны и прочее), код материала справочника материально-технических ресурсов. </w:t>
      </w:r>
    </w:p>
    <w:p w:rsidR="00AA530B" w:rsidRPr="008C61F3" w:rsidRDefault="00AA530B" w:rsidP="00AA530B">
      <w:pPr>
        <w:pStyle w:val="afa"/>
        <w:ind w:firstLine="540"/>
        <w:jc w:val="both"/>
      </w:pPr>
      <w:r w:rsidRPr="008C61F3">
        <w:t xml:space="preserve">9.5 При отсутствии документов, указанных в пункте </w:t>
      </w:r>
      <w:r w:rsidR="0051583D" w:rsidRPr="008C61F3">
        <w:t>4.13</w:t>
      </w:r>
      <w:r w:rsidR="00492AEB" w:rsidRPr="008C61F3">
        <w:rPr>
          <w:lang w:val="ru-RU"/>
        </w:rPr>
        <w:t>, 9.2.1-9.2.4</w:t>
      </w:r>
      <w:r w:rsidRPr="008C61F3">
        <w:t xml:space="preserve"> настоящего Договора, Покупатель вправе </w:t>
      </w:r>
      <w:r w:rsidR="00492AEB" w:rsidRPr="008C61F3">
        <w:rPr>
          <w:lang w:val="ru-RU"/>
        </w:rPr>
        <w:t xml:space="preserve"> не производить </w:t>
      </w:r>
      <w:r w:rsidRPr="008C61F3">
        <w:t xml:space="preserve"> оплату Товара до </w:t>
      </w:r>
      <w:r w:rsidR="00492AEB" w:rsidRPr="008C61F3">
        <w:rPr>
          <w:lang w:val="ru-RU"/>
        </w:rPr>
        <w:t xml:space="preserve">их </w:t>
      </w:r>
      <w:r w:rsidRPr="008C61F3">
        <w:t xml:space="preserve">получения от Поставщика </w:t>
      </w:r>
      <w:r w:rsidR="00492AEB" w:rsidRPr="008C61F3">
        <w:rPr>
          <w:lang w:val="ru-RU"/>
        </w:rPr>
        <w:t xml:space="preserve"> </w:t>
      </w:r>
      <w:r w:rsidRPr="008C61F3">
        <w:t xml:space="preserve">Поставщик не вправе требовать </w:t>
      </w:r>
      <w:r w:rsidR="00492AEB" w:rsidRPr="008C61F3">
        <w:rPr>
          <w:lang w:val="ru-RU"/>
        </w:rPr>
        <w:t xml:space="preserve">от </w:t>
      </w:r>
      <w:r w:rsidRPr="008C61F3">
        <w:t xml:space="preserve"> Покупателя уплаты штрафных санкций за </w:t>
      </w:r>
      <w:r w:rsidR="00492AEB" w:rsidRPr="008C61F3">
        <w:rPr>
          <w:lang w:val="ru-RU"/>
        </w:rPr>
        <w:t xml:space="preserve"> нарушение сроков</w:t>
      </w:r>
      <w:r w:rsidRPr="008C61F3">
        <w:t xml:space="preserve"> оплаты</w:t>
      </w:r>
      <w:r w:rsidR="00492AEB" w:rsidRPr="008C61F3">
        <w:rPr>
          <w:lang w:val="ru-RU"/>
        </w:rPr>
        <w:t xml:space="preserve"> Товара</w:t>
      </w:r>
      <w:r w:rsidRPr="008C61F3">
        <w:t xml:space="preserve">, </w:t>
      </w:r>
      <w:r w:rsidR="00492AEB" w:rsidRPr="008C61F3">
        <w:rPr>
          <w:lang w:val="ru-RU"/>
        </w:rPr>
        <w:t xml:space="preserve">когда это </w:t>
      </w:r>
      <w:r w:rsidRPr="008C61F3">
        <w:t>вызван</w:t>
      </w:r>
      <w:r w:rsidR="00492AEB" w:rsidRPr="008C61F3">
        <w:rPr>
          <w:lang w:val="ru-RU"/>
        </w:rPr>
        <w:t>о</w:t>
      </w:r>
      <w:r w:rsidRPr="008C61F3">
        <w:t xml:space="preserve"> обстоятельствами, указанными в настоящем пункте Договора. </w:t>
      </w:r>
    </w:p>
    <w:p w:rsidR="007F0C9F" w:rsidRPr="008C61F3" w:rsidRDefault="00E8735D" w:rsidP="00E8735D">
      <w:pPr>
        <w:pStyle w:val="afa"/>
        <w:ind w:firstLine="540"/>
        <w:jc w:val="both"/>
      </w:pPr>
      <w:r w:rsidRPr="008C61F3">
        <w:t>9.</w:t>
      </w:r>
      <w:r w:rsidR="0051583D" w:rsidRPr="008C61F3">
        <w:t>6</w:t>
      </w:r>
      <w:r w:rsidR="007F0C9F" w:rsidRPr="008C61F3">
        <w:t>. Оплата Товара осуществляется в безналичной  форме платежными поручениями. В платежном поручении Покупатель указывает номер и дату настоящего Договора, номер и дату оплачиваемо</w:t>
      </w:r>
      <w:r w:rsidR="002F3667" w:rsidRPr="008C61F3">
        <w:rPr>
          <w:lang w:val="ru-RU"/>
        </w:rPr>
        <w:t>й</w:t>
      </w:r>
      <w:r w:rsidR="007F0C9F" w:rsidRPr="008C61F3">
        <w:t xml:space="preserve"> </w:t>
      </w:r>
      <w:r w:rsidR="002F3667" w:rsidRPr="008C61F3">
        <w:rPr>
          <w:lang w:val="ru-RU"/>
        </w:rPr>
        <w:t xml:space="preserve">товарной накладной </w:t>
      </w:r>
      <w:r w:rsidR="007F0C9F" w:rsidRPr="008C61F3">
        <w:t>(номер и дату счета). После прекращения действия настоящего Договора Покупатель вправе произвести окончательный расчет с Поставщиком на основании акта сверки. В этом случае в платежном поручении указывается номер и дата акта сверки.</w:t>
      </w:r>
    </w:p>
    <w:p w:rsidR="007F0C9F" w:rsidRPr="008C61F3" w:rsidRDefault="00E8735D" w:rsidP="00E8735D">
      <w:pPr>
        <w:autoSpaceDE w:val="0"/>
        <w:autoSpaceDN w:val="0"/>
        <w:adjustRightInd w:val="0"/>
        <w:ind w:firstLine="540"/>
        <w:jc w:val="both"/>
        <w:rPr>
          <w:color w:val="000000"/>
        </w:rPr>
      </w:pPr>
      <w:r w:rsidRPr="008C61F3">
        <w:rPr>
          <w:color w:val="000000"/>
        </w:rPr>
        <w:t>9.</w:t>
      </w:r>
      <w:r w:rsidR="00492AEB" w:rsidRPr="008C61F3">
        <w:rPr>
          <w:color w:val="000000"/>
        </w:rPr>
        <w:t>7</w:t>
      </w:r>
      <w:r w:rsidR="007F0C9F" w:rsidRPr="008C61F3">
        <w:rPr>
          <w:color w:val="000000"/>
        </w:rPr>
        <w:t>. Ежеквартально не позднее 15 числа месяца, следующего за последним месяцем квартала, а также в день прекращения настоящего договора Покупатель обязан предоставить Поставщику акт сверки взаиморасчетов, на основании которого Стороны производят сверку взаиморасчетов. По мере необходимости сверка может производиться ежемесячно.</w:t>
      </w:r>
    </w:p>
    <w:p w:rsidR="00D419AD" w:rsidRPr="008C61F3" w:rsidRDefault="00492AEB" w:rsidP="00492AEB">
      <w:pPr>
        <w:pStyle w:val="11"/>
        <w:widowControl/>
        <w:tabs>
          <w:tab w:val="left" w:pos="703"/>
          <w:tab w:val="left" w:pos="1260"/>
        </w:tabs>
        <w:spacing w:before="0" w:after="0"/>
        <w:rPr>
          <w:sz w:val="24"/>
          <w:szCs w:val="24"/>
        </w:rPr>
      </w:pPr>
      <w:r w:rsidRPr="008C61F3">
        <w:rPr>
          <w:sz w:val="24"/>
          <w:szCs w:val="24"/>
        </w:rPr>
        <w:t xml:space="preserve">9.8. </w:t>
      </w:r>
      <w:r w:rsidR="00D419AD" w:rsidRPr="008C61F3">
        <w:rPr>
          <w:sz w:val="24"/>
          <w:szCs w:val="24"/>
        </w:rPr>
        <w:t xml:space="preserve">Обращение Поставщика к Покупателю по поводу платежа должно быть изложено в письменной форме с приложением </w:t>
      </w:r>
      <w:r w:rsidR="00705A1F" w:rsidRPr="008C61F3">
        <w:rPr>
          <w:sz w:val="24"/>
          <w:szCs w:val="24"/>
        </w:rPr>
        <w:t xml:space="preserve">соответствующего </w:t>
      </w:r>
      <w:r w:rsidR="00D419AD" w:rsidRPr="008C61F3">
        <w:rPr>
          <w:sz w:val="24"/>
          <w:szCs w:val="24"/>
        </w:rPr>
        <w:t>счета (с описанием, если это уместно, поставленной продукции и выполненных работ и услуг)</w:t>
      </w:r>
      <w:r w:rsidR="00705A1F" w:rsidRPr="008C61F3">
        <w:rPr>
          <w:sz w:val="24"/>
          <w:szCs w:val="24"/>
        </w:rPr>
        <w:t xml:space="preserve"> и</w:t>
      </w:r>
      <w:r w:rsidR="00D419AD" w:rsidRPr="008C61F3">
        <w:rPr>
          <w:sz w:val="24"/>
          <w:szCs w:val="24"/>
        </w:rPr>
        <w:t xml:space="preserve"> документов при условии выполнения иных обязательств, предусмотренных по Договору.</w:t>
      </w:r>
    </w:p>
    <w:p w:rsidR="009C455B" w:rsidRPr="008C61F3" w:rsidRDefault="008C61F3" w:rsidP="009C455B">
      <w:pPr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</w:t>
      </w:r>
      <w:r w:rsidR="009C455B" w:rsidRPr="008C61F3">
        <w:rPr>
          <w:rFonts w:eastAsia="Calibri"/>
          <w:lang w:eastAsia="en-US"/>
        </w:rPr>
        <w:t>9.</w:t>
      </w:r>
      <w:r w:rsidR="00492AEB" w:rsidRPr="008C61F3">
        <w:rPr>
          <w:rFonts w:eastAsia="Calibri"/>
          <w:lang w:eastAsia="en-US"/>
        </w:rPr>
        <w:t>9</w:t>
      </w:r>
      <w:r w:rsidR="009C455B" w:rsidRPr="008C61F3">
        <w:rPr>
          <w:rFonts w:eastAsia="Calibri"/>
          <w:lang w:eastAsia="en-US"/>
        </w:rPr>
        <w:t>. Моментом исполнения обязательств по оплате является дата списания  денежных средств с корреспондентского счет банка Покупателя.</w:t>
      </w:r>
    </w:p>
    <w:p w:rsidR="00D70519" w:rsidRPr="008C61F3" w:rsidRDefault="008C61F3" w:rsidP="008C61F3">
      <w:pPr>
        <w:pStyle w:val="11"/>
        <w:widowControl/>
        <w:tabs>
          <w:tab w:val="left" w:pos="703"/>
          <w:tab w:val="left" w:pos="1260"/>
        </w:tabs>
        <w:spacing w:before="0" w:after="0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="009C455B" w:rsidRPr="008C61F3">
        <w:rPr>
          <w:sz w:val="24"/>
          <w:szCs w:val="24"/>
        </w:rPr>
        <w:t>9.</w:t>
      </w:r>
      <w:r w:rsidR="00492AEB" w:rsidRPr="008C61F3">
        <w:rPr>
          <w:sz w:val="24"/>
          <w:szCs w:val="24"/>
        </w:rPr>
        <w:t>10</w:t>
      </w:r>
      <w:r w:rsidR="009C455B" w:rsidRPr="008C61F3">
        <w:rPr>
          <w:sz w:val="24"/>
          <w:szCs w:val="24"/>
        </w:rPr>
        <w:t xml:space="preserve">. </w:t>
      </w:r>
      <w:proofErr w:type="gramStart"/>
      <w:r w:rsidR="00A67F53" w:rsidRPr="008C61F3">
        <w:rPr>
          <w:sz w:val="24"/>
          <w:szCs w:val="24"/>
        </w:rPr>
        <w:t>Стороны договорились, что е</w:t>
      </w:r>
      <w:r w:rsidR="00D70519" w:rsidRPr="008C61F3">
        <w:rPr>
          <w:sz w:val="24"/>
          <w:szCs w:val="24"/>
        </w:rPr>
        <w:t>сли Договором предусмотрена поэтапная поставка товара / выполнение работ (оказание услуг),</w:t>
      </w:r>
      <w:r w:rsidR="00A67F53" w:rsidRPr="008C61F3">
        <w:rPr>
          <w:sz w:val="24"/>
          <w:szCs w:val="24"/>
        </w:rPr>
        <w:t xml:space="preserve"> то</w:t>
      </w:r>
      <w:r w:rsidR="00D70519" w:rsidRPr="008C61F3">
        <w:rPr>
          <w:sz w:val="24"/>
          <w:szCs w:val="24"/>
        </w:rPr>
        <w:t xml:space="preserve"> </w:t>
      </w:r>
      <w:r w:rsidR="00A67F53" w:rsidRPr="008C61F3">
        <w:rPr>
          <w:sz w:val="24"/>
          <w:szCs w:val="24"/>
        </w:rPr>
        <w:t xml:space="preserve">уплаченные Покупателем за поставку товара / выполнение работ в рамках определенного этапа </w:t>
      </w:r>
      <w:r w:rsidR="00D70519" w:rsidRPr="008C61F3">
        <w:rPr>
          <w:sz w:val="24"/>
          <w:szCs w:val="24"/>
        </w:rPr>
        <w:t>авансовые платежи засчитываются в счет оплаты очередного этапа</w:t>
      </w:r>
      <w:r w:rsidR="00A67F53" w:rsidRPr="008C61F3">
        <w:rPr>
          <w:sz w:val="24"/>
          <w:szCs w:val="24"/>
        </w:rPr>
        <w:t>,</w:t>
      </w:r>
      <w:r w:rsidR="00D70519" w:rsidRPr="008C61F3">
        <w:rPr>
          <w:sz w:val="24"/>
          <w:szCs w:val="24"/>
        </w:rPr>
        <w:t xml:space="preserve"> </w:t>
      </w:r>
      <w:r w:rsidR="003E583B" w:rsidRPr="008C61F3">
        <w:rPr>
          <w:sz w:val="24"/>
          <w:szCs w:val="24"/>
        </w:rPr>
        <w:t>в соответствии с графиком поставки товара</w:t>
      </w:r>
      <w:r w:rsidR="006243C5" w:rsidRPr="008C61F3">
        <w:rPr>
          <w:sz w:val="24"/>
          <w:szCs w:val="24"/>
        </w:rPr>
        <w:t xml:space="preserve"> /</w:t>
      </w:r>
      <w:r w:rsidR="003E583B" w:rsidRPr="008C61F3">
        <w:rPr>
          <w:sz w:val="24"/>
          <w:szCs w:val="24"/>
        </w:rPr>
        <w:t xml:space="preserve"> выполнения работ (оказания услуг) (</w:t>
      </w:r>
      <w:r w:rsidR="006243C5" w:rsidRPr="008C61F3">
        <w:rPr>
          <w:sz w:val="24"/>
          <w:szCs w:val="24"/>
        </w:rPr>
        <w:t>п</w:t>
      </w:r>
      <w:r w:rsidR="003E583B" w:rsidRPr="008C61F3">
        <w:rPr>
          <w:sz w:val="24"/>
          <w:szCs w:val="24"/>
        </w:rPr>
        <w:t>риложение №</w:t>
      </w:r>
      <w:r w:rsidR="006243C5" w:rsidRPr="008C61F3">
        <w:rPr>
          <w:sz w:val="24"/>
          <w:szCs w:val="24"/>
        </w:rPr>
        <w:t xml:space="preserve"> </w:t>
      </w:r>
      <w:r w:rsidR="003E583B" w:rsidRPr="008C61F3">
        <w:rPr>
          <w:sz w:val="24"/>
          <w:szCs w:val="24"/>
        </w:rPr>
        <w:t xml:space="preserve">2) пропорционально отношению стоимости данного этапа к </w:t>
      </w:r>
      <w:r w:rsidR="00A67F53" w:rsidRPr="008C61F3">
        <w:rPr>
          <w:sz w:val="24"/>
          <w:szCs w:val="24"/>
        </w:rPr>
        <w:t>указанной в разделе 3 цене товара.</w:t>
      </w:r>
      <w:proofErr w:type="gramEnd"/>
    </w:p>
    <w:p w:rsidR="008C61F3" w:rsidRPr="0066634F" w:rsidRDefault="00D419AD" w:rsidP="0066634F">
      <w:pPr>
        <w:ind w:firstLine="709"/>
        <w:jc w:val="both"/>
      </w:pPr>
      <w:r w:rsidRPr="000B611A">
        <w:tab/>
      </w:r>
    </w:p>
    <w:p w:rsidR="0097023C" w:rsidRPr="0066634F" w:rsidRDefault="000B611A" w:rsidP="0066634F">
      <w:pPr>
        <w:numPr>
          <w:ilvl w:val="0"/>
          <w:numId w:val="10"/>
        </w:numPr>
        <w:jc w:val="center"/>
        <w:rPr>
          <w:b/>
          <w:bCs/>
        </w:rPr>
      </w:pPr>
      <w:r w:rsidRPr="000B611A">
        <w:rPr>
          <w:b/>
          <w:bCs/>
        </w:rPr>
        <w:t>ОТВЕТСТВЕННОСТЬ СТОРОН И ОБЕСПЕЧЕНИЕ ИСПОЛНЕНИЯ ОБЯЗАТЕЛЬСТВ</w:t>
      </w:r>
    </w:p>
    <w:p w:rsidR="00826579" w:rsidRPr="008C61F3" w:rsidRDefault="00D419AD" w:rsidP="008C61F3">
      <w:pPr>
        <w:pStyle w:val="11"/>
        <w:numPr>
          <w:ilvl w:val="1"/>
          <w:numId w:val="10"/>
        </w:numPr>
        <w:tabs>
          <w:tab w:val="left" w:pos="703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Поставка товара и выполнение работ и услуг должны осуществляться Поставщиком в соответствии с </w:t>
      </w:r>
      <w:r w:rsidR="006243C5" w:rsidRPr="000B611A">
        <w:rPr>
          <w:sz w:val="24"/>
          <w:szCs w:val="24"/>
        </w:rPr>
        <w:t xml:space="preserve">графиком </w:t>
      </w:r>
      <w:r w:rsidRPr="000B611A">
        <w:rPr>
          <w:sz w:val="24"/>
          <w:szCs w:val="24"/>
        </w:rPr>
        <w:t>поставки товара, выполнения работ, оказания услуг (</w:t>
      </w:r>
      <w:r w:rsidR="006243C5" w:rsidRPr="000B611A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6243C5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2 к настоящему Договору). Если в период выполнения Договора возникнут обстоятельства, препятствующие своевременной поставке </w:t>
      </w:r>
      <w:r w:rsidR="007459B6" w:rsidRPr="000B611A">
        <w:rPr>
          <w:sz w:val="24"/>
          <w:szCs w:val="24"/>
        </w:rPr>
        <w:t>т</w:t>
      </w:r>
      <w:r w:rsidR="007459B6" w:rsidRPr="000B611A">
        <w:rPr>
          <w:sz w:val="24"/>
          <w:szCs w:val="24"/>
          <w:lang w:val="ru-MO"/>
        </w:rPr>
        <w:t>о</w:t>
      </w:r>
      <w:r w:rsidR="007459B6" w:rsidRPr="000B611A">
        <w:rPr>
          <w:sz w:val="24"/>
          <w:szCs w:val="24"/>
        </w:rPr>
        <w:t>в</w:t>
      </w:r>
      <w:r w:rsidR="007459B6" w:rsidRPr="000B611A">
        <w:rPr>
          <w:sz w:val="24"/>
          <w:szCs w:val="24"/>
          <w:lang w:val="ru-MO"/>
        </w:rPr>
        <w:t>ара</w:t>
      </w:r>
      <w:r w:rsidR="007459B6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и выполнению работ и услуг, Поставщик должен незамедлительно направить грузополучателю и Покупателю письменное уведомление о факте просрочки исполнения обязательств, ее предположительной длительности и причине (причинах). После получения уведомления от Поставщика Покупатель должен как можно скорее оценить ситуацию и, на свое усмотрение, продлить срок выполнения Договора Поставщиком с уплатой или без уплаты неустойки. В </w:t>
      </w:r>
      <w:proofErr w:type="gramStart"/>
      <w:r w:rsidRPr="000B611A">
        <w:rPr>
          <w:sz w:val="24"/>
          <w:szCs w:val="24"/>
        </w:rPr>
        <w:t>этом</w:t>
      </w:r>
      <w:proofErr w:type="gramEnd"/>
      <w:r w:rsidRPr="000B611A">
        <w:rPr>
          <w:sz w:val="24"/>
          <w:szCs w:val="24"/>
        </w:rPr>
        <w:t xml:space="preserve"> случае продление срока должно быть согласовано Сторонами путем оформления дополнительного соглашения к Договору.</w:t>
      </w:r>
    </w:p>
    <w:p w:rsidR="0000366C" w:rsidRPr="000B611A" w:rsidRDefault="008C61F3" w:rsidP="008C61F3">
      <w:pPr>
        <w:pStyle w:val="11"/>
        <w:tabs>
          <w:tab w:val="left" w:pos="703"/>
        </w:tabs>
        <w:spacing w:before="0" w:after="0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D419AD" w:rsidRPr="000B611A">
        <w:rPr>
          <w:sz w:val="24"/>
          <w:szCs w:val="24"/>
        </w:rPr>
        <w:t>10.</w:t>
      </w:r>
      <w:r>
        <w:rPr>
          <w:sz w:val="24"/>
          <w:szCs w:val="24"/>
        </w:rPr>
        <w:t>2</w:t>
      </w:r>
      <w:r w:rsidR="00D419AD" w:rsidRPr="000B611A">
        <w:rPr>
          <w:sz w:val="24"/>
          <w:szCs w:val="24"/>
        </w:rPr>
        <w:t xml:space="preserve">. </w:t>
      </w:r>
      <w:r w:rsidR="001739BE" w:rsidRPr="000B611A">
        <w:rPr>
          <w:sz w:val="24"/>
          <w:szCs w:val="24"/>
        </w:rPr>
        <w:t>Поставщик  при</w:t>
      </w:r>
      <w:r w:rsidR="0000366C" w:rsidRPr="000B611A">
        <w:rPr>
          <w:sz w:val="24"/>
          <w:szCs w:val="24"/>
        </w:rPr>
        <w:t xml:space="preserve"> нарушени</w:t>
      </w:r>
      <w:r w:rsidR="001739BE" w:rsidRPr="000B611A">
        <w:rPr>
          <w:sz w:val="24"/>
          <w:szCs w:val="24"/>
        </w:rPr>
        <w:t>и</w:t>
      </w:r>
      <w:r w:rsidR="0000366C" w:rsidRPr="000B611A">
        <w:rPr>
          <w:sz w:val="24"/>
          <w:szCs w:val="24"/>
        </w:rPr>
        <w:t xml:space="preserve"> </w:t>
      </w:r>
      <w:r w:rsidR="001739BE" w:rsidRPr="000B611A">
        <w:rPr>
          <w:sz w:val="24"/>
          <w:szCs w:val="24"/>
        </w:rPr>
        <w:t>договорных</w:t>
      </w:r>
      <w:r w:rsidR="0000366C" w:rsidRPr="000B611A">
        <w:rPr>
          <w:sz w:val="24"/>
          <w:szCs w:val="24"/>
        </w:rPr>
        <w:t xml:space="preserve"> обязательств уплачивает Покупателю:</w:t>
      </w:r>
    </w:p>
    <w:p w:rsidR="00D419AD" w:rsidRDefault="008C61F3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797821">
        <w:rPr>
          <w:sz w:val="24"/>
          <w:szCs w:val="24"/>
        </w:rPr>
        <w:t xml:space="preserve">- </w:t>
      </w:r>
      <w:r w:rsidR="0000366C" w:rsidRPr="000B611A">
        <w:rPr>
          <w:sz w:val="24"/>
          <w:szCs w:val="24"/>
        </w:rPr>
        <w:t xml:space="preserve">при </w:t>
      </w:r>
      <w:r w:rsidR="00797821">
        <w:rPr>
          <w:sz w:val="24"/>
          <w:szCs w:val="24"/>
        </w:rPr>
        <w:t xml:space="preserve"> нарушении установленных сроков поставки товара,</w:t>
      </w:r>
      <w:r w:rsidR="00D419AD" w:rsidRPr="000B611A">
        <w:rPr>
          <w:sz w:val="24"/>
          <w:szCs w:val="24"/>
        </w:rPr>
        <w:t xml:space="preserve"> либо при поставке некачественного товара</w:t>
      </w:r>
      <w:r w:rsidR="00797821">
        <w:rPr>
          <w:sz w:val="24"/>
          <w:szCs w:val="24"/>
        </w:rPr>
        <w:t>,</w:t>
      </w:r>
      <w:r w:rsidR="00D419AD" w:rsidRPr="000B611A">
        <w:rPr>
          <w:sz w:val="24"/>
          <w:szCs w:val="24"/>
        </w:rPr>
        <w:t xml:space="preserve"> Поставщик уплачивает неустойку в размере 0,15 % от стоимости </w:t>
      </w:r>
      <w:r w:rsidR="00797821">
        <w:rPr>
          <w:sz w:val="24"/>
          <w:szCs w:val="24"/>
        </w:rPr>
        <w:t>товара</w:t>
      </w:r>
      <w:r w:rsidR="00797821" w:rsidRPr="000B611A">
        <w:rPr>
          <w:sz w:val="24"/>
          <w:szCs w:val="24"/>
        </w:rPr>
        <w:t xml:space="preserve"> </w:t>
      </w:r>
      <w:r w:rsidR="00D419AD" w:rsidRPr="000B611A">
        <w:rPr>
          <w:sz w:val="24"/>
          <w:szCs w:val="24"/>
        </w:rPr>
        <w:t>за каждый день просрочки выполнения своих обязательств до даты поставки товара, либо д</w:t>
      </w:r>
      <w:r w:rsidR="00D704D9">
        <w:rPr>
          <w:sz w:val="24"/>
          <w:szCs w:val="24"/>
        </w:rPr>
        <w:t>о замены некачественного товара</w:t>
      </w:r>
      <w:r w:rsidR="008E012B" w:rsidRPr="000B611A">
        <w:rPr>
          <w:sz w:val="24"/>
          <w:szCs w:val="24"/>
        </w:rPr>
        <w:t>;</w:t>
      </w:r>
    </w:p>
    <w:p w:rsidR="00797821" w:rsidRPr="000B611A" w:rsidRDefault="008C61F3" w:rsidP="00797821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797821">
        <w:rPr>
          <w:sz w:val="24"/>
          <w:szCs w:val="24"/>
        </w:rPr>
        <w:t>-</w:t>
      </w:r>
      <w:r w:rsidR="00797821" w:rsidRPr="00797821">
        <w:rPr>
          <w:sz w:val="24"/>
          <w:szCs w:val="24"/>
        </w:rPr>
        <w:t xml:space="preserve"> </w:t>
      </w:r>
      <w:r w:rsidR="00797821" w:rsidRPr="000B611A">
        <w:rPr>
          <w:sz w:val="24"/>
          <w:szCs w:val="24"/>
        </w:rPr>
        <w:t xml:space="preserve">при </w:t>
      </w:r>
      <w:r>
        <w:rPr>
          <w:sz w:val="24"/>
          <w:szCs w:val="24"/>
        </w:rPr>
        <w:t xml:space="preserve">нарушении </w:t>
      </w:r>
      <w:r w:rsidR="00797821">
        <w:rPr>
          <w:sz w:val="24"/>
          <w:szCs w:val="24"/>
        </w:rPr>
        <w:t xml:space="preserve">установленных </w:t>
      </w:r>
      <w:proofErr w:type="gramStart"/>
      <w:r w:rsidR="00797821">
        <w:rPr>
          <w:sz w:val="24"/>
          <w:szCs w:val="24"/>
        </w:rPr>
        <w:t>сроков выполнения работ/оказания услуг</w:t>
      </w:r>
      <w:proofErr w:type="gramEnd"/>
      <w:r w:rsidR="00797821" w:rsidRPr="000B611A">
        <w:rPr>
          <w:sz w:val="24"/>
          <w:szCs w:val="24"/>
        </w:rPr>
        <w:t xml:space="preserve"> </w:t>
      </w:r>
      <w:r w:rsidR="00797821" w:rsidRPr="000B611A">
        <w:rPr>
          <w:sz w:val="24"/>
          <w:szCs w:val="24"/>
        </w:rPr>
        <w:lastRenderedPageBreak/>
        <w:t xml:space="preserve">Поставщик уплачивает неустойку в размере 0,15 % от стоимости </w:t>
      </w:r>
      <w:r w:rsidR="00797821">
        <w:rPr>
          <w:sz w:val="24"/>
          <w:szCs w:val="24"/>
        </w:rPr>
        <w:t>работ/услуг</w:t>
      </w:r>
      <w:r w:rsidR="00797821" w:rsidRPr="000B611A">
        <w:rPr>
          <w:sz w:val="24"/>
          <w:szCs w:val="24"/>
        </w:rPr>
        <w:t xml:space="preserve"> за каждый день просрочки выполнения своих обязательств до даты </w:t>
      </w:r>
      <w:r w:rsidR="00797821">
        <w:rPr>
          <w:sz w:val="24"/>
          <w:szCs w:val="24"/>
        </w:rPr>
        <w:t>фактического исполнения обязательства</w:t>
      </w:r>
      <w:r w:rsidR="00797821" w:rsidRPr="000B611A">
        <w:rPr>
          <w:sz w:val="24"/>
          <w:szCs w:val="24"/>
        </w:rPr>
        <w:t>;</w:t>
      </w:r>
    </w:p>
    <w:p w:rsidR="00695259" w:rsidRPr="000B611A" w:rsidRDefault="008E012B" w:rsidP="00695259">
      <w:pPr>
        <w:widowControl w:val="0"/>
        <w:shd w:val="clear" w:color="auto" w:fill="FFFFFF"/>
        <w:spacing w:before="14" w:after="14"/>
        <w:jc w:val="both"/>
        <w:rPr>
          <w:bCs/>
        </w:rPr>
      </w:pPr>
      <w:r w:rsidRPr="000B611A">
        <w:rPr>
          <w:bCs/>
        </w:rPr>
        <w:tab/>
      </w:r>
      <w:r w:rsidR="008C61F3">
        <w:rPr>
          <w:bCs/>
        </w:rPr>
        <w:t xml:space="preserve"> </w:t>
      </w:r>
      <w:r w:rsidR="00797821">
        <w:rPr>
          <w:bCs/>
        </w:rPr>
        <w:t xml:space="preserve">- </w:t>
      </w:r>
      <w:r w:rsidRPr="000B611A">
        <w:rPr>
          <w:bCs/>
        </w:rPr>
        <w:t>при нецелевом использовании Поставщиком авансового платежа (какой-либо его части) Покупатель вправе расторгнуть Договор в одностороннем порядке и при этом взыскать с Поставщика сумму перечисленного авансового платежа, а также пени из расчета 0,15% от суммы аванса за каждый день нахождения авансового платежа у Поставщика.</w:t>
      </w:r>
    </w:p>
    <w:p w:rsidR="001739BE" w:rsidRPr="000B611A" w:rsidRDefault="001739BE" w:rsidP="00D419AD">
      <w:pPr>
        <w:pStyle w:val="11"/>
        <w:tabs>
          <w:tab w:val="left" w:pos="703"/>
        </w:tabs>
        <w:spacing w:before="0" w:after="0"/>
        <w:ind w:firstLine="709"/>
        <w:rPr>
          <w:i/>
          <w:sz w:val="24"/>
          <w:szCs w:val="24"/>
        </w:rPr>
      </w:pPr>
      <w:r w:rsidRPr="000B611A">
        <w:rPr>
          <w:i/>
          <w:sz w:val="24"/>
          <w:szCs w:val="24"/>
        </w:rPr>
        <w:t xml:space="preserve">Уплата пеней и штрафов производится в течение 20 (двадцати) рабочих дней со дня направления соответствующей претензии, на основании отдельно выставленного счета. </w:t>
      </w:r>
    </w:p>
    <w:p w:rsidR="00D419AD" w:rsidRPr="000B611A" w:rsidRDefault="00D419AD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10.</w:t>
      </w:r>
      <w:r w:rsidR="008C61F3">
        <w:rPr>
          <w:sz w:val="24"/>
          <w:szCs w:val="24"/>
        </w:rPr>
        <w:t>3</w:t>
      </w:r>
      <w:r w:rsidRPr="000B611A">
        <w:rPr>
          <w:sz w:val="24"/>
          <w:szCs w:val="24"/>
        </w:rPr>
        <w:t>. Уплата неустоек не освобождает Стороны от исполнения своих обязательств по настоящему Договору.</w:t>
      </w:r>
    </w:p>
    <w:p w:rsidR="00B55F7E" w:rsidRPr="000B611A" w:rsidRDefault="00D419AD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10.</w:t>
      </w:r>
      <w:r w:rsidR="008C61F3">
        <w:rPr>
          <w:sz w:val="24"/>
          <w:szCs w:val="24"/>
        </w:rPr>
        <w:t>4.</w:t>
      </w:r>
      <w:r w:rsidR="001B5CAA">
        <w:rPr>
          <w:rStyle w:val="ab"/>
          <w:sz w:val="24"/>
          <w:szCs w:val="24"/>
        </w:rPr>
        <w:footnoteReference w:id="10"/>
      </w:r>
      <w:r w:rsidRPr="000B611A">
        <w:rPr>
          <w:sz w:val="24"/>
          <w:szCs w:val="24"/>
        </w:rPr>
        <w:t xml:space="preserve"> При наличии авансовых платежей</w:t>
      </w:r>
      <w:r w:rsidR="00AA5CA6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Поставщик </w:t>
      </w:r>
      <w:r w:rsidR="00705A1F" w:rsidRPr="000B611A">
        <w:rPr>
          <w:sz w:val="24"/>
          <w:szCs w:val="24"/>
        </w:rPr>
        <w:t>до перечисления Покупателем аванс</w:t>
      </w:r>
      <w:r w:rsidR="00FF486B" w:rsidRPr="000B611A">
        <w:rPr>
          <w:sz w:val="24"/>
          <w:szCs w:val="24"/>
        </w:rPr>
        <w:t>а</w:t>
      </w:r>
      <w:r w:rsidR="00705A1F" w:rsidRPr="000B611A">
        <w:rPr>
          <w:sz w:val="24"/>
          <w:szCs w:val="24"/>
        </w:rPr>
        <w:t xml:space="preserve"> в соответствии с условиями настоящего Договора </w:t>
      </w:r>
      <w:r w:rsidRPr="000B611A">
        <w:rPr>
          <w:sz w:val="24"/>
          <w:szCs w:val="24"/>
        </w:rPr>
        <w:t xml:space="preserve">представляет Покупателю </w:t>
      </w:r>
      <w:r w:rsidR="00705A1F" w:rsidRPr="000B611A">
        <w:rPr>
          <w:sz w:val="24"/>
          <w:szCs w:val="24"/>
        </w:rPr>
        <w:t xml:space="preserve">в качестве обеспечения исполнения обязательства по возврату данного аванса </w:t>
      </w:r>
      <w:r w:rsidRPr="000B611A">
        <w:rPr>
          <w:sz w:val="24"/>
          <w:szCs w:val="24"/>
        </w:rPr>
        <w:t xml:space="preserve">безотзывную </w:t>
      </w:r>
      <w:r w:rsidR="009B7D67" w:rsidRPr="000B611A">
        <w:rPr>
          <w:sz w:val="24"/>
          <w:szCs w:val="24"/>
        </w:rPr>
        <w:t xml:space="preserve">и </w:t>
      </w:r>
      <w:r w:rsidR="00705A1F" w:rsidRPr="000B611A">
        <w:rPr>
          <w:sz w:val="24"/>
          <w:szCs w:val="24"/>
        </w:rPr>
        <w:t xml:space="preserve">безусловную </w:t>
      </w:r>
      <w:r w:rsidRPr="000B611A">
        <w:rPr>
          <w:sz w:val="24"/>
          <w:szCs w:val="24"/>
        </w:rPr>
        <w:t xml:space="preserve">банковскую гарантию </w:t>
      </w:r>
      <w:r w:rsidR="00B55F7E" w:rsidRPr="000B611A">
        <w:rPr>
          <w:sz w:val="24"/>
          <w:szCs w:val="24"/>
        </w:rPr>
        <w:t xml:space="preserve">на </w:t>
      </w:r>
      <w:r w:rsidRPr="000B611A">
        <w:rPr>
          <w:sz w:val="24"/>
          <w:szCs w:val="24"/>
        </w:rPr>
        <w:t xml:space="preserve">возврат аванса, </w:t>
      </w:r>
      <w:r w:rsidR="00705A1F" w:rsidRPr="000B611A">
        <w:rPr>
          <w:sz w:val="24"/>
          <w:szCs w:val="24"/>
        </w:rPr>
        <w:t>сумма которой должна составлять не менее 100% от суммы соответствующего аванса. При этом сумма гарантии может уменьшаться в объеме погашаемого в соответствии с п.</w:t>
      </w:r>
      <w:r w:rsidR="003552B2" w:rsidRPr="000B611A">
        <w:rPr>
          <w:sz w:val="24"/>
          <w:szCs w:val="24"/>
        </w:rPr>
        <w:t xml:space="preserve"> </w:t>
      </w:r>
      <w:r w:rsidR="00A67F53" w:rsidRPr="000B611A">
        <w:rPr>
          <w:sz w:val="24"/>
          <w:szCs w:val="24"/>
        </w:rPr>
        <w:t>9.</w:t>
      </w:r>
      <w:r w:rsidR="00AA5CA6">
        <w:rPr>
          <w:sz w:val="24"/>
          <w:szCs w:val="24"/>
        </w:rPr>
        <w:t>10</w:t>
      </w:r>
      <w:r w:rsidR="00AA5CA6" w:rsidRPr="000B611A">
        <w:rPr>
          <w:sz w:val="24"/>
          <w:szCs w:val="24"/>
        </w:rPr>
        <w:t xml:space="preserve"> </w:t>
      </w:r>
      <w:r w:rsidR="00705A1F" w:rsidRPr="000B611A">
        <w:rPr>
          <w:sz w:val="24"/>
          <w:szCs w:val="24"/>
        </w:rPr>
        <w:t>аванса по мере исполнения Поставщиком своих обязательств по Договору.</w:t>
      </w:r>
      <w:r w:rsidR="00EE1397" w:rsidRPr="000B611A">
        <w:rPr>
          <w:sz w:val="24"/>
          <w:szCs w:val="24"/>
        </w:rPr>
        <w:t xml:space="preserve"> </w:t>
      </w:r>
      <w:r w:rsidR="00B55F7E" w:rsidRPr="000B611A">
        <w:rPr>
          <w:sz w:val="24"/>
          <w:szCs w:val="24"/>
        </w:rPr>
        <w:t xml:space="preserve">Сумма гарантии должна быть выражена </w:t>
      </w:r>
      <w:r w:rsidR="007D3295" w:rsidRPr="000B611A">
        <w:rPr>
          <w:sz w:val="24"/>
          <w:szCs w:val="24"/>
        </w:rPr>
        <w:t>в российских рублях.</w:t>
      </w:r>
    </w:p>
    <w:p w:rsidR="00FF486B" w:rsidRPr="000B611A" w:rsidRDefault="00EE1397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Гарантия должна быть выдана банком, собственный капитал которого не менее </w:t>
      </w:r>
      <w:r w:rsidR="006271C1" w:rsidRPr="000B611A">
        <w:rPr>
          <w:sz w:val="24"/>
          <w:szCs w:val="24"/>
        </w:rPr>
        <w:t>5</w:t>
      </w:r>
      <w:r w:rsidR="00192420">
        <w:rPr>
          <w:sz w:val="24"/>
          <w:szCs w:val="24"/>
        </w:rPr>
        <w:t xml:space="preserve"> 000 000 000 (пять </w:t>
      </w:r>
      <w:r w:rsidRPr="000B611A">
        <w:rPr>
          <w:sz w:val="24"/>
          <w:szCs w:val="24"/>
        </w:rPr>
        <w:t>м</w:t>
      </w:r>
      <w:r w:rsidR="00192420">
        <w:rPr>
          <w:sz w:val="24"/>
          <w:szCs w:val="24"/>
        </w:rPr>
        <w:t>и</w:t>
      </w:r>
      <w:r w:rsidRPr="000B611A">
        <w:rPr>
          <w:sz w:val="24"/>
          <w:szCs w:val="24"/>
        </w:rPr>
        <w:t>л</w:t>
      </w:r>
      <w:r w:rsidR="00192420">
        <w:rPr>
          <w:sz w:val="24"/>
          <w:szCs w:val="24"/>
        </w:rPr>
        <w:t>лиардов)</w:t>
      </w:r>
      <w:r w:rsidRPr="000B611A">
        <w:rPr>
          <w:sz w:val="24"/>
          <w:szCs w:val="24"/>
        </w:rPr>
        <w:t xml:space="preserve"> рублей. </w:t>
      </w:r>
    </w:p>
    <w:p w:rsidR="00D419AD" w:rsidRPr="000B611A" w:rsidRDefault="00EE1397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Срок действия гарантии – до даты доставки оборудования к месту проведения работ / до даты окончания Поставщиком работ </w:t>
      </w:r>
      <w:r w:rsidRPr="000B611A">
        <w:rPr>
          <w:bCs/>
          <w:iCs/>
          <w:sz w:val="24"/>
          <w:szCs w:val="24"/>
        </w:rPr>
        <w:t>(оказания услуг), что подтверждается соответствующими документами, подписанными Покупателем.</w:t>
      </w:r>
    </w:p>
    <w:p w:rsidR="007D3295" w:rsidRPr="000B611A" w:rsidRDefault="007D3295" w:rsidP="00B412C3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Срок платежа по банковской гарантии в пользу Покупателя должен быть установлен не позднее </w:t>
      </w:r>
      <w:r w:rsidR="005427E3" w:rsidRPr="000B611A">
        <w:rPr>
          <w:sz w:val="24"/>
          <w:szCs w:val="24"/>
        </w:rPr>
        <w:t>10</w:t>
      </w:r>
      <w:r w:rsidRPr="000B611A">
        <w:rPr>
          <w:sz w:val="24"/>
          <w:szCs w:val="24"/>
        </w:rPr>
        <w:t xml:space="preserve"> (</w:t>
      </w:r>
      <w:r w:rsidR="005427E3" w:rsidRPr="000B611A">
        <w:rPr>
          <w:sz w:val="24"/>
          <w:szCs w:val="24"/>
        </w:rPr>
        <w:t>десяти</w:t>
      </w:r>
      <w:r w:rsidRPr="000B611A">
        <w:rPr>
          <w:sz w:val="24"/>
          <w:szCs w:val="24"/>
        </w:rPr>
        <w:t xml:space="preserve">) календарных дней после представления Покупателем гаранту требования на сумму обеспечения (полностью или частично) в письменной форме с приложением </w:t>
      </w:r>
      <w:r w:rsidR="00A9143B" w:rsidRPr="000B611A">
        <w:rPr>
          <w:sz w:val="24"/>
          <w:szCs w:val="24"/>
        </w:rPr>
        <w:t xml:space="preserve">указанных в </w:t>
      </w:r>
      <w:r w:rsidRPr="000B611A">
        <w:rPr>
          <w:sz w:val="24"/>
          <w:szCs w:val="24"/>
        </w:rPr>
        <w:t xml:space="preserve">гарантии документов. В </w:t>
      </w:r>
      <w:proofErr w:type="gramStart"/>
      <w:r w:rsidRPr="000B611A">
        <w:rPr>
          <w:sz w:val="24"/>
          <w:szCs w:val="24"/>
        </w:rPr>
        <w:t>требовании</w:t>
      </w:r>
      <w:proofErr w:type="gramEnd"/>
      <w:r w:rsidRPr="000B611A">
        <w:rPr>
          <w:sz w:val="24"/>
          <w:szCs w:val="24"/>
        </w:rPr>
        <w:t xml:space="preserve"> бенефициар должен указать</w:t>
      </w:r>
      <w:r w:rsidR="003552B2" w:rsidRPr="000B611A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в чем состоит нарушение принципалом обязательства, в обеспечение которого выдана гарантия.</w:t>
      </w:r>
    </w:p>
    <w:p w:rsidR="00D419AD" w:rsidRPr="000B611A" w:rsidRDefault="007D3295" w:rsidP="00B412C3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Безотзывная </w:t>
      </w:r>
      <w:r w:rsidR="000E0C0B" w:rsidRPr="000B611A">
        <w:rPr>
          <w:sz w:val="24"/>
          <w:szCs w:val="24"/>
        </w:rPr>
        <w:t xml:space="preserve">и </w:t>
      </w:r>
      <w:r w:rsidRPr="000B611A">
        <w:rPr>
          <w:sz w:val="24"/>
          <w:szCs w:val="24"/>
        </w:rPr>
        <w:t>безусловная банковская гарантия на возврат аванса должна вступить в силу до момента перечисления авансового платежа.</w:t>
      </w:r>
    </w:p>
    <w:p w:rsidR="007D3295" w:rsidRPr="000B611A" w:rsidRDefault="007D3295" w:rsidP="00B412C3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Покупатель также вправе обратиться к гаранту с требованием об уплате всей или части денежной суммы по банковской гарантии в случаях, указанных в п. 12.3 настоящего Договора.</w:t>
      </w:r>
    </w:p>
    <w:p w:rsidR="00115155" w:rsidRPr="000B611A" w:rsidRDefault="00F361B7" w:rsidP="00B412C3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10.</w:t>
      </w:r>
      <w:r w:rsidR="008C61F3">
        <w:rPr>
          <w:sz w:val="24"/>
          <w:szCs w:val="24"/>
        </w:rPr>
        <w:t>5</w:t>
      </w:r>
      <w:r w:rsidRPr="000B611A">
        <w:rPr>
          <w:sz w:val="24"/>
          <w:szCs w:val="24"/>
        </w:rPr>
        <w:t>. Поставщик обязан</w:t>
      </w:r>
      <w:r w:rsidR="00115155" w:rsidRPr="000B611A">
        <w:rPr>
          <w:sz w:val="24"/>
          <w:szCs w:val="24"/>
        </w:rPr>
        <w:t xml:space="preserve"> самостоятельно (без привлечения субпоставщиков / субподрядчиков) выполнить обязательства по Договору, общая стоимость которых должна составлять не менее 50% от цены Договора.</w:t>
      </w:r>
    </w:p>
    <w:p w:rsidR="00826579" w:rsidRPr="000B611A" w:rsidRDefault="00115155" w:rsidP="000F0F34">
      <w:pPr>
        <w:pStyle w:val="11"/>
        <w:tabs>
          <w:tab w:val="left" w:pos="703"/>
        </w:tabs>
        <w:spacing w:before="0" w:after="0"/>
        <w:ind w:firstLine="709"/>
        <w:rPr>
          <w:bCs/>
          <w:sz w:val="24"/>
          <w:szCs w:val="24"/>
        </w:rPr>
      </w:pPr>
      <w:r w:rsidRPr="000B611A">
        <w:rPr>
          <w:sz w:val="24"/>
          <w:szCs w:val="24"/>
        </w:rPr>
        <w:t>10.</w:t>
      </w:r>
      <w:r w:rsidR="008C61F3">
        <w:rPr>
          <w:sz w:val="24"/>
          <w:szCs w:val="24"/>
        </w:rPr>
        <w:t>6</w:t>
      </w:r>
      <w:r w:rsidRPr="000B611A">
        <w:rPr>
          <w:sz w:val="24"/>
          <w:szCs w:val="24"/>
        </w:rPr>
        <w:t xml:space="preserve">. </w:t>
      </w:r>
      <w:r w:rsidR="009B7D67" w:rsidRPr="000B611A">
        <w:rPr>
          <w:bCs/>
          <w:sz w:val="24"/>
          <w:szCs w:val="24"/>
        </w:rPr>
        <w:t>Для выполнения  работ по настоящему Договору Поставщик имеет право привлекать иных лиц (субпоставщиков</w:t>
      </w:r>
      <w:r w:rsidR="00782FDA" w:rsidRPr="000B611A">
        <w:rPr>
          <w:bCs/>
          <w:sz w:val="24"/>
          <w:szCs w:val="24"/>
        </w:rPr>
        <w:t>/субподрядчиков</w:t>
      </w:r>
      <w:r w:rsidR="009B7D67" w:rsidRPr="000B611A">
        <w:rPr>
          <w:bCs/>
          <w:sz w:val="24"/>
          <w:szCs w:val="24"/>
        </w:rPr>
        <w:t>).</w:t>
      </w:r>
    </w:p>
    <w:p w:rsidR="009B7D67" w:rsidRPr="000B611A" w:rsidRDefault="009B7D67" w:rsidP="00B412C3">
      <w:pPr>
        <w:pStyle w:val="11"/>
        <w:tabs>
          <w:tab w:val="left" w:pos="703"/>
        </w:tabs>
        <w:spacing w:before="0" w:after="0"/>
        <w:rPr>
          <w:bCs/>
          <w:sz w:val="24"/>
          <w:szCs w:val="24"/>
        </w:rPr>
      </w:pPr>
      <w:r w:rsidRPr="000B611A">
        <w:rPr>
          <w:bCs/>
          <w:sz w:val="24"/>
          <w:szCs w:val="24"/>
        </w:rPr>
        <w:t>Поставщик обязан письменно согласовать с Покупателем привлекаемых к исполнению своих обязательств по настоящему Договору субпоставщиков</w:t>
      </w:r>
      <w:r w:rsidR="00782FDA" w:rsidRPr="000B611A">
        <w:rPr>
          <w:bCs/>
          <w:sz w:val="24"/>
          <w:szCs w:val="24"/>
        </w:rPr>
        <w:t>/ субподрядчиков</w:t>
      </w:r>
      <w:r w:rsidRPr="000B611A">
        <w:rPr>
          <w:bCs/>
          <w:sz w:val="24"/>
          <w:szCs w:val="24"/>
        </w:rPr>
        <w:t xml:space="preserve">, отличных </w:t>
      </w:r>
      <w:proofErr w:type="gramStart"/>
      <w:r w:rsidRPr="000B611A">
        <w:rPr>
          <w:bCs/>
          <w:sz w:val="24"/>
          <w:szCs w:val="24"/>
        </w:rPr>
        <w:t>от</w:t>
      </w:r>
      <w:proofErr w:type="gramEnd"/>
      <w:r w:rsidRPr="000B611A">
        <w:rPr>
          <w:bCs/>
          <w:sz w:val="24"/>
          <w:szCs w:val="24"/>
        </w:rPr>
        <w:t xml:space="preserve"> указанных в </w:t>
      </w:r>
      <w:r w:rsidR="00192420">
        <w:rPr>
          <w:bCs/>
          <w:sz w:val="24"/>
          <w:szCs w:val="24"/>
        </w:rPr>
        <w:t>П</w:t>
      </w:r>
      <w:r w:rsidRPr="000B611A">
        <w:rPr>
          <w:bCs/>
          <w:sz w:val="24"/>
          <w:szCs w:val="24"/>
        </w:rPr>
        <w:t>риложении №</w:t>
      </w:r>
      <w:r w:rsidR="003552B2" w:rsidRPr="000B611A">
        <w:rPr>
          <w:bCs/>
          <w:sz w:val="24"/>
          <w:szCs w:val="24"/>
        </w:rPr>
        <w:t xml:space="preserve"> </w:t>
      </w:r>
      <w:r w:rsidR="00837536" w:rsidRPr="000B611A">
        <w:rPr>
          <w:bCs/>
          <w:sz w:val="24"/>
          <w:szCs w:val="24"/>
        </w:rPr>
        <w:t>4</w:t>
      </w:r>
      <w:r w:rsidRPr="000B611A">
        <w:rPr>
          <w:bCs/>
          <w:sz w:val="24"/>
          <w:szCs w:val="24"/>
        </w:rPr>
        <w:t>.</w:t>
      </w:r>
    </w:p>
    <w:p w:rsidR="009B7D67" w:rsidRPr="000B611A" w:rsidRDefault="009B7D67" w:rsidP="00B412C3">
      <w:pPr>
        <w:pStyle w:val="11"/>
        <w:tabs>
          <w:tab w:val="left" w:pos="703"/>
        </w:tabs>
        <w:spacing w:before="0" w:after="0"/>
        <w:rPr>
          <w:bCs/>
          <w:sz w:val="24"/>
          <w:szCs w:val="24"/>
        </w:rPr>
      </w:pPr>
      <w:r w:rsidRPr="000B611A">
        <w:rPr>
          <w:bCs/>
          <w:sz w:val="24"/>
          <w:szCs w:val="24"/>
        </w:rPr>
        <w:t>Поставщик информирует Покупателя о заключаемых им договорах с субпоставщиками</w:t>
      </w:r>
      <w:r w:rsidR="00782FDA" w:rsidRPr="000B611A">
        <w:rPr>
          <w:bCs/>
          <w:sz w:val="24"/>
          <w:szCs w:val="24"/>
        </w:rPr>
        <w:t xml:space="preserve"> / субподрядчиками</w:t>
      </w:r>
      <w:r w:rsidRPr="000B611A">
        <w:rPr>
          <w:bCs/>
          <w:sz w:val="24"/>
          <w:szCs w:val="24"/>
        </w:rPr>
        <w:t>, информация должна содержать предмет договора, контактную информацию привлекаемого субпоставщика</w:t>
      </w:r>
      <w:r w:rsidR="00782FDA" w:rsidRPr="000B611A">
        <w:rPr>
          <w:bCs/>
          <w:sz w:val="24"/>
          <w:szCs w:val="24"/>
        </w:rPr>
        <w:t xml:space="preserve"> / субподрядчика</w:t>
      </w:r>
      <w:r w:rsidRPr="000B611A">
        <w:rPr>
          <w:bCs/>
          <w:sz w:val="24"/>
          <w:szCs w:val="24"/>
        </w:rPr>
        <w:t xml:space="preserve">, включая юридический и фактический адрес </w:t>
      </w:r>
      <w:r w:rsidR="00782FDA" w:rsidRPr="000B611A">
        <w:rPr>
          <w:bCs/>
          <w:sz w:val="24"/>
          <w:szCs w:val="24"/>
        </w:rPr>
        <w:t xml:space="preserve">субпоставщика / </w:t>
      </w:r>
      <w:r w:rsidRPr="000B611A">
        <w:rPr>
          <w:bCs/>
          <w:sz w:val="24"/>
          <w:szCs w:val="24"/>
        </w:rPr>
        <w:t>субподрядчика.</w:t>
      </w:r>
    </w:p>
    <w:p w:rsidR="009B7D67" w:rsidRPr="00FE192C" w:rsidRDefault="00782FDA" w:rsidP="00B412C3">
      <w:pPr>
        <w:pStyle w:val="11"/>
        <w:tabs>
          <w:tab w:val="left" w:pos="703"/>
        </w:tabs>
        <w:spacing w:before="0" w:after="0"/>
        <w:rPr>
          <w:bCs/>
          <w:sz w:val="24"/>
          <w:szCs w:val="24"/>
        </w:rPr>
      </w:pPr>
      <w:r w:rsidRPr="000B611A">
        <w:rPr>
          <w:bCs/>
          <w:sz w:val="24"/>
          <w:szCs w:val="24"/>
        </w:rPr>
        <w:lastRenderedPageBreak/>
        <w:t>Покупатель</w:t>
      </w:r>
      <w:r w:rsidR="009B7D67" w:rsidRPr="000B611A">
        <w:rPr>
          <w:bCs/>
          <w:sz w:val="24"/>
          <w:szCs w:val="24"/>
        </w:rPr>
        <w:t xml:space="preserve"> вправе потребовать от По</w:t>
      </w:r>
      <w:r w:rsidRPr="000B611A">
        <w:rPr>
          <w:bCs/>
          <w:sz w:val="24"/>
          <w:szCs w:val="24"/>
        </w:rPr>
        <w:t xml:space="preserve">ставщика </w:t>
      </w:r>
      <w:r w:rsidR="009B7D67" w:rsidRPr="000B611A">
        <w:rPr>
          <w:bCs/>
          <w:sz w:val="24"/>
          <w:szCs w:val="24"/>
        </w:rPr>
        <w:t>замены субпо</w:t>
      </w:r>
      <w:r w:rsidRPr="000B611A">
        <w:rPr>
          <w:bCs/>
          <w:sz w:val="24"/>
          <w:szCs w:val="24"/>
        </w:rPr>
        <w:t xml:space="preserve">ставщиков / субподрядчиков </w:t>
      </w:r>
      <w:r w:rsidR="009B7D67" w:rsidRPr="000B611A">
        <w:rPr>
          <w:bCs/>
          <w:sz w:val="24"/>
          <w:szCs w:val="24"/>
        </w:rPr>
        <w:t xml:space="preserve">с мотивированным обоснованием такого требования, но независимо от этого полную ответственность перед </w:t>
      </w:r>
      <w:r w:rsidRPr="000B611A">
        <w:rPr>
          <w:bCs/>
          <w:sz w:val="24"/>
          <w:szCs w:val="24"/>
        </w:rPr>
        <w:t>Покупателем</w:t>
      </w:r>
      <w:r w:rsidR="009B7D67" w:rsidRPr="000B611A">
        <w:rPr>
          <w:bCs/>
          <w:sz w:val="24"/>
          <w:szCs w:val="24"/>
        </w:rPr>
        <w:t xml:space="preserve"> за сроки и качество выполняемых субпо</w:t>
      </w:r>
      <w:r w:rsidRPr="000B611A">
        <w:rPr>
          <w:bCs/>
          <w:sz w:val="24"/>
          <w:szCs w:val="24"/>
        </w:rPr>
        <w:t>ставщиками</w:t>
      </w:r>
      <w:r w:rsidR="009B7D67" w:rsidRPr="000B611A">
        <w:rPr>
          <w:bCs/>
          <w:sz w:val="24"/>
          <w:szCs w:val="24"/>
        </w:rPr>
        <w:t xml:space="preserve"> </w:t>
      </w:r>
      <w:r w:rsidRPr="000B611A">
        <w:rPr>
          <w:bCs/>
          <w:sz w:val="24"/>
          <w:szCs w:val="24"/>
        </w:rPr>
        <w:t xml:space="preserve">/ субподрядчиками </w:t>
      </w:r>
      <w:r w:rsidR="009B7D67" w:rsidRPr="000B611A">
        <w:rPr>
          <w:bCs/>
          <w:sz w:val="24"/>
          <w:szCs w:val="24"/>
        </w:rPr>
        <w:t xml:space="preserve">работ, а также иную ответственность за действия </w:t>
      </w:r>
      <w:r w:rsidR="009B7D67" w:rsidRPr="00FE192C">
        <w:rPr>
          <w:bCs/>
          <w:sz w:val="24"/>
          <w:szCs w:val="24"/>
        </w:rPr>
        <w:t>субпо</w:t>
      </w:r>
      <w:r w:rsidRPr="00FE192C">
        <w:rPr>
          <w:bCs/>
          <w:sz w:val="24"/>
          <w:szCs w:val="24"/>
        </w:rPr>
        <w:t>ставщиков</w:t>
      </w:r>
      <w:r w:rsidR="009B7D67" w:rsidRPr="00FE192C">
        <w:rPr>
          <w:bCs/>
          <w:sz w:val="24"/>
          <w:szCs w:val="24"/>
        </w:rPr>
        <w:t xml:space="preserve"> по настоящему Договору несет По</w:t>
      </w:r>
      <w:r w:rsidRPr="00FE192C">
        <w:rPr>
          <w:bCs/>
          <w:sz w:val="24"/>
          <w:szCs w:val="24"/>
        </w:rPr>
        <w:t>ставщ</w:t>
      </w:r>
      <w:r w:rsidR="009B7D67" w:rsidRPr="00FE192C">
        <w:rPr>
          <w:bCs/>
          <w:sz w:val="24"/>
          <w:szCs w:val="24"/>
        </w:rPr>
        <w:t>ик.</w:t>
      </w:r>
    </w:p>
    <w:p w:rsidR="001150C7" w:rsidRDefault="001150C7" w:rsidP="001150C7">
      <w:pPr>
        <w:spacing w:line="264" w:lineRule="auto"/>
        <w:jc w:val="both"/>
      </w:pPr>
      <w:r w:rsidRPr="00FE192C">
        <w:rPr>
          <w:bCs/>
        </w:rPr>
        <w:t xml:space="preserve">         10.</w:t>
      </w:r>
      <w:r w:rsidR="008C61F3">
        <w:rPr>
          <w:bCs/>
        </w:rPr>
        <w:t>7</w:t>
      </w:r>
      <w:r w:rsidRPr="00FE192C">
        <w:rPr>
          <w:bCs/>
        </w:rPr>
        <w:t xml:space="preserve">. </w:t>
      </w:r>
      <w:r w:rsidRPr="00FE192C">
        <w:t>Право на получение штрафных санкций за нарушение обязательств возникает у Стороны договора после признания должником выставленной ему претензии и счета на уплату неустойки, либо после вступления в силу решения суда о присуждении неус</w:t>
      </w:r>
      <w:r w:rsidR="00826579">
        <w:t>тойки или иных штрафных санкций, за исключением случаев установленных п.10.</w:t>
      </w:r>
      <w:r w:rsidR="00AA5CA6">
        <w:t>9</w:t>
      </w:r>
      <w:r w:rsidR="00826579">
        <w:t xml:space="preserve"> настоящего Договора.</w:t>
      </w:r>
    </w:p>
    <w:p w:rsidR="00826579" w:rsidRDefault="00826579" w:rsidP="001150C7">
      <w:pPr>
        <w:spacing w:line="264" w:lineRule="auto"/>
        <w:jc w:val="both"/>
        <w:rPr>
          <w:rStyle w:val="af4"/>
          <w:b w:val="0"/>
        </w:rPr>
      </w:pPr>
      <w:r w:rsidRPr="00826579">
        <w:rPr>
          <w:b/>
        </w:rPr>
        <w:t xml:space="preserve">         </w:t>
      </w:r>
      <w:r w:rsidRPr="00826579">
        <w:t>10.</w:t>
      </w:r>
      <w:r w:rsidR="008C61F3">
        <w:t>8</w:t>
      </w:r>
      <w:r w:rsidRPr="00826579">
        <w:t>.</w:t>
      </w:r>
      <w:r w:rsidRPr="00826579">
        <w:rPr>
          <w:b/>
        </w:rPr>
        <w:t xml:space="preserve"> </w:t>
      </w:r>
      <w:r w:rsidRPr="00826579">
        <w:rPr>
          <w:rStyle w:val="af4"/>
          <w:b w:val="0"/>
        </w:rPr>
        <w:t xml:space="preserve">В </w:t>
      </w:r>
      <w:proofErr w:type="gramStart"/>
      <w:r w:rsidRPr="00826579">
        <w:rPr>
          <w:rStyle w:val="af4"/>
          <w:b w:val="0"/>
        </w:rPr>
        <w:t>случае</w:t>
      </w:r>
      <w:proofErr w:type="gramEnd"/>
      <w:r w:rsidRPr="00826579">
        <w:rPr>
          <w:rStyle w:val="af4"/>
          <w:b w:val="0"/>
        </w:rPr>
        <w:t xml:space="preserve"> неисполнен</w:t>
      </w:r>
      <w:r w:rsidRPr="00826579">
        <w:rPr>
          <w:rStyle w:val="af4"/>
          <w:b w:val="0"/>
        </w:rPr>
        <w:softHyphen/>
        <w:t>ия или ненадлежа</w:t>
      </w:r>
      <w:r>
        <w:rPr>
          <w:rStyle w:val="af4"/>
          <w:b w:val="0"/>
        </w:rPr>
        <w:t>щ</w:t>
      </w:r>
      <w:r>
        <w:rPr>
          <w:rStyle w:val="af4"/>
          <w:b w:val="0"/>
        </w:rPr>
        <w:softHyphen/>
        <w:t>его исполнения</w:t>
      </w:r>
      <w:r>
        <w:rPr>
          <w:rStyle w:val="af4"/>
          <w:b w:val="0"/>
        </w:rPr>
        <w:softHyphen/>
        <w:t xml:space="preserve"> Поставщиком обязательс</w:t>
      </w:r>
      <w:r>
        <w:rPr>
          <w:rStyle w:val="af4"/>
          <w:b w:val="0"/>
        </w:rPr>
        <w:softHyphen/>
        <w:t>тв, предусмотр</w:t>
      </w:r>
      <w:r>
        <w:rPr>
          <w:rStyle w:val="af4"/>
          <w:b w:val="0"/>
        </w:rPr>
        <w:softHyphen/>
        <w:t>енных настоящим Договором</w:t>
      </w:r>
      <w:r>
        <w:rPr>
          <w:rStyle w:val="af4"/>
          <w:b w:val="0"/>
        </w:rPr>
        <w:softHyphen/>
        <w:t xml:space="preserve">, Покупатель вправе </w:t>
      </w:r>
      <w:r w:rsidR="00FF2E27">
        <w:rPr>
          <w:rStyle w:val="af4"/>
          <w:b w:val="0"/>
        </w:rPr>
        <w:t xml:space="preserve">в одностороннем порядке </w:t>
      </w:r>
      <w:r w:rsidRPr="00826579">
        <w:rPr>
          <w:rStyle w:val="af4"/>
          <w:b w:val="0"/>
        </w:rPr>
        <w:t>производит</w:t>
      </w:r>
      <w:r>
        <w:rPr>
          <w:rStyle w:val="af4"/>
          <w:b w:val="0"/>
        </w:rPr>
        <w:t>ь</w:t>
      </w:r>
      <w:r>
        <w:rPr>
          <w:rStyle w:val="af4"/>
          <w:b w:val="0"/>
        </w:rPr>
        <w:softHyphen/>
        <w:t xml:space="preserve"> оплату по Договору</w:t>
      </w:r>
      <w:r w:rsidRPr="00826579">
        <w:rPr>
          <w:rStyle w:val="af4"/>
          <w:b w:val="0"/>
        </w:rPr>
        <w:t xml:space="preserve"> за вычетом соответств</w:t>
      </w:r>
      <w:r w:rsidRPr="00826579">
        <w:rPr>
          <w:rStyle w:val="af4"/>
          <w:b w:val="0"/>
        </w:rPr>
        <w:softHyphen/>
        <w:t>ующего размера неустойки (штрафа, пени).</w:t>
      </w:r>
    </w:p>
    <w:p w:rsidR="0066634F" w:rsidRPr="0066634F" w:rsidRDefault="0066634F" w:rsidP="0066634F">
      <w:pPr>
        <w:tabs>
          <w:tab w:val="num" w:pos="1260"/>
        </w:tabs>
        <w:jc w:val="both"/>
      </w:pPr>
      <w:r>
        <w:t xml:space="preserve">         10.9</w:t>
      </w:r>
      <w:r w:rsidRPr="0066634F">
        <w:t xml:space="preserve">. Поставщик </w:t>
      </w:r>
      <w:proofErr w:type="gramStart"/>
      <w:r w:rsidRPr="0066634F">
        <w:t>подтверждает и гарантирует</w:t>
      </w:r>
      <w:proofErr w:type="gramEnd"/>
      <w:r w:rsidRPr="0066634F">
        <w:t>, что при предоставлении в адрес Покупателя информации о пол</w:t>
      </w:r>
      <w:r>
        <w:t>ной цепочке собственников (п.14.8-14.10</w:t>
      </w:r>
      <w:r w:rsidRPr="0066634F">
        <w:t xml:space="preserve"> Договора), им соблюдены все требования Федерального закона от 27.07.2006 г. №152-ФЗ «О персональных данных». </w:t>
      </w:r>
    </w:p>
    <w:p w:rsidR="0066634F" w:rsidRPr="0066634F" w:rsidRDefault="0066634F" w:rsidP="0066634F">
      <w:pPr>
        <w:tabs>
          <w:tab w:val="num" w:pos="1260"/>
        </w:tabs>
        <w:jc w:val="both"/>
      </w:pPr>
      <w:r w:rsidRPr="0066634F">
        <w:t xml:space="preserve">            </w:t>
      </w:r>
      <w:proofErr w:type="gramStart"/>
      <w:r w:rsidRPr="0066634F">
        <w:t xml:space="preserve">В случае привлечение Покупателя к ответственности за нарушение требований законодательства Российской Федерации в части порядка обработки персональных данных физических лиц, когда данные и информация в отношении указанных лиц были предоставлены в адрес Покупателя Поставщиком, последний обязуется возместить Покупателю убытки, а также все возможные расходы (в том числе, судебные), связанные с привлечением Покупателя к такой ответственности.  </w:t>
      </w:r>
      <w:proofErr w:type="gramEnd"/>
    </w:p>
    <w:p w:rsidR="00AC7DEB" w:rsidRPr="00826579" w:rsidRDefault="00AC7DEB" w:rsidP="00826579">
      <w:pPr>
        <w:pStyle w:val="11"/>
        <w:tabs>
          <w:tab w:val="left" w:pos="703"/>
        </w:tabs>
        <w:spacing w:before="0" w:after="0"/>
        <w:ind w:firstLine="0"/>
        <w:rPr>
          <w:bCs/>
          <w:sz w:val="24"/>
          <w:szCs w:val="24"/>
        </w:rPr>
      </w:pPr>
    </w:p>
    <w:p w:rsidR="0097023C" w:rsidRPr="0066634F" w:rsidRDefault="000B611A" w:rsidP="0066634F">
      <w:pPr>
        <w:widowControl w:val="0"/>
        <w:numPr>
          <w:ilvl w:val="0"/>
          <w:numId w:val="10"/>
        </w:numPr>
        <w:jc w:val="center"/>
        <w:rPr>
          <w:b/>
          <w:bCs/>
        </w:rPr>
      </w:pPr>
      <w:r>
        <w:rPr>
          <w:b/>
          <w:bCs/>
        </w:rPr>
        <w:t>ОБСТОЯТЕЛЬСТВА НЕПРЕОДОЛИМОЙ СИЛЫ</w:t>
      </w:r>
    </w:p>
    <w:p w:rsidR="00FF2A0F" w:rsidRPr="00FF2A0F" w:rsidRDefault="00FF2A0F" w:rsidP="00FF2A0F">
      <w:pPr>
        <w:widowControl w:val="0"/>
        <w:tabs>
          <w:tab w:val="left" w:pos="360"/>
        </w:tabs>
        <w:autoSpaceDE w:val="0"/>
        <w:autoSpaceDN w:val="0"/>
        <w:jc w:val="both"/>
      </w:pPr>
      <w:r>
        <w:rPr>
          <w:lang w:val="en-US"/>
        </w:rPr>
        <w:t xml:space="preserve">         </w:t>
      </w:r>
      <w:r w:rsidRPr="00FF2A0F">
        <w:t>11.1. Стороны освобождаются от ответственности за неисполнение или ненадлежащее исполнение обязательств, принятых на себя по Договору, если надлежащее исполнение оказалось невозможным вследствие наступления обстоятельств непреодолимой силы.</w:t>
      </w:r>
    </w:p>
    <w:p w:rsidR="00FF2A0F" w:rsidRPr="00FF2A0F" w:rsidRDefault="00FF2A0F" w:rsidP="00FF2A0F">
      <w:pPr>
        <w:shd w:val="clear" w:color="auto" w:fill="FFFFFF"/>
        <w:tabs>
          <w:tab w:val="left" w:pos="360"/>
        </w:tabs>
        <w:suppressAutoHyphens/>
        <w:jc w:val="both"/>
      </w:pPr>
      <w:r w:rsidRPr="00FF2A0F">
        <w:t xml:space="preserve">         11.2. Понятием обстоятельств непреодолимой силы охватываются внешние и чрезвычайные события, отсутствовавшие во время подписания Договора и наступившие помимо воли и желания Сторон, действия которых Стороны не могли предотвратить мерами и средствами, которые оправданно и целесообразно ожидать от добросовестно действующей Стороны. </w:t>
      </w:r>
    </w:p>
    <w:p w:rsidR="00FF2A0F" w:rsidRPr="00FF2A0F" w:rsidRDefault="00FF2A0F" w:rsidP="00FF2A0F">
      <w:pPr>
        <w:widowControl w:val="0"/>
        <w:shd w:val="clear" w:color="auto" w:fill="FFFFFF"/>
        <w:tabs>
          <w:tab w:val="left" w:pos="567"/>
          <w:tab w:val="num" w:pos="1620"/>
        </w:tabs>
        <w:spacing w:before="14" w:after="14"/>
        <w:jc w:val="both"/>
      </w:pPr>
      <w:r w:rsidRPr="00FF2A0F">
        <w:tab/>
        <w:t xml:space="preserve">К подобным обстоятельствам Стороны относят, в том числе, </w:t>
      </w:r>
      <w:proofErr w:type="gramStart"/>
      <w:r w:rsidRPr="00FF2A0F">
        <w:t>но</w:t>
      </w:r>
      <w:proofErr w:type="gramEnd"/>
      <w:r w:rsidRPr="00FF2A0F">
        <w:t xml:space="preserve"> не ограничиваясь: военные действия, восстание, революция, свержение существующего государственного строя, гражданская война, массовые беспорядки, столкновения, забастовки, террористические акты, массовая радиация, радиоактивное заражение, эпидемии, пожары, природные катастрофы, акты и действия государственных органов, эмбарго и иные обстоятельства, делающие невозможным исполнение обязательств по Договору в соответствии с законным порядком. </w:t>
      </w:r>
    </w:p>
    <w:p w:rsidR="00FF2A0F" w:rsidRPr="00FF2A0F" w:rsidRDefault="00FF2A0F" w:rsidP="00FF2A0F">
      <w:pPr>
        <w:widowControl w:val="0"/>
        <w:shd w:val="clear" w:color="auto" w:fill="FFFFFF"/>
        <w:tabs>
          <w:tab w:val="left" w:pos="567"/>
          <w:tab w:val="num" w:pos="1620"/>
        </w:tabs>
        <w:spacing w:before="14" w:after="14"/>
        <w:jc w:val="both"/>
      </w:pPr>
      <w:r w:rsidRPr="00FF2A0F">
        <w:tab/>
        <w:t>Наличие обстоятельств непреодолимой силы подтверждается соответствующим документом Торгово-промышленной палаты Российской Федерации или иной уполномоченной на то организацией или органом власти.</w:t>
      </w:r>
    </w:p>
    <w:p w:rsidR="00FF2A0F" w:rsidRPr="00FF2A0F" w:rsidRDefault="00FF2A0F" w:rsidP="00FF2A0F">
      <w:pPr>
        <w:widowControl w:val="0"/>
        <w:tabs>
          <w:tab w:val="left" w:pos="360"/>
        </w:tabs>
        <w:autoSpaceDE w:val="0"/>
        <w:autoSpaceDN w:val="0"/>
        <w:jc w:val="both"/>
      </w:pPr>
      <w:r w:rsidRPr="00FF2A0F">
        <w:t xml:space="preserve">         11.3. Сторона по Договору, затронутая обстоятельствами непреодолимой силы, должна как можно скорее известить телеграммой или с помощью факсимильной связи другую Сторону о наступлении, виде и возможной продолжительности действия обстоятельств непреодолимой силы, препятствующих исполнению договорных обязательств. Если о вышеупомянутых событиях не будет своевременно сообщено, Сторона, затронутая обстоятельством непреодолимой силы, не может на него ссылаться, </w:t>
      </w:r>
      <w:r w:rsidRPr="00FF2A0F">
        <w:lastRenderedPageBreak/>
        <w:t>как на основани</w:t>
      </w:r>
      <w:proofErr w:type="gramStart"/>
      <w:r w:rsidRPr="00FF2A0F">
        <w:t>е</w:t>
      </w:r>
      <w:proofErr w:type="gramEnd"/>
      <w:r w:rsidRPr="00FF2A0F">
        <w:t xml:space="preserve"> освобождения от ответственности.</w:t>
      </w:r>
    </w:p>
    <w:p w:rsidR="00FF2A0F" w:rsidRPr="00FF2A0F" w:rsidRDefault="00FF2A0F" w:rsidP="00FF2A0F">
      <w:pPr>
        <w:widowControl w:val="0"/>
        <w:tabs>
          <w:tab w:val="left" w:pos="0"/>
        </w:tabs>
        <w:autoSpaceDE w:val="0"/>
        <w:autoSpaceDN w:val="0"/>
        <w:jc w:val="both"/>
      </w:pPr>
      <w:r w:rsidRPr="00FF2A0F">
        <w:t xml:space="preserve">         11.4. В период действия обстоятельств непреодолимой силы, которые освобождают Стороны от ответственности, выполнение обязатель</w:t>
      </w:r>
      <w:proofErr w:type="gramStart"/>
      <w:r w:rsidRPr="00FF2A0F">
        <w:t>ств пр</w:t>
      </w:r>
      <w:proofErr w:type="gramEnd"/>
      <w:r w:rsidRPr="00FF2A0F">
        <w:t>иостанавливается.</w:t>
      </w:r>
    </w:p>
    <w:p w:rsidR="00FF2A0F" w:rsidRPr="00FF2A0F" w:rsidRDefault="00FF2A0F" w:rsidP="00FF2A0F">
      <w:pPr>
        <w:widowControl w:val="0"/>
        <w:tabs>
          <w:tab w:val="left" w:pos="0"/>
        </w:tabs>
        <w:autoSpaceDE w:val="0"/>
        <w:autoSpaceDN w:val="0"/>
        <w:jc w:val="both"/>
      </w:pPr>
      <w:r w:rsidRPr="00FF2A0F">
        <w:t xml:space="preserve">         11.5. Наступление обстоятельств непреодолимой силы при условии, что приняты установленные меры по извещению об этом других Сторон, продлевает срок выполнения договорных обязательств на период, по своей продолжительности соответствующий продолжительности обстоятельств и разумному сроку для устранения их последствий.</w:t>
      </w:r>
    </w:p>
    <w:p w:rsidR="00FF2A0F" w:rsidRPr="00FF2A0F" w:rsidRDefault="00FF2A0F" w:rsidP="00FF2A0F">
      <w:pPr>
        <w:widowControl w:val="0"/>
        <w:tabs>
          <w:tab w:val="left" w:pos="0"/>
        </w:tabs>
        <w:autoSpaceDE w:val="0"/>
        <w:autoSpaceDN w:val="0"/>
        <w:jc w:val="both"/>
      </w:pPr>
      <w:r w:rsidRPr="00FF2A0F">
        <w:t xml:space="preserve">         11.6. Если действие обстоятельств непреодолимой силы продолжается более 2 (двух) месяцев, Стороны должны договориться о дальнейшем порядке исполнения Договора. Если соглашение Сторонами не достигнуто, любая из Сторон вправе в одностороннем порядке отказаться от его исполнения и расторгнуть Договор путем направления заказным письмом другой Стороне соответствующего извещения.</w:t>
      </w:r>
    </w:p>
    <w:p w:rsidR="000F0F34" w:rsidRPr="00FF2A0F" w:rsidRDefault="000F0F34" w:rsidP="000F0F34">
      <w:pPr>
        <w:pStyle w:val="11"/>
        <w:spacing w:before="0" w:after="0"/>
        <w:ind w:firstLine="0"/>
        <w:rPr>
          <w:bCs/>
          <w:sz w:val="24"/>
          <w:szCs w:val="24"/>
          <w:lang w:val="en-US"/>
        </w:rPr>
      </w:pPr>
    </w:p>
    <w:p w:rsidR="0097023C" w:rsidRPr="0066634F" w:rsidRDefault="000B611A" w:rsidP="0066634F">
      <w:pPr>
        <w:pStyle w:val="11"/>
        <w:numPr>
          <w:ilvl w:val="0"/>
          <w:numId w:val="10"/>
        </w:numPr>
        <w:spacing w:before="0" w:after="0"/>
        <w:jc w:val="center"/>
        <w:rPr>
          <w:b/>
          <w:bCs/>
          <w:sz w:val="24"/>
          <w:szCs w:val="24"/>
        </w:rPr>
      </w:pPr>
      <w:r w:rsidRPr="000B611A">
        <w:rPr>
          <w:b/>
          <w:bCs/>
          <w:sz w:val="24"/>
          <w:szCs w:val="24"/>
        </w:rPr>
        <w:t>РАСТОРЖЕНИЕ И ОТКАЗ ОТ ИСПОЛНЕНИЯ ДОГОВОРА</w:t>
      </w:r>
    </w:p>
    <w:p w:rsidR="00D419AD" w:rsidRPr="000B611A" w:rsidRDefault="008C61F3" w:rsidP="008C61F3">
      <w:pPr>
        <w:pStyle w:val="a7"/>
        <w:widowControl w:val="0"/>
        <w:tabs>
          <w:tab w:val="clear" w:pos="720"/>
          <w:tab w:val="left" w:pos="703"/>
        </w:tabs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="00D419AD" w:rsidRPr="000B611A">
        <w:rPr>
          <w:sz w:val="24"/>
          <w:szCs w:val="24"/>
        </w:rPr>
        <w:t xml:space="preserve">12.1. Настоящий </w:t>
      </w:r>
      <w:proofErr w:type="gramStart"/>
      <w:r w:rsidR="00D419AD" w:rsidRPr="000B611A">
        <w:rPr>
          <w:sz w:val="24"/>
          <w:szCs w:val="24"/>
        </w:rPr>
        <w:t>Договор</w:t>
      </w:r>
      <w:proofErr w:type="gramEnd"/>
      <w:r w:rsidR="00D419AD" w:rsidRPr="000B611A">
        <w:rPr>
          <w:sz w:val="24"/>
          <w:szCs w:val="24"/>
        </w:rPr>
        <w:t xml:space="preserve"> может быть расторгнут по соглашению Сторон.</w:t>
      </w:r>
    </w:p>
    <w:p w:rsidR="00D419AD" w:rsidRPr="000B611A" w:rsidRDefault="008C61F3" w:rsidP="008C61F3">
      <w:pPr>
        <w:pStyle w:val="a7"/>
        <w:widowControl w:val="0"/>
        <w:tabs>
          <w:tab w:val="clear" w:pos="720"/>
          <w:tab w:val="left" w:pos="703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="00D419AD" w:rsidRPr="000B611A">
        <w:rPr>
          <w:sz w:val="24"/>
          <w:szCs w:val="24"/>
        </w:rPr>
        <w:t>12.2. Договор также считается расторгнутым в случае одностороннего отказа одной из Сторон от его исполнения, когда такой отказ допускается настоящим Договором или законодательством Российской Федерации.</w:t>
      </w:r>
    </w:p>
    <w:p w:rsidR="009B2839" w:rsidRDefault="008C61F3" w:rsidP="008C61F3">
      <w:pPr>
        <w:pStyle w:val="a7"/>
        <w:widowControl w:val="0"/>
        <w:tabs>
          <w:tab w:val="clear" w:pos="720"/>
          <w:tab w:val="left" w:pos="703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="00D419AD" w:rsidRPr="00901806">
        <w:rPr>
          <w:sz w:val="24"/>
          <w:szCs w:val="24"/>
        </w:rPr>
        <w:t xml:space="preserve">12.3. </w:t>
      </w:r>
      <w:r w:rsidR="009B2839" w:rsidRPr="00901806">
        <w:rPr>
          <w:sz w:val="24"/>
          <w:szCs w:val="24"/>
        </w:rPr>
        <w:t xml:space="preserve">Покупатель вправе в любое время отказаться от исполнения Договора, письменно </w:t>
      </w:r>
      <w:r w:rsidR="00901806" w:rsidRPr="00901806">
        <w:rPr>
          <w:sz w:val="24"/>
          <w:szCs w:val="24"/>
        </w:rPr>
        <w:t>уведомив об этом Поставщика за 14 (четырнадцать) дней</w:t>
      </w:r>
      <w:r w:rsidR="009B2839" w:rsidRPr="00901806">
        <w:rPr>
          <w:sz w:val="24"/>
          <w:szCs w:val="24"/>
        </w:rPr>
        <w:t xml:space="preserve"> до даты предполагаемого отказа от исполнения Договора. Договор счита</w:t>
      </w:r>
      <w:r w:rsidR="00901806" w:rsidRPr="00901806">
        <w:rPr>
          <w:sz w:val="24"/>
          <w:szCs w:val="24"/>
        </w:rPr>
        <w:t>ется расторгнутым по истечении 14 (четырнадцати</w:t>
      </w:r>
      <w:r w:rsidR="009B2839" w:rsidRPr="00901806">
        <w:rPr>
          <w:sz w:val="24"/>
          <w:szCs w:val="24"/>
        </w:rPr>
        <w:t>) дней с момента  получения Поставщиком письменного уведомления о</w:t>
      </w:r>
      <w:r w:rsidR="00901806" w:rsidRPr="00901806">
        <w:rPr>
          <w:sz w:val="24"/>
          <w:szCs w:val="24"/>
        </w:rPr>
        <w:t>б отказе от исполнения Договора.</w:t>
      </w:r>
    </w:p>
    <w:p w:rsidR="00D419AD" w:rsidRPr="009B2839" w:rsidRDefault="008C61F3" w:rsidP="008C61F3">
      <w:pPr>
        <w:pStyle w:val="a7"/>
        <w:widowControl w:val="0"/>
        <w:tabs>
          <w:tab w:val="clear" w:pos="720"/>
          <w:tab w:val="left" w:pos="703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="009B2839" w:rsidRPr="009B2839">
        <w:rPr>
          <w:sz w:val="24"/>
          <w:szCs w:val="24"/>
        </w:rPr>
        <w:t>12.4</w:t>
      </w:r>
      <w:r w:rsidR="00D419AD" w:rsidRPr="009B2839">
        <w:rPr>
          <w:sz w:val="24"/>
          <w:szCs w:val="24"/>
        </w:rPr>
        <w:t xml:space="preserve">. Поставщик вправе </w:t>
      </w:r>
      <w:r w:rsidR="00C343C6">
        <w:rPr>
          <w:sz w:val="24"/>
          <w:szCs w:val="24"/>
        </w:rPr>
        <w:t>отказаться от исполнения</w:t>
      </w:r>
      <w:r w:rsidR="00D419AD" w:rsidRPr="009B2839">
        <w:rPr>
          <w:sz w:val="24"/>
          <w:szCs w:val="24"/>
        </w:rPr>
        <w:t xml:space="preserve"> Договор</w:t>
      </w:r>
      <w:r w:rsidR="00C343C6">
        <w:rPr>
          <w:sz w:val="24"/>
          <w:szCs w:val="24"/>
        </w:rPr>
        <w:t>а</w:t>
      </w:r>
      <w:r w:rsidR="00D419AD" w:rsidRPr="009B2839">
        <w:rPr>
          <w:sz w:val="24"/>
          <w:szCs w:val="24"/>
        </w:rPr>
        <w:t xml:space="preserve"> в одностороннем порядке в </w:t>
      </w:r>
      <w:r w:rsidR="003E0E7C" w:rsidRPr="009B2839">
        <w:rPr>
          <w:sz w:val="24"/>
          <w:szCs w:val="24"/>
        </w:rPr>
        <w:t>случае</w:t>
      </w:r>
      <w:r w:rsidR="00D419AD" w:rsidRPr="009B2839">
        <w:rPr>
          <w:sz w:val="24"/>
          <w:szCs w:val="24"/>
        </w:rPr>
        <w:t>:</w:t>
      </w:r>
    </w:p>
    <w:p w:rsidR="00D419AD" w:rsidRPr="000B611A" w:rsidRDefault="00D419AD" w:rsidP="00D419AD">
      <w:pPr>
        <w:shd w:val="clear" w:color="auto" w:fill="FFFFFF"/>
        <w:tabs>
          <w:tab w:val="left" w:pos="720"/>
        </w:tabs>
        <w:jc w:val="both"/>
      </w:pPr>
      <w:r w:rsidRPr="000B611A">
        <w:tab/>
      </w:r>
      <w:r w:rsidR="0028022F">
        <w:t xml:space="preserve">- </w:t>
      </w:r>
      <w:r w:rsidRPr="000B611A">
        <w:t xml:space="preserve">задержки Покупателем расчетов за выполненные работы более чем на 90 (девяносто) </w:t>
      </w:r>
      <w:r w:rsidR="004414B6" w:rsidRPr="000B611A">
        <w:t xml:space="preserve">рабочих </w:t>
      </w:r>
      <w:r w:rsidRPr="000B611A">
        <w:t>дней;</w:t>
      </w:r>
    </w:p>
    <w:p w:rsidR="00D419AD" w:rsidRPr="000B611A" w:rsidRDefault="00D419AD" w:rsidP="00D419AD">
      <w:pPr>
        <w:shd w:val="clear" w:color="auto" w:fill="FFFFFF"/>
        <w:tabs>
          <w:tab w:val="left" w:pos="720"/>
        </w:tabs>
        <w:jc w:val="both"/>
      </w:pPr>
      <w:r w:rsidRPr="000B611A">
        <w:tab/>
      </w:r>
      <w:r w:rsidR="0028022F">
        <w:t xml:space="preserve">- </w:t>
      </w:r>
      <w:r w:rsidRPr="000B611A">
        <w:t xml:space="preserve">остановки Покупателем поставок, работ и услуг по причинам, не зависящим от Поставщика, на срок, превышающий 90 (девяносто) </w:t>
      </w:r>
      <w:r w:rsidR="00E320A2" w:rsidRPr="000B611A">
        <w:t xml:space="preserve">рабочих </w:t>
      </w:r>
      <w:r w:rsidRPr="000B611A">
        <w:t>дней;</w:t>
      </w:r>
    </w:p>
    <w:p w:rsidR="00D419AD" w:rsidRPr="000B611A" w:rsidRDefault="00D419AD" w:rsidP="00D419AD">
      <w:pPr>
        <w:shd w:val="clear" w:color="auto" w:fill="FFFFFF"/>
        <w:tabs>
          <w:tab w:val="left" w:pos="720"/>
        </w:tabs>
        <w:jc w:val="both"/>
      </w:pPr>
      <w:r w:rsidRPr="000B611A">
        <w:tab/>
      </w:r>
      <w:r w:rsidR="0028022F">
        <w:t xml:space="preserve">- </w:t>
      </w:r>
      <w:r w:rsidRPr="000B611A">
        <w:t>если в отношении Покупателя введены процедуры банкротства.</w:t>
      </w:r>
    </w:p>
    <w:p w:rsidR="009B2839" w:rsidRPr="008C61F3" w:rsidRDefault="009B2839" w:rsidP="001150C7">
      <w:pPr>
        <w:pStyle w:val="3"/>
        <w:ind w:right="-44" w:firstLine="709"/>
      </w:pPr>
    </w:p>
    <w:p w:rsidR="0097023C" w:rsidRPr="0066634F" w:rsidRDefault="000B611A" w:rsidP="0066634F">
      <w:pPr>
        <w:pStyle w:val="11"/>
        <w:numPr>
          <w:ilvl w:val="0"/>
          <w:numId w:val="11"/>
        </w:numPr>
        <w:spacing w:before="0" w:after="0"/>
        <w:jc w:val="center"/>
        <w:rPr>
          <w:b/>
          <w:bCs/>
          <w:sz w:val="24"/>
          <w:szCs w:val="24"/>
        </w:rPr>
      </w:pPr>
      <w:r w:rsidRPr="000B611A">
        <w:rPr>
          <w:b/>
          <w:bCs/>
          <w:sz w:val="24"/>
          <w:szCs w:val="24"/>
        </w:rPr>
        <w:t>РАЗРЕШЕНИЕ СПОРОВ</w:t>
      </w:r>
    </w:p>
    <w:p w:rsidR="00BD426E" w:rsidRPr="00BD426E" w:rsidRDefault="00BD426E" w:rsidP="00BD426E">
      <w:pPr>
        <w:widowControl w:val="0"/>
        <w:shd w:val="clear" w:color="auto" w:fill="FFFFFF"/>
        <w:tabs>
          <w:tab w:val="left" w:pos="1253"/>
        </w:tabs>
        <w:autoSpaceDE w:val="0"/>
        <w:autoSpaceDN w:val="0"/>
        <w:adjustRightInd w:val="0"/>
        <w:jc w:val="both"/>
      </w:pPr>
      <w:r w:rsidRPr="008C61F3">
        <w:t xml:space="preserve">  </w:t>
      </w:r>
      <w:r w:rsidR="0028022F">
        <w:t xml:space="preserve">       </w:t>
      </w:r>
      <w:r>
        <w:t>1</w:t>
      </w:r>
      <w:r w:rsidRPr="008C61F3">
        <w:t>3</w:t>
      </w:r>
      <w:r>
        <w:t>.</w:t>
      </w:r>
      <w:r w:rsidRPr="008C61F3">
        <w:t>1</w:t>
      </w:r>
      <w:r w:rsidRPr="00BD426E">
        <w:t xml:space="preserve">. </w:t>
      </w:r>
      <w:proofErr w:type="gramStart"/>
      <w:r w:rsidRPr="00BD426E">
        <w:t>Все споры, разногласия и требования, возникающие из настоящего Договора, или в связи с ним, в том числе, связанные с его заключением, изменением, исполнением, нарушением, расторжением, прекращением и действительностью, подлежат разрешению в Арбитражном суде г. Москвы.</w:t>
      </w:r>
      <w:r w:rsidRPr="00BD426E">
        <w:rPr>
          <w:vertAlign w:val="superscript"/>
        </w:rPr>
        <w:t xml:space="preserve"> </w:t>
      </w:r>
      <w:r w:rsidRPr="00BD426E">
        <w:rPr>
          <w:vertAlign w:val="superscript"/>
        </w:rPr>
        <w:footnoteReference w:id="11"/>
      </w:r>
      <w:proofErr w:type="gramEnd"/>
    </w:p>
    <w:p w:rsidR="00BD426E" w:rsidRPr="00BD426E" w:rsidRDefault="00BD426E" w:rsidP="00BD426E">
      <w:pPr>
        <w:widowControl w:val="0"/>
        <w:shd w:val="clear" w:color="auto" w:fill="FFFFFF"/>
        <w:tabs>
          <w:tab w:val="left" w:pos="1253"/>
        </w:tabs>
        <w:autoSpaceDE w:val="0"/>
        <w:autoSpaceDN w:val="0"/>
        <w:adjustRightInd w:val="0"/>
        <w:jc w:val="both"/>
      </w:pPr>
      <w:r>
        <w:t xml:space="preserve">     </w:t>
      </w:r>
      <w:r w:rsidR="0028022F">
        <w:t xml:space="preserve">    </w:t>
      </w:r>
      <w:r>
        <w:t>1</w:t>
      </w:r>
      <w:r w:rsidRPr="00BD426E">
        <w:t>3</w:t>
      </w:r>
      <w:r>
        <w:t>.</w:t>
      </w:r>
      <w:r w:rsidRPr="00BD426E">
        <w:t xml:space="preserve">2. До обращения в Арбитражный суд </w:t>
      </w:r>
      <w:proofErr w:type="gramStart"/>
      <w:r w:rsidRPr="00BD426E">
        <w:t>г</w:t>
      </w:r>
      <w:proofErr w:type="gramEnd"/>
      <w:r w:rsidRPr="00BD426E">
        <w:t>. Москвы</w:t>
      </w:r>
      <w:r>
        <w:rPr>
          <w:rStyle w:val="ab"/>
        </w:rPr>
        <w:footnoteReference w:id="12"/>
      </w:r>
      <w:r w:rsidRPr="00BD426E">
        <w:t xml:space="preserve"> за разрешением спора Стороны обязуются соблюсти претензионный порядок урегулирования споров. Срок рассмотрения претензий 15 (пятнадцать) календарных дней со дня предъявления претензии. </w:t>
      </w:r>
    </w:p>
    <w:p w:rsidR="00A21464" w:rsidRPr="000B611A" w:rsidRDefault="00A21464" w:rsidP="0028022F">
      <w:pPr>
        <w:pStyle w:val="a4"/>
        <w:spacing w:before="0" w:beforeAutospacing="0" w:after="0" w:afterAutospacing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7023C" w:rsidRPr="0066634F" w:rsidRDefault="000B611A" w:rsidP="0066634F">
      <w:pPr>
        <w:numPr>
          <w:ilvl w:val="0"/>
          <w:numId w:val="12"/>
        </w:numPr>
        <w:shd w:val="clear" w:color="auto" w:fill="FFFFFF"/>
        <w:jc w:val="center"/>
        <w:rPr>
          <w:b/>
          <w:bCs/>
        </w:rPr>
      </w:pPr>
      <w:r w:rsidRPr="000B611A">
        <w:rPr>
          <w:b/>
          <w:bCs/>
        </w:rPr>
        <w:t>ОСОБЫЕ УСЛОВИЯ</w:t>
      </w:r>
    </w:p>
    <w:p w:rsidR="00C563C7" w:rsidRPr="000B611A" w:rsidRDefault="00D419AD" w:rsidP="00B412C3">
      <w:pPr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>К отношениям, не урегулированным настоящим Договором, применяется право Российской Федерации.</w:t>
      </w:r>
    </w:p>
    <w:p w:rsidR="00D419AD" w:rsidRPr="000B611A" w:rsidRDefault="00D419AD" w:rsidP="00D419AD">
      <w:pPr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 xml:space="preserve">Настоящий Договор со всеми его приложениями </w:t>
      </w:r>
      <w:proofErr w:type="gramStart"/>
      <w:r w:rsidRPr="000B611A">
        <w:t>представляет собой единое соглашение между Покупателем и Поставщиком в отношении предмета Договора и заменяет</w:t>
      </w:r>
      <w:proofErr w:type="gramEnd"/>
      <w:r w:rsidRPr="000B611A">
        <w:t xml:space="preserve"> собой всю переписку, переговоры и соглашения (как письменные, так и устные) </w:t>
      </w:r>
      <w:r w:rsidR="005169F1" w:rsidRPr="000B611A">
        <w:t xml:space="preserve">Сторон </w:t>
      </w:r>
      <w:r w:rsidRPr="000B611A">
        <w:t>по этому предмету, имевшие место до дня подписания Договора.</w:t>
      </w:r>
    </w:p>
    <w:p w:rsidR="00D419AD" w:rsidRPr="00B64A40" w:rsidRDefault="00D419AD" w:rsidP="00D419AD">
      <w:pPr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lastRenderedPageBreak/>
        <w:t xml:space="preserve">Стороны берут на себя взаимные обязательства по соблюдению конфиденциальности любой информации и документации, представленной одной Стороной другой Стороне напрямую или опосредованно в связи с настоящим Договором, независимо от того, когда была представлена такая информация: до, в процессе или по истечении срока </w:t>
      </w:r>
      <w:r w:rsidRPr="00B64A40">
        <w:t>действия настоящего Договора.</w:t>
      </w:r>
    </w:p>
    <w:p w:rsidR="00D419AD" w:rsidRPr="000B611A" w:rsidRDefault="00D419AD" w:rsidP="00D419AD">
      <w:pPr>
        <w:shd w:val="clear" w:color="auto" w:fill="FFFFFF"/>
        <w:tabs>
          <w:tab w:val="left" w:pos="703"/>
        </w:tabs>
        <w:ind w:firstLine="709"/>
        <w:jc w:val="both"/>
      </w:pPr>
      <w:r w:rsidRPr="00B64A40">
        <w:t>Обязательства по соблюдению конфиденциальности не распространяются на общедоступную информацию, а также на информацию, которая станет известна третьим лицам не по вине одной из Сторон настоящего Договора.</w:t>
      </w:r>
    </w:p>
    <w:p w:rsidR="00D419AD" w:rsidRPr="000B611A" w:rsidRDefault="00D419AD" w:rsidP="00D419AD">
      <w:pPr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 xml:space="preserve">Любые изменения и дополнения к настоящему Договору </w:t>
      </w:r>
      <w:proofErr w:type="gramStart"/>
      <w:r w:rsidRPr="000B611A">
        <w:t>совершаются в письменной форме и скрепляются</w:t>
      </w:r>
      <w:proofErr w:type="gramEnd"/>
      <w:r w:rsidRPr="000B611A">
        <w:t xml:space="preserve"> печатями и подписями уполн</w:t>
      </w:r>
      <w:r w:rsidR="005D4DF3">
        <w:t>омоченных лиц каждой из Сторон, за исключением случаев установленных настоящим Договором.</w:t>
      </w:r>
    </w:p>
    <w:p w:rsidR="00D419AD" w:rsidRPr="000B611A" w:rsidRDefault="00D419AD" w:rsidP="00D419AD">
      <w:pPr>
        <w:widowControl w:val="0"/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 xml:space="preserve">Любое уведомление по данному Договору дается в письменной форме в виде телекса, факсимильного сообщения, письма по электронной почте или отправляется заказным письмом получателю по его почтовому адресу. Уведомление считается данным в день отправления телексного или факсимильного сообщения или на 5 (пятый) </w:t>
      </w:r>
      <w:r w:rsidR="00A914BC" w:rsidRPr="000B611A">
        <w:t xml:space="preserve">рабочий </w:t>
      </w:r>
      <w:r w:rsidRPr="000B611A">
        <w:t xml:space="preserve">день после отправления письма по почте. Документы, передаваемые </w:t>
      </w:r>
      <w:r w:rsidR="005169F1" w:rsidRPr="000B611A">
        <w:t xml:space="preserve">Сторонами </w:t>
      </w:r>
      <w:r w:rsidRPr="000B611A">
        <w:t xml:space="preserve">друг другу в связи с исполнением настоящего Договора посредством телекса, факсимильной связи, электронной почты имеют полную юридическую силу при последующем подтверждении их оригиналами документов. Документы, передаваемые </w:t>
      </w:r>
      <w:r w:rsidR="005169F1" w:rsidRPr="000B611A">
        <w:t xml:space="preserve">Сторонами </w:t>
      </w:r>
      <w:r w:rsidRPr="000B611A">
        <w:t>друг другу в связи с исполнением настоящего Договора посредством телекса, факсимильной связи, электронной почты имеют полную юридическую силу при последующем подтверждении их оригиналами документов</w:t>
      </w:r>
    </w:p>
    <w:p w:rsidR="00D419AD" w:rsidRPr="000B611A" w:rsidRDefault="00D419AD" w:rsidP="00D419AD">
      <w:pPr>
        <w:widowControl w:val="0"/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>Настоящий Договор составлен на русском языке. Вся относящаяся к настоящему Договору переписка и другая документация, которой обмениваются Стороны, ведется на русском языке.</w:t>
      </w:r>
    </w:p>
    <w:p w:rsidR="00D419AD" w:rsidRPr="00AC7DEB" w:rsidRDefault="00D419AD" w:rsidP="00D419AD">
      <w:pPr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>Настоящий Договор (с приложениями) составлен в 2</w:t>
      </w:r>
      <w:r w:rsidR="0043683E" w:rsidRPr="000B611A">
        <w:t xml:space="preserve"> </w:t>
      </w:r>
      <w:r w:rsidRPr="000B611A">
        <w:t>(двух) экземплярах, имеющих равную юридическую силу, по одному для каждой из Сторон.</w:t>
      </w:r>
    </w:p>
    <w:p w:rsidR="000F0F34" w:rsidRPr="000F0F34" w:rsidRDefault="00AC7DEB" w:rsidP="000F0F34">
      <w:pPr>
        <w:widowControl w:val="0"/>
        <w:autoSpaceDE w:val="0"/>
        <w:autoSpaceDN w:val="0"/>
        <w:adjustRightInd w:val="0"/>
        <w:jc w:val="both"/>
      </w:pPr>
      <w:r w:rsidRPr="00901806">
        <w:t xml:space="preserve">         </w:t>
      </w:r>
      <w:r w:rsidR="008A13D8">
        <w:t xml:space="preserve">   </w:t>
      </w:r>
      <w:r w:rsidRPr="00901806">
        <w:t xml:space="preserve">14.8. </w:t>
      </w:r>
      <w:proofErr w:type="gramStart"/>
      <w:r w:rsidR="005E0290">
        <w:t>Поставщик обязан в</w:t>
      </w:r>
      <w:r w:rsidR="000F0F34" w:rsidRPr="000F0F34">
        <w:t xml:space="preserve"> момент подписания Сторонами настоящего Договора, предоставить в адрес Покупателя информацию о полной цепочке своих собственников (юридических и физических лицах, включая конечных бенефициаров), их данных, данных руководи</w:t>
      </w:r>
      <w:r w:rsidR="00EA338A">
        <w:t>телей, в формате Приложения № 5</w:t>
      </w:r>
      <w:r w:rsidR="000F0F34" w:rsidRPr="000F0F34">
        <w:t xml:space="preserve"> к настоящему Договору, с предоставлением соответствующих заверенных копий подтверждающих документов (устав общества, выписка из Единого государственного реестра юридических лиц, выписка из реестра акционеров (для акционерных обществ)) и</w:t>
      </w:r>
      <w:proofErr w:type="gramEnd"/>
      <w:r w:rsidR="000F0F34" w:rsidRPr="000F0F34">
        <w:t xml:space="preserve"> иных необходимых документов.</w:t>
      </w:r>
    </w:p>
    <w:p w:rsidR="0066634F" w:rsidRDefault="000F0F34" w:rsidP="0066634F">
      <w:pPr>
        <w:widowControl w:val="0"/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0F0F34">
        <w:t xml:space="preserve">    </w:t>
      </w:r>
      <w:r w:rsidR="0028022F">
        <w:t xml:space="preserve">      </w:t>
      </w:r>
      <w:r w:rsidR="0066634F">
        <w:t xml:space="preserve">  </w:t>
      </w:r>
      <w:r w:rsidR="0066634F">
        <w:rPr>
          <w:rFonts w:eastAsia="Calibri"/>
          <w:color w:val="000000"/>
          <w:lang w:eastAsia="en-US"/>
        </w:rPr>
        <w:t xml:space="preserve">14.9. </w:t>
      </w:r>
      <w:r w:rsidR="0066634F" w:rsidRPr="00047830">
        <w:rPr>
          <w:rFonts w:eastAsia="Calibri"/>
          <w:color w:val="000000"/>
          <w:lang w:eastAsia="en-US"/>
        </w:rPr>
        <w:t xml:space="preserve">В течение срока действия Договора </w:t>
      </w:r>
      <w:r w:rsidR="0066634F">
        <w:rPr>
          <w:rFonts w:eastAsia="Calibri"/>
          <w:color w:val="000000"/>
          <w:lang w:eastAsia="en-US"/>
        </w:rPr>
        <w:t xml:space="preserve">Поставщик обязуется предоставлять Покупателю </w:t>
      </w:r>
      <w:r w:rsidR="0066634F" w:rsidRPr="00047830">
        <w:rPr>
          <w:rFonts w:eastAsia="Calibri"/>
          <w:lang w:eastAsia="en-US"/>
        </w:rPr>
        <w:t>информацию</w:t>
      </w:r>
      <w:r w:rsidR="0066634F">
        <w:rPr>
          <w:rFonts w:eastAsia="Calibri"/>
          <w:lang w:eastAsia="en-US"/>
        </w:rPr>
        <w:t>:</w:t>
      </w:r>
    </w:p>
    <w:p w:rsidR="0066634F" w:rsidRDefault="0066634F" w:rsidP="0066634F">
      <w:pPr>
        <w:widowControl w:val="0"/>
        <w:autoSpaceDE w:val="0"/>
        <w:autoSpaceDN w:val="0"/>
        <w:adjustRightInd w:val="0"/>
        <w:jc w:val="both"/>
        <w:rPr>
          <w:rFonts w:eastAsia="Calibri"/>
          <w:color w:val="000000"/>
          <w:lang w:eastAsia="en-US"/>
        </w:rPr>
      </w:pPr>
      <w:r>
        <w:rPr>
          <w:rFonts w:eastAsia="Calibri"/>
          <w:lang w:eastAsia="en-US"/>
        </w:rPr>
        <w:t xml:space="preserve">            -</w:t>
      </w:r>
      <w:r w:rsidRPr="00047830">
        <w:rPr>
          <w:rFonts w:eastAsia="Calibri"/>
          <w:lang w:eastAsia="en-US"/>
        </w:rPr>
        <w:t xml:space="preserve"> об изменении состава (по сравнению с существовавшим на дату заключения Договора) собственников </w:t>
      </w:r>
      <w:r>
        <w:rPr>
          <w:rFonts w:eastAsia="Calibri"/>
          <w:lang w:eastAsia="en-US"/>
        </w:rPr>
        <w:t>Поставщика</w:t>
      </w:r>
      <w:r w:rsidRPr="00047830">
        <w:rPr>
          <w:rFonts w:eastAsia="Calibri"/>
          <w:lang w:eastAsia="en-US"/>
        </w:rPr>
        <w:t xml:space="preserve"> </w:t>
      </w:r>
      <w:r w:rsidRPr="00047830">
        <w:rPr>
          <w:rFonts w:eastAsia="Calibri"/>
          <w:color w:val="000000"/>
          <w:lang w:eastAsia="en-US"/>
        </w:rPr>
        <w:t>(состава участников; в отношении участников, являющихся юридическими лицами - состава их участников и т.д.),</w:t>
      </w:r>
      <w:r w:rsidRPr="00047830">
        <w:rPr>
          <w:rFonts w:eastAsia="Calibri"/>
          <w:lang w:eastAsia="en-US"/>
        </w:rPr>
        <w:t xml:space="preserve"> включая бенефициаров (в том числе конечных), а также состава  исполнительных </w:t>
      </w:r>
      <w:r w:rsidRPr="00E164E1">
        <w:rPr>
          <w:rFonts w:eastAsia="Calibri"/>
          <w:lang w:eastAsia="en-US"/>
        </w:rPr>
        <w:t xml:space="preserve">органов </w:t>
      </w:r>
      <w:r>
        <w:rPr>
          <w:rFonts w:eastAsia="Calibri"/>
          <w:lang w:eastAsia="en-US"/>
        </w:rPr>
        <w:t>Поставщика</w:t>
      </w:r>
      <w:r w:rsidRPr="00E164E1">
        <w:rPr>
          <w:rFonts w:eastAsia="Calibri"/>
          <w:color w:val="000000"/>
          <w:lang w:eastAsia="en-US"/>
        </w:rPr>
        <w:t>,</w:t>
      </w:r>
    </w:p>
    <w:p w:rsidR="0066634F" w:rsidRDefault="0066634F" w:rsidP="0066634F">
      <w:pPr>
        <w:widowControl w:val="0"/>
        <w:autoSpaceDE w:val="0"/>
        <w:autoSpaceDN w:val="0"/>
        <w:adjustRightInd w:val="0"/>
        <w:jc w:val="both"/>
        <w:rPr>
          <w:rFonts w:eastAsia="Calibri"/>
          <w:i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 xml:space="preserve">            - </w:t>
      </w:r>
      <w:r w:rsidRPr="00047830">
        <w:rPr>
          <w:rFonts w:eastAsia="Calibri"/>
          <w:color w:val="000000"/>
          <w:lang w:eastAsia="en-US"/>
        </w:rPr>
        <w:t xml:space="preserve">о составе собственников (состав участников; в отношении участников, являющихся юридическими лицами - состава их участников и т.д.) привлекаемых </w:t>
      </w:r>
      <w:r>
        <w:rPr>
          <w:rFonts w:eastAsia="Calibri"/>
          <w:color w:val="000000"/>
          <w:lang w:eastAsia="en-US"/>
        </w:rPr>
        <w:t>Поставщиком</w:t>
      </w:r>
      <w:r w:rsidRPr="00047830">
        <w:rPr>
          <w:rFonts w:eastAsia="Calibri"/>
          <w:color w:val="000000"/>
          <w:lang w:eastAsia="en-US"/>
        </w:rPr>
        <w:t xml:space="preserve"> третьих лиц.</w:t>
      </w:r>
      <w:r w:rsidRPr="00047830">
        <w:rPr>
          <w:rFonts w:eastAsia="Calibri"/>
          <w:i/>
          <w:color w:val="000000"/>
          <w:lang w:eastAsia="en-US"/>
        </w:rPr>
        <w:t xml:space="preserve"> </w:t>
      </w:r>
    </w:p>
    <w:p w:rsidR="0066634F" w:rsidRPr="00B44C82" w:rsidRDefault="0066634F" w:rsidP="0066634F">
      <w:pPr>
        <w:widowControl w:val="0"/>
        <w:autoSpaceDE w:val="0"/>
        <w:autoSpaceDN w:val="0"/>
        <w:adjustRightInd w:val="0"/>
        <w:jc w:val="both"/>
        <w:rPr>
          <w:rFonts w:eastAsia="Calibri"/>
          <w:color w:val="000000"/>
          <w:lang w:eastAsia="en-US"/>
        </w:rPr>
      </w:pPr>
      <w:r>
        <w:rPr>
          <w:rFonts w:eastAsia="Calibri"/>
          <w:i/>
          <w:color w:val="000000"/>
          <w:lang w:eastAsia="en-US"/>
        </w:rPr>
        <w:t xml:space="preserve">            </w:t>
      </w:r>
      <w:r w:rsidRPr="00047830">
        <w:rPr>
          <w:rFonts w:eastAsia="Calibri"/>
          <w:color w:val="000000"/>
          <w:lang w:eastAsia="en-US"/>
        </w:rPr>
        <w:t xml:space="preserve">Информация представляется </w:t>
      </w:r>
      <w:r w:rsidRPr="00047830">
        <w:rPr>
          <w:rFonts w:eastAsia="Calibri"/>
          <w:lang w:eastAsia="en-US"/>
        </w:rPr>
        <w:t xml:space="preserve">по форме, указанной в Приложении </w:t>
      </w:r>
      <w:r>
        <w:rPr>
          <w:rFonts w:eastAsia="Calibri"/>
          <w:lang w:eastAsia="en-US"/>
        </w:rPr>
        <w:t>№5 к Д</w:t>
      </w:r>
      <w:r w:rsidRPr="00047830">
        <w:rPr>
          <w:rFonts w:eastAsia="Calibri"/>
          <w:lang w:eastAsia="en-US"/>
        </w:rPr>
        <w:t>оговору,</w:t>
      </w:r>
      <w:r>
        <w:rPr>
          <w:rFonts w:eastAsia="Calibri"/>
          <w:color w:val="000000"/>
          <w:lang w:eastAsia="en-US"/>
        </w:rPr>
        <w:t xml:space="preserve"> не позднее 3 (трех)</w:t>
      </w:r>
      <w:r w:rsidRPr="00047830">
        <w:rPr>
          <w:rFonts w:eastAsia="Calibri"/>
          <w:color w:val="000000"/>
          <w:lang w:eastAsia="en-US"/>
        </w:rPr>
        <w:t xml:space="preserve"> календарных дней с даты наступления соответствующего события (юридического факта)</w:t>
      </w:r>
      <w:r w:rsidRPr="00047830">
        <w:rPr>
          <w:rFonts w:eastAsia="Calibri"/>
          <w:lang w:eastAsia="en-US"/>
        </w:rPr>
        <w:t xml:space="preserve">, </w:t>
      </w:r>
      <w:r w:rsidRPr="00047830">
        <w:rPr>
          <w:rFonts w:eastAsia="Calibri"/>
          <w:color w:val="000000"/>
          <w:lang w:eastAsia="en-US"/>
        </w:rPr>
        <w:t>с подтверждением соответствующими документами, посредством направления их факсимильной связью, а также способом, позволяющим подтвердить дату получения.</w:t>
      </w:r>
      <w:r w:rsidRPr="00B44C82">
        <w:rPr>
          <w:rFonts w:eastAsia="Calibri"/>
          <w:color w:val="000000"/>
          <w:lang w:eastAsia="en-US"/>
        </w:rPr>
        <w:t xml:space="preserve"> </w:t>
      </w:r>
    </w:p>
    <w:p w:rsidR="0066634F" w:rsidRDefault="0066634F" w:rsidP="0066634F">
      <w:pPr>
        <w:widowControl w:val="0"/>
        <w:autoSpaceDE w:val="0"/>
        <w:autoSpaceDN w:val="0"/>
        <w:adjustRightInd w:val="0"/>
        <w:jc w:val="both"/>
      </w:pPr>
      <w:r w:rsidRPr="00242E2A">
        <w:t xml:space="preserve">      </w:t>
      </w:r>
      <w:r>
        <w:t xml:space="preserve">    </w:t>
      </w:r>
      <w:r w:rsidRPr="00242E2A">
        <w:t xml:space="preserve"> </w:t>
      </w:r>
      <w:r>
        <w:t>14.10.</w:t>
      </w:r>
      <w:ins w:id="0" w:author="Черноиванов Евгений Александрович" w:date="2013-08-29T09:35:00Z">
        <w:r>
          <w:t xml:space="preserve"> </w:t>
        </w:r>
      </w:ins>
      <w:proofErr w:type="gramStart"/>
      <w:r w:rsidRPr="00242E2A">
        <w:t xml:space="preserve">При предоставлении </w:t>
      </w:r>
      <w:r>
        <w:t>Поставщиком</w:t>
      </w:r>
      <w:r w:rsidRPr="00242E2A">
        <w:rPr>
          <w:i/>
        </w:rPr>
        <w:t xml:space="preserve"> </w:t>
      </w:r>
      <w:r w:rsidRPr="00242E2A">
        <w:t xml:space="preserve">вышеуказанной  информации в отношении своих собственников/бенефициаров, являющихся физическими лицами, </w:t>
      </w:r>
      <w:r>
        <w:t>Поставщик</w:t>
      </w:r>
      <w:r w:rsidRPr="00242E2A">
        <w:rPr>
          <w:i/>
        </w:rPr>
        <w:t xml:space="preserve"> </w:t>
      </w:r>
      <w:r w:rsidRPr="00242E2A">
        <w:t xml:space="preserve">также обязан предоставить  письменное согласие указанных физических лиц на обработку и </w:t>
      </w:r>
      <w:r w:rsidRPr="00242E2A">
        <w:lastRenderedPageBreak/>
        <w:t xml:space="preserve">передачу их персональных данных (в соответствии с требованиями Федерального закона от 27.07.2006 г. №152-ФЗ «О персональных данных») в адрес </w:t>
      </w:r>
      <w:r>
        <w:t>Покупателя,</w:t>
      </w:r>
      <w:r w:rsidRPr="00242E2A">
        <w:t xml:space="preserve"> по форме установленной Приложением № </w:t>
      </w:r>
      <w:r>
        <w:t>6</w:t>
      </w:r>
      <w:r w:rsidRPr="00242E2A">
        <w:t xml:space="preserve"> к Договору.</w:t>
      </w:r>
      <w:r w:rsidRPr="00E32F19">
        <w:t xml:space="preserve"> </w:t>
      </w:r>
      <w:proofErr w:type="gramEnd"/>
    </w:p>
    <w:p w:rsidR="0066634F" w:rsidRPr="00B65DC0" w:rsidRDefault="00EA338A" w:rsidP="0066634F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 xml:space="preserve">     </w:t>
      </w:r>
      <w:r w:rsidR="0028022F">
        <w:t xml:space="preserve">     </w:t>
      </w:r>
      <w:r w:rsidR="0066634F">
        <w:t xml:space="preserve"> 14.11</w:t>
      </w:r>
      <w:r w:rsidR="0066634F" w:rsidRPr="00B65DC0">
        <w:t xml:space="preserve">. </w:t>
      </w:r>
      <w:r w:rsidR="0066634F">
        <w:t>Покупатель</w:t>
      </w:r>
      <w:r w:rsidR="0066634F" w:rsidRPr="00B65DC0">
        <w:t xml:space="preserve"> вправе отказаться от заключения и (или) исполнения Договора в одностороннем несудебном порядке, также </w:t>
      </w:r>
      <w:r w:rsidR="0066634F">
        <w:t>при нарушении Поставщиком п.14.8-14.10 Договора в следующих случаях</w:t>
      </w:r>
      <w:r w:rsidR="0066634F" w:rsidRPr="00B65DC0">
        <w:t>:</w:t>
      </w:r>
    </w:p>
    <w:p w:rsidR="0066634F" w:rsidRPr="00B65DC0" w:rsidRDefault="0066634F" w:rsidP="0066634F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65DC0">
        <w:t xml:space="preserve">     </w:t>
      </w:r>
      <w:r>
        <w:t xml:space="preserve">    </w:t>
      </w:r>
      <w:r w:rsidRPr="00B65DC0">
        <w:t xml:space="preserve">  - не предоставления </w:t>
      </w:r>
      <w:r>
        <w:t>Поставщиком</w:t>
      </w:r>
      <w:r w:rsidRPr="00B65DC0">
        <w:t xml:space="preserve"> информации о цепочке своих собственников (юридических, физических лиц, включая конечных бенефициаров), в сроки установленные Договором,</w:t>
      </w:r>
    </w:p>
    <w:p w:rsidR="0066634F" w:rsidRPr="00B65DC0" w:rsidRDefault="0066634F" w:rsidP="0066634F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65DC0">
        <w:t xml:space="preserve">   </w:t>
      </w:r>
      <w:r>
        <w:t xml:space="preserve">    </w:t>
      </w:r>
      <w:r w:rsidRPr="00B65DC0">
        <w:t xml:space="preserve">    </w:t>
      </w:r>
      <w:proofErr w:type="gramStart"/>
      <w:r w:rsidRPr="00B65DC0">
        <w:t xml:space="preserve">- предоставления  </w:t>
      </w:r>
      <w:r>
        <w:t>Поставщиком</w:t>
      </w:r>
      <w:r w:rsidRPr="00B65DC0">
        <w:t xml:space="preserve"> указанной информации не в полном объеме и/или в формате не соответствующем</w:t>
      </w:r>
      <w:r>
        <w:t xml:space="preserve"> установленному в Приложении № 5</w:t>
      </w:r>
      <w:r w:rsidRPr="00B65DC0">
        <w:t xml:space="preserve"> к Договору, </w:t>
      </w:r>
      <w:proofErr w:type="gramEnd"/>
    </w:p>
    <w:p w:rsidR="0066634F" w:rsidRPr="00B65DC0" w:rsidRDefault="0066634F" w:rsidP="0066634F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65DC0">
        <w:t xml:space="preserve">    </w:t>
      </w:r>
      <w:r>
        <w:t xml:space="preserve">    </w:t>
      </w:r>
      <w:r w:rsidRPr="00B65DC0">
        <w:t xml:space="preserve">   - предоставления </w:t>
      </w:r>
      <w:r>
        <w:t>Поставщиком</w:t>
      </w:r>
      <w:r w:rsidRPr="00B65DC0">
        <w:t xml:space="preserve"> указанной информации в отношении своих собственников/бенефициаров, являющихся физическими лицами, без предоставления письменного согласия указанных физических лиц на обработку и передачу их персональных данных (по фо</w:t>
      </w:r>
      <w:r>
        <w:t>рме утвержденной Приложением № 6</w:t>
      </w:r>
      <w:r w:rsidRPr="00B65DC0">
        <w:t xml:space="preserve"> к Договору), </w:t>
      </w:r>
    </w:p>
    <w:p w:rsidR="0066634F" w:rsidRPr="00B65DC0" w:rsidRDefault="0066634F" w:rsidP="0066634F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65DC0">
        <w:t xml:space="preserve">    </w:t>
      </w:r>
      <w:r>
        <w:t xml:space="preserve">    </w:t>
      </w:r>
      <w:r w:rsidRPr="00B65DC0">
        <w:t xml:space="preserve">   - нарушения сроков и формата предоставления указанной информации при последующем изменении цепочки собственников (юридических, физических лиц, включая конечных бенефициаров) </w:t>
      </w:r>
      <w:r>
        <w:t>Поставщика</w:t>
      </w:r>
      <w:r w:rsidRPr="00B65DC0">
        <w:t xml:space="preserve"> в течение срока действия Договора,</w:t>
      </w:r>
    </w:p>
    <w:p w:rsidR="0066634F" w:rsidRPr="00B65DC0" w:rsidRDefault="0066634F" w:rsidP="0066634F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65DC0">
        <w:t xml:space="preserve">     </w:t>
      </w:r>
      <w:r>
        <w:t xml:space="preserve">    </w:t>
      </w:r>
      <w:r w:rsidRPr="00B65DC0">
        <w:t xml:space="preserve">  - предоставления </w:t>
      </w:r>
      <w:r>
        <w:t>Поставщиком</w:t>
      </w:r>
      <w:r w:rsidRPr="00B65DC0">
        <w:t xml:space="preserve"> недостоверной информации в отношении полной цепочки своих собственников (юридических и физических лиц, включая конечных бенефициаров).</w:t>
      </w:r>
    </w:p>
    <w:p w:rsidR="0066634F" w:rsidRDefault="0066634F" w:rsidP="0066634F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65DC0">
        <w:t xml:space="preserve">       </w:t>
      </w:r>
      <w:r>
        <w:t xml:space="preserve">При наличии </w:t>
      </w:r>
      <w:r w:rsidRPr="00B65DC0">
        <w:t xml:space="preserve">со стороны </w:t>
      </w:r>
      <w:r>
        <w:t>Поставщика указанных нарушений</w:t>
      </w:r>
      <w:r w:rsidRPr="00B65DC0">
        <w:t xml:space="preserve">, </w:t>
      </w:r>
      <w:r>
        <w:t>Покупатель</w:t>
      </w:r>
      <w:r w:rsidRPr="00B65DC0">
        <w:t xml:space="preserve"> вправе письменно уведомить </w:t>
      </w:r>
      <w:r>
        <w:t>Поставщика</w:t>
      </w:r>
      <w:r w:rsidRPr="00B65DC0">
        <w:t xml:space="preserve"> об отказе от исполнения Договора в одностороннем несудебном порядке. Договор считается расторгнутым по истечении 5 (пяти) рабочих дней с момента получения </w:t>
      </w:r>
      <w:r>
        <w:t>Поставщиком</w:t>
      </w:r>
      <w:r w:rsidRPr="00B65DC0">
        <w:t xml:space="preserve"> письменного уведомления </w:t>
      </w:r>
      <w:r>
        <w:t>Покупателя</w:t>
      </w:r>
      <w:r w:rsidRPr="00B65DC0">
        <w:t xml:space="preserve"> об отказе от исполнения Договора в одностороннем несудебном порядке.</w:t>
      </w:r>
    </w:p>
    <w:p w:rsidR="001150C7" w:rsidRPr="000B611A" w:rsidRDefault="001150C7" w:rsidP="000F0F34">
      <w:pPr>
        <w:autoSpaceDE w:val="0"/>
        <w:autoSpaceDN w:val="0"/>
        <w:adjustRightInd w:val="0"/>
        <w:jc w:val="both"/>
        <w:rPr>
          <w:bCs/>
        </w:rPr>
      </w:pPr>
    </w:p>
    <w:p w:rsidR="0097023C" w:rsidRPr="0066634F" w:rsidRDefault="000B611A" w:rsidP="0066634F">
      <w:pPr>
        <w:numPr>
          <w:ilvl w:val="0"/>
          <w:numId w:val="12"/>
        </w:numPr>
        <w:shd w:val="clear" w:color="auto" w:fill="FFFFFF"/>
        <w:ind w:left="0" w:firstLine="709"/>
        <w:jc w:val="center"/>
        <w:rPr>
          <w:b/>
          <w:bCs/>
        </w:rPr>
      </w:pPr>
      <w:r w:rsidRPr="000B611A">
        <w:rPr>
          <w:b/>
          <w:bCs/>
        </w:rPr>
        <w:t>СРОК ДЕЙСТВИЯ ДОГОВОРА</w:t>
      </w:r>
    </w:p>
    <w:p w:rsidR="00D419AD" w:rsidRPr="000B611A" w:rsidRDefault="00D419AD" w:rsidP="00D419AD">
      <w:pPr>
        <w:shd w:val="clear" w:color="auto" w:fill="FFFFFF"/>
        <w:ind w:firstLine="709"/>
        <w:jc w:val="both"/>
      </w:pPr>
      <w:r w:rsidRPr="000B611A">
        <w:t>Настоящий Договор вступает в силу со дня его заключения и действует до полного исполнения своих обязатель</w:t>
      </w:r>
      <w:proofErr w:type="gramStart"/>
      <w:r w:rsidRPr="000B611A">
        <w:t>ств Ст</w:t>
      </w:r>
      <w:proofErr w:type="gramEnd"/>
      <w:r w:rsidRPr="000B611A">
        <w:t>оронами.</w:t>
      </w:r>
    </w:p>
    <w:p w:rsidR="0066634F" w:rsidRPr="000B611A" w:rsidRDefault="0066634F" w:rsidP="0066634F">
      <w:pPr>
        <w:shd w:val="clear" w:color="auto" w:fill="FFFFFF"/>
        <w:jc w:val="both"/>
      </w:pPr>
    </w:p>
    <w:p w:rsidR="0097023C" w:rsidRPr="0066634F" w:rsidRDefault="000B611A" w:rsidP="0066634F">
      <w:pPr>
        <w:numPr>
          <w:ilvl w:val="0"/>
          <w:numId w:val="12"/>
        </w:numPr>
        <w:jc w:val="center"/>
        <w:rPr>
          <w:b/>
          <w:bCs/>
        </w:rPr>
      </w:pPr>
      <w:r w:rsidRPr="000B611A">
        <w:rPr>
          <w:b/>
          <w:bCs/>
        </w:rPr>
        <w:t>ПЕРЕЧЕНЬ ПРИЛОЖЕНИЙ, ПРИЛАГАЕМЫХ К НАСТОЯЩЕМУ ДОГОВОРУ</w:t>
      </w:r>
    </w:p>
    <w:p w:rsidR="00D419AD" w:rsidRPr="000B611A" w:rsidRDefault="00D419AD" w:rsidP="00D419AD">
      <w:pPr>
        <w:pStyle w:val="a7"/>
        <w:tabs>
          <w:tab w:val="clear" w:pos="720"/>
        </w:tabs>
        <w:spacing w:line="240" w:lineRule="auto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Следующие приложения являются неотъемлемой частью настоящего Договора:</w:t>
      </w:r>
    </w:p>
    <w:p w:rsidR="008A13D8" w:rsidRPr="000B611A" w:rsidRDefault="00C648DF" w:rsidP="000F0F34">
      <w:pPr>
        <w:pStyle w:val="a6"/>
        <w:tabs>
          <w:tab w:val="clear" w:pos="1008"/>
        </w:tabs>
        <w:spacing w:line="240" w:lineRule="auto"/>
        <w:ind w:left="0" w:firstLine="709"/>
        <w:rPr>
          <w:i/>
          <w:iCs/>
          <w:sz w:val="24"/>
          <w:szCs w:val="24"/>
        </w:rPr>
      </w:pPr>
      <w:proofErr w:type="gramStart"/>
      <w:r>
        <w:rPr>
          <w:sz w:val="24"/>
          <w:szCs w:val="24"/>
        </w:rPr>
        <w:t>П</w:t>
      </w:r>
      <w:r w:rsidR="0043683E" w:rsidRPr="000B611A">
        <w:rPr>
          <w:sz w:val="24"/>
          <w:szCs w:val="24"/>
        </w:rPr>
        <w:t xml:space="preserve">риложение </w:t>
      </w:r>
      <w:r w:rsidR="00B5689D" w:rsidRPr="000B611A">
        <w:rPr>
          <w:sz w:val="24"/>
          <w:szCs w:val="24"/>
        </w:rPr>
        <w:t>№</w:t>
      </w:r>
      <w:r w:rsidR="0043683E" w:rsidRPr="000B611A">
        <w:rPr>
          <w:sz w:val="24"/>
          <w:szCs w:val="24"/>
        </w:rPr>
        <w:t xml:space="preserve"> </w:t>
      </w:r>
      <w:r w:rsidR="00D419AD" w:rsidRPr="000B611A">
        <w:rPr>
          <w:sz w:val="24"/>
          <w:szCs w:val="24"/>
        </w:rPr>
        <w:t xml:space="preserve">1 </w:t>
      </w:r>
      <w:r w:rsidR="009B2839">
        <w:rPr>
          <w:sz w:val="24"/>
          <w:szCs w:val="24"/>
        </w:rPr>
        <w:t>–</w:t>
      </w:r>
      <w:r w:rsidR="0098382B">
        <w:rPr>
          <w:sz w:val="24"/>
          <w:szCs w:val="24"/>
        </w:rPr>
        <w:t>Технические требования (указывается о</w:t>
      </w:r>
      <w:r w:rsidR="00D419AD" w:rsidRPr="000B611A">
        <w:rPr>
          <w:sz w:val="24"/>
          <w:szCs w:val="24"/>
        </w:rPr>
        <w:t>писание товара, его номенклатура, количество, комплектация, качество; описание выполняемых работ и оказываемых услуг; требования к сопроводительной документации; гарантийные сроки и условия действия гарантии (</w:t>
      </w:r>
      <w:r w:rsidR="0043683E" w:rsidRPr="000B611A">
        <w:rPr>
          <w:i/>
          <w:iCs/>
          <w:sz w:val="24"/>
          <w:szCs w:val="24"/>
        </w:rPr>
        <w:t xml:space="preserve">закупочная  </w:t>
      </w:r>
      <w:r w:rsidR="00D419AD" w:rsidRPr="000B611A">
        <w:rPr>
          <w:i/>
          <w:iCs/>
          <w:sz w:val="24"/>
          <w:szCs w:val="24"/>
        </w:rPr>
        <w:t>документация и предложение победителя, выявленного по результатам закупочной процедуры (включается в случае заключения договора по результатам закупочной процедуры</w:t>
      </w:r>
      <w:r w:rsidR="0043683E" w:rsidRPr="000B611A">
        <w:rPr>
          <w:i/>
          <w:iCs/>
          <w:sz w:val="24"/>
          <w:szCs w:val="24"/>
        </w:rPr>
        <w:t>);</w:t>
      </w:r>
      <w:proofErr w:type="gramEnd"/>
    </w:p>
    <w:p w:rsidR="00D419AD" w:rsidRPr="000B611A" w:rsidRDefault="000F0F34" w:rsidP="000F0F34">
      <w:pPr>
        <w:pStyle w:val="af2"/>
      </w:pPr>
      <w:r>
        <w:t xml:space="preserve">            </w:t>
      </w:r>
      <w:r w:rsidR="00C648DF">
        <w:t>П</w:t>
      </w:r>
      <w:r w:rsidR="0043683E" w:rsidRPr="000B611A">
        <w:t xml:space="preserve">риложение </w:t>
      </w:r>
      <w:r w:rsidR="00B5689D" w:rsidRPr="000B611A">
        <w:t>№</w:t>
      </w:r>
      <w:r w:rsidR="0043683E" w:rsidRPr="000B611A">
        <w:t xml:space="preserve"> </w:t>
      </w:r>
      <w:r w:rsidR="00D419AD" w:rsidRPr="000B611A">
        <w:t>2 - График поставки товара, выполнения работ, оказания услуг</w:t>
      </w:r>
      <w:r w:rsidR="0043683E" w:rsidRPr="000B611A">
        <w:t>;</w:t>
      </w:r>
    </w:p>
    <w:p w:rsidR="00D419AD" w:rsidRPr="000B611A" w:rsidRDefault="000F0F34" w:rsidP="000F0F34">
      <w:pPr>
        <w:pStyle w:val="af2"/>
      </w:pPr>
      <w:r>
        <w:t xml:space="preserve">            </w:t>
      </w:r>
      <w:r w:rsidR="00C648DF">
        <w:t>П</w:t>
      </w:r>
      <w:r w:rsidR="0043683E" w:rsidRPr="000B611A">
        <w:t xml:space="preserve">риложение </w:t>
      </w:r>
      <w:r w:rsidR="00B5689D" w:rsidRPr="000B611A">
        <w:t>№</w:t>
      </w:r>
      <w:r w:rsidR="0043683E" w:rsidRPr="000B611A">
        <w:t xml:space="preserve"> </w:t>
      </w:r>
      <w:r w:rsidR="00D419AD" w:rsidRPr="000B611A">
        <w:t xml:space="preserve">3 - </w:t>
      </w:r>
      <w:r w:rsidR="00AA530B">
        <w:t>Спецификация</w:t>
      </w:r>
      <w:r w:rsidR="00AA530B" w:rsidRPr="000B611A">
        <w:t xml:space="preserve"> </w:t>
      </w:r>
    </w:p>
    <w:p w:rsidR="00782FDA" w:rsidRDefault="00782FDA" w:rsidP="000F0F34">
      <w:pPr>
        <w:pStyle w:val="af2"/>
      </w:pPr>
      <w:r w:rsidRPr="000B611A">
        <w:tab/>
      </w:r>
      <w:r w:rsidR="00C648DF">
        <w:t>П</w:t>
      </w:r>
      <w:r w:rsidRPr="000B611A">
        <w:t>риложение №</w:t>
      </w:r>
      <w:r w:rsidR="0043683E" w:rsidRPr="000B611A">
        <w:t xml:space="preserve"> </w:t>
      </w:r>
      <w:r w:rsidR="0099308B" w:rsidRPr="000B611A">
        <w:t>4</w:t>
      </w:r>
      <w:r w:rsidRPr="000B611A">
        <w:t xml:space="preserve"> - Список </w:t>
      </w:r>
      <w:r w:rsidR="000E0C0B" w:rsidRPr="000B611A">
        <w:rPr>
          <w:bCs/>
        </w:rPr>
        <w:t>субпоставщиков/ субподрядчиков</w:t>
      </w:r>
      <w:r w:rsidRPr="000B611A">
        <w:t>.</w:t>
      </w:r>
    </w:p>
    <w:p w:rsidR="000F0F34" w:rsidRDefault="000F0F34" w:rsidP="000F0F34">
      <w:pPr>
        <w:pStyle w:val="af2"/>
      </w:pPr>
      <w:r>
        <w:t xml:space="preserve">            Приложение № 5 – Формат предоставления информации.</w:t>
      </w:r>
    </w:p>
    <w:p w:rsidR="000F0F34" w:rsidRDefault="000F0F34" w:rsidP="000F0F34">
      <w:pPr>
        <w:pStyle w:val="af2"/>
      </w:pPr>
      <w:r>
        <w:t xml:space="preserve">            Приложение № 6 – Форма согласия.</w:t>
      </w:r>
    </w:p>
    <w:p w:rsidR="0097023C" w:rsidRDefault="0097023C" w:rsidP="000F0F34">
      <w:pPr>
        <w:pStyle w:val="af2"/>
      </w:pPr>
      <w:r>
        <w:t xml:space="preserve">            Приложение №7 – Форма товарной накладной.</w:t>
      </w:r>
    </w:p>
    <w:p w:rsidR="0097023C" w:rsidRPr="000B611A" w:rsidRDefault="0097023C" w:rsidP="000F0F34">
      <w:pPr>
        <w:pStyle w:val="af2"/>
      </w:pPr>
      <w:r>
        <w:t xml:space="preserve">            Приложение №8 – Форма Акта приема-передачи выполненных работ (оказанных услуг).</w:t>
      </w:r>
    </w:p>
    <w:p w:rsidR="00D419AD" w:rsidRPr="000B611A" w:rsidRDefault="00D419AD" w:rsidP="000B611A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D419AD" w:rsidRPr="001150C7" w:rsidRDefault="00192420" w:rsidP="001150C7">
      <w:pPr>
        <w:pStyle w:val="xl48"/>
        <w:numPr>
          <w:ilvl w:val="0"/>
          <w:numId w:val="12"/>
        </w:numPr>
        <w:spacing w:before="0" w:beforeAutospacing="0" w:after="0" w:afterAutospacing="0"/>
        <w:rPr>
          <w:rFonts w:ascii="Times New Roman" w:hAnsi="Times New Roman" w:cs="Times New Roman"/>
        </w:rPr>
      </w:pPr>
      <w:r w:rsidRPr="00192420">
        <w:rPr>
          <w:rFonts w:ascii="Times New Roman" w:hAnsi="Times New Roman" w:cs="Times New Roman"/>
        </w:rPr>
        <w:t>АДРЕСА И РЕКВИЗИТЫ СТОРОН, ПОДПИСИ СТОРОН</w:t>
      </w:r>
    </w:p>
    <w:p w:rsidR="000247A0" w:rsidRPr="000B611A" w:rsidRDefault="000247A0" w:rsidP="000247A0">
      <w:pPr>
        <w:suppressAutoHyphens/>
        <w:spacing w:before="280"/>
        <w:rPr>
          <w:lang w:eastAsia="ar-SA"/>
        </w:rPr>
      </w:pPr>
      <w:r w:rsidRPr="000B611A">
        <w:rPr>
          <w:lang w:eastAsia="ar-SA"/>
        </w:rPr>
        <w:t>Покупатель:</w:t>
      </w:r>
    </w:p>
    <w:p w:rsidR="000247A0" w:rsidRPr="000B611A" w:rsidRDefault="000247A0" w:rsidP="000247A0">
      <w:pPr>
        <w:suppressAutoHyphens/>
        <w:rPr>
          <w:lang w:eastAsia="ar-SA"/>
        </w:rPr>
      </w:pPr>
      <w:r w:rsidRPr="000B611A">
        <w:rPr>
          <w:lang w:eastAsia="ar-SA"/>
        </w:rPr>
        <w:lastRenderedPageBreak/>
        <w:t>____________________________, ИНН ________________КПП__________________.</w:t>
      </w:r>
    </w:p>
    <w:p w:rsidR="007E482E" w:rsidRPr="007E482E" w:rsidRDefault="007E482E" w:rsidP="007E482E">
      <w:pPr>
        <w:widowControl w:val="0"/>
        <w:autoSpaceDE w:val="0"/>
        <w:autoSpaceDN w:val="0"/>
        <w:adjustRightInd w:val="0"/>
        <w:ind w:firstLine="6"/>
        <w:jc w:val="both"/>
      </w:pPr>
      <w:r w:rsidRPr="007E482E">
        <w:t>Место нахождения юридического лица:_____________________________________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>Тел.:_____________________________Факс:__________________________________.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proofErr w:type="gramStart"/>
      <w:r w:rsidRPr="000B611A">
        <w:rPr>
          <w:lang w:eastAsia="ar-SA"/>
        </w:rPr>
        <w:t>р</w:t>
      </w:r>
      <w:proofErr w:type="gramEnd"/>
      <w:r w:rsidRPr="000B611A">
        <w:rPr>
          <w:lang w:eastAsia="ar-SA"/>
        </w:rPr>
        <w:t>/с____________________________ в ________________________________________;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>к/с</w:t>
      </w:r>
      <w:proofErr w:type="gramStart"/>
      <w:r w:rsidRPr="000B611A">
        <w:rPr>
          <w:lang w:eastAsia="ar-SA"/>
        </w:rPr>
        <w:t xml:space="preserve"> __________________________________________,</w:t>
      </w:r>
      <w:proofErr w:type="gramEnd"/>
      <w:r w:rsidRPr="000B611A">
        <w:rPr>
          <w:lang w:eastAsia="ar-SA"/>
        </w:rPr>
        <w:t>БИК ______________________.</w:t>
      </w:r>
    </w:p>
    <w:p w:rsidR="000247A0" w:rsidRPr="000B611A" w:rsidRDefault="000247A0" w:rsidP="000247A0">
      <w:pPr>
        <w:widowControl w:val="0"/>
        <w:spacing w:before="20" w:line="240" w:lineRule="atLeast"/>
        <w:jc w:val="both"/>
        <w:rPr>
          <w:snapToGrid w:val="0"/>
        </w:rPr>
      </w:pPr>
      <w:r w:rsidRPr="000B611A">
        <w:rPr>
          <w:snapToGrid w:val="0"/>
        </w:rPr>
        <w:t>ОКПО________________________________, КОНХ ___________________________.</w:t>
      </w:r>
    </w:p>
    <w:p w:rsidR="000247A0" w:rsidRPr="000B611A" w:rsidRDefault="000247A0" w:rsidP="000247A0">
      <w:pPr>
        <w:suppressAutoHyphens/>
        <w:spacing w:before="280"/>
        <w:rPr>
          <w:lang w:eastAsia="ar-SA"/>
        </w:rPr>
      </w:pPr>
      <w:r w:rsidRPr="000B611A">
        <w:rPr>
          <w:lang w:eastAsia="ar-SA"/>
        </w:rPr>
        <w:t>Поставщик:</w:t>
      </w:r>
    </w:p>
    <w:p w:rsidR="000247A0" w:rsidRPr="000B611A" w:rsidRDefault="000247A0" w:rsidP="000247A0">
      <w:pPr>
        <w:suppressAutoHyphens/>
        <w:rPr>
          <w:lang w:eastAsia="ar-SA"/>
        </w:rPr>
      </w:pPr>
      <w:r w:rsidRPr="000B611A">
        <w:rPr>
          <w:lang w:eastAsia="ar-SA"/>
        </w:rPr>
        <w:t>____________________________, ИНН ________________КПП__________________.</w:t>
      </w:r>
    </w:p>
    <w:p w:rsidR="000247A0" w:rsidRPr="000B611A" w:rsidRDefault="007E482E" w:rsidP="007E482E">
      <w:pPr>
        <w:widowControl w:val="0"/>
        <w:autoSpaceDE w:val="0"/>
        <w:autoSpaceDN w:val="0"/>
        <w:adjustRightInd w:val="0"/>
        <w:ind w:firstLine="6"/>
        <w:jc w:val="both"/>
      </w:pPr>
      <w:r w:rsidRPr="007E482E">
        <w:t>Место нахождения юридического лица:_____________________________________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>Тел.:_____________________________Факс:__________________________________.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proofErr w:type="gramStart"/>
      <w:r w:rsidRPr="000B611A">
        <w:rPr>
          <w:lang w:eastAsia="ar-SA"/>
        </w:rPr>
        <w:t>р</w:t>
      </w:r>
      <w:proofErr w:type="gramEnd"/>
      <w:r w:rsidRPr="000B611A">
        <w:rPr>
          <w:lang w:eastAsia="ar-SA"/>
        </w:rPr>
        <w:t xml:space="preserve">/с _____________________________в _______________________________________; 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>к/с __________________________________________БИК ______________________.</w:t>
      </w:r>
    </w:p>
    <w:p w:rsidR="000247A0" w:rsidRPr="001150C7" w:rsidRDefault="000247A0" w:rsidP="001150C7">
      <w:pPr>
        <w:widowControl w:val="0"/>
        <w:spacing w:before="20" w:line="240" w:lineRule="atLeast"/>
        <w:jc w:val="both"/>
        <w:rPr>
          <w:snapToGrid w:val="0"/>
        </w:rPr>
      </w:pPr>
      <w:r w:rsidRPr="000B611A">
        <w:rPr>
          <w:snapToGrid w:val="0"/>
        </w:rPr>
        <w:t>ОКПО______________________________, ОКОНХ____________________________.</w:t>
      </w:r>
    </w:p>
    <w:tbl>
      <w:tblPr>
        <w:tblW w:w="9679" w:type="dxa"/>
        <w:jc w:val="center"/>
        <w:tblLook w:val="01E0"/>
      </w:tblPr>
      <w:tblGrid>
        <w:gridCol w:w="4956"/>
        <w:gridCol w:w="4723"/>
      </w:tblGrid>
      <w:tr w:rsidR="00AC7900" w:rsidRPr="00C648DF" w:rsidTr="000D5736">
        <w:trPr>
          <w:trHeight w:val="641"/>
          <w:jc w:val="center"/>
        </w:trPr>
        <w:tc>
          <w:tcPr>
            <w:tcW w:w="4956" w:type="dxa"/>
          </w:tcPr>
          <w:p w:rsidR="00AC7900" w:rsidRPr="00C648DF" w:rsidRDefault="00AC7900" w:rsidP="000D5736">
            <w:pPr>
              <w:jc w:val="center"/>
              <w:rPr>
                <w:b/>
              </w:rPr>
            </w:pPr>
          </w:p>
          <w:p w:rsidR="00AC7900" w:rsidRPr="00C648DF" w:rsidRDefault="00AC7900" w:rsidP="000D5736">
            <w:pPr>
              <w:jc w:val="center"/>
              <w:rPr>
                <w:b/>
              </w:rPr>
            </w:pPr>
            <w:r w:rsidRPr="00C648DF">
              <w:rPr>
                <w:b/>
              </w:rPr>
              <w:t>ПОКУПАТЕЛЬ</w:t>
            </w:r>
            <w:r w:rsidR="008A13D8">
              <w:rPr>
                <w:b/>
              </w:rPr>
              <w:t>:</w:t>
            </w:r>
          </w:p>
          <w:p w:rsidR="00AC7900" w:rsidRPr="00C648DF" w:rsidRDefault="00AC7900" w:rsidP="000D5736">
            <w:pPr>
              <w:jc w:val="center"/>
            </w:pPr>
          </w:p>
          <w:p w:rsidR="00AC7900" w:rsidRPr="008C61F3" w:rsidRDefault="00AC7900" w:rsidP="00BD426E">
            <w:pPr>
              <w:jc w:val="center"/>
              <w:rPr>
                <w:b/>
                <w:bCs/>
                <w:spacing w:val="-2"/>
              </w:rPr>
            </w:pPr>
            <w:r w:rsidRPr="00C648DF">
              <w:t xml:space="preserve">ОАО «МРСК Центра» </w:t>
            </w:r>
            <w:r w:rsidRPr="00C648DF">
              <w:rPr>
                <w:b/>
                <w:vertAlign w:val="superscript"/>
              </w:rPr>
              <w:footnoteReference w:id="13"/>
            </w:r>
          </w:p>
          <w:p w:rsidR="00AC7900" w:rsidRPr="00C648DF" w:rsidRDefault="00AC7900" w:rsidP="000D5736">
            <w:pPr>
              <w:ind w:firstLine="6"/>
              <w:jc w:val="center"/>
            </w:pPr>
            <w:r w:rsidRPr="00C648DF">
              <w:t>___________________________</w:t>
            </w:r>
          </w:p>
          <w:p w:rsidR="00AC7900" w:rsidRPr="008A13D8" w:rsidRDefault="00AC7900" w:rsidP="000D5736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AC7900" w:rsidRPr="00C648DF" w:rsidRDefault="00AC7900" w:rsidP="000F0F34">
            <w:r w:rsidRPr="00C648DF">
              <w:t>___________________________________</w:t>
            </w:r>
          </w:p>
          <w:p w:rsidR="00AC7900" w:rsidRPr="000F0F34" w:rsidRDefault="00AC7900" w:rsidP="000F0F34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AC7900" w:rsidRPr="00C648DF" w:rsidRDefault="00AC7900" w:rsidP="000D5736">
            <w:pPr>
              <w:ind w:firstLine="6"/>
            </w:pPr>
            <w:r w:rsidRPr="00C648DF">
              <w:t xml:space="preserve">        М.П.   «_____» _____________20____г.                     </w:t>
            </w:r>
          </w:p>
        </w:tc>
        <w:tc>
          <w:tcPr>
            <w:tcW w:w="4723" w:type="dxa"/>
          </w:tcPr>
          <w:p w:rsidR="00AC7900" w:rsidRPr="00C648DF" w:rsidRDefault="00AC7900" w:rsidP="000D5736">
            <w:pPr>
              <w:jc w:val="center"/>
              <w:rPr>
                <w:b/>
                <w:bCs/>
                <w:spacing w:val="-2"/>
              </w:rPr>
            </w:pPr>
          </w:p>
          <w:p w:rsidR="00AC7900" w:rsidRPr="008C61F3" w:rsidRDefault="00AC7900" w:rsidP="00BD426E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ПОСТАВЩИК</w:t>
            </w:r>
            <w:r w:rsidR="008A13D8">
              <w:rPr>
                <w:b/>
                <w:bCs/>
                <w:spacing w:val="-2"/>
              </w:rPr>
              <w:t>:</w:t>
            </w:r>
          </w:p>
          <w:p w:rsidR="00AC7900" w:rsidRPr="00C648DF" w:rsidRDefault="00AC7900" w:rsidP="000D5736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_____________________________</w:t>
            </w:r>
          </w:p>
          <w:p w:rsidR="00AC7900" w:rsidRPr="008A13D8" w:rsidRDefault="00AC7900" w:rsidP="000D5736">
            <w:pPr>
              <w:ind w:firstLine="6"/>
              <w:rPr>
                <w:i/>
              </w:rPr>
            </w:pPr>
            <w:r w:rsidRPr="008A13D8">
              <w:rPr>
                <w:i/>
              </w:rPr>
              <w:t xml:space="preserve">                          (наименование)</w:t>
            </w:r>
          </w:p>
          <w:p w:rsidR="00AC7900" w:rsidRPr="00C648DF" w:rsidRDefault="00AC7900" w:rsidP="000D5736">
            <w:pPr>
              <w:ind w:firstLine="6"/>
              <w:jc w:val="center"/>
            </w:pPr>
            <w:r w:rsidRPr="00C648DF">
              <w:t>___________________________</w:t>
            </w:r>
          </w:p>
          <w:p w:rsidR="00AC7900" w:rsidRPr="008A13D8" w:rsidRDefault="00AC7900" w:rsidP="000D5736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AC7900" w:rsidRPr="00C648DF" w:rsidRDefault="00AC7900" w:rsidP="000F0F34">
            <w:r w:rsidRPr="00C648DF">
              <w:t>___________________________________</w:t>
            </w:r>
          </w:p>
          <w:p w:rsidR="00AC7900" w:rsidRPr="000F0F34" w:rsidRDefault="00AC7900" w:rsidP="000F0F34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AC7900" w:rsidRPr="00C648DF" w:rsidRDefault="00AC7900" w:rsidP="000D5736">
            <w:pPr>
              <w:ind w:firstLine="6"/>
            </w:pPr>
            <w:r w:rsidRPr="00C648DF">
              <w:t xml:space="preserve">         М.П.   «_____» _____________20___г.                     </w:t>
            </w:r>
          </w:p>
        </w:tc>
      </w:tr>
    </w:tbl>
    <w:p w:rsidR="00192420" w:rsidRPr="008A13D8" w:rsidRDefault="00C225C2" w:rsidP="00192420">
      <w:pPr>
        <w:pStyle w:val="af2"/>
        <w:jc w:val="both"/>
      </w:pPr>
      <w:r w:rsidRPr="000B611A">
        <w:br w:type="page"/>
      </w:r>
      <w:r w:rsidR="00192420">
        <w:lastRenderedPageBreak/>
        <w:t xml:space="preserve">                                                                                                  </w:t>
      </w:r>
      <w:r w:rsidR="00192420" w:rsidRPr="008A13D8">
        <w:t xml:space="preserve">Приложение № 1                                                                                                                                                                             </w:t>
      </w:r>
    </w:p>
    <w:p w:rsidR="00192420" w:rsidRPr="008A13D8" w:rsidRDefault="00192420" w:rsidP="00192420">
      <w:pPr>
        <w:pStyle w:val="af2"/>
        <w:jc w:val="both"/>
      </w:pPr>
      <w:r w:rsidRPr="008A13D8">
        <w:t xml:space="preserve">                                                                                                  к договору поставки                                                                                                                                                                  </w:t>
      </w:r>
    </w:p>
    <w:p w:rsidR="00192420" w:rsidRPr="008A13D8" w:rsidRDefault="00192420" w:rsidP="00192420">
      <w:pPr>
        <w:pStyle w:val="af2"/>
        <w:jc w:val="both"/>
      </w:pPr>
      <w:r w:rsidRPr="008A13D8">
        <w:t xml:space="preserve">                                                                                                  № _______ от _________20___г.</w:t>
      </w:r>
    </w:p>
    <w:p w:rsidR="000247A0" w:rsidRPr="000B611A" w:rsidRDefault="000247A0" w:rsidP="00192420">
      <w:pPr>
        <w:pStyle w:val="CoverAuthor"/>
        <w:spacing w:after="60"/>
        <w:ind w:left="52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225C2" w:rsidRPr="0098382B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</w:rPr>
      </w:pPr>
    </w:p>
    <w:p w:rsidR="00C225C2" w:rsidRPr="0098382B" w:rsidRDefault="0098382B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</w:rPr>
      </w:pPr>
      <w:r w:rsidRPr="0098382B">
        <w:rPr>
          <w:rFonts w:ascii="Times New Roman" w:hAnsi="Times New Roman" w:cs="Times New Roman"/>
        </w:rPr>
        <w:t>ТЕХНИЧЕСКИЕ ТРЕБОВАНИЯ</w:t>
      </w:r>
    </w:p>
    <w:p w:rsidR="0098382B" w:rsidRPr="000B611A" w:rsidRDefault="0098382B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98382B" w:rsidRDefault="0098382B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  <w:i/>
        </w:rPr>
      </w:pPr>
      <w:proofErr w:type="gramStart"/>
      <w:r w:rsidRPr="0098382B">
        <w:rPr>
          <w:rFonts w:ascii="Times New Roman" w:hAnsi="Times New Roman" w:cs="Times New Roman"/>
          <w:b w:val="0"/>
          <w:i/>
        </w:rPr>
        <w:t>(указывается о</w:t>
      </w:r>
      <w:r w:rsidR="00C225C2" w:rsidRPr="0098382B">
        <w:rPr>
          <w:rFonts w:ascii="Times New Roman" w:hAnsi="Times New Roman" w:cs="Times New Roman"/>
          <w:b w:val="0"/>
          <w:i/>
        </w:rPr>
        <w:t xml:space="preserve">писание товара, </w:t>
      </w:r>
      <w:proofErr w:type="gramEnd"/>
    </w:p>
    <w:p w:rsidR="000247A0" w:rsidRPr="0098382B" w:rsidRDefault="00C225C2" w:rsidP="0098382B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  <w:i/>
        </w:rPr>
      </w:pPr>
      <w:r w:rsidRPr="0098382B">
        <w:rPr>
          <w:rFonts w:ascii="Times New Roman" w:hAnsi="Times New Roman" w:cs="Times New Roman"/>
          <w:b w:val="0"/>
          <w:i/>
        </w:rPr>
        <w:t>его номенклатура, количество, комплектация, качество; описание выполняемых работ и оказываемых услуг; требования к сопроводительной документации; гарантийные сроки и</w:t>
      </w:r>
      <w:r w:rsidR="0098382B" w:rsidRPr="0098382B">
        <w:rPr>
          <w:rFonts w:ascii="Times New Roman" w:hAnsi="Times New Roman" w:cs="Times New Roman"/>
          <w:b w:val="0"/>
          <w:i/>
        </w:rPr>
        <w:t xml:space="preserve"> </w:t>
      </w:r>
      <w:r w:rsidRPr="0098382B">
        <w:rPr>
          <w:rFonts w:ascii="Times New Roman" w:hAnsi="Times New Roman" w:cs="Times New Roman"/>
          <w:b w:val="0"/>
          <w:i/>
        </w:rPr>
        <w:t>условия действия гарантии</w:t>
      </w:r>
      <w:r w:rsidR="0098382B" w:rsidRPr="0098382B">
        <w:rPr>
          <w:rFonts w:ascii="Times New Roman" w:hAnsi="Times New Roman" w:cs="Times New Roman"/>
          <w:b w:val="0"/>
          <w:i/>
        </w:rPr>
        <w:t>).</w:t>
      </w:r>
    </w:p>
    <w:p w:rsidR="000247A0" w:rsidRPr="000B611A" w:rsidRDefault="000247A0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0247A0" w:rsidRPr="000B611A" w:rsidRDefault="000247A0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Pr="000B611A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tbl>
      <w:tblPr>
        <w:tblW w:w="9679" w:type="dxa"/>
        <w:jc w:val="center"/>
        <w:tblLook w:val="01E0"/>
      </w:tblPr>
      <w:tblGrid>
        <w:gridCol w:w="4956"/>
        <w:gridCol w:w="4723"/>
      </w:tblGrid>
      <w:tr w:rsidR="00C648DF" w:rsidRPr="00C648DF" w:rsidTr="00E80CBF">
        <w:trPr>
          <w:trHeight w:val="641"/>
          <w:jc w:val="center"/>
        </w:trPr>
        <w:tc>
          <w:tcPr>
            <w:tcW w:w="4956" w:type="dxa"/>
          </w:tcPr>
          <w:p w:rsidR="00C648DF" w:rsidRPr="00C648DF" w:rsidRDefault="00C648DF" w:rsidP="00C648DF">
            <w:pPr>
              <w:jc w:val="center"/>
              <w:rPr>
                <w:b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</w:rPr>
            </w:pPr>
            <w:r w:rsidRPr="00C648DF">
              <w:rPr>
                <w:b/>
              </w:rPr>
              <w:t>ПОКУПАТЕЛЬ</w:t>
            </w:r>
            <w:r w:rsidR="008A13D8">
              <w:rPr>
                <w:b/>
              </w:rPr>
              <w:t>:</w:t>
            </w:r>
          </w:p>
          <w:p w:rsidR="00C648DF" w:rsidRPr="00C648DF" w:rsidRDefault="00C648DF" w:rsidP="00C648DF">
            <w:pPr>
              <w:jc w:val="center"/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t xml:space="preserve">ОАО «МРСК Центра» </w:t>
            </w:r>
            <w:r w:rsidRPr="00C648DF">
              <w:rPr>
                <w:b/>
                <w:vertAlign w:val="superscript"/>
              </w:rPr>
              <w:footnoteReference w:id="14"/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>___________________________________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 xml:space="preserve">        М.П.   «_____» _____________20____г.                     </w:t>
            </w:r>
          </w:p>
        </w:tc>
        <w:tc>
          <w:tcPr>
            <w:tcW w:w="4723" w:type="dxa"/>
          </w:tcPr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ПОСТАВЩИК</w:t>
            </w:r>
            <w:r w:rsidR="008A13D8">
              <w:rPr>
                <w:b/>
                <w:bCs/>
                <w:spacing w:val="-2"/>
              </w:rPr>
              <w:t>:</w:t>
            </w: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_____________________________</w:t>
            </w:r>
          </w:p>
          <w:p w:rsidR="00C648DF" w:rsidRPr="008A13D8" w:rsidRDefault="00C648DF" w:rsidP="00C648DF">
            <w:pPr>
              <w:ind w:firstLine="6"/>
              <w:rPr>
                <w:i/>
              </w:rPr>
            </w:pPr>
            <w:r w:rsidRPr="008A13D8">
              <w:rPr>
                <w:i/>
              </w:rPr>
              <w:t xml:space="preserve">                          (наименование)</w:t>
            </w: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>___________________________________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 xml:space="preserve">         М.П.   «_____» _____________20___г.                     </w:t>
            </w:r>
          </w:p>
        </w:tc>
      </w:tr>
    </w:tbl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Default="00C225C2" w:rsidP="001A6227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1A6227" w:rsidRPr="000B611A" w:rsidRDefault="001A6227" w:rsidP="001A6227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C648DF" w:rsidRPr="008A13D8" w:rsidRDefault="00C648DF" w:rsidP="00C648DF">
      <w:pPr>
        <w:pStyle w:val="af2"/>
        <w:jc w:val="both"/>
      </w:pPr>
      <w:r>
        <w:rPr>
          <w:bCs/>
        </w:rPr>
        <w:lastRenderedPageBreak/>
        <w:t xml:space="preserve">                                                                                                 </w:t>
      </w:r>
      <w:r>
        <w:rPr>
          <w:b/>
        </w:rPr>
        <w:t xml:space="preserve"> </w:t>
      </w:r>
      <w:r w:rsidRPr="008A13D8">
        <w:t xml:space="preserve">Приложение № 2                                                                                                                                                                             </w:t>
      </w:r>
    </w:p>
    <w:p w:rsidR="00C648DF" w:rsidRPr="008A13D8" w:rsidRDefault="00C648DF" w:rsidP="00C648DF">
      <w:pPr>
        <w:pStyle w:val="af2"/>
        <w:jc w:val="both"/>
      </w:pPr>
      <w:r w:rsidRPr="008A13D8">
        <w:t xml:space="preserve">                                                                                                  к договору поставки                                                                                                                                                                  </w:t>
      </w:r>
    </w:p>
    <w:p w:rsidR="00C648DF" w:rsidRPr="008A13D8" w:rsidRDefault="00C648DF" w:rsidP="00C648DF">
      <w:pPr>
        <w:pStyle w:val="af2"/>
        <w:jc w:val="both"/>
      </w:pPr>
      <w:r w:rsidRPr="008A13D8">
        <w:t xml:space="preserve">                                                                                                  № _______ от _________20___г.</w:t>
      </w:r>
    </w:p>
    <w:p w:rsidR="00C225C2" w:rsidRPr="000B611A" w:rsidRDefault="00C225C2" w:rsidP="00C648DF">
      <w:pPr>
        <w:pStyle w:val="CoverAuthor"/>
        <w:spacing w:after="60"/>
        <w:ind w:left="5220"/>
        <w:jc w:val="center"/>
        <w:rPr>
          <w:rFonts w:ascii="Times New Roman" w:hAnsi="Times New Roman" w:cs="Times New Roman"/>
          <w:sz w:val="24"/>
          <w:szCs w:val="24"/>
        </w:rPr>
      </w:pPr>
    </w:p>
    <w:p w:rsidR="00C225C2" w:rsidRPr="000B611A" w:rsidRDefault="00C225C2" w:rsidP="00C225C2">
      <w:pPr>
        <w:tabs>
          <w:tab w:val="left" w:pos="2160"/>
        </w:tabs>
        <w:ind w:left="5220"/>
        <w:jc w:val="right"/>
      </w:pPr>
    </w:p>
    <w:p w:rsidR="00C225C2" w:rsidRPr="000B611A" w:rsidRDefault="00C225C2" w:rsidP="00C225C2">
      <w:pPr>
        <w:tabs>
          <w:tab w:val="left" w:pos="2160"/>
        </w:tabs>
        <w:ind w:left="5220"/>
        <w:jc w:val="right"/>
      </w:pPr>
    </w:p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  <w:jc w:val="center"/>
        <w:rPr>
          <w:b/>
        </w:rPr>
      </w:pPr>
      <w:r w:rsidRPr="000B611A">
        <w:rPr>
          <w:b/>
        </w:rPr>
        <w:t>График поставки</w:t>
      </w:r>
    </w:p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  <w:jc w:val="center"/>
        <w:rPr>
          <w:b/>
        </w:rPr>
      </w:pPr>
    </w:p>
    <w:p w:rsidR="00C225C2" w:rsidRPr="000B611A" w:rsidRDefault="00C225C2" w:rsidP="00C225C2">
      <w:pPr>
        <w:tabs>
          <w:tab w:val="left" w:pos="2160"/>
        </w:tabs>
        <w:jc w:val="center"/>
        <w:rPr>
          <w:b/>
        </w:rPr>
      </w:pPr>
      <w:r w:rsidRPr="000B611A">
        <w:rPr>
          <w:b/>
        </w:rPr>
        <w:t>к договору №_______ от "__" ________________ 20___г.</w:t>
      </w:r>
    </w:p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  <w:jc w:val="center"/>
      </w:pPr>
    </w:p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  <w:jc w:val="center"/>
      </w:pPr>
    </w:p>
    <w:p w:rsidR="00C225C2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</w:pPr>
    </w:p>
    <w:p w:rsidR="00C648DF" w:rsidRPr="000B611A" w:rsidRDefault="00C648DF" w:rsidP="00C225C2">
      <w:pPr>
        <w:shd w:val="clear" w:color="auto" w:fill="FFFFFF"/>
        <w:autoSpaceDE w:val="0"/>
        <w:autoSpaceDN w:val="0"/>
        <w:adjustRightInd w:val="0"/>
        <w:spacing w:line="240" w:lineRule="atLeast"/>
      </w:pPr>
    </w:p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</w:pPr>
      <w:r w:rsidRPr="000B611A">
        <w:t xml:space="preserve">     Дата начала поставки: "___"_________________ </w:t>
      </w:r>
      <w:proofErr w:type="gramStart"/>
      <w:r w:rsidRPr="000B611A">
        <w:t>г</w:t>
      </w:r>
      <w:proofErr w:type="gramEnd"/>
      <w:r w:rsidRPr="000B611A">
        <w:t>.</w:t>
      </w:r>
    </w:p>
    <w:p w:rsidR="00C225C2" w:rsidRPr="000B611A" w:rsidRDefault="00C225C2" w:rsidP="00C225C2"/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</w:pPr>
      <w:r w:rsidRPr="000B611A">
        <w:t xml:space="preserve">     Дата окончания поставки: "___"_________________ </w:t>
      </w:r>
      <w:proofErr w:type="gramStart"/>
      <w:r w:rsidRPr="000B611A">
        <w:t>г</w:t>
      </w:r>
      <w:proofErr w:type="gramEnd"/>
      <w:r w:rsidRPr="000B611A">
        <w:t>.</w:t>
      </w:r>
    </w:p>
    <w:p w:rsidR="00C225C2" w:rsidRPr="000B611A" w:rsidRDefault="00C225C2" w:rsidP="00C225C2"/>
    <w:tbl>
      <w:tblPr>
        <w:tblpPr w:leftFromText="180" w:rightFromText="180" w:vertAnchor="page" w:horzAnchor="margin" w:tblpY="49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42"/>
        <w:gridCol w:w="1268"/>
        <w:gridCol w:w="1720"/>
        <w:gridCol w:w="1456"/>
        <w:gridCol w:w="1706"/>
        <w:gridCol w:w="729"/>
        <w:gridCol w:w="368"/>
        <w:gridCol w:w="352"/>
        <w:gridCol w:w="334"/>
        <w:gridCol w:w="339"/>
        <w:gridCol w:w="337"/>
        <w:gridCol w:w="561"/>
      </w:tblGrid>
      <w:tr w:rsidR="00FB451B" w:rsidRPr="000B611A" w:rsidTr="002E1CCB">
        <w:trPr>
          <w:trHeight w:val="255"/>
        </w:trPr>
        <w:tc>
          <w:tcPr>
            <w:tcW w:w="542" w:type="dxa"/>
            <w:vMerge w:val="restart"/>
            <w:vAlign w:val="center"/>
          </w:tcPr>
          <w:p w:rsidR="00FB451B" w:rsidRPr="000B611A" w:rsidRDefault="00FB451B" w:rsidP="002E1A5A">
            <w:pPr>
              <w:jc w:val="both"/>
            </w:pPr>
            <w:r w:rsidRPr="000B611A">
              <w:t xml:space="preserve">№ </w:t>
            </w:r>
          </w:p>
          <w:p w:rsidR="00FB451B" w:rsidRPr="000B611A" w:rsidRDefault="00FB451B" w:rsidP="002E1A5A">
            <w:pPr>
              <w:jc w:val="both"/>
            </w:pPr>
            <w:proofErr w:type="gramStart"/>
            <w:r w:rsidRPr="000B611A">
              <w:t>п</w:t>
            </w:r>
            <w:proofErr w:type="gramEnd"/>
            <w:r w:rsidRPr="000B611A">
              <w:t>/п</w:t>
            </w:r>
          </w:p>
        </w:tc>
        <w:tc>
          <w:tcPr>
            <w:tcW w:w="1268" w:type="dxa"/>
            <w:vMerge w:val="restart"/>
          </w:tcPr>
          <w:p w:rsidR="00FB451B" w:rsidRPr="000B611A" w:rsidRDefault="00FB451B" w:rsidP="00FB451B">
            <w:pPr>
              <w:jc w:val="center"/>
            </w:pPr>
            <w:r>
              <w:t>Код материала</w:t>
            </w:r>
          </w:p>
        </w:tc>
        <w:tc>
          <w:tcPr>
            <w:tcW w:w="1720" w:type="dxa"/>
            <w:vMerge w:val="restart"/>
          </w:tcPr>
          <w:p w:rsidR="00FB451B" w:rsidRPr="000B611A" w:rsidRDefault="00FB451B" w:rsidP="00FB451B">
            <w:pPr>
              <w:jc w:val="center"/>
            </w:pPr>
            <w:r w:rsidRPr="000B611A">
              <w:t>Наименование товара</w:t>
            </w:r>
          </w:p>
        </w:tc>
        <w:tc>
          <w:tcPr>
            <w:tcW w:w="1456" w:type="dxa"/>
            <w:vMerge w:val="restart"/>
          </w:tcPr>
          <w:p w:rsidR="00FB451B" w:rsidRPr="005D52C7" w:rsidRDefault="00FB451B" w:rsidP="00FB451B">
            <w:pPr>
              <w:jc w:val="center"/>
            </w:pPr>
            <w:r w:rsidRPr="005D52C7">
              <w:t>ГОСТ</w:t>
            </w:r>
          </w:p>
        </w:tc>
        <w:tc>
          <w:tcPr>
            <w:tcW w:w="1706" w:type="dxa"/>
            <w:vMerge w:val="restart"/>
            <w:vAlign w:val="center"/>
          </w:tcPr>
          <w:p w:rsidR="00FB451B" w:rsidRPr="000B611A" w:rsidRDefault="00FB451B" w:rsidP="00FB451B">
            <w:pPr>
              <w:jc w:val="center"/>
            </w:pPr>
            <w:r>
              <w:t>Ед. изм.</w:t>
            </w:r>
          </w:p>
        </w:tc>
        <w:tc>
          <w:tcPr>
            <w:tcW w:w="3020" w:type="dxa"/>
            <w:gridSpan w:val="7"/>
            <w:vAlign w:val="center"/>
          </w:tcPr>
          <w:p w:rsidR="00FB451B" w:rsidRPr="000B611A" w:rsidRDefault="00FB451B" w:rsidP="002E1A5A">
            <w:pPr>
              <w:jc w:val="center"/>
            </w:pPr>
            <w:r w:rsidRPr="000B611A">
              <w:t>Дата поставки</w:t>
            </w:r>
          </w:p>
        </w:tc>
      </w:tr>
      <w:tr w:rsidR="00FB451B" w:rsidRPr="000B611A" w:rsidTr="002E1CCB">
        <w:trPr>
          <w:trHeight w:val="285"/>
        </w:trPr>
        <w:tc>
          <w:tcPr>
            <w:tcW w:w="542" w:type="dxa"/>
            <w:vMerge/>
            <w:vAlign w:val="center"/>
          </w:tcPr>
          <w:p w:rsidR="00FB451B" w:rsidRPr="000B611A" w:rsidRDefault="00FB451B" w:rsidP="002E1A5A">
            <w:pPr>
              <w:jc w:val="both"/>
            </w:pPr>
          </w:p>
        </w:tc>
        <w:tc>
          <w:tcPr>
            <w:tcW w:w="1268" w:type="dxa"/>
            <w:vMerge/>
          </w:tcPr>
          <w:p w:rsidR="00FB451B" w:rsidRPr="000B611A" w:rsidRDefault="00FB451B" w:rsidP="002E1A5A">
            <w:pPr>
              <w:ind w:firstLine="540"/>
              <w:jc w:val="center"/>
            </w:pPr>
          </w:p>
        </w:tc>
        <w:tc>
          <w:tcPr>
            <w:tcW w:w="1720" w:type="dxa"/>
            <w:vMerge/>
          </w:tcPr>
          <w:p w:rsidR="00FB451B" w:rsidRPr="000B611A" w:rsidRDefault="00FB451B" w:rsidP="002E1A5A">
            <w:pPr>
              <w:ind w:firstLine="540"/>
              <w:jc w:val="center"/>
            </w:pPr>
          </w:p>
        </w:tc>
        <w:tc>
          <w:tcPr>
            <w:tcW w:w="1456" w:type="dxa"/>
            <w:vMerge/>
          </w:tcPr>
          <w:p w:rsidR="00FB451B" w:rsidRPr="000B611A" w:rsidRDefault="00FB451B" w:rsidP="002E1A5A">
            <w:pPr>
              <w:ind w:firstLine="540"/>
              <w:jc w:val="center"/>
            </w:pPr>
          </w:p>
        </w:tc>
        <w:tc>
          <w:tcPr>
            <w:tcW w:w="1706" w:type="dxa"/>
            <w:vMerge/>
            <w:vAlign w:val="center"/>
          </w:tcPr>
          <w:p w:rsidR="00FB451B" w:rsidRPr="000B611A" w:rsidRDefault="00FB451B" w:rsidP="002E1A5A">
            <w:pPr>
              <w:ind w:firstLine="540"/>
              <w:jc w:val="center"/>
            </w:pPr>
          </w:p>
        </w:tc>
        <w:tc>
          <w:tcPr>
            <w:tcW w:w="729" w:type="dxa"/>
            <w:vAlign w:val="center"/>
          </w:tcPr>
          <w:p w:rsidR="00FB451B" w:rsidRPr="000B611A" w:rsidRDefault="00FB451B" w:rsidP="002E1A5A">
            <w:pPr>
              <w:jc w:val="center"/>
            </w:pPr>
          </w:p>
        </w:tc>
        <w:tc>
          <w:tcPr>
            <w:tcW w:w="368" w:type="dxa"/>
            <w:vAlign w:val="center"/>
          </w:tcPr>
          <w:p w:rsidR="00FB451B" w:rsidRPr="000B611A" w:rsidRDefault="00FB451B" w:rsidP="002E1A5A">
            <w:pPr>
              <w:jc w:val="center"/>
            </w:pPr>
          </w:p>
        </w:tc>
        <w:tc>
          <w:tcPr>
            <w:tcW w:w="352" w:type="dxa"/>
            <w:vAlign w:val="center"/>
          </w:tcPr>
          <w:p w:rsidR="00FB451B" w:rsidRPr="000B611A" w:rsidRDefault="00FB451B" w:rsidP="002E1A5A">
            <w:pPr>
              <w:jc w:val="center"/>
            </w:pPr>
          </w:p>
        </w:tc>
        <w:tc>
          <w:tcPr>
            <w:tcW w:w="334" w:type="dxa"/>
            <w:vAlign w:val="center"/>
          </w:tcPr>
          <w:p w:rsidR="00FB451B" w:rsidRPr="000B611A" w:rsidRDefault="00FB451B" w:rsidP="002E1A5A">
            <w:pPr>
              <w:jc w:val="center"/>
            </w:pPr>
          </w:p>
        </w:tc>
        <w:tc>
          <w:tcPr>
            <w:tcW w:w="339" w:type="dxa"/>
            <w:vAlign w:val="center"/>
          </w:tcPr>
          <w:p w:rsidR="00FB451B" w:rsidRPr="000B611A" w:rsidRDefault="00FB451B" w:rsidP="002E1A5A">
            <w:pPr>
              <w:jc w:val="center"/>
            </w:pPr>
          </w:p>
        </w:tc>
        <w:tc>
          <w:tcPr>
            <w:tcW w:w="337" w:type="dxa"/>
            <w:vAlign w:val="center"/>
          </w:tcPr>
          <w:p w:rsidR="00FB451B" w:rsidRPr="000B611A" w:rsidRDefault="00FB451B" w:rsidP="002E1A5A">
            <w:pPr>
              <w:jc w:val="center"/>
              <w:rPr>
                <w:b/>
                <w:i/>
              </w:rPr>
            </w:pPr>
          </w:p>
        </w:tc>
        <w:tc>
          <w:tcPr>
            <w:tcW w:w="561" w:type="dxa"/>
            <w:vAlign w:val="center"/>
          </w:tcPr>
          <w:p w:rsidR="00FB451B" w:rsidRPr="000B611A" w:rsidRDefault="00FB451B" w:rsidP="002E1A5A">
            <w:pPr>
              <w:jc w:val="center"/>
              <w:rPr>
                <w:b/>
                <w:i/>
              </w:rPr>
            </w:pPr>
            <w:r w:rsidRPr="000B611A">
              <w:rPr>
                <w:b/>
                <w:i/>
              </w:rPr>
              <w:t>…</w:t>
            </w:r>
          </w:p>
        </w:tc>
      </w:tr>
      <w:tr w:rsidR="00FB451B" w:rsidRPr="000B611A" w:rsidTr="00FB451B">
        <w:tc>
          <w:tcPr>
            <w:tcW w:w="542" w:type="dxa"/>
          </w:tcPr>
          <w:p w:rsidR="00FB451B" w:rsidRPr="000B611A" w:rsidRDefault="00FB451B" w:rsidP="002E1A5A">
            <w:r w:rsidRPr="000B611A">
              <w:t>1.</w:t>
            </w:r>
          </w:p>
        </w:tc>
        <w:tc>
          <w:tcPr>
            <w:tcW w:w="1268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1720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1456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1706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729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68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52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34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39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37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561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</w:tr>
      <w:tr w:rsidR="00FB451B" w:rsidRPr="000B611A" w:rsidTr="00FB451B">
        <w:tc>
          <w:tcPr>
            <w:tcW w:w="542" w:type="dxa"/>
          </w:tcPr>
          <w:p w:rsidR="00FB451B" w:rsidRPr="000B611A" w:rsidRDefault="00FB451B" w:rsidP="002E1A5A">
            <w:r w:rsidRPr="000B611A">
              <w:t>2.</w:t>
            </w:r>
          </w:p>
        </w:tc>
        <w:tc>
          <w:tcPr>
            <w:tcW w:w="1268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1720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1456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1706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729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68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52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34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39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37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561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</w:tr>
      <w:tr w:rsidR="00FB451B" w:rsidRPr="000B611A" w:rsidTr="00FB451B">
        <w:tc>
          <w:tcPr>
            <w:tcW w:w="542" w:type="dxa"/>
          </w:tcPr>
          <w:p w:rsidR="00FB451B" w:rsidRPr="000B611A" w:rsidRDefault="00FB451B" w:rsidP="002E1A5A">
            <w:r w:rsidRPr="000B611A">
              <w:t>3.</w:t>
            </w:r>
          </w:p>
        </w:tc>
        <w:tc>
          <w:tcPr>
            <w:tcW w:w="1268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1720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1456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1706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729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68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52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34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39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37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561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</w:tr>
      <w:tr w:rsidR="00FB451B" w:rsidRPr="000B611A" w:rsidTr="00FB451B">
        <w:tc>
          <w:tcPr>
            <w:tcW w:w="542" w:type="dxa"/>
          </w:tcPr>
          <w:p w:rsidR="00FB451B" w:rsidRPr="000B611A" w:rsidRDefault="00FB451B" w:rsidP="002E1A5A">
            <w:r w:rsidRPr="000B611A">
              <w:t>4.</w:t>
            </w:r>
          </w:p>
        </w:tc>
        <w:tc>
          <w:tcPr>
            <w:tcW w:w="1268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1720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1456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1706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729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68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52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34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39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37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561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</w:tr>
      <w:tr w:rsidR="00FB451B" w:rsidRPr="000B611A" w:rsidTr="00FB451B">
        <w:tc>
          <w:tcPr>
            <w:tcW w:w="542" w:type="dxa"/>
          </w:tcPr>
          <w:p w:rsidR="00FB451B" w:rsidRPr="000B611A" w:rsidRDefault="00FB451B" w:rsidP="002E1A5A">
            <w:r w:rsidRPr="000B611A">
              <w:t>…</w:t>
            </w:r>
          </w:p>
        </w:tc>
        <w:tc>
          <w:tcPr>
            <w:tcW w:w="1268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1720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1456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1706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729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68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52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34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39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37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561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</w:tr>
    </w:tbl>
    <w:p w:rsidR="00C225C2" w:rsidRPr="000B611A" w:rsidRDefault="00C225C2" w:rsidP="00C225C2"/>
    <w:p w:rsidR="00C225C2" w:rsidRPr="000B611A" w:rsidRDefault="00C225C2" w:rsidP="00C225C2"/>
    <w:tbl>
      <w:tblPr>
        <w:tblW w:w="9679" w:type="dxa"/>
        <w:jc w:val="center"/>
        <w:tblLook w:val="01E0"/>
      </w:tblPr>
      <w:tblGrid>
        <w:gridCol w:w="4956"/>
        <w:gridCol w:w="4723"/>
      </w:tblGrid>
      <w:tr w:rsidR="00C648DF" w:rsidRPr="00C648DF" w:rsidTr="00E80CBF">
        <w:trPr>
          <w:trHeight w:val="641"/>
          <w:jc w:val="center"/>
        </w:trPr>
        <w:tc>
          <w:tcPr>
            <w:tcW w:w="4956" w:type="dxa"/>
          </w:tcPr>
          <w:p w:rsidR="00C648DF" w:rsidRPr="00C648DF" w:rsidRDefault="00C648DF" w:rsidP="00C648DF">
            <w:pPr>
              <w:jc w:val="center"/>
              <w:rPr>
                <w:b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</w:rPr>
            </w:pPr>
            <w:r w:rsidRPr="00C648DF">
              <w:rPr>
                <w:b/>
              </w:rPr>
              <w:t>ПОКУПАТЕЛЬ</w:t>
            </w:r>
            <w:r w:rsidR="008A13D8">
              <w:rPr>
                <w:b/>
              </w:rPr>
              <w:t>:</w:t>
            </w:r>
          </w:p>
          <w:p w:rsidR="00C648DF" w:rsidRPr="00C648DF" w:rsidRDefault="00C648DF" w:rsidP="00C648DF">
            <w:pPr>
              <w:jc w:val="center"/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t xml:space="preserve">ОАО «МРСК Центра» </w:t>
            </w:r>
            <w:r w:rsidRPr="00C648DF">
              <w:rPr>
                <w:b/>
                <w:vertAlign w:val="superscript"/>
              </w:rPr>
              <w:footnoteReference w:id="15"/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>___________________________________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 xml:space="preserve">        М.П.   «_____» _____________20____г.                     </w:t>
            </w:r>
          </w:p>
        </w:tc>
        <w:tc>
          <w:tcPr>
            <w:tcW w:w="4723" w:type="dxa"/>
          </w:tcPr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ПОСТАВЩИК</w:t>
            </w:r>
            <w:r w:rsidR="008A13D8">
              <w:rPr>
                <w:b/>
                <w:bCs/>
                <w:spacing w:val="-2"/>
              </w:rPr>
              <w:t>:</w:t>
            </w: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_____________________________</w:t>
            </w:r>
          </w:p>
          <w:p w:rsidR="00C648DF" w:rsidRPr="008A13D8" w:rsidRDefault="00C648DF" w:rsidP="00C648DF">
            <w:pPr>
              <w:ind w:firstLine="6"/>
              <w:rPr>
                <w:i/>
              </w:rPr>
            </w:pPr>
            <w:r w:rsidRPr="008A13D8">
              <w:rPr>
                <w:i/>
              </w:rPr>
              <w:t xml:space="preserve">                          (наименование)</w:t>
            </w: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>___________________________________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C648DF" w:rsidRPr="008A13D8" w:rsidRDefault="00C648DF" w:rsidP="00C648DF">
            <w:pPr>
              <w:ind w:firstLine="6"/>
              <w:rPr>
                <w:i/>
              </w:rPr>
            </w:pPr>
          </w:p>
          <w:p w:rsidR="00C648DF" w:rsidRPr="00C648DF" w:rsidRDefault="00C648DF" w:rsidP="00C648DF">
            <w:pPr>
              <w:ind w:firstLine="6"/>
            </w:pPr>
            <w:r w:rsidRPr="00C648DF">
              <w:t xml:space="preserve">         М.П.   «_____» _____________20___г.                     </w:t>
            </w:r>
          </w:p>
        </w:tc>
      </w:tr>
    </w:tbl>
    <w:p w:rsidR="00C225C2" w:rsidRPr="000B611A" w:rsidRDefault="00C225C2" w:rsidP="00C225C2"/>
    <w:p w:rsidR="00C225C2" w:rsidRPr="000B611A" w:rsidRDefault="00C225C2" w:rsidP="00C225C2"/>
    <w:p w:rsidR="00C225C2" w:rsidRPr="000B611A" w:rsidRDefault="00C225C2" w:rsidP="00C225C2"/>
    <w:p w:rsidR="00C225C2" w:rsidRPr="000B611A" w:rsidRDefault="00C225C2" w:rsidP="00C225C2"/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  <w:lang w:val="en-US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  <w:lang w:val="en-US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  <w:lang w:val="en-US"/>
        </w:rPr>
        <w:sectPr w:rsidR="00C225C2" w:rsidRPr="000B611A" w:rsidSect="009C7DF9">
          <w:headerReference w:type="even" r:id="rId8"/>
          <w:headerReference w:type="default" r:id="rId9"/>
          <w:footerReference w:type="even" r:id="rId10"/>
          <w:footerReference w:type="default" r:id="rId11"/>
          <w:pgSz w:w="11906" w:h="16838"/>
          <w:pgMar w:top="1418" w:right="709" w:bottom="1134" w:left="1701" w:header="709" w:footer="709" w:gutter="0"/>
          <w:cols w:space="708"/>
          <w:titlePg/>
          <w:docGrid w:linePitch="360"/>
        </w:sectPr>
      </w:pPr>
    </w:p>
    <w:p w:rsidR="001A6227" w:rsidRDefault="00C648DF" w:rsidP="001A6227">
      <w:pPr>
        <w:pStyle w:val="af2"/>
        <w:jc w:val="both"/>
        <w:rPr>
          <w:b/>
        </w:rPr>
      </w:pPr>
      <w:r>
        <w:rPr>
          <w:b/>
        </w:rPr>
        <w:lastRenderedPageBreak/>
        <w:t xml:space="preserve">                                                                                                                  </w:t>
      </w:r>
      <w:r w:rsidR="001A6227">
        <w:rPr>
          <w:b/>
        </w:rPr>
        <w:t xml:space="preserve">                   </w:t>
      </w:r>
    </w:p>
    <w:p w:rsidR="001A6227" w:rsidRPr="008A13D8" w:rsidRDefault="001A6227" w:rsidP="001A6227">
      <w:pPr>
        <w:pStyle w:val="af2"/>
        <w:jc w:val="both"/>
      </w:pPr>
      <w:r w:rsidRPr="008A13D8">
        <w:t xml:space="preserve">                                                                                                                                                                     Приложение № 3                                                                                                                                                                            </w:t>
      </w:r>
    </w:p>
    <w:p w:rsidR="001A6227" w:rsidRPr="008A13D8" w:rsidRDefault="001A6227" w:rsidP="001A6227">
      <w:pPr>
        <w:pStyle w:val="af2"/>
        <w:jc w:val="both"/>
      </w:pPr>
      <w:r w:rsidRPr="008A13D8">
        <w:t xml:space="preserve">                                                                                                                                                                     к договору поставки                                                                                                                                                                  </w:t>
      </w:r>
    </w:p>
    <w:p w:rsidR="001A6227" w:rsidRPr="008A13D8" w:rsidRDefault="001A6227" w:rsidP="001A6227">
      <w:pPr>
        <w:pStyle w:val="af2"/>
        <w:jc w:val="both"/>
      </w:pPr>
      <w:r w:rsidRPr="008A13D8">
        <w:t xml:space="preserve">                                                                                                                                                                     № _______ от _________20___г.</w:t>
      </w:r>
    </w:p>
    <w:p w:rsidR="00FE192C" w:rsidRPr="008A13D8" w:rsidRDefault="00FE192C" w:rsidP="00C648DF">
      <w:pPr>
        <w:pStyle w:val="af2"/>
        <w:jc w:val="both"/>
      </w:pPr>
    </w:p>
    <w:p w:rsidR="001A6227" w:rsidRPr="001A6227" w:rsidRDefault="001A6227" w:rsidP="001A6227">
      <w:pPr>
        <w:jc w:val="center"/>
        <w:rPr>
          <w:b/>
        </w:rPr>
      </w:pPr>
      <w:r w:rsidRPr="001A6227">
        <w:rPr>
          <w:b/>
        </w:rPr>
        <w:t>СПЕЦИФИКАЦИЯ № _______</w:t>
      </w:r>
    </w:p>
    <w:p w:rsidR="001A6227" w:rsidRPr="001A6227" w:rsidRDefault="001A6227" w:rsidP="001A6227">
      <w:pPr>
        <w:jc w:val="center"/>
        <w:rPr>
          <w:b/>
        </w:rPr>
      </w:pPr>
      <w:r w:rsidRPr="001A6227">
        <w:rPr>
          <w:b/>
        </w:rPr>
        <w:t>от _______________________20___г.</w:t>
      </w:r>
    </w:p>
    <w:p w:rsidR="001A6227" w:rsidRPr="001A6227" w:rsidRDefault="001A6227" w:rsidP="001A6227">
      <w:pPr>
        <w:jc w:val="center"/>
        <w:rPr>
          <w:b/>
        </w:rPr>
      </w:pPr>
      <w:r w:rsidRPr="001A6227">
        <w:rPr>
          <w:b/>
        </w:rPr>
        <w:t>к договору поставки № _______ от _______________________20__г.</w:t>
      </w:r>
    </w:p>
    <w:tbl>
      <w:tblPr>
        <w:tblW w:w="25250" w:type="dxa"/>
        <w:tblLook w:val="01E0"/>
      </w:tblPr>
      <w:tblGrid>
        <w:gridCol w:w="21634"/>
        <w:gridCol w:w="3616"/>
      </w:tblGrid>
      <w:tr w:rsidR="001A6227" w:rsidRPr="000B611A" w:rsidTr="00EF4BF3">
        <w:tc>
          <w:tcPr>
            <w:tcW w:w="21634" w:type="dxa"/>
          </w:tcPr>
          <w:p w:rsidR="001A6227" w:rsidRPr="000B611A" w:rsidRDefault="001A6227" w:rsidP="00EF4BF3">
            <w:pPr>
              <w:spacing w:after="60"/>
              <w:rPr>
                <w:b/>
              </w:rPr>
            </w:pPr>
            <w:r w:rsidRPr="000B611A">
              <w:rPr>
                <w:b/>
              </w:rPr>
              <w:t>ПОСТАВЩИК</w:t>
            </w:r>
          </w:p>
        </w:tc>
        <w:tc>
          <w:tcPr>
            <w:tcW w:w="3616" w:type="dxa"/>
          </w:tcPr>
          <w:p w:rsidR="001A6227" w:rsidRPr="000B611A" w:rsidRDefault="001A6227" w:rsidP="00EF4BF3">
            <w:pPr>
              <w:spacing w:after="60"/>
              <w:jc w:val="both"/>
            </w:pPr>
          </w:p>
        </w:tc>
      </w:tr>
      <w:tr w:rsidR="001A6227" w:rsidRPr="000B611A" w:rsidTr="00EF4BF3">
        <w:tc>
          <w:tcPr>
            <w:tcW w:w="21634" w:type="dxa"/>
          </w:tcPr>
          <w:p w:rsidR="001A6227" w:rsidRPr="000B611A" w:rsidRDefault="007E482E" w:rsidP="007E482E">
            <w:pPr>
              <w:widowControl w:val="0"/>
              <w:autoSpaceDE w:val="0"/>
              <w:autoSpaceDN w:val="0"/>
              <w:adjustRightInd w:val="0"/>
              <w:ind w:firstLine="6"/>
              <w:jc w:val="both"/>
            </w:pPr>
            <w:r w:rsidRPr="007E482E">
              <w:t>Место нахождения юридического лица:</w:t>
            </w:r>
            <w:r>
              <w:t xml:space="preserve"> </w:t>
            </w:r>
            <w:r w:rsidRPr="007E482E">
              <w:t>_____________________________________</w:t>
            </w:r>
          </w:p>
        </w:tc>
        <w:tc>
          <w:tcPr>
            <w:tcW w:w="3616" w:type="dxa"/>
          </w:tcPr>
          <w:p w:rsidR="001A6227" w:rsidRPr="000B611A" w:rsidRDefault="001A6227" w:rsidP="00EF4BF3">
            <w:pPr>
              <w:spacing w:after="60"/>
              <w:jc w:val="both"/>
            </w:pPr>
          </w:p>
        </w:tc>
      </w:tr>
      <w:tr w:rsidR="001A6227" w:rsidRPr="000B611A" w:rsidTr="00EF4BF3">
        <w:tc>
          <w:tcPr>
            <w:tcW w:w="21634" w:type="dxa"/>
          </w:tcPr>
          <w:p w:rsidR="001A6227" w:rsidRPr="000B611A" w:rsidRDefault="001A6227" w:rsidP="00EF4BF3">
            <w:pPr>
              <w:spacing w:after="60"/>
            </w:pPr>
            <w:r w:rsidRPr="000B611A">
              <w:t xml:space="preserve">ИНН/КПП:  </w:t>
            </w:r>
          </w:p>
        </w:tc>
        <w:tc>
          <w:tcPr>
            <w:tcW w:w="3616" w:type="dxa"/>
          </w:tcPr>
          <w:p w:rsidR="001A6227" w:rsidRPr="000B611A" w:rsidRDefault="001A6227" w:rsidP="00EF4BF3">
            <w:pPr>
              <w:spacing w:after="60"/>
              <w:jc w:val="both"/>
            </w:pPr>
          </w:p>
        </w:tc>
      </w:tr>
      <w:tr w:rsidR="001A6227" w:rsidRPr="000B611A" w:rsidTr="00EF4BF3">
        <w:tc>
          <w:tcPr>
            <w:tcW w:w="21634" w:type="dxa"/>
          </w:tcPr>
          <w:p w:rsidR="001A6227" w:rsidRDefault="001A6227" w:rsidP="00EF4BF3">
            <w:pPr>
              <w:spacing w:after="60"/>
              <w:rPr>
                <w:b/>
              </w:rPr>
            </w:pPr>
            <w:r w:rsidRPr="000B611A">
              <w:rPr>
                <w:b/>
              </w:rPr>
              <w:t xml:space="preserve">ПОКУПАТЕЛЬ </w:t>
            </w:r>
          </w:p>
          <w:p w:rsidR="001A6227" w:rsidRPr="007E482E" w:rsidRDefault="007E482E" w:rsidP="007E482E">
            <w:pPr>
              <w:widowControl w:val="0"/>
              <w:autoSpaceDE w:val="0"/>
              <w:autoSpaceDN w:val="0"/>
              <w:adjustRightInd w:val="0"/>
              <w:ind w:firstLine="6"/>
              <w:jc w:val="both"/>
            </w:pPr>
            <w:r w:rsidRPr="007E482E">
              <w:t>Место нахождения юридического лица:</w:t>
            </w:r>
            <w:r>
              <w:t xml:space="preserve"> </w:t>
            </w:r>
            <w:r w:rsidRPr="007E482E">
              <w:t>_____________________________________</w:t>
            </w:r>
          </w:p>
        </w:tc>
        <w:tc>
          <w:tcPr>
            <w:tcW w:w="3616" w:type="dxa"/>
          </w:tcPr>
          <w:p w:rsidR="001A6227" w:rsidRPr="000B611A" w:rsidRDefault="001A6227" w:rsidP="00EF4BF3">
            <w:pPr>
              <w:spacing w:after="60"/>
              <w:jc w:val="both"/>
            </w:pPr>
          </w:p>
        </w:tc>
      </w:tr>
    </w:tbl>
    <w:p w:rsidR="00FE192C" w:rsidRDefault="001A6227" w:rsidP="00C648DF">
      <w:pPr>
        <w:pStyle w:val="af2"/>
        <w:jc w:val="both"/>
        <w:rPr>
          <w:b/>
        </w:rPr>
      </w:pPr>
      <w:r w:rsidRPr="000B611A">
        <w:t xml:space="preserve">ИНН/КПП:  </w:t>
      </w:r>
    </w:p>
    <w:p w:rsidR="00FE192C" w:rsidRDefault="00FB451B" w:rsidP="00C648DF">
      <w:pPr>
        <w:pStyle w:val="af2"/>
        <w:jc w:val="both"/>
        <w:rPr>
          <w:b/>
        </w:rPr>
      </w:pPr>
      <w:r>
        <w:rPr>
          <w:b/>
        </w:rPr>
        <w:t>Протокол конкурентной процедуры №       дата</w:t>
      </w:r>
    </w:p>
    <w:tbl>
      <w:tblPr>
        <w:tblW w:w="136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85"/>
        <w:gridCol w:w="1268"/>
        <w:gridCol w:w="1465"/>
        <w:gridCol w:w="732"/>
        <w:gridCol w:w="1113"/>
        <w:gridCol w:w="799"/>
        <w:gridCol w:w="1134"/>
        <w:gridCol w:w="1417"/>
        <w:gridCol w:w="993"/>
        <w:gridCol w:w="992"/>
        <w:gridCol w:w="1683"/>
        <w:gridCol w:w="1371"/>
      </w:tblGrid>
      <w:tr w:rsidR="00203747" w:rsidRPr="00EF4BF3" w:rsidTr="0062546A">
        <w:tc>
          <w:tcPr>
            <w:tcW w:w="685" w:type="dxa"/>
          </w:tcPr>
          <w:p w:rsidR="00203747" w:rsidRDefault="00203747" w:rsidP="00EF4BF3">
            <w:pPr>
              <w:pStyle w:val="af2"/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268" w:type="dxa"/>
          </w:tcPr>
          <w:p w:rsidR="00203747" w:rsidRPr="00EF4BF3" w:rsidRDefault="00203747" w:rsidP="00EF4BF3">
            <w:pPr>
              <w:pStyle w:val="af2"/>
              <w:jc w:val="center"/>
              <w:rPr>
                <w:sz w:val="20"/>
                <w:szCs w:val="20"/>
              </w:rPr>
            </w:pPr>
            <w:r>
              <w:t>Код материала</w:t>
            </w:r>
          </w:p>
        </w:tc>
        <w:tc>
          <w:tcPr>
            <w:tcW w:w="1465" w:type="dxa"/>
            <w:shd w:val="clear" w:color="auto" w:fill="auto"/>
          </w:tcPr>
          <w:p w:rsidR="00203747" w:rsidRPr="00EF4BF3" w:rsidRDefault="0020374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Наименование товара</w:t>
            </w:r>
          </w:p>
        </w:tc>
        <w:tc>
          <w:tcPr>
            <w:tcW w:w="732" w:type="dxa"/>
          </w:tcPr>
          <w:p w:rsidR="00203747" w:rsidRPr="00EF4BF3" w:rsidRDefault="00203747" w:rsidP="00EF4BF3">
            <w:pPr>
              <w:pStyle w:val="af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ГОСТ</w:t>
            </w:r>
          </w:p>
        </w:tc>
        <w:tc>
          <w:tcPr>
            <w:tcW w:w="1113" w:type="dxa"/>
            <w:shd w:val="clear" w:color="auto" w:fill="auto"/>
          </w:tcPr>
          <w:p w:rsidR="00203747" w:rsidRPr="00EF4BF3" w:rsidRDefault="0020374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799" w:type="dxa"/>
            <w:shd w:val="clear" w:color="auto" w:fill="auto"/>
          </w:tcPr>
          <w:p w:rsidR="00203747" w:rsidRPr="00EF4BF3" w:rsidRDefault="0020374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Количество</w:t>
            </w:r>
          </w:p>
        </w:tc>
        <w:tc>
          <w:tcPr>
            <w:tcW w:w="1134" w:type="dxa"/>
            <w:shd w:val="clear" w:color="auto" w:fill="auto"/>
          </w:tcPr>
          <w:p w:rsidR="00203747" w:rsidRPr="00EF4BF3" w:rsidRDefault="0020374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Цена за единицу измерения</w:t>
            </w:r>
          </w:p>
        </w:tc>
        <w:tc>
          <w:tcPr>
            <w:tcW w:w="1417" w:type="dxa"/>
            <w:shd w:val="clear" w:color="auto" w:fill="auto"/>
          </w:tcPr>
          <w:p w:rsidR="00203747" w:rsidRPr="00EF4BF3" w:rsidRDefault="0020374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Стоимость товара всего без налога</w:t>
            </w:r>
          </w:p>
        </w:tc>
        <w:tc>
          <w:tcPr>
            <w:tcW w:w="993" w:type="dxa"/>
            <w:shd w:val="clear" w:color="auto" w:fill="auto"/>
          </w:tcPr>
          <w:p w:rsidR="00203747" w:rsidRPr="00EF4BF3" w:rsidRDefault="0020374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Налоговая ставка</w:t>
            </w:r>
          </w:p>
        </w:tc>
        <w:tc>
          <w:tcPr>
            <w:tcW w:w="992" w:type="dxa"/>
            <w:shd w:val="clear" w:color="auto" w:fill="auto"/>
          </w:tcPr>
          <w:p w:rsidR="00203747" w:rsidRPr="00EF4BF3" w:rsidRDefault="00203747" w:rsidP="00EF4BF3">
            <w:pPr>
              <w:jc w:val="center"/>
              <w:rPr>
                <w:sz w:val="20"/>
                <w:szCs w:val="20"/>
              </w:rPr>
            </w:pPr>
            <w:r w:rsidRPr="00EF4BF3">
              <w:rPr>
                <w:sz w:val="20"/>
                <w:szCs w:val="20"/>
              </w:rPr>
              <w:t>Сумма</w:t>
            </w:r>
          </w:p>
          <w:p w:rsidR="00203747" w:rsidRPr="00EF4BF3" w:rsidRDefault="0020374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налога</w:t>
            </w:r>
          </w:p>
        </w:tc>
        <w:tc>
          <w:tcPr>
            <w:tcW w:w="1683" w:type="dxa"/>
            <w:shd w:val="clear" w:color="auto" w:fill="auto"/>
          </w:tcPr>
          <w:p w:rsidR="00203747" w:rsidRPr="00EF4BF3" w:rsidRDefault="00203747" w:rsidP="00EF4BF3">
            <w:pPr>
              <w:jc w:val="center"/>
              <w:rPr>
                <w:sz w:val="20"/>
                <w:szCs w:val="20"/>
              </w:rPr>
            </w:pPr>
            <w:r w:rsidRPr="00EF4BF3">
              <w:rPr>
                <w:sz w:val="20"/>
                <w:szCs w:val="20"/>
              </w:rPr>
              <w:t>Стоимость</w:t>
            </w:r>
          </w:p>
          <w:p w:rsidR="00203747" w:rsidRPr="00EF4BF3" w:rsidRDefault="00203747" w:rsidP="00EF4BF3">
            <w:pPr>
              <w:jc w:val="center"/>
              <w:rPr>
                <w:sz w:val="20"/>
                <w:szCs w:val="20"/>
              </w:rPr>
            </w:pPr>
            <w:r w:rsidRPr="00EF4BF3">
              <w:rPr>
                <w:sz w:val="20"/>
                <w:szCs w:val="20"/>
              </w:rPr>
              <w:t>товаров всего</w:t>
            </w:r>
          </w:p>
          <w:p w:rsidR="00203747" w:rsidRPr="00EF4BF3" w:rsidRDefault="0020374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с учетом налога</w:t>
            </w:r>
          </w:p>
        </w:tc>
        <w:tc>
          <w:tcPr>
            <w:tcW w:w="1371" w:type="dxa"/>
          </w:tcPr>
          <w:p w:rsidR="00203747" w:rsidRPr="00EF4BF3" w:rsidRDefault="00203747" w:rsidP="00EF4B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Предприятие изготовитель</w:t>
            </w:r>
          </w:p>
        </w:tc>
      </w:tr>
      <w:tr w:rsidR="00C913D1" w:rsidRPr="00EF4BF3" w:rsidTr="0062546A">
        <w:tc>
          <w:tcPr>
            <w:tcW w:w="685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268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465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732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113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799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417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993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992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683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371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</w:tr>
      <w:tr w:rsidR="00C913D1" w:rsidRPr="00EF4BF3" w:rsidTr="0062546A">
        <w:tc>
          <w:tcPr>
            <w:tcW w:w="685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268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465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732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113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799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417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993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992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683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371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</w:tr>
      <w:tr w:rsidR="00C913D1" w:rsidRPr="00EF4BF3" w:rsidTr="0062546A">
        <w:tc>
          <w:tcPr>
            <w:tcW w:w="685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268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  <w:r>
              <w:rPr>
                <w:b/>
              </w:rPr>
              <w:t>ИТОГО:</w:t>
            </w:r>
          </w:p>
        </w:tc>
        <w:tc>
          <w:tcPr>
            <w:tcW w:w="1465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732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113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799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417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  <w:r>
              <w:rPr>
                <w:b/>
              </w:rPr>
              <w:t>Х</w:t>
            </w:r>
          </w:p>
        </w:tc>
        <w:tc>
          <w:tcPr>
            <w:tcW w:w="993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992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  <w:r>
              <w:rPr>
                <w:b/>
              </w:rPr>
              <w:t>Х</w:t>
            </w:r>
          </w:p>
        </w:tc>
        <w:tc>
          <w:tcPr>
            <w:tcW w:w="1683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  <w:r>
              <w:rPr>
                <w:b/>
              </w:rPr>
              <w:t>Х</w:t>
            </w:r>
          </w:p>
        </w:tc>
        <w:tc>
          <w:tcPr>
            <w:tcW w:w="1371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</w:tr>
      <w:tr w:rsidR="00C913D1" w:rsidRPr="00EF4BF3" w:rsidTr="0062546A">
        <w:tc>
          <w:tcPr>
            <w:tcW w:w="685" w:type="dxa"/>
          </w:tcPr>
          <w:p w:rsidR="00C913D1" w:rsidRPr="00EF4BF3" w:rsidRDefault="00C913D1" w:rsidP="00C913D1">
            <w:pPr>
              <w:pStyle w:val="af2"/>
              <w:rPr>
                <w:b/>
              </w:rPr>
            </w:pPr>
          </w:p>
        </w:tc>
        <w:tc>
          <w:tcPr>
            <w:tcW w:w="1268" w:type="dxa"/>
          </w:tcPr>
          <w:p w:rsidR="00C913D1" w:rsidRPr="00EF4BF3" w:rsidRDefault="00C913D1" w:rsidP="00C913D1">
            <w:pPr>
              <w:pStyle w:val="af2"/>
              <w:rPr>
                <w:b/>
              </w:rPr>
            </w:pPr>
          </w:p>
        </w:tc>
        <w:tc>
          <w:tcPr>
            <w:tcW w:w="1465" w:type="dxa"/>
            <w:shd w:val="clear" w:color="auto" w:fill="auto"/>
          </w:tcPr>
          <w:p w:rsidR="00C913D1" w:rsidRPr="00C913D1" w:rsidRDefault="00C913D1" w:rsidP="00C913D1">
            <w:pPr>
              <w:pStyle w:val="af2"/>
              <w:rPr>
                <w:sz w:val="20"/>
                <w:szCs w:val="20"/>
              </w:rPr>
            </w:pPr>
            <w:r w:rsidRPr="00C913D1">
              <w:rPr>
                <w:sz w:val="20"/>
                <w:szCs w:val="20"/>
              </w:rPr>
              <w:t>В том числе</w:t>
            </w:r>
            <w:r w:rsidR="0089408E">
              <w:rPr>
                <w:rStyle w:val="ab"/>
                <w:sz w:val="20"/>
                <w:szCs w:val="20"/>
              </w:rPr>
              <w:footnoteReference w:id="16"/>
            </w:r>
            <w:r w:rsidRPr="00C913D1">
              <w:rPr>
                <w:sz w:val="20"/>
                <w:szCs w:val="20"/>
              </w:rPr>
              <w:t>:</w:t>
            </w:r>
          </w:p>
        </w:tc>
        <w:tc>
          <w:tcPr>
            <w:tcW w:w="732" w:type="dxa"/>
          </w:tcPr>
          <w:p w:rsidR="00C913D1" w:rsidRPr="00EF4BF3" w:rsidRDefault="00C913D1" w:rsidP="00C913D1">
            <w:pPr>
              <w:pStyle w:val="af2"/>
              <w:rPr>
                <w:b/>
              </w:rPr>
            </w:pPr>
          </w:p>
        </w:tc>
        <w:tc>
          <w:tcPr>
            <w:tcW w:w="1113" w:type="dxa"/>
            <w:shd w:val="clear" w:color="auto" w:fill="auto"/>
          </w:tcPr>
          <w:p w:rsidR="00C913D1" w:rsidRPr="00EF4BF3" w:rsidRDefault="00C913D1" w:rsidP="00C913D1">
            <w:pPr>
              <w:pStyle w:val="af2"/>
              <w:rPr>
                <w:b/>
              </w:rPr>
            </w:pPr>
          </w:p>
        </w:tc>
        <w:tc>
          <w:tcPr>
            <w:tcW w:w="799" w:type="dxa"/>
            <w:shd w:val="clear" w:color="auto" w:fill="auto"/>
          </w:tcPr>
          <w:p w:rsidR="00C913D1" w:rsidRPr="00EF4BF3" w:rsidRDefault="00C913D1" w:rsidP="00C913D1">
            <w:pPr>
              <w:pStyle w:val="af2"/>
              <w:rPr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:rsidR="00C913D1" w:rsidRPr="00EF4BF3" w:rsidRDefault="00C913D1" w:rsidP="00C913D1">
            <w:pPr>
              <w:pStyle w:val="af2"/>
              <w:rPr>
                <w:b/>
              </w:rPr>
            </w:pPr>
          </w:p>
        </w:tc>
        <w:tc>
          <w:tcPr>
            <w:tcW w:w="1417" w:type="dxa"/>
            <w:shd w:val="clear" w:color="auto" w:fill="auto"/>
          </w:tcPr>
          <w:p w:rsidR="00C913D1" w:rsidRPr="00EF4BF3" w:rsidRDefault="00C913D1" w:rsidP="00C913D1">
            <w:pPr>
              <w:pStyle w:val="af2"/>
              <w:rPr>
                <w:b/>
              </w:rPr>
            </w:pPr>
          </w:p>
        </w:tc>
        <w:tc>
          <w:tcPr>
            <w:tcW w:w="993" w:type="dxa"/>
            <w:shd w:val="clear" w:color="auto" w:fill="auto"/>
          </w:tcPr>
          <w:p w:rsidR="00C913D1" w:rsidRPr="00EF4BF3" w:rsidRDefault="00C913D1" w:rsidP="00C913D1">
            <w:pPr>
              <w:pStyle w:val="af2"/>
              <w:rPr>
                <w:b/>
              </w:rPr>
            </w:pPr>
          </w:p>
        </w:tc>
        <w:tc>
          <w:tcPr>
            <w:tcW w:w="992" w:type="dxa"/>
            <w:shd w:val="clear" w:color="auto" w:fill="auto"/>
          </w:tcPr>
          <w:p w:rsidR="00C913D1" w:rsidRPr="00EF4BF3" w:rsidRDefault="00C913D1" w:rsidP="00C913D1">
            <w:pPr>
              <w:pStyle w:val="af2"/>
              <w:rPr>
                <w:b/>
              </w:rPr>
            </w:pPr>
          </w:p>
        </w:tc>
        <w:tc>
          <w:tcPr>
            <w:tcW w:w="1683" w:type="dxa"/>
            <w:shd w:val="clear" w:color="auto" w:fill="auto"/>
          </w:tcPr>
          <w:p w:rsidR="00C913D1" w:rsidRPr="00EF4BF3" w:rsidRDefault="00C913D1" w:rsidP="00C913D1">
            <w:pPr>
              <w:pStyle w:val="af2"/>
              <w:rPr>
                <w:b/>
              </w:rPr>
            </w:pPr>
          </w:p>
        </w:tc>
        <w:tc>
          <w:tcPr>
            <w:tcW w:w="1371" w:type="dxa"/>
          </w:tcPr>
          <w:p w:rsidR="00C913D1" w:rsidRPr="00EF4BF3" w:rsidRDefault="00C913D1" w:rsidP="00C913D1">
            <w:pPr>
              <w:pStyle w:val="af2"/>
              <w:rPr>
                <w:b/>
              </w:rPr>
            </w:pPr>
          </w:p>
        </w:tc>
      </w:tr>
      <w:tr w:rsidR="00C913D1" w:rsidRPr="00EF4BF3" w:rsidTr="0062546A">
        <w:tc>
          <w:tcPr>
            <w:tcW w:w="685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268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465" w:type="dxa"/>
            <w:shd w:val="clear" w:color="auto" w:fill="auto"/>
          </w:tcPr>
          <w:p w:rsidR="00C913D1" w:rsidRPr="008C61F3" w:rsidRDefault="00C913D1" w:rsidP="00EF4BF3">
            <w:pPr>
              <w:pStyle w:val="af2"/>
              <w:jc w:val="both"/>
              <w:rPr>
                <w:sz w:val="20"/>
                <w:szCs w:val="20"/>
              </w:rPr>
            </w:pPr>
            <w:proofErr w:type="gramStart"/>
            <w:r w:rsidRPr="008C61F3">
              <w:rPr>
                <w:sz w:val="20"/>
                <w:szCs w:val="20"/>
              </w:rPr>
              <w:t>Шеф-монтаж</w:t>
            </w:r>
            <w:proofErr w:type="gramEnd"/>
          </w:p>
        </w:tc>
        <w:tc>
          <w:tcPr>
            <w:tcW w:w="732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113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799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417" w:type="dxa"/>
            <w:shd w:val="clear" w:color="auto" w:fill="auto"/>
          </w:tcPr>
          <w:p w:rsidR="00C913D1" w:rsidRPr="00203747" w:rsidRDefault="00C913D1" w:rsidP="00203747">
            <w:pPr>
              <w:pStyle w:val="af2"/>
              <w:jc w:val="center"/>
              <w:rPr>
                <w:b/>
              </w:rPr>
            </w:pPr>
          </w:p>
        </w:tc>
        <w:tc>
          <w:tcPr>
            <w:tcW w:w="993" w:type="dxa"/>
            <w:shd w:val="clear" w:color="auto" w:fill="auto"/>
          </w:tcPr>
          <w:p w:rsidR="00C913D1" w:rsidRPr="00EF4BF3" w:rsidRDefault="00C913D1" w:rsidP="00203747">
            <w:pPr>
              <w:pStyle w:val="af2"/>
              <w:jc w:val="center"/>
              <w:rPr>
                <w:b/>
              </w:rPr>
            </w:pPr>
          </w:p>
        </w:tc>
        <w:tc>
          <w:tcPr>
            <w:tcW w:w="992" w:type="dxa"/>
            <w:shd w:val="clear" w:color="auto" w:fill="auto"/>
          </w:tcPr>
          <w:p w:rsidR="00C913D1" w:rsidRPr="00EF4BF3" w:rsidRDefault="00C913D1" w:rsidP="00203747">
            <w:pPr>
              <w:pStyle w:val="af2"/>
              <w:jc w:val="center"/>
              <w:rPr>
                <w:b/>
              </w:rPr>
            </w:pPr>
          </w:p>
        </w:tc>
        <w:tc>
          <w:tcPr>
            <w:tcW w:w="1683" w:type="dxa"/>
            <w:shd w:val="clear" w:color="auto" w:fill="auto"/>
          </w:tcPr>
          <w:p w:rsidR="00C913D1" w:rsidRPr="00EF4BF3" w:rsidRDefault="00C913D1" w:rsidP="00203747">
            <w:pPr>
              <w:pStyle w:val="af2"/>
              <w:jc w:val="center"/>
              <w:rPr>
                <w:b/>
              </w:rPr>
            </w:pPr>
          </w:p>
        </w:tc>
        <w:tc>
          <w:tcPr>
            <w:tcW w:w="1371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</w:tr>
      <w:tr w:rsidR="00C913D1" w:rsidRPr="00EF4BF3" w:rsidTr="0062546A">
        <w:tc>
          <w:tcPr>
            <w:tcW w:w="685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268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465" w:type="dxa"/>
            <w:shd w:val="clear" w:color="auto" w:fill="auto"/>
          </w:tcPr>
          <w:p w:rsidR="00C913D1" w:rsidRPr="008C61F3" w:rsidRDefault="00C913D1" w:rsidP="00EF4BF3">
            <w:pPr>
              <w:pStyle w:val="af2"/>
              <w:jc w:val="both"/>
              <w:rPr>
                <w:sz w:val="20"/>
                <w:szCs w:val="20"/>
              </w:rPr>
            </w:pPr>
            <w:r w:rsidRPr="008C61F3">
              <w:rPr>
                <w:sz w:val="20"/>
                <w:szCs w:val="20"/>
              </w:rPr>
              <w:t>Шеф-наладка</w:t>
            </w:r>
          </w:p>
        </w:tc>
        <w:tc>
          <w:tcPr>
            <w:tcW w:w="732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113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799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417" w:type="dxa"/>
            <w:shd w:val="clear" w:color="auto" w:fill="auto"/>
          </w:tcPr>
          <w:p w:rsidR="00C913D1" w:rsidRPr="00203747" w:rsidRDefault="00C913D1" w:rsidP="00203747">
            <w:pPr>
              <w:pStyle w:val="af2"/>
              <w:jc w:val="center"/>
              <w:rPr>
                <w:b/>
              </w:rPr>
            </w:pPr>
          </w:p>
        </w:tc>
        <w:tc>
          <w:tcPr>
            <w:tcW w:w="993" w:type="dxa"/>
            <w:shd w:val="clear" w:color="auto" w:fill="auto"/>
          </w:tcPr>
          <w:p w:rsidR="00C913D1" w:rsidRPr="00EF4BF3" w:rsidRDefault="00C913D1" w:rsidP="00203747">
            <w:pPr>
              <w:pStyle w:val="af2"/>
              <w:jc w:val="center"/>
              <w:rPr>
                <w:b/>
              </w:rPr>
            </w:pPr>
          </w:p>
        </w:tc>
        <w:tc>
          <w:tcPr>
            <w:tcW w:w="992" w:type="dxa"/>
            <w:shd w:val="clear" w:color="auto" w:fill="auto"/>
          </w:tcPr>
          <w:p w:rsidR="00C913D1" w:rsidRPr="00EF4BF3" w:rsidRDefault="00C913D1" w:rsidP="00203747">
            <w:pPr>
              <w:pStyle w:val="af2"/>
              <w:jc w:val="center"/>
              <w:rPr>
                <w:b/>
              </w:rPr>
            </w:pPr>
          </w:p>
        </w:tc>
        <w:tc>
          <w:tcPr>
            <w:tcW w:w="1683" w:type="dxa"/>
            <w:shd w:val="clear" w:color="auto" w:fill="auto"/>
          </w:tcPr>
          <w:p w:rsidR="00C913D1" w:rsidRPr="00EF4BF3" w:rsidRDefault="00C913D1" w:rsidP="00203747">
            <w:pPr>
              <w:pStyle w:val="af2"/>
              <w:jc w:val="center"/>
              <w:rPr>
                <w:b/>
              </w:rPr>
            </w:pPr>
          </w:p>
        </w:tc>
        <w:tc>
          <w:tcPr>
            <w:tcW w:w="1371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</w:tr>
      <w:tr w:rsidR="00C913D1" w:rsidRPr="00EF4BF3" w:rsidTr="0062546A">
        <w:tc>
          <w:tcPr>
            <w:tcW w:w="685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268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465" w:type="dxa"/>
            <w:shd w:val="clear" w:color="auto" w:fill="auto"/>
          </w:tcPr>
          <w:p w:rsidR="00C913D1" w:rsidRPr="00C913D1" w:rsidRDefault="00C913D1" w:rsidP="00EF4BF3">
            <w:pPr>
              <w:pStyle w:val="af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услуги</w:t>
            </w:r>
          </w:p>
        </w:tc>
        <w:tc>
          <w:tcPr>
            <w:tcW w:w="732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113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799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417" w:type="dxa"/>
            <w:shd w:val="clear" w:color="auto" w:fill="auto"/>
          </w:tcPr>
          <w:p w:rsidR="00C913D1" w:rsidRPr="00203747" w:rsidRDefault="00C913D1" w:rsidP="00203747">
            <w:pPr>
              <w:pStyle w:val="af2"/>
              <w:jc w:val="center"/>
              <w:rPr>
                <w:b/>
              </w:rPr>
            </w:pPr>
          </w:p>
        </w:tc>
        <w:tc>
          <w:tcPr>
            <w:tcW w:w="993" w:type="dxa"/>
            <w:shd w:val="clear" w:color="auto" w:fill="auto"/>
          </w:tcPr>
          <w:p w:rsidR="00C913D1" w:rsidRPr="00EF4BF3" w:rsidRDefault="00C913D1" w:rsidP="00203747">
            <w:pPr>
              <w:pStyle w:val="af2"/>
              <w:jc w:val="center"/>
              <w:rPr>
                <w:b/>
              </w:rPr>
            </w:pPr>
          </w:p>
        </w:tc>
        <w:tc>
          <w:tcPr>
            <w:tcW w:w="992" w:type="dxa"/>
            <w:shd w:val="clear" w:color="auto" w:fill="auto"/>
          </w:tcPr>
          <w:p w:rsidR="00C913D1" w:rsidRPr="00EF4BF3" w:rsidRDefault="00C913D1" w:rsidP="00203747">
            <w:pPr>
              <w:pStyle w:val="af2"/>
              <w:jc w:val="center"/>
              <w:rPr>
                <w:b/>
              </w:rPr>
            </w:pPr>
          </w:p>
        </w:tc>
        <w:tc>
          <w:tcPr>
            <w:tcW w:w="1683" w:type="dxa"/>
            <w:shd w:val="clear" w:color="auto" w:fill="auto"/>
          </w:tcPr>
          <w:p w:rsidR="00C913D1" w:rsidRPr="00EF4BF3" w:rsidRDefault="00C913D1" w:rsidP="00203747">
            <w:pPr>
              <w:pStyle w:val="af2"/>
              <w:jc w:val="center"/>
              <w:rPr>
                <w:b/>
              </w:rPr>
            </w:pPr>
          </w:p>
        </w:tc>
        <w:tc>
          <w:tcPr>
            <w:tcW w:w="1371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</w:tr>
      <w:tr w:rsidR="00C913D1" w:rsidRPr="00EF4BF3" w:rsidTr="0062546A">
        <w:tc>
          <w:tcPr>
            <w:tcW w:w="685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268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465" w:type="dxa"/>
            <w:shd w:val="clear" w:color="auto" w:fill="auto"/>
          </w:tcPr>
          <w:p w:rsidR="00C913D1" w:rsidRPr="00C913D1" w:rsidRDefault="00C913D1" w:rsidP="00EF4BF3">
            <w:pPr>
              <w:pStyle w:val="af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работы</w:t>
            </w:r>
          </w:p>
        </w:tc>
        <w:tc>
          <w:tcPr>
            <w:tcW w:w="732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113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799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417" w:type="dxa"/>
            <w:shd w:val="clear" w:color="auto" w:fill="auto"/>
          </w:tcPr>
          <w:p w:rsidR="00C913D1" w:rsidRPr="00203747" w:rsidRDefault="00C913D1" w:rsidP="00203747">
            <w:pPr>
              <w:pStyle w:val="af2"/>
              <w:jc w:val="center"/>
              <w:rPr>
                <w:b/>
              </w:rPr>
            </w:pPr>
          </w:p>
        </w:tc>
        <w:tc>
          <w:tcPr>
            <w:tcW w:w="993" w:type="dxa"/>
            <w:shd w:val="clear" w:color="auto" w:fill="auto"/>
          </w:tcPr>
          <w:p w:rsidR="00C913D1" w:rsidRPr="00EF4BF3" w:rsidRDefault="00C913D1" w:rsidP="00203747">
            <w:pPr>
              <w:pStyle w:val="af2"/>
              <w:jc w:val="center"/>
              <w:rPr>
                <w:b/>
              </w:rPr>
            </w:pPr>
          </w:p>
        </w:tc>
        <w:tc>
          <w:tcPr>
            <w:tcW w:w="992" w:type="dxa"/>
            <w:shd w:val="clear" w:color="auto" w:fill="auto"/>
          </w:tcPr>
          <w:p w:rsidR="00C913D1" w:rsidRPr="00EF4BF3" w:rsidRDefault="00C913D1" w:rsidP="00203747">
            <w:pPr>
              <w:pStyle w:val="af2"/>
              <w:jc w:val="center"/>
              <w:rPr>
                <w:b/>
              </w:rPr>
            </w:pPr>
          </w:p>
        </w:tc>
        <w:tc>
          <w:tcPr>
            <w:tcW w:w="1683" w:type="dxa"/>
            <w:shd w:val="clear" w:color="auto" w:fill="auto"/>
          </w:tcPr>
          <w:p w:rsidR="00C913D1" w:rsidRPr="00EF4BF3" w:rsidRDefault="00C913D1" w:rsidP="00203747">
            <w:pPr>
              <w:pStyle w:val="af2"/>
              <w:jc w:val="center"/>
              <w:rPr>
                <w:b/>
              </w:rPr>
            </w:pPr>
          </w:p>
        </w:tc>
        <w:tc>
          <w:tcPr>
            <w:tcW w:w="1371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</w:tr>
    </w:tbl>
    <w:p w:rsidR="0028022F" w:rsidRDefault="0028022F" w:rsidP="00FB451B">
      <w:pPr>
        <w:jc w:val="both"/>
      </w:pPr>
    </w:p>
    <w:p w:rsidR="00FB451B" w:rsidRDefault="00FB451B" w:rsidP="00FB451B">
      <w:pPr>
        <w:jc w:val="both"/>
      </w:pPr>
      <w:r>
        <w:t xml:space="preserve">Общая стоимость </w:t>
      </w:r>
      <w:proofErr w:type="gramStart"/>
      <w:r>
        <w:t>Товара, поставляемого по настоящей спецификации с учетом НДС составляет</w:t>
      </w:r>
      <w:proofErr w:type="gramEnd"/>
      <w:r>
        <w:t xml:space="preserve">: </w:t>
      </w:r>
    </w:p>
    <w:p w:rsidR="00FB451B" w:rsidRDefault="00FB451B" w:rsidP="00FB451B">
      <w:pPr>
        <w:jc w:val="both"/>
      </w:pPr>
      <w:r w:rsidRPr="0098382B">
        <w:rPr>
          <w:i/>
        </w:rPr>
        <w:t>_____________________________________________________________</w:t>
      </w:r>
      <w:r w:rsidR="0098382B" w:rsidRPr="0098382B">
        <w:rPr>
          <w:i/>
        </w:rPr>
        <w:t>(указать цифрами и прописью)</w:t>
      </w:r>
      <w:r>
        <w:t>.</w:t>
      </w:r>
    </w:p>
    <w:tbl>
      <w:tblPr>
        <w:tblW w:w="25175" w:type="dxa"/>
        <w:tblLook w:val="0000"/>
      </w:tblPr>
      <w:tblGrid>
        <w:gridCol w:w="22489"/>
        <w:gridCol w:w="1092"/>
        <w:gridCol w:w="48"/>
        <w:gridCol w:w="1546"/>
      </w:tblGrid>
      <w:tr w:rsidR="001A6227" w:rsidRPr="000B611A" w:rsidTr="0028022F">
        <w:trPr>
          <w:trHeight w:val="248"/>
        </w:trPr>
        <w:tc>
          <w:tcPr>
            <w:tcW w:w="23629" w:type="dxa"/>
            <w:gridSpan w:val="3"/>
          </w:tcPr>
          <w:p w:rsidR="001A6227" w:rsidRPr="000B611A" w:rsidRDefault="001A6227" w:rsidP="002E1A5A">
            <w:r w:rsidRPr="000B611A">
              <w:t>Технические характеристики</w:t>
            </w:r>
            <w:r w:rsidR="0028022F">
              <w:t>:</w:t>
            </w:r>
          </w:p>
        </w:tc>
        <w:tc>
          <w:tcPr>
            <w:tcW w:w="1546" w:type="dxa"/>
            <w:vAlign w:val="center"/>
          </w:tcPr>
          <w:p w:rsidR="001A6227" w:rsidRPr="000B611A" w:rsidRDefault="001A6227" w:rsidP="002E1A5A"/>
        </w:tc>
      </w:tr>
      <w:tr w:rsidR="001A6227" w:rsidRPr="000B611A" w:rsidTr="0028022F">
        <w:tblPrEx>
          <w:tblLook w:val="01E0"/>
        </w:tblPrEx>
        <w:trPr>
          <w:gridAfter w:val="2"/>
          <w:wAfter w:w="1594" w:type="dxa"/>
        </w:trPr>
        <w:tc>
          <w:tcPr>
            <w:tcW w:w="22489" w:type="dxa"/>
          </w:tcPr>
          <w:p w:rsidR="001A6227" w:rsidRPr="000B611A" w:rsidRDefault="001A6227" w:rsidP="002E1A5A">
            <w:pPr>
              <w:spacing w:after="60"/>
              <w:jc w:val="both"/>
            </w:pPr>
            <w:r w:rsidRPr="000B611A">
              <w:t>Требования к качеству товара</w:t>
            </w:r>
            <w:r w:rsidR="0028022F">
              <w:t>:</w:t>
            </w:r>
          </w:p>
        </w:tc>
        <w:tc>
          <w:tcPr>
            <w:tcW w:w="1092" w:type="dxa"/>
          </w:tcPr>
          <w:p w:rsidR="001A6227" w:rsidRPr="000B611A" w:rsidRDefault="001A6227" w:rsidP="002E1A5A">
            <w:pPr>
              <w:spacing w:after="60"/>
              <w:ind w:firstLine="851"/>
              <w:jc w:val="both"/>
            </w:pPr>
          </w:p>
        </w:tc>
      </w:tr>
      <w:tr w:rsidR="001A6227" w:rsidRPr="000B611A" w:rsidTr="0028022F">
        <w:tblPrEx>
          <w:tblLook w:val="01E0"/>
        </w:tblPrEx>
        <w:trPr>
          <w:gridAfter w:val="2"/>
          <w:wAfter w:w="1594" w:type="dxa"/>
        </w:trPr>
        <w:tc>
          <w:tcPr>
            <w:tcW w:w="22489" w:type="dxa"/>
          </w:tcPr>
          <w:p w:rsidR="0028022F" w:rsidRDefault="0028022F" w:rsidP="002E1A5A">
            <w:pPr>
              <w:spacing w:after="60"/>
            </w:pPr>
          </w:p>
          <w:p w:rsidR="001A6227" w:rsidRPr="000B611A" w:rsidRDefault="001A6227" w:rsidP="00A80EBF">
            <w:pPr>
              <w:spacing w:after="60"/>
            </w:pPr>
            <w:r w:rsidRPr="000B611A">
              <w:lastRenderedPageBreak/>
              <w:t>Срок поставки</w:t>
            </w:r>
            <w:r w:rsidR="0028022F">
              <w:t>:</w:t>
            </w:r>
          </w:p>
        </w:tc>
        <w:tc>
          <w:tcPr>
            <w:tcW w:w="1092" w:type="dxa"/>
          </w:tcPr>
          <w:p w:rsidR="001A6227" w:rsidRPr="000B611A" w:rsidRDefault="001A6227" w:rsidP="002E1A5A">
            <w:pPr>
              <w:spacing w:after="60"/>
              <w:ind w:firstLine="851"/>
              <w:jc w:val="both"/>
            </w:pPr>
          </w:p>
        </w:tc>
      </w:tr>
      <w:tr w:rsidR="001A6227" w:rsidRPr="000B611A" w:rsidTr="0028022F">
        <w:tblPrEx>
          <w:tblLook w:val="01E0"/>
        </w:tblPrEx>
        <w:trPr>
          <w:gridAfter w:val="2"/>
          <w:wAfter w:w="1594" w:type="dxa"/>
        </w:trPr>
        <w:tc>
          <w:tcPr>
            <w:tcW w:w="22489" w:type="dxa"/>
          </w:tcPr>
          <w:p w:rsidR="0028022F" w:rsidRDefault="0028022F" w:rsidP="00203747">
            <w:pPr>
              <w:pStyle w:val="afa"/>
              <w:rPr>
                <w:lang w:val="ru-RU" w:eastAsia="ru-RU"/>
              </w:rPr>
            </w:pPr>
          </w:p>
          <w:p w:rsidR="0028022F" w:rsidRPr="0028022F" w:rsidRDefault="0028022F" w:rsidP="00203747">
            <w:pPr>
              <w:pStyle w:val="afa"/>
              <w:rPr>
                <w:u w:val="single"/>
                <w:lang w:val="ru-RU" w:eastAsia="ru-RU"/>
              </w:rPr>
            </w:pPr>
            <w:r w:rsidRPr="0028022F">
              <w:rPr>
                <w:u w:val="single"/>
                <w:lang w:val="ru-RU" w:eastAsia="ru-RU"/>
              </w:rPr>
              <w:t>Примечание:</w:t>
            </w:r>
          </w:p>
          <w:p w:rsidR="001A6227" w:rsidRPr="0028022F" w:rsidRDefault="0028022F" w:rsidP="0028022F">
            <w:pPr>
              <w:pStyle w:val="afa"/>
              <w:rPr>
                <w:lang w:val="ru-RU" w:eastAsia="ru-RU"/>
              </w:rPr>
            </w:pPr>
            <w:r>
              <w:rPr>
                <w:lang w:val="ru-RU" w:eastAsia="ru-RU"/>
              </w:rPr>
              <w:t>З</w:t>
            </w:r>
            <w:r w:rsidR="00203747" w:rsidRPr="00511890">
              <w:rPr>
                <w:lang w:val="ru-RU" w:eastAsia="ru-RU"/>
              </w:rPr>
              <w:t>начком «Х» обозначены столбцы, итоговая сумма</w:t>
            </w:r>
            <w:r>
              <w:rPr>
                <w:lang w:val="ru-RU" w:eastAsia="ru-RU"/>
              </w:rPr>
              <w:t xml:space="preserve"> по которым подлежит заполнению,</w:t>
            </w:r>
          </w:p>
        </w:tc>
        <w:tc>
          <w:tcPr>
            <w:tcW w:w="1092" w:type="dxa"/>
          </w:tcPr>
          <w:p w:rsidR="001A6227" w:rsidRPr="000B611A" w:rsidRDefault="001A6227" w:rsidP="002E1A5A">
            <w:pPr>
              <w:spacing w:after="60"/>
              <w:ind w:firstLine="851"/>
              <w:jc w:val="both"/>
            </w:pPr>
          </w:p>
        </w:tc>
      </w:tr>
      <w:tr w:rsidR="001A6227" w:rsidRPr="000B611A" w:rsidTr="0028022F">
        <w:tblPrEx>
          <w:tblLook w:val="01E0"/>
        </w:tblPrEx>
        <w:trPr>
          <w:gridAfter w:val="2"/>
          <w:wAfter w:w="1594" w:type="dxa"/>
          <w:trHeight w:val="882"/>
        </w:trPr>
        <w:tc>
          <w:tcPr>
            <w:tcW w:w="22489" w:type="dxa"/>
          </w:tcPr>
          <w:p w:rsidR="00C913D1" w:rsidRDefault="003E7D5B" w:rsidP="005D52C7">
            <w:pPr>
              <w:pStyle w:val="af6"/>
            </w:pPr>
            <w:r>
              <w:t xml:space="preserve">В </w:t>
            </w:r>
            <w:proofErr w:type="gramStart"/>
            <w:r>
              <w:t>случае</w:t>
            </w:r>
            <w:proofErr w:type="gramEnd"/>
            <w:r>
              <w:t xml:space="preserve">, если по договору выполняются работы, оказываются услуг, предусмотренные п.3.1.2-3.1.4 Договора, в Спецификации </w:t>
            </w:r>
            <w:r w:rsidR="00C913D1">
              <w:t xml:space="preserve">(табличная  часть) </w:t>
            </w:r>
          </w:p>
          <w:p w:rsidR="005D52C7" w:rsidRDefault="003E7D5B" w:rsidP="005D52C7">
            <w:pPr>
              <w:pStyle w:val="af6"/>
            </w:pPr>
            <w:r>
              <w:t>они подлежат указанию в качестве отдельных позиций</w:t>
            </w:r>
            <w:r w:rsidR="00797821">
              <w:t xml:space="preserve"> с указанием </w:t>
            </w:r>
            <w:proofErr w:type="gramStart"/>
            <w:r w:rsidR="00797821">
              <w:t>сроков выполнения работ/оказания услуг</w:t>
            </w:r>
            <w:proofErr w:type="gramEnd"/>
            <w:r w:rsidR="00797821">
              <w:t>.</w:t>
            </w:r>
          </w:p>
          <w:p w:rsidR="001A6227" w:rsidRPr="000B611A" w:rsidRDefault="001A6227" w:rsidP="005D52C7">
            <w:pPr>
              <w:spacing w:after="60"/>
            </w:pPr>
          </w:p>
        </w:tc>
        <w:tc>
          <w:tcPr>
            <w:tcW w:w="1092" w:type="dxa"/>
          </w:tcPr>
          <w:p w:rsidR="001A6227" w:rsidRPr="000B611A" w:rsidRDefault="001A6227" w:rsidP="002E1A5A">
            <w:pPr>
              <w:spacing w:after="60"/>
              <w:ind w:firstLine="851"/>
              <w:jc w:val="both"/>
            </w:pPr>
          </w:p>
        </w:tc>
      </w:tr>
    </w:tbl>
    <w:p w:rsidR="002176F2" w:rsidRPr="002176F2" w:rsidRDefault="002176F2" w:rsidP="002176F2">
      <w:pPr>
        <w:rPr>
          <w:vanish/>
        </w:rPr>
      </w:pPr>
    </w:p>
    <w:tbl>
      <w:tblPr>
        <w:tblpPr w:leftFromText="180" w:rightFromText="180" w:vertAnchor="text" w:horzAnchor="margin" w:tblpXSpec="center" w:tblpY="366"/>
        <w:tblOverlap w:val="never"/>
        <w:tblW w:w="9679" w:type="dxa"/>
        <w:tblLook w:val="01E0"/>
      </w:tblPr>
      <w:tblGrid>
        <w:gridCol w:w="4956"/>
        <w:gridCol w:w="4723"/>
      </w:tblGrid>
      <w:tr w:rsidR="0028022F" w:rsidRPr="00C648DF" w:rsidTr="0028022F">
        <w:trPr>
          <w:trHeight w:val="641"/>
        </w:trPr>
        <w:tc>
          <w:tcPr>
            <w:tcW w:w="4956" w:type="dxa"/>
          </w:tcPr>
          <w:p w:rsidR="0028022F" w:rsidRPr="00C648DF" w:rsidRDefault="0028022F" w:rsidP="0028022F">
            <w:pPr>
              <w:jc w:val="center"/>
              <w:rPr>
                <w:b/>
              </w:rPr>
            </w:pPr>
          </w:p>
          <w:p w:rsidR="0028022F" w:rsidRPr="00C648DF" w:rsidRDefault="0028022F" w:rsidP="0028022F">
            <w:pPr>
              <w:jc w:val="center"/>
              <w:rPr>
                <w:b/>
              </w:rPr>
            </w:pPr>
            <w:r w:rsidRPr="00C648DF">
              <w:rPr>
                <w:b/>
              </w:rPr>
              <w:t>ПОКУПАТЕЛЬ</w:t>
            </w:r>
            <w:r>
              <w:rPr>
                <w:b/>
              </w:rPr>
              <w:t>:</w:t>
            </w:r>
          </w:p>
          <w:p w:rsidR="0028022F" w:rsidRPr="00C648DF" w:rsidRDefault="0028022F" w:rsidP="0028022F">
            <w:pPr>
              <w:jc w:val="center"/>
            </w:pPr>
          </w:p>
          <w:p w:rsidR="0028022F" w:rsidRPr="00C648DF" w:rsidRDefault="0028022F" w:rsidP="0028022F">
            <w:pPr>
              <w:jc w:val="center"/>
              <w:rPr>
                <w:b/>
                <w:bCs/>
                <w:spacing w:val="-2"/>
              </w:rPr>
            </w:pPr>
            <w:r w:rsidRPr="00C648DF">
              <w:t xml:space="preserve">ОАО «МРСК Центра» </w:t>
            </w:r>
            <w:r w:rsidRPr="00C648DF">
              <w:rPr>
                <w:b/>
                <w:vertAlign w:val="superscript"/>
              </w:rPr>
              <w:footnoteRef/>
            </w:r>
          </w:p>
          <w:p w:rsidR="0028022F" w:rsidRPr="00C648DF" w:rsidRDefault="0028022F" w:rsidP="0028022F">
            <w:pPr>
              <w:ind w:firstLine="6"/>
            </w:pPr>
          </w:p>
          <w:p w:rsidR="0028022F" w:rsidRPr="00C648DF" w:rsidRDefault="0028022F" w:rsidP="0028022F">
            <w:pPr>
              <w:ind w:firstLine="6"/>
              <w:jc w:val="center"/>
            </w:pPr>
            <w:r w:rsidRPr="00C648DF">
              <w:t>___________________________</w:t>
            </w:r>
          </w:p>
          <w:p w:rsidR="0028022F" w:rsidRPr="008A13D8" w:rsidRDefault="0028022F" w:rsidP="0028022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28022F" w:rsidRPr="00C648DF" w:rsidRDefault="0028022F" w:rsidP="0028022F">
            <w:pPr>
              <w:ind w:firstLine="6"/>
            </w:pPr>
          </w:p>
          <w:p w:rsidR="0028022F" w:rsidRPr="00C648DF" w:rsidRDefault="0028022F" w:rsidP="0028022F">
            <w:pPr>
              <w:ind w:firstLine="6"/>
            </w:pPr>
            <w:r w:rsidRPr="00C648DF">
              <w:t>___________________________________</w:t>
            </w:r>
          </w:p>
          <w:p w:rsidR="0028022F" w:rsidRPr="008A13D8" w:rsidRDefault="0028022F" w:rsidP="0028022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28022F" w:rsidRPr="00C648DF" w:rsidRDefault="0028022F" w:rsidP="0028022F">
            <w:pPr>
              <w:ind w:firstLine="6"/>
            </w:pPr>
          </w:p>
          <w:p w:rsidR="0028022F" w:rsidRPr="00C648DF" w:rsidRDefault="0028022F" w:rsidP="0028022F">
            <w:pPr>
              <w:ind w:firstLine="6"/>
            </w:pPr>
            <w:r w:rsidRPr="00C648DF">
              <w:t xml:space="preserve">        М.П.   «_____» _____________20____г.                     </w:t>
            </w:r>
          </w:p>
        </w:tc>
        <w:tc>
          <w:tcPr>
            <w:tcW w:w="4723" w:type="dxa"/>
          </w:tcPr>
          <w:p w:rsidR="0028022F" w:rsidRPr="00C648DF" w:rsidRDefault="0028022F" w:rsidP="0028022F">
            <w:pPr>
              <w:jc w:val="center"/>
              <w:rPr>
                <w:b/>
                <w:bCs/>
                <w:spacing w:val="-2"/>
              </w:rPr>
            </w:pPr>
          </w:p>
          <w:p w:rsidR="0028022F" w:rsidRPr="00C648DF" w:rsidRDefault="0028022F" w:rsidP="0028022F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ПОСТАВЩИК</w:t>
            </w:r>
            <w:r>
              <w:rPr>
                <w:b/>
                <w:bCs/>
                <w:spacing w:val="-2"/>
              </w:rPr>
              <w:t>:</w:t>
            </w:r>
          </w:p>
          <w:p w:rsidR="0028022F" w:rsidRPr="00C648DF" w:rsidRDefault="0028022F" w:rsidP="0028022F">
            <w:pPr>
              <w:jc w:val="center"/>
              <w:rPr>
                <w:b/>
                <w:bCs/>
                <w:spacing w:val="-2"/>
              </w:rPr>
            </w:pPr>
          </w:p>
          <w:p w:rsidR="0028022F" w:rsidRPr="00C648DF" w:rsidRDefault="0028022F" w:rsidP="0028022F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_____________________________</w:t>
            </w:r>
          </w:p>
          <w:p w:rsidR="0028022F" w:rsidRPr="008A13D8" w:rsidRDefault="0028022F" w:rsidP="0028022F">
            <w:pPr>
              <w:ind w:firstLine="6"/>
              <w:rPr>
                <w:i/>
              </w:rPr>
            </w:pPr>
            <w:r w:rsidRPr="008A13D8">
              <w:rPr>
                <w:i/>
              </w:rPr>
              <w:t xml:space="preserve">                          (наименование)</w:t>
            </w:r>
          </w:p>
          <w:p w:rsidR="0028022F" w:rsidRPr="00C648DF" w:rsidRDefault="0028022F" w:rsidP="0028022F">
            <w:pPr>
              <w:ind w:firstLine="6"/>
              <w:jc w:val="center"/>
            </w:pPr>
            <w:r w:rsidRPr="00C648DF">
              <w:t>___________________________</w:t>
            </w:r>
          </w:p>
          <w:p w:rsidR="0028022F" w:rsidRPr="008A13D8" w:rsidRDefault="0028022F" w:rsidP="0028022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28022F" w:rsidRPr="00C648DF" w:rsidRDefault="0028022F" w:rsidP="0028022F">
            <w:pPr>
              <w:ind w:firstLine="6"/>
            </w:pPr>
          </w:p>
          <w:p w:rsidR="0028022F" w:rsidRPr="00C648DF" w:rsidRDefault="0028022F" w:rsidP="0028022F">
            <w:pPr>
              <w:ind w:firstLine="6"/>
            </w:pPr>
            <w:r w:rsidRPr="00C648DF">
              <w:t>___________________________________</w:t>
            </w:r>
          </w:p>
          <w:p w:rsidR="0028022F" w:rsidRPr="008A13D8" w:rsidRDefault="0028022F" w:rsidP="0028022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28022F" w:rsidRPr="00C648DF" w:rsidRDefault="0028022F" w:rsidP="0028022F">
            <w:pPr>
              <w:ind w:firstLine="6"/>
            </w:pPr>
          </w:p>
          <w:p w:rsidR="0028022F" w:rsidRPr="00C648DF" w:rsidRDefault="0028022F" w:rsidP="0028022F">
            <w:pPr>
              <w:ind w:firstLine="6"/>
            </w:pPr>
            <w:r w:rsidRPr="00C648DF">
              <w:t xml:space="preserve">         М.П.   «_____» _____________20___г.                     </w:t>
            </w:r>
          </w:p>
        </w:tc>
      </w:tr>
    </w:tbl>
    <w:p w:rsidR="00FE192C" w:rsidRDefault="00FE192C" w:rsidP="002E1A5A">
      <w:pPr>
        <w:spacing w:after="60"/>
        <w:sectPr w:rsidR="00FE192C" w:rsidSect="00FE192C">
          <w:pgSz w:w="16838" w:h="11906" w:orient="landscape" w:code="9"/>
          <w:pgMar w:top="1276" w:right="2268" w:bottom="709" w:left="1134" w:header="709" w:footer="709" w:gutter="0"/>
          <w:cols w:space="708"/>
          <w:titlePg/>
          <w:docGrid w:linePitch="360"/>
        </w:sectPr>
      </w:pPr>
    </w:p>
    <w:p w:rsidR="00C648DF" w:rsidRPr="008A13D8" w:rsidRDefault="0062190F" w:rsidP="00C648DF">
      <w:pPr>
        <w:pStyle w:val="af2"/>
        <w:jc w:val="both"/>
      </w:pPr>
      <w:r w:rsidRPr="000B611A">
        <w:rPr>
          <w:bCs/>
        </w:rPr>
        <w:lastRenderedPageBreak/>
        <w:t xml:space="preserve">        </w:t>
      </w:r>
      <w:r w:rsidR="00C648DF">
        <w:rPr>
          <w:bCs/>
        </w:rPr>
        <w:t xml:space="preserve">                                                                                          </w:t>
      </w:r>
      <w:r w:rsidR="00C648DF" w:rsidRPr="008A13D8">
        <w:t xml:space="preserve">Приложение № 4                                                                                                                                                                             </w:t>
      </w:r>
    </w:p>
    <w:p w:rsidR="00C648DF" w:rsidRPr="008A13D8" w:rsidRDefault="00C648DF" w:rsidP="00C648DF">
      <w:pPr>
        <w:pStyle w:val="af2"/>
        <w:jc w:val="both"/>
      </w:pPr>
      <w:r w:rsidRPr="008A13D8">
        <w:t xml:space="preserve">                                                                                                  к договору поставки                                                                                                                                                                  </w:t>
      </w:r>
    </w:p>
    <w:p w:rsidR="00C648DF" w:rsidRPr="008A13D8" w:rsidRDefault="00C648DF" w:rsidP="00C648DF">
      <w:pPr>
        <w:pStyle w:val="af2"/>
        <w:jc w:val="both"/>
      </w:pPr>
      <w:r w:rsidRPr="008A13D8">
        <w:t xml:space="preserve">                                                                                                  № _______ от _________20___г.</w:t>
      </w:r>
    </w:p>
    <w:p w:rsidR="0062190F" w:rsidRPr="000B611A" w:rsidRDefault="0062190F" w:rsidP="00C648DF">
      <w:pPr>
        <w:overflowPunct w:val="0"/>
        <w:autoSpaceDE w:val="0"/>
        <w:autoSpaceDN w:val="0"/>
        <w:adjustRightInd w:val="0"/>
        <w:ind w:left="4956"/>
        <w:jc w:val="center"/>
        <w:rPr>
          <w:bCs/>
        </w:rPr>
      </w:pP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0B611A">
        <w:rPr>
          <w:b/>
          <w:bCs/>
        </w:rPr>
        <w:t>СПИСОК</w:t>
      </w: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0B611A">
        <w:rPr>
          <w:b/>
          <w:bCs/>
        </w:rPr>
        <w:t>субподрядных организаций (субпоставщиков)</w:t>
      </w: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62190F" w:rsidRPr="000B611A" w:rsidRDefault="0062190F" w:rsidP="0062190F">
      <w:pPr>
        <w:widowControl w:val="0"/>
        <w:autoSpaceDE w:val="0"/>
        <w:autoSpaceDN w:val="0"/>
        <w:adjustRightInd w:val="0"/>
        <w:spacing w:line="228" w:lineRule="auto"/>
        <w:ind w:hanging="720"/>
        <w:jc w:val="both"/>
        <w:rPr>
          <w:bCs/>
        </w:rPr>
      </w:pPr>
      <w:r w:rsidRPr="000B611A">
        <w:rPr>
          <w:bCs/>
        </w:rPr>
        <w:t>Покупатель:</w:t>
      </w:r>
    </w:p>
    <w:p w:rsidR="0062190F" w:rsidRPr="000B611A" w:rsidRDefault="0062190F" w:rsidP="0062190F">
      <w:pPr>
        <w:widowControl w:val="0"/>
        <w:autoSpaceDE w:val="0"/>
        <w:autoSpaceDN w:val="0"/>
        <w:adjustRightInd w:val="0"/>
        <w:spacing w:line="228" w:lineRule="auto"/>
        <w:ind w:hanging="720"/>
        <w:jc w:val="both"/>
        <w:rPr>
          <w:bCs/>
        </w:rPr>
      </w:pPr>
      <w:r w:rsidRPr="000B611A">
        <w:rPr>
          <w:bCs/>
        </w:rPr>
        <w:t>Поставщик:</w:t>
      </w:r>
    </w:p>
    <w:p w:rsidR="0062190F" w:rsidRPr="000B611A" w:rsidRDefault="0062190F" w:rsidP="0062190F">
      <w:pPr>
        <w:overflowPunct w:val="0"/>
        <w:autoSpaceDE w:val="0"/>
        <w:autoSpaceDN w:val="0"/>
        <w:adjustRightInd w:val="0"/>
        <w:ind w:firstLine="567"/>
        <w:jc w:val="right"/>
        <w:textAlignment w:val="baseline"/>
        <w:rPr>
          <w:bCs/>
          <w:color w:val="000000"/>
        </w:rPr>
      </w:pPr>
      <w:r w:rsidRPr="000B611A">
        <w:rPr>
          <w:bCs/>
          <w:color w:val="000000"/>
        </w:rPr>
        <w:t>.</w:t>
      </w:r>
    </w:p>
    <w:tbl>
      <w:tblPr>
        <w:tblW w:w="1008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800"/>
        <w:gridCol w:w="3637"/>
        <w:gridCol w:w="4643"/>
      </w:tblGrid>
      <w:tr w:rsidR="0062190F" w:rsidRPr="000B611A" w:rsidTr="002E1A5A">
        <w:trPr>
          <w:trHeight w:val="690"/>
        </w:trPr>
        <w:tc>
          <w:tcPr>
            <w:tcW w:w="1800" w:type="dxa"/>
          </w:tcPr>
          <w:p w:rsidR="0062190F" w:rsidRPr="000B611A" w:rsidRDefault="0062190F" w:rsidP="002E1A5A">
            <w:pPr>
              <w:jc w:val="center"/>
            </w:pPr>
            <w:r w:rsidRPr="000B611A">
              <w:t>№</w:t>
            </w:r>
          </w:p>
          <w:p w:rsidR="0062190F" w:rsidRPr="000B611A" w:rsidRDefault="0062190F" w:rsidP="002E1A5A">
            <w:pPr>
              <w:jc w:val="center"/>
              <w:rPr>
                <w:b/>
              </w:rPr>
            </w:pPr>
            <w:proofErr w:type="gramStart"/>
            <w:r w:rsidRPr="000B611A">
              <w:t>п</w:t>
            </w:r>
            <w:proofErr w:type="gramEnd"/>
            <w:r w:rsidRPr="000B611A">
              <w:t>/п</w:t>
            </w:r>
          </w:p>
        </w:tc>
        <w:tc>
          <w:tcPr>
            <w:tcW w:w="3637" w:type="dxa"/>
            <w:vAlign w:val="center"/>
          </w:tcPr>
          <w:p w:rsidR="0062190F" w:rsidRPr="000B611A" w:rsidRDefault="0062190F" w:rsidP="002E1A5A">
            <w:pPr>
              <w:jc w:val="center"/>
              <w:rPr>
                <w:b/>
              </w:rPr>
            </w:pPr>
            <w:r w:rsidRPr="000B611A">
              <w:t>Наименование организации</w:t>
            </w:r>
          </w:p>
        </w:tc>
        <w:tc>
          <w:tcPr>
            <w:tcW w:w="4643" w:type="dxa"/>
            <w:vAlign w:val="center"/>
          </w:tcPr>
          <w:p w:rsidR="0062190F" w:rsidRPr="000B611A" w:rsidRDefault="0062190F" w:rsidP="002E1A5A">
            <w:pPr>
              <w:jc w:val="center"/>
              <w:rPr>
                <w:b/>
              </w:rPr>
            </w:pPr>
            <w:r w:rsidRPr="000B611A">
              <w:t>Состав выполняемых работ и сумма договора субподряда (</w:t>
            </w:r>
            <w:r w:rsidRPr="000B611A">
              <w:rPr>
                <w:bCs/>
              </w:rPr>
              <w:t>тыс. рублей)</w:t>
            </w:r>
          </w:p>
        </w:tc>
      </w:tr>
      <w:tr w:rsidR="0062190F" w:rsidRPr="000B611A" w:rsidTr="002E1A5A">
        <w:trPr>
          <w:trHeight w:val="690"/>
        </w:trPr>
        <w:tc>
          <w:tcPr>
            <w:tcW w:w="1800" w:type="dxa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  <w:tc>
          <w:tcPr>
            <w:tcW w:w="3637" w:type="dxa"/>
            <w:vAlign w:val="center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  <w:tc>
          <w:tcPr>
            <w:tcW w:w="4643" w:type="dxa"/>
            <w:vAlign w:val="center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</w:tr>
      <w:tr w:rsidR="0062190F" w:rsidRPr="000B611A" w:rsidTr="002E1A5A">
        <w:trPr>
          <w:trHeight w:val="690"/>
        </w:trPr>
        <w:tc>
          <w:tcPr>
            <w:tcW w:w="1800" w:type="dxa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  <w:tc>
          <w:tcPr>
            <w:tcW w:w="3637" w:type="dxa"/>
            <w:vAlign w:val="center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  <w:tc>
          <w:tcPr>
            <w:tcW w:w="4643" w:type="dxa"/>
            <w:vAlign w:val="center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</w:tr>
    </w:tbl>
    <w:p w:rsidR="0062190F" w:rsidRPr="000B611A" w:rsidRDefault="0062190F" w:rsidP="0062190F">
      <w:pPr>
        <w:overflowPunct w:val="0"/>
        <w:autoSpaceDE w:val="0"/>
        <w:autoSpaceDN w:val="0"/>
        <w:adjustRightInd w:val="0"/>
        <w:jc w:val="both"/>
        <w:rPr>
          <w:bCs/>
        </w:rPr>
      </w:pPr>
    </w:p>
    <w:p w:rsidR="0062190F" w:rsidRPr="000B611A" w:rsidRDefault="0062190F" w:rsidP="0062190F">
      <w:pPr>
        <w:overflowPunct w:val="0"/>
        <w:autoSpaceDE w:val="0"/>
        <w:autoSpaceDN w:val="0"/>
        <w:adjustRightInd w:val="0"/>
        <w:jc w:val="both"/>
        <w:rPr>
          <w:bCs/>
        </w:rPr>
      </w:pPr>
      <w:r w:rsidRPr="000B611A">
        <w:rPr>
          <w:bCs/>
        </w:rPr>
        <w:t>_______________                   ____________________               ___________________________</w:t>
      </w:r>
    </w:p>
    <w:p w:rsidR="0062190F" w:rsidRPr="000B611A" w:rsidRDefault="0062190F" w:rsidP="0062190F">
      <w:pPr>
        <w:overflowPunct w:val="0"/>
        <w:autoSpaceDE w:val="0"/>
        <w:autoSpaceDN w:val="0"/>
        <w:adjustRightInd w:val="0"/>
        <w:ind w:firstLine="360"/>
        <w:jc w:val="both"/>
        <w:rPr>
          <w:bCs/>
          <w:vertAlign w:val="superscript"/>
        </w:rPr>
      </w:pPr>
      <w:r w:rsidRPr="000B611A">
        <w:rPr>
          <w:bCs/>
          <w:vertAlign w:val="superscript"/>
        </w:rPr>
        <w:t xml:space="preserve">(должность)                                                 (подпись, М.П.)                                       (фамилия, имя, отчество </w:t>
      </w:r>
      <w:proofErr w:type="gramStart"/>
      <w:r w:rsidRPr="000B611A">
        <w:rPr>
          <w:bCs/>
          <w:vertAlign w:val="superscript"/>
        </w:rPr>
        <w:t>подписавшего</w:t>
      </w:r>
      <w:proofErr w:type="gramEnd"/>
      <w:r w:rsidRPr="000B611A">
        <w:rPr>
          <w:bCs/>
          <w:vertAlign w:val="superscript"/>
        </w:rPr>
        <w:t>)</w:t>
      </w:r>
    </w:p>
    <w:p w:rsidR="0062190F" w:rsidRPr="000B611A" w:rsidRDefault="0062190F" w:rsidP="0062190F"/>
    <w:p w:rsidR="0062190F" w:rsidRPr="000B611A" w:rsidRDefault="0062190F" w:rsidP="0062190F"/>
    <w:tbl>
      <w:tblPr>
        <w:tblW w:w="9679" w:type="dxa"/>
        <w:jc w:val="center"/>
        <w:tblLook w:val="01E0"/>
      </w:tblPr>
      <w:tblGrid>
        <w:gridCol w:w="4956"/>
        <w:gridCol w:w="4723"/>
      </w:tblGrid>
      <w:tr w:rsidR="001A6227" w:rsidRPr="00C648DF" w:rsidTr="00EF4BF3">
        <w:trPr>
          <w:trHeight w:val="641"/>
          <w:jc w:val="center"/>
        </w:trPr>
        <w:tc>
          <w:tcPr>
            <w:tcW w:w="4956" w:type="dxa"/>
          </w:tcPr>
          <w:p w:rsidR="001A6227" w:rsidRPr="00C648DF" w:rsidRDefault="001A6227" w:rsidP="00EF4BF3">
            <w:pPr>
              <w:jc w:val="center"/>
              <w:rPr>
                <w:b/>
              </w:rPr>
            </w:pPr>
          </w:p>
          <w:p w:rsidR="001A6227" w:rsidRPr="00C648DF" w:rsidRDefault="001A6227" w:rsidP="00EF4BF3">
            <w:pPr>
              <w:jc w:val="center"/>
              <w:rPr>
                <w:b/>
              </w:rPr>
            </w:pPr>
            <w:r w:rsidRPr="00C648DF">
              <w:rPr>
                <w:b/>
              </w:rPr>
              <w:t>ПОКУПАТЕЛЬ</w:t>
            </w:r>
            <w:r w:rsidR="008A13D8">
              <w:rPr>
                <w:b/>
              </w:rPr>
              <w:t>:</w:t>
            </w:r>
          </w:p>
          <w:p w:rsidR="001A6227" w:rsidRPr="00C648DF" w:rsidRDefault="001A6227" w:rsidP="00EF4BF3">
            <w:pPr>
              <w:jc w:val="center"/>
            </w:pPr>
          </w:p>
          <w:p w:rsidR="001A6227" w:rsidRPr="00C648DF" w:rsidRDefault="001A6227" w:rsidP="00EF4BF3">
            <w:pPr>
              <w:jc w:val="center"/>
              <w:rPr>
                <w:b/>
                <w:bCs/>
                <w:spacing w:val="-2"/>
              </w:rPr>
            </w:pPr>
            <w:r w:rsidRPr="00C648DF">
              <w:t xml:space="preserve">ОАО «МРСК Центра» </w:t>
            </w:r>
            <w:r w:rsidRPr="00C648DF">
              <w:rPr>
                <w:b/>
                <w:vertAlign w:val="superscript"/>
              </w:rPr>
              <w:footnoteReference w:id="17"/>
            </w:r>
          </w:p>
          <w:p w:rsidR="001A6227" w:rsidRPr="00C648DF" w:rsidRDefault="001A6227" w:rsidP="00EF4BF3">
            <w:pPr>
              <w:ind w:firstLine="6"/>
            </w:pPr>
          </w:p>
          <w:p w:rsidR="001A6227" w:rsidRPr="00C648DF" w:rsidRDefault="001A6227" w:rsidP="00EF4BF3">
            <w:pPr>
              <w:ind w:firstLine="6"/>
              <w:jc w:val="center"/>
            </w:pPr>
            <w:r w:rsidRPr="00C648DF">
              <w:t>___________________________</w:t>
            </w:r>
          </w:p>
          <w:p w:rsidR="001A6227" w:rsidRPr="008A13D8" w:rsidRDefault="001A6227" w:rsidP="00EF4BF3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1A6227" w:rsidRPr="00C648DF" w:rsidRDefault="001A6227" w:rsidP="00EF4BF3">
            <w:pPr>
              <w:ind w:firstLine="6"/>
            </w:pPr>
          </w:p>
          <w:p w:rsidR="001A6227" w:rsidRPr="00C648DF" w:rsidRDefault="001A6227" w:rsidP="00EF4BF3">
            <w:pPr>
              <w:ind w:firstLine="6"/>
            </w:pPr>
            <w:r w:rsidRPr="00C648DF">
              <w:t>___________________________________</w:t>
            </w:r>
          </w:p>
          <w:p w:rsidR="001A6227" w:rsidRPr="008A13D8" w:rsidRDefault="001A6227" w:rsidP="00EF4BF3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1A6227" w:rsidRPr="00C648DF" w:rsidRDefault="001A6227" w:rsidP="00EF4BF3">
            <w:pPr>
              <w:ind w:firstLine="6"/>
            </w:pPr>
          </w:p>
          <w:p w:rsidR="001A6227" w:rsidRPr="00C648DF" w:rsidRDefault="001A6227" w:rsidP="00EF4BF3">
            <w:pPr>
              <w:ind w:firstLine="6"/>
            </w:pPr>
            <w:r w:rsidRPr="00C648DF">
              <w:t xml:space="preserve">        М.П.   «_____» _____________20____г.                     </w:t>
            </w:r>
          </w:p>
        </w:tc>
        <w:tc>
          <w:tcPr>
            <w:tcW w:w="4723" w:type="dxa"/>
          </w:tcPr>
          <w:p w:rsidR="001A6227" w:rsidRPr="00C648DF" w:rsidRDefault="001A6227" w:rsidP="00EF4BF3">
            <w:pPr>
              <w:jc w:val="center"/>
              <w:rPr>
                <w:b/>
                <w:bCs/>
                <w:spacing w:val="-2"/>
              </w:rPr>
            </w:pPr>
          </w:p>
          <w:p w:rsidR="001A6227" w:rsidRPr="00C648DF" w:rsidRDefault="001A6227" w:rsidP="00EF4BF3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ПОСТАВЩИК</w:t>
            </w:r>
            <w:r w:rsidR="008A13D8">
              <w:rPr>
                <w:b/>
                <w:bCs/>
                <w:spacing w:val="-2"/>
              </w:rPr>
              <w:t>:</w:t>
            </w:r>
          </w:p>
          <w:p w:rsidR="001A6227" w:rsidRPr="00C648DF" w:rsidRDefault="001A6227" w:rsidP="00EF4BF3">
            <w:pPr>
              <w:jc w:val="center"/>
              <w:rPr>
                <w:b/>
                <w:bCs/>
                <w:spacing w:val="-2"/>
              </w:rPr>
            </w:pPr>
          </w:p>
          <w:p w:rsidR="001A6227" w:rsidRPr="00C648DF" w:rsidRDefault="001A6227" w:rsidP="00EF4BF3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_____________________________</w:t>
            </w:r>
          </w:p>
          <w:p w:rsidR="001A6227" w:rsidRPr="008A13D8" w:rsidRDefault="001A6227" w:rsidP="00EF4BF3">
            <w:pPr>
              <w:ind w:firstLine="6"/>
              <w:rPr>
                <w:i/>
              </w:rPr>
            </w:pPr>
            <w:r w:rsidRPr="00C648DF">
              <w:t xml:space="preserve">                          </w:t>
            </w:r>
            <w:r w:rsidRPr="008A13D8">
              <w:rPr>
                <w:i/>
              </w:rPr>
              <w:t>(наименование)</w:t>
            </w:r>
          </w:p>
          <w:p w:rsidR="001A6227" w:rsidRPr="00C648DF" w:rsidRDefault="001A6227" w:rsidP="00EF4BF3">
            <w:pPr>
              <w:ind w:firstLine="6"/>
              <w:jc w:val="center"/>
            </w:pPr>
            <w:r w:rsidRPr="00C648DF">
              <w:t>___________________________</w:t>
            </w:r>
          </w:p>
          <w:p w:rsidR="001A6227" w:rsidRPr="008A13D8" w:rsidRDefault="001A6227" w:rsidP="00EF4BF3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1A6227" w:rsidRPr="008A13D8" w:rsidRDefault="001A6227" w:rsidP="00EF4BF3">
            <w:pPr>
              <w:ind w:firstLine="6"/>
              <w:rPr>
                <w:i/>
              </w:rPr>
            </w:pPr>
          </w:p>
          <w:p w:rsidR="001A6227" w:rsidRPr="00C648DF" w:rsidRDefault="001A6227" w:rsidP="00EF4BF3">
            <w:pPr>
              <w:ind w:firstLine="6"/>
            </w:pPr>
            <w:r w:rsidRPr="00C648DF">
              <w:t>___________________________________</w:t>
            </w:r>
          </w:p>
          <w:p w:rsidR="001A6227" w:rsidRPr="008A13D8" w:rsidRDefault="001A6227" w:rsidP="00EF4BF3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1A6227" w:rsidRPr="00C648DF" w:rsidRDefault="001A6227" w:rsidP="00EF4BF3">
            <w:pPr>
              <w:ind w:firstLine="6"/>
            </w:pPr>
          </w:p>
          <w:p w:rsidR="001A6227" w:rsidRPr="00C648DF" w:rsidRDefault="001A6227" w:rsidP="00EF4BF3">
            <w:pPr>
              <w:ind w:firstLine="6"/>
            </w:pPr>
            <w:r w:rsidRPr="00C648DF">
              <w:t xml:space="preserve">         М.П.   «_____» _____________20___г.                     </w:t>
            </w:r>
          </w:p>
        </w:tc>
      </w:tr>
    </w:tbl>
    <w:p w:rsidR="0062190F" w:rsidRPr="000B611A" w:rsidRDefault="0062190F" w:rsidP="001A6227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C225C2" w:rsidRPr="000B611A" w:rsidRDefault="00C225C2" w:rsidP="00B412C3"/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28022F">
      <w:pPr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  <w:sectPr w:rsidR="000F0F34" w:rsidSect="00B412C3">
          <w:pgSz w:w="11906" w:h="16838"/>
          <w:pgMar w:top="1418" w:right="709" w:bottom="1134" w:left="1276" w:header="709" w:footer="709" w:gutter="0"/>
          <w:cols w:space="708"/>
          <w:titlePg/>
          <w:docGrid w:linePitch="360"/>
        </w:sectPr>
      </w:pPr>
    </w:p>
    <w:p w:rsidR="000F0F34" w:rsidRDefault="000F0F34" w:rsidP="000F0F34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lastRenderedPageBreak/>
        <w:t xml:space="preserve">                                                                                                                   </w:t>
      </w:r>
    </w:p>
    <w:p w:rsidR="000F0F34" w:rsidRPr="000F0F34" w:rsidRDefault="000F0F34" w:rsidP="000F0F34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                                                                                                                                          Приложение № 5</w:t>
      </w:r>
      <w:r w:rsidRPr="000F0F34">
        <w:rPr>
          <w:rFonts w:eastAsia="Calibri"/>
          <w:lang w:eastAsia="en-US"/>
        </w:rPr>
        <w:t xml:space="preserve"> </w:t>
      </w:r>
    </w:p>
    <w:p w:rsidR="000F0F34" w:rsidRPr="000F0F34" w:rsidRDefault="000F0F34" w:rsidP="000F0F34">
      <w:pPr>
        <w:spacing w:after="200" w:line="276" w:lineRule="auto"/>
        <w:jc w:val="both"/>
        <w:rPr>
          <w:rFonts w:eastAsia="Calibri"/>
          <w:lang w:eastAsia="en-US"/>
        </w:rPr>
      </w:pPr>
      <w:r w:rsidRPr="000F0F34">
        <w:rPr>
          <w:rFonts w:eastAsia="Calibri"/>
          <w:lang w:eastAsia="en-US"/>
        </w:rPr>
        <w:t xml:space="preserve">                                                                                                                                                   к Договору № _____________ от «___» _______ 20 __ г.</w:t>
      </w:r>
    </w:p>
    <w:p w:rsidR="000F0F34" w:rsidRPr="000F0F34" w:rsidRDefault="000F0F34" w:rsidP="000F0F34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00"/>
        <w:jc w:val="right"/>
      </w:pPr>
    </w:p>
    <w:p w:rsidR="0066634F" w:rsidRPr="00534BAF" w:rsidRDefault="0066634F" w:rsidP="0066634F">
      <w:pPr>
        <w:keepNext/>
        <w:tabs>
          <w:tab w:val="left" w:pos="708"/>
        </w:tabs>
        <w:outlineLvl w:val="0"/>
        <w:rPr>
          <w:b/>
          <w:bCs/>
          <w:sz w:val="28"/>
        </w:rPr>
      </w:pPr>
      <w:r w:rsidRPr="00534BAF">
        <w:rPr>
          <w:b/>
          <w:bCs/>
          <w:sz w:val="28"/>
        </w:rPr>
        <w:t>Формат предоставления информации  утверждаем:</w:t>
      </w:r>
    </w:p>
    <w:p w:rsidR="0066634F" w:rsidRPr="00534BAF" w:rsidRDefault="0066634F" w:rsidP="0066634F"/>
    <w:tbl>
      <w:tblPr>
        <w:tblW w:w="9679" w:type="dxa"/>
        <w:tblLook w:val="01E0"/>
      </w:tblPr>
      <w:tblGrid>
        <w:gridCol w:w="4956"/>
        <w:gridCol w:w="4723"/>
      </w:tblGrid>
      <w:tr w:rsidR="0066634F" w:rsidRPr="00534BAF" w:rsidTr="00CB592E">
        <w:trPr>
          <w:trHeight w:val="641"/>
        </w:trPr>
        <w:tc>
          <w:tcPr>
            <w:tcW w:w="4956" w:type="dxa"/>
          </w:tcPr>
          <w:p w:rsidR="0066634F" w:rsidRPr="00534BAF" w:rsidRDefault="0066634F" w:rsidP="00CB592E">
            <w:pPr>
              <w:ind w:firstLine="6"/>
              <w:jc w:val="center"/>
              <w:rPr>
                <w:b/>
              </w:rPr>
            </w:pPr>
            <w:r w:rsidRPr="00534BAF">
              <w:rPr>
                <w:b/>
              </w:rPr>
              <w:t xml:space="preserve">От </w:t>
            </w:r>
            <w:r>
              <w:rPr>
                <w:b/>
              </w:rPr>
              <w:t>Покупателя</w:t>
            </w:r>
            <w:r w:rsidRPr="00534BAF">
              <w:rPr>
                <w:b/>
              </w:rPr>
              <w:t>:</w:t>
            </w:r>
          </w:p>
          <w:p w:rsidR="0066634F" w:rsidRPr="00534BAF" w:rsidRDefault="0066634F" w:rsidP="00CB592E">
            <w:pPr>
              <w:ind w:firstLine="6"/>
              <w:jc w:val="center"/>
              <w:rPr>
                <w:b/>
              </w:rPr>
            </w:pPr>
          </w:p>
          <w:p w:rsidR="0066634F" w:rsidRPr="00534BAF" w:rsidRDefault="0066634F" w:rsidP="00CB592E">
            <w:pPr>
              <w:ind w:firstLine="6"/>
              <w:jc w:val="center"/>
            </w:pPr>
            <w:r w:rsidRPr="00534BAF">
              <w:t>___________________________</w:t>
            </w:r>
          </w:p>
          <w:p w:rsidR="0066634F" w:rsidRPr="00534BAF" w:rsidRDefault="0066634F" w:rsidP="00CB592E">
            <w:pPr>
              <w:ind w:firstLine="6"/>
              <w:jc w:val="center"/>
              <w:rPr>
                <w:i/>
              </w:rPr>
            </w:pPr>
            <w:r w:rsidRPr="00534BAF">
              <w:rPr>
                <w:i/>
              </w:rPr>
              <w:t>(должность)</w:t>
            </w:r>
          </w:p>
          <w:p w:rsidR="0066634F" w:rsidRPr="00534BAF" w:rsidRDefault="0066634F" w:rsidP="00CB592E">
            <w:r w:rsidRPr="00534BAF">
              <w:t>___________________________________</w:t>
            </w:r>
          </w:p>
          <w:p w:rsidR="0066634F" w:rsidRPr="00534BAF" w:rsidRDefault="0066634F" w:rsidP="00CB592E">
            <w:pPr>
              <w:ind w:firstLine="6"/>
              <w:jc w:val="center"/>
              <w:rPr>
                <w:i/>
              </w:rPr>
            </w:pPr>
            <w:r w:rsidRPr="00534BAF">
              <w:rPr>
                <w:i/>
              </w:rPr>
              <w:t>(Ф.И.О.)</w:t>
            </w:r>
          </w:p>
          <w:p w:rsidR="0066634F" w:rsidRPr="00534BAF" w:rsidRDefault="0066634F" w:rsidP="00CB592E">
            <w:r w:rsidRPr="00534BAF">
              <w:t xml:space="preserve">М.П.   «_____» _____________20___г.                     </w:t>
            </w:r>
          </w:p>
        </w:tc>
        <w:tc>
          <w:tcPr>
            <w:tcW w:w="4723" w:type="dxa"/>
          </w:tcPr>
          <w:p w:rsidR="0066634F" w:rsidRPr="00534BAF" w:rsidRDefault="0066634F" w:rsidP="00CB592E">
            <w:pPr>
              <w:ind w:firstLine="6"/>
              <w:jc w:val="center"/>
              <w:rPr>
                <w:b/>
              </w:rPr>
            </w:pPr>
            <w:r w:rsidRPr="00534BAF">
              <w:rPr>
                <w:b/>
              </w:rPr>
              <w:t xml:space="preserve">От </w:t>
            </w:r>
            <w:r>
              <w:rPr>
                <w:b/>
              </w:rPr>
              <w:t>Поставщика</w:t>
            </w:r>
            <w:r w:rsidRPr="00534BAF">
              <w:rPr>
                <w:b/>
              </w:rPr>
              <w:t>:</w:t>
            </w:r>
          </w:p>
          <w:p w:rsidR="0066634F" w:rsidRPr="00534BAF" w:rsidRDefault="0066634F" w:rsidP="00CB592E">
            <w:pPr>
              <w:ind w:firstLine="6"/>
              <w:jc w:val="center"/>
              <w:rPr>
                <w:b/>
              </w:rPr>
            </w:pPr>
          </w:p>
          <w:p w:rsidR="0066634F" w:rsidRPr="00534BAF" w:rsidRDefault="0066634F" w:rsidP="00CB592E">
            <w:pPr>
              <w:ind w:firstLine="6"/>
              <w:jc w:val="center"/>
            </w:pPr>
            <w:r w:rsidRPr="00534BAF">
              <w:t>___________________________</w:t>
            </w:r>
          </w:p>
          <w:p w:rsidR="0066634F" w:rsidRPr="00534BAF" w:rsidRDefault="0066634F" w:rsidP="00CB592E">
            <w:pPr>
              <w:ind w:firstLine="6"/>
              <w:jc w:val="center"/>
              <w:rPr>
                <w:i/>
              </w:rPr>
            </w:pPr>
            <w:r w:rsidRPr="00534BAF">
              <w:rPr>
                <w:i/>
              </w:rPr>
              <w:t>(должность)</w:t>
            </w:r>
          </w:p>
          <w:p w:rsidR="0066634F" w:rsidRPr="00534BAF" w:rsidRDefault="0066634F" w:rsidP="00CB592E">
            <w:r w:rsidRPr="00534BAF">
              <w:t>___________________________________</w:t>
            </w:r>
          </w:p>
          <w:p w:rsidR="0066634F" w:rsidRPr="00534BAF" w:rsidRDefault="0066634F" w:rsidP="00CB592E">
            <w:pPr>
              <w:ind w:firstLine="6"/>
              <w:jc w:val="center"/>
              <w:rPr>
                <w:i/>
              </w:rPr>
            </w:pPr>
            <w:r w:rsidRPr="00534BAF">
              <w:rPr>
                <w:i/>
              </w:rPr>
              <w:t>(Ф.И.О.)</w:t>
            </w:r>
            <w:r w:rsidRPr="00534BAF">
              <w:t xml:space="preserve">             </w:t>
            </w:r>
          </w:p>
          <w:p w:rsidR="0066634F" w:rsidRPr="00534BAF" w:rsidRDefault="0066634F" w:rsidP="00CB592E">
            <w:r w:rsidRPr="00534BAF">
              <w:t xml:space="preserve">М.П.   «_____» _____________20___г.                     </w:t>
            </w:r>
          </w:p>
        </w:tc>
      </w:tr>
    </w:tbl>
    <w:p w:rsidR="0066634F" w:rsidRPr="00534BAF" w:rsidRDefault="0066634F" w:rsidP="0066634F">
      <w:pPr>
        <w:spacing w:after="200"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1616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709"/>
        <w:gridCol w:w="1418"/>
        <w:gridCol w:w="850"/>
        <w:gridCol w:w="1134"/>
        <w:gridCol w:w="1134"/>
        <w:gridCol w:w="567"/>
        <w:gridCol w:w="709"/>
        <w:gridCol w:w="992"/>
        <w:gridCol w:w="1134"/>
        <w:gridCol w:w="992"/>
        <w:gridCol w:w="1418"/>
        <w:gridCol w:w="1417"/>
        <w:gridCol w:w="1560"/>
        <w:gridCol w:w="1417"/>
      </w:tblGrid>
      <w:tr w:rsidR="0066634F" w:rsidRPr="000975CB" w:rsidTr="00CB592E">
        <w:trPr>
          <w:trHeight w:val="300"/>
        </w:trPr>
        <w:tc>
          <w:tcPr>
            <w:tcW w:w="16160" w:type="dxa"/>
            <w:gridSpan w:val="15"/>
            <w:shd w:val="clear" w:color="auto" w:fill="auto"/>
            <w:noWrap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/>
                <w:sz w:val="18"/>
                <w:szCs w:val="18"/>
                <w:lang w:eastAsia="en-US"/>
              </w:rPr>
              <w:t>Структура собственников/бенефициаров _____________________ (указывается наименование контрагента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/третьего лица, привлекаемого контрагентом к исполнению Договора</w:t>
            </w:r>
            <w:r w:rsidRPr="000975CB">
              <w:rPr>
                <w:rFonts w:eastAsia="Calibri"/>
                <w:b/>
                <w:sz w:val="18"/>
                <w:szCs w:val="18"/>
                <w:lang w:eastAsia="en-US"/>
              </w:rPr>
              <w:t>)</w:t>
            </w:r>
          </w:p>
          <w:p w:rsidR="0066634F" w:rsidRPr="000975CB" w:rsidRDefault="0066634F" w:rsidP="00CB592E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66634F" w:rsidRPr="000975CB" w:rsidTr="00CB592E">
        <w:trPr>
          <w:trHeight w:val="315"/>
        </w:trPr>
        <w:tc>
          <w:tcPr>
            <w:tcW w:w="5954" w:type="dxa"/>
            <w:gridSpan w:val="6"/>
            <w:shd w:val="clear" w:color="auto" w:fill="auto"/>
            <w:noWrap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Наименование  контрагента</w:t>
            </w: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/третьего лица, привлекаемого контрагентом к исполнению Договора</w:t>
            </w: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0206" w:type="dxa"/>
            <w:gridSpan w:val="9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Информация о цепочке собственников контрагента</w:t>
            </w: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/третьего лица, привлекаемого контрагентом к исполнению Договора</w:t>
            </w:r>
            <w:r w:rsidRPr="000975C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, включая бенефициаров (в том числе конечных)</w:t>
            </w:r>
          </w:p>
        </w:tc>
      </w:tr>
      <w:tr w:rsidR="0066634F" w:rsidRPr="000975CB" w:rsidTr="00CB592E">
        <w:trPr>
          <w:trHeight w:val="1290"/>
        </w:trPr>
        <w:tc>
          <w:tcPr>
            <w:tcW w:w="709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ИНН</w:t>
            </w:r>
          </w:p>
        </w:tc>
        <w:tc>
          <w:tcPr>
            <w:tcW w:w="709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ОГРН</w:t>
            </w:r>
          </w:p>
        </w:tc>
        <w:tc>
          <w:tcPr>
            <w:tcW w:w="1418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Наименование (краткое)</w:t>
            </w:r>
          </w:p>
        </w:tc>
        <w:tc>
          <w:tcPr>
            <w:tcW w:w="850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Код </w:t>
            </w: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ОКВЭД</w:t>
            </w:r>
          </w:p>
        </w:tc>
        <w:tc>
          <w:tcPr>
            <w:tcW w:w="1134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ФИО </w:t>
            </w:r>
            <w:proofErr w:type="gramStart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руководи-теля</w:t>
            </w:r>
            <w:proofErr w:type="gramEnd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 (полностью)</w:t>
            </w:r>
          </w:p>
        </w:tc>
        <w:tc>
          <w:tcPr>
            <w:tcW w:w="1134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Серия и номер документа, </w:t>
            </w:r>
            <w:proofErr w:type="gramStart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удостоверя-ющего</w:t>
            </w:r>
            <w:proofErr w:type="gramEnd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 личность руководителя</w:t>
            </w:r>
          </w:p>
        </w:tc>
        <w:tc>
          <w:tcPr>
            <w:tcW w:w="567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№</w:t>
            </w:r>
          </w:p>
        </w:tc>
        <w:tc>
          <w:tcPr>
            <w:tcW w:w="709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ИНН</w:t>
            </w:r>
          </w:p>
        </w:tc>
        <w:tc>
          <w:tcPr>
            <w:tcW w:w="992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ОГРН</w:t>
            </w:r>
          </w:p>
        </w:tc>
        <w:tc>
          <w:tcPr>
            <w:tcW w:w="1134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proofErr w:type="gramStart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Наименова-ние</w:t>
            </w:r>
            <w:proofErr w:type="gramEnd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/ФИО (полностью)</w:t>
            </w:r>
          </w:p>
        </w:tc>
        <w:tc>
          <w:tcPr>
            <w:tcW w:w="992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Адрес регистра-</w:t>
            </w: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ции</w:t>
            </w:r>
          </w:p>
        </w:tc>
        <w:tc>
          <w:tcPr>
            <w:tcW w:w="1418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Серия и номер документа, удостоверя-</w:t>
            </w: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ющего личность </w:t>
            </w: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(для физических лиц)</w:t>
            </w:r>
          </w:p>
        </w:tc>
        <w:tc>
          <w:tcPr>
            <w:tcW w:w="1417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Категория:</w:t>
            </w: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руководитель/</w:t>
            </w: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участник/ акционер/</w:t>
            </w: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бенефициар/</w:t>
            </w: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конечный бенефициар</w:t>
            </w:r>
          </w:p>
        </w:tc>
        <w:tc>
          <w:tcPr>
            <w:tcW w:w="1560" w:type="dxa"/>
            <w:shd w:val="clear" w:color="auto" w:fill="auto"/>
          </w:tcPr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Офшорная компания (да/нет)</w:t>
            </w:r>
          </w:p>
        </w:tc>
        <w:tc>
          <w:tcPr>
            <w:tcW w:w="1417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Информация о </w:t>
            </w:r>
            <w:proofErr w:type="gramStart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подтве</w:t>
            </w:r>
            <w:r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ржда-ющих</w:t>
            </w:r>
            <w:proofErr w:type="gramEnd"/>
            <w:r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 документах (наименова</w:t>
            </w: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ние, реквизиты и другие)</w:t>
            </w:r>
          </w:p>
        </w:tc>
      </w:tr>
      <w:tr w:rsidR="0066634F" w:rsidRPr="000975CB" w:rsidTr="00CB592E">
        <w:trPr>
          <w:trHeight w:val="315"/>
        </w:trPr>
        <w:tc>
          <w:tcPr>
            <w:tcW w:w="709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850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567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7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560" w:type="dxa"/>
            <w:shd w:val="clear" w:color="auto" w:fill="auto"/>
          </w:tcPr>
          <w:p w:rsidR="0066634F" w:rsidRPr="000975CB" w:rsidRDefault="0066634F" w:rsidP="00CB592E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7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sz w:val="18"/>
                <w:szCs w:val="18"/>
                <w:lang w:eastAsia="en-US"/>
              </w:rPr>
              <w:t>…</w:t>
            </w:r>
          </w:p>
        </w:tc>
      </w:tr>
    </w:tbl>
    <w:p w:rsidR="0066634F" w:rsidRPr="00534BAF" w:rsidRDefault="0066634F" w:rsidP="0066634F">
      <w:pPr>
        <w:rPr>
          <w:rFonts w:eastAsia="Calibri"/>
          <w:lang w:eastAsia="en-US"/>
        </w:rPr>
      </w:pPr>
    </w:p>
    <w:p w:rsidR="0066634F" w:rsidRPr="00534BAF" w:rsidRDefault="0066634F" w:rsidP="0066634F">
      <w:pPr>
        <w:rPr>
          <w:rFonts w:eastAsia="Calibri"/>
          <w:b/>
          <w:lang w:eastAsia="en-US"/>
        </w:rPr>
      </w:pPr>
      <w:r w:rsidRPr="00534BAF">
        <w:rPr>
          <w:rFonts w:eastAsia="Calibri"/>
          <w:b/>
          <w:lang w:eastAsia="en-US"/>
        </w:rPr>
        <w:t xml:space="preserve">Руководитель:  </w:t>
      </w:r>
    </w:p>
    <w:p w:rsidR="0066634F" w:rsidRPr="00534BAF" w:rsidRDefault="0066634F" w:rsidP="0066634F">
      <w:pPr>
        <w:rPr>
          <w:rFonts w:eastAsia="Calibri"/>
          <w:lang w:eastAsia="en-US"/>
        </w:rPr>
      </w:pPr>
      <w:r w:rsidRPr="00534BAF">
        <w:rPr>
          <w:rFonts w:eastAsia="Calibri"/>
          <w:lang w:eastAsia="en-US"/>
        </w:rPr>
        <w:t xml:space="preserve">_______________  </w:t>
      </w:r>
      <w:r w:rsidRPr="00534BAF">
        <w:rPr>
          <w:rFonts w:eastAsia="Calibri"/>
          <w:i/>
          <w:lang w:eastAsia="en-US"/>
        </w:rPr>
        <w:t>(указывается Ф</w:t>
      </w:r>
      <w:r>
        <w:rPr>
          <w:rFonts w:eastAsia="Calibri"/>
          <w:i/>
          <w:lang w:eastAsia="en-US"/>
        </w:rPr>
        <w:t>.</w:t>
      </w:r>
      <w:r w:rsidRPr="00534BAF">
        <w:rPr>
          <w:rFonts w:eastAsia="Calibri"/>
          <w:i/>
          <w:lang w:eastAsia="en-US"/>
        </w:rPr>
        <w:t>И</w:t>
      </w:r>
      <w:r>
        <w:rPr>
          <w:rFonts w:eastAsia="Calibri"/>
          <w:i/>
          <w:lang w:eastAsia="en-US"/>
        </w:rPr>
        <w:t>.</w:t>
      </w:r>
      <w:r w:rsidRPr="00534BAF">
        <w:rPr>
          <w:rFonts w:eastAsia="Calibri"/>
          <w:i/>
          <w:lang w:eastAsia="en-US"/>
        </w:rPr>
        <w:t>О</w:t>
      </w:r>
      <w:r>
        <w:rPr>
          <w:rFonts w:eastAsia="Calibri"/>
          <w:i/>
          <w:lang w:eastAsia="en-US"/>
        </w:rPr>
        <w:t>.</w:t>
      </w:r>
      <w:r w:rsidRPr="00534BAF">
        <w:rPr>
          <w:rFonts w:eastAsia="Calibri"/>
          <w:i/>
          <w:lang w:eastAsia="en-US"/>
        </w:rPr>
        <w:t>)</w:t>
      </w:r>
    </w:p>
    <w:p w:rsidR="0066634F" w:rsidRPr="00534BAF" w:rsidRDefault="0066634F" w:rsidP="0066634F">
      <w:pPr>
        <w:spacing w:after="200" w:line="276" w:lineRule="auto"/>
        <w:rPr>
          <w:rFonts w:eastAsia="Calibri"/>
          <w:i/>
          <w:sz w:val="20"/>
          <w:szCs w:val="20"/>
          <w:lang w:eastAsia="en-US"/>
        </w:rPr>
      </w:pPr>
      <w:r w:rsidRPr="00534BAF">
        <w:rPr>
          <w:rFonts w:eastAsia="Calibri"/>
          <w:lang w:eastAsia="en-US"/>
        </w:rPr>
        <w:t xml:space="preserve">      </w:t>
      </w:r>
      <w:r w:rsidRPr="00534BAF">
        <w:rPr>
          <w:rFonts w:eastAsia="Calibri"/>
          <w:i/>
          <w:sz w:val="20"/>
          <w:szCs w:val="20"/>
          <w:lang w:eastAsia="en-US"/>
        </w:rPr>
        <w:t>(подпись)</w:t>
      </w:r>
      <w:r>
        <w:rPr>
          <w:rFonts w:eastAsia="Calibri"/>
          <w:i/>
          <w:sz w:val="20"/>
          <w:szCs w:val="20"/>
          <w:lang w:eastAsia="en-US"/>
        </w:rPr>
        <w:t xml:space="preserve">                                                                                                                                                </w:t>
      </w:r>
      <w:r w:rsidRPr="00534BAF">
        <w:rPr>
          <w:rFonts w:eastAsia="Calibri"/>
          <w:lang w:eastAsia="en-US"/>
        </w:rPr>
        <w:t xml:space="preserve">«____» __________ 20 __ г. </w:t>
      </w:r>
      <w:r w:rsidRPr="00534BAF">
        <w:rPr>
          <w:rFonts w:eastAsia="Calibri"/>
          <w:i/>
          <w:lang w:eastAsia="en-US"/>
        </w:rPr>
        <w:t>(указывается дата подписания)</w:t>
      </w:r>
    </w:p>
    <w:p w:rsidR="000F0F34" w:rsidRDefault="000F0F34" w:rsidP="000F0F34">
      <w:pPr>
        <w:spacing w:after="200" w:line="276" w:lineRule="auto"/>
        <w:rPr>
          <w:rFonts w:eastAsia="Calibri"/>
          <w:i/>
          <w:lang w:eastAsia="en-US"/>
        </w:rPr>
      </w:pPr>
    </w:p>
    <w:p w:rsidR="005D5FDE" w:rsidRDefault="005D5FDE" w:rsidP="000F0F34">
      <w:pPr>
        <w:spacing w:after="200" w:line="276" w:lineRule="auto"/>
        <w:rPr>
          <w:rFonts w:eastAsia="Calibri"/>
          <w:i/>
          <w:sz w:val="20"/>
          <w:szCs w:val="20"/>
          <w:lang w:eastAsia="en-US"/>
        </w:rPr>
        <w:sectPr w:rsidR="005D5FDE" w:rsidSect="005F76AF">
          <w:pgSz w:w="16838" w:h="11906" w:orient="landscape" w:code="9"/>
          <w:pgMar w:top="567" w:right="1134" w:bottom="567" w:left="1134" w:header="709" w:footer="709" w:gutter="0"/>
          <w:cols w:space="708"/>
          <w:docGrid w:linePitch="360"/>
        </w:sectPr>
      </w:pPr>
    </w:p>
    <w:p w:rsidR="005D5FDE" w:rsidRPr="005D5FDE" w:rsidRDefault="005D5FDE" w:rsidP="005D5FDE">
      <w:pPr>
        <w:jc w:val="both"/>
      </w:pPr>
      <w:r>
        <w:lastRenderedPageBreak/>
        <w:t xml:space="preserve">                                                              Приложение № 6</w:t>
      </w:r>
    </w:p>
    <w:p w:rsidR="005D5FDE" w:rsidRPr="005D5FDE" w:rsidRDefault="005D5FDE" w:rsidP="005D5FDE">
      <w:pPr>
        <w:jc w:val="both"/>
      </w:pPr>
      <w:r w:rsidRPr="005D5FDE">
        <w:t xml:space="preserve">                                                              к Договору № ____________ от «__» _______ 20 __ г.</w:t>
      </w:r>
    </w:p>
    <w:p w:rsidR="005D5FDE" w:rsidRPr="005D5FDE" w:rsidRDefault="005D5FDE" w:rsidP="005D5FDE">
      <w:pPr>
        <w:widowControl w:val="0"/>
        <w:autoSpaceDE w:val="0"/>
        <w:autoSpaceDN w:val="0"/>
        <w:adjustRightInd w:val="0"/>
        <w:jc w:val="both"/>
      </w:pPr>
    </w:p>
    <w:p w:rsidR="005D5FDE" w:rsidRPr="005D5FDE" w:rsidRDefault="005D5FDE" w:rsidP="005D5FDE">
      <w:pPr>
        <w:widowControl w:val="0"/>
        <w:autoSpaceDE w:val="0"/>
        <w:autoSpaceDN w:val="0"/>
        <w:adjustRightInd w:val="0"/>
        <w:jc w:val="both"/>
      </w:pPr>
    </w:p>
    <w:p w:rsidR="005D5FDE" w:rsidRPr="005D5FDE" w:rsidRDefault="005D5FDE" w:rsidP="005D5FDE">
      <w:pPr>
        <w:tabs>
          <w:tab w:val="left" w:pos="1134"/>
        </w:tabs>
        <w:jc w:val="center"/>
        <w:rPr>
          <w:b/>
          <w:i/>
          <w:sz w:val="28"/>
          <w:szCs w:val="28"/>
        </w:rPr>
      </w:pPr>
      <w:r w:rsidRPr="005D5FDE">
        <w:rPr>
          <w:b/>
          <w:bCs/>
          <w:sz w:val="28"/>
          <w:szCs w:val="28"/>
        </w:rPr>
        <w:t xml:space="preserve">Форму </w:t>
      </w:r>
      <w:r w:rsidRPr="005D5FDE">
        <w:rPr>
          <w:b/>
          <w:sz w:val="28"/>
          <w:szCs w:val="28"/>
        </w:rPr>
        <w:t>письменного согласия собственников/бенефициаров, являющихся физическими лицами, на обработку и передачу персональных данных в адрес Покупателя</w:t>
      </w:r>
      <w:r w:rsidRPr="005D5FDE">
        <w:rPr>
          <w:b/>
          <w:i/>
          <w:sz w:val="28"/>
          <w:szCs w:val="28"/>
        </w:rPr>
        <w:t xml:space="preserve"> </w:t>
      </w:r>
      <w:r w:rsidRPr="005D5FDE">
        <w:rPr>
          <w:b/>
          <w:bCs/>
          <w:sz w:val="28"/>
          <w:szCs w:val="28"/>
        </w:rPr>
        <w:t>утверждаем:</w:t>
      </w:r>
    </w:p>
    <w:p w:rsidR="005D5FDE" w:rsidRPr="005D5FDE" w:rsidRDefault="005D5FDE" w:rsidP="005D5FDE"/>
    <w:tbl>
      <w:tblPr>
        <w:tblW w:w="9679" w:type="dxa"/>
        <w:tblLook w:val="01E0"/>
      </w:tblPr>
      <w:tblGrid>
        <w:gridCol w:w="4956"/>
        <w:gridCol w:w="4723"/>
      </w:tblGrid>
      <w:tr w:rsidR="005D5FDE" w:rsidRPr="005D5FDE" w:rsidTr="005F76AF">
        <w:trPr>
          <w:trHeight w:val="641"/>
        </w:trPr>
        <w:tc>
          <w:tcPr>
            <w:tcW w:w="4956" w:type="dxa"/>
          </w:tcPr>
          <w:p w:rsidR="005D5FDE" w:rsidRPr="005D5FDE" w:rsidRDefault="005D5FDE" w:rsidP="005D5FDE">
            <w:pPr>
              <w:ind w:firstLine="6"/>
              <w:jc w:val="center"/>
              <w:rPr>
                <w:b/>
              </w:rPr>
            </w:pPr>
            <w:r w:rsidRPr="005D5FDE">
              <w:rPr>
                <w:b/>
              </w:rPr>
              <w:t xml:space="preserve">От </w:t>
            </w:r>
            <w:r w:rsidR="00293E20">
              <w:rPr>
                <w:b/>
              </w:rPr>
              <w:t>ПОКУПАТЕЛЯ</w:t>
            </w:r>
            <w:r w:rsidRPr="005D5FDE">
              <w:rPr>
                <w:b/>
              </w:rPr>
              <w:t>:</w:t>
            </w:r>
          </w:p>
          <w:p w:rsidR="005D5FDE" w:rsidRPr="005D5FDE" w:rsidRDefault="005D5FDE" w:rsidP="005D5FDE">
            <w:pPr>
              <w:ind w:firstLine="6"/>
              <w:jc w:val="center"/>
              <w:rPr>
                <w:b/>
              </w:rPr>
            </w:pPr>
          </w:p>
          <w:p w:rsidR="005D5FDE" w:rsidRPr="005D5FDE" w:rsidRDefault="005D5FDE" w:rsidP="005D5FDE">
            <w:pPr>
              <w:ind w:firstLine="6"/>
              <w:jc w:val="center"/>
            </w:pPr>
            <w:r w:rsidRPr="005D5FDE">
              <w:t>___________________________</w:t>
            </w:r>
          </w:p>
          <w:p w:rsidR="005D5FDE" w:rsidRPr="005D5FDE" w:rsidRDefault="005D5FDE" w:rsidP="005D5FDE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(должность)</w:t>
            </w:r>
          </w:p>
          <w:p w:rsidR="005D5FDE" w:rsidRPr="005D5FDE" w:rsidRDefault="005D5FDE" w:rsidP="005D5FDE">
            <w:r w:rsidRPr="005D5FDE">
              <w:t>___________________________________</w:t>
            </w:r>
          </w:p>
          <w:p w:rsidR="005D5FDE" w:rsidRPr="005D5FDE" w:rsidRDefault="005D5FDE" w:rsidP="005D5FDE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(Ф.И.О.)</w:t>
            </w:r>
          </w:p>
          <w:p w:rsidR="005D5FDE" w:rsidRPr="005D5FDE" w:rsidRDefault="005D5FDE" w:rsidP="005D5FDE">
            <w:r w:rsidRPr="005D5FDE">
              <w:t xml:space="preserve">М.П.   «_____» _____________20___г.                     </w:t>
            </w:r>
          </w:p>
        </w:tc>
        <w:tc>
          <w:tcPr>
            <w:tcW w:w="4723" w:type="dxa"/>
          </w:tcPr>
          <w:p w:rsidR="005D5FDE" w:rsidRPr="005D5FDE" w:rsidRDefault="005D5FDE" w:rsidP="005D5FDE">
            <w:pPr>
              <w:ind w:firstLine="6"/>
              <w:jc w:val="center"/>
              <w:rPr>
                <w:b/>
              </w:rPr>
            </w:pPr>
            <w:r w:rsidRPr="005D5FDE">
              <w:rPr>
                <w:b/>
              </w:rPr>
              <w:t xml:space="preserve">От </w:t>
            </w:r>
            <w:r w:rsidR="00293E20">
              <w:rPr>
                <w:b/>
              </w:rPr>
              <w:t>ПОСТАВЩИКА</w:t>
            </w:r>
            <w:r w:rsidRPr="005D5FDE">
              <w:rPr>
                <w:b/>
              </w:rPr>
              <w:t>:</w:t>
            </w:r>
          </w:p>
          <w:p w:rsidR="005D5FDE" w:rsidRPr="005D5FDE" w:rsidRDefault="005D5FDE" w:rsidP="005D5FDE">
            <w:pPr>
              <w:ind w:firstLine="6"/>
              <w:jc w:val="center"/>
              <w:rPr>
                <w:b/>
              </w:rPr>
            </w:pPr>
          </w:p>
          <w:p w:rsidR="005D5FDE" w:rsidRPr="005D5FDE" w:rsidRDefault="005D5FDE" w:rsidP="005D5FDE">
            <w:pPr>
              <w:ind w:firstLine="6"/>
              <w:jc w:val="center"/>
            </w:pPr>
            <w:r w:rsidRPr="005D5FDE">
              <w:t>___________________________</w:t>
            </w:r>
          </w:p>
          <w:p w:rsidR="005D5FDE" w:rsidRPr="005D5FDE" w:rsidRDefault="005D5FDE" w:rsidP="005D5FDE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(должность)</w:t>
            </w:r>
          </w:p>
          <w:p w:rsidR="005D5FDE" w:rsidRPr="005D5FDE" w:rsidRDefault="005D5FDE" w:rsidP="005D5FDE">
            <w:r w:rsidRPr="005D5FDE">
              <w:t>___________________________________</w:t>
            </w:r>
          </w:p>
          <w:p w:rsidR="005D5FDE" w:rsidRPr="005D5FDE" w:rsidRDefault="005D5FDE" w:rsidP="005D5FDE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(Ф.И.О.)</w:t>
            </w:r>
            <w:r w:rsidRPr="005D5FDE">
              <w:t xml:space="preserve">             </w:t>
            </w:r>
          </w:p>
          <w:p w:rsidR="005D5FDE" w:rsidRPr="005D5FDE" w:rsidRDefault="005D5FDE" w:rsidP="005D5FDE">
            <w:r w:rsidRPr="005D5FDE">
              <w:t xml:space="preserve">М.П.   «_____» _____________20___г.                     </w:t>
            </w:r>
          </w:p>
        </w:tc>
      </w:tr>
    </w:tbl>
    <w:p w:rsidR="005D5FDE" w:rsidRPr="005D5FDE" w:rsidRDefault="005D5FDE" w:rsidP="005D5FDE">
      <w:pPr>
        <w:widowControl w:val="0"/>
        <w:autoSpaceDE w:val="0"/>
        <w:autoSpaceDN w:val="0"/>
        <w:adjustRightInd w:val="0"/>
        <w:jc w:val="both"/>
      </w:pPr>
    </w:p>
    <w:p w:rsidR="005D5FDE" w:rsidRPr="005D5FDE" w:rsidRDefault="005D5FDE" w:rsidP="005D5FDE">
      <w:pPr>
        <w:widowControl w:val="0"/>
        <w:autoSpaceDE w:val="0"/>
        <w:autoSpaceDN w:val="0"/>
        <w:adjustRightInd w:val="0"/>
        <w:jc w:val="both"/>
      </w:pPr>
    </w:p>
    <w:p w:rsidR="0066634F" w:rsidRPr="006E5E18" w:rsidRDefault="0066634F" w:rsidP="0066634F">
      <w:pPr>
        <w:widowControl w:val="0"/>
        <w:tabs>
          <w:tab w:val="left" w:pos="0"/>
          <w:tab w:val="num" w:pos="1134"/>
        </w:tabs>
        <w:jc w:val="center"/>
        <w:outlineLvl w:val="1"/>
        <w:rPr>
          <w:b/>
        </w:rPr>
      </w:pPr>
      <w:r w:rsidRPr="00466F10">
        <w:rPr>
          <w:b/>
        </w:rPr>
        <w:t xml:space="preserve">Согласие на обработку персональных данных </w:t>
      </w:r>
      <w:r w:rsidRPr="00466F10">
        <w:rPr>
          <w:rFonts w:eastAsia="Calibri"/>
          <w:b/>
          <w:snapToGrid w:val="0"/>
          <w:lang w:eastAsia="en-US"/>
        </w:rPr>
        <w:t>от «___»</w:t>
      </w:r>
      <w:r>
        <w:rPr>
          <w:rFonts w:eastAsia="Calibri"/>
          <w:b/>
          <w:snapToGrid w:val="0"/>
          <w:lang w:eastAsia="en-US"/>
        </w:rPr>
        <w:t xml:space="preserve"> ____________ 20__</w:t>
      </w:r>
      <w:r w:rsidRPr="00466F10">
        <w:rPr>
          <w:rFonts w:eastAsia="Calibri"/>
          <w:b/>
          <w:snapToGrid w:val="0"/>
          <w:lang w:eastAsia="en-US"/>
        </w:rPr>
        <w:t xml:space="preserve"> г.</w:t>
      </w:r>
    </w:p>
    <w:p w:rsidR="0066634F" w:rsidRPr="00466F10" w:rsidRDefault="0066634F" w:rsidP="0066634F">
      <w:pPr>
        <w:jc w:val="center"/>
        <w:rPr>
          <w:rFonts w:eastAsia="Calibri"/>
          <w:lang w:eastAsia="en-US"/>
        </w:rPr>
      </w:pPr>
    </w:p>
    <w:p w:rsidR="0066634F" w:rsidRPr="00466F10" w:rsidRDefault="0066634F" w:rsidP="0066634F">
      <w:pPr>
        <w:widowControl w:val="0"/>
        <w:autoSpaceDE w:val="0"/>
        <w:autoSpaceDN w:val="0"/>
        <w:adjustRightInd w:val="0"/>
        <w:ind w:firstLine="709"/>
        <w:jc w:val="both"/>
      </w:pPr>
      <w:proofErr w:type="gramStart"/>
      <w:r w:rsidRPr="00C443F1">
        <w:t xml:space="preserve">Настоящим </w:t>
      </w:r>
      <w:r w:rsidRPr="00C443F1">
        <w:rPr>
          <w:i/>
        </w:rPr>
        <w:t>(указывается полное наименование участника закупочной процедуры (потенциального контрагента), контрагента, его место нахождения, ИНН, КПП и ОГРН), в лице _________________________ (указать ФИО, должность)</w:t>
      </w:r>
      <w:r w:rsidRPr="00C443F1">
        <w:t>,</w:t>
      </w:r>
      <w:r w:rsidRPr="00C443F1">
        <w:rPr>
          <w:i/>
        </w:rPr>
        <w:t xml:space="preserve"> действующего на основании ____</w:t>
      </w:r>
      <w:r>
        <w:rPr>
          <w:i/>
        </w:rPr>
        <w:t>__</w:t>
      </w:r>
      <w:r w:rsidRPr="00C443F1">
        <w:rPr>
          <w:i/>
        </w:rPr>
        <w:t>______</w:t>
      </w:r>
      <w:r>
        <w:rPr>
          <w:i/>
        </w:rPr>
        <w:t xml:space="preserve"> (указать документ, подтверждающий полномочия)</w:t>
      </w:r>
      <w:r w:rsidRPr="00C443F1">
        <w:rPr>
          <w:i/>
        </w:rPr>
        <w:t xml:space="preserve">, </w:t>
      </w:r>
      <w:r w:rsidRPr="00C443F1">
        <w:t xml:space="preserve">дает свое согласие на </w:t>
      </w:r>
      <w:r w:rsidRPr="00C443F1">
        <w:rPr>
          <w:snapToGrid w:val="0"/>
        </w:rPr>
        <w:t xml:space="preserve">совершение </w:t>
      </w:r>
      <w:r>
        <w:rPr>
          <w:snapToGrid w:val="0"/>
        </w:rPr>
        <w:t xml:space="preserve">ОАО «МРСК Центра» </w:t>
      </w:r>
      <w:r>
        <w:t>и</w:t>
      </w:r>
      <w:r w:rsidRPr="00C443F1">
        <w:rPr>
          <w:i/>
        </w:rPr>
        <w:t xml:space="preserve"> </w:t>
      </w:r>
      <w:r>
        <w:t>ОАО «Россети»</w:t>
      </w:r>
      <w:r w:rsidRPr="00C443F1">
        <w:t xml:space="preserve"> </w:t>
      </w:r>
      <w:r w:rsidRPr="00C443F1">
        <w:rPr>
          <w:snapToGrid w:val="0"/>
        </w:rPr>
        <w:t>действий, предусмотренных п. 3 ст. 3 ФЗ «О персональных данных» от 27.07.2006 № 152-ФЗ, в отношении</w:t>
      </w:r>
      <w:r w:rsidRPr="00C443F1">
        <w:t xml:space="preserve"> персональных данных участника закуп</w:t>
      </w:r>
      <w:r>
        <w:t>ки (потенциального</w:t>
      </w:r>
      <w:proofErr w:type="gramEnd"/>
      <w:r>
        <w:t xml:space="preserve"> </w:t>
      </w:r>
      <w:proofErr w:type="gramStart"/>
      <w:r>
        <w:t>контрагента)/</w:t>
      </w:r>
      <w:r w:rsidRPr="00C443F1">
        <w:t xml:space="preserve">контрагента/планируемых к привлечению </w:t>
      </w:r>
      <w:r>
        <w:t>третьих лиц</w:t>
      </w:r>
      <w:r w:rsidRPr="00C443F1">
        <w:t xml:space="preserve"> и их собственников</w:t>
      </w:r>
      <w:r w:rsidRPr="00466F10">
        <w:t xml:space="preserve"> (участников, учредителей, акционеров), в том числе конечных бенефициаров (</w:t>
      </w:r>
      <w:r w:rsidRPr="00466F10">
        <w:rPr>
          <w:snapToGrid w:val="0"/>
        </w:rPr>
        <w:t>фамилия, имя, отчество; серия и номер документа, удостоверяющего личность;</w:t>
      </w:r>
      <w:proofErr w:type="gramEnd"/>
      <w:r w:rsidRPr="00466F10">
        <w:rPr>
          <w:snapToGrid w:val="0"/>
        </w:rPr>
        <w:t xml:space="preserve"> ИНН </w:t>
      </w:r>
      <w:r w:rsidRPr="00466F10">
        <w:t>(участников, учредителей, акционеров) ОАО «</w:t>
      </w:r>
      <w:r>
        <w:t>МРСК Центра»/ОАО «</w:t>
      </w:r>
      <w:r w:rsidRPr="00466F10">
        <w:t>Россети»,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Росфинмониторинг России, ФНС России) и подтверждает, что получил согласие на обработку персональных данных от всех своих собственников (участников, учредител</w:t>
      </w:r>
      <w:r>
        <w:t>ей, акционеров) и бенефициаров.</w:t>
      </w:r>
    </w:p>
    <w:p w:rsidR="0066634F" w:rsidRPr="00466F10" w:rsidRDefault="0066634F" w:rsidP="0066634F">
      <w:pPr>
        <w:ind w:firstLine="709"/>
        <w:jc w:val="both"/>
        <w:rPr>
          <w:rFonts w:eastAsia="Calibri"/>
          <w:snapToGrid w:val="0"/>
          <w:lang w:eastAsia="en-US"/>
        </w:rPr>
      </w:pPr>
      <w:proofErr w:type="gramStart"/>
      <w:r w:rsidRPr="00466F10">
        <w:rPr>
          <w:rFonts w:eastAsia="Calibri"/>
          <w:snapToGrid w:val="0"/>
          <w:lang w:eastAsia="en-US"/>
        </w:rPr>
        <w:t xml:space="preserve"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</w:t>
      </w:r>
      <w:r w:rsidRPr="00466F10">
        <w:rPr>
          <w:rFonts w:eastAsia="Calibri"/>
          <w:snapToGrid w:val="0"/>
          <w:lang w:eastAsia="en-US"/>
        </w:rPr>
        <w:br/>
        <w:t>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  <w:proofErr w:type="gramEnd"/>
    </w:p>
    <w:p w:rsidR="0066634F" w:rsidRDefault="0066634F" w:rsidP="0066634F">
      <w:pPr>
        <w:ind w:firstLine="709"/>
        <w:jc w:val="both"/>
        <w:rPr>
          <w:rFonts w:eastAsia="Calibri"/>
          <w:snapToGrid w:val="0"/>
          <w:lang w:eastAsia="en-US"/>
        </w:rPr>
      </w:pPr>
      <w:proofErr w:type="gramStart"/>
      <w:r w:rsidRPr="00466F10">
        <w:rPr>
          <w:rFonts w:eastAsia="Calibri"/>
          <w:snapToGrid w:val="0"/>
          <w:lang w:eastAsia="en-US"/>
        </w:rPr>
        <w:t>Срок, в течение которого действует настоящее согласие субъекта персональных данных: со дня его подписания до момента фактического выполнения / отмены действия поручений Правительства Российской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до истечения сроков хранения представленной информации, определяемых в соответствии с законодательством Российской Федерации, либо отзыва настоящего согласия.</w:t>
      </w:r>
      <w:proofErr w:type="gramEnd"/>
    </w:p>
    <w:p w:rsidR="0066634F" w:rsidRDefault="0066634F" w:rsidP="0066634F">
      <w:pPr>
        <w:ind w:firstLine="709"/>
        <w:jc w:val="both"/>
        <w:rPr>
          <w:rFonts w:eastAsia="Calibri"/>
          <w:snapToGrid w:val="0"/>
          <w:lang w:eastAsia="en-US"/>
        </w:rPr>
      </w:pPr>
    </w:p>
    <w:p w:rsidR="0066634F" w:rsidRDefault="0066634F" w:rsidP="0066634F">
      <w:pPr>
        <w:ind w:firstLine="709"/>
        <w:jc w:val="both"/>
        <w:rPr>
          <w:rFonts w:eastAsia="Calibri"/>
          <w:snapToGrid w:val="0"/>
          <w:lang w:eastAsia="en-US"/>
        </w:rPr>
      </w:pPr>
    </w:p>
    <w:p w:rsidR="0066634F" w:rsidRDefault="0066634F" w:rsidP="0066634F">
      <w:pPr>
        <w:ind w:firstLine="709"/>
        <w:jc w:val="both"/>
        <w:rPr>
          <w:rFonts w:eastAsia="Calibri"/>
          <w:snapToGrid w:val="0"/>
          <w:lang w:eastAsia="en-US"/>
        </w:rPr>
      </w:pPr>
    </w:p>
    <w:p w:rsidR="0066634F" w:rsidRPr="00466F10" w:rsidRDefault="0066634F" w:rsidP="0066634F">
      <w:pPr>
        <w:rPr>
          <w:rFonts w:eastAsia="Calibri"/>
          <w:color w:val="000000"/>
          <w:lang w:eastAsia="en-US"/>
        </w:rPr>
      </w:pPr>
      <w:r w:rsidRPr="00466F10">
        <w:rPr>
          <w:rFonts w:eastAsia="Calibri"/>
          <w:color w:val="000000"/>
          <w:lang w:eastAsia="en-US"/>
        </w:rPr>
        <w:t>____________</w:t>
      </w:r>
      <w:r>
        <w:rPr>
          <w:rFonts w:eastAsia="Calibri"/>
          <w:color w:val="000000"/>
          <w:lang w:eastAsia="en-US"/>
        </w:rPr>
        <w:t>_______</w:t>
      </w:r>
      <w:r w:rsidRPr="00466F10">
        <w:rPr>
          <w:rFonts w:eastAsia="Calibri"/>
          <w:color w:val="000000"/>
          <w:lang w:eastAsia="en-US"/>
        </w:rPr>
        <w:t>___</w:t>
      </w:r>
      <w:r>
        <w:rPr>
          <w:rFonts w:eastAsia="Calibri"/>
          <w:color w:val="000000"/>
          <w:lang w:eastAsia="en-US"/>
        </w:rPr>
        <w:t>__</w:t>
      </w:r>
      <w:r w:rsidRPr="00466F10">
        <w:rPr>
          <w:rFonts w:eastAsia="Calibri"/>
          <w:color w:val="000000"/>
          <w:lang w:eastAsia="en-US"/>
        </w:rPr>
        <w:t>________</w:t>
      </w:r>
      <w:r>
        <w:rPr>
          <w:rFonts w:eastAsia="Calibri"/>
          <w:color w:val="000000"/>
          <w:lang w:eastAsia="en-US"/>
        </w:rPr>
        <w:t xml:space="preserve">                            </w:t>
      </w:r>
      <w:r w:rsidRPr="00466F10">
        <w:rPr>
          <w:rFonts w:eastAsia="Calibri"/>
          <w:color w:val="000000"/>
          <w:lang w:eastAsia="en-US"/>
        </w:rPr>
        <w:t>________</w:t>
      </w:r>
      <w:r>
        <w:rPr>
          <w:rFonts w:eastAsia="Calibri"/>
          <w:color w:val="000000"/>
          <w:lang w:eastAsia="en-US"/>
        </w:rPr>
        <w:t>_____________________</w:t>
      </w:r>
    </w:p>
    <w:p w:rsidR="0066634F" w:rsidRDefault="0066634F" w:rsidP="0066634F">
      <w:pPr>
        <w:rPr>
          <w:rFonts w:eastAsia="Calibri"/>
          <w:i/>
          <w:color w:val="000000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 xml:space="preserve"> </w:t>
      </w:r>
      <w:r w:rsidRPr="00C443F1">
        <w:rPr>
          <w:rFonts w:eastAsia="Calibri"/>
          <w:i/>
          <w:sz w:val="20"/>
          <w:szCs w:val="20"/>
          <w:lang w:eastAsia="en-US"/>
        </w:rPr>
        <w:t xml:space="preserve">(Подпись уполномоченного представителя)                                  </w:t>
      </w:r>
      <w:r>
        <w:rPr>
          <w:rFonts w:eastAsia="Calibri"/>
          <w:i/>
          <w:sz w:val="20"/>
          <w:szCs w:val="20"/>
          <w:lang w:eastAsia="en-US"/>
        </w:rPr>
        <w:t xml:space="preserve"> </w:t>
      </w:r>
      <w:r w:rsidRPr="00C443F1">
        <w:rPr>
          <w:rFonts w:eastAsia="Calibri"/>
          <w:i/>
          <w:sz w:val="20"/>
          <w:szCs w:val="20"/>
          <w:lang w:eastAsia="en-US"/>
        </w:rPr>
        <w:t xml:space="preserve">  (Ф.И.О. и должность подписавшего)</w:t>
      </w:r>
    </w:p>
    <w:p w:rsidR="00F42220" w:rsidRPr="0066634F" w:rsidRDefault="0066634F" w:rsidP="0066634F">
      <w:pPr>
        <w:rPr>
          <w:rFonts w:eastAsia="Calibri"/>
          <w:i/>
          <w:color w:val="000000"/>
          <w:sz w:val="20"/>
          <w:szCs w:val="20"/>
          <w:lang w:eastAsia="en-US"/>
        </w:rPr>
      </w:pPr>
      <w:r>
        <w:t>М.П.</w:t>
      </w:r>
    </w:p>
    <w:p w:rsidR="00F42220" w:rsidRPr="005D5FDE" w:rsidRDefault="00F42220" w:rsidP="00F42220">
      <w:pPr>
        <w:jc w:val="both"/>
      </w:pPr>
      <w:r>
        <w:lastRenderedPageBreak/>
        <w:t xml:space="preserve">                                                                                 Приложение № 7</w:t>
      </w:r>
      <w:r>
        <w:rPr>
          <w:rStyle w:val="ab"/>
        </w:rPr>
        <w:footnoteReference w:id="18"/>
      </w:r>
    </w:p>
    <w:p w:rsidR="00F42220" w:rsidRPr="005D5FDE" w:rsidRDefault="00F42220" w:rsidP="00F42220">
      <w:pPr>
        <w:jc w:val="both"/>
      </w:pPr>
      <w:r w:rsidRPr="005D5FDE">
        <w:t xml:space="preserve">                                                             </w:t>
      </w:r>
      <w:r>
        <w:t xml:space="preserve">                   </w:t>
      </w:r>
      <w:r w:rsidRPr="005D5FDE">
        <w:t xml:space="preserve"> к Договору № ____________ от «__» _______ 20 __ г.</w:t>
      </w:r>
    </w:p>
    <w:p w:rsidR="00F42220" w:rsidRPr="00F42220" w:rsidRDefault="00F42220" w:rsidP="00F42220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</w:p>
    <w:tbl>
      <w:tblPr>
        <w:tblW w:w="14635" w:type="dxa"/>
        <w:tblLook w:val="01E0"/>
      </w:tblPr>
      <w:tblGrid>
        <w:gridCol w:w="4956"/>
        <w:gridCol w:w="4956"/>
        <w:gridCol w:w="4723"/>
      </w:tblGrid>
      <w:tr w:rsidR="00F42220" w:rsidRPr="00F42220" w:rsidTr="00F937F6">
        <w:trPr>
          <w:trHeight w:val="587"/>
        </w:trPr>
        <w:tc>
          <w:tcPr>
            <w:tcW w:w="4956" w:type="dxa"/>
          </w:tcPr>
          <w:p w:rsidR="00F42220" w:rsidRPr="005D5FDE" w:rsidRDefault="00F42220" w:rsidP="00F937F6">
            <w:pPr>
              <w:ind w:firstLine="6"/>
              <w:jc w:val="center"/>
              <w:rPr>
                <w:b/>
              </w:rPr>
            </w:pPr>
            <w:r w:rsidRPr="005D5FDE">
              <w:rPr>
                <w:b/>
              </w:rPr>
              <w:t xml:space="preserve">От </w:t>
            </w:r>
            <w:r>
              <w:rPr>
                <w:b/>
              </w:rPr>
              <w:t>ПОКУПАТЕЛЯ</w:t>
            </w:r>
            <w:r w:rsidRPr="005D5FDE">
              <w:rPr>
                <w:b/>
              </w:rPr>
              <w:t>:</w:t>
            </w:r>
          </w:p>
          <w:p w:rsidR="00F42220" w:rsidRPr="005D5FDE" w:rsidRDefault="00F42220" w:rsidP="00F937F6">
            <w:pPr>
              <w:ind w:firstLine="6"/>
              <w:jc w:val="center"/>
              <w:rPr>
                <w:b/>
              </w:rPr>
            </w:pPr>
          </w:p>
          <w:p w:rsidR="00F42220" w:rsidRPr="005D5FDE" w:rsidRDefault="00F42220" w:rsidP="00F937F6">
            <w:pPr>
              <w:ind w:firstLine="6"/>
              <w:jc w:val="center"/>
            </w:pPr>
            <w:r w:rsidRPr="005D5FDE">
              <w:t>___________________________</w:t>
            </w:r>
          </w:p>
          <w:p w:rsidR="00F42220" w:rsidRPr="005D5FDE" w:rsidRDefault="00F42220" w:rsidP="00F937F6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(должность)</w:t>
            </w:r>
          </w:p>
          <w:p w:rsidR="00F42220" w:rsidRPr="005D5FDE" w:rsidRDefault="00F42220" w:rsidP="00F937F6">
            <w:r w:rsidRPr="005D5FDE">
              <w:t>___________________________________</w:t>
            </w:r>
          </w:p>
          <w:p w:rsidR="00F42220" w:rsidRPr="005D5FDE" w:rsidRDefault="00F42220" w:rsidP="00F937F6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(Ф.И.О.)</w:t>
            </w:r>
          </w:p>
          <w:p w:rsidR="00F42220" w:rsidRPr="005D5FDE" w:rsidRDefault="00F42220" w:rsidP="00F937F6">
            <w:r w:rsidRPr="005D5FDE">
              <w:t xml:space="preserve">М.П.   «_____» _____________20___г.                     </w:t>
            </w:r>
          </w:p>
        </w:tc>
        <w:tc>
          <w:tcPr>
            <w:tcW w:w="4956" w:type="dxa"/>
          </w:tcPr>
          <w:p w:rsidR="00F42220" w:rsidRPr="005D5FDE" w:rsidRDefault="00F42220" w:rsidP="00F937F6">
            <w:pPr>
              <w:ind w:firstLine="6"/>
              <w:jc w:val="center"/>
              <w:rPr>
                <w:b/>
              </w:rPr>
            </w:pPr>
            <w:r w:rsidRPr="005D5FDE">
              <w:rPr>
                <w:b/>
              </w:rPr>
              <w:t xml:space="preserve">От </w:t>
            </w:r>
            <w:r>
              <w:rPr>
                <w:b/>
              </w:rPr>
              <w:t>ПОСТАВЩИКА</w:t>
            </w:r>
            <w:r w:rsidRPr="005D5FDE">
              <w:rPr>
                <w:b/>
              </w:rPr>
              <w:t>:</w:t>
            </w:r>
          </w:p>
          <w:p w:rsidR="00F42220" w:rsidRPr="005D5FDE" w:rsidRDefault="00F42220" w:rsidP="00F937F6">
            <w:pPr>
              <w:ind w:firstLine="6"/>
              <w:jc w:val="center"/>
              <w:rPr>
                <w:b/>
              </w:rPr>
            </w:pPr>
          </w:p>
          <w:p w:rsidR="00F42220" w:rsidRPr="005D5FDE" w:rsidRDefault="00F42220" w:rsidP="00F937F6">
            <w:pPr>
              <w:ind w:firstLine="6"/>
              <w:jc w:val="center"/>
            </w:pPr>
            <w:r w:rsidRPr="005D5FDE">
              <w:t>___________________________</w:t>
            </w:r>
          </w:p>
          <w:p w:rsidR="00F42220" w:rsidRPr="005D5FDE" w:rsidRDefault="00F42220" w:rsidP="00F937F6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(должность)</w:t>
            </w:r>
          </w:p>
          <w:p w:rsidR="00F42220" w:rsidRPr="005D5FDE" w:rsidRDefault="00F42220" w:rsidP="00F937F6">
            <w:r w:rsidRPr="005D5FDE">
              <w:t>___________________________________</w:t>
            </w:r>
          </w:p>
          <w:p w:rsidR="00F42220" w:rsidRPr="005D5FDE" w:rsidRDefault="00F42220" w:rsidP="00F937F6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(Ф.И.О.)</w:t>
            </w:r>
            <w:r w:rsidRPr="005D5FDE">
              <w:t xml:space="preserve">             </w:t>
            </w:r>
          </w:p>
          <w:p w:rsidR="00F42220" w:rsidRPr="005D5FDE" w:rsidRDefault="00F42220" w:rsidP="00F937F6">
            <w:r w:rsidRPr="005D5FDE">
              <w:t xml:space="preserve">М.П.   «_____» _____________20___г.                     </w:t>
            </w:r>
          </w:p>
        </w:tc>
        <w:tc>
          <w:tcPr>
            <w:tcW w:w="4723" w:type="dxa"/>
          </w:tcPr>
          <w:p w:rsidR="00F42220" w:rsidRPr="00F42220" w:rsidRDefault="00F42220" w:rsidP="00F42220">
            <w:pPr>
              <w:tabs>
                <w:tab w:val="left" w:pos="3664"/>
              </w:tabs>
              <w:jc w:val="center"/>
              <w:rPr>
                <w:b/>
              </w:rPr>
            </w:pPr>
          </w:p>
        </w:tc>
      </w:tr>
    </w:tbl>
    <w:p w:rsidR="00F42220" w:rsidRPr="00F42220" w:rsidRDefault="00F42220" w:rsidP="00F42220">
      <w:pPr>
        <w:tabs>
          <w:tab w:val="left" w:pos="3664"/>
        </w:tabs>
        <w:jc w:val="center"/>
        <w:rPr>
          <w:b/>
        </w:rPr>
      </w:pPr>
    </w:p>
    <w:p w:rsidR="00F42220" w:rsidRPr="00F42220" w:rsidRDefault="00F42220" w:rsidP="00F42220">
      <w:pPr>
        <w:tabs>
          <w:tab w:val="left" w:pos="3664"/>
        </w:tabs>
        <w:jc w:val="center"/>
        <w:rPr>
          <w:b/>
        </w:rPr>
      </w:pPr>
    </w:p>
    <w:p w:rsidR="00F42220" w:rsidRPr="00F42220" w:rsidRDefault="00F42220" w:rsidP="00F42220">
      <w:pPr>
        <w:tabs>
          <w:tab w:val="left" w:pos="3664"/>
        </w:tabs>
        <w:jc w:val="center"/>
        <w:rPr>
          <w:b/>
        </w:rPr>
      </w:pPr>
      <w:r w:rsidRPr="00F42220">
        <w:rPr>
          <w:b/>
        </w:rPr>
        <w:t>Форма товарной накладной</w:t>
      </w:r>
    </w:p>
    <w:p w:rsidR="00F42220" w:rsidRPr="00F42220" w:rsidRDefault="00F42220" w:rsidP="00F42220">
      <w:pPr>
        <w:tabs>
          <w:tab w:val="left" w:pos="3664"/>
        </w:tabs>
        <w:jc w:val="center"/>
        <w:rPr>
          <w:b/>
        </w:rPr>
      </w:pPr>
    </w:p>
    <w:p w:rsidR="00F42220" w:rsidRPr="00F42220" w:rsidRDefault="00F42220" w:rsidP="00F42220">
      <w:pPr>
        <w:tabs>
          <w:tab w:val="left" w:pos="3664"/>
        </w:tabs>
        <w:jc w:val="center"/>
        <w:rPr>
          <w:b/>
        </w:rPr>
      </w:pPr>
    </w:p>
    <w:p w:rsidR="00F42220" w:rsidRDefault="00F42220" w:rsidP="00F42220">
      <w:pPr>
        <w:tabs>
          <w:tab w:val="left" w:pos="3664"/>
        </w:tabs>
        <w:jc w:val="center"/>
        <w:rPr>
          <w:b/>
        </w:rPr>
      </w:pPr>
      <w:r w:rsidRPr="00F42220">
        <w:rPr>
          <w:b/>
        </w:rPr>
        <w:t xml:space="preserve">Излагается форма документа об исполнении обязательств контрагентом                        </w:t>
      </w:r>
    </w:p>
    <w:p w:rsidR="00F42220" w:rsidRPr="00F42220" w:rsidRDefault="00F42220" w:rsidP="00F42220">
      <w:pPr>
        <w:tabs>
          <w:tab w:val="left" w:pos="3664"/>
        </w:tabs>
        <w:jc w:val="center"/>
        <w:rPr>
          <w:b/>
        </w:rPr>
      </w:pPr>
      <w:r w:rsidRPr="00F42220">
        <w:rPr>
          <w:b/>
        </w:rPr>
        <w:t xml:space="preserve">ОАО «МРСК Центра», </w:t>
      </w:r>
      <w:proofErr w:type="gramStart"/>
      <w:r w:rsidRPr="00F42220">
        <w:rPr>
          <w:b/>
        </w:rPr>
        <w:t>утвержденная</w:t>
      </w:r>
      <w:proofErr w:type="gramEnd"/>
      <w:r w:rsidRPr="00F42220">
        <w:rPr>
          <w:b/>
        </w:rPr>
        <w:t xml:space="preserve"> им в качестве формы первичного учетного документа</w:t>
      </w:r>
      <w:r w:rsidRPr="00F42220">
        <w:rPr>
          <w:b/>
          <w:vertAlign w:val="superscript"/>
        </w:rPr>
        <w:footnoteReference w:id="19"/>
      </w:r>
      <w:r w:rsidRPr="00F42220">
        <w:rPr>
          <w:b/>
        </w:rPr>
        <w:t xml:space="preserve"> </w:t>
      </w:r>
    </w:p>
    <w:p w:rsidR="00F42220" w:rsidRPr="00F42220" w:rsidRDefault="00F42220" w:rsidP="00F42220">
      <w:pPr>
        <w:tabs>
          <w:tab w:val="left" w:pos="3664"/>
        </w:tabs>
        <w:jc w:val="center"/>
      </w:pPr>
    </w:p>
    <w:p w:rsidR="00F42220" w:rsidRPr="00F42220" w:rsidRDefault="00F42220" w:rsidP="00F42220">
      <w:pPr>
        <w:tabs>
          <w:tab w:val="left" w:pos="3664"/>
        </w:tabs>
        <w:jc w:val="both"/>
        <w:rPr>
          <w:rFonts w:ascii="Calibri" w:eastAsia="Calibri" w:hAnsi="Calibri"/>
        </w:rPr>
      </w:pPr>
    </w:p>
    <w:p w:rsidR="00F42220" w:rsidRPr="005D5FDE" w:rsidRDefault="00F42220" w:rsidP="005D5FDE">
      <w:pPr>
        <w:tabs>
          <w:tab w:val="left" w:pos="1134"/>
        </w:tabs>
        <w:jc w:val="both"/>
      </w:pPr>
    </w:p>
    <w:p w:rsidR="005D5FDE" w:rsidRPr="005D5FDE" w:rsidRDefault="005D5FDE" w:rsidP="005D5FDE">
      <w:pPr>
        <w:tabs>
          <w:tab w:val="left" w:pos="1134"/>
        </w:tabs>
        <w:jc w:val="both"/>
      </w:pPr>
    </w:p>
    <w:p w:rsidR="000F0F34" w:rsidRDefault="000F0F34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Pr="005D5FDE" w:rsidRDefault="00F42220" w:rsidP="00F42220">
      <w:pPr>
        <w:jc w:val="both"/>
      </w:pPr>
      <w:r>
        <w:lastRenderedPageBreak/>
        <w:t xml:space="preserve">                                                                                 Приложение № 7</w:t>
      </w:r>
      <w:r>
        <w:rPr>
          <w:rStyle w:val="ab"/>
        </w:rPr>
        <w:footnoteReference w:id="20"/>
      </w:r>
    </w:p>
    <w:p w:rsidR="00F42220" w:rsidRPr="005D5FDE" w:rsidRDefault="00F42220" w:rsidP="00F42220">
      <w:pPr>
        <w:jc w:val="both"/>
      </w:pPr>
      <w:r w:rsidRPr="005D5FDE">
        <w:t xml:space="preserve">                                                             </w:t>
      </w:r>
      <w:r>
        <w:t xml:space="preserve">                   </w:t>
      </w:r>
      <w:r w:rsidRPr="005D5FDE">
        <w:t xml:space="preserve"> к Договору № ____________ от «__» _______ 20 __ г.</w:t>
      </w:r>
    </w:p>
    <w:p w:rsidR="00F42220" w:rsidRPr="00F42220" w:rsidRDefault="00F42220" w:rsidP="00F42220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</w:p>
    <w:tbl>
      <w:tblPr>
        <w:tblW w:w="14635" w:type="dxa"/>
        <w:tblLook w:val="01E0"/>
      </w:tblPr>
      <w:tblGrid>
        <w:gridCol w:w="4956"/>
        <w:gridCol w:w="4956"/>
        <w:gridCol w:w="4723"/>
      </w:tblGrid>
      <w:tr w:rsidR="00F42220" w:rsidRPr="00F42220" w:rsidTr="00F937F6">
        <w:trPr>
          <w:trHeight w:val="587"/>
        </w:trPr>
        <w:tc>
          <w:tcPr>
            <w:tcW w:w="4956" w:type="dxa"/>
          </w:tcPr>
          <w:p w:rsidR="00F42220" w:rsidRPr="005D5FDE" w:rsidRDefault="00F42220" w:rsidP="00F937F6">
            <w:pPr>
              <w:ind w:firstLine="6"/>
              <w:jc w:val="center"/>
              <w:rPr>
                <w:b/>
              </w:rPr>
            </w:pPr>
            <w:r w:rsidRPr="005D5FDE">
              <w:rPr>
                <w:b/>
              </w:rPr>
              <w:t xml:space="preserve">От </w:t>
            </w:r>
            <w:r>
              <w:rPr>
                <w:b/>
              </w:rPr>
              <w:t>ПОКУПАТЕЛЯ</w:t>
            </w:r>
            <w:r w:rsidRPr="005D5FDE">
              <w:rPr>
                <w:b/>
              </w:rPr>
              <w:t>:</w:t>
            </w:r>
          </w:p>
          <w:p w:rsidR="00F42220" w:rsidRPr="005D5FDE" w:rsidRDefault="00F42220" w:rsidP="00F937F6">
            <w:pPr>
              <w:ind w:firstLine="6"/>
              <w:jc w:val="center"/>
              <w:rPr>
                <w:b/>
              </w:rPr>
            </w:pPr>
          </w:p>
          <w:p w:rsidR="00F42220" w:rsidRPr="005D5FDE" w:rsidRDefault="00F42220" w:rsidP="00F937F6">
            <w:pPr>
              <w:ind w:firstLine="6"/>
              <w:jc w:val="center"/>
            </w:pPr>
            <w:r w:rsidRPr="005D5FDE">
              <w:t>___________________________</w:t>
            </w:r>
          </w:p>
          <w:p w:rsidR="00F42220" w:rsidRPr="005D5FDE" w:rsidRDefault="00F42220" w:rsidP="00F937F6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(должность)</w:t>
            </w:r>
          </w:p>
          <w:p w:rsidR="00F42220" w:rsidRPr="005D5FDE" w:rsidRDefault="00F42220" w:rsidP="00F937F6">
            <w:r w:rsidRPr="005D5FDE">
              <w:t>___________________________________</w:t>
            </w:r>
          </w:p>
          <w:p w:rsidR="00F42220" w:rsidRPr="005D5FDE" w:rsidRDefault="00F42220" w:rsidP="00F937F6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(Ф.И.О.)</w:t>
            </w:r>
          </w:p>
          <w:p w:rsidR="00F42220" w:rsidRPr="005D5FDE" w:rsidRDefault="00F42220" w:rsidP="00F937F6">
            <w:r w:rsidRPr="005D5FDE">
              <w:t xml:space="preserve">М.П.   «_____» _____________20___г.                     </w:t>
            </w:r>
          </w:p>
        </w:tc>
        <w:tc>
          <w:tcPr>
            <w:tcW w:w="4956" w:type="dxa"/>
          </w:tcPr>
          <w:p w:rsidR="00F42220" w:rsidRPr="005D5FDE" w:rsidRDefault="00F42220" w:rsidP="00F937F6">
            <w:pPr>
              <w:ind w:firstLine="6"/>
              <w:jc w:val="center"/>
              <w:rPr>
                <w:b/>
              </w:rPr>
            </w:pPr>
            <w:r w:rsidRPr="005D5FDE">
              <w:rPr>
                <w:b/>
              </w:rPr>
              <w:t xml:space="preserve">От </w:t>
            </w:r>
            <w:r>
              <w:rPr>
                <w:b/>
              </w:rPr>
              <w:t>ПОСТАВЩИКА</w:t>
            </w:r>
            <w:r w:rsidRPr="005D5FDE">
              <w:rPr>
                <w:b/>
              </w:rPr>
              <w:t>:</w:t>
            </w:r>
          </w:p>
          <w:p w:rsidR="00F42220" w:rsidRPr="005D5FDE" w:rsidRDefault="00F42220" w:rsidP="00F937F6">
            <w:pPr>
              <w:ind w:firstLine="6"/>
              <w:jc w:val="center"/>
              <w:rPr>
                <w:b/>
              </w:rPr>
            </w:pPr>
          </w:p>
          <w:p w:rsidR="00F42220" w:rsidRPr="005D5FDE" w:rsidRDefault="00F42220" w:rsidP="00F937F6">
            <w:pPr>
              <w:ind w:firstLine="6"/>
              <w:jc w:val="center"/>
            </w:pPr>
            <w:r w:rsidRPr="005D5FDE">
              <w:t>___________________________</w:t>
            </w:r>
          </w:p>
          <w:p w:rsidR="00F42220" w:rsidRPr="005D5FDE" w:rsidRDefault="00F42220" w:rsidP="00F937F6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(должность)</w:t>
            </w:r>
          </w:p>
          <w:p w:rsidR="00F42220" w:rsidRPr="005D5FDE" w:rsidRDefault="00F42220" w:rsidP="00F937F6">
            <w:r w:rsidRPr="005D5FDE">
              <w:t>___________________________________</w:t>
            </w:r>
          </w:p>
          <w:p w:rsidR="00F42220" w:rsidRPr="005D5FDE" w:rsidRDefault="00F42220" w:rsidP="00F937F6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(Ф.И.О.)</w:t>
            </w:r>
            <w:r w:rsidRPr="005D5FDE">
              <w:t xml:space="preserve">             </w:t>
            </w:r>
          </w:p>
          <w:p w:rsidR="00F42220" w:rsidRPr="005D5FDE" w:rsidRDefault="00F42220" w:rsidP="00F937F6">
            <w:r w:rsidRPr="005D5FDE">
              <w:t xml:space="preserve">М.П.   «_____» _____________20___г.                     </w:t>
            </w:r>
          </w:p>
        </w:tc>
        <w:tc>
          <w:tcPr>
            <w:tcW w:w="4723" w:type="dxa"/>
          </w:tcPr>
          <w:p w:rsidR="00F42220" w:rsidRPr="00F42220" w:rsidRDefault="00F42220" w:rsidP="00F937F6">
            <w:pPr>
              <w:tabs>
                <w:tab w:val="left" w:pos="3664"/>
              </w:tabs>
              <w:jc w:val="center"/>
              <w:rPr>
                <w:b/>
              </w:rPr>
            </w:pPr>
          </w:p>
        </w:tc>
      </w:tr>
    </w:tbl>
    <w:p w:rsidR="00F42220" w:rsidRPr="00F42220" w:rsidRDefault="00F42220" w:rsidP="00F42220">
      <w:pPr>
        <w:tabs>
          <w:tab w:val="left" w:pos="3664"/>
        </w:tabs>
        <w:jc w:val="center"/>
        <w:rPr>
          <w:b/>
        </w:rPr>
      </w:pPr>
    </w:p>
    <w:p w:rsidR="00F42220" w:rsidRPr="00F42220" w:rsidRDefault="00F42220" w:rsidP="00F42220">
      <w:pPr>
        <w:tabs>
          <w:tab w:val="left" w:pos="3664"/>
        </w:tabs>
        <w:jc w:val="center"/>
        <w:rPr>
          <w:b/>
        </w:rPr>
      </w:pPr>
    </w:p>
    <w:p w:rsidR="00F42220" w:rsidRPr="00F42220" w:rsidRDefault="00F42220" w:rsidP="00F42220">
      <w:pPr>
        <w:tabs>
          <w:tab w:val="left" w:pos="3664"/>
        </w:tabs>
        <w:jc w:val="center"/>
        <w:rPr>
          <w:b/>
        </w:rPr>
      </w:pPr>
      <w:r w:rsidRPr="00F42220">
        <w:rPr>
          <w:b/>
        </w:rPr>
        <w:t>Форма товарной накладной</w:t>
      </w:r>
      <w:r w:rsidR="00DC4E78">
        <w:rPr>
          <w:b/>
        </w:rPr>
        <w:t xml:space="preserve"> </w:t>
      </w:r>
    </w:p>
    <w:p w:rsidR="00F42220" w:rsidRPr="00F42220" w:rsidRDefault="00F42220" w:rsidP="00F42220">
      <w:pPr>
        <w:tabs>
          <w:tab w:val="left" w:pos="3664"/>
        </w:tabs>
        <w:jc w:val="center"/>
        <w:rPr>
          <w:b/>
        </w:rPr>
      </w:pPr>
    </w:p>
    <w:p w:rsidR="00DC4E78" w:rsidRDefault="00DC4E78" w:rsidP="00DC4E78">
      <w:pPr>
        <w:tabs>
          <w:tab w:val="left" w:pos="3664"/>
        </w:tabs>
        <w:jc w:val="center"/>
        <w:rPr>
          <w:b/>
        </w:rPr>
      </w:pPr>
      <w:r w:rsidRPr="00F42220">
        <w:rPr>
          <w:b/>
        </w:rPr>
        <w:t xml:space="preserve">Излагается форма документа об исполнении обязательств контрагентом                        </w:t>
      </w:r>
    </w:p>
    <w:p w:rsidR="00DC4E78" w:rsidRDefault="00DC4E78" w:rsidP="00DC4E78">
      <w:pPr>
        <w:tabs>
          <w:tab w:val="left" w:pos="3664"/>
        </w:tabs>
        <w:jc w:val="center"/>
        <w:rPr>
          <w:b/>
        </w:rPr>
      </w:pPr>
      <w:r w:rsidRPr="00F42220">
        <w:rPr>
          <w:b/>
        </w:rPr>
        <w:t>ОАО «МРСК Центра»,</w:t>
      </w:r>
      <w:r>
        <w:rPr>
          <w:b/>
        </w:rPr>
        <w:t xml:space="preserve"> </w:t>
      </w:r>
      <w:proofErr w:type="gramStart"/>
      <w:r>
        <w:rPr>
          <w:b/>
        </w:rPr>
        <w:t>соответствующая</w:t>
      </w:r>
      <w:proofErr w:type="gramEnd"/>
      <w:r>
        <w:rPr>
          <w:b/>
        </w:rPr>
        <w:t xml:space="preserve"> требованиям ст. </w:t>
      </w:r>
      <w:r w:rsidRPr="00DC4E78">
        <w:rPr>
          <w:b/>
        </w:rPr>
        <w:t xml:space="preserve">9 Федерального закона </w:t>
      </w:r>
    </w:p>
    <w:p w:rsidR="00DC4E78" w:rsidRPr="00F42220" w:rsidRDefault="00DC4E78" w:rsidP="00DC4E78">
      <w:pPr>
        <w:tabs>
          <w:tab w:val="left" w:pos="3664"/>
        </w:tabs>
        <w:jc w:val="center"/>
        <w:rPr>
          <w:b/>
        </w:rPr>
      </w:pPr>
      <w:r w:rsidRPr="00DC4E78">
        <w:rPr>
          <w:b/>
        </w:rPr>
        <w:t>«О бухгалтерском учете» от 06.12.2011 № 402-ФЗ</w:t>
      </w:r>
      <w:r w:rsidRPr="00F42220">
        <w:rPr>
          <w:b/>
          <w:vertAlign w:val="superscript"/>
        </w:rPr>
        <w:t xml:space="preserve"> </w:t>
      </w:r>
      <w:r w:rsidRPr="00F42220">
        <w:rPr>
          <w:b/>
          <w:vertAlign w:val="superscript"/>
        </w:rPr>
        <w:footnoteReference w:id="21"/>
      </w:r>
      <w:r w:rsidRPr="00F42220">
        <w:rPr>
          <w:b/>
        </w:rPr>
        <w:t xml:space="preserve"> </w:t>
      </w:r>
    </w:p>
    <w:p w:rsidR="00F42220" w:rsidRPr="00F42220" w:rsidRDefault="00F42220" w:rsidP="00F42220">
      <w:pPr>
        <w:tabs>
          <w:tab w:val="left" w:pos="3664"/>
        </w:tabs>
        <w:jc w:val="center"/>
        <w:rPr>
          <w:b/>
        </w:rPr>
      </w:pPr>
    </w:p>
    <w:p w:rsidR="00F42220" w:rsidRPr="00F42220" w:rsidRDefault="00F42220" w:rsidP="00F42220">
      <w:pPr>
        <w:tabs>
          <w:tab w:val="left" w:pos="3664"/>
        </w:tabs>
        <w:jc w:val="center"/>
      </w:pPr>
    </w:p>
    <w:p w:rsidR="00F42220" w:rsidRPr="00F42220" w:rsidRDefault="00F42220" w:rsidP="00F42220">
      <w:pPr>
        <w:tabs>
          <w:tab w:val="left" w:pos="3664"/>
        </w:tabs>
        <w:jc w:val="both"/>
        <w:rPr>
          <w:rFonts w:ascii="Calibri" w:eastAsia="Calibri" w:hAnsi="Calibri"/>
        </w:rPr>
      </w:pPr>
    </w:p>
    <w:p w:rsidR="00F42220" w:rsidRPr="005D5FDE" w:rsidRDefault="00F42220" w:rsidP="00F42220">
      <w:pPr>
        <w:tabs>
          <w:tab w:val="left" w:pos="1134"/>
        </w:tabs>
        <w:jc w:val="both"/>
      </w:pPr>
    </w:p>
    <w:p w:rsidR="00F42220" w:rsidRPr="005D5FDE" w:rsidRDefault="00F42220" w:rsidP="00F42220">
      <w:pPr>
        <w:tabs>
          <w:tab w:val="left" w:pos="1134"/>
        </w:tabs>
        <w:jc w:val="both"/>
      </w:pPr>
    </w:p>
    <w:p w:rsidR="00F42220" w:rsidRPr="00C648DF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Pr="005D5FDE" w:rsidRDefault="009C7297" w:rsidP="009C7297">
      <w:pPr>
        <w:jc w:val="both"/>
      </w:pPr>
      <w:r>
        <w:lastRenderedPageBreak/>
        <w:t xml:space="preserve">                                                                                 Приложение № 8</w:t>
      </w:r>
      <w:r>
        <w:rPr>
          <w:rStyle w:val="ab"/>
        </w:rPr>
        <w:footnoteReference w:id="22"/>
      </w:r>
    </w:p>
    <w:p w:rsidR="009C7297" w:rsidRPr="005D5FDE" w:rsidRDefault="009C7297" w:rsidP="009C7297">
      <w:pPr>
        <w:jc w:val="both"/>
      </w:pPr>
      <w:r w:rsidRPr="005D5FDE">
        <w:t xml:space="preserve">                                                             </w:t>
      </w:r>
      <w:r>
        <w:t xml:space="preserve">                   </w:t>
      </w:r>
      <w:r w:rsidRPr="005D5FDE">
        <w:t xml:space="preserve"> к Договору № ____________ от «__» _______ 20 __ г.</w:t>
      </w:r>
    </w:p>
    <w:p w:rsidR="009C7297" w:rsidRPr="00F42220" w:rsidRDefault="009C7297" w:rsidP="009C7297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</w:p>
    <w:tbl>
      <w:tblPr>
        <w:tblW w:w="14635" w:type="dxa"/>
        <w:tblLook w:val="01E0"/>
      </w:tblPr>
      <w:tblGrid>
        <w:gridCol w:w="4956"/>
        <w:gridCol w:w="4956"/>
        <w:gridCol w:w="4723"/>
      </w:tblGrid>
      <w:tr w:rsidR="009C7297" w:rsidRPr="00F42220" w:rsidTr="00F937F6">
        <w:trPr>
          <w:trHeight w:val="587"/>
        </w:trPr>
        <w:tc>
          <w:tcPr>
            <w:tcW w:w="4956" w:type="dxa"/>
          </w:tcPr>
          <w:p w:rsidR="009C7297" w:rsidRPr="005D5FDE" w:rsidRDefault="009C7297" w:rsidP="00F937F6">
            <w:pPr>
              <w:ind w:firstLine="6"/>
              <w:jc w:val="center"/>
              <w:rPr>
                <w:b/>
              </w:rPr>
            </w:pPr>
            <w:r w:rsidRPr="005D5FDE">
              <w:rPr>
                <w:b/>
              </w:rPr>
              <w:t xml:space="preserve">От </w:t>
            </w:r>
            <w:r>
              <w:rPr>
                <w:b/>
              </w:rPr>
              <w:t>ПОКУПАТЕЛЯ</w:t>
            </w:r>
            <w:r w:rsidRPr="005D5FDE">
              <w:rPr>
                <w:b/>
              </w:rPr>
              <w:t>:</w:t>
            </w:r>
          </w:p>
          <w:p w:rsidR="009C7297" w:rsidRPr="005D5FDE" w:rsidRDefault="009C7297" w:rsidP="00F937F6">
            <w:pPr>
              <w:ind w:firstLine="6"/>
              <w:jc w:val="center"/>
              <w:rPr>
                <w:b/>
              </w:rPr>
            </w:pPr>
          </w:p>
          <w:p w:rsidR="009C7297" w:rsidRPr="005D5FDE" w:rsidRDefault="009C7297" w:rsidP="00F937F6">
            <w:pPr>
              <w:ind w:firstLine="6"/>
              <w:jc w:val="center"/>
            </w:pPr>
            <w:r w:rsidRPr="005D5FDE">
              <w:t>___________________________</w:t>
            </w:r>
          </w:p>
          <w:p w:rsidR="009C7297" w:rsidRPr="005D5FDE" w:rsidRDefault="009C7297" w:rsidP="00F937F6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(должность)</w:t>
            </w:r>
          </w:p>
          <w:p w:rsidR="009C7297" w:rsidRPr="005D5FDE" w:rsidRDefault="009C7297" w:rsidP="00F937F6">
            <w:r w:rsidRPr="005D5FDE">
              <w:t>___________________________________</w:t>
            </w:r>
          </w:p>
          <w:p w:rsidR="009C7297" w:rsidRPr="005D5FDE" w:rsidRDefault="009C7297" w:rsidP="00F937F6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(Ф.И.О.)</w:t>
            </w:r>
          </w:p>
          <w:p w:rsidR="009C7297" w:rsidRPr="005D5FDE" w:rsidRDefault="009C7297" w:rsidP="00F937F6">
            <w:r w:rsidRPr="005D5FDE">
              <w:t xml:space="preserve">М.П.   «_____» _____________20___г.                     </w:t>
            </w:r>
          </w:p>
        </w:tc>
        <w:tc>
          <w:tcPr>
            <w:tcW w:w="4956" w:type="dxa"/>
          </w:tcPr>
          <w:p w:rsidR="009C7297" w:rsidRPr="005D5FDE" w:rsidRDefault="009C7297" w:rsidP="00F937F6">
            <w:pPr>
              <w:ind w:firstLine="6"/>
              <w:jc w:val="center"/>
              <w:rPr>
                <w:b/>
              </w:rPr>
            </w:pPr>
            <w:r w:rsidRPr="005D5FDE">
              <w:rPr>
                <w:b/>
              </w:rPr>
              <w:t xml:space="preserve">От </w:t>
            </w:r>
            <w:r>
              <w:rPr>
                <w:b/>
              </w:rPr>
              <w:t>ПОСТАВЩИКА</w:t>
            </w:r>
            <w:r w:rsidRPr="005D5FDE">
              <w:rPr>
                <w:b/>
              </w:rPr>
              <w:t>:</w:t>
            </w:r>
          </w:p>
          <w:p w:rsidR="009C7297" w:rsidRPr="005D5FDE" w:rsidRDefault="009C7297" w:rsidP="00F937F6">
            <w:pPr>
              <w:ind w:firstLine="6"/>
              <w:jc w:val="center"/>
              <w:rPr>
                <w:b/>
              </w:rPr>
            </w:pPr>
          </w:p>
          <w:p w:rsidR="009C7297" w:rsidRPr="005D5FDE" w:rsidRDefault="009C7297" w:rsidP="00F937F6">
            <w:pPr>
              <w:ind w:firstLine="6"/>
              <w:jc w:val="center"/>
            </w:pPr>
            <w:r w:rsidRPr="005D5FDE">
              <w:t>___________________________</w:t>
            </w:r>
          </w:p>
          <w:p w:rsidR="009C7297" w:rsidRPr="005D5FDE" w:rsidRDefault="009C7297" w:rsidP="00F937F6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(должность)</w:t>
            </w:r>
          </w:p>
          <w:p w:rsidR="009C7297" w:rsidRPr="005D5FDE" w:rsidRDefault="009C7297" w:rsidP="00F937F6">
            <w:r w:rsidRPr="005D5FDE">
              <w:t>___________________________________</w:t>
            </w:r>
          </w:p>
          <w:p w:rsidR="009C7297" w:rsidRPr="005D5FDE" w:rsidRDefault="009C7297" w:rsidP="00F937F6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(Ф.И.О.)</w:t>
            </w:r>
            <w:r w:rsidRPr="005D5FDE">
              <w:t xml:space="preserve">             </w:t>
            </w:r>
          </w:p>
          <w:p w:rsidR="009C7297" w:rsidRPr="005D5FDE" w:rsidRDefault="009C7297" w:rsidP="00F937F6">
            <w:r w:rsidRPr="005D5FDE">
              <w:t xml:space="preserve">М.П.   «_____» _____________20___г.                     </w:t>
            </w:r>
          </w:p>
        </w:tc>
        <w:tc>
          <w:tcPr>
            <w:tcW w:w="4723" w:type="dxa"/>
          </w:tcPr>
          <w:p w:rsidR="009C7297" w:rsidRPr="00F42220" w:rsidRDefault="009C7297" w:rsidP="00F937F6">
            <w:pPr>
              <w:tabs>
                <w:tab w:val="left" w:pos="3664"/>
              </w:tabs>
              <w:jc w:val="center"/>
              <w:rPr>
                <w:b/>
              </w:rPr>
            </w:pPr>
          </w:p>
        </w:tc>
      </w:tr>
    </w:tbl>
    <w:p w:rsidR="009C7297" w:rsidRPr="00F42220" w:rsidRDefault="009C7297" w:rsidP="009C7297">
      <w:pPr>
        <w:tabs>
          <w:tab w:val="left" w:pos="3664"/>
        </w:tabs>
        <w:jc w:val="center"/>
        <w:rPr>
          <w:b/>
        </w:rPr>
      </w:pPr>
    </w:p>
    <w:p w:rsidR="009C7297" w:rsidRPr="00F42220" w:rsidRDefault="009C7297" w:rsidP="009C7297">
      <w:pPr>
        <w:tabs>
          <w:tab w:val="left" w:pos="3664"/>
        </w:tabs>
        <w:jc w:val="center"/>
        <w:rPr>
          <w:b/>
        </w:rPr>
      </w:pPr>
    </w:p>
    <w:p w:rsidR="009C7297" w:rsidRPr="00F42220" w:rsidRDefault="009C7297" w:rsidP="009C7297">
      <w:pPr>
        <w:tabs>
          <w:tab w:val="left" w:pos="3664"/>
        </w:tabs>
        <w:jc w:val="center"/>
        <w:rPr>
          <w:b/>
        </w:rPr>
      </w:pPr>
      <w:r w:rsidRPr="00F42220">
        <w:rPr>
          <w:b/>
        </w:rPr>
        <w:t xml:space="preserve">Форма </w:t>
      </w:r>
      <w:r>
        <w:rPr>
          <w:b/>
        </w:rPr>
        <w:t xml:space="preserve">Акта приемки выполненных работ (оказанных услуг) </w:t>
      </w:r>
    </w:p>
    <w:p w:rsidR="009C7297" w:rsidRPr="00F42220" w:rsidRDefault="009C7297" w:rsidP="009C7297">
      <w:pPr>
        <w:tabs>
          <w:tab w:val="left" w:pos="3664"/>
        </w:tabs>
        <w:jc w:val="center"/>
        <w:rPr>
          <w:b/>
        </w:rPr>
      </w:pPr>
    </w:p>
    <w:p w:rsidR="009C7297" w:rsidRPr="00F42220" w:rsidRDefault="009C7297" w:rsidP="009C7297">
      <w:pPr>
        <w:tabs>
          <w:tab w:val="left" w:pos="3664"/>
        </w:tabs>
        <w:jc w:val="center"/>
        <w:rPr>
          <w:b/>
        </w:rPr>
      </w:pPr>
    </w:p>
    <w:p w:rsidR="009C7297" w:rsidRDefault="009C7297" w:rsidP="009C7297">
      <w:pPr>
        <w:tabs>
          <w:tab w:val="left" w:pos="3664"/>
        </w:tabs>
        <w:jc w:val="center"/>
        <w:rPr>
          <w:b/>
        </w:rPr>
      </w:pPr>
      <w:r w:rsidRPr="00F42220">
        <w:rPr>
          <w:b/>
        </w:rPr>
        <w:t xml:space="preserve">Излагается форма документа об исполнении обязательств контрагентом                        </w:t>
      </w:r>
    </w:p>
    <w:p w:rsidR="009C7297" w:rsidRPr="00F42220" w:rsidRDefault="009C7297" w:rsidP="009C7297">
      <w:pPr>
        <w:tabs>
          <w:tab w:val="left" w:pos="3664"/>
        </w:tabs>
        <w:jc w:val="center"/>
        <w:rPr>
          <w:b/>
        </w:rPr>
      </w:pPr>
      <w:r w:rsidRPr="00F42220">
        <w:rPr>
          <w:b/>
        </w:rPr>
        <w:t xml:space="preserve">ОАО «МРСК Центра», </w:t>
      </w:r>
      <w:proofErr w:type="gramStart"/>
      <w:r w:rsidRPr="00F42220">
        <w:rPr>
          <w:b/>
        </w:rPr>
        <w:t>утвержденная</w:t>
      </w:r>
      <w:proofErr w:type="gramEnd"/>
      <w:r w:rsidRPr="00F42220">
        <w:rPr>
          <w:b/>
        </w:rPr>
        <w:t xml:space="preserve"> им в качестве формы первичного учетного документа</w:t>
      </w:r>
      <w:r w:rsidRPr="00F42220">
        <w:rPr>
          <w:b/>
          <w:vertAlign w:val="superscript"/>
        </w:rPr>
        <w:footnoteReference w:id="23"/>
      </w:r>
      <w:r w:rsidRPr="00F42220">
        <w:rPr>
          <w:b/>
        </w:rPr>
        <w:t xml:space="preserve"> </w:t>
      </w:r>
    </w:p>
    <w:p w:rsidR="009C7297" w:rsidRPr="00F42220" w:rsidRDefault="009C7297" w:rsidP="009C7297">
      <w:pPr>
        <w:tabs>
          <w:tab w:val="left" w:pos="3664"/>
        </w:tabs>
        <w:jc w:val="center"/>
      </w:pPr>
    </w:p>
    <w:p w:rsidR="009C7297" w:rsidRPr="00F42220" w:rsidRDefault="009C7297" w:rsidP="009C7297">
      <w:pPr>
        <w:tabs>
          <w:tab w:val="left" w:pos="3664"/>
        </w:tabs>
        <w:jc w:val="both"/>
        <w:rPr>
          <w:rFonts w:ascii="Calibri" w:eastAsia="Calibri" w:hAnsi="Calibri"/>
        </w:rPr>
      </w:pPr>
    </w:p>
    <w:p w:rsidR="009C7297" w:rsidRPr="005D5FDE" w:rsidRDefault="009C7297" w:rsidP="009C7297">
      <w:pPr>
        <w:tabs>
          <w:tab w:val="left" w:pos="1134"/>
        </w:tabs>
        <w:jc w:val="both"/>
      </w:pPr>
    </w:p>
    <w:p w:rsidR="009C7297" w:rsidRPr="005D5FDE" w:rsidRDefault="009C7297" w:rsidP="009C7297">
      <w:pPr>
        <w:tabs>
          <w:tab w:val="left" w:pos="1134"/>
        </w:tabs>
        <w:jc w:val="both"/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Pr="005D5FDE" w:rsidRDefault="009C7297" w:rsidP="009C7297">
      <w:pPr>
        <w:jc w:val="both"/>
      </w:pPr>
      <w:r>
        <w:lastRenderedPageBreak/>
        <w:t xml:space="preserve">                                                                                 Приложение № 8</w:t>
      </w:r>
      <w:r>
        <w:rPr>
          <w:rStyle w:val="ab"/>
        </w:rPr>
        <w:footnoteReference w:id="24"/>
      </w:r>
    </w:p>
    <w:p w:rsidR="009C7297" w:rsidRPr="005D5FDE" w:rsidRDefault="009C7297" w:rsidP="009C7297">
      <w:pPr>
        <w:jc w:val="both"/>
      </w:pPr>
      <w:r w:rsidRPr="005D5FDE">
        <w:t xml:space="preserve">                                                             </w:t>
      </w:r>
      <w:r>
        <w:t xml:space="preserve">                   </w:t>
      </w:r>
      <w:r w:rsidRPr="005D5FDE">
        <w:t xml:space="preserve"> к Договору № ____________ от «__» _______ 20 __ г.</w:t>
      </w:r>
    </w:p>
    <w:p w:rsidR="009C7297" w:rsidRPr="00F42220" w:rsidRDefault="009C7297" w:rsidP="009C7297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</w:p>
    <w:tbl>
      <w:tblPr>
        <w:tblW w:w="14635" w:type="dxa"/>
        <w:tblLook w:val="01E0"/>
      </w:tblPr>
      <w:tblGrid>
        <w:gridCol w:w="4956"/>
        <w:gridCol w:w="4956"/>
        <w:gridCol w:w="4723"/>
      </w:tblGrid>
      <w:tr w:rsidR="009C7297" w:rsidRPr="00F42220" w:rsidTr="00F937F6">
        <w:trPr>
          <w:trHeight w:val="587"/>
        </w:trPr>
        <w:tc>
          <w:tcPr>
            <w:tcW w:w="4956" w:type="dxa"/>
          </w:tcPr>
          <w:p w:rsidR="009C7297" w:rsidRPr="005D5FDE" w:rsidRDefault="009C7297" w:rsidP="00F937F6">
            <w:pPr>
              <w:ind w:firstLine="6"/>
              <w:jc w:val="center"/>
              <w:rPr>
                <w:b/>
              </w:rPr>
            </w:pPr>
            <w:r w:rsidRPr="005D5FDE">
              <w:rPr>
                <w:b/>
              </w:rPr>
              <w:t xml:space="preserve">От </w:t>
            </w:r>
            <w:r>
              <w:rPr>
                <w:b/>
              </w:rPr>
              <w:t>ПОКУПАТЕЛЯ</w:t>
            </w:r>
            <w:r w:rsidRPr="005D5FDE">
              <w:rPr>
                <w:b/>
              </w:rPr>
              <w:t>:</w:t>
            </w:r>
          </w:p>
          <w:p w:rsidR="009C7297" w:rsidRPr="005D5FDE" w:rsidRDefault="009C7297" w:rsidP="00F937F6">
            <w:pPr>
              <w:ind w:firstLine="6"/>
              <w:jc w:val="center"/>
              <w:rPr>
                <w:b/>
              </w:rPr>
            </w:pPr>
          </w:p>
          <w:p w:rsidR="009C7297" w:rsidRPr="005D5FDE" w:rsidRDefault="009C7297" w:rsidP="00F937F6">
            <w:pPr>
              <w:ind w:firstLine="6"/>
              <w:jc w:val="center"/>
            </w:pPr>
            <w:r w:rsidRPr="005D5FDE">
              <w:t>___________________________</w:t>
            </w:r>
          </w:p>
          <w:p w:rsidR="009C7297" w:rsidRPr="005D5FDE" w:rsidRDefault="009C7297" w:rsidP="00F937F6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(должность)</w:t>
            </w:r>
          </w:p>
          <w:p w:rsidR="009C7297" w:rsidRPr="005D5FDE" w:rsidRDefault="009C7297" w:rsidP="00F937F6">
            <w:r w:rsidRPr="005D5FDE">
              <w:t>___________________________________</w:t>
            </w:r>
          </w:p>
          <w:p w:rsidR="009C7297" w:rsidRPr="005D5FDE" w:rsidRDefault="009C7297" w:rsidP="00F937F6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(Ф.И.О.)</w:t>
            </w:r>
          </w:p>
          <w:p w:rsidR="009C7297" w:rsidRPr="005D5FDE" w:rsidRDefault="009C7297" w:rsidP="00F937F6">
            <w:r w:rsidRPr="005D5FDE">
              <w:t xml:space="preserve">М.П.   «_____» _____________20___г.                     </w:t>
            </w:r>
          </w:p>
        </w:tc>
        <w:tc>
          <w:tcPr>
            <w:tcW w:w="4956" w:type="dxa"/>
          </w:tcPr>
          <w:p w:rsidR="009C7297" w:rsidRPr="005D5FDE" w:rsidRDefault="009C7297" w:rsidP="00F937F6">
            <w:pPr>
              <w:ind w:firstLine="6"/>
              <w:jc w:val="center"/>
              <w:rPr>
                <w:b/>
              </w:rPr>
            </w:pPr>
            <w:r w:rsidRPr="005D5FDE">
              <w:rPr>
                <w:b/>
              </w:rPr>
              <w:t xml:space="preserve">От </w:t>
            </w:r>
            <w:r>
              <w:rPr>
                <w:b/>
              </w:rPr>
              <w:t>ПОСТАВЩИКА</w:t>
            </w:r>
            <w:r w:rsidRPr="005D5FDE">
              <w:rPr>
                <w:b/>
              </w:rPr>
              <w:t>:</w:t>
            </w:r>
          </w:p>
          <w:p w:rsidR="009C7297" w:rsidRPr="005D5FDE" w:rsidRDefault="009C7297" w:rsidP="00F937F6">
            <w:pPr>
              <w:ind w:firstLine="6"/>
              <w:jc w:val="center"/>
              <w:rPr>
                <w:b/>
              </w:rPr>
            </w:pPr>
          </w:p>
          <w:p w:rsidR="009C7297" w:rsidRPr="005D5FDE" w:rsidRDefault="009C7297" w:rsidP="00F937F6">
            <w:pPr>
              <w:ind w:firstLine="6"/>
              <w:jc w:val="center"/>
            </w:pPr>
            <w:r w:rsidRPr="005D5FDE">
              <w:t>___________________________</w:t>
            </w:r>
          </w:p>
          <w:p w:rsidR="009C7297" w:rsidRPr="005D5FDE" w:rsidRDefault="009C7297" w:rsidP="00F937F6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(должность)</w:t>
            </w:r>
          </w:p>
          <w:p w:rsidR="009C7297" w:rsidRPr="005D5FDE" w:rsidRDefault="009C7297" w:rsidP="00F937F6">
            <w:r w:rsidRPr="005D5FDE">
              <w:t>___________________________________</w:t>
            </w:r>
          </w:p>
          <w:p w:rsidR="009C7297" w:rsidRPr="005D5FDE" w:rsidRDefault="009C7297" w:rsidP="00F937F6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(Ф.И.О.)</w:t>
            </w:r>
            <w:r w:rsidRPr="005D5FDE">
              <w:t xml:space="preserve">             </w:t>
            </w:r>
          </w:p>
          <w:p w:rsidR="009C7297" w:rsidRPr="005D5FDE" w:rsidRDefault="009C7297" w:rsidP="00F937F6">
            <w:r w:rsidRPr="005D5FDE">
              <w:t xml:space="preserve">М.П.   «_____» _____________20___г.                     </w:t>
            </w:r>
          </w:p>
        </w:tc>
        <w:tc>
          <w:tcPr>
            <w:tcW w:w="4723" w:type="dxa"/>
          </w:tcPr>
          <w:p w:rsidR="009C7297" w:rsidRPr="00F42220" w:rsidRDefault="009C7297" w:rsidP="00F937F6">
            <w:pPr>
              <w:tabs>
                <w:tab w:val="left" w:pos="3664"/>
              </w:tabs>
              <w:jc w:val="center"/>
              <w:rPr>
                <w:b/>
              </w:rPr>
            </w:pPr>
          </w:p>
        </w:tc>
      </w:tr>
    </w:tbl>
    <w:p w:rsidR="009C7297" w:rsidRPr="00F42220" w:rsidRDefault="009C7297" w:rsidP="009C7297">
      <w:pPr>
        <w:tabs>
          <w:tab w:val="left" w:pos="3664"/>
        </w:tabs>
        <w:jc w:val="center"/>
        <w:rPr>
          <w:b/>
        </w:rPr>
      </w:pPr>
    </w:p>
    <w:p w:rsidR="009C7297" w:rsidRPr="00F42220" w:rsidRDefault="009C7297" w:rsidP="009C7297">
      <w:pPr>
        <w:tabs>
          <w:tab w:val="left" w:pos="3664"/>
        </w:tabs>
        <w:jc w:val="center"/>
        <w:rPr>
          <w:b/>
        </w:rPr>
      </w:pPr>
    </w:p>
    <w:p w:rsidR="009C7297" w:rsidRPr="00F42220" w:rsidRDefault="009C7297" w:rsidP="009C7297">
      <w:pPr>
        <w:tabs>
          <w:tab w:val="left" w:pos="3664"/>
        </w:tabs>
        <w:jc w:val="center"/>
        <w:rPr>
          <w:b/>
        </w:rPr>
      </w:pPr>
      <w:r w:rsidRPr="00F42220">
        <w:rPr>
          <w:b/>
        </w:rPr>
        <w:t xml:space="preserve">Форма </w:t>
      </w:r>
      <w:r>
        <w:rPr>
          <w:b/>
        </w:rPr>
        <w:t xml:space="preserve">Акта приемки выполненных работ (оказанных услуг) </w:t>
      </w:r>
    </w:p>
    <w:p w:rsidR="009C7297" w:rsidRPr="00F42220" w:rsidRDefault="009C7297" w:rsidP="009C7297">
      <w:pPr>
        <w:tabs>
          <w:tab w:val="left" w:pos="3664"/>
        </w:tabs>
        <w:jc w:val="center"/>
        <w:rPr>
          <w:b/>
        </w:rPr>
      </w:pPr>
    </w:p>
    <w:p w:rsidR="009C7297" w:rsidRDefault="009C7297" w:rsidP="009C7297">
      <w:pPr>
        <w:tabs>
          <w:tab w:val="left" w:pos="3664"/>
        </w:tabs>
        <w:jc w:val="center"/>
        <w:rPr>
          <w:b/>
        </w:rPr>
      </w:pPr>
      <w:r w:rsidRPr="00F42220">
        <w:rPr>
          <w:b/>
        </w:rPr>
        <w:t xml:space="preserve">Излагается форма документа об исполнении обязательств контрагентом                        </w:t>
      </w:r>
    </w:p>
    <w:p w:rsidR="009C7297" w:rsidRDefault="009C7297" w:rsidP="009C7297">
      <w:pPr>
        <w:tabs>
          <w:tab w:val="left" w:pos="3664"/>
        </w:tabs>
        <w:jc w:val="center"/>
        <w:rPr>
          <w:b/>
        </w:rPr>
      </w:pPr>
      <w:r w:rsidRPr="00F42220">
        <w:rPr>
          <w:b/>
        </w:rPr>
        <w:t>ОАО «МРСК Центра»,</w:t>
      </w:r>
      <w:r>
        <w:rPr>
          <w:b/>
        </w:rPr>
        <w:t xml:space="preserve"> </w:t>
      </w:r>
      <w:proofErr w:type="gramStart"/>
      <w:r>
        <w:rPr>
          <w:b/>
        </w:rPr>
        <w:t>соответствующая</w:t>
      </w:r>
      <w:proofErr w:type="gramEnd"/>
      <w:r>
        <w:rPr>
          <w:b/>
        </w:rPr>
        <w:t xml:space="preserve"> требованиям ст. </w:t>
      </w:r>
      <w:r w:rsidRPr="00DC4E78">
        <w:rPr>
          <w:b/>
        </w:rPr>
        <w:t xml:space="preserve">9 Федерального закона </w:t>
      </w:r>
    </w:p>
    <w:p w:rsidR="009C7297" w:rsidRPr="00F42220" w:rsidRDefault="009C7297" w:rsidP="009C7297">
      <w:pPr>
        <w:tabs>
          <w:tab w:val="left" w:pos="3664"/>
        </w:tabs>
        <w:jc w:val="center"/>
        <w:rPr>
          <w:b/>
        </w:rPr>
      </w:pPr>
      <w:r w:rsidRPr="00DC4E78">
        <w:rPr>
          <w:b/>
        </w:rPr>
        <w:t>«О бухгалтерском учете» от 06.12.2011 № 402-ФЗ</w:t>
      </w:r>
      <w:r w:rsidRPr="00F42220">
        <w:rPr>
          <w:b/>
          <w:vertAlign w:val="superscript"/>
        </w:rPr>
        <w:t xml:space="preserve"> </w:t>
      </w:r>
      <w:r w:rsidRPr="00F42220">
        <w:rPr>
          <w:b/>
          <w:vertAlign w:val="superscript"/>
        </w:rPr>
        <w:footnoteReference w:id="25"/>
      </w:r>
      <w:r w:rsidRPr="00F42220">
        <w:rPr>
          <w:b/>
        </w:rPr>
        <w:t xml:space="preserve"> </w:t>
      </w:r>
    </w:p>
    <w:p w:rsidR="009C7297" w:rsidRPr="00F42220" w:rsidRDefault="009C7297" w:rsidP="009C7297">
      <w:pPr>
        <w:tabs>
          <w:tab w:val="left" w:pos="3664"/>
        </w:tabs>
        <w:jc w:val="center"/>
        <w:rPr>
          <w:b/>
        </w:rPr>
      </w:pPr>
    </w:p>
    <w:p w:rsidR="009C7297" w:rsidRPr="00F42220" w:rsidRDefault="009C7297" w:rsidP="009C7297">
      <w:pPr>
        <w:tabs>
          <w:tab w:val="left" w:pos="3664"/>
        </w:tabs>
        <w:jc w:val="center"/>
      </w:pPr>
    </w:p>
    <w:p w:rsidR="009C7297" w:rsidRPr="00F42220" w:rsidRDefault="009C7297" w:rsidP="009C7297">
      <w:pPr>
        <w:tabs>
          <w:tab w:val="left" w:pos="3664"/>
        </w:tabs>
        <w:jc w:val="both"/>
        <w:rPr>
          <w:rFonts w:ascii="Calibri" w:eastAsia="Calibri" w:hAnsi="Calibri"/>
        </w:rPr>
      </w:pPr>
    </w:p>
    <w:p w:rsidR="009C7297" w:rsidRPr="005D5FDE" w:rsidRDefault="009C7297" w:rsidP="009C7297">
      <w:pPr>
        <w:tabs>
          <w:tab w:val="left" w:pos="1134"/>
        </w:tabs>
        <w:jc w:val="both"/>
      </w:pPr>
    </w:p>
    <w:p w:rsidR="009C7297" w:rsidRPr="005D5FDE" w:rsidRDefault="009C7297" w:rsidP="009C7297">
      <w:pPr>
        <w:tabs>
          <w:tab w:val="left" w:pos="1134"/>
        </w:tabs>
        <w:jc w:val="both"/>
      </w:pPr>
    </w:p>
    <w:p w:rsidR="009C7297" w:rsidRPr="00C648DF" w:rsidRDefault="009C7297" w:rsidP="009C7297">
      <w:pPr>
        <w:jc w:val="both"/>
        <w:rPr>
          <w:i/>
        </w:rPr>
      </w:pPr>
    </w:p>
    <w:p w:rsidR="009C7297" w:rsidRPr="00C648DF" w:rsidRDefault="009C7297" w:rsidP="009C7297">
      <w:pPr>
        <w:jc w:val="both"/>
        <w:rPr>
          <w:i/>
        </w:rPr>
      </w:pPr>
    </w:p>
    <w:p w:rsidR="009C7297" w:rsidRPr="00C648DF" w:rsidRDefault="009C7297" w:rsidP="00F42220">
      <w:pPr>
        <w:jc w:val="both"/>
        <w:rPr>
          <w:i/>
        </w:rPr>
      </w:pPr>
    </w:p>
    <w:sectPr w:rsidR="009C7297" w:rsidRPr="00C648DF" w:rsidSect="005D5FDE">
      <w:pgSz w:w="11906" w:h="16838" w:code="9"/>
      <w:pgMar w:top="1134" w:right="567" w:bottom="1134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C6E3C" w:rsidRDefault="002C6E3C">
      <w:r>
        <w:separator/>
      </w:r>
    </w:p>
  </w:endnote>
  <w:endnote w:type="continuationSeparator" w:id="0">
    <w:p w:rsidR="002C6E3C" w:rsidRDefault="002C6E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2A66" w:rsidRDefault="00FC2A66" w:rsidP="00D419AD">
    <w:pPr>
      <w:pStyle w:val="ac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FC2A66" w:rsidRDefault="00FC2A66" w:rsidP="00D419AD">
    <w:pPr>
      <w:pStyle w:val="ac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2A66" w:rsidRDefault="00FC2A66" w:rsidP="00D419AD">
    <w:pPr>
      <w:pStyle w:val="ac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C6E3C" w:rsidRDefault="002C6E3C">
      <w:r>
        <w:separator/>
      </w:r>
    </w:p>
  </w:footnote>
  <w:footnote w:type="continuationSeparator" w:id="0">
    <w:p w:rsidR="002C6E3C" w:rsidRDefault="002C6E3C">
      <w:r>
        <w:continuationSeparator/>
      </w:r>
    </w:p>
  </w:footnote>
  <w:footnote w:id="1">
    <w:p w:rsidR="00FC2A66" w:rsidRPr="00E4228F" w:rsidRDefault="00FC2A66">
      <w:pPr>
        <w:pStyle w:val="a9"/>
        <w:rPr>
          <w:i/>
        </w:rPr>
      </w:pPr>
      <w:r w:rsidRPr="00E4228F">
        <w:rPr>
          <w:rStyle w:val="ab"/>
          <w:i/>
        </w:rPr>
        <w:footnoteRef/>
      </w:r>
      <w:r w:rsidRPr="00E4228F">
        <w:rPr>
          <w:i/>
        </w:rPr>
        <w:t xml:space="preserve"> Включается при заключении внешнеторговых договоров.</w:t>
      </w:r>
    </w:p>
  </w:footnote>
  <w:footnote w:id="2">
    <w:p w:rsidR="00FC2A66" w:rsidRPr="001E264A" w:rsidRDefault="00FC2A66">
      <w:pPr>
        <w:pStyle w:val="a9"/>
        <w:rPr>
          <w:i/>
        </w:rPr>
      </w:pPr>
      <w:r w:rsidRPr="001E264A">
        <w:rPr>
          <w:rStyle w:val="ab"/>
          <w:i/>
        </w:rPr>
        <w:footnoteRef/>
      </w:r>
      <w:r w:rsidRPr="001E264A">
        <w:rPr>
          <w:i/>
        </w:rPr>
        <w:t xml:space="preserve"> Пункт 3.1.2 включается, если по договору предполагается выполнение каких-либо работ</w:t>
      </w:r>
      <w:r>
        <w:rPr>
          <w:i/>
        </w:rPr>
        <w:t xml:space="preserve"> (например, монтаж оборудования и т.д.).</w:t>
      </w:r>
    </w:p>
  </w:footnote>
  <w:footnote w:id="3">
    <w:p w:rsidR="00FC2A66" w:rsidRPr="001E264A" w:rsidRDefault="00FC2A66" w:rsidP="001E264A">
      <w:pPr>
        <w:pStyle w:val="a9"/>
        <w:rPr>
          <w:i/>
        </w:rPr>
      </w:pPr>
      <w:r w:rsidRPr="001E264A">
        <w:rPr>
          <w:rStyle w:val="ab"/>
          <w:i/>
        </w:rPr>
        <w:footnoteRef/>
      </w:r>
      <w:r w:rsidRPr="001E264A">
        <w:rPr>
          <w:i/>
        </w:rPr>
        <w:t xml:space="preserve"> </w:t>
      </w:r>
      <w:r>
        <w:rPr>
          <w:i/>
        </w:rPr>
        <w:t>Пункт 3.1.3</w:t>
      </w:r>
      <w:r w:rsidRPr="001E264A">
        <w:rPr>
          <w:i/>
        </w:rPr>
        <w:t xml:space="preserve"> включается, если по договору предполагается </w:t>
      </w:r>
      <w:r>
        <w:rPr>
          <w:i/>
        </w:rPr>
        <w:t xml:space="preserve">оказание  каких-либо услуг (например, </w:t>
      </w:r>
      <w:proofErr w:type="gramStart"/>
      <w:r>
        <w:rPr>
          <w:i/>
        </w:rPr>
        <w:t>шеф-монтаж</w:t>
      </w:r>
      <w:proofErr w:type="gramEnd"/>
      <w:r>
        <w:rPr>
          <w:i/>
        </w:rPr>
        <w:t>, шеф-наладка и т.д.).</w:t>
      </w:r>
    </w:p>
  </w:footnote>
  <w:footnote w:id="4">
    <w:p w:rsidR="00FC2A66" w:rsidRPr="001E264A" w:rsidRDefault="00FC2A66" w:rsidP="001E264A">
      <w:pPr>
        <w:pStyle w:val="a9"/>
        <w:rPr>
          <w:i/>
        </w:rPr>
      </w:pPr>
      <w:r w:rsidRPr="001E264A">
        <w:rPr>
          <w:rStyle w:val="ab"/>
          <w:i/>
        </w:rPr>
        <w:footnoteRef/>
      </w:r>
      <w:r w:rsidRPr="001E264A">
        <w:rPr>
          <w:i/>
        </w:rPr>
        <w:t xml:space="preserve"> </w:t>
      </w:r>
      <w:r>
        <w:rPr>
          <w:i/>
        </w:rPr>
        <w:t>Пункт 3.1.4</w:t>
      </w:r>
      <w:r w:rsidRPr="001E264A">
        <w:rPr>
          <w:i/>
        </w:rPr>
        <w:t xml:space="preserve"> включается, если по договору </w:t>
      </w:r>
      <w:r>
        <w:rPr>
          <w:i/>
        </w:rPr>
        <w:t xml:space="preserve">возникают иные затраты Покупателя, в определении стоимости которых возникает необходимость. </w:t>
      </w:r>
    </w:p>
  </w:footnote>
  <w:footnote w:id="5">
    <w:p w:rsidR="00FC2A66" w:rsidRPr="008811FD" w:rsidRDefault="00FC2A66">
      <w:pPr>
        <w:pStyle w:val="a9"/>
        <w:rPr>
          <w:i/>
        </w:rPr>
      </w:pPr>
      <w:r w:rsidRPr="008811FD">
        <w:rPr>
          <w:rStyle w:val="ab"/>
          <w:i/>
        </w:rPr>
        <w:footnoteRef/>
      </w:r>
      <w:r w:rsidRPr="008811FD">
        <w:rPr>
          <w:i/>
        </w:rPr>
        <w:t xml:space="preserve"> В </w:t>
      </w:r>
      <w:proofErr w:type="gramStart"/>
      <w:r w:rsidRPr="008811FD">
        <w:rPr>
          <w:i/>
        </w:rPr>
        <w:t>случае</w:t>
      </w:r>
      <w:proofErr w:type="gramEnd"/>
      <w:r w:rsidRPr="008811FD">
        <w:rPr>
          <w:i/>
        </w:rPr>
        <w:t>, если в отношении расходов Поставщика, указанных в настоящем пункте, возникает необходимость отдельного выделения их стоимости (см. п.3.1.2-3.1.4), то указанные расходы исключаются из перечня расходов, указанных в п.3.2.</w:t>
      </w:r>
    </w:p>
  </w:footnote>
  <w:footnote w:id="6">
    <w:p w:rsidR="00FC2A66" w:rsidRDefault="00FC2A66">
      <w:pPr>
        <w:pStyle w:val="a9"/>
      </w:pPr>
      <w:r>
        <w:rPr>
          <w:rStyle w:val="ab"/>
        </w:rPr>
        <w:footnoteRef/>
      </w:r>
      <w:r>
        <w:t xml:space="preserve"> </w:t>
      </w:r>
      <w:r w:rsidRPr="00E4228F">
        <w:rPr>
          <w:i/>
        </w:rPr>
        <w:t>Включается при заключении внешнеторговых договоров.</w:t>
      </w:r>
    </w:p>
  </w:footnote>
  <w:footnote w:id="7">
    <w:p w:rsidR="00FC2A66" w:rsidRPr="00861373" w:rsidRDefault="00FC2A66">
      <w:pPr>
        <w:pStyle w:val="a9"/>
      </w:pPr>
      <w:r>
        <w:rPr>
          <w:rStyle w:val="ab"/>
        </w:rPr>
        <w:footnoteRef/>
      </w:r>
      <w:r>
        <w:t xml:space="preserve"> Раздел включается при стоимости договора свыше 500 000 рублей с учетом НДС.</w:t>
      </w:r>
    </w:p>
  </w:footnote>
  <w:footnote w:id="8">
    <w:p w:rsidR="00FC2A66" w:rsidRPr="00F42220" w:rsidRDefault="00FC2A66" w:rsidP="00F42220">
      <w:pPr>
        <w:pStyle w:val="a9"/>
        <w:jc w:val="both"/>
        <w:rPr>
          <w:i/>
        </w:rPr>
      </w:pPr>
      <w:r w:rsidRPr="00F42220">
        <w:rPr>
          <w:rStyle w:val="ab"/>
          <w:i/>
        </w:rPr>
        <w:footnoteRef/>
      </w:r>
      <w:r w:rsidRPr="00F42220">
        <w:rPr>
          <w:i/>
        </w:rPr>
        <w:t xml:space="preserve"> Данный пун</w:t>
      </w:r>
      <w:proofErr w:type="gramStart"/>
      <w:r w:rsidRPr="00F42220">
        <w:rPr>
          <w:i/>
        </w:rPr>
        <w:t>кт вкл</w:t>
      </w:r>
      <w:proofErr w:type="gramEnd"/>
      <w:r w:rsidRPr="00F42220">
        <w:rPr>
          <w:i/>
        </w:rPr>
        <w:t>ючается, если договор заключается с контрагентом ОАО «МРСК Центра», на которого распространяется сфера действия Федерального закона «О бухгалтерском учете» от 06.12.2011 № 402-ФЗ, за исключением организаций государственного сектора.</w:t>
      </w:r>
    </w:p>
    <w:p w:rsidR="00FC2A66" w:rsidRDefault="00FC2A66">
      <w:pPr>
        <w:pStyle w:val="a9"/>
      </w:pPr>
    </w:p>
  </w:footnote>
  <w:footnote w:id="9">
    <w:p w:rsidR="00FC2A66" w:rsidRPr="002F3667" w:rsidRDefault="00FC2A66" w:rsidP="002F3667">
      <w:pPr>
        <w:pStyle w:val="a9"/>
        <w:jc w:val="both"/>
        <w:rPr>
          <w:i/>
        </w:rPr>
      </w:pPr>
      <w:r w:rsidRPr="002F3667">
        <w:rPr>
          <w:rStyle w:val="ab"/>
          <w:i/>
        </w:rPr>
        <w:footnoteRef/>
      </w:r>
      <w:r w:rsidRPr="002F3667">
        <w:rPr>
          <w:i/>
        </w:rPr>
        <w:t xml:space="preserve"> В </w:t>
      </w:r>
      <w:proofErr w:type="gramStart"/>
      <w:r w:rsidRPr="002F3667">
        <w:rPr>
          <w:i/>
        </w:rPr>
        <w:t>случае</w:t>
      </w:r>
      <w:proofErr w:type="gramEnd"/>
      <w:r w:rsidRPr="002F3667">
        <w:rPr>
          <w:i/>
        </w:rPr>
        <w:t xml:space="preserve"> смены адреса места нахождения, при последующем оформлении документов необходимо указывать новый адрес места нахождения юридического лица.</w:t>
      </w:r>
    </w:p>
  </w:footnote>
  <w:footnote w:id="10">
    <w:p w:rsidR="00FC2A66" w:rsidRPr="001B5CAA" w:rsidRDefault="00FC2A66">
      <w:pPr>
        <w:pStyle w:val="a9"/>
        <w:rPr>
          <w:i/>
        </w:rPr>
      </w:pPr>
      <w:r w:rsidRPr="001B5CAA">
        <w:rPr>
          <w:rStyle w:val="ab"/>
          <w:i/>
        </w:rPr>
        <w:footnoteRef/>
      </w:r>
      <w:r w:rsidRPr="001B5CAA">
        <w:rPr>
          <w:i/>
        </w:rPr>
        <w:t xml:space="preserve"> Пун</w:t>
      </w:r>
      <w:proofErr w:type="gramStart"/>
      <w:r w:rsidRPr="001B5CAA">
        <w:rPr>
          <w:i/>
        </w:rPr>
        <w:t>кт вкл</w:t>
      </w:r>
      <w:proofErr w:type="gramEnd"/>
      <w:r w:rsidRPr="001B5CAA">
        <w:rPr>
          <w:i/>
        </w:rPr>
        <w:t>ючается в договор, если поряд</w:t>
      </w:r>
      <w:r>
        <w:rPr>
          <w:i/>
        </w:rPr>
        <w:t>ок</w:t>
      </w:r>
      <w:r w:rsidRPr="001B5CAA">
        <w:rPr>
          <w:i/>
        </w:rPr>
        <w:t xml:space="preserve"> оплаты </w:t>
      </w:r>
      <w:r>
        <w:rPr>
          <w:i/>
        </w:rPr>
        <w:t xml:space="preserve">(раздел 3 договора) </w:t>
      </w:r>
      <w:r w:rsidRPr="001B5CAA">
        <w:rPr>
          <w:i/>
        </w:rPr>
        <w:t>предусм</w:t>
      </w:r>
      <w:r>
        <w:rPr>
          <w:i/>
        </w:rPr>
        <w:t>а</w:t>
      </w:r>
      <w:r w:rsidRPr="001B5CAA">
        <w:rPr>
          <w:i/>
        </w:rPr>
        <w:t>тр</w:t>
      </w:r>
      <w:r>
        <w:rPr>
          <w:i/>
        </w:rPr>
        <w:t>ивает</w:t>
      </w:r>
      <w:r w:rsidRPr="001B5CAA">
        <w:rPr>
          <w:i/>
        </w:rPr>
        <w:t xml:space="preserve"> авансовые платежи.</w:t>
      </w:r>
    </w:p>
  </w:footnote>
  <w:footnote w:id="11">
    <w:p w:rsidR="00FC2A66" w:rsidRDefault="00FC2A66" w:rsidP="00BD426E">
      <w:pPr>
        <w:pStyle w:val="a9"/>
        <w:jc w:val="both"/>
        <w:rPr>
          <w:i/>
          <w:szCs w:val="16"/>
        </w:rPr>
      </w:pPr>
      <w:r>
        <w:rPr>
          <w:rStyle w:val="ab"/>
          <w:i/>
          <w:szCs w:val="16"/>
        </w:rPr>
        <w:footnoteRef/>
      </w:r>
      <w:r>
        <w:rPr>
          <w:i/>
          <w:szCs w:val="16"/>
        </w:rPr>
        <w:t xml:space="preserve"> Если договор заключается в интересах филиала, то необходимо указать Арбитражный суд области, по месту  нахождения  филиала.</w:t>
      </w:r>
    </w:p>
  </w:footnote>
  <w:footnote w:id="12">
    <w:p w:rsidR="00FC2A66" w:rsidRPr="00BD426E" w:rsidRDefault="00FC2A66">
      <w:pPr>
        <w:pStyle w:val="a9"/>
      </w:pPr>
      <w:r>
        <w:rPr>
          <w:rStyle w:val="ab"/>
        </w:rPr>
        <w:footnoteRef/>
      </w:r>
      <w:r>
        <w:t xml:space="preserve"> </w:t>
      </w:r>
      <w:r>
        <w:rPr>
          <w:i/>
          <w:szCs w:val="16"/>
        </w:rPr>
        <w:t>Если договор заключается в интересах филиала, то необходимо указать Арбитражный суд области, по месту  нахождения  филиала.</w:t>
      </w:r>
    </w:p>
  </w:footnote>
  <w:footnote w:id="13">
    <w:p w:rsidR="00FC2A66" w:rsidRPr="00FC1F04" w:rsidRDefault="00FC2A66" w:rsidP="00AC7900">
      <w:pPr>
        <w:pStyle w:val="a9"/>
        <w:jc w:val="both"/>
        <w:rPr>
          <w:i/>
        </w:rPr>
      </w:pPr>
      <w:r w:rsidRPr="00FC1F04">
        <w:rPr>
          <w:rStyle w:val="ab"/>
          <w:i/>
        </w:rPr>
        <w:footnoteRef/>
      </w:r>
      <w:r>
        <w:rPr>
          <w:i/>
        </w:rPr>
        <w:t xml:space="preserve"> В </w:t>
      </w:r>
      <w:proofErr w:type="gramStart"/>
      <w:r>
        <w:rPr>
          <w:i/>
        </w:rPr>
        <w:t>случае</w:t>
      </w:r>
      <w:proofErr w:type="gramEnd"/>
      <w:r>
        <w:rPr>
          <w:i/>
        </w:rPr>
        <w:t xml:space="preserve"> заключения Д</w:t>
      </w:r>
      <w:r w:rsidRPr="00FC1F04">
        <w:rPr>
          <w:i/>
        </w:rPr>
        <w:t>оговора в интересах филиала необходимо указать  -  Открытое акционерное общество «Межрегиональная распределительная сетевая компания Центра» (Филиал ОАО «МРСК Центра» - «__________________ энерго»).</w:t>
      </w:r>
    </w:p>
  </w:footnote>
  <w:footnote w:id="14">
    <w:p w:rsidR="00FC2A66" w:rsidRPr="00FC1F04" w:rsidRDefault="00FC2A66" w:rsidP="00C648DF">
      <w:pPr>
        <w:pStyle w:val="a9"/>
        <w:jc w:val="both"/>
        <w:rPr>
          <w:i/>
        </w:rPr>
      </w:pPr>
      <w:r w:rsidRPr="00FC1F04">
        <w:rPr>
          <w:rStyle w:val="ab"/>
          <w:i/>
        </w:rPr>
        <w:footnoteRef/>
      </w:r>
      <w:r>
        <w:rPr>
          <w:i/>
        </w:rPr>
        <w:t xml:space="preserve"> В </w:t>
      </w:r>
      <w:proofErr w:type="gramStart"/>
      <w:r>
        <w:rPr>
          <w:i/>
        </w:rPr>
        <w:t>случае</w:t>
      </w:r>
      <w:proofErr w:type="gramEnd"/>
      <w:r>
        <w:rPr>
          <w:i/>
        </w:rPr>
        <w:t xml:space="preserve"> заключения Д</w:t>
      </w:r>
      <w:r w:rsidRPr="00FC1F04">
        <w:rPr>
          <w:i/>
        </w:rPr>
        <w:t>оговора в интересах филиала необходимо указать  -  Открытое акционерное общество «Межрегиональная распределительная сетевая компания Центра» (Филиал ОАО «МРСК Центра» - «__________________ энерго»).</w:t>
      </w:r>
    </w:p>
  </w:footnote>
  <w:footnote w:id="15">
    <w:p w:rsidR="00FC2A66" w:rsidRPr="00FC1F04" w:rsidRDefault="00FC2A66" w:rsidP="00C648DF">
      <w:pPr>
        <w:pStyle w:val="a9"/>
        <w:jc w:val="both"/>
        <w:rPr>
          <w:i/>
        </w:rPr>
      </w:pPr>
      <w:r w:rsidRPr="00FC1F04">
        <w:rPr>
          <w:rStyle w:val="ab"/>
          <w:i/>
        </w:rPr>
        <w:footnoteRef/>
      </w:r>
      <w:r>
        <w:rPr>
          <w:i/>
        </w:rPr>
        <w:t xml:space="preserve"> В </w:t>
      </w:r>
      <w:proofErr w:type="gramStart"/>
      <w:r>
        <w:rPr>
          <w:i/>
        </w:rPr>
        <w:t>случае</w:t>
      </w:r>
      <w:proofErr w:type="gramEnd"/>
      <w:r>
        <w:rPr>
          <w:i/>
        </w:rPr>
        <w:t xml:space="preserve"> заключения Д</w:t>
      </w:r>
      <w:r w:rsidRPr="00FC1F04">
        <w:rPr>
          <w:i/>
        </w:rPr>
        <w:t>оговора в интересах филиала необходимо указать  -  Открытое акционерное общество «Межрегиональная распределительная сетевая компания Центра» (Филиал ОАО «МРСК Центра» - «__________________ энерго»).</w:t>
      </w:r>
    </w:p>
  </w:footnote>
  <w:footnote w:id="16">
    <w:p w:rsidR="00FC2A66" w:rsidRPr="0028022F" w:rsidRDefault="00FC2A66">
      <w:pPr>
        <w:pStyle w:val="a9"/>
        <w:rPr>
          <w:i/>
        </w:rPr>
      </w:pPr>
      <w:r w:rsidRPr="0028022F">
        <w:rPr>
          <w:rStyle w:val="ab"/>
          <w:i/>
        </w:rPr>
        <w:footnoteRef/>
      </w:r>
      <w:r w:rsidRPr="0028022F">
        <w:rPr>
          <w:i/>
        </w:rPr>
        <w:t xml:space="preserve"> Заполняется при включении в текст Договора пунктов 3.1.2-3.1.4.</w:t>
      </w:r>
    </w:p>
  </w:footnote>
  <w:footnote w:id="17">
    <w:p w:rsidR="00FC2A66" w:rsidRPr="00FC1F04" w:rsidRDefault="00FC2A66" w:rsidP="001A6227">
      <w:pPr>
        <w:pStyle w:val="a9"/>
        <w:jc w:val="both"/>
        <w:rPr>
          <w:i/>
        </w:rPr>
      </w:pPr>
      <w:r w:rsidRPr="00FC1F04">
        <w:rPr>
          <w:rStyle w:val="ab"/>
          <w:i/>
        </w:rPr>
        <w:footnoteRef/>
      </w:r>
      <w:r>
        <w:rPr>
          <w:i/>
        </w:rPr>
        <w:t xml:space="preserve"> В </w:t>
      </w:r>
      <w:proofErr w:type="gramStart"/>
      <w:r>
        <w:rPr>
          <w:i/>
        </w:rPr>
        <w:t>случае</w:t>
      </w:r>
      <w:proofErr w:type="gramEnd"/>
      <w:r>
        <w:rPr>
          <w:i/>
        </w:rPr>
        <w:t xml:space="preserve"> заключения Д</w:t>
      </w:r>
      <w:r w:rsidRPr="00FC1F04">
        <w:rPr>
          <w:i/>
        </w:rPr>
        <w:t>оговора в интересах филиала необходимо указать  -  Открытое акционерное общество «Межрегиональная распределительная сетевая компания Центра» (Филиал ОАО «МРСК Центра» - «__________________ энерго»).</w:t>
      </w:r>
    </w:p>
  </w:footnote>
  <w:footnote w:id="18">
    <w:p w:rsidR="00FC2A66" w:rsidRDefault="00FC2A66" w:rsidP="00F42220">
      <w:pPr>
        <w:pStyle w:val="a9"/>
        <w:jc w:val="both"/>
      </w:pPr>
      <w:r>
        <w:rPr>
          <w:rStyle w:val="ab"/>
        </w:rPr>
        <w:footnoteRef/>
      </w:r>
      <w:r>
        <w:t xml:space="preserve"> </w:t>
      </w:r>
      <w:r w:rsidRPr="00F42220">
        <w:rPr>
          <w:i/>
        </w:rPr>
        <w:t xml:space="preserve">Приложение № </w:t>
      </w:r>
      <w:r>
        <w:rPr>
          <w:i/>
        </w:rPr>
        <w:t>7</w:t>
      </w:r>
      <w:r w:rsidRPr="00F42220">
        <w:rPr>
          <w:i/>
        </w:rPr>
        <w:t xml:space="preserve"> к договору излагается в предложенной редакции, если договор заключается с контрагентом ОАО «МРСК Центра», на которого распространяется сфера действия Федерального закона «О бухгалтерском учете» от 06.12.2011 № 402-ФЗ, за исключением организаций государственного сектора</w:t>
      </w:r>
      <w:r>
        <w:rPr>
          <w:i/>
        </w:rPr>
        <w:t>.</w:t>
      </w:r>
    </w:p>
  </w:footnote>
  <w:footnote w:id="19">
    <w:p w:rsidR="00FC2A66" w:rsidRPr="00B97867" w:rsidRDefault="00FC2A66" w:rsidP="00F42220">
      <w:pPr>
        <w:pStyle w:val="a9"/>
        <w:jc w:val="both"/>
        <w:rPr>
          <w:i/>
        </w:rPr>
      </w:pPr>
      <w:r>
        <w:rPr>
          <w:rStyle w:val="ab"/>
        </w:rPr>
        <w:footnoteRef/>
      </w:r>
      <w:r>
        <w:t xml:space="preserve"> </w:t>
      </w:r>
      <w:r w:rsidRPr="00B97867">
        <w:rPr>
          <w:i/>
        </w:rPr>
        <w:t>Форма документа об исполнении обязательств контрагентом ОАО «МРСК Центра», утвержденная им в качестве формы первичного учетного документа</w:t>
      </w:r>
      <w:r>
        <w:rPr>
          <w:i/>
        </w:rPr>
        <w:t>,</w:t>
      </w:r>
      <w:r w:rsidRPr="00B97867">
        <w:rPr>
          <w:i/>
        </w:rPr>
        <w:t xml:space="preserve"> должна быть заполнена </w:t>
      </w:r>
      <w:r>
        <w:rPr>
          <w:i/>
        </w:rPr>
        <w:t xml:space="preserve">ответственным исполнителем (инициатором договора) </w:t>
      </w:r>
      <w:r w:rsidRPr="00B97867">
        <w:rPr>
          <w:i/>
        </w:rPr>
        <w:t xml:space="preserve">на момент </w:t>
      </w:r>
      <w:r>
        <w:rPr>
          <w:i/>
        </w:rPr>
        <w:t xml:space="preserve">представления проекта договора для </w:t>
      </w:r>
      <w:r w:rsidRPr="00B97867">
        <w:rPr>
          <w:i/>
        </w:rPr>
        <w:t xml:space="preserve">согласования в КИСУР на базе </w:t>
      </w:r>
      <w:r w:rsidRPr="00B97867">
        <w:rPr>
          <w:i/>
          <w:lang w:val="en-US"/>
        </w:rPr>
        <w:t>SAP</w:t>
      </w:r>
      <w:r w:rsidRPr="00B97867">
        <w:rPr>
          <w:i/>
        </w:rPr>
        <w:t>.</w:t>
      </w:r>
    </w:p>
  </w:footnote>
  <w:footnote w:id="20">
    <w:p w:rsidR="00FC2A66" w:rsidRDefault="00FC2A66" w:rsidP="00F42220">
      <w:pPr>
        <w:pStyle w:val="a9"/>
        <w:jc w:val="both"/>
      </w:pPr>
      <w:r>
        <w:rPr>
          <w:rStyle w:val="ab"/>
        </w:rPr>
        <w:footnoteRef/>
      </w:r>
      <w:r>
        <w:t xml:space="preserve"> </w:t>
      </w:r>
      <w:r w:rsidRPr="00F42220">
        <w:rPr>
          <w:i/>
        </w:rPr>
        <w:t xml:space="preserve">Приложение № </w:t>
      </w:r>
      <w:r>
        <w:rPr>
          <w:i/>
        </w:rPr>
        <w:t>7</w:t>
      </w:r>
      <w:r w:rsidRPr="00F42220">
        <w:rPr>
          <w:i/>
        </w:rPr>
        <w:t xml:space="preserve"> к договору излагается в предложенной редакции, если договор заключается с контрагентом ОАО «МРСК Центра», на которого не распространяется сфера действия Федерального закона «О бухгалтерском учете» от 06.12.2011 № 402-ФЗ</w:t>
      </w:r>
      <w:r>
        <w:rPr>
          <w:i/>
        </w:rPr>
        <w:t>.</w:t>
      </w:r>
    </w:p>
  </w:footnote>
  <w:footnote w:id="21">
    <w:p w:rsidR="00FC2A66" w:rsidRPr="00B97867" w:rsidRDefault="00FC2A66" w:rsidP="00DC4E78">
      <w:pPr>
        <w:pStyle w:val="a9"/>
        <w:jc w:val="both"/>
        <w:rPr>
          <w:i/>
        </w:rPr>
      </w:pPr>
      <w:r>
        <w:rPr>
          <w:rStyle w:val="ab"/>
        </w:rPr>
        <w:footnoteRef/>
      </w:r>
      <w:r>
        <w:t xml:space="preserve"> </w:t>
      </w:r>
      <w:r w:rsidRPr="00B97867">
        <w:rPr>
          <w:i/>
        </w:rPr>
        <w:t xml:space="preserve">Форма документа об исполнении обязательств </w:t>
      </w:r>
      <w:r>
        <w:rPr>
          <w:i/>
        </w:rPr>
        <w:t xml:space="preserve">контрагентом ОАО «МРСК Центра» </w:t>
      </w:r>
      <w:r w:rsidRPr="00B97867">
        <w:rPr>
          <w:i/>
        </w:rPr>
        <w:t xml:space="preserve">должна быть заполнена </w:t>
      </w:r>
      <w:r>
        <w:rPr>
          <w:i/>
        </w:rPr>
        <w:t xml:space="preserve">ответственным исполнителем (инициатором договора) </w:t>
      </w:r>
      <w:r w:rsidRPr="00B97867">
        <w:rPr>
          <w:i/>
        </w:rPr>
        <w:t xml:space="preserve">на момент </w:t>
      </w:r>
      <w:r>
        <w:rPr>
          <w:i/>
        </w:rPr>
        <w:t xml:space="preserve">представления проекта договора для </w:t>
      </w:r>
      <w:r w:rsidRPr="00B97867">
        <w:rPr>
          <w:i/>
        </w:rPr>
        <w:t xml:space="preserve">согласования в КИСУР на базе </w:t>
      </w:r>
      <w:r w:rsidRPr="00B97867">
        <w:rPr>
          <w:i/>
          <w:lang w:val="en-US"/>
        </w:rPr>
        <w:t>SAP</w:t>
      </w:r>
      <w:r w:rsidRPr="00B97867">
        <w:rPr>
          <w:i/>
        </w:rPr>
        <w:t>.</w:t>
      </w:r>
      <w:r>
        <w:rPr>
          <w:i/>
        </w:rPr>
        <w:t xml:space="preserve"> Используются унифицированные формы первичных учетных документов. </w:t>
      </w:r>
    </w:p>
  </w:footnote>
  <w:footnote w:id="22">
    <w:p w:rsidR="00FC2A66" w:rsidRDefault="00FC2A66" w:rsidP="009C7297">
      <w:pPr>
        <w:pStyle w:val="a9"/>
        <w:jc w:val="both"/>
      </w:pPr>
      <w:r>
        <w:rPr>
          <w:rStyle w:val="ab"/>
        </w:rPr>
        <w:footnoteRef/>
      </w:r>
      <w:r>
        <w:t xml:space="preserve"> </w:t>
      </w:r>
      <w:r w:rsidRPr="00F42220">
        <w:rPr>
          <w:i/>
        </w:rPr>
        <w:t xml:space="preserve">Приложение № </w:t>
      </w:r>
      <w:r>
        <w:rPr>
          <w:i/>
        </w:rPr>
        <w:t>8</w:t>
      </w:r>
      <w:r w:rsidRPr="00F42220">
        <w:rPr>
          <w:i/>
        </w:rPr>
        <w:t xml:space="preserve"> к договору излагается в предложенной редакции, если договор заключается с контрагентом ОАО «МРСК Центра», на которого распространяется сфера действия Федерального закона «О бухгалтерском учете» от 06.12.2011 № 402-ФЗ, за исключением организаций государственного сектора</w:t>
      </w:r>
      <w:r>
        <w:rPr>
          <w:i/>
        </w:rPr>
        <w:t>.</w:t>
      </w:r>
    </w:p>
  </w:footnote>
  <w:footnote w:id="23">
    <w:p w:rsidR="00FC2A66" w:rsidRPr="00B97867" w:rsidRDefault="00FC2A66" w:rsidP="009C7297">
      <w:pPr>
        <w:pStyle w:val="a9"/>
        <w:jc w:val="both"/>
        <w:rPr>
          <w:i/>
        </w:rPr>
      </w:pPr>
      <w:r>
        <w:rPr>
          <w:rStyle w:val="ab"/>
        </w:rPr>
        <w:footnoteRef/>
      </w:r>
      <w:r>
        <w:t xml:space="preserve"> </w:t>
      </w:r>
      <w:r w:rsidRPr="00B97867">
        <w:rPr>
          <w:i/>
        </w:rPr>
        <w:t>Форма документа об исполнении обязательств контрагентом ОАО «МРСК Центра», утвержденная им в качестве формы первичного учетного документа</w:t>
      </w:r>
      <w:r>
        <w:rPr>
          <w:i/>
        </w:rPr>
        <w:t>,</w:t>
      </w:r>
      <w:r w:rsidRPr="00B97867">
        <w:rPr>
          <w:i/>
        </w:rPr>
        <w:t xml:space="preserve"> должна быть заполнена </w:t>
      </w:r>
      <w:r>
        <w:rPr>
          <w:i/>
        </w:rPr>
        <w:t xml:space="preserve">ответственным исполнителем (инициатором договора) </w:t>
      </w:r>
      <w:r w:rsidRPr="00B97867">
        <w:rPr>
          <w:i/>
        </w:rPr>
        <w:t xml:space="preserve">на момент </w:t>
      </w:r>
      <w:r>
        <w:rPr>
          <w:i/>
        </w:rPr>
        <w:t xml:space="preserve">представления проекта договора для </w:t>
      </w:r>
      <w:r w:rsidRPr="00B97867">
        <w:rPr>
          <w:i/>
        </w:rPr>
        <w:t xml:space="preserve">согласования в КИСУР на базе </w:t>
      </w:r>
      <w:r w:rsidRPr="00B97867">
        <w:rPr>
          <w:i/>
          <w:lang w:val="en-US"/>
        </w:rPr>
        <w:t>SAP</w:t>
      </w:r>
      <w:r w:rsidRPr="00B97867">
        <w:rPr>
          <w:i/>
        </w:rPr>
        <w:t>.</w:t>
      </w:r>
    </w:p>
  </w:footnote>
  <w:footnote w:id="24">
    <w:p w:rsidR="00FC2A66" w:rsidRDefault="00FC2A66" w:rsidP="009C7297">
      <w:pPr>
        <w:pStyle w:val="a9"/>
        <w:jc w:val="both"/>
      </w:pPr>
      <w:r>
        <w:rPr>
          <w:rStyle w:val="ab"/>
        </w:rPr>
        <w:footnoteRef/>
      </w:r>
      <w:r>
        <w:t xml:space="preserve"> </w:t>
      </w:r>
      <w:r w:rsidRPr="00F42220">
        <w:rPr>
          <w:i/>
        </w:rPr>
        <w:t xml:space="preserve">Приложение № </w:t>
      </w:r>
      <w:r>
        <w:rPr>
          <w:i/>
        </w:rPr>
        <w:t>8</w:t>
      </w:r>
      <w:r w:rsidRPr="00F42220">
        <w:rPr>
          <w:i/>
        </w:rPr>
        <w:t xml:space="preserve"> к договору излагается в предложенной редакции, если договор заключается с контрагентом ОАО «МРСК Центра», на которого не распространяется сфера действия Федерального закона «О бухгалтерском учете» от 06.12.2011 № 402-ФЗ</w:t>
      </w:r>
      <w:r>
        <w:rPr>
          <w:i/>
        </w:rPr>
        <w:t>.</w:t>
      </w:r>
    </w:p>
  </w:footnote>
  <w:footnote w:id="25">
    <w:p w:rsidR="00FC2A66" w:rsidRPr="00B97867" w:rsidRDefault="00FC2A66" w:rsidP="009C7297">
      <w:pPr>
        <w:pStyle w:val="a9"/>
        <w:jc w:val="both"/>
        <w:rPr>
          <w:i/>
        </w:rPr>
      </w:pPr>
      <w:r>
        <w:rPr>
          <w:rStyle w:val="ab"/>
        </w:rPr>
        <w:footnoteRef/>
      </w:r>
      <w:r>
        <w:t xml:space="preserve"> </w:t>
      </w:r>
      <w:r w:rsidRPr="00B97867">
        <w:rPr>
          <w:i/>
        </w:rPr>
        <w:t xml:space="preserve">Форма документа об исполнении обязательств </w:t>
      </w:r>
      <w:r>
        <w:rPr>
          <w:i/>
        </w:rPr>
        <w:t xml:space="preserve">контрагентом ОАО «МРСК Центра» </w:t>
      </w:r>
      <w:r w:rsidRPr="00B97867">
        <w:rPr>
          <w:i/>
        </w:rPr>
        <w:t xml:space="preserve">должна быть заполнена </w:t>
      </w:r>
      <w:r>
        <w:rPr>
          <w:i/>
        </w:rPr>
        <w:t xml:space="preserve">ответственным исполнителем (инициатором договора) </w:t>
      </w:r>
      <w:r w:rsidRPr="00B97867">
        <w:rPr>
          <w:i/>
        </w:rPr>
        <w:t xml:space="preserve">на момент </w:t>
      </w:r>
      <w:r>
        <w:rPr>
          <w:i/>
        </w:rPr>
        <w:t xml:space="preserve">представления проекта договора для </w:t>
      </w:r>
      <w:r w:rsidRPr="00B97867">
        <w:rPr>
          <w:i/>
        </w:rPr>
        <w:t xml:space="preserve">согласования в КИСУР на базе </w:t>
      </w:r>
      <w:r w:rsidRPr="00B97867">
        <w:rPr>
          <w:i/>
          <w:lang w:val="en-US"/>
        </w:rPr>
        <w:t>SAP</w:t>
      </w:r>
      <w:r w:rsidRPr="00B97867">
        <w:rPr>
          <w:i/>
        </w:rPr>
        <w:t>.</w:t>
      </w:r>
      <w:r>
        <w:rPr>
          <w:i/>
        </w:rPr>
        <w:t xml:space="preserve"> Используются унифицированные формы первичных учетных документов. 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2A66" w:rsidRDefault="00FC2A66" w:rsidP="00D419AD">
    <w:pPr>
      <w:pStyle w:val="af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FC2A66" w:rsidRDefault="00FC2A66">
    <w:pPr>
      <w:pStyle w:val="af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2A66" w:rsidRDefault="00FC2A66" w:rsidP="00D419AD">
    <w:pPr>
      <w:pStyle w:val="af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 w:rsidR="00DE0CDB">
      <w:rPr>
        <w:rStyle w:val="ad"/>
        <w:noProof/>
      </w:rPr>
      <w:t>26</w:t>
    </w:r>
    <w:r>
      <w:rPr>
        <w:rStyle w:val="ad"/>
      </w:rPr>
      <w:fldChar w:fldCharType="end"/>
    </w:r>
  </w:p>
  <w:p w:rsidR="00FC2A66" w:rsidRDefault="00FC2A66">
    <w:pPr>
      <w:pStyle w:val="af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93863"/>
    <w:multiLevelType w:val="hybridMultilevel"/>
    <w:tmpl w:val="F84AC6B8"/>
    <w:lvl w:ilvl="0" w:tplc="49469468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71149E4"/>
    <w:multiLevelType w:val="hybridMultilevel"/>
    <w:tmpl w:val="249CDECE"/>
    <w:lvl w:ilvl="0" w:tplc="3EC21594">
      <w:start w:val="7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8B23A82"/>
    <w:multiLevelType w:val="multilevel"/>
    <w:tmpl w:val="EE447000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cs="Times New Roman"/>
        <w:b w:val="0"/>
        <w:i w:val="0"/>
        <w:iCs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3">
    <w:nsid w:val="0CE42993"/>
    <w:multiLevelType w:val="multilevel"/>
    <w:tmpl w:val="0B007BD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cs="Times New Roman" w:hint="default"/>
      </w:rPr>
    </w:lvl>
  </w:abstractNum>
  <w:abstractNum w:abstractNumId="4">
    <w:nsid w:val="0E411486"/>
    <w:multiLevelType w:val="multilevel"/>
    <w:tmpl w:val="2DA69134"/>
    <w:lvl w:ilvl="0">
      <w:start w:val="4"/>
      <w:numFmt w:val="decimal"/>
      <w:lvlText w:val="%1."/>
      <w:lvlJc w:val="left"/>
      <w:pPr>
        <w:tabs>
          <w:tab w:val="num" w:pos="1425"/>
        </w:tabs>
        <w:ind w:left="1425" w:hanging="142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536"/>
        </w:tabs>
        <w:ind w:left="5536" w:hanging="1425"/>
      </w:pPr>
      <w:rPr>
        <w:rFonts w:cs="Times New Roman" w:hint="default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2559"/>
        </w:tabs>
        <w:ind w:left="2559" w:hanging="1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126"/>
        </w:tabs>
        <w:ind w:left="3126" w:hanging="1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693"/>
        </w:tabs>
        <w:ind w:left="3693" w:hanging="1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260"/>
        </w:tabs>
        <w:ind w:left="4260" w:hanging="1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cs="Times New Roman" w:hint="default"/>
      </w:rPr>
    </w:lvl>
  </w:abstractNum>
  <w:abstractNum w:abstractNumId="5">
    <w:nsid w:val="10024595"/>
    <w:multiLevelType w:val="multilevel"/>
    <w:tmpl w:val="35B0236C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">
    <w:nsid w:val="16987C1A"/>
    <w:multiLevelType w:val="hybridMultilevel"/>
    <w:tmpl w:val="A03490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9502A5"/>
    <w:multiLevelType w:val="hybridMultilevel"/>
    <w:tmpl w:val="8CC49C02"/>
    <w:lvl w:ilvl="0" w:tplc="5E36926E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2331426A"/>
    <w:multiLevelType w:val="hybridMultilevel"/>
    <w:tmpl w:val="5818FA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C89CB9A4">
      <w:start w:val="1"/>
      <w:numFmt w:val="decimal"/>
      <w:lvlText w:val="%2."/>
      <w:lvlJc w:val="left"/>
      <w:pPr>
        <w:tabs>
          <w:tab w:val="num" w:pos="2190"/>
        </w:tabs>
        <w:ind w:left="2190" w:hanging="111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28D478F6"/>
    <w:multiLevelType w:val="multilevel"/>
    <w:tmpl w:val="979CA294"/>
    <w:lvl w:ilvl="0">
      <w:start w:val="14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0">
    <w:nsid w:val="2AE0123A"/>
    <w:multiLevelType w:val="multilevel"/>
    <w:tmpl w:val="F3521E7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1">
    <w:nsid w:val="2C626041"/>
    <w:multiLevelType w:val="hybridMultilevel"/>
    <w:tmpl w:val="DDDCDC34"/>
    <w:lvl w:ilvl="0" w:tplc="2EE8DC44">
      <w:start w:val="1"/>
      <w:numFmt w:val="decimal"/>
      <w:lvlText w:val="%1."/>
      <w:lvlJc w:val="left"/>
      <w:pPr>
        <w:tabs>
          <w:tab w:val="num" w:pos="1395"/>
        </w:tabs>
        <w:ind w:left="1395" w:hanging="8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  <w:rPr>
        <w:rFonts w:cs="Times New Roman"/>
      </w:rPr>
    </w:lvl>
  </w:abstractNum>
  <w:abstractNum w:abstractNumId="12">
    <w:nsid w:val="2EE0079C"/>
    <w:multiLevelType w:val="hybridMultilevel"/>
    <w:tmpl w:val="62C69C5A"/>
    <w:lvl w:ilvl="0" w:tplc="2696AE2C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75C0E75"/>
    <w:multiLevelType w:val="multilevel"/>
    <w:tmpl w:val="0B007BD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cs="Times New Roman" w:hint="default"/>
      </w:rPr>
    </w:lvl>
  </w:abstractNum>
  <w:abstractNum w:abstractNumId="14">
    <w:nsid w:val="37851A16"/>
    <w:multiLevelType w:val="hybridMultilevel"/>
    <w:tmpl w:val="1C348140"/>
    <w:lvl w:ilvl="0" w:tplc="3CA28754">
      <w:start w:val="7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38833278"/>
    <w:multiLevelType w:val="hybridMultilevel"/>
    <w:tmpl w:val="CA2E04D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6">
    <w:nsid w:val="39577137"/>
    <w:multiLevelType w:val="multilevel"/>
    <w:tmpl w:val="3D6CA80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>
    <w:nsid w:val="3F5D082A"/>
    <w:multiLevelType w:val="hybridMultilevel"/>
    <w:tmpl w:val="B9E065AA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89CB9A4">
      <w:start w:val="1"/>
      <w:numFmt w:val="decimal"/>
      <w:lvlText w:val="%2."/>
      <w:lvlJc w:val="left"/>
      <w:pPr>
        <w:tabs>
          <w:tab w:val="num" w:pos="2190"/>
        </w:tabs>
        <w:ind w:left="2190" w:hanging="111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46DB120A"/>
    <w:multiLevelType w:val="hybridMultilevel"/>
    <w:tmpl w:val="906296E0"/>
    <w:lvl w:ilvl="0" w:tplc="14C8830C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8302EED"/>
    <w:multiLevelType w:val="multilevel"/>
    <w:tmpl w:val="0B007BD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cs="Times New Roman" w:hint="default"/>
      </w:rPr>
    </w:lvl>
  </w:abstractNum>
  <w:abstractNum w:abstractNumId="20">
    <w:nsid w:val="4C104172"/>
    <w:multiLevelType w:val="hybridMultilevel"/>
    <w:tmpl w:val="008C6544"/>
    <w:lvl w:ilvl="0" w:tplc="FFFFFFFF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>
    <w:nsid w:val="53081CFE"/>
    <w:multiLevelType w:val="hybridMultilevel"/>
    <w:tmpl w:val="08668CF6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22">
    <w:nsid w:val="569B31E2"/>
    <w:multiLevelType w:val="hybridMultilevel"/>
    <w:tmpl w:val="DC02C678"/>
    <w:lvl w:ilvl="0" w:tplc="FFFFFFFF">
      <w:start w:val="1"/>
      <w:numFmt w:val="lowerLetter"/>
      <w:lvlText w:val="%1)"/>
      <w:lvlJc w:val="left"/>
      <w:pPr>
        <w:tabs>
          <w:tab w:val="num" w:pos="1287"/>
        </w:tabs>
        <w:ind w:left="1287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23">
    <w:nsid w:val="5C50329F"/>
    <w:multiLevelType w:val="hybridMultilevel"/>
    <w:tmpl w:val="8CD66F76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0492B7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>
    <w:nsid w:val="61DD354B"/>
    <w:multiLevelType w:val="multilevel"/>
    <w:tmpl w:val="6C464B7E"/>
    <w:lvl w:ilvl="0">
      <w:start w:val="10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6">
    <w:nsid w:val="67364C30"/>
    <w:multiLevelType w:val="multilevel"/>
    <w:tmpl w:val="1778AB4A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637"/>
        </w:tabs>
        <w:ind w:left="1637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7">
    <w:nsid w:val="6D396CC4"/>
    <w:multiLevelType w:val="multilevel"/>
    <w:tmpl w:val="B8EA7EC0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8">
    <w:nsid w:val="6EE34283"/>
    <w:multiLevelType w:val="hybridMultilevel"/>
    <w:tmpl w:val="6F14BC2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2032905"/>
    <w:multiLevelType w:val="multilevel"/>
    <w:tmpl w:val="BBA682E6"/>
    <w:lvl w:ilvl="0">
      <w:start w:val="13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>
    <w:nsid w:val="7AE213FC"/>
    <w:multiLevelType w:val="multilevel"/>
    <w:tmpl w:val="1778AB4A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637"/>
        </w:tabs>
        <w:ind w:left="1637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1">
    <w:nsid w:val="7BD7366E"/>
    <w:multiLevelType w:val="multilevel"/>
    <w:tmpl w:val="6918294C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num w:numId="1">
    <w:abstractNumId w:val="19"/>
  </w:num>
  <w:num w:numId="2">
    <w:abstractNumId w:val="22"/>
  </w:num>
  <w:num w:numId="3">
    <w:abstractNumId w:val="7"/>
  </w:num>
  <w:num w:numId="4">
    <w:abstractNumId w:val="20"/>
  </w:num>
  <w:num w:numId="5">
    <w:abstractNumId w:val="4"/>
  </w:num>
  <w:num w:numId="6">
    <w:abstractNumId w:val="27"/>
  </w:num>
  <w:num w:numId="7">
    <w:abstractNumId w:val="5"/>
  </w:num>
  <w:num w:numId="8">
    <w:abstractNumId w:val="16"/>
  </w:num>
  <w:num w:numId="9">
    <w:abstractNumId w:val="26"/>
  </w:num>
  <w:num w:numId="10">
    <w:abstractNumId w:val="25"/>
  </w:num>
  <w:num w:numId="11">
    <w:abstractNumId w:val="29"/>
  </w:num>
  <w:num w:numId="12">
    <w:abstractNumId w:val="9"/>
  </w:num>
  <w:num w:numId="13">
    <w:abstractNumId w:val="18"/>
  </w:num>
  <w:num w:numId="14">
    <w:abstractNumId w:val="31"/>
  </w:num>
  <w:num w:numId="15">
    <w:abstractNumId w:val="11"/>
  </w:num>
  <w:num w:numId="16">
    <w:abstractNumId w:val="21"/>
  </w:num>
  <w:num w:numId="17">
    <w:abstractNumId w:val="15"/>
  </w:num>
  <w:num w:numId="18">
    <w:abstractNumId w:val="28"/>
  </w:num>
  <w:num w:numId="19">
    <w:abstractNumId w:val="8"/>
  </w:num>
  <w:num w:numId="20">
    <w:abstractNumId w:val="17"/>
  </w:num>
  <w:num w:numId="21">
    <w:abstractNumId w:val="23"/>
  </w:num>
  <w:num w:numId="22">
    <w:abstractNumId w:val="13"/>
  </w:num>
  <w:num w:numId="23">
    <w:abstractNumId w:val="3"/>
  </w:num>
  <w:num w:numId="24">
    <w:abstractNumId w:val="10"/>
  </w:num>
  <w:num w:numId="25">
    <w:abstractNumId w:val="24"/>
  </w:num>
  <w:num w:numId="26">
    <w:abstractNumId w:val="14"/>
  </w:num>
  <w:num w:numId="27">
    <w:abstractNumId w:val="1"/>
  </w:num>
  <w:num w:numId="28">
    <w:abstractNumId w:val="2"/>
  </w:num>
  <w:num w:numId="29">
    <w:abstractNumId w:val="6"/>
  </w:num>
  <w:num w:numId="30">
    <w:abstractNumId w:val="0"/>
  </w:num>
  <w:num w:numId="31">
    <w:abstractNumId w:val="12"/>
  </w:num>
  <w:num w:numId="32">
    <w:abstractNumId w:val="3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419AD"/>
    <w:rsid w:val="000004A8"/>
    <w:rsid w:val="0000366C"/>
    <w:rsid w:val="000065A5"/>
    <w:rsid w:val="000071C2"/>
    <w:rsid w:val="000077DB"/>
    <w:rsid w:val="00007E79"/>
    <w:rsid w:val="0001019E"/>
    <w:rsid w:val="000247A0"/>
    <w:rsid w:val="00036DEE"/>
    <w:rsid w:val="00053F08"/>
    <w:rsid w:val="00057F3E"/>
    <w:rsid w:val="00061B6C"/>
    <w:rsid w:val="00080C17"/>
    <w:rsid w:val="000A17BB"/>
    <w:rsid w:val="000B2861"/>
    <w:rsid w:val="000B611A"/>
    <w:rsid w:val="000C4D76"/>
    <w:rsid w:val="000D5736"/>
    <w:rsid w:val="000E0C0B"/>
    <w:rsid w:val="000E2575"/>
    <w:rsid w:val="000F0F34"/>
    <w:rsid w:val="001150C7"/>
    <w:rsid w:val="00115155"/>
    <w:rsid w:val="00116E58"/>
    <w:rsid w:val="00133970"/>
    <w:rsid w:val="00170197"/>
    <w:rsid w:val="00171730"/>
    <w:rsid w:val="00171F4D"/>
    <w:rsid w:val="001739BE"/>
    <w:rsid w:val="0018038E"/>
    <w:rsid w:val="00192420"/>
    <w:rsid w:val="00192F81"/>
    <w:rsid w:val="001A3523"/>
    <w:rsid w:val="001A6227"/>
    <w:rsid w:val="001B5CAA"/>
    <w:rsid w:val="001D79FB"/>
    <w:rsid w:val="001E264A"/>
    <w:rsid w:val="001E5C50"/>
    <w:rsid w:val="001E60A7"/>
    <w:rsid w:val="00200E72"/>
    <w:rsid w:val="00202BEC"/>
    <w:rsid w:val="00203747"/>
    <w:rsid w:val="00204DC6"/>
    <w:rsid w:val="00216387"/>
    <w:rsid w:val="002176F2"/>
    <w:rsid w:val="00233040"/>
    <w:rsid w:val="00237691"/>
    <w:rsid w:val="0025281E"/>
    <w:rsid w:val="00267833"/>
    <w:rsid w:val="00272D15"/>
    <w:rsid w:val="00273288"/>
    <w:rsid w:val="00277A99"/>
    <w:rsid w:val="0028022F"/>
    <w:rsid w:val="00280C17"/>
    <w:rsid w:val="00292664"/>
    <w:rsid w:val="00293913"/>
    <w:rsid w:val="00293E20"/>
    <w:rsid w:val="002B1030"/>
    <w:rsid w:val="002B2C93"/>
    <w:rsid w:val="002B4E83"/>
    <w:rsid w:val="002C2A7C"/>
    <w:rsid w:val="002C6E3C"/>
    <w:rsid w:val="002D2C8F"/>
    <w:rsid w:val="002D55C0"/>
    <w:rsid w:val="002E1816"/>
    <w:rsid w:val="002E1A5A"/>
    <w:rsid w:val="002E1CCB"/>
    <w:rsid w:val="002F2FFC"/>
    <w:rsid w:val="002F3667"/>
    <w:rsid w:val="002F55B6"/>
    <w:rsid w:val="002F7E02"/>
    <w:rsid w:val="00301E37"/>
    <w:rsid w:val="003062E6"/>
    <w:rsid w:val="00341F0E"/>
    <w:rsid w:val="003455F4"/>
    <w:rsid w:val="003552B2"/>
    <w:rsid w:val="0036006C"/>
    <w:rsid w:val="00361817"/>
    <w:rsid w:val="003639E2"/>
    <w:rsid w:val="00372C65"/>
    <w:rsid w:val="0037468C"/>
    <w:rsid w:val="00383594"/>
    <w:rsid w:val="003A4A95"/>
    <w:rsid w:val="003B577D"/>
    <w:rsid w:val="003B57B6"/>
    <w:rsid w:val="003B7DE8"/>
    <w:rsid w:val="003C2F35"/>
    <w:rsid w:val="003D12D1"/>
    <w:rsid w:val="003E08E4"/>
    <w:rsid w:val="003E0E7C"/>
    <w:rsid w:val="003E583B"/>
    <w:rsid w:val="003E6EDB"/>
    <w:rsid w:val="003E7D5B"/>
    <w:rsid w:val="003E7D6D"/>
    <w:rsid w:val="003F3C2D"/>
    <w:rsid w:val="004059BE"/>
    <w:rsid w:val="004156F4"/>
    <w:rsid w:val="0043683E"/>
    <w:rsid w:val="004414B6"/>
    <w:rsid w:val="00445631"/>
    <w:rsid w:val="00473F14"/>
    <w:rsid w:val="00484502"/>
    <w:rsid w:val="00492AEB"/>
    <w:rsid w:val="004A2B1C"/>
    <w:rsid w:val="004A5BCC"/>
    <w:rsid w:val="004A74EA"/>
    <w:rsid w:val="004B37CB"/>
    <w:rsid w:val="004E2FFC"/>
    <w:rsid w:val="004F2F31"/>
    <w:rsid w:val="004F6A43"/>
    <w:rsid w:val="004F6B6F"/>
    <w:rsid w:val="00506918"/>
    <w:rsid w:val="00511890"/>
    <w:rsid w:val="00514B71"/>
    <w:rsid w:val="0051583D"/>
    <w:rsid w:val="005169F1"/>
    <w:rsid w:val="00523088"/>
    <w:rsid w:val="005250F9"/>
    <w:rsid w:val="005307D8"/>
    <w:rsid w:val="0053084A"/>
    <w:rsid w:val="00531578"/>
    <w:rsid w:val="00540FB5"/>
    <w:rsid w:val="005427E3"/>
    <w:rsid w:val="0056391B"/>
    <w:rsid w:val="005761AB"/>
    <w:rsid w:val="005A1875"/>
    <w:rsid w:val="005B3BA7"/>
    <w:rsid w:val="005B715F"/>
    <w:rsid w:val="005C34F3"/>
    <w:rsid w:val="005D3C29"/>
    <w:rsid w:val="005D4DF3"/>
    <w:rsid w:val="005D52C7"/>
    <w:rsid w:val="005D5FDE"/>
    <w:rsid w:val="005D6030"/>
    <w:rsid w:val="005D6AEE"/>
    <w:rsid w:val="005E0290"/>
    <w:rsid w:val="005E5222"/>
    <w:rsid w:val="005F27B6"/>
    <w:rsid w:val="005F76AF"/>
    <w:rsid w:val="00610348"/>
    <w:rsid w:val="006143EE"/>
    <w:rsid w:val="0062190F"/>
    <w:rsid w:val="006243C5"/>
    <w:rsid w:val="0062546A"/>
    <w:rsid w:val="00626DB1"/>
    <w:rsid w:val="006271C1"/>
    <w:rsid w:val="00635CD8"/>
    <w:rsid w:val="00640A7E"/>
    <w:rsid w:val="00663C55"/>
    <w:rsid w:val="0066634F"/>
    <w:rsid w:val="00666F2C"/>
    <w:rsid w:val="00695259"/>
    <w:rsid w:val="006B4EC8"/>
    <w:rsid w:val="006D1E8A"/>
    <w:rsid w:val="006D329A"/>
    <w:rsid w:val="0070279D"/>
    <w:rsid w:val="00705A1F"/>
    <w:rsid w:val="00724165"/>
    <w:rsid w:val="007459B6"/>
    <w:rsid w:val="00770373"/>
    <w:rsid w:val="007778F5"/>
    <w:rsid w:val="00782FDA"/>
    <w:rsid w:val="007833D2"/>
    <w:rsid w:val="00783BA5"/>
    <w:rsid w:val="00797821"/>
    <w:rsid w:val="007D3295"/>
    <w:rsid w:val="007E482E"/>
    <w:rsid w:val="007E5F14"/>
    <w:rsid w:val="007F0C9F"/>
    <w:rsid w:val="007F5807"/>
    <w:rsid w:val="0080639B"/>
    <w:rsid w:val="00807108"/>
    <w:rsid w:val="00826579"/>
    <w:rsid w:val="008318BC"/>
    <w:rsid w:val="00837536"/>
    <w:rsid w:val="008424C3"/>
    <w:rsid w:val="00852B89"/>
    <w:rsid w:val="0086123B"/>
    <w:rsid w:val="00861373"/>
    <w:rsid w:val="00861491"/>
    <w:rsid w:val="00866CE5"/>
    <w:rsid w:val="008727BE"/>
    <w:rsid w:val="008737FC"/>
    <w:rsid w:val="00875548"/>
    <w:rsid w:val="00877DC5"/>
    <w:rsid w:val="008811FD"/>
    <w:rsid w:val="00890274"/>
    <w:rsid w:val="0089408E"/>
    <w:rsid w:val="008946C6"/>
    <w:rsid w:val="008A13D8"/>
    <w:rsid w:val="008A76DB"/>
    <w:rsid w:val="008C61F3"/>
    <w:rsid w:val="008D2505"/>
    <w:rsid w:val="008D3D58"/>
    <w:rsid w:val="008D4928"/>
    <w:rsid w:val="008E012B"/>
    <w:rsid w:val="008F5637"/>
    <w:rsid w:val="00901806"/>
    <w:rsid w:val="0092331A"/>
    <w:rsid w:val="0092731E"/>
    <w:rsid w:val="00930022"/>
    <w:rsid w:val="0097023C"/>
    <w:rsid w:val="0098382B"/>
    <w:rsid w:val="00990F55"/>
    <w:rsid w:val="0099308B"/>
    <w:rsid w:val="009A558E"/>
    <w:rsid w:val="009B2839"/>
    <w:rsid w:val="009B7D67"/>
    <w:rsid w:val="009C455B"/>
    <w:rsid w:val="009C7297"/>
    <w:rsid w:val="009C7DF9"/>
    <w:rsid w:val="009E3FE6"/>
    <w:rsid w:val="00A02D2E"/>
    <w:rsid w:val="00A13C3E"/>
    <w:rsid w:val="00A14DBA"/>
    <w:rsid w:val="00A213F2"/>
    <w:rsid w:val="00A21464"/>
    <w:rsid w:val="00A22679"/>
    <w:rsid w:val="00A26145"/>
    <w:rsid w:val="00A33469"/>
    <w:rsid w:val="00A40A13"/>
    <w:rsid w:val="00A47B7D"/>
    <w:rsid w:val="00A56E52"/>
    <w:rsid w:val="00A67F53"/>
    <w:rsid w:val="00A80EBF"/>
    <w:rsid w:val="00A85A02"/>
    <w:rsid w:val="00A9143B"/>
    <w:rsid w:val="00A914BC"/>
    <w:rsid w:val="00A95CFA"/>
    <w:rsid w:val="00A9654F"/>
    <w:rsid w:val="00AA0C8C"/>
    <w:rsid w:val="00AA530B"/>
    <w:rsid w:val="00AA5CA6"/>
    <w:rsid w:val="00AA617A"/>
    <w:rsid w:val="00AB2E35"/>
    <w:rsid w:val="00AC0005"/>
    <w:rsid w:val="00AC7900"/>
    <w:rsid w:val="00AC7DEB"/>
    <w:rsid w:val="00AD0683"/>
    <w:rsid w:val="00AE0E94"/>
    <w:rsid w:val="00AE50E3"/>
    <w:rsid w:val="00AF477E"/>
    <w:rsid w:val="00AF7759"/>
    <w:rsid w:val="00B00C6E"/>
    <w:rsid w:val="00B10851"/>
    <w:rsid w:val="00B25649"/>
    <w:rsid w:val="00B412C3"/>
    <w:rsid w:val="00B47851"/>
    <w:rsid w:val="00B50387"/>
    <w:rsid w:val="00B55F7E"/>
    <w:rsid w:val="00B562E8"/>
    <w:rsid w:val="00B5689D"/>
    <w:rsid w:val="00B6054D"/>
    <w:rsid w:val="00B62D3D"/>
    <w:rsid w:val="00B64A40"/>
    <w:rsid w:val="00B77761"/>
    <w:rsid w:val="00B80B2F"/>
    <w:rsid w:val="00B838DB"/>
    <w:rsid w:val="00B875BC"/>
    <w:rsid w:val="00B91DC0"/>
    <w:rsid w:val="00BB027B"/>
    <w:rsid w:val="00BC7D27"/>
    <w:rsid w:val="00BD00CA"/>
    <w:rsid w:val="00BD426E"/>
    <w:rsid w:val="00BD715B"/>
    <w:rsid w:val="00C13829"/>
    <w:rsid w:val="00C225C2"/>
    <w:rsid w:val="00C238D7"/>
    <w:rsid w:val="00C343C6"/>
    <w:rsid w:val="00C54126"/>
    <w:rsid w:val="00C563C7"/>
    <w:rsid w:val="00C648DF"/>
    <w:rsid w:val="00C84A93"/>
    <w:rsid w:val="00C913D1"/>
    <w:rsid w:val="00CA1CB6"/>
    <w:rsid w:val="00CB4345"/>
    <w:rsid w:val="00CB592E"/>
    <w:rsid w:val="00CC254D"/>
    <w:rsid w:val="00CC7D34"/>
    <w:rsid w:val="00CD333F"/>
    <w:rsid w:val="00D14DBE"/>
    <w:rsid w:val="00D221AD"/>
    <w:rsid w:val="00D24C13"/>
    <w:rsid w:val="00D31C4C"/>
    <w:rsid w:val="00D419AD"/>
    <w:rsid w:val="00D43B7B"/>
    <w:rsid w:val="00D45C2A"/>
    <w:rsid w:val="00D52D8A"/>
    <w:rsid w:val="00D6573D"/>
    <w:rsid w:val="00D704D9"/>
    <w:rsid w:val="00D70519"/>
    <w:rsid w:val="00D70B1A"/>
    <w:rsid w:val="00D736E9"/>
    <w:rsid w:val="00D73EE4"/>
    <w:rsid w:val="00D77682"/>
    <w:rsid w:val="00D95112"/>
    <w:rsid w:val="00D97024"/>
    <w:rsid w:val="00DA05BE"/>
    <w:rsid w:val="00DC4E78"/>
    <w:rsid w:val="00DC6F46"/>
    <w:rsid w:val="00DD1658"/>
    <w:rsid w:val="00DE0CDB"/>
    <w:rsid w:val="00DE72D1"/>
    <w:rsid w:val="00E04B30"/>
    <w:rsid w:val="00E12A5A"/>
    <w:rsid w:val="00E13AF8"/>
    <w:rsid w:val="00E24C06"/>
    <w:rsid w:val="00E320A2"/>
    <w:rsid w:val="00E34FD2"/>
    <w:rsid w:val="00E374AB"/>
    <w:rsid w:val="00E4228F"/>
    <w:rsid w:val="00E45E4D"/>
    <w:rsid w:val="00E51BF7"/>
    <w:rsid w:val="00E568FC"/>
    <w:rsid w:val="00E80CBF"/>
    <w:rsid w:val="00E8735D"/>
    <w:rsid w:val="00E96621"/>
    <w:rsid w:val="00EA338A"/>
    <w:rsid w:val="00EB0391"/>
    <w:rsid w:val="00EB20E4"/>
    <w:rsid w:val="00EB2F71"/>
    <w:rsid w:val="00EB75C6"/>
    <w:rsid w:val="00EC0E11"/>
    <w:rsid w:val="00EC3027"/>
    <w:rsid w:val="00ED516F"/>
    <w:rsid w:val="00ED52F1"/>
    <w:rsid w:val="00EE1397"/>
    <w:rsid w:val="00EF18D0"/>
    <w:rsid w:val="00EF4868"/>
    <w:rsid w:val="00EF4BF3"/>
    <w:rsid w:val="00EF5B8F"/>
    <w:rsid w:val="00F002E2"/>
    <w:rsid w:val="00F26F9B"/>
    <w:rsid w:val="00F27C37"/>
    <w:rsid w:val="00F361B7"/>
    <w:rsid w:val="00F42220"/>
    <w:rsid w:val="00F6412A"/>
    <w:rsid w:val="00F869CE"/>
    <w:rsid w:val="00F937F6"/>
    <w:rsid w:val="00FA51B9"/>
    <w:rsid w:val="00FA7758"/>
    <w:rsid w:val="00FB1D22"/>
    <w:rsid w:val="00FB451B"/>
    <w:rsid w:val="00FB51A0"/>
    <w:rsid w:val="00FB7355"/>
    <w:rsid w:val="00FC1279"/>
    <w:rsid w:val="00FC2A66"/>
    <w:rsid w:val="00FC718C"/>
    <w:rsid w:val="00FE192C"/>
    <w:rsid w:val="00FF087B"/>
    <w:rsid w:val="00FF2A0F"/>
    <w:rsid w:val="00FF2E27"/>
    <w:rsid w:val="00FF48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419AD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D419A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Заголовок 2 Знак,2,sub-sect,H2,h2,Б2,RTC,iz2,H2 Знак,Заголовок 21"/>
    <w:basedOn w:val="a"/>
    <w:next w:val="a"/>
    <w:qFormat/>
    <w:rsid w:val="00D419AD"/>
    <w:pPr>
      <w:keepNext/>
      <w:tabs>
        <w:tab w:val="num" w:pos="1134"/>
      </w:tabs>
      <w:suppressAutoHyphens/>
      <w:spacing w:before="360" w:after="120"/>
      <w:ind w:left="1134" w:hanging="1134"/>
      <w:outlineLvl w:val="1"/>
    </w:pPr>
    <w:rPr>
      <w:b/>
      <w:bCs/>
      <w:sz w:val="32"/>
      <w:szCs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link w:val="1"/>
    <w:locked/>
    <w:rsid w:val="00D419AD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paragraph" w:styleId="3">
    <w:name w:val="Body Text 3"/>
    <w:basedOn w:val="a"/>
    <w:rsid w:val="00D419AD"/>
    <w:pPr>
      <w:autoSpaceDE w:val="0"/>
      <w:autoSpaceDN w:val="0"/>
      <w:ind w:right="5670"/>
      <w:jc w:val="both"/>
    </w:pPr>
  </w:style>
  <w:style w:type="paragraph" w:styleId="30">
    <w:name w:val="Body Text Indent 3"/>
    <w:basedOn w:val="a"/>
    <w:rsid w:val="00D419AD"/>
    <w:pPr>
      <w:autoSpaceDE w:val="0"/>
      <w:autoSpaceDN w:val="0"/>
      <w:ind w:right="-716" w:firstLine="567"/>
      <w:jc w:val="center"/>
    </w:pPr>
    <w:rPr>
      <w:b/>
      <w:bCs/>
    </w:rPr>
  </w:style>
  <w:style w:type="paragraph" w:styleId="a3">
    <w:name w:val="Title"/>
    <w:basedOn w:val="a"/>
    <w:qFormat/>
    <w:rsid w:val="00D419AD"/>
    <w:pPr>
      <w:autoSpaceDE w:val="0"/>
      <w:autoSpaceDN w:val="0"/>
      <w:ind w:right="-1050"/>
      <w:jc w:val="center"/>
    </w:pPr>
  </w:style>
  <w:style w:type="paragraph" w:styleId="20">
    <w:name w:val="Body Text 2"/>
    <w:basedOn w:val="a"/>
    <w:rsid w:val="00D419AD"/>
    <w:rPr>
      <w:sz w:val="28"/>
      <w:szCs w:val="28"/>
    </w:rPr>
  </w:style>
  <w:style w:type="paragraph" w:styleId="21">
    <w:name w:val="Body Text Indent 2"/>
    <w:basedOn w:val="a"/>
    <w:rsid w:val="00D419AD"/>
    <w:pPr>
      <w:spacing w:line="202" w:lineRule="auto"/>
      <w:ind w:left="720"/>
      <w:jc w:val="both"/>
    </w:pPr>
    <w:rPr>
      <w:sz w:val="28"/>
      <w:szCs w:val="28"/>
    </w:rPr>
  </w:style>
  <w:style w:type="paragraph" w:styleId="a4">
    <w:name w:val="Normal (Web)"/>
    <w:basedOn w:val="a"/>
    <w:rsid w:val="00D419AD"/>
    <w:pPr>
      <w:spacing w:before="100" w:beforeAutospacing="1" w:after="100" w:afterAutospacing="1"/>
    </w:pPr>
    <w:rPr>
      <w:rFonts w:ascii="Verdana" w:hAnsi="Verdana" w:cs="Verdana"/>
      <w:sz w:val="16"/>
      <w:szCs w:val="16"/>
    </w:rPr>
  </w:style>
  <w:style w:type="character" w:customStyle="1" w:styleId="a5">
    <w:name w:val="комментарий"/>
    <w:rsid w:val="00D419AD"/>
    <w:rPr>
      <w:rFonts w:cs="Times New Roman"/>
      <w:b/>
      <w:bCs/>
      <w:i/>
      <w:iCs/>
      <w:shd w:val="clear" w:color="auto" w:fill="FFFF99"/>
    </w:rPr>
  </w:style>
  <w:style w:type="paragraph" w:customStyle="1" w:styleId="11">
    <w:name w:val="Обычный1"/>
    <w:rsid w:val="00D419AD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xl48">
    <w:name w:val="xl48"/>
    <w:basedOn w:val="a"/>
    <w:rsid w:val="00D419AD"/>
    <w:pPr>
      <w:spacing w:before="100" w:beforeAutospacing="1" w:after="100" w:afterAutospacing="1"/>
      <w:jc w:val="center"/>
    </w:pPr>
    <w:rPr>
      <w:rFonts w:ascii="Arial CYR" w:hAnsi="Arial CYR" w:cs="Arial CYR"/>
      <w:b/>
      <w:bCs/>
    </w:rPr>
  </w:style>
  <w:style w:type="paragraph" w:customStyle="1" w:styleId="a6">
    <w:name w:val="Подподпункт"/>
    <w:basedOn w:val="a"/>
    <w:rsid w:val="00D419AD"/>
    <w:pPr>
      <w:tabs>
        <w:tab w:val="num" w:pos="1008"/>
      </w:tabs>
      <w:spacing w:line="360" w:lineRule="auto"/>
      <w:ind w:left="1008" w:hanging="1008"/>
      <w:jc w:val="both"/>
    </w:pPr>
    <w:rPr>
      <w:sz w:val="28"/>
      <w:szCs w:val="28"/>
    </w:rPr>
  </w:style>
  <w:style w:type="paragraph" w:customStyle="1" w:styleId="BodyTextIndent1">
    <w:name w:val="Body Text Indent1"/>
    <w:aliases w:val="текст"/>
    <w:basedOn w:val="a"/>
    <w:rsid w:val="00D419AD"/>
    <w:pPr>
      <w:spacing w:line="360" w:lineRule="auto"/>
      <w:ind w:left="540" w:firstLine="27"/>
      <w:jc w:val="both"/>
    </w:pPr>
    <w:rPr>
      <w:sz w:val="28"/>
      <w:szCs w:val="28"/>
    </w:rPr>
  </w:style>
  <w:style w:type="paragraph" w:customStyle="1" w:styleId="a7">
    <w:name w:val="Пункт"/>
    <w:basedOn w:val="a"/>
    <w:rsid w:val="00D419AD"/>
    <w:pPr>
      <w:tabs>
        <w:tab w:val="num" w:pos="720"/>
      </w:tabs>
      <w:spacing w:line="360" w:lineRule="auto"/>
      <w:ind w:left="720" w:hanging="720"/>
      <w:jc w:val="both"/>
    </w:pPr>
    <w:rPr>
      <w:sz w:val="28"/>
      <w:szCs w:val="28"/>
    </w:rPr>
  </w:style>
  <w:style w:type="paragraph" w:customStyle="1" w:styleId="CoverAuthor">
    <w:name w:val="Cover Author"/>
    <w:basedOn w:val="a"/>
    <w:rsid w:val="00D419AD"/>
    <w:pPr>
      <w:keepNext/>
      <w:suppressAutoHyphens/>
      <w:spacing w:after="120" w:line="240" w:lineRule="atLeast"/>
    </w:pPr>
    <w:rPr>
      <w:rFonts w:ascii="Arial" w:hAnsi="Arial" w:cs="Arial"/>
      <w:spacing w:val="-5"/>
      <w:sz w:val="28"/>
      <w:szCs w:val="28"/>
      <w:lang w:eastAsia="en-US"/>
    </w:rPr>
  </w:style>
  <w:style w:type="paragraph" w:styleId="a8">
    <w:name w:val="Body Text Indent"/>
    <w:basedOn w:val="a"/>
    <w:rsid w:val="00D419AD"/>
    <w:pPr>
      <w:spacing w:after="120"/>
      <w:ind w:left="283"/>
    </w:pPr>
  </w:style>
  <w:style w:type="paragraph" w:styleId="a9">
    <w:name w:val="footnote text"/>
    <w:basedOn w:val="a"/>
    <w:link w:val="aa"/>
    <w:rsid w:val="00D419AD"/>
    <w:rPr>
      <w:sz w:val="20"/>
      <w:szCs w:val="20"/>
    </w:rPr>
  </w:style>
  <w:style w:type="character" w:customStyle="1" w:styleId="aa">
    <w:name w:val="Текст сноски Знак"/>
    <w:link w:val="a9"/>
    <w:locked/>
    <w:rsid w:val="00D419AD"/>
    <w:rPr>
      <w:lang w:val="ru-RU" w:eastAsia="ru-RU" w:bidi="ar-SA"/>
    </w:rPr>
  </w:style>
  <w:style w:type="character" w:styleId="ab">
    <w:name w:val="footnote reference"/>
    <w:rsid w:val="00D419AD"/>
    <w:rPr>
      <w:rFonts w:cs="Times New Roman"/>
      <w:vertAlign w:val="superscript"/>
    </w:rPr>
  </w:style>
  <w:style w:type="paragraph" w:styleId="ac">
    <w:name w:val="footer"/>
    <w:basedOn w:val="a"/>
    <w:rsid w:val="00D419AD"/>
    <w:pPr>
      <w:tabs>
        <w:tab w:val="center" w:pos="4677"/>
        <w:tab w:val="right" w:pos="9355"/>
      </w:tabs>
    </w:pPr>
  </w:style>
  <w:style w:type="character" w:styleId="ad">
    <w:name w:val="page number"/>
    <w:rsid w:val="00D419AD"/>
    <w:rPr>
      <w:rFonts w:cs="Times New Roman"/>
    </w:rPr>
  </w:style>
  <w:style w:type="paragraph" w:customStyle="1" w:styleId="ListParagraph">
    <w:name w:val="List Paragraph"/>
    <w:basedOn w:val="a"/>
    <w:rsid w:val="00D419AD"/>
    <w:pPr>
      <w:ind w:left="708"/>
    </w:pPr>
  </w:style>
  <w:style w:type="character" w:styleId="ae">
    <w:name w:val="Hyperlink"/>
    <w:rsid w:val="00D419AD"/>
    <w:rPr>
      <w:rFonts w:cs="Times New Roman"/>
      <w:color w:val="0000FF"/>
      <w:u w:val="single"/>
    </w:rPr>
  </w:style>
  <w:style w:type="paragraph" w:customStyle="1" w:styleId="ConsNonformat">
    <w:name w:val="ConsNonformat"/>
    <w:rsid w:val="00D419AD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f">
    <w:name w:val="header"/>
    <w:basedOn w:val="a"/>
    <w:rsid w:val="00D419AD"/>
    <w:pPr>
      <w:tabs>
        <w:tab w:val="center" w:pos="4677"/>
        <w:tab w:val="right" w:pos="9355"/>
      </w:tabs>
    </w:pPr>
  </w:style>
  <w:style w:type="paragraph" w:styleId="af0">
    <w:name w:val="Balloon Text"/>
    <w:basedOn w:val="a"/>
    <w:link w:val="af1"/>
    <w:rsid w:val="001D79FB"/>
    <w:rPr>
      <w:rFonts w:ascii="Tahoma" w:hAnsi="Tahoma"/>
      <w:sz w:val="16"/>
      <w:szCs w:val="16"/>
      <w:lang/>
    </w:rPr>
  </w:style>
  <w:style w:type="character" w:customStyle="1" w:styleId="af1">
    <w:name w:val="Текст выноски Знак"/>
    <w:link w:val="af0"/>
    <w:rsid w:val="001D79FB"/>
    <w:rPr>
      <w:rFonts w:ascii="Tahoma" w:hAnsi="Tahoma" w:cs="Tahoma"/>
      <w:sz w:val="16"/>
      <w:szCs w:val="16"/>
    </w:rPr>
  </w:style>
  <w:style w:type="paragraph" w:styleId="af2">
    <w:name w:val="No Spacing"/>
    <w:uiPriority w:val="1"/>
    <w:qFormat/>
    <w:rsid w:val="00192420"/>
    <w:rPr>
      <w:sz w:val="24"/>
      <w:szCs w:val="24"/>
    </w:rPr>
  </w:style>
  <w:style w:type="paragraph" w:customStyle="1" w:styleId="ConsNormal">
    <w:name w:val="ConsNormal"/>
    <w:rsid w:val="001150C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f3">
    <w:name w:val="Table Grid"/>
    <w:basedOn w:val="a1"/>
    <w:rsid w:val="00FE19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4">
    <w:name w:val="Strong"/>
    <w:uiPriority w:val="22"/>
    <w:qFormat/>
    <w:rsid w:val="00826579"/>
    <w:rPr>
      <w:b/>
      <w:bCs/>
    </w:rPr>
  </w:style>
  <w:style w:type="table" w:customStyle="1" w:styleId="12">
    <w:name w:val="Сетка таблицы1"/>
    <w:basedOn w:val="a1"/>
    <w:next w:val="af3"/>
    <w:uiPriority w:val="59"/>
    <w:rsid w:val="000F0F34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5">
    <w:name w:val="annotation reference"/>
    <w:rsid w:val="00506918"/>
    <w:rPr>
      <w:sz w:val="16"/>
      <w:szCs w:val="16"/>
    </w:rPr>
  </w:style>
  <w:style w:type="paragraph" w:styleId="af6">
    <w:name w:val="annotation text"/>
    <w:basedOn w:val="a"/>
    <w:link w:val="af7"/>
    <w:rsid w:val="00506918"/>
    <w:rPr>
      <w:sz w:val="20"/>
      <w:szCs w:val="20"/>
    </w:rPr>
  </w:style>
  <w:style w:type="character" w:customStyle="1" w:styleId="af7">
    <w:name w:val="Текст примечания Знак"/>
    <w:basedOn w:val="a0"/>
    <w:link w:val="af6"/>
    <w:rsid w:val="00506918"/>
  </w:style>
  <w:style w:type="paragraph" w:styleId="af8">
    <w:name w:val="annotation subject"/>
    <w:basedOn w:val="af6"/>
    <w:next w:val="af6"/>
    <w:link w:val="af9"/>
    <w:rsid w:val="00506918"/>
    <w:rPr>
      <w:b/>
      <w:bCs/>
      <w:lang/>
    </w:rPr>
  </w:style>
  <w:style w:type="character" w:customStyle="1" w:styleId="af9">
    <w:name w:val="Тема примечания Знак"/>
    <w:link w:val="af8"/>
    <w:rsid w:val="00506918"/>
    <w:rPr>
      <w:b/>
      <w:bCs/>
    </w:rPr>
  </w:style>
  <w:style w:type="paragraph" w:styleId="afa">
    <w:name w:val="Body Text"/>
    <w:basedOn w:val="a"/>
    <w:link w:val="afb"/>
    <w:rsid w:val="007F0C9F"/>
    <w:pPr>
      <w:spacing w:after="120"/>
    </w:pPr>
    <w:rPr>
      <w:lang/>
    </w:rPr>
  </w:style>
  <w:style w:type="character" w:customStyle="1" w:styleId="afb">
    <w:name w:val="Основной текст Знак"/>
    <w:link w:val="afa"/>
    <w:rsid w:val="007F0C9F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489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8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63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1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0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73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35FA81-36F9-459D-A001-7AECA540F0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26</Pages>
  <Words>6642</Words>
  <Characters>55547</Characters>
  <Application>Microsoft Office Word</Application>
  <DocSecurity>0</DocSecurity>
  <Lines>462</Lines>
  <Paragraphs>124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3</vt:lpstr>
    </vt:vector>
  </TitlesOfParts>
  <Company>*</Company>
  <LinksUpToDate>false</LinksUpToDate>
  <CharactersWithSpaces>62065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3</dc:title>
  <dc:subject/>
  <dc:creator>Sergeeva_IB</dc:creator>
  <cp:keywords/>
  <cp:lastModifiedBy>Lyanoi.MV</cp:lastModifiedBy>
  <cp:revision>2</cp:revision>
  <cp:lastPrinted>2013-07-03T09:31:00Z</cp:lastPrinted>
  <dcterms:created xsi:type="dcterms:W3CDTF">2013-11-01T07:45:00Z</dcterms:created>
  <dcterms:modified xsi:type="dcterms:W3CDTF">2013-11-01T07:45:00Z</dcterms:modified>
</cp:coreProperties>
</file>