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FD541-9B26-4F50-9C6B-EDE7E551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2013-11-01T07:45:00Z</dcterms:created>
  <dcterms:modified xsi:type="dcterms:W3CDTF">2013-11-01T07:45:00Z</dcterms:modified>
</cp:coreProperties>
</file>