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807" w:type="dxa"/>
        <w:tblLook w:val="04A0" w:firstRow="1" w:lastRow="0" w:firstColumn="1" w:lastColumn="0" w:noHBand="0" w:noVBand="1"/>
      </w:tblPr>
      <w:tblGrid>
        <w:gridCol w:w="9464"/>
        <w:gridCol w:w="2343"/>
      </w:tblGrid>
      <w:tr w:rsidR="00C10BFE" w:rsidTr="0076152E">
        <w:tc>
          <w:tcPr>
            <w:tcW w:w="9464" w:type="dxa"/>
          </w:tcPr>
          <w:p w:rsidR="00C10BFE" w:rsidRDefault="00C10BFE" w:rsidP="00C10BFE">
            <w:pPr>
              <w:spacing w:after="0"/>
              <w:ind w:right="-102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Утверждаю</w:t>
            </w:r>
          </w:p>
          <w:p w:rsidR="00C10BFE" w:rsidRDefault="00C10BFE" w:rsidP="00C10BFE">
            <w:pPr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Заместитель  директора по</w:t>
            </w:r>
          </w:p>
          <w:p w:rsidR="00C10BFE" w:rsidRDefault="00C10BFE" w:rsidP="00C10BFE">
            <w:pPr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техническим вопросам – главный инженер</w:t>
            </w:r>
          </w:p>
          <w:p w:rsidR="00C10BFE" w:rsidRDefault="00C10BFE" w:rsidP="00C10BFE">
            <w:pPr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филиала ОАО « МРСК Центра» </w:t>
            </w:r>
          </w:p>
          <w:p w:rsidR="00C10BFE" w:rsidRDefault="00C10BFE" w:rsidP="00C10BFE">
            <w:pPr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 «Липецкэнерго»</w:t>
            </w:r>
          </w:p>
          <w:p w:rsidR="00C10BFE" w:rsidRPr="00210EB1" w:rsidRDefault="00C10BFE" w:rsidP="00C10BFE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А.А. Корнилов</w:t>
            </w:r>
          </w:p>
          <w:p w:rsidR="00C10BFE" w:rsidRDefault="00C10BFE" w:rsidP="00CA3662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«____»_____________</w:t>
            </w:r>
            <w:r w:rsidRPr="00013737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 w:rsidR="00B7768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013737">
              <w:rPr>
                <w:rFonts w:ascii="Times New Roman" w:hAnsi="Times New Roman"/>
                <w:b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43" w:type="dxa"/>
          </w:tcPr>
          <w:p w:rsidR="00C10BFE" w:rsidRDefault="00C10BFE" w:rsidP="00C10BFE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B5EBD" w:rsidRDefault="004B5EBD" w:rsidP="004B5EBD">
      <w:pPr>
        <w:pStyle w:val="af1"/>
        <w:spacing w:after="240"/>
        <w:rPr>
          <w:rFonts w:ascii="Times New Roman" w:hAnsi="Times New Roman"/>
          <w:sz w:val="22"/>
          <w:szCs w:val="22"/>
        </w:rPr>
      </w:pPr>
    </w:p>
    <w:p w:rsidR="004B5EBD" w:rsidRDefault="004B5EBD" w:rsidP="004B5EBD">
      <w:pPr>
        <w:pStyle w:val="af1"/>
        <w:spacing w:after="240"/>
        <w:rPr>
          <w:rFonts w:ascii="Times New Roman" w:hAnsi="Times New Roman"/>
          <w:sz w:val="22"/>
          <w:szCs w:val="22"/>
        </w:rPr>
      </w:pPr>
    </w:p>
    <w:p w:rsidR="002602EC" w:rsidRDefault="002602EC" w:rsidP="00300F40">
      <w:pPr>
        <w:pStyle w:val="af1"/>
        <w:spacing w:after="240"/>
        <w:ind w:right="-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Техническое задание</w:t>
      </w:r>
    </w:p>
    <w:p w:rsidR="002602EC" w:rsidRPr="00FE5F13" w:rsidRDefault="00742816" w:rsidP="00300F40">
      <w:pPr>
        <w:pStyle w:val="af1"/>
        <w:ind w:right="-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</w:t>
      </w:r>
      <w:r w:rsidR="002602EC" w:rsidRPr="00FE5F13">
        <w:rPr>
          <w:rFonts w:ascii="Times New Roman" w:hAnsi="Times New Roman"/>
          <w:b/>
          <w:sz w:val="24"/>
          <w:szCs w:val="24"/>
        </w:rPr>
        <w:t xml:space="preserve">а поставку </w:t>
      </w:r>
      <w:r w:rsidR="00130989">
        <w:rPr>
          <w:rFonts w:ascii="Times New Roman" w:hAnsi="Times New Roman"/>
          <w:b/>
          <w:sz w:val="24"/>
          <w:szCs w:val="24"/>
        </w:rPr>
        <w:t xml:space="preserve"> </w:t>
      </w:r>
      <w:r w:rsidR="00C65959">
        <w:rPr>
          <w:rFonts w:ascii="Times New Roman" w:hAnsi="Times New Roman"/>
          <w:b/>
          <w:sz w:val="24"/>
          <w:szCs w:val="24"/>
        </w:rPr>
        <w:t>стройматериалов</w:t>
      </w:r>
      <w:r w:rsidR="002602EC" w:rsidRPr="00FE5F13">
        <w:rPr>
          <w:rFonts w:ascii="Times New Roman" w:hAnsi="Times New Roman"/>
          <w:b/>
          <w:sz w:val="24"/>
          <w:szCs w:val="24"/>
        </w:rPr>
        <w:t xml:space="preserve"> </w:t>
      </w:r>
      <w:r w:rsidR="004C7D2E">
        <w:rPr>
          <w:rFonts w:ascii="Times New Roman" w:hAnsi="Times New Roman"/>
          <w:b/>
          <w:sz w:val="24"/>
          <w:szCs w:val="24"/>
        </w:rPr>
        <w:t xml:space="preserve"> </w:t>
      </w:r>
      <w:r w:rsidR="00C65959">
        <w:rPr>
          <w:rFonts w:ascii="Times New Roman" w:hAnsi="Times New Roman"/>
          <w:b/>
          <w:sz w:val="24"/>
          <w:szCs w:val="24"/>
        </w:rPr>
        <w:t xml:space="preserve">ЛОТ № </w:t>
      </w:r>
      <w:r w:rsidR="00C65959" w:rsidRPr="00CD10C2">
        <w:rPr>
          <w:rFonts w:ascii="Times New Roman" w:hAnsi="Times New Roman"/>
          <w:b/>
          <w:sz w:val="24"/>
          <w:szCs w:val="24"/>
        </w:rPr>
        <w:t xml:space="preserve">401 </w:t>
      </w:r>
      <w:r w:rsidR="00C65959">
        <w:rPr>
          <w:rFonts w:ascii="Times New Roman" w:hAnsi="Times New Roman"/>
          <w:b/>
          <w:sz w:val="24"/>
          <w:szCs w:val="24"/>
          <w:lang w:val="en-US"/>
        </w:rPr>
        <w:t>L</w:t>
      </w:r>
      <w:r w:rsidR="00C65959">
        <w:rPr>
          <w:rFonts w:ascii="Times New Roman" w:hAnsi="Times New Roman"/>
          <w:b/>
          <w:sz w:val="24"/>
          <w:szCs w:val="24"/>
        </w:rPr>
        <w:t xml:space="preserve"> </w:t>
      </w:r>
      <w:r w:rsidR="00C65959" w:rsidRPr="005F5D28">
        <w:rPr>
          <w:rFonts w:ascii="Times New Roman" w:hAnsi="Times New Roman"/>
          <w:b/>
          <w:sz w:val="24"/>
          <w:szCs w:val="24"/>
        </w:rPr>
        <w:t xml:space="preserve"> </w:t>
      </w:r>
      <w:r w:rsidR="00C65959">
        <w:rPr>
          <w:rFonts w:ascii="Times New Roman" w:hAnsi="Times New Roman"/>
          <w:b/>
          <w:sz w:val="24"/>
          <w:szCs w:val="24"/>
        </w:rPr>
        <w:t xml:space="preserve"> </w:t>
      </w:r>
    </w:p>
    <w:p w:rsidR="001B71EE" w:rsidRDefault="002602EC" w:rsidP="00300F40">
      <w:pPr>
        <w:spacing w:after="100" w:afterAutospacing="1" w:line="240" w:lineRule="auto"/>
        <w:ind w:right="-567"/>
        <w:rPr>
          <w:rFonts w:ascii="Times New Roman" w:hAnsi="Times New Roman"/>
          <w:b/>
          <w:sz w:val="24"/>
          <w:szCs w:val="24"/>
        </w:rPr>
      </w:pPr>
      <w:r w:rsidRPr="002C6457">
        <w:rPr>
          <w:rFonts w:ascii="Times New Roman" w:hAnsi="Times New Roman"/>
          <w:sz w:val="24"/>
          <w:szCs w:val="24"/>
        </w:rPr>
        <w:t xml:space="preserve">     </w:t>
      </w:r>
    </w:p>
    <w:p w:rsidR="007B7A06" w:rsidRPr="00A60ACD" w:rsidRDefault="007B7A06" w:rsidP="00300F40">
      <w:pPr>
        <w:ind w:right="-567"/>
        <w:jc w:val="center"/>
        <w:rPr>
          <w:rFonts w:ascii="Times New Roman" w:hAnsi="Times New Roman"/>
          <w:b/>
          <w:sz w:val="24"/>
          <w:szCs w:val="24"/>
        </w:rPr>
      </w:pPr>
      <w:r w:rsidRPr="00A60ACD">
        <w:rPr>
          <w:rFonts w:ascii="Times New Roman" w:hAnsi="Times New Roman"/>
          <w:b/>
          <w:sz w:val="24"/>
          <w:szCs w:val="24"/>
        </w:rPr>
        <w:t xml:space="preserve">1. </w:t>
      </w:r>
      <w:r>
        <w:rPr>
          <w:rFonts w:ascii="Times New Roman" w:hAnsi="Times New Roman"/>
          <w:b/>
          <w:sz w:val="24"/>
          <w:szCs w:val="24"/>
        </w:rPr>
        <w:t>ОБЩИЕ ПОЛОЖЕНИЯ</w:t>
      </w:r>
    </w:p>
    <w:p w:rsidR="007B7A06" w:rsidRPr="00D6596F" w:rsidRDefault="007B7A06" w:rsidP="00300F40">
      <w:pPr>
        <w:spacing w:after="0"/>
        <w:ind w:right="-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</w:t>
      </w:r>
      <w:r w:rsidR="0065197B">
        <w:rPr>
          <w:rFonts w:ascii="Times New Roman" w:hAnsi="Times New Roman"/>
          <w:sz w:val="24"/>
          <w:szCs w:val="24"/>
        </w:rPr>
        <w:t xml:space="preserve"> </w:t>
      </w:r>
      <w:r w:rsidRPr="00D6596F">
        <w:rPr>
          <w:rFonts w:ascii="Times New Roman" w:hAnsi="Times New Roman"/>
          <w:sz w:val="24"/>
          <w:szCs w:val="24"/>
        </w:rPr>
        <w:t>Филиал ОАО «МРСК Центра»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D6596F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D6596F">
        <w:rPr>
          <w:rFonts w:ascii="Times New Roman" w:hAnsi="Times New Roman"/>
          <w:sz w:val="24"/>
          <w:szCs w:val="24"/>
        </w:rPr>
        <w:t>«</w:t>
      </w:r>
      <w:r w:rsidR="00DD3ACC">
        <w:rPr>
          <w:rFonts w:ascii="Times New Roman" w:hAnsi="Times New Roman"/>
          <w:sz w:val="24"/>
          <w:szCs w:val="24"/>
        </w:rPr>
        <w:t>Липецкэнерго</w:t>
      </w:r>
      <w:r w:rsidRPr="00D6596F">
        <w:rPr>
          <w:rFonts w:ascii="Times New Roman" w:hAnsi="Times New Roman"/>
          <w:sz w:val="24"/>
          <w:szCs w:val="24"/>
        </w:rPr>
        <w:t>» производит закупк</w:t>
      </w:r>
      <w:r w:rsidR="002829A2">
        <w:rPr>
          <w:rFonts w:ascii="Times New Roman" w:hAnsi="Times New Roman"/>
          <w:sz w:val="24"/>
          <w:szCs w:val="24"/>
        </w:rPr>
        <w:t>у</w:t>
      </w:r>
      <w:r w:rsidR="005F5D28" w:rsidRPr="005F5D28">
        <w:rPr>
          <w:rFonts w:ascii="Times New Roman" w:hAnsi="Times New Roman"/>
          <w:b/>
          <w:sz w:val="24"/>
          <w:szCs w:val="24"/>
        </w:rPr>
        <w:t xml:space="preserve"> </w:t>
      </w:r>
      <w:r w:rsidR="00CD10C2">
        <w:rPr>
          <w:rFonts w:ascii="Times New Roman" w:hAnsi="Times New Roman"/>
          <w:b/>
          <w:sz w:val="24"/>
          <w:szCs w:val="24"/>
        </w:rPr>
        <w:t>стройматериалов</w:t>
      </w:r>
      <w:r w:rsidR="00D4228B">
        <w:rPr>
          <w:rFonts w:ascii="Times New Roman" w:hAnsi="Times New Roman"/>
          <w:b/>
          <w:sz w:val="24"/>
          <w:szCs w:val="24"/>
        </w:rPr>
        <w:t>.</w:t>
      </w:r>
    </w:p>
    <w:p w:rsidR="001B71EE" w:rsidRDefault="0065197B" w:rsidP="00300F40">
      <w:pPr>
        <w:spacing w:after="0"/>
        <w:ind w:right="-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1.2. </w:t>
      </w:r>
      <w:r w:rsidR="007B7A06" w:rsidRPr="00D6596F">
        <w:rPr>
          <w:rFonts w:ascii="Times New Roman" w:hAnsi="Times New Roman"/>
          <w:sz w:val="24"/>
          <w:szCs w:val="24"/>
        </w:rPr>
        <w:t>Все условия данного заказа определяются и регулируются на основе договора,</w:t>
      </w:r>
      <w:r w:rsidR="007B7A06">
        <w:rPr>
          <w:rFonts w:ascii="Times New Roman" w:hAnsi="Times New Roman"/>
          <w:sz w:val="24"/>
          <w:szCs w:val="24"/>
        </w:rPr>
        <w:t xml:space="preserve"> </w:t>
      </w:r>
      <w:r w:rsidR="007B7A06" w:rsidRPr="00D6596F">
        <w:rPr>
          <w:rFonts w:ascii="Times New Roman" w:hAnsi="Times New Roman"/>
          <w:sz w:val="24"/>
          <w:szCs w:val="24"/>
        </w:rPr>
        <w:t>заключаемого заказчиком с победителем торгов.</w:t>
      </w:r>
    </w:p>
    <w:p w:rsidR="00C65959" w:rsidRDefault="00C65959" w:rsidP="00300F40">
      <w:pPr>
        <w:ind w:right="-567"/>
        <w:jc w:val="center"/>
        <w:rPr>
          <w:rFonts w:ascii="Times New Roman" w:hAnsi="Times New Roman"/>
          <w:b/>
          <w:sz w:val="24"/>
          <w:szCs w:val="24"/>
        </w:rPr>
      </w:pPr>
    </w:p>
    <w:p w:rsidR="007B7A06" w:rsidRPr="00A60ACD" w:rsidRDefault="007B7A06" w:rsidP="00300F40">
      <w:pPr>
        <w:ind w:right="-567"/>
        <w:jc w:val="center"/>
        <w:rPr>
          <w:rFonts w:ascii="Times New Roman" w:hAnsi="Times New Roman"/>
          <w:b/>
          <w:sz w:val="24"/>
          <w:szCs w:val="24"/>
        </w:rPr>
      </w:pPr>
      <w:r w:rsidRPr="00A60ACD">
        <w:rPr>
          <w:rFonts w:ascii="Times New Roman" w:hAnsi="Times New Roman"/>
          <w:b/>
          <w:sz w:val="24"/>
          <w:szCs w:val="24"/>
        </w:rPr>
        <w:t xml:space="preserve">2. </w:t>
      </w:r>
      <w:r w:rsidR="009238DC">
        <w:rPr>
          <w:rFonts w:ascii="Times New Roman" w:hAnsi="Times New Roman"/>
          <w:b/>
          <w:sz w:val="24"/>
          <w:szCs w:val="24"/>
        </w:rPr>
        <w:t xml:space="preserve">ОБЪЕМ </w:t>
      </w:r>
      <w:r>
        <w:rPr>
          <w:rFonts w:ascii="Times New Roman" w:hAnsi="Times New Roman"/>
          <w:b/>
          <w:sz w:val="24"/>
          <w:szCs w:val="24"/>
        </w:rPr>
        <w:t xml:space="preserve"> ЗАКУПКИ</w:t>
      </w:r>
    </w:p>
    <w:p w:rsidR="007B7A06" w:rsidRPr="00300F40" w:rsidRDefault="007B7A06" w:rsidP="00300F40">
      <w:pPr>
        <w:ind w:right="-567"/>
        <w:jc w:val="both"/>
        <w:rPr>
          <w:rFonts w:ascii="Times New Roman" w:hAnsi="Times New Roman"/>
          <w:sz w:val="24"/>
          <w:szCs w:val="24"/>
        </w:rPr>
      </w:pPr>
      <w:r w:rsidRPr="00300F40">
        <w:rPr>
          <w:rFonts w:ascii="Times New Roman" w:hAnsi="Times New Roman"/>
          <w:sz w:val="24"/>
          <w:szCs w:val="24"/>
        </w:rPr>
        <w:t>2.1. Требуется поставка</w:t>
      </w:r>
      <w:r w:rsidRPr="00300F40">
        <w:rPr>
          <w:rFonts w:ascii="Times New Roman" w:hAnsi="Times New Roman"/>
          <w:b/>
          <w:sz w:val="24"/>
          <w:szCs w:val="24"/>
        </w:rPr>
        <w:t xml:space="preserve"> </w:t>
      </w:r>
      <w:r w:rsidR="00CD10C2" w:rsidRPr="00300F40">
        <w:rPr>
          <w:rFonts w:ascii="Times New Roman" w:hAnsi="Times New Roman"/>
          <w:b/>
          <w:sz w:val="24"/>
          <w:szCs w:val="24"/>
        </w:rPr>
        <w:t>стройматериалов</w:t>
      </w:r>
      <w:r w:rsidR="005F5D28" w:rsidRPr="00300F40">
        <w:rPr>
          <w:rFonts w:ascii="Times New Roman" w:hAnsi="Times New Roman"/>
          <w:sz w:val="24"/>
          <w:szCs w:val="24"/>
        </w:rPr>
        <w:t xml:space="preserve"> </w:t>
      </w:r>
      <w:r w:rsidR="00B51715" w:rsidRPr="00300F40">
        <w:rPr>
          <w:rFonts w:ascii="Times New Roman" w:hAnsi="Times New Roman"/>
          <w:sz w:val="24"/>
          <w:szCs w:val="24"/>
        </w:rPr>
        <w:t xml:space="preserve">в </w:t>
      </w:r>
      <w:r w:rsidRPr="00300F40">
        <w:rPr>
          <w:rFonts w:ascii="Times New Roman" w:hAnsi="Times New Roman"/>
          <w:sz w:val="24"/>
          <w:szCs w:val="24"/>
        </w:rPr>
        <w:t>количестве</w:t>
      </w:r>
      <w:r w:rsidR="0096467E" w:rsidRPr="00300F40">
        <w:rPr>
          <w:rFonts w:ascii="Times New Roman" w:hAnsi="Times New Roman"/>
          <w:sz w:val="24"/>
          <w:szCs w:val="24"/>
        </w:rPr>
        <w:t>, приведенном в таблице</w:t>
      </w:r>
      <w:r w:rsidRPr="00300F40">
        <w:rPr>
          <w:rFonts w:ascii="Times New Roman" w:hAnsi="Times New Roman"/>
          <w:sz w:val="24"/>
          <w:szCs w:val="24"/>
        </w:rPr>
        <w:t xml:space="preserve"> № </w:t>
      </w:r>
      <w:r w:rsidR="00B51715" w:rsidRPr="00300F40">
        <w:rPr>
          <w:rFonts w:ascii="Times New Roman" w:hAnsi="Times New Roman"/>
          <w:sz w:val="24"/>
          <w:szCs w:val="24"/>
        </w:rPr>
        <w:t>1</w:t>
      </w:r>
    </w:p>
    <w:p w:rsidR="00574CE3" w:rsidRPr="00300F40" w:rsidRDefault="007B7A06" w:rsidP="00300F40">
      <w:pPr>
        <w:tabs>
          <w:tab w:val="left" w:pos="7170"/>
        </w:tabs>
        <w:ind w:right="-567"/>
        <w:rPr>
          <w:rFonts w:ascii="Times New Roman" w:hAnsi="Times New Roman"/>
          <w:sz w:val="24"/>
          <w:szCs w:val="24"/>
        </w:rPr>
      </w:pPr>
      <w:r w:rsidRPr="00300F40">
        <w:rPr>
          <w:rFonts w:ascii="Times New Roman" w:hAnsi="Times New Roman"/>
          <w:sz w:val="24"/>
          <w:szCs w:val="24"/>
        </w:rPr>
        <w:t xml:space="preserve">            </w:t>
      </w:r>
      <w:r w:rsidR="00574CE3" w:rsidRPr="00300F40">
        <w:rPr>
          <w:rFonts w:ascii="Times New Roman" w:hAnsi="Times New Roman"/>
          <w:sz w:val="24"/>
          <w:szCs w:val="24"/>
        </w:rPr>
        <w:tab/>
      </w:r>
      <w:r w:rsidR="00C65959">
        <w:rPr>
          <w:rFonts w:ascii="Times New Roman" w:hAnsi="Times New Roman"/>
          <w:sz w:val="24"/>
          <w:szCs w:val="24"/>
        </w:rPr>
        <w:t xml:space="preserve">               </w:t>
      </w:r>
      <w:r w:rsidR="00574CE3" w:rsidRPr="00300F40">
        <w:rPr>
          <w:rFonts w:ascii="Times New Roman" w:hAnsi="Times New Roman"/>
          <w:sz w:val="24"/>
          <w:szCs w:val="24"/>
        </w:rPr>
        <w:t>Таблица №1</w:t>
      </w:r>
      <w:r w:rsidR="00740498" w:rsidRPr="00300F40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5510" w:type="pct"/>
        <w:tblInd w:w="-318" w:type="dxa"/>
        <w:tblLayout w:type="fixed"/>
        <w:tblLook w:val="04A0" w:firstRow="1" w:lastRow="0" w:firstColumn="1" w:lastColumn="0" w:noHBand="0" w:noVBand="1"/>
      </w:tblPr>
      <w:tblGrid>
        <w:gridCol w:w="711"/>
        <w:gridCol w:w="1989"/>
        <w:gridCol w:w="3664"/>
        <w:gridCol w:w="873"/>
        <w:gridCol w:w="709"/>
        <w:gridCol w:w="849"/>
        <w:gridCol w:w="1129"/>
      </w:tblGrid>
      <w:tr w:rsidR="00CF2C0B" w:rsidRPr="00300F40" w:rsidTr="00C65959">
        <w:trPr>
          <w:trHeight w:val="345"/>
        </w:trPr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C0B" w:rsidRPr="00300F40" w:rsidRDefault="00CF2C0B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00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C0B" w:rsidRPr="00300F40" w:rsidRDefault="00CF2C0B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Наименование  продукции</w:t>
            </w:r>
          </w:p>
        </w:tc>
        <w:tc>
          <w:tcPr>
            <w:tcW w:w="184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C0B" w:rsidRPr="00300F40" w:rsidRDefault="00CF2C0B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Марка</w:t>
            </w: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C0B" w:rsidRPr="00300F40" w:rsidRDefault="00CF2C0B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3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C0B" w:rsidRPr="00300F40" w:rsidRDefault="00CF2C0B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Количество</w:t>
            </w:r>
          </w:p>
        </w:tc>
      </w:tr>
      <w:tr w:rsidR="00CF2C0B" w:rsidRPr="00300F40" w:rsidTr="00C65959">
        <w:trPr>
          <w:trHeight w:val="345"/>
        </w:trPr>
        <w:tc>
          <w:tcPr>
            <w:tcW w:w="3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C0B" w:rsidRPr="00300F40" w:rsidRDefault="00CF2C0B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C0B" w:rsidRPr="00300F40" w:rsidRDefault="00CF2C0B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C0B" w:rsidRPr="00300F40" w:rsidRDefault="00CF2C0B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C0B" w:rsidRPr="00300F40" w:rsidRDefault="00CF2C0B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C0B" w:rsidRPr="00300F40" w:rsidRDefault="00CF2C0B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</w:pPr>
            <w:r w:rsidRPr="00300F40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EXP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C0B" w:rsidRPr="00300F40" w:rsidRDefault="00CF2C0B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</w:pPr>
            <w:r w:rsidRPr="00300F40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REM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C0B" w:rsidRPr="00300F40" w:rsidRDefault="00CF2C0B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</w:tr>
      <w:tr w:rsidR="000053E4" w:rsidRPr="00300F40" w:rsidTr="00C65959">
        <w:trPr>
          <w:trHeight w:val="458"/>
        </w:trPr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3E4" w:rsidRPr="00300F40" w:rsidRDefault="000053E4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3E4" w:rsidRPr="00300F40" w:rsidRDefault="00013737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Асфальтобетон</w:t>
            </w:r>
          </w:p>
        </w:tc>
        <w:tc>
          <w:tcPr>
            <w:tcW w:w="18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053E4" w:rsidRPr="00300F40" w:rsidRDefault="00013737" w:rsidP="00C65959">
            <w:pPr>
              <w:jc w:val="center"/>
              <w:outlineLvl w:val="1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Асфальтобетон</w:t>
            </w:r>
            <w:r w:rsidR="006C1299" w:rsidRPr="00300F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743DB" w:rsidRPr="00300F40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</w:t>
            </w:r>
            <w:r w:rsidR="006C1299" w:rsidRPr="00300F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743DB" w:rsidRPr="00300F40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ГОСТ 9128-97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3E4" w:rsidRPr="00300F40" w:rsidRDefault="00013737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3E4" w:rsidRPr="00300F40" w:rsidRDefault="000053E4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3E4" w:rsidRPr="00300F40" w:rsidRDefault="00013737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3E4" w:rsidRPr="00300F40" w:rsidRDefault="00013737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053E4" w:rsidRPr="00300F40" w:rsidTr="00C65959">
        <w:trPr>
          <w:trHeight w:val="458"/>
        </w:trPr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3E4" w:rsidRPr="00300F40" w:rsidRDefault="000053E4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3E4" w:rsidRPr="00300F40" w:rsidRDefault="00013737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Бетон</w:t>
            </w:r>
          </w:p>
        </w:tc>
        <w:tc>
          <w:tcPr>
            <w:tcW w:w="18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053E4" w:rsidRPr="00300F40" w:rsidRDefault="00013737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Бетон М 200</w:t>
            </w:r>
            <w:r w:rsidR="006C1299" w:rsidRPr="00300F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815C4" w:rsidRPr="00300F40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</w:t>
            </w:r>
            <w:r w:rsidR="00F815C4"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>ГОСТ 7473-84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3E4" w:rsidRPr="00300F40" w:rsidRDefault="009256CF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м</w:t>
            </w:r>
            <w:r w:rsidR="00013737" w:rsidRPr="00300F4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3E4" w:rsidRPr="00300F40" w:rsidRDefault="000053E4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3E4" w:rsidRPr="00300F40" w:rsidRDefault="00013737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66,7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3E4" w:rsidRPr="00300F40" w:rsidRDefault="001E107F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66.</w:t>
            </w:r>
            <w:r w:rsidR="00013737" w:rsidRPr="00300F4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0053E4" w:rsidRPr="00300F40" w:rsidTr="00C65959">
        <w:trPr>
          <w:trHeight w:val="285"/>
        </w:trPr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3E4" w:rsidRPr="00300F40" w:rsidRDefault="000053E4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3E4" w:rsidRPr="00300F40" w:rsidRDefault="00013737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Бетон</w:t>
            </w: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53E4" w:rsidRPr="00300F40" w:rsidRDefault="00013737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Бетон М 200</w:t>
            </w:r>
            <w:r w:rsidR="00DF6413"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F6413" w:rsidRPr="00300F40">
              <w:rPr>
                <w:rFonts w:ascii="Times New Roman" w:hAnsi="Times New Roman"/>
                <w:sz w:val="24"/>
                <w:szCs w:val="24"/>
              </w:rPr>
              <w:t xml:space="preserve">фр. 5-20 </w:t>
            </w:r>
            <w:r w:rsidR="00DF6413"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ГОСТ 7473-84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3E4" w:rsidRPr="00300F40" w:rsidRDefault="009256CF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м</w:t>
            </w:r>
            <w:r w:rsidR="00013737" w:rsidRPr="00300F4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3E4" w:rsidRPr="00300F40" w:rsidRDefault="00F949FA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3E4" w:rsidRPr="00300F40" w:rsidRDefault="000053E4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3E4" w:rsidRPr="00300F40" w:rsidRDefault="00013737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53E4" w:rsidRPr="00300F40" w:rsidTr="00C65959">
        <w:trPr>
          <w:trHeight w:val="401"/>
        </w:trPr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3E4" w:rsidRPr="00300F40" w:rsidRDefault="000053E4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3E4" w:rsidRPr="00300F40" w:rsidRDefault="009256CF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Битум</w:t>
            </w: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53E4" w:rsidRPr="00300F40" w:rsidRDefault="00DF6413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>Битум БНК 90/30                                              ГОСТ 6617-76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3E4" w:rsidRPr="00300F40" w:rsidRDefault="009256CF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кг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3E4" w:rsidRPr="00300F40" w:rsidRDefault="009256CF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3E4" w:rsidRPr="00300F40" w:rsidRDefault="000053E4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3E4" w:rsidRPr="00300F40" w:rsidRDefault="009256CF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</w:tr>
      <w:tr w:rsidR="000053E4" w:rsidRPr="00300F40" w:rsidTr="00C65959">
        <w:trPr>
          <w:trHeight w:val="285"/>
        </w:trPr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3E4" w:rsidRPr="00300F40" w:rsidRDefault="000053E4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3E4" w:rsidRPr="00300F40" w:rsidRDefault="009256CF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Блок ФБС</w:t>
            </w: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53E4" w:rsidRPr="00300F40" w:rsidRDefault="009256CF" w:rsidP="00C6595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>Блок ФБС 24-4-6Т</w:t>
            </w:r>
            <w:r w:rsidR="00DF6413"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</w:t>
            </w:r>
            <w:r w:rsidR="00DF6413" w:rsidRPr="00300F40">
              <w:rPr>
                <w:rFonts w:ascii="Times New Roman" w:hAnsi="Times New Roman"/>
                <w:bCs/>
                <w:sz w:val="24"/>
                <w:szCs w:val="24"/>
              </w:rPr>
              <w:t>ГОСТ 13579-78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3E4" w:rsidRPr="00300F40" w:rsidRDefault="0079185A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</w:t>
            </w:r>
            <w:proofErr w:type="gramEnd"/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3E4" w:rsidRPr="00300F40" w:rsidRDefault="000053E4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3E4" w:rsidRPr="00300F40" w:rsidRDefault="009256CF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3E4" w:rsidRPr="00300F40" w:rsidRDefault="009256CF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C20FB" w:rsidRPr="00300F40" w:rsidTr="00C65959">
        <w:trPr>
          <w:trHeight w:val="285"/>
        </w:trPr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0FB" w:rsidRPr="00300F40" w:rsidRDefault="000C20FB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0FB" w:rsidRPr="00300F40" w:rsidRDefault="000C20FB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>Герметик</w:t>
            </w: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0FB" w:rsidRPr="00300F40" w:rsidRDefault="00DF6413" w:rsidP="00C6595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Герметик SOUDAL универсал. </w:t>
            </w:r>
            <w:r w:rsidR="000C20FB"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500 мл</w:t>
            </w:r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</w:t>
            </w:r>
            <w:r w:rsidR="000C20FB"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>ГОСТ 25621-83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0FB" w:rsidRPr="00300F40" w:rsidRDefault="000C20FB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</w:t>
            </w:r>
            <w:proofErr w:type="gramEnd"/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0FB" w:rsidRPr="00300F40" w:rsidRDefault="000C20FB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20FB" w:rsidRPr="00300F40" w:rsidRDefault="000C20FB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20FB" w:rsidRPr="00300F40" w:rsidRDefault="000C20FB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0C20FB" w:rsidRPr="00300F40" w:rsidTr="00C65959">
        <w:trPr>
          <w:trHeight w:val="285"/>
        </w:trPr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0FB" w:rsidRPr="00300F40" w:rsidRDefault="000C20FB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0FB" w:rsidRPr="00300F40" w:rsidRDefault="000C20FB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>Герметик</w:t>
            </w: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20FB" w:rsidRPr="00300F40" w:rsidRDefault="00136825" w:rsidP="00C6595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>Герметик гермокрон-гидро (1 л)</w:t>
            </w:r>
            <w:r w:rsidR="00A502D1"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ТУ 2513-001-20504464-</w:t>
            </w:r>
            <w:r w:rsidR="005A5635"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>2003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0FB" w:rsidRPr="00300F40" w:rsidRDefault="000C20FB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</w:t>
            </w:r>
            <w:proofErr w:type="gramEnd"/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0FB" w:rsidRPr="00300F40" w:rsidRDefault="000C20FB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20FB" w:rsidRPr="00300F40" w:rsidRDefault="000C20FB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20FB" w:rsidRPr="00300F40" w:rsidRDefault="000C20FB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0C20FB" w:rsidRPr="00300F40" w:rsidTr="006661EB">
        <w:trPr>
          <w:trHeight w:val="285"/>
        </w:trPr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0FB" w:rsidRPr="00300F40" w:rsidRDefault="000C20FB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0FB" w:rsidRPr="00300F40" w:rsidRDefault="000C20FB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>Герметик</w:t>
            </w: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C20FB" w:rsidRPr="00300F40" w:rsidRDefault="000C20FB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 xml:space="preserve">Герметик </w:t>
            </w:r>
            <w:proofErr w:type="gramStart"/>
            <w:r w:rsidRPr="00300F40">
              <w:rPr>
                <w:rFonts w:ascii="Times New Roman" w:hAnsi="Times New Roman"/>
                <w:sz w:val="24"/>
                <w:szCs w:val="24"/>
              </w:rPr>
              <w:t>силиконовый</w:t>
            </w:r>
            <w:proofErr w:type="gramEnd"/>
            <w:r w:rsidRPr="00300F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04950" w:rsidRPr="00300F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B27F6" w:rsidRPr="00300F40">
              <w:rPr>
                <w:rFonts w:ascii="Times New Roman" w:hAnsi="Times New Roman"/>
                <w:sz w:val="24"/>
                <w:szCs w:val="24"/>
              </w:rPr>
              <w:t>(40 г)</w:t>
            </w:r>
            <w:r w:rsidR="00A04950" w:rsidRPr="00300F40">
              <w:rPr>
                <w:rFonts w:ascii="Times New Roman" w:hAnsi="Times New Roman"/>
                <w:sz w:val="24"/>
                <w:szCs w:val="24"/>
              </w:rPr>
              <w:t xml:space="preserve">                             </w:t>
            </w:r>
            <w:r w:rsidR="007B27F6"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>ТУ 2384-031-05666764-96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0FB" w:rsidRPr="00300F40" w:rsidRDefault="000C20FB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</w:t>
            </w:r>
            <w:proofErr w:type="gramEnd"/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0FB" w:rsidRPr="00300F40" w:rsidRDefault="000C20FB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20FB" w:rsidRPr="00300F40" w:rsidRDefault="000C20FB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20FB" w:rsidRPr="00300F40" w:rsidRDefault="000C20FB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</w:tr>
      <w:tr w:rsidR="000C20FB" w:rsidRPr="00300F40" w:rsidTr="006661EB">
        <w:trPr>
          <w:trHeight w:val="285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0FB" w:rsidRPr="00300F40" w:rsidRDefault="000C20FB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0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0FB" w:rsidRPr="00300F40" w:rsidRDefault="00812947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>Герметик</w:t>
            </w: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C20FB" w:rsidRPr="00300F40" w:rsidRDefault="00812947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 xml:space="preserve">Герметик </w:t>
            </w:r>
            <w:proofErr w:type="gramStart"/>
            <w:r w:rsidRPr="00300F40">
              <w:rPr>
                <w:rFonts w:ascii="Times New Roman" w:hAnsi="Times New Roman"/>
                <w:sz w:val="24"/>
                <w:szCs w:val="24"/>
              </w:rPr>
              <w:t>силиконовый</w:t>
            </w:r>
            <w:proofErr w:type="gramEnd"/>
            <w:r w:rsidRPr="00300F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E0118" w:rsidRPr="00300F40">
              <w:rPr>
                <w:rFonts w:ascii="Times New Roman" w:hAnsi="Times New Roman"/>
                <w:sz w:val="24"/>
                <w:szCs w:val="24"/>
              </w:rPr>
              <w:t>(</w:t>
            </w:r>
            <w:r w:rsidRPr="00300F40">
              <w:rPr>
                <w:rFonts w:ascii="Times New Roman" w:hAnsi="Times New Roman"/>
                <w:sz w:val="24"/>
                <w:szCs w:val="24"/>
              </w:rPr>
              <w:t>300г</w:t>
            </w:r>
            <w:r w:rsidR="001E0118" w:rsidRPr="00300F40">
              <w:rPr>
                <w:rFonts w:ascii="Times New Roman" w:hAnsi="Times New Roman"/>
                <w:sz w:val="24"/>
                <w:szCs w:val="24"/>
              </w:rPr>
              <w:t>)</w:t>
            </w:r>
            <w:r w:rsidRPr="00300F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04950" w:rsidRPr="00300F40">
              <w:rPr>
                <w:rFonts w:ascii="Times New Roman" w:hAnsi="Times New Roman"/>
                <w:sz w:val="24"/>
                <w:szCs w:val="24"/>
              </w:rPr>
              <w:t xml:space="preserve">                       </w:t>
            </w:r>
            <w:r w:rsidR="007B27F6"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>ТУ 2384-031-05666764-96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0FB" w:rsidRPr="00300F40" w:rsidRDefault="000C20FB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</w:t>
            </w:r>
            <w:proofErr w:type="gramEnd"/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0FB" w:rsidRPr="00300F40" w:rsidRDefault="00812947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20FB" w:rsidRPr="00300F40" w:rsidRDefault="00812947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20FB" w:rsidRPr="00300F40" w:rsidRDefault="00812947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0053E4" w:rsidRPr="00300F40" w:rsidTr="00C65959">
        <w:trPr>
          <w:trHeight w:val="285"/>
        </w:trPr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3E4" w:rsidRPr="00300F40" w:rsidRDefault="000053E4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3E4" w:rsidRPr="00300F40" w:rsidRDefault="00883ABC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>Герметик</w:t>
            </w: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53E4" w:rsidRPr="00300F40" w:rsidRDefault="00883ABC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Герметик силиконовый ABRO черный</w:t>
            </w:r>
            <w:r w:rsidR="001E0118" w:rsidRPr="00300F40">
              <w:rPr>
                <w:rFonts w:ascii="Times New Roman" w:hAnsi="Times New Roman"/>
                <w:sz w:val="24"/>
                <w:szCs w:val="24"/>
              </w:rPr>
              <w:t xml:space="preserve"> (310 мл) </w:t>
            </w:r>
            <w:r w:rsidRPr="00300F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11AD1" w:rsidRPr="00300F40">
              <w:rPr>
                <w:rFonts w:ascii="Times New Roman" w:hAnsi="Times New Roman"/>
                <w:sz w:val="24"/>
                <w:szCs w:val="24"/>
              </w:rPr>
              <w:t>Артикул: SS-1200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3E4" w:rsidRPr="00300F40" w:rsidRDefault="00883ABC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00F40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gramEnd"/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3E4" w:rsidRPr="00300F40" w:rsidRDefault="000053E4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3E4" w:rsidRPr="00300F40" w:rsidRDefault="000053E4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1</w:t>
            </w:r>
            <w:r w:rsidR="00883ABC" w:rsidRPr="00300F4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3E4" w:rsidRPr="00300F40" w:rsidRDefault="000053E4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1</w:t>
            </w:r>
            <w:r w:rsidR="00883ABC" w:rsidRPr="00300F4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053E4" w:rsidRPr="00300F40" w:rsidTr="00C65959">
        <w:trPr>
          <w:trHeight w:val="285"/>
        </w:trPr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3E4" w:rsidRPr="00300F40" w:rsidRDefault="000053E4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3E4" w:rsidRPr="00300F40" w:rsidRDefault="00883ABC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>Герметик</w:t>
            </w: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53E4" w:rsidRPr="00300F40" w:rsidRDefault="002D5A5D" w:rsidP="00C6595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Герметик </w:t>
            </w:r>
            <w:proofErr w:type="spellStart"/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Эластосил</w:t>
            </w:r>
            <w:proofErr w:type="spellEnd"/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24E18"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      </w:t>
            </w:r>
            <w:r w:rsidR="00F24E18" w:rsidRPr="00300F40">
              <w:rPr>
                <w:rFonts w:ascii="Times New Roman" w:hAnsi="Times New Roman"/>
                <w:sz w:val="24"/>
                <w:szCs w:val="24"/>
              </w:rPr>
              <w:t>ТУ 6-02-1214-81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3E4" w:rsidRPr="00300F40" w:rsidRDefault="002D5A5D" w:rsidP="00C659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кг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3E4" w:rsidRPr="00300F40" w:rsidRDefault="000053E4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3E4" w:rsidRPr="00300F40" w:rsidRDefault="002D5A5D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3E4" w:rsidRPr="00300F40" w:rsidRDefault="002D5A5D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0053E4" w:rsidRPr="00300F40" w:rsidTr="00C65959">
        <w:trPr>
          <w:trHeight w:val="285"/>
        </w:trPr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3E4" w:rsidRPr="00300F40" w:rsidRDefault="000053E4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3E4" w:rsidRPr="00300F40" w:rsidRDefault="00DB44D8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>Гравий</w:t>
            </w: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53E4" w:rsidRPr="00300F40" w:rsidRDefault="00DB44D8" w:rsidP="00C6595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>Гравий фракция 20-40мм</w:t>
            </w:r>
            <w:r w:rsidR="00826FEA"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C74C3"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ГОСТ </w:t>
            </w:r>
            <w:r w:rsidR="00145574" w:rsidRPr="00300F40">
              <w:rPr>
                <w:rStyle w:val="af0"/>
                <w:rFonts w:ascii="Times New Roman" w:hAnsi="Times New Roman"/>
                <w:b w:val="0"/>
                <w:sz w:val="24"/>
                <w:szCs w:val="24"/>
              </w:rPr>
              <w:t>8267-93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3E4" w:rsidRPr="00300F40" w:rsidRDefault="001F35F5" w:rsidP="00C659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="00292747"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3E4" w:rsidRPr="00300F40" w:rsidRDefault="000053E4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3E4" w:rsidRPr="00300F40" w:rsidRDefault="00292747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3E4" w:rsidRPr="00300F40" w:rsidRDefault="00292747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0053E4" w:rsidRPr="00300F40" w:rsidTr="00C65959">
        <w:trPr>
          <w:trHeight w:val="285"/>
        </w:trPr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5E7" w:rsidRPr="00300F40" w:rsidRDefault="009F15E7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3E4" w:rsidRPr="00300F40" w:rsidRDefault="00DB44D8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>Гравий</w:t>
            </w: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53E4" w:rsidRPr="00300F40" w:rsidRDefault="00DB44D8" w:rsidP="00C6595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Гравий 30-70 мм </w:t>
            </w:r>
            <w:r w:rsidR="000C74C3"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9F252B"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</w:t>
            </w:r>
            <w:r w:rsidR="000C74C3"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ГОСТ </w:t>
            </w:r>
            <w:r w:rsidR="00145574" w:rsidRPr="00300F40">
              <w:rPr>
                <w:rStyle w:val="af0"/>
                <w:rFonts w:ascii="Times New Roman" w:hAnsi="Times New Roman"/>
                <w:b w:val="0"/>
                <w:sz w:val="24"/>
                <w:szCs w:val="24"/>
              </w:rPr>
              <w:t>8267-93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3E4" w:rsidRPr="00300F40" w:rsidRDefault="001F35F5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="00292747"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3E4" w:rsidRPr="00300F40" w:rsidRDefault="000053E4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3E4" w:rsidRPr="00300F40" w:rsidRDefault="000053E4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292747"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3E4" w:rsidRPr="00300F40" w:rsidRDefault="000053E4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292747"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1F35F5" w:rsidRPr="00300F40" w:rsidTr="00C65959">
        <w:trPr>
          <w:trHeight w:val="285"/>
        </w:trPr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F5" w:rsidRPr="00300F40" w:rsidRDefault="001F35F5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F5" w:rsidRPr="00300F40" w:rsidRDefault="001F35F5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>Доска</w:t>
            </w: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F35F5" w:rsidRPr="00300F40" w:rsidRDefault="001F35F5" w:rsidP="00C6595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>Доска необрезная 25 мм</w:t>
            </w:r>
            <w:r w:rsidR="009F252B"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ГОСТ 8486-86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F5" w:rsidRPr="00300F40" w:rsidRDefault="001F35F5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м3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F5" w:rsidRPr="00300F40" w:rsidRDefault="001F35F5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5F5" w:rsidRPr="00300F40" w:rsidRDefault="001F35F5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5F5" w:rsidRPr="00300F40" w:rsidRDefault="001F35F5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1F35F5" w:rsidRPr="00300F40" w:rsidTr="00C65959">
        <w:trPr>
          <w:trHeight w:val="1067"/>
        </w:trPr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F5" w:rsidRPr="00300F40" w:rsidRDefault="001F35F5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F5" w:rsidRPr="00300F40" w:rsidRDefault="001F35F5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>Доска</w:t>
            </w: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F35F5" w:rsidRPr="00300F40" w:rsidRDefault="001F35F5" w:rsidP="00C6595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Доска необрезная 50 мм </w:t>
            </w:r>
            <w:r w:rsidR="009F252B"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ГОСТ 8486-86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F5" w:rsidRPr="00300F40" w:rsidRDefault="001F35F5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м3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F5" w:rsidRPr="00300F40" w:rsidRDefault="001F35F5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5F5" w:rsidRPr="00300F40" w:rsidRDefault="001F35F5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5F5" w:rsidRPr="00300F40" w:rsidRDefault="001F35F5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1F35F5" w:rsidRPr="00300F40" w:rsidTr="00C65959">
        <w:trPr>
          <w:trHeight w:val="864"/>
        </w:trPr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F5" w:rsidRPr="00300F40" w:rsidRDefault="001F35F5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F5" w:rsidRPr="00300F40" w:rsidRDefault="001F35F5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>Доска</w:t>
            </w: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F35F5" w:rsidRPr="00300F40" w:rsidRDefault="00006CA3" w:rsidP="00C6595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Доска обрезная 30 мм </w:t>
            </w:r>
            <w:r w:rsidR="006E18F0"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</w:t>
            </w:r>
            <w:r w:rsidR="009F252B"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>ГОСТ 8486-86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F5" w:rsidRPr="00300F40" w:rsidRDefault="001F35F5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м3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F5" w:rsidRPr="00300F40" w:rsidRDefault="001F35F5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5F5" w:rsidRPr="00300F40" w:rsidRDefault="00006CA3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12,6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5F5" w:rsidRPr="00300F40" w:rsidRDefault="001E107F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</w:t>
            </w:r>
            <w:r w:rsidR="00006CA3"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1F35F5" w:rsidRPr="00300F40" w:rsidTr="00C65959">
        <w:trPr>
          <w:trHeight w:val="285"/>
        </w:trPr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F5" w:rsidRPr="00300F40" w:rsidRDefault="001F35F5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F5" w:rsidRPr="00300F40" w:rsidRDefault="001F35F5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>Доска</w:t>
            </w: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F35F5" w:rsidRPr="00300F40" w:rsidRDefault="00B01CFE" w:rsidP="00C6595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Доска обрезная 40мм </w:t>
            </w:r>
            <w:r w:rsidR="007B0C8C"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ГОСТ 8486-86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F5" w:rsidRPr="00300F40" w:rsidRDefault="001F35F5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м3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F5" w:rsidRPr="00300F40" w:rsidRDefault="00B01CFE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5F5" w:rsidRPr="00300F40" w:rsidRDefault="00B01CFE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5F5" w:rsidRPr="00300F40" w:rsidRDefault="00B01CFE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1F35F5" w:rsidRPr="00300F40" w:rsidTr="00C65959">
        <w:trPr>
          <w:trHeight w:val="285"/>
        </w:trPr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F5" w:rsidRPr="00300F40" w:rsidRDefault="001F35F5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F5" w:rsidRPr="00300F40" w:rsidRDefault="001F35F5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>Доска</w:t>
            </w: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F35F5" w:rsidRPr="00300F40" w:rsidRDefault="00E04943" w:rsidP="00C6595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Доска обрезная 50 мм </w:t>
            </w:r>
            <w:r w:rsidR="007B0C8C"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ГОСТ 8486-86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F5" w:rsidRPr="00300F40" w:rsidRDefault="001F35F5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м3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F5" w:rsidRPr="00300F40" w:rsidRDefault="001F35F5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5F5" w:rsidRPr="00300F40" w:rsidRDefault="002E7950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12.46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5F5" w:rsidRPr="00300F40" w:rsidRDefault="002E7950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12.46</w:t>
            </w:r>
          </w:p>
        </w:tc>
      </w:tr>
      <w:tr w:rsidR="001F35F5" w:rsidRPr="00300F40" w:rsidTr="00C65959">
        <w:trPr>
          <w:trHeight w:val="285"/>
        </w:trPr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5F5" w:rsidRPr="00300F40" w:rsidRDefault="001F35F5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5F5" w:rsidRPr="00300F40" w:rsidRDefault="00383CC7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>Дюбель</w:t>
            </w: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35F5" w:rsidRPr="00300F40" w:rsidRDefault="00383CC7" w:rsidP="00C6595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>Дюбель распорный 8х80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5F5" w:rsidRPr="00300F40" w:rsidRDefault="00383CC7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00F40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gramEnd"/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5F5" w:rsidRPr="00300F40" w:rsidRDefault="001F35F5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5F5" w:rsidRPr="00300F40" w:rsidRDefault="00383CC7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5F5" w:rsidRPr="00300F40" w:rsidRDefault="00383CC7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0053E4" w:rsidRPr="00300F40" w:rsidTr="00C65959">
        <w:trPr>
          <w:trHeight w:val="285"/>
        </w:trPr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3E4" w:rsidRPr="00300F40" w:rsidRDefault="009F15E7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3E4" w:rsidRPr="00300F40" w:rsidRDefault="00F37580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>Керамогранит</w:t>
            </w: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53E4" w:rsidRPr="00300F40" w:rsidRDefault="00F37580" w:rsidP="00C6595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>Керамогранит</w:t>
            </w:r>
            <w:proofErr w:type="spellEnd"/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330х330</w:t>
            </w:r>
            <w:r w:rsidR="001E0118"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>х8</w:t>
            </w:r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1E0118"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</w:t>
            </w:r>
            <w:r w:rsidR="001E0118" w:rsidRPr="00300F40">
              <w:rPr>
                <w:rFonts w:ascii="Times New Roman" w:hAnsi="Times New Roman"/>
                <w:color w:val="2C2B28"/>
                <w:sz w:val="24"/>
                <w:szCs w:val="24"/>
              </w:rPr>
              <w:t>ТУ 5752-004-41590893-2012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3E4" w:rsidRPr="00300F40" w:rsidRDefault="00F37580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proofErr w:type="gramStart"/>
            <w:r w:rsidR="000053E4"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3E4" w:rsidRPr="00300F40" w:rsidRDefault="000053E4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3E4" w:rsidRPr="00300F40" w:rsidRDefault="00F37580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3E4" w:rsidRPr="00300F40" w:rsidRDefault="00F37580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0053E4" w:rsidRPr="00300F40" w:rsidTr="00C65959">
        <w:trPr>
          <w:trHeight w:val="285"/>
        </w:trPr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3E4" w:rsidRPr="00300F40" w:rsidRDefault="009F15E7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3E4" w:rsidRPr="00300F40" w:rsidRDefault="00934607" w:rsidP="00C659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>Кирпич силикатный</w:t>
            </w: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53E4" w:rsidRPr="00300F40" w:rsidRDefault="00934607" w:rsidP="00C6595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Кирпич силикатный М-150 </w:t>
            </w:r>
            <w:r w:rsidR="00B17249"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ГОСТ 375-95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3E4" w:rsidRPr="00300F40" w:rsidRDefault="00934607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</w:t>
            </w:r>
            <w:proofErr w:type="gramEnd"/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3E4" w:rsidRPr="00300F40" w:rsidRDefault="000053E4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3E4" w:rsidRPr="00300F40" w:rsidRDefault="00934607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3E4" w:rsidRPr="00300F40" w:rsidRDefault="000053E4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934607"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0053E4" w:rsidRPr="00300F40" w:rsidTr="00C65959">
        <w:trPr>
          <w:trHeight w:val="285"/>
        </w:trPr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3E4" w:rsidRPr="00300F40" w:rsidRDefault="009F15E7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3E4" w:rsidRPr="00300F40" w:rsidRDefault="007D7D29" w:rsidP="00C659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>Клей ПВА</w:t>
            </w: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53E4" w:rsidRPr="00300F40" w:rsidRDefault="007D7D29" w:rsidP="00C6595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Клей ПВА 2,5кг </w:t>
            </w:r>
            <w:r w:rsidR="009528D7"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</w:t>
            </w:r>
            <w:r w:rsidR="009528D7" w:rsidRPr="00300F40">
              <w:rPr>
                <w:rFonts w:ascii="Times New Roman" w:hAnsi="Times New Roman"/>
                <w:color w:val="333333"/>
                <w:sz w:val="24"/>
                <w:szCs w:val="24"/>
              </w:rPr>
              <w:t>ГОСТ 18992-80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3E4" w:rsidRPr="00300F40" w:rsidRDefault="007D7D29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</w:t>
            </w:r>
            <w:proofErr w:type="gramEnd"/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3E4" w:rsidRPr="00300F40" w:rsidRDefault="000053E4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3E4" w:rsidRPr="00300F40" w:rsidRDefault="00300F40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3E4" w:rsidRPr="00300F40" w:rsidRDefault="00300F40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0053E4" w:rsidRPr="00300F40" w:rsidTr="00C65959">
        <w:trPr>
          <w:trHeight w:val="285"/>
        </w:trPr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3E4" w:rsidRPr="00300F40" w:rsidRDefault="009F15E7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3E4" w:rsidRPr="00300F40" w:rsidRDefault="0050118D" w:rsidP="00C659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>Клей плиточный</w:t>
            </w: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53E4" w:rsidRPr="00300F40" w:rsidRDefault="0050118D" w:rsidP="00C6595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Клей плиточный </w:t>
            </w:r>
            <w:proofErr w:type="spellStart"/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>Юнис</w:t>
            </w:r>
            <w:proofErr w:type="spellEnd"/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528D7"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</w:t>
            </w:r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>ГОСТ24064-80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3E4" w:rsidRPr="00300F40" w:rsidRDefault="0050118D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3E4" w:rsidRPr="00300F40" w:rsidRDefault="000053E4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3E4" w:rsidRPr="00300F40" w:rsidRDefault="0050118D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3E4" w:rsidRPr="00300F40" w:rsidRDefault="0050118D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</w:t>
            </w:r>
          </w:p>
        </w:tc>
      </w:tr>
      <w:tr w:rsidR="000053E4" w:rsidRPr="00300F40" w:rsidTr="00C65959">
        <w:trPr>
          <w:trHeight w:val="285"/>
        </w:trPr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3E4" w:rsidRPr="00300F40" w:rsidRDefault="009F15E7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3E4" w:rsidRPr="00300F40" w:rsidRDefault="003D3C4E" w:rsidP="00C659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>Ламинат</w:t>
            </w: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53E4" w:rsidRPr="00300F40" w:rsidRDefault="003D3C4E" w:rsidP="00C6595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>Ламинат</w:t>
            </w:r>
            <w:proofErr w:type="spellEnd"/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37043"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</w:t>
            </w:r>
            <w:r w:rsidR="009528D7"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37043" w:rsidRPr="00300F40">
              <w:rPr>
                <w:rFonts w:ascii="Times New Roman" w:hAnsi="Times New Roman"/>
                <w:sz w:val="24"/>
                <w:szCs w:val="24"/>
              </w:rPr>
              <w:t>DIN EN 13329-2000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3E4" w:rsidRPr="00300F40" w:rsidRDefault="003D3C4E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3E4" w:rsidRPr="00300F40" w:rsidRDefault="000053E4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3E4" w:rsidRPr="00300F40" w:rsidRDefault="003D3C4E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3E4" w:rsidRPr="00300F40" w:rsidRDefault="003D3C4E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A927CA" w:rsidRPr="00300F40" w:rsidTr="00C65959">
        <w:trPr>
          <w:trHeight w:val="285"/>
        </w:trPr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27CA" w:rsidRPr="00300F40" w:rsidRDefault="009F15E7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27CA" w:rsidRPr="00300F40" w:rsidRDefault="00A56082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 xml:space="preserve">Люк </w:t>
            </w:r>
            <w:proofErr w:type="gramStart"/>
            <w:r w:rsidRPr="00300F40">
              <w:rPr>
                <w:rFonts w:ascii="Times New Roman" w:hAnsi="Times New Roman"/>
                <w:sz w:val="24"/>
                <w:szCs w:val="24"/>
              </w:rPr>
              <w:t>кана лизационный</w:t>
            </w:r>
            <w:proofErr w:type="gramEnd"/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27CA" w:rsidRPr="00300F40" w:rsidRDefault="00A56082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 xml:space="preserve">Люк канализационный ЛМ </w:t>
            </w:r>
            <w:r w:rsidR="009F04B7" w:rsidRPr="00300F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1B3E" w:rsidRPr="00300F40">
              <w:rPr>
                <w:rFonts w:ascii="Times New Roman" w:hAnsi="Times New Roman"/>
                <w:sz w:val="24"/>
                <w:szCs w:val="24"/>
              </w:rPr>
              <w:t xml:space="preserve">                         ГОСТ 3634-99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27CA" w:rsidRPr="00300F40" w:rsidRDefault="00A56082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00F40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gramEnd"/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27CA" w:rsidRPr="00300F40" w:rsidRDefault="00A927CA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27CA" w:rsidRPr="00300F40" w:rsidRDefault="00A56082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27CA" w:rsidRPr="00300F40" w:rsidRDefault="00A56082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A927CA" w:rsidRPr="00300F40" w:rsidTr="00C65959">
        <w:trPr>
          <w:trHeight w:val="285"/>
        </w:trPr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27CA" w:rsidRPr="00300F40" w:rsidRDefault="009F15E7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27CA" w:rsidRPr="00300F40" w:rsidRDefault="00B72B64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Набор малярный</w:t>
            </w: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27CA" w:rsidRPr="00300F40" w:rsidRDefault="00B72B64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 xml:space="preserve">Набор малярный </w:t>
            </w:r>
            <w:r w:rsidR="00D16617" w:rsidRPr="00300F40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</w:t>
            </w:r>
            <w:r w:rsidR="00D16617" w:rsidRPr="00300F4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ГОСТ 10831-87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27CA" w:rsidRPr="00300F40" w:rsidRDefault="00B72B64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00F40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gramEnd"/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27CA" w:rsidRPr="00300F40" w:rsidRDefault="00A927CA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27CA" w:rsidRPr="00300F40" w:rsidRDefault="00B72B64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27CA" w:rsidRPr="00300F40" w:rsidRDefault="00B72B64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0053E4" w:rsidRPr="00300F40" w:rsidTr="00C65959">
        <w:trPr>
          <w:trHeight w:val="285"/>
        </w:trPr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3E4" w:rsidRPr="00300F40" w:rsidRDefault="009F15E7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3E4" w:rsidRPr="00300F40" w:rsidRDefault="00B72B64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Обрамление</w:t>
            </w: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53E4" w:rsidRPr="00300F40" w:rsidRDefault="00F07332" w:rsidP="00C6595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>Обрамление сайдинга с ЛКП;          цвет - бирюз</w:t>
            </w:r>
            <w:r w:rsidR="000C74C3"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r w:rsidRPr="00300F4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RAL</w:t>
            </w:r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>-5021)                                                                   ТУ 1121-001-50169721-02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3E4" w:rsidRPr="00300F40" w:rsidRDefault="00B72B64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3E4" w:rsidRPr="00300F40" w:rsidRDefault="000053E4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3E4" w:rsidRPr="00300F40" w:rsidRDefault="00B72B64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3E4" w:rsidRPr="00300F40" w:rsidRDefault="00B72B64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</w:tr>
      <w:tr w:rsidR="00B227BF" w:rsidRPr="00300F40" w:rsidTr="00C65959">
        <w:trPr>
          <w:trHeight w:val="474"/>
        </w:trPr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7BF" w:rsidRPr="00300F40" w:rsidRDefault="00B227BF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7BF" w:rsidRPr="00300F40" w:rsidRDefault="00B227BF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Пена монтажная</w:t>
            </w: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227BF" w:rsidRPr="00300F40" w:rsidRDefault="005455B9" w:rsidP="00C6595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Пена монт. </w:t>
            </w:r>
            <w:r w:rsidR="007C1F1F"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227BF"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МАКРОФЛЕКС (750,0 </w:t>
            </w:r>
            <w:r w:rsidR="007C1F1F"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>мл</w:t>
            </w:r>
            <w:r w:rsidR="00B227BF"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="00B227BF" w:rsidRPr="00300F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0F40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</w:t>
            </w:r>
            <w:r w:rsidR="007C1F1F" w:rsidRPr="00300F40">
              <w:rPr>
                <w:rFonts w:ascii="Times New Roman" w:hAnsi="Times New Roman"/>
                <w:color w:val="333333"/>
                <w:sz w:val="24"/>
                <w:szCs w:val="24"/>
              </w:rPr>
              <w:t>ТУ 2254-204-21081385-96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7BF" w:rsidRPr="00300F40" w:rsidRDefault="00B227BF" w:rsidP="00C65959">
            <w:pPr>
              <w:spacing w:after="0" w:line="72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</w:t>
            </w:r>
            <w:proofErr w:type="gramEnd"/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7BF" w:rsidRPr="00300F40" w:rsidRDefault="00B227BF" w:rsidP="00C65959">
            <w:pPr>
              <w:spacing w:after="0" w:line="72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27BF" w:rsidRPr="00300F40" w:rsidRDefault="00B227BF" w:rsidP="00C65959">
            <w:pPr>
              <w:spacing w:after="0" w:line="72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27BF" w:rsidRPr="00300F40" w:rsidRDefault="00B227BF" w:rsidP="00C65959">
            <w:pPr>
              <w:spacing w:after="0" w:line="72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</w:t>
            </w:r>
          </w:p>
        </w:tc>
      </w:tr>
      <w:tr w:rsidR="00B227BF" w:rsidRPr="00300F40" w:rsidTr="006661EB">
        <w:trPr>
          <w:trHeight w:val="515"/>
        </w:trPr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7BF" w:rsidRPr="00300F40" w:rsidRDefault="00B227BF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7BF" w:rsidRPr="00300F40" w:rsidRDefault="00B227BF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Пена монтажная</w:t>
            </w: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227BF" w:rsidRPr="00300F40" w:rsidRDefault="00B227BF" w:rsidP="004114C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>Пена монтаж.</w:t>
            </w:r>
            <w:r w:rsidR="004114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МАКРОФЛЕКС 0.75КГ </w:t>
            </w:r>
            <w:r w:rsidR="007C1F1F" w:rsidRPr="00300F40">
              <w:rPr>
                <w:rFonts w:ascii="Times New Roman" w:hAnsi="Times New Roman"/>
                <w:color w:val="333333"/>
                <w:sz w:val="24"/>
                <w:szCs w:val="24"/>
              </w:rPr>
              <w:t>ТУ 2254-204-21081385-96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7BF" w:rsidRPr="00300F40" w:rsidRDefault="00B227BF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00F40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gramEnd"/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7BF" w:rsidRPr="00300F40" w:rsidRDefault="00B227BF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27BF" w:rsidRPr="00300F40" w:rsidRDefault="00B227BF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27BF" w:rsidRPr="00300F40" w:rsidRDefault="00B227BF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</w:tr>
      <w:tr w:rsidR="00B227BF" w:rsidRPr="00300F40" w:rsidTr="006661EB">
        <w:trPr>
          <w:trHeight w:val="285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7BF" w:rsidRPr="00300F40" w:rsidRDefault="00B227BF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0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7BF" w:rsidRPr="00300F40" w:rsidRDefault="00B227BF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Пена монтажная</w:t>
            </w: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227BF" w:rsidRPr="00300F40" w:rsidRDefault="00B227BF" w:rsidP="00C6595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 xml:space="preserve">Пена монтажная </w:t>
            </w:r>
            <w:r w:rsidR="007C1F1F" w:rsidRPr="00300F40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</w:t>
            </w:r>
            <w:r w:rsidR="007C1F1F" w:rsidRPr="00300F40">
              <w:rPr>
                <w:rFonts w:ascii="Times New Roman" w:hAnsi="Times New Roman"/>
                <w:color w:val="333333"/>
                <w:sz w:val="24"/>
                <w:szCs w:val="24"/>
              </w:rPr>
              <w:t>ТУ 2254-204-21081385-96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7BF" w:rsidRPr="00300F40" w:rsidRDefault="00B227BF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00F40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gramEnd"/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7BF" w:rsidRPr="00300F40" w:rsidRDefault="00300F40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27BF" w:rsidRPr="00300F40" w:rsidRDefault="00B227BF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27BF" w:rsidRPr="00300F40" w:rsidRDefault="00300F40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</w:tr>
      <w:tr w:rsidR="00A56082" w:rsidRPr="00300F40" w:rsidTr="00C65959">
        <w:trPr>
          <w:trHeight w:val="285"/>
        </w:trPr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082" w:rsidRPr="00300F40" w:rsidRDefault="00B227BF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082" w:rsidRPr="00300F40" w:rsidRDefault="009B15F4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Песок</w:t>
            </w: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56082" w:rsidRPr="00300F40" w:rsidRDefault="00A07B94" w:rsidP="00C6595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>Песок строительный                                  ГОСТ 8736-93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082" w:rsidRPr="00300F40" w:rsidRDefault="009B15F4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082" w:rsidRPr="00300F40" w:rsidRDefault="009B15F4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6082" w:rsidRPr="00300F40" w:rsidRDefault="009B15F4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6082" w:rsidRPr="00300F40" w:rsidRDefault="009B15F4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177</w:t>
            </w:r>
          </w:p>
        </w:tc>
      </w:tr>
      <w:tr w:rsidR="00A56082" w:rsidRPr="00300F40" w:rsidTr="00C65959">
        <w:trPr>
          <w:trHeight w:val="285"/>
        </w:trPr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082" w:rsidRPr="00300F40" w:rsidRDefault="00B227BF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082" w:rsidRPr="00300F40" w:rsidRDefault="00C03D33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>Планка соединительная</w:t>
            </w: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56082" w:rsidRPr="00300F40" w:rsidRDefault="00C03D33" w:rsidP="00C6595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>Планка соединительная 3000Х104 RAL 5021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082" w:rsidRPr="00300F40" w:rsidRDefault="00C03D33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082" w:rsidRPr="00300F40" w:rsidRDefault="00A56082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6082" w:rsidRPr="00300F40" w:rsidRDefault="00C03D33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6082" w:rsidRPr="00300F40" w:rsidRDefault="00C03D33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</w:tr>
      <w:tr w:rsidR="00A56082" w:rsidRPr="00300F40" w:rsidTr="00C65959">
        <w:trPr>
          <w:trHeight w:val="285"/>
        </w:trPr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082" w:rsidRPr="00300F40" w:rsidRDefault="00B227BF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082" w:rsidRPr="00300F40" w:rsidRDefault="00C23598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Пластик ПВХ</w:t>
            </w: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56082" w:rsidRPr="00300F40" w:rsidRDefault="00C23598" w:rsidP="00C6595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>Пластик ПВХ</w:t>
            </w:r>
            <w:r w:rsidR="000B71CC"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2мм</w:t>
            </w:r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B71CC"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</w:t>
            </w:r>
            <w:r w:rsidR="009D187E" w:rsidRPr="00300F4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ГОСТ</w:t>
            </w:r>
            <w:r w:rsidR="009D187E"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17370</w:t>
            </w:r>
            <w:r w:rsidR="00024221"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>-71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082" w:rsidRPr="00300F40" w:rsidRDefault="000B71CC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082" w:rsidRPr="00300F40" w:rsidRDefault="00A56082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6082" w:rsidRPr="00300F40" w:rsidRDefault="001E107F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6082" w:rsidRPr="00300F40" w:rsidRDefault="001E107F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A56082" w:rsidRPr="00300F40" w:rsidTr="00C65959">
        <w:trPr>
          <w:trHeight w:val="285"/>
        </w:trPr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082" w:rsidRPr="00300F40" w:rsidRDefault="00B227BF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082" w:rsidRPr="00300F40" w:rsidRDefault="00C23598" w:rsidP="00C659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>Подвес прямой</w:t>
            </w: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56082" w:rsidRPr="00300F40" w:rsidRDefault="00C23598" w:rsidP="00C6595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>Подвес прямой для ППН-27-60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082" w:rsidRPr="00300F40" w:rsidRDefault="00C23598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</w:t>
            </w:r>
            <w:proofErr w:type="gramEnd"/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082" w:rsidRPr="00300F40" w:rsidRDefault="00A56082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6082" w:rsidRPr="00300F40" w:rsidRDefault="00C23598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6082" w:rsidRPr="00300F40" w:rsidRDefault="00C23598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</w:tr>
      <w:tr w:rsidR="00A56082" w:rsidRPr="00300F40" w:rsidTr="00C65959">
        <w:trPr>
          <w:trHeight w:val="816"/>
        </w:trPr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082" w:rsidRPr="00300F40" w:rsidRDefault="00B227BF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082" w:rsidRPr="00300F40" w:rsidRDefault="00C23598" w:rsidP="00C659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>Порог алюминиевый</w:t>
            </w: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56082" w:rsidRPr="00300F40" w:rsidRDefault="00C23598" w:rsidP="00C6595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>Порог  алюминиевый  L1800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082" w:rsidRPr="00300F40" w:rsidRDefault="00C23598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</w:t>
            </w:r>
            <w:proofErr w:type="gramEnd"/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082" w:rsidRPr="00300F40" w:rsidRDefault="00A56082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6082" w:rsidRPr="00300F40" w:rsidRDefault="00C23598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6082" w:rsidRPr="00300F40" w:rsidRDefault="00C23598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A56082" w:rsidRPr="00300F40" w:rsidTr="00C65959">
        <w:trPr>
          <w:trHeight w:val="285"/>
        </w:trPr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082" w:rsidRPr="00300F40" w:rsidRDefault="00B227BF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082" w:rsidRPr="00300F40" w:rsidRDefault="00AF6BA1" w:rsidP="00C659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>Профиль потолочный</w:t>
            </w: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56082" w:rsidRPr="00300F40" w:rsidRDefault="00AF6BA1" w:rsidP="00C6595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Профиль потолочный ПП60х2760 </w:t>
            </w:r>
            <w:r w:rsidR="0021079C"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>ТУ 1121-004-04001508-2003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082" w:rsidRPr="00300F40" w:rsidRDefault="00AF6BA1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</w:t>
            </w:r>
            <w:proofErr w:type="gramEnd"/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082" w:rsidRPr="00300F40" w:rsidRDefault="00A56082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6082" w:rsidRPr="00300F40" w:rsidRDefault="00AF6BA1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6082" w:rsidRPr="00300F40" w:rsidRDefault="00AF6BA1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</w:t>
            </w:r>
          </w:p>
        </w:tc>
      </w:tr>
      <w:tr w:rsidR="00A56082" w:rsidRPr="00300F40" w:rsidTr="00C65959">
        <w:trPr>
          <w:trHeight w:val="285"/>
        </w:trPr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082" w:rsidRPr="00300F40" w:rsidRDefault="00B227BF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082" w:rsidRPr="00300F40" w:rsidRDefault="00AF6BA1" w:rsidP="00C659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>Профиль направляющий</w:t>
            </w: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56082" w:rsidRPr="00300F40" w:rsidRDefault="00AF6BA1" w:rsidP="00C6595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>Профиль направляющий</w:t>
            </w:r>
            <w:r w:rsidR="00217DD3"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ТУ 1121-004-04001508-2003                          </w:t>
            </w:r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>ПН</w:t>
            </w:r>
            <w:proofErr w:type="gramEnd"/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28х2760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082" w:rsidRPr="00300F40" w:rsidRDefault="00AF6BA1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</w:t>
            </w:r>
            <w:proofErr w:type="gramEnd"/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082" w:rsidRPr="00300F40" w:rsidRDefault="00A56082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6082" w:rsidRPr="00300F40" w:rsidRDefault="00AF6BA1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6082" w:rsidRPr="00300F40" w:rsidRDefault="00AF6BA1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</w:tr>
      <w:tr w:rsidR="005B030D" w:rsidRPr="00300F40" w:rsidTr="00C65959">
        <w:trPr>
          <w:trHeight w:val="285"/>
        </w:trPr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30D" w:rsidRPr="00300F40" w:rsidRDefault="005B030D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30D" w:rsidRPr="00300F40" w:rsidRDefault="005B030D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Рубемаст</w:t>
            </w: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B030D" w:rsidRPr="00300F40" w:rsidRDefault="005B030D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00F40">
              <w:rPr>
                <w:rFonts w:ascii="Times New Roman" w:hAnsi="Times New Roman"/>
                <w:sz w:val="24"/>
                <w:szCs w:val="24"/>
              </w:rPr>
              <w:t>Рубемаст</w:t>
            </w:r>
            <w:proofErr w:type="spellEnd"/>
            <w:r w:rsidRPr="00300F40">
              <w:rPr>
                <w:rFonts w:ascii="Times New Roman" w:hAnsi="Times New Roman"/>
                <w:sz w:val="24"/>
                <w:szCs w:val="24"/>
              </w:rPr>
              <w:t xml:space="preserve"> РНК 400/7.5 ТУ21574471050590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30D" w:rsidRPr="00300F40" w:rsidRDefault="005B030D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00F40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gramEnd"/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30D" w:rsidRPr="00300F40" w:rsidRDefault="005B030D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30D" w:rsidRPr="00300F40" w:rsidRDefault="005B030D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30D" w:rsidRPr="00300F40" w:rsidRDefault="005B030D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</w:t>
            </w:r>
          </w:p>
        </w:tc>
      </w:tr>
      <w:tr w:rsidR="005B030D" w:rsidRPr="00300F40" w:rsidTr="00C65959">
        <w:trPr>
          <w:trHeight w:val="285"/>
        </w:trPr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30D" w:rsidRPr="00300F40" w:rsidRDefault="005B030D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30D" w:rsidRPr="00300F40" w:rsidRDefault="005B030D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Рубемаст</w:t>
            </w: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B030D" w:rsidRPr="00300F40" w:rsidRDefault="006977B5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00F40">
              <w:rPr>
                <w:rFonts w:ascii="Times New Roman" w:hAnsi="Times New Roman"/>
                <w:sz w:val="24"/>
                <w:szCs w:val="24"/>
              </w:rPr>
              <w:t>Рубемаст</w:t>
            </w:r>
            <w:proofErr w:type="spellEnd"/>
            <w:r w:rsidRPr="00300F40">
              <w:rPr>
                <w:rFonts w:ascii="Times New Roman" w:hAnsi="Times New Roman"/>
                <w:sz w:val="24"/>
                <w:szCs w:val="24"/>
              </w:rPr>
              <w:t xml:space="preserve"> РНК-350 </w:t>
            </w:r>
            <w:r w:rsidR="00FC2E11" w:rsidRPr="00300F40">
              <w:rPr>
                <w:rFonts w:ascii="Times New Roman" w:hAnsi="Times New Roman"/>
                <w:sz w:val="24"/>
                <w:szCs w:val="24"/>
              </w:rPr>
              <w:t xml:space="preserve">                    </w:t>
            </w:r>
            <w:r w:rsidRPr="00300F40">
              <w:rPr>
                <w:rFonts w:ascii="Times New Roman" w:hAnsi="Times New Roman"/>
                <w:sz w:val="24"/>
                <w:szCs w:val="24"/>
              </w:rPr>
              <w:t>ТУ21574471050590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30D" w:rsidRPr="00300F40" w:rsidRDefault="005B030D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00F40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gramEnd"/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30D" w:rsidRPr="00300F40" w:rsidRDefault="00D10C46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30D" w:rsidRPr="00300F40" w:rsidRDefault="002E7950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30D" w:rsidRPr="00300F40" w:rsidRDefault="002E7950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</w:t>
            </w:r>
          </w:p>
        </w:tc>
      </w:tr>
      <w:tr w:rsidR="00CC1534" w:rsidRPr="00300F40" w:rsidTr="00C65959">
        <w:trPr>
          <w:trHeight w:val="285"/>
        </w:trPr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534" w:rsidRPr="00300F40" w:rsidRDefault="00CC1534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534" w:rsidRPr="00300F40" w:rsidRDefault="00CC1534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Рубемаст</w:t>
            </w: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1534" w:rsidRPr="00300F40" w:rsidRDefault="00CC1534" w:rsidP="00C6595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00F40">
              <w:rPr>
                <w:rFonts w:ascii="Times New Roman" w:hAnsi="Times New Roman"/>
                <w:sz w:val="24"/>
                <w:szCs w:val="24"/>
              </w:rPr>
              <w:t>Рубемаст</w:t>
            </w:r>
            <w:proofErr w:type="spellEnd"/>
            <w:r w:rsidRPr="00300F40">
              <w:rPr>
                <w:rFonts w:ascii="Times New Roman" w:hAnsi="Times New Roman"/>
                <w:sz w:val="24"/>
                <w:szCs w:val="24"/>
              </w:rPr>
              <w:t xml:space="preserve"> РНП-350 </w:t>
            </w:r>
            <w:r w:rsidR="00FC2E11" w:rsidRPr="00300F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0F40">
              <w:rPr>
                <w:rFonts w:ascii="Times New Roman" w:hAnsi="Times New Roman"/>
                <w:sz w:val="24"/>
                <w:szCs w:val="24"/>
              </w:rPr>
              <w:t>ТУ21574471050590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534" w:rsidRPr="00300F40" w:rsidRDefault="00CC1534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</w:t>
            </w:r>
            <w:proofErr w:type="gramEnd"/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534" w:rsidRPr="00300F40" w:rsidRDefault="00CC1534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534" w:rsidRPr="00300F40" w:rsidRDefault="001E107F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534" w:rsidRPr="00300F40" w:rsidRDefault="001E107F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</w:t>
            </w:r>
          </w:p>
        </w:tc>
      </w:tr>
      <w:tr w:rsidR="00CC1534" w:rsidRPr="00300F40" w:rsidTr="00C65959">
        <w:trPr>
          <w:trHeight w:val="285"/>
        </w:trPr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534" w:rsidRPr="00300F40" w:rsidRDefault="00F07332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534" w:rsidRPr="00300F40" w:rsidRDefault="00F07332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>Сайдинг металлический</w:t>
            </w: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1534" w:rsidRPr="00300F40" w:rsidRDefault="00F07332" w:rsidP="00C6595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Сайдинг </w:t>
            </w:r>
            <w:proofErr w:type="gramStart"/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>металлический</w:t>
            </w:r>
            <w:proofErr w:type="gramEnd"/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3000Х190 RAL 5021 </w:t>
            </w:r>
            <w:r w:rsidR="004878CF"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ТУ 1121-001-50169721-02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534" w:rsidRPr="00300F40" w:rsidRDefault="00F07332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Pr="00300F40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534" w:rsidRPr="00300F40" w:rsidRDefault="00CC1534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534" w:rsidRPr="00300F40" w:rsidRDefault="00F07332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534" w:rsidRPr="00300F40" w:rsidRDefault="00F07332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</w:tr>
      <w:tr w:rsidR="00F07332" w:rsidRPr="00300F40" w:rsidTr="00C65959">
        <w:trPr>
          <w:trHeight w:val="285"/>
        </w:trPr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332" w:rsidRPr="00300F40" w:rsidRDefault="00F07332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332" w:rsidRPr="00300F40" w:rsidRDefault="00F07332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>Сайдинг металлический</w:t>
            </w: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332" w:rsidRPr="00300F40" w:rsidRDefault="00F07332" w:rsidP="00C6595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>Сайдинг</w:t>
            </w:r>
            <w:proofErr w:type="spellEnd"/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металлический 3000х190 </w:t>
            </w:r>
            <w:r w:rsidR="00C659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878CF"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>ТУ 1121-001-50169721-02</w:t>
            </w:r>
            <w:r w:rsidR="00145574"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14772"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</w:t>
            </w:r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>RAL</w:t>
            </w:r>
            <w:r w:rsidR="00145574"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7004 </w:t>
            </w:r>
            <w:r w:rsidRPr="00300F40">
              <w:rPr>
                <w:rFonts w:ascii="Times New Roman" w:hAnsi="Times New Roman"/>
                <w:sz w:val="24"/>
                <w:szCs w:val="24"/>
              </w:rPr>
              <w:t>(Леб.</w:t>
            </w:r>
            <w:proofErr w:type="gramEnd"/>
            <w:r w:rsidRPr="00300F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300F40">
              <w:rPr>
                <w:rFonts w:ascii="Times New Roman" w:hAnsi="Times New Roman"/>
                <w:sz w:val="24"/>
                <w:szCs w:val="24"/>
              </w:rPr>
              <w:t>РЭС)</w:t>
            </w:r>
            <w:proofErr w:type="gramEnd"/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332" w:rsidRPr="00300F40" w:rsidRDefault="00F07332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Pr="00300F40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332" w:rsidRPr="00300F40" w:rsidRDefault="00F07332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7332" w:rsidRPr="00300F40" w:rsidRDefault="00300F40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201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7332" w:rsidRPr="00300F40" w:rsidRDefault="00300F40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201</w:t>
            </w:r>
          </w:p>
        </w:tc>
      </w:tr>
      <w:tr w:rsidR="00F07332" w:rsidRPr="00300F40" w:rsidTr="00C65959">
        <w:trPr>
          <w:trHeight w:val="285"/>
        </w:trPr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332" w:rsidRPr="00300F40" w:rsidRDefault="00F07332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332" w:rsidRPr="00300F40" w:rsidRDefault="00E92CAE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Скотч малярный</w:t>
            </w: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332" w:rsidRPr="00300F40" w:rsidRDefault="00E92CAE" w:rsidP="00C6595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Скотч малярный </w:t>
            </w:r>
            <w:r w:rsidRPr="00300F40">
              <w:rPr>
                <w:rFonts w:ascii="Times New Roman" w:hAnsi="Times New Roman"/>
                <w:sz w:val="24"/>
                <w:szCs w:val="24"/>
              </w:rPr>
              <w:t>(20-Лип.</w:t>
            </w:r>
            <w:proofErr w:type="gramEnd"/>
            <w:r w:rsidRPr="00300F40">
              <w:rPr>
                <w:rFonts w:ascii="Times New Roman" w:hAnsi="Times New Roman"/>
                <w:sz w:val="24"/>
                <w:szCs w:val="24"/>
              </w:rPr>
              <w:t xml:space="preserve"> РЭС,1-Красн. </w:t>
            </w:r>
            <w:proofErr w:type="gramStart"/>
            <w:r w:rsidRPr="00300F40">
              <w:rPr>
                <w:rFonts w:ascii="Times New Roman" w:hAnsi="Times New Roman"/>
                <w:sz w:val="24"/>
                <w:szCs w:val="24"/>
              </w:rPr>
              <w:t>РЭС)</w:t>
            </w:r>
            <w:proofErr w:type="gramEnd"/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332" w:rsidRPr="00300F40" w:rsidRDefault="00E92CAE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00F40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gramEnd"/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332" w:rsidRPr="00300F40" w:rsidRDefault="00E92CAE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7332" w:rsidRPr="00300F40" w:rsidRDefault="00E92CAE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7332" w:rsidRPr="00300F40" w:rsidRDefault="00E92CAE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</w:tr>
      <w:tr w:rsidR="00F07332" w:rsidRPr="00300F40" w:rsidTr="00C65959">
        <w:trPr>
          <w:trHeight w:val="285"/>
        </w:trPr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332" w:rsidRPr="00300F40" w:rsidRDefault="00F07332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332" w:rsidRPr="00300F40" w:rsidRDefault="009560FF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Ско</w:t>
            </w:r>
            <w:proofErr w:type="gramStart"/>
            <w:r w:rsidRPr="00300F40">
              <w:rPr>
                <w:rFonts w:ascii="Times New Roman" w:hAnsi="Times New Roman"/>
                <w:sz w:val="24"/>
                <w:szCs w:val="24"/>
              </w:rPr>
              <w:t>тч стр</w:t>
            </w:r>
            <w:proofErr w:type="gramEnd"/>
            <w:r w:rsidRPr="00300F40">
              <w:rPr>
                <w:rFonts w:ascii="Times New Roman" w:hAnsi="Times New Roman"/>
                <w:sz w:val="24"/>
                <w:szCs w:val="24"/>
              </w:rPr>
              <w:t>оительный</w:t>
            </w: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332" w:rsidRPr="00300F40" w:rsidRDefault="009560FF" w:rsidP="00C6595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>Ско</w:t>
            </w:r>
            <w:proofErr w:type="gramStart"/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>тч стр</w:t>
            </w:r>
            <w:proofErr w:type="gramEnd"/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>оительный двухсторонний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332" w:rsidRPr="00300F40" w:rsidRDefault="009560FF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</w:t>
            </w:r>
            <w:proofErr w:type="gramEnd"/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332" w:rsidRPr="00300F40" w:rsidRDefault="00F07332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7332" w:rsidRPr="00300F40" w:rsidRDefault="009560FF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7332" w:rsidRPr="00300F40" w:rsidRDefault="009560FF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F07332" w:rsidRPr="00300F40" w:rsidTr="00C65959">
        <w:trPr>
          <w:trHeight w:val="285"/>
        </w:trPr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332" w:rsidRPr="00300F40" w:rsidRDefault="00F07332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332" w:rsidRPr="00300F40" w:rsidRDefault="00A36287" w:rsidP="00C659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>Соединитель профилей</w:t>
            </w: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332" w:rsidRPr="00300F40" w:rsidRDefault="00A36287" w:rsidP="00C6595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>Соединитель профилей одноуровневы</w:t>
            </w:r>
            <w:proofErr w:type="gramStart"/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>й(</w:t>
            </w:r>
            <w:proofErr w:type="gramEnd"/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>краб)</w:t>
            </w:r>
            <w:r w:rsidRPr="00300F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76933" w:rsidRPr="00300F40">
              <w:rPr>
                <w:rFonts w:ascii="Times New Roman" w:hAnsi="Times New Roman"/>
                <w:sz w:val="24"/>
                <w:szCs w:val="24"/>
              </w:rPr>
              <w:t xml:space="preserve">                                    </w:t>
            </w:r>
            <w:r w:rsidR="00A76933"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>ТУ 1121-004-04001508-2003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332" w:rsidRPr="00300F40" w:rsidRDefault="00A36287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</w:t>
            </w:r>
            <w:proofErr w:type="gramEnd"/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332" w:rsidRPr="00300F40" w:rsidRDefault="00F07332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7332" w:rsidRPr="00300F40" w:rsidRDefault="00A36287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7332" w:rsidRPr="00300F40" w:rsidRDefault="00A36287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</w:tr>
      <w:tr w:rsidR="00F07332" w:rsidRPr="00300F40" w:rsidTr="00C65959">
        <w:trPr>
          <w:trHeight w:val="285"/>
        </w:trPr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332" w:rsidRPr="00300F40" w:rsidRDefault="00F07332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332" w:rsidRPr="00300F40" w:rsidRDefault="00181B67" w:rsidP="00C659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>Текстолит</w:t>
            </w: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332" w:rsidRPr="00300F40" w:rsidRDefault="00181B67" w:rsidP="00C6595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Текстолит ПТ-10 </w:t>
            </w:r>
            <w:r w:rsidR="00FC2E11"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ГОСТ </w:t>
            </w:r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>2910-74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332" w:rsidRPr="00300F40" w:rsidRDefault="00181B67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332" w:rsidRPr="00300F40" w:rsidRDefault="00F07332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7332" w:rsidRPr="00300F40" w:rsidRDefault="00181B67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7332" w:rsidRPr="00300F40" w:rsidRDefault="00181B67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F07332" w:rsidRPr="00300F40" w:rsidTr="00C65959">
        <w:trPr>
          <w:trHeight w:val="285"/>
        </w:trPr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332" w:rsidRPr="00300F40" w:rsidRDefault="00F07332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332" w:rsidRPr="00300F40" w:rsidRDefault="0027485A" w:rsidP="00C659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>Угол наружный</w:t>
            </w: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332" w:rsidRPr="00300F40" w:rsidRDefault="0027485A" w:rsidP="00C6595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Угол наружный </w:t>
            </w:r>
            <w:proofErr w:type="spellStart"/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>сайдинга</w:t>
            </w:r>
            <w:proofErr w:type="spellEnd"/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20х0,55 RAL7004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332" w:rsidRPr="00300F40" w:rsidRDefault="0027485A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332" w:rsidRPr="00300F40" w:rsidRDefault="00F07332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7332" w:rsidRPr="00300F40" w:rsidRDefault="0027485A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7332" w:rsidRPr="00300F40" w:rsidRDefault="0027485A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</w:tr>
      <w:tr w:rsidR="00F07332" w:rsidRPr="00300F40" w:rsidTr="00C65959">
        <w:trPr>
          <w:trHeight w:val="285"/>
        </w:trPr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332" w:rsidRPr="00300F40" w:rsidRDefault="00F07332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332" w:rsidRPr="00300F40" w:rsidRDefault="0027485A" w:rsidP="00C659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>Фанера</w:t>
            </w: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332" w:rsidRPr="00300F40" w:rsidRDefault="0027485A" w:rsidP="00C6595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Фанера 10х1500х1500 </w:t>
            </w:r>
            <w:r w:rsidR="00FC2E11"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ГОСТ 3916.1-96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332" w:rsidRPr="00300F40" w:rsidRDefault="0027485A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</w:t>
            </w:r>
            <w:proofErr w:type="gramEnd"/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332" w:rsidRPr="00300F40" w:rsidRDefault="00F07332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7332" w:rsidRPr="00300F40" w:rsidRDefault="0027485A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7332" w:rsidRPr="00300F40" w:rsidRDefault="0027485A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27485A" w:rsidRPr="00300F40" w:rsidTr="00C65959">
        <w:trPr>
          <w:trHeight w:val="285"/>
        </w:trPr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85A" w:rsidRPr="00300F40" w:rsidRDefault="0027485A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85A" w:rsidRPr="00300F40" w:rsidRDefault="0027485A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>Фанера</w:t>
            </w: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7485A" w:rsidRPr="00300F40" w:rsidRDefault="0027485A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Фанера12 мм </w:t>
            </w:r>
            <w:r w:rsidR="00FC2E11"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ГОСТ 3916.1-96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85A" w:rsidRPr="00300F40" w:rsidRDefault="0027485A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00F40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gramEnd"/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85A" w:rsidRPr="00300F40" w:rsidRDefault="0027485A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85A" w:rsidRPr="00300F40" w:rsidRDefault="0027485A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85A" w:rsidRPr="00300F40" w:rsidRDefault="0027485A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F07332" w:rsidRPr="00300F40" w:rsidTr="006661EB">
        <w:trPr>
          <w:trHeight w:val="285"/>
        </w:trPr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332" w:rsidRPr="00300F40" w:rsidRDefault="00F07332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332" w:rsidRPr="00300F40" w:rsidRDefault="0027485A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Цемент</w:t>
            </w: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07332" w:rsidRPr="00300F40" w:rsidRDefault="004114C9" w:rsidP="004114C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27485A" w:rsidRPr="00300F40">
              <w:rPr>
                <w:rFonts w:ascii="Times New Roman" w:hAnsi="Times New Roman"/>
                <w:sz w:val="24"/>
                <w:szCs w:val="24"/>
              </w:rPr>
              <w:t xml:space="preserve">Цемент М400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7858"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>ГОСТ 10178-85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332" w:rsidRPr="00300F40" w:rsidRDefault="0027485A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332" w:rsidRPr="00300F40" w:rsidRDefault="00F07332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7332" w:rsidRPr="00300F40" w:rsidRDefault="002E7950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5.99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7332" w:rsidRPr="00300F40" w:rsidRDefault="002E7950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5.99</w:t>
            </w:r>
          </w:p>
        </w:tc>
      </w:tr>
      <w:tr w:rsidR="0027485A" w:rsidRPr="00300F40" w:rsidTr="006661EB">
        <w:trPr>
          <w:trHeight w:val="285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85A" w:rsidRPr="00300F40" w:rsidRDefault="0027485A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10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85A" w:rsidRPr="00300F40" w:rsidRDefault="0027485A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Цемент</w:t>
            </w: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7485A" w:rsidRPr="00300F40" w:rsidRDefault="000E6A37" w:rsidP="00C6595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Цемент М500  </w:t>
            </w:r>
            <w:r w:rsidR="00877858"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</w:t>
            </w:r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>ГОСТ 10178-85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85A" w:rsidRPr="00300F40" w:rsidRDefault="000E6A37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85A" w:rsidRPr="00300F40" w:rsidRDefault="0027485A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85A" w:rsidRPr="00300F40" w:rsidRDefault="000E6A37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85A" w:rsidRPr="00300F40" w:rsidRDefault="001E107F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0.</w:t>
            </w:r>
            <w:r w:rsidR="000E6A37"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7485A" w:rsidRPr="00300F40" w:rsidTr="00C65959">
        <w:trPr>
          <w:trHeight w:val="285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85A" w:rsidRPr="00300F40" w:rsidRDefault="0027485A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0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85A" w:rsidRPr="00300F40" w:rsidRDefault="0027485A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Цемент</w:t>
            </w: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7485A" w:rsidRPr="00300F40" w:rsidRDefault="00E40155" w:rsidP="00C65959">
            <w:pPr>
              <w:pStyle w:val="af6"/>
              <w:spacing w:after="0" w:afterAutospacing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00F4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Цемент ШПЦ 400</w:t>
            </w:r>
            <w:r w:rsidR="00DA66A3" w:rsidRPr="00300F4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877858" w:rsidRPr="00300F4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                                          </w:t>
            </w:r>
            <w:r w:rsidR="00877858" w:rsidRPr="00300F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ГОСТ 10178-85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85A" w:rsidRPr="00300F40" w:rsidRDefault="00E40155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85A" w:rsidRPr="00300F40" w:rsidRDefault="0027485A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85A" w:rsidRPr="00300F40" w:rsidRDefault="00E40155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1,72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85A" w:rsidRPr="00300F40" w:rsidRDefault="001E107F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 w:rsidR="00E40155"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DA66A3" w:rsidRPr="00300F40" w:rsidTr="00C65959">
        <w:trPr>
          <w:trHeight w:val="285"/>
        </w:trPr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6A3" w:rsidRPr="00300F40" w:rsidRDefault="00DA66A3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6A3" w:rsidRPr="00300F40" w:rsidRDefault="0071574D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>Шпаклевка</w:t>
            </w: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A66A3" w:rsidRPr="00300F40" w:rsidRDefault="0071574D" w:rsidP="00C6595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Шпаклевка </w:t>
            </w:r>
            <w:proofErr w:type="spellStart"/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>Ветонит</w:t>
            </w:r>
            <w:proofErr w:type="spellEnd"/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EE0B12"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</w:t>
            </w:r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EE0B12" w:rsidRPr="00300F40">
              <w:rPr>
                <w:rFonts w:ascii="Times New Roman" w:hAnsi="Times New Roman"/>
                <w:color w:val="333333"/>
                <w:sz w:val="24"/>
                <w:szCs w:val="24"/>
              </w:rPr>
              <w:t>ТУ 5745-003-81065795-2009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6A3" w:rsidRPr="00300F40" w:rsidRDefault="0071574D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кг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6A3" w:rsidRPr="00300F40" w:rsidRDefault="00DA66A3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66A3" w:rsidRPr="00300F40" w:rsidRDefault="0071574D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66A3" w:rsidRPr="00300F40" w:rsidRDefault="0071574D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</w:t>
            </w:r>
          </w:p>
        </w:tc>
      </w:tr>
      <w:tr w:rsidR="00DA66A3" w:rsidRPr="00300F40" w:rsidTr="00C65959">
        <w:trPr>
          <w:trHeight w:val="285"/>
        </w:trPr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6A3" w:rsidRPr="00300F40" w:rsidRDefault="00DA66A3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6A3" w:rsidRPr="00300F40" w:rsidRDefault="00E31026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>Штукатурка</w:t>
            </w: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A66A3" w:rsidRPr="00300F40" w:rsidRDefault="00E31026" w:rsidP="00C6595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Штукатурка </w:t>
            </w:r>
            <w:proofErr w:type="spellStart"/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>Ротбанд</w:t>
            </w:r>
            <w:proofErr w:type="spellEnd"/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77858"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ТУ 5745-011-04001508-97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6A3" w:rsidRPr="00300F40" w:rsidRDefault="00E31026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кг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6A3" w:rsidRPr="00300F40" w:rsidRDefault="00DA66A3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66A3" w:rsidRPr="00300F40" w:rsidRDefault="00E31026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706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66A3" w:rsidRPr="00300F40" w:rsidRDefault="00E31026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706</w:t>
            </w:r>
          </w:p>
        </w:tc>
      </w:tr>
      <w:tr w:rsidR="00DA66A3" w:rsidRPr="00300F40" w:rsidTr="00C65959">
        <w:trPr>
          <w:trHeight w:val="285"/>
        </w:trPr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6A3" w:rsidRPr="00300F40" w:rsidRDefault="00DA66A3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6A3" w:rsidRPr="00300F40" w:rsidRDefault="008D3E51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>Щебень</w:t>
            </w: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A66A3" w:rsidRPr="00300F40" w:rsidRDefault="008D3E51" w:rsidP="00C6595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Щебень гранитный ф25-60 </w:t>
            </w:r>
            <w:r w:rsidR="00571885"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ГОСТ </w:t>
            </w:r>
            <w:r w:rsidR="00145574" w:rsidRPr="00300F40">
              <w:rPr>
                <w:rStyle w:val="af0"/>
                <w:rFonts w:ascii="Times New Roman" w:hAnsi="Times New Roman"/>
                <w:b w:val="0"/>
                <w:sz w:val="24"/>
                <w:szCs w:val="24"/>
              </w:rPr>
              <w:t>8267-93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6A3" w:rsidRPr="00300F40" w:rsidRDefault="008D3E51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6A3" w:rsidRPr="00300F40" w:rsidRDefault="00DA66A3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66A3" w:rsidRPr="00300F40" w:rsidRDefault="008D3E51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66A3" w:rsidRPr="00300F40" w:rsidRDefault="008D3E51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780E95" w:rsidRPr="00300F40" w:rsidTr="00C65959">
        <w:trPr>
          <w:trHeight w:val="285"/>
        </w:trPr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E95" w:rsidRPr="00300F40" w:rsidRDefault="00780E95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E95" w:rsidRPr="00300F40" w:rsidRDefault="00780E95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>Щебень</w:t>
            </w: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0E95" w:rsidRPr="00300F40" w:rsidRDefault="00780E95" w:rsidP="00C6595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>Щебень строительный фр.8-25</w:t>
            </w:r>
            <w:r w:rsidR="0044664F"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</w:t>
            </w:r>
            <w:r w:rsidR="00145574" w:rsidRPr="00300F40">
              <w:rPr>
                <w:rStyle w:val="af0"/>
                <w:rFonts w:ascii="Times New Roman" w:hAnsi="Times New Roman"/>
                <w:b w:val="0"/>
                <w:sz w:val="24"/>
                <w:szCs w:val="24"/>
              </w:rPr>
              <w:t>ГОСТ 8267-93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E95" w:rsidRPr="00300F40" w:rsidRDefault="00780E95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E95" w:rsidRPr="00300F40" w:rsidRDefault="00780E95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E95" w:rsidRPr="00300F40" w:rsidRDefault="00780E95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E95" w:rsidRPr="00300F40" w:rsidRDefault="00780E95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780E95" w:rsidRPr="00300F40" w:rsidTr="00C65959">
        <w:trPr>
          <w:trHeight w:val="285"/>
        </w:trPr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E95" w:rsidRPr="00300F40" w:rsidRDefault="00780E95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E95" w:rsidRPr="00300F40" w:rsidRDefault="00780E95" w:rsidP="00C659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>Щебень</w:t>
            </w: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80E95" w:rsidRPr="00300F40" w:rsidRDefault="00710ACE" w:rsidP="00C6595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Щебень фр.5-20 </w:t>
            </w:r>
            <w:r w:rsidR="0044664F" w:rsidRPr="00300F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ГОСТ </w:t>
            </w:r>
            <w:r w:rsidR="00145574" w:rsidRPr="00300F40">
              <w:rPr>
                <w:rStyle w:val="af0"/>
                <w:rFonts w:ascii="Times New Roman" w:hAnsi="Times New Roman"/>
                <w:b w:val="0"/>
                <w:sz w:val="24"/>
                <w:szCs w:val="24"/>
              </w:rPr>
              <w:t>8267-93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E95" w:rsidRPr="00300F40" w:rsidRDefault="00710ACE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E95" w:rsidRPr="00300F40" w:rsidRDefault="00710ACE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E95" w:rsidRPr="00300F40" w:rsidRDefault="00710ACE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E95" w:rsidRPr="00300F40" w:rsidRDefault="00710ACE" w:rsidP="00C65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0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</w:tr>
    </w:tbl>
    <w:p w:rsidR="0018582F" w:rsidRDefault="007B7A06" w:rsidP="00EE0B1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</w:t>
      </w:r>
      <w:r w:rsidR="00574CE3">
        <w:rPr>
          <w:rFonts w:ascii="Times New Roman" w:hAnsi="Times New Roman"/>
          <w:sz w:val="24"/>
          <w:szCs w:val="24"/>
        </w:rPr>
        <w:t xml:space="preserve">                               </w:t>
      </w:r>
    </w:p>
    <w:p w:rsidR="002602EC" w:rsidRDefault="00DE5326" w:rsidP="00300F40">
      <w:pPr>
        <w:pStyle w:val="af3"/>
        <w:ind w:left="991" w:right="-567" w:firstLine="425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</w:t>
      </w:r>
      <w:r w:rsidR="007B7A06">
        <w:rPr>
          <w:rFonts w:ascii="Times New Roman" w:hAnsi="Times New Roman"/>
          <w:b/>
          <w:sz w:val="24"/>
          <w:szCs w:val="24"/>
        </w:rPr>
        <w:t xml:space="preserve">3. </w:t>
      </w:r>
      <w:r w:rsidR="00582A0E">
        <w:rPr>
          <w:rFonts w:ascii="Times New Roman" w:hAnsi="Times New Roman"/>
          <w:b/>
          <w:sz w:val="24"/>
          <w:szCs w:val="24"/>
        </w:rPr>
        <w:t>ОСНОВНЫЕ ТЕХНИЧЕСКИЕ ТРЕБОВАНИЯ</w:t>
      </w:r>
      <w:r w:rsidR="002602EC">
        <w:rPr>
          <w:rFonts w:ascii="Times New Roman" w:hAnsi="Times New Roman"/>
          <w:b/>
          <w:sz w:val="24"/>
          <w:szCs w:val="24"/>
        </w:rPr>
        <w:t xml:space="preserve"> </w:t>
      </w:r>
    </w:p>
    <w:p w:rsidR="002602EC" w:rsidRPr="00B47F73" w:rsidRDefault="00582A0E" w:rsidP="00300F40">
      <w:pPr>
        <w:spacing w:after="0" w:line="240" w:lineRule="auto"/>
        <w:ind w:righ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3.1. </w:t>
      </w:r>
      <w:r w:rsidR="002602EC" w:rsidRPr="00B47F73">
        <w:rPr>
          <w:rFonts w:ascii="Times New Roman" w:hAnsi="Times New Roman"/>
          <w:sz w:val="24"/>
          <w:szCs w:val="24"/>
        </w:rPr>
        <w:t>Качество продукции должно соответствовать действующим ГОСТам, ТУ или другим документам, содержащим обязательные, либо обычно применяемые требования, предъявл</w:t>
      </w:r>
      <w:r w:rsidR="002602EC">
        <w:rPr>
          <w:rFonts w:ascii="Times New Roman" w:hAnsi="Times New Roman"/>
          <w:sz w:val="24"/>
          <w:szCs w:val="24"/>
        </w:rPr>
        <w:t xml:space="preserve">яемые к соответствующим товарам. </w:t>
      </w:r>
    </w:p>
    <w:p w:rsidR="002602EC" w:rsidRPr="00B47F73" w:rsidRDefault="00582A0E" w:rsidP="00300F40">
      <w:pPr>
        <w:spacing w:after="0" w:line="240" w:lineRule="auto"/>
        <w:ind w:righ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3.2. </w:t>
      </w:r>
      <w:r w:rsidR="002602EC" w:rsidRPr="002F5656">
        <w:rPr>
          <w:rFonts w:ascii="Times New Roman" w:hAnsi="Times New Roman"/>
          <w:sz w:val="24"/>
          <w:szCs w:val="24"/>
        </w:rPr>
        <w:t>Продукция должна быть сертифицирована, должна иметь тех. условия производителя данной продукции и обеспечен</w:t>
      </w:r>
      <w:r w:rsidR="002602EC">
        <w:rPr>
          <w:rFonts w:ascii="Times New Roman" w:hAnsi="Times New Roman"/>
          <w:sz w:val="24"/>
          <w:szCs w:val="24"/>
        </w:rPr>
        <w:t xml:space="preserve">на гарантийными обязательствами,  обязательно наличие </w:t>
      </w:r>
      <w:r w:rsidR="002602EC">
        <w:rPr>
          <w:rFonts w:ascii="Times New Roman" w:hAnsi="Times New Roman"/>
          <w:sz w:val="24"/>
        </w:rPr>
        <w:t>сертификата СЭМ (сертификат экологического менеджмента).</w:t>
      </w:r>
    </w:p>
    <w:p w:rsidR="002602EC" w:rsidRDefault="002602EC" w:rsidP="00300F40">
      <w:pPr>
        <w:pStyle w:val="af3"/>
        <w:ind w:left="1440" w:right="-567"/>
        <w:rPr>
          <w:rFonts w:ascii="Times New Roman" w:hAnsi="Times New Roman"/>
          <w:b/>
          <w:sz w:val="24"/>
          <w:szCs w:val="24"/>
        </w:rPr>
      </w:pPr>
    </w:p>
    <w:p w:rsidR="002602EC" w:rsidRDefault="007B7A06" w:rsidP="00300F40">
      <w:pPr>
        <w:pStyle w:val="af3"/>
        <w:ind w:left="1800" w:right="-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</w:t>
      </w:r>
      <w:r w:rsidR="002602EC">
        <w:rPr>
          <w:rFonts w:ascii="Times New Roman" w:hAnsi="Times New Roman"/>
          <w:b/>
          <w:sz w:val="24"/>
          <w:szCs w:val="24"/>
        </w:rPr>
        <w:t>ПРА</w:t>
      </w:r>
      <w:r w:rsidR="00582A0E">
        <w:rPr>
          <w:rFonts w:ascii="Times New Roman" w:hAnsi="Times New Roman"/>
          <w:b/>
          <w:sz w:val="24"/>
          <w:szCs w:val="24"/>
        </w:rPr>
        <w:t>ВИЛА КОНТРОЛЯ ПРИЕМКИ ПРОДУКЦИИ</w:t>
      </w:r>
    </w:p>
    <w:p w:rsidR="00684D69" w:rsidRDefault="00684D69" w:rsidP="00300F40">
      <w:pPr>
        <w:pStyle w:val="af3"/>
        <w:ind w:left="1800" w:right="-567"/>
        <w:rPr>
          <w:rFonts w:ascii="Times New Roman" w:hAnsi="Times New Roman"/>
          <w:b/>
          <w:sz w:val="24"/>
          <w:szCs w:val="24"/>
        </w:rPr>
      </w:pPr>
    </w:p>
    <w:p w:rsidR="002602EC" w:rsidRPr="003525E7" w:rsidRDefault="00582A0E" w:rsidP="00300F40">
      <w:pPr>
        <w:spacing w:after="0" w:line="240" w:lineRule="auto"/>
        <w:ind w:right="-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4.1. </w:t>
      </w:r>
      <w:r w:rsidR="002602EC" w:rsidRPr="003525E7">
        <w:rPr>
          <w:rFonts w:ascii="Times New Roman" w:hAnsi="Times New Roman"/>
          <w:sz w:val="24"/>
          <w:szCs w:val="24"/>
        </w:rPr>
        <w:t>Продукция, поступившая в исправной таре, принимается по качеству, комплектности и количеству на складе получателя.</w:t>
      </w:r>
    </w:p>
    <w:p w:rsidR="002602EC" w:rsidRPr="003525E7" w:rsidRDefault="00582A0E" w:rsidP="00300F40">
      <w:pPr>
        <w:spacing w:after="0" w:line="240" w:lineRule="auto"/>
        <w:ind w:right="-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4.2. </w:t>
      </w:r>
      <w:r w:rsidR="002602EC" w:rsidRPr="003525E7">
        <w:rPr>
          <w:rFonts w:ascii="Times New Roman" w:hAnsi="Times New Roman"/>
          <w:sz w:val="24"/>
          <w:szCs w:val="24"/>
        </w:rPr>
        <w:t>Изготовитель (поставщик) обязан обеспечить:</w:t>
      </w:r>
    </w:p>
    <w:p w:rsidR="002602EC" w:rsidRPr="003525E7" w:rsidRDefault="00753A95" w:rsidP="00300F40">
      <w:pPr>
        <w:spacing w:after="0" w:line="240" w:lineRule="auto"/>
        <w:ind w:right="-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2602EC" w:rsidRPr="003525E7">
        <w:rPr>
          <w:rFonts w:ascii="Times New Roman" w:hAnsi="Times New Roman"/>
          <w:sz w:val="24"/>
          <w:szCs w:val="24"/>
        </w:rPr>
        <w:t>1) отгрузку (сдачу) продукции, соответствующей по качеству и комплектности требованиям, установленным стандартами, техническими условиями, чертежами, рецептурами, образцами, (эталонами).</w:t>
      </w:r>
    </w:p>
    <w:p w:rsidR="002602EC" w:rsidRPr="003525E7" w:rsidRDefault="00753A95" w:rsidP="00300F40">
      <w:pPr>
        <w:spacing w:after="0" w:line="240" w:lineRule="auto"/>
        <w:ind w:right="-567"/>
        <w:jc w:val="both"/>
        <w:rPr>
          <w:rFonts w:ascii="Times New Roman" w:hAnsi="Times New Roman"/>
          <w:sz w:val="24"/>
          <w:szCs w:val="24"/>
        </w:rPr>
      </w:pPr>
      <w:r>
        <w:t xml:space="preserve">        </w:t>
      </w:r>
      <w:r w:rsidR="002602EC" w:rsidRPr="003525E7">
        <w:rPr>
          <w:rFonts w:ascii="Times New Roman" w:hAnsi="Times New Roman"/>
          <w:sz w:val="24"/>
          <w:szCs w:val="24"/>
        </w:rPr>
        <w:t xml:space="preserve">Продукция, не прошедшая в установленном порядке проверку по качеству, а также продукция, отгрузка которой была запрещена органами, осуществившими контроль </w:t>
      </w:r>
      <w:r w:rsidR="00101D4F">
        <w:rPr>
          <w:rFonts w:ascii="Times New Roman" w:hAnsi="Times New Roman"/>
          <w:sz w:val="24"/>
          <w:szCs w:val="24"/>
        </w:rPr>
        <w:t>над</w:t>
      </w:r>
      <w:r w:rsidR="002602EC" w:rsidRPr="003525E7">
        <w:rPr>
          <w:rFonts w:ascii="Times New Roman" w:hAnsi="Times New Roman"/>
          <w:sz w:val="24"/>
          <w:szCs w:val="24"/>
        </w:rPr>
        <w:t xml:space="preserve"> качеством продукции, и другими уполномоченными на то органами, поставляться не должна;</w:t>
      </w:r>
    </w:p>
    <w:p w:rsidR="002602EC" w:rsidRPr="003525E7" w:rsidRDefault="00753A95" w:rsidP="00300F40">
      <w:pPr>
        <w:spacing w:after="0" w:line="240" w:lineRule="auto"/>
        <w:ind w:righ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2602EC" w:rsidRPr="003525E7">
        <w:rPr>
          <w:rFonts w:ascii="Times New Roman" w:hAnsi="Times New Roman"/>
          <w:sz w:val="24"/>
          <w:szCs w:val="24"/>
        </w:rPr>
        <w:t>2) четкое и правильное оформление документов, удостоверяющих качество, комплектность и количество поставляемой продукции (технический паспорт, сертификат, удостоверение о качестве, отгрузочные и расчетные документы и т.п.).</w:t>
      </w:r>
    </w:p>
    <w:p w:rsidR="002602EC" w:rsidRPr="003525E7" w:rsidRDefault="00582A0E" w:rsidP="00300F40">
      <w:pPr>
        <w:spacing w:after="0" w:line="240" w:lineRule="auto"/>
        <w:ind w:right="-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4.3. </w:t>
      </w:r>
      <w:r w:rsidR="002602EC" w:rsidRPr="003525E7">
        <w:rPr>
          <w:rFonts w:ascii="Times New Roman" w:eastAsia="Times New Roman" w:hAnsi="Times New Roman"/>
          <w:sz w:val="24"/>
          <w:szCs w:val="24"/>
        </w:rPr>
        <w:t>Приемка продукции по качеству</w:t>
      </w:r>
      <w:r w:rsidR="000C3510">
        <w:rPr>
          <w:rFonts w:ascii="Times New Roman" w:eastAsia="Times New Roman" w:hAnsi="Times New Roman"/>
          <w:sz w:val="24"/>
          <w:szCs w:val="24"/>
        </w:rPr>
        <w:t xml:space="preserve">, </w:t>
      </w:r>
      <w:r w:rsidR="002602EC" w:rsidRPr="003525E7">
        <w:rPr>
          <w:rFonts w:ascii="Times New Roman" w:eastAsia="Times New Roman" w:hAnsi="Times New Roman"/>
          <w:sz w:val="24"/>
          <w:szCs w:val="24"/>
        </w:rPr>
        <w:t xml:space="preserve"> комплектности</w:t>
      </w:r>
      <w:r w:rsidR="000C3510">
        <w:rPr>
          <w:rFonts w:ascii="Times New Roman" w:eastAsia="Times New Roman" w:hAnsi="Times New Roman"/>
          <w:sz w:val="24"/>
          <w:szCs w:val="24"/>
        </w:rPr>
        <w:t xml:space="preserve"> и количеству</w:t>
      </w:r>
      <w:r w:rsidR="002602EC" w:rsidRPr="003525E7">
        <w:rPr>
          <w:rFonts w:ascii="Times New Roman" w:eastAsia="Times New Roman" w:hAnsi="Times New Roman"/>
          <w:sz w:val="24"/>
          <w:szCs w:val="24"/>
        </w:rPr>
        <w:t xml:space="preserve"> производится на складе получателя в следующие сроки:</w:t>
      </w:r>
    </w:p>
    <w:p w:rsidR="002602EC" w:rsidRPr="003525E7" w:rsidRDefault="002602EC" w:rsidP="00300F40">
      <w:pPr>
        <w:spacing w:after="0" w:line="240" w:lineRule="auto"/>
        <w:ind w:right="-567"/>
        <w:jc w:val="both"/>
        <w:rPr>
          <w:rFonts w:ascii="Times New Roman" w:eastAsia="Times New Roman" w:hAnsi="Times New Roman"/>
          <w:sz w:val="24"/>
          <w:szCs w:val="24"/>
        </w:rPr>
      </w:pPr>
      <w:r w:rsidRPr="003525E7">
        <w:rPr>
          <w:rFonts w:ascii="Times New Roman" w:hAnsi="Times New Roman"/>
          <w:sz w:val="24"/>
          <w:szCs w:val="24"/>
        </w:rPr>
        <w:t xml:space="preserve">а) при иногородней поставке – </w:t>
      </w:r>
      <w:r w:rsidRPr="003525E7">
        <w:rPr>
          <w:rFonts w:ascii="Times New Roman" w:eastAsia="Times New Roman" w:hAnsi="Times New Roman"/>
          <w:sz w:val="24"/>
          <w:szCs w:val="24"/>
        </w:rPr>
        <w:t>не</w:t>
      </w:r>
      <w:r w:rsidRPr="003525E7">
        <w:rPr>
          <w:rFonts w:ascii="Times New Roman" w:hAnsi="Times New Roman"/>
          <w:sz w:val="24"/>
          <w:szCs w:val="24"/>
        </w:rPr>
        <w:t xml:space="preserve"> </w:t>
      </w:r>
      <w:r w:rsidRPr="003525E7">
        <w:rPr>
          <w:rFonts w:ascii="Times New Roman" w:eastAsia="Times New Roman" w:hAnsi="Times New Roman"/>
          <w:sz w:val="24"/>
          <w:szCs w:val="24"/>
        </w:rPr>
        <w:t xml:space="preserve">позднее 20 дней после выдачи </w:t>
      </w:r>
      <w:r w:rsidRPr="003525E7">
        <w:rPr>
          <w:rFonts w:ascii="Times New Roman" w:hAnsi="Times New Roman"/>
          <w:sz w:val="24"/>
          <w:szCs w:val="24"/>
        </w:rPr>
        <w:t>продукции</w:t>
      </w:r>
      <w:r w:rsidRPr="003525E7">
        <w:rPr>
          <w:rFonts w:ascii="Times New Roman" w:eastAsia="Times New Roman" w:hAnsi="Times New Roman"/>
          <w:sz w:val="24"/>
          <w:szCs w:val="24"/>
        </w:rPr>
        <w:t xml:space="preserve"> органом транспорта или поступления ее на склад получателя при доставке продукции поставщиком или при вывозке продукции получателем;</w:t>
      </w:r>
    </w:p>
    <w:p w:rsidR="002602EC" w:rsidRPr="003525E7" w:rsidRDefault="002602EC" w:rsidP="00300F40">
      <w:pPr>
        <w:spacing w:after="0" w:line="240" w:lineRule="auto"/>
        <w:ind w:right="-567"/>
        <w:jc w:val="both"/>
        <w:rPr>
          <w:rFonts w:ascii="Times New Roman" w:eastAsia="Times New Roman" w:hAnsi="Times New Roman"/>
          <w:sz w:val="24"/>
          <w:szCs w:val="24"/>
        </w:rPr>
      </w:pPr>
      <w:r w:rsidRPr="003525E7">
        <w:rPr>
          <w:rFonts w:ascii="Times New Roman" w:hAnsi="Times New Roman"/>
          <w:sz w:val="24"/>
          <w:szCs w:val="24"/>
        </w:rPr>
        <w:t xml:space="preserve">б) при одногородней поставке – </w:t>
      </w:r>
      <w:r w:rsidRPr="003525E7">
        <w:rPr>
          <w:rFonts w:ascii="Times New Roman" w:eastAsia="Times New Roman" w:hAnsi="Times New Roman"/>
          <w:sz w:val="24"/>
          <w:szCs w:val="24"/>
        </w:rPr>
        <w:t>не</w:t>
      </w:r>
      <w:r w:rsidRPr="003525E7">
        <w:rPr>
          <w:rFonts w:ascii="Times New Roman" w:hAnsi="Times New Roman"/>
          <w:sz w:val="24"/>
          <w:szCs w:val="24"/>
        </w:rPr>
        <w:t xml:space="preserve"> </w:t>
      </w:r>
      <w:r w:rsidRPr="003525E7">
        <w:rPr>
          <w:rFonts w:ascii="Times New Roman" w:eastAsia="Times New Roman" w:hAnsi="Times New Roman"/>
          <w:sz w:val="24"/>
          <w:szCs w:val="24"/>
        </w:rPr>
        <w:t xml:space="preserve"> позднее 10 дней после поступления продукции на склад получателя.</w:t>
      </w:r>
    </w:p>
    <w:p w:rsidR="002602EC" w:rsidRPr="003525E7" w:rsidRDefault="002602EC" w:rsidP="00300F40">
      <w:pPr>
        <w:spacing w:after="0" w:line="240" w:lineRule="auto"/>
        <w:ind w:right="-567"/>
        <w:jc w:val="both"/>
        <w:rPr>
          <w:rFonts w:ascii="Times New Roman" w:eastAsia="Times New Roman" w:hAnsi="Times New Roman"/>
          <w:sz w:val="24"/>
          <w:szCs w:val="24"/>
        </w:rPr>
      </w:pPr>
      <w:r w:rsidRPr="003525E7">
        <w:rPr>
          <w:rFonts w:ascii="Times New Roman" w:eastAsia="Times New Roman" w:hAnsi="Times New Roman"/>
          <w:sz w:val="24"/>
          <w:szCs w:val="24"/>
        </w:rPr>
        <w:t>Проверка качества и комплектности продукции, поступившей в таре, производится при вскрытии тары, но не позднее указанных выше сроков, если иные сроки не предусмотрены в договоре в связи с особенностями поставляемой продукции (товара).</w:t>
      </w:r>
    </w:p>
    <w:p w:rsidR="00A75AF2" w:rsidRDefault="00582A0E" w:rsidP="00300F40">
      <w:pPr>
        <w:spacing w:after="0" w:line="240" w:lineRule="auto"/>
        <w:ind w:right="-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4.</w:t>
      </w:r>
      <w:r w:rsidR="00294685">
        <w:rPr>
          <w:rFonts w:ascii="Times New Roman" w:eastAsia="Times New Roman" w:hAnsi="Times New Roman"/>
          <w:sz w:val="24"/>
          <w:szCs w:val="24"/>
        </w:rPr>
        <w:t>4</w:t>
      </w:r>
      <w:r>
        <w:rPr>
          <w:rFonts w:ascii="Times New Roman" w:eastAsia="Times New Roman" w:hAnsi="Times New Roman"/>
          <w:sz w:val="24"/>
          <w:szCs w:val="24"/>
        </w:rPr>
        <w:t xml:space="preserve">. </w:t>
      </w:r>
      <w:r w:rsidR="002602EC" w:rsidRPr="003525E7">
        <w:rPr>
          <w:rFonts w:ascii="Times New Roman" w:eastAsia="Times New Roman" w:hAnsi="Times New Roman"/>
          <w:sz w:val="24"/>
          <w:szCs w:val="24"/>
        </w:rPr>
        <w:t>При доставке поставщиком продукции в таре на склад получателя последний, кроме проверки веса брутто и количества мест, может потребовать вскрытия тары и проверки веса нетто и количества товарных единиц в каждом месте.</w:t>
      </w:r>
      <w:r>
        <w:rPr>
          <w:rFonts w:ascii="Times New Roman" w:hAnsi="Times New Roman"/>
          <w:b/>
          <w:sz w:val="24"/>
          <w:szCs w:val="24"/>
        </w:rPr>
        <w:t xml:space="preserve">                  </w:t>
      </w:r>
      <w:r w:rsidR="009903F7">
        <w:rPr>
          <w:rFonts w:ascii="Times New Roman" w:hAnsi="Times New Roman"/>
          <w:b/>
          <w:sz w:val="24"/>
          <w:szCs w:val="24"/>
        </w:rPr>
        <w:t xml:space="preserve">     </w:t>
      </w:r>
    </w:p>
    <w:p w:rsidR="00A75AF2" w:rsidRDefault="00A75AF2" w:rsidP="00300F40">
      <w:pPr>
        <w:pStyle w:val="af3"/>
        <w:ind w:left="1800" w:right="-567"/>
        <w:rPr>
          <w:rFonts w:ascii="Times New Roman" w:hAnsi="Times New Roman"/>
          <w:b/>
          <w:sz w:val="24"/>
          <w:szCs w:val="24"/>
        </w:rPr>
      </w:pPr>
    </w:p>
    <w:p w:rsidR="002602EC" w:rsidRDefault="004B5EBD" w:rsidP="00300F40">
      <w:pPr>
        <w:pStyle w:val="af3"/>
        <w:ind w:left="1800" w:right="-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="00C65959">
        <w:rPr>
          <w:rFonts w:ascii="Times New Roman" w:hAnsi="Times New Roman"/>
          <w:b/>
          <w:sz w:val="24"/>
          <w:szCs w:val="24"/>
        </w:rPr>
        <w:t xml:space="preserve">         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7B7A06">
        <w:rPr>
          <w:rFonts w:ascii="Times New Roman" w:hAnsi="Times New Roman"/>
          <w:b/>
          <w:sz w:val="24"/>
          <w:szCs w:val="24"/>
        </w:rPr>
        <w:t xml:space="preserve">5. </w:t>
      </w:r>
      <w:r w:rsidR="00582A0E">
        <w:rPr>
          <w:rFonts w:ascii="Times New Roman" w:hAnsi="Times New Roman"/>
          <w:b/>
          <w:sz w:val="24"/>
          <w:szCs w:val="24"/>
        </w:rPr>
        <w:t>СРОКИ  ПОСТАВКИ</w:t>
      </w:r>
    </w:p>
    <w:p w:rsidR="00DE5326" w:rsidRDefault="00582A0E" w:rsidP="00300F40">
      <w:pPr>
        <w:ind w:right="-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5.1. </w:t>
      </w:r>
      <w:r w:rsidR="002602EC" w:rsidRPr="005B652D">
        <w:rPr>
          <w:rFonts w:ascii="Times New Roman" w:hAnsi="Times New Roman"/>
          <w:sz w:val="24"/>
          <w:szCs w:val="24"/>
        </w:rPr>
        <w:t xml:space="preserve">Срок поставки </w:t>
      </w:r>
      <w:r w:rsidR="00CD10C2">
        <w:rPr>
          <w:rFonts w:ascii="Times New Roman" w:hAnsi="Times New Roman"/>
          <w:b/>
          <w:sz w:val="24"/>
          <w:szCs w:val="24"/>
        </w:rPr>
        <w:t>стройматериалов</w:t>
      </w:r>
      <w:r w:rsidR="005F5D28">
        <w:rPr>
          <w:rFonts w:ascii="Times New Roman" w:hAnsi="Times New Roman"/>
          <w:sz w:val="24"/>
          <w:szCs w:val="24"/>
        </w:rPr>
        <w:t xml:space="preserve"> </w:t>
      </w:r>
      <w:r w:rsidR="002602EC">
        <w:rPr>
          <w:rFonts w:ascii="Times New Roman" w:hAnsi="Times New Roman"/>
          <w:sz w:val="24"/>
          <w:szCs w:val="24"/>
        </w:rPr>
        <w:t xml:space="preserve">– </w:t>
      </w:r>
      <w:r w:rsidR="006917B2">
        <w:rPr>
          <w:rFonts w:ascii="Times New Roman" w:hAnsi="Times New Roman"/>
          <w:sz w:val="24"/>
          <w:szCs w:val="24"/>
          <w:lang w:val="en-US"/>
        </w:rPr>
        <w:t>I</w:t>
      </w:r>
      <w:r w:rsidR="006917B2" w:rsidRPr="006917B2">
        <w:rPr>
          <w:rFonts w:ascii="Times New Roman" w:hAnsi="Times New Roman"/>
          <w:sz w:val="24"/>
          <w:szCs w:val="24"/>
        </w:rPr>
        <w:t>-</w:t>
      </w:r>
      <w:r w:rsidR="00C65959">
        <w:rPr>
          <w:rFonts w:ascii="Times New Roman" w:hAnsi="Times New Roman"/>
          <w:sz w:val="24"/>
          <w:szCs w:val="24"/>
          <w:lang w:val="en-US"/>
        </w:rPr>
        <w:t>III</w:t>
      </w:r>
      <w:r w:rsidR="005F5D28">
        <w:rPr>
          <w:rFonts w:ascii="Times New Roman" w:hAnsi="Times New Roman"/>
          <w:sz w:val="24"/>
          <w:szCs w:val="24"/>
        </w:rPr>
        <w:t xml:space="preserve"> квартал</w:t>
      </w:r>
      <w:r>
        <w:rPr>
          <w:rFonts w:ascii="Times New Roman" w:hAnsi="Times New Roman"/>
          <w:sz w:val="24"/>
          <w:szCs w:val="24"/>
        </w:rPr>
        <w:t xml:space="preserve"> </w:t>
      </w:r>
      <w:r w:rsidR="002602EC">
        <w:rPr>
          <w:rFonts w:ascii="Times New Roman" w:hAnsi="Times New Roman"/>
          <w:sz w:val="24"/>
          <w:szCs w:val="24"/>
        </w:rPr>
        <w:t>20</w:t>
      </w:r>
      <w:r w:rsidR="002A1D51">
        <w:rPr>
          <w:rFonts w:ascii="Times New Roman" w:hAnsi="Times New Roman"/>
          <w:sz w:val="24"/>
          <w:szCs w:val="24"/>
        </w:rPr>
        <w:t>1</w:t>
      </w:r>
      <w:r w:rsidR="00CF0E9E">
        <w:rPr>
          <w:rFonts w:ascii="Times New Roman" w:hAnsi="Times New Roman"/>
          <w:sz w:val="24"/>
          <w:szCs w:val="24"/>
        </w:rPr>
        <w:t>4</w:t>
      </w:r>
      <w:r w:rsidR="002602EC">
        <w:rPr>
          <w:rFonts w:ascii="Times New Roman" w:hAnsi="Times New Roman"/>
          <w:sz w:val="24"/>
          <w:szCs w:val="24"/>
        </w:rPr>
        <w:t xml:space="preserve"> год</w:t>
      </w:r>
      <w:r w:rsidR="00E25262">
        <w:rPr>
          <w:rFonts w:ascii="Times New Roman" w:hAnsi="Times New Roman"/>
          <w:sz w:val="24"/>
          <w:szCs w:val="24"/>
        </w:rPr>
        <w:t>а</w:t>
      </w:r>
      <w:r w:rsidR="002602EC">
        <w:rPr>
          <w:rFonts w:ascii="Times New Roman" w:hAnsi="Times New Roman"/>
          <w:sz w:val="24"/>
          <w:szCs w:val="24"/>
        </w:rPr>
        <w:t xml:space="preserve">, по </w:t>
      </w:r>
      <w:r w:rsidR="00E25262">
        <w:rPr>
          <w:rFonts w:ascii="Times New Roman" w:hAnsi="Times New Roman"/>
          <w:sz w:val="24"/>
          <w:szCs w:val="24"/>
        </w:rPr>
        <w:t xml:space="preserve">отдельным </w:t>
      </w:r>
      <w:r w:rsidR="002602EC">
        <w:rPr>
          <w:rFonts w:ascii="Times New Roman" w:hAnsi="Times New Roman"/>
          <w:sz w:val="24"/>
          <w:szCs w:val="24"/>
        </w:rPr>
        <w:t>заявкам Филиа</w:t>
      </w:r>
      <w:r w:rsidR="00DD3ACC">
        <w:rPr>
          <w:rFonts w:ascii="Times New Roman" w:hAnsi="Times New Roman"/>
          <w:sz w:val="24"/>
          <w:szCs w:val="24"/>
        </w:rPr>
        <w:t>ла ОАО «МРСК Центра» - «Липецкэнерго</w:t>
      </w:r>
      <w:r w:rsidR="002602EC">
        <w:rPr>
          <w:rFonts w:ascii="Times New Roman" w:hAnsi="Times New Roman"/>
          <w:sz w:val="24"/>
          <w:szCs w:val="24"/>
        </w:rPr>
        <w:t xml:space="preserve">», </w:t>
      </w:r>
      <w:r w:rsidR="003B403A">
        <w:rPr>
          <w:rFonts w:ascii="Times New Roman" w:eastAsia="Times New Roman" w:hAnsi="Times New Roman"/>
          <w:sz w:val="24"/>
          <w:szCs w:val="24"/>
        </w:rPr>
        <w:t>в течени</w:t>
      </w:r>
      <w:proofErr w:type="gramStart"/>
      <w:r w:rsidR="003B403A">
        <w:rPr>
          <w:rFonts w:ascii="Times New Roman" w:eastAsia="Times New Roman" w:hAnsi="Times New Roman"/>
          <w:sz w:val="24"/>
          <w:szCs w:val="24"/>
        </w:rPr>
        <w:t>и</w:t>
      </w:r>
      <w:proofErr w:type="gramEnd"/>
      <w:r w:rsidR="002602EC" w:rsidRPr="009D4AC6">
        <w:rPr>
          <w:rFonts w:ascii="Times New Roman" w:eastAsia="Times New Roman" w:hAnsi="Times New Roman"/>
          <w:sz w:val="24"/>
          <w:szCs w:val="24"/>
        </w:rPr>
        <w:t xml:space="preserve">  20 рабочих дней с момента подачи заявки на партию продукции.</w:t>
      </w:r>
    </w:p>
    <w:p w:rsidR="002153FC" w:rsidRDefault="004B5EBD" w:rsidP="00300F40">
      <w:pPr>
        <w:pStyle w:val="af3"/>
        <w:ind w:left="1800" w:right="-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</w:t>
      </w:r>
      <w:r w:rsidR="00C65959" w:rsidRPr="004114C9">
        <w:rPr>
          <w:rFonts w:ascii="Times New Roman" w:hAnsi="Times New Roman"/>
          <w:b/>
          <w:sz w:val="24"/>
          <w:szCs w:val="24"/>
        </w:rPr>
        <w:t xml:space="preserve">         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="007B7A06">
        <w:rPr>
          <w:rFonts w:ascii="Times New Roman" w:hAnsi="Times New Roman"/>
          <w:b/>
          <w:sz w:val="24"/>
          <w:szCs w:val="24"/>
        </w:rPr>
        <w:t xml:space="preserve">6. </w:t>
      </w:r>
      <w:r w:rsidR="00A8064E">
        <w:rPr>
          <w:rFonts w:ascii="Times New Roman" w:hAnsi="Times New Roman"/>
          <w:b/>
          <w:sz w:val="24"/>
          <w:szCs w:val="24"/>
        </w:rPr>
        <w:t>УСЛОВИЯ  ПОСТАВКИ</w:t>
      </w:r>
    </w:p>
    <w:p w:rsidR="00A14207" w:rsidRDefault="00A14207" w:rsidP="00300F40">
      <w:pPr>
        <w:spacing w:after="0"/>
        <w:ind w:right="-567"/>
        <w:jc w:val="both"/>
        <w:rPr>
          <w:rFonts w:ascii="Times New Roman" w:hAnsi="Times New Roman"/>
          <w:sz w:val="24"/>
          <w:szCs w:val="24"/>
        </w:rPr>
      </w:pPr>
      <w:r w:rsidRPr="00D6596F">
        <w:rPr>
          <w:rFonts w:ascii="Times New Roman" w:hAnsi="Times New Roman"/>
          <w:sz w:val="24"/>
          <w:szCs w:val="24"/>
        </w:rPr>
        <w:t xml:space="preserve">6.1. </w:t>
      </w:r>
      <w:r>
        <w:rPr>
          <w:rFonts w:ascii="Times New Roman" w:hAnsi="Times New Roman"/>
          <w:sz w:val="24"/>
          <w:szCs w:val="24"/>
        </w:rPr>
        <w:t xml:space="preserve">Наименование и количество продукции  согласовываются между Поставщиком и Покупателем по отдельным заявкам. Спецификация к договору может изменяться по наименованию однотипной продукции и количеству по требованию Покупателя, в зависимости от корректировки планов ремонтов и потребности в материалах для исполнения договоров технологических присоединений. </w:t>
      </w:r>
    </w:p>
    <w:p w:rsidR="00D84308" w:rsidRPr="00C65959" w:rsidRDefault="00D84308" w:rsidP="00300F40">
      <w:pPr>
        <w:spacing w:after="0"/>
        <w:ind w:right="-567"/>
        <w:jc w:val="both"/>
        <w:rPr>
          <w:rFonts w:ascii="Times New Roman" w:hAnsi="Times New Roman"/>
          <w:b/>
        </w:rPr>
      </w:pPr>
      <w:r w:rsidRPr="00D6596F">
        <w:rPr>
          <w:rFonts w:ascii="Times New Roman" w:hAnsi="Times New Roman"/>
          <w:sz w:val="24"/>
          <w:szCs w:val="24"/>
        </w:rPr>
        <w:t>6.2</w:t>
      </w:r>
      <w:r w:rsidRPr="00D84308">
        <w:rPr>
          <w:rFonts w:ascii="Times New Roman" w:hAnsi="Times New Roman"/>
          <w:sz w:val="24"/>
          <w:szCs w:val="24"/>
        </w:rPr>
        <w:t>. Товар поставляется Поставщиком по адресу, указанному в заявке Покупателя</w:t>
      </w:r>
      <w:r w:rsidR="007929AB">
        <w:rPr>
          <w:rFonts w:ascii="Times New Roman" w:hAnsi="Times New Roman"/>
          <w:sz w:val="24"/>
          <w:szCs w:val="24"/>
        </w:rPr>
        <w:t>.</w:t>
      </w:r>
      <w:r w:rsidRPr="00D84308">
        <w:rPr>
          <w:rFonts w:ascii="Times New Roman" w:hAnsi="Times New Roman"/>
          <w:sz w:val="24"/>
          <w:szCs w:val="24"/>
        </w:rPr>
        <w:t xml:space="preserve"> </w:t>
      </w:r>
      <w:r w:rsidR="007929AB">
        <w:rPr>
          <w:rFonts w:ascii="Times New Roman" w:hAnsi="Times New Roman"/>
          <w:sz w:val="24"/>
          <w:szCs w:val="24"/>
        </w:rPr>
        <w:t>Адреса</w:t>
      </w:r>
      <w:r w:rsidRPr="00D84308">
        <w:rPr>
          <w:rFonts w:ascii="Times New Roman" w:hAnsi="Times New Roman"/>
          <w:sz w:val="24"/>
          <w:szCs w:val="24"/>
        </w:rPr>
        <w:t xml:space="preserve"> складов производственных отделений:</w:t>
      </w:r>
      <w:r w:rsidR="00C65959" w:rsidRPr="00C65959">
        <w:rPr>
          <w:rFonts w:ascii="Times New Roman" w:hAnsi="Times New Roman"/>
          <w:sz w:val="24"/>
          <w:szCs w:val="24"/>
        </w:rPr>
        <w:t xml:space="preserve"> </w:t>
      </w:r>
      <w:r w:rsidR="00DD3ACC" w:rsidRPr="00C65959">
        <w:rPr>
          <w:rFonts w:ascii="Times New Roman" w:hAnsi="Times New Roman"/>
          <w:b/>
        </w:rPr>
        <w:t>Г. Липецк Липецкий район с. Подгорное ПС «Правобережная», центральный склад филиала ОАО «МРСК Центра</w:t>
      </w:r>
      <w:proofErr w:type="gramStart"/>
      <w:r w:rsidR="00DD3ACC" w:rsidRPr="00C65959">
        <w:rPr>
          <w:rFonts w:ascii="Times New Roman" w:hAnsi="Times New Roman"/>
          <w:b/>
        </w:rPr>
        <w:t>»-</w:t>
      </w:r>
      <w:proofErr w:type="gramEnd"/>
      <w:r w:rsidR="00DD3ACC" w:rsidRPr="00C65959">
        <w:rPr>
          <w:rFonts w:ascii="Times New Roman" w:hAnsi="Times New Roman"/>
          <w:b/>
        </w:rPr>
        <w:t>«Липецкэнерго».</w:t>
      </w:r>
    </w:p>
    <w:p w:rsidR="009903F7" w:rsidRDefault="00D84308" w:rsidP="00300F40">
      <w:pPr>
        <w:spacing w:after="0"/>
        <w:ind w:right="-56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C65959">
        <w:rPr>
          <w:rFonts w:ascii="Times New Roman" w:hAnsi="Times New Roman"/>
          <w:sz w:val="24"/>
          <w:szCs w:val="24"/>
        </w:rPr>
        <w:t>6.3. Товар должен быть упакован в тару, обеспечивающую его сохранность при хранении</w:t>
      </w:r>
      <w:r w:rsidRPr="00D6596F">
        <w:rPr>
          <w:rFonts w:ascii="Times New Roman" w:hAnsi="Times New Roman"/>
          <w:sz w:val="24"/>
          <w:szCs w:val="24"/>
        </w:rPr>
        <w:t xml:space="preserve"> и перевозке, с указанием на этикетках информации на русском языке, предусмотренной действующим законодательством.</w:t>
      </w:r>
      <w:r w:rsidR="00A8064E">
        <w:rPr>
          <w:rFonts w:ascii="Times New Roman" w:eastAsia="Times New Roman" w:hAnsi="Times New Roman"/>
          <w:b/>
          <w:sz w:val="24"/>
          <w:szCs w:val="24"/>
        </w:rPr>
        <w:t xml:space="preserve">                </w:t>
      </w:r>
    </w:p>
    <w:p w:rsidR="00C65959" w:rsidRPr="004114C9" w:rsidRDefault="009903F7" w:rsidP="00300F40">
      <w:pPr>
        <w:pStyle w:val="a7"/>
        <w:ind w:left="1800" w:right="-567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       </w:t>
      </w:r>
    </w:p>
    <w:p w:rsidR="00DE5326" w:rsidRDefault="00C65959" w:rsidP="00300F40">
      <w:pPr>
        <w:pStyle w:val="a7"/>
        <w:ind w:left="1800" w:right="-567"/>
        <w:rPr>
          <w:rFonts w:ascii="Times New Roman" w:eastAsia="Times New Roman" w:hAnsi="Times New Roman"/>
          <w:b/>
          <w:sz w:val="24"/>
          <w:szCs w:val="24"/>
        </w:rPr>
      </w:pPr>
      <w:r w:rsidRPr="004114C9">
        <w:rPr>
          <w:rFonts w:ascii="Times New Roman" w:eastAsia="Times New Roman" w:hAnsi="Times New Roman"/>
          <w:b/>
          <w:sz w:val="24"/>
          <w:szCs w:val="24"/>
        </w:rPr>
        <w:t xml:space="preserve">                      </w:t>
      </w:r>
      <w:r w:rsidR="00A8064E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EB4842">
        <w:rPr>
          <w:rFonts w:ascii="Times New Roman" w:eastAsia="Times New Roman" w:hAnsi="Times New Roman"/>
          <w:b/>
          <w:sz w:val="24"/>
          <w:szCs w:val="24"/>
        </w:rPr>
        <w:t xml:space="preserve">7. </w:t>
      </w:r>
      <w:r w:rsidR="00A8064E">
        <w:rPr>
          <w:rFonts w:ascii="Times New Roman" w:eastAsia="Times New Roman" w:hAnsi="Times New Roman"/>
          <w:b/>
          <w:sz w:val="24"/>
          <w:szCs w:val="24"/>
        </w:rPr>
        <w:t>УСЛОВИЯ ОПЛАТЫ</w:t>
      </w:r>
    </w:p>
    <w:p w:rsidR="002C1557" w:rsidRDefault="00A8064E" w:rsidP="00300F40">
      <w:pPr>
        <w:pStyle w:val="a7"/>
        <w:ind w:left="0" w:right="-567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7.1. </w:t>
      </w:r>
      <w:r w:rsidR="002602EC" w:rsidRPr="008B0CEE">
        <w:rPr>
          <w:rFonts w:ascii="Times New Roman" w:eastAsia="Times New Roman" w:hAnsi="Times New Roman"/>
          <w:sz w:val="24"/>
          <w:szCs w:val="24"/>
        </w:rPr>
        <w:t xml:space="preserve">Оплата производится по факту поставки </w:t>
      </w:r>
      <w:r w:rsidR="00DE5326">
        <w:rPr>
          <w:rFonts w:ascii="Times New Roman" w:eastAsia="Times New Roman" w:hAnsi="Times New Roman"/>
          <w:sz w:val="24"/>
          <w:szCs w:val="24"/>
        </w:rPr>
        <w:t>в течение</w:t>
      </w:r>
      <w:r w:rsidR="002602EC" w:rsidRPr="008B0CEE">
        <w:rPr>
          <w:rFonts w:ascii="Times New Roman" w:eastAsia="Times New Roman" w:hAnsi="Times New Roman"/>
          <w:sz w:val="24"/>
          <w:szCs w:val="24"/>
        </w:rPr>
        <w:t xml:space="preserve"> </w:t>
      </w:r>
      <w:r w:rsidR="00EA2DA5">
        <w:rPr>
          <w:rFonts w:ascii="Times New Roman" w:eastAsia="Times New Roman" w:hAnsi="Times New Roman"/>
          <w:sz w:val="24"/>
          <w:szCs w:val="24"/>
        </w:rPr>
        <w:t>3</w:t>
      </w:r>
      <w:r w:rsidR="00EC68B5">
        <w:rPr>
          <w:rFonts w:ascii="Times New Roman" w:eastAsia="Times New Roman" w:hAnsi="Times New Roman"/>
          <w:sz w:val="24"/>
          <w:szCs w:val="24"/>
        </w:rPr>
        <w:t>0</w:t>
      </w:r>
      <w:r w:rsidR="00356FB8">
        <w:rPr>
          <w:rFonts w:ascii="Times New Roman" w:eastAsia="Times New Roman" w:hAnsi="Times New Roman"/>
          <w:sz w:val="24"/>
          <w:szCs w:val="24"/>
        </w:rPr>
        <w:t xml:space="preserve"> рабочих</w:t>
      </w:r>
      <w:bookmarkStart w:id="0" w:name="_GoBack"/>
      <w:bookmarkEnd w:id="0"/>
      <w:r w:rsidR="002602EC" w:rsidRPr="008B0CEE">
        <w:rPr>
          <w:rFonts w:ascii="Times New Roman" w:eastAsia="Times New Roman" w:hAnsi="Times New Roman"/>
          <w:sz w:val="24"/>
          <w:szCs w:val="24"/>
        </w:rPr>
        <w:t xml:space="preserve"> дней с момента по</w:t>
      </w:r>
      <w:r w:rsidR="002602EC">
        <w:rPr>
          <w:rFonts w:ascii="Times New Roman" w:eastAsia="Times New Roman" w:hAnsi="Times New Roman"/>
          <w:sz w:val="24"/>
          <w:szCs w:val="24"/>
        </w:rPr>
        <w:t>ступления</w:t>
      </w:r>
      <w:r w:rsidR="002602EC" w:rsidRPr="008B0CEE">
        <w:rPr>
          <w:rFonts w:ascii="Times New Roman" w:eastAsia="Times New Roman" w:hAnsi="Times New Roman"/>
          <w:sz w:val="24"/>
          <w:szCs w:val="24"/>
        </w:rPr>
        <w:t xml:space="preserve"> продукции </w:t>
      </w:r>
      <w:r w:rsidR="002602EC">
        <w:rPr>
          <w:rFonts w:ascii="Times New Roman" w:eastAsia="Times New Roman" w:hAnsi="Times New Roman"/>
          <w:sz w:val="24"/>
          <w:szCs w:val="24"/>
        </w:rPr>
        <w:t>на склад П</w:t>
      </w:r>
      <w:r w:rsidR="002602EC" w:rsidRPr="008B0CEE">
        <w:rPr>
          <w:rFonts w:ascii="Times New Roman" w:eastAsia="Times New Roman" w:hAnsi="Times New Roman"/>
          <w:sz w:val="24"/>
          <w:szCs w:val="24"/>
        </w:rPr>
        <w:t>окупател</w:t>
      </w:r>
      <w:r w:rsidR="002602EC">
        <w:rPr>
          <w:rFonts w:ascii="Times New Roman" w:eastAsia="Times New Roman" w:hAnsi="Times New Roman"/>
          <w:sz w:val="24"/>
          <w:szCs w:val="24"/>
        </w:rPr>
        <w:t>я</w:t>
      </w:r>
      <w:r w:rsidR="002602EC" w:rsidRPr="008B0CEE">
        <w:rPr>
          <w:rFonts w:ascii="Times New Roman" w:eastAsia="Times New Roman" w:hAnsi="Times New Roman"/>
          <w:sz w:val="24"/>
          <w:szCs w:val="24"/>
        </w:rPr>
        <w:t xml:space="preserve"> и подписания товарно-транспортной накладной.</w:t>
      </w:r>
    </w:p>
    <w:p w:rsidR="00C65959" w:rsidRPr="004114C9" w:rsidRDefault="00C65959" w:rsidP="00300F40">
      <w:pPr>
        <w:pStyle w:val="a7"/>
        <w:ind w:left="0" w:right="-56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2602EC" w:rsidRPr="002C1557" w:rsidRDefault="00C65959" w:rsidP="00300F40">
      <w:pPr>
        <w:pStyle w:val="a7"/>
        <w:ind w:left="0" w:right="-567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114C9">
        <w:rPr>
          <w:rFonts w:ascii="Times New Roman" w:eastAsia="Times New Roman" w:hAnsi="Times New Roman"/>
          <w:b/>
          <w:sz w:val="24"/>
          <w:szCs w:val="24"/>
        </w:rPr>
        <w:t xml:space="preserve">  </w:t>
      </w:r>
      <w:r w:rsidR="00EB4842" w:rsidRPr="002C1557">
        <w:rPr>
          <w:rFonts w:ascii="Times New Roman" w:eastAsia="Times New Roman" w:hAnsi="Times New Roman"/>
          <w:b/>
          <w:sz w:val="24"/>
          <w:szCs w:val="24"/>
        </w:rPr>
        <w:t xml:space="preserve">8. </w:t>
      </w:r>
      <w:r w:rsidR="00A8064E" w:rsidRPr="002C1557">
        <w:rPr>
          <w:rFonts w:ascii="Times New Roman" w:eastAsia="Times New Roman" w:hAnsi="Times New Roman"/>
          <w:b/>
          <w:sz w:val="24"/>
          <w:szCs w:val="24"/>
        </w:rPr>
        <w:t>ГАРАНТИЙНЫЕ ОБЯЗАТЕЛЬСТВА</w:t>
      </w:r>
    </w:p>
    <w:p w:rsidR="002602EC" w:rsidRDefault="00A8064E" w:rsidP="00300F40">
      <w:pPr>
        <w:pStyle w:val="af3"/>
        <w:spacing w:after="0"/>
        <w:ind w:left="0" w:righ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8.1. </w:t>
      </w:r>
      <w:r w:rsidR="002602EC">
        <w:rPr>
          <w:rFonts w:ascii="Times New Roman" w:hAnsi="Times New Roman"/>
          <w:sz w:val="24"/>
          <w:szCs w:val="24"/>
        </w:rPr>
        <w:t xml:space="preserve">Поставщик гарантирует качество поставляемой продукции основным техническим характеристикам, при соблюдении правил эксплуатации не менее </w:t>
      </w:r>
      <w:r w:rsidR="00B62251">
        <w:rPr>
          <w:rFonts w:ascii="Times New Roman" w:hAnsi="Times New Roman"/>
          <w:sz w:val="24"/>
          <w:szCs w:val="24"/>
        </w:rPr>
        <w:t>3 лет</w:t>
      </w:r>
      <w:r w:rsidR="002602EC">
        <w:rPr>
          <w:rFonts w:ascii="Times New Roman" w:hAnsi="Times New Roman"/>
          <w:sz w:val="24"/>
          <w:szCs w:val="24"/>
        </w:rPr>
        <w:t xml:space="preserve"> с момента поставки.</w:t>
      </w:r>
    </w:p>
    <w:p w:rsidR="002602EC" w:rsidRDefault="00A8064E" w:rsidP="00300F40">
      <w:pPr>
        <w:pStyle w:val="af3"/>
        <w:spacing w:after="0"/>
        <w:ind w:left="0" w:righ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8.2. </w:t>
      </w:r>
      <w:r w:rsidR="002602EC">
        <w:rPr>
          <w:rFonts w:ascii="Times New Roman" w:hAnsi="Times New Roman"/>
          <w:sz w:val="24"/>
          <w:szCs w:val="24"/>
        </w:rPr>
        <w:t>В случае выявления дефектов, в том числе и скрытых,  в течение гарантийного срока поставленная продукция заменяется Поставщиком за свой счет.</w:t>
      </w:r>
    </w:p>
    <w:p w:rsidR="0046044B" w:rsidRDefault="0046044B" w:rsidP="00300F40">
      <w:pPr>
        <w:pStyle w:val="af3"/>
        <w:spacing w:after="0"/>
        <w:ind w:left="0" w:right="-567"/>
        <w:jc w:val="both"/>
      </w:pPr>
    </w:p>
    <w:p w:rsidR="00C65959" w:rsidRPr="004114C9" w:rsidRDefault="00C65959" w:rsidP="00300F40">
      <w:pPr>
        <w:spacing w:after="0"/>
        <w:ind w:right="-567"/>
        <w:rPr>
          <w:rFonts w:ascii="Times New Roman" w:hAnsi="Times New Roman"/>
          <w:b/>
          <w:sz w:val="24"/>
          <w:szCs w:val="24"/>
        </w:rPr>
      </w:pPr>
    </w:p>
    <w:p w:rsidR="00C65959" w:rsidRPr="004114C9" w:rsidRDefault="00C65959" w:rsidP="00300F40">
      <w:pPr>
        <w:spacing w:after="0"/>
        <w:ind w:right="-567"/>
        <w:rPr>
          <w:rFonts w:ascii="Times New Roman" w:hAnsi="Times New Roman"/>
          <w:b/>
          <w:sz w:val="24"/>
          <w:szCs w:val="24"/>
        </w:rPr>
      </w:pPr>
    </w:p>
    <w:p w:rsidR="009048F9" w:rsidRDefault="00C65959" w:rsidP="00300F40">
      <w:pPr>
        <w:spacing w:after="0"/>
        <w:ind w:right="-567"/>
        <w:rPr>
          <w:rFonts w:ascii="Times New Roman" w:hAnsi="Times New Roman"/>
          <w:b/>
          <w:sz w:val="24"/>
          <w:szCs w:val="24"/>
        </w:rPr>
      </w:pPr>
      <w:r w:rsidRPr="00C65959">
        <w:rPr>
          <w:rFonts w:ascii="Times New Roman" w:hAnsi="Times New Roman"/>
          <w:b/>
          <w:sz w:val="24"/>
          <w:szCs w:val="24"/>
        </w:rPr>
        <w:t xml:space="preserve">  </w:t>
      </w:r>
      <w:r w:rsidR="009D0930">
        <w:rPr>
          <w:rFonts w:ascii="Times New Roman" w:hAnsi="Times New Roman"/>
          <w:b/>
          <w:sz w:val="24"/>
          <w:szCs w:val="24"/>
        </w:rPr>
        <w:t xml:space="preserve">Ведущий инженер </w:t>
      </w:r>
      <w:proofErr w:type="spellStart"/>
      <w:r w:rsidR="009D0930">
        <w:rPr>
          <w:rFonts w:ascii="Times New Roman" w:hAnsi="Times New Roman"/>
          <w:b/>
          <w:sz w:val="24"/>
          <w:szCs w:val="24"/>
        </w:rPr>
        <w:t>ОАиУП</w:t>
      </w:r>
      <w:proofErr w:type="spellEnd"/>
      <w:r w:rsidR="009D093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</w:t>
      </w:r>
      <w:proofErr w:type="spellStart"/>
      <w:r w:rsidR="009D0930">
        <w:rPr>
          <w:rFonts w:ascii="Times New Roman" w:hAnsi="Times New Roman"/>
          <w:b/>
          <w:sz w:val="24"/>
          <w:szCs w:val="24"/>
        </w:rPr>
        <w:t>В.В.Абрамов</w:t>
      </w:r>
      <w:proofErr w:type="spellEnd"/>
    </w:p>
    <w:sectPr w:rsidR="009048F9" w:rsidSect="00574CE3">
      <w:pgSz w:w="11906" w:h="16838"/>
      <w:pgMar w:top="993" w:right="141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7791B"/>
    <w:multiLevelType w:val="hybridMultilevel"/>
    <w:tmpl w:val="2012BBF0"/>
    <w:lvl w:ilvl="0" w:tplc="E35E0CD8">
      <w:start w:val="1"/>
      <w:numFmt w:val="decimal"/>
      <w:lvlText w:val="%1."/>
      <w:lvlJc w:val="left"/>
      <w:pPr>
        <w:tabs>
          <w:tab w:val="num" w:pos="3195"/>
        </w:tabs>
        <w:ind w:left="31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915"/>
        </w:tabs>
        <w:ind w:left="39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635"/>
        </w:tabs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355"/>
        </w:tabs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075"/>
        </w:tabs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795"/>
        </w:tabs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515"/>
        </w:tabs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235"/>
        </w:tabs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955"/>
        </w:tabs>
        <w:ind w:left="8955" w:hanging="180"/>
      </w:pPr>
    </w:lvl>
  </w:abstractNum>
  <w:abstractNum w:abstractNumId="1">
    <w:nsid w:val="20837879"/>
    <w:multiLevelType w:val="hybridMultilevel"/>
    <w:tmpl w:val="14C4E942"/>
    <w:lvl w:ilvl="0" w:tplc="DC9A9E4A">
      <w:start w:val="1"/>
      <w:numFmt w:val="decimal"/>
      <w:lvlText w:val="%1."/>
      <w:lvlJc w:val="left"/>
      <w:pPr>
        <w:ind w:left="2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2">
    <w:nsid w:val="22D27E61"/>
    <w:multiLevelType w:val="hybridMultilevel"/>
    <w:tmpl w:val="5B1E057E"/>
    <w:lvl w:ilvl="0" w:tplc="1FEE786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867C8E"/>
    <w:multiLevelType w:val="hybridMultilevel"/>
    <w:tmpl w:val="2F1E17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395477"/>
    <w:multiLevelType w:val="hybridMultilevel"/>
    <w:tmpl w:val="1972AD8C"/>
    <w:lvl w:ilvl="0" w:tplc="013803C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3FB139C0"/>
    <w:multiLevelType w:val="hybridMultilevel"/>
    <w:tmpl w:val="9266E4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275F2E"/>
    <w:multiLevelType w:val="hybridMultilevel"/>
    <w:tmpl w:val="4266A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D3695B"/>
    <w:multiLevelType w:val="hybridMultilevel"/>
    <w:tmpl w:val="D6AC028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A0CE7"/>
    <w:rsid w:val="000011D4"/>
    <w:rsid w:val="000053E4"/>
    <w:rsid w:val="00005E89"/>
    <w:rsid w:val="00006CA3"/>
    <w:rsid w:val="00013416"/>
    <w:rsid w:val="00013737"/>
    <w:rsid w:val="000201D7"/>
    <w:rsid w:val="00020578"/>
    <w:rsid w:val="00022E27"/>
    <w:rsid w:val="00024221"/>
    <w:rsid w:val="00031123"/>
    <w:rsid w:val="00041110"/>
    <w:rsid w:val="000412BC"/>
    <w:rsid w:val="000455E9"/>
    <w:rsid w:val="00047B9C"/>
    <w:rsid w:val="000552CB"/>
    <w:rsid w:val="0007060B"/>
    <w:rsid w:val="0007501B"/>
    <w:rsid w:val="000844BF"/>
    <w:rsid w:val="00087EF1"/>
    <w:rsid w:val="00094554"/>
    <w:rsid w:val="000A1B47"/>
    <w:rsid w:val="000A3DF0"/>
    <w:rsid w:val="000A732D"/>
    <w:rsid w:val="000B71CC"/>
    <w:rsid w:val="000C19BD"/>
    <w:rsid w:val="000C20FB"/>
    <w:rsid w:val="000C3510"/>
    <w:rsid w:val="000C39B7"/>
    <w:rsid w:val="000C74C3"/>
    <w:rsid w:val="000D6681"/>
    <w:rsid w:val="000E190B"/>
    <w:rsid w:val="000E6A37"/>
    <w:rsid w:val="000E6C22"/>
    <w:rsid w:val="000E6C55"/>
    <w:rsid w:val="000E7FAF"/>
    <w:rsid w:val="000F0AD2"/>
    <w:rsid w:val="000F1B3E"/>
    <w:rsid w:val="000F5C55"/>
    <w:rsid w:val="00101D4F"/>
    <w:rsid w:val="00111A14"/>
    <w:rsid w:val="00112CDA"/>
    <w:rsid w:val="0011406C"/>
    <w:rsid w:val="0012150E"/>
    <w:rsid w:val="00122CAA"/>
    <w:rsid w:val="00123DD0"/>
    <w:rsid w:val="00124802"/>
    <w:rsid w:val="001302B0"/>
    <w:rsid w:val="00130989"/>
    <w:rsid w:val="00131659"/>
    <w:rsid w:val="00131F17"/>
    <w:rsid w:val="00136825"/>
    <w:rsid w:val="00145574"/>
    <w:rsid w:val="00151F27"/>
    <w:rsid w:val="00166DDF"/>
    <w:rsid w:val="00181B67"/>
    <w:rsid w:val="00182064"/>
    <w:rsid w:val="001827C6"/>
    <w:rsid w:val="0018582F"/>
    <w:rsid w:val="001A2489"/>
    <w:rsid w:val="001A3F43"/>
    <w:rsid w:val="001A5AE7"/>
    <w:rsid w:val="001A750F"/>
    <w:rsid w:val="001B2186"/>
    <w:rsid w:val="001B2614"/>
    <w:rsid w:val="001B272B"/>
    <w:rsid w:val="001B31EB"/>
    <w:rsid w:val="001B71EE"/>
    <w:rsid w:val="001B7ABA"/>
    <w:rsid w:val="001C303C"/>
    <w:rsid w:val="001C3F0B"/>
    <w:rsid w:val="001C4581"/>
    <w:rsid w:val="001D2CE2"/>
    <w:rsid w:val="001D4593"/>
    <w:rsid w:val="001E0118"/>
    <w:rsid w:val="001E107F"/>
    <w:rsid w:val="001E583D"/>
    <w:rsid w:val="001E6C16"/>
    <w:rsid w:val="001E7C4C"/>
    <w:rsid w:val="001F35F5"/>
    <w:rsid w:val="001F53A5"/>
    <w:rsid w:val="001F565B"/>
    <w:rsid w:val="001F7955"/>
    <w:rsid w:val="00210235"/>
    <w:rsid w:val="0021079C"/>
    <w:rsid w:val="00210EB1"/>
    <w:rsid w:val="002153FC"/>
    <w:rsid w:val="00217DD3"/>
    <w:rsid w:val="00221636"/>
    <w:rsid w:val="002263AF"/>
    <w:rsid w:val="00226EF8"/>
    <w:rsid w:val="00230594"/>
    <w:rsid w:val="002320B8"/>
    <w:rsid w:val="00232A10"/>
    <w:rsid w:val="00232BF2"/>
    <w:rsid w:val="00235F89"/>
    <w:rsid w:val="00245216"/>
    <w:rsid w:val="002506F1"/>
    <w:rsid w:val="00252EA7"/>
    <w:rsid w:val="002560A3"/>
    <w:rsid w:val="002602EC"/>
    <w:rsid w:val="00271919"/>
    <w:rsid w:val="00271A64"/>
    <w:rsid w:val="0027485A"/>
    <w:rsid w:val="00275FE6"/>
    <w:rsid w:val="002829A2"/>
    <w:rsid w:val="00287988"/>
    <w:rsid w:val="00292747"/>
    <w:rsid w:val="00294685"/>
    <w:rsid w:val="002956A8"/>
    <w:rsid w:val="002A1D51"/>
    <w:rsid w:val="002B0AFB"/>
    <w:rsid w:val="002B779E"/>
    <w:rsid w:val="002C1557"/>
    <w:rsid w:val="002C2308"/>
    <w:rsid w:val="002C2F21"/>
    <w:rsid w:val="002C6107"/>
    <w:rsid w:val="002C750A"/>
    <w:rsid w:val="002D5A5D"/>
    <w:rsid w:val="002D5C24"/>
    <w:rsid w:val="002D63BC"/>
    <w:rsid w:val="002E0856"/>
    <w:rsid w:val="002E4F20"/>
    <w:rsid w:val="002E5DF7"/>
    <w:rsid w:val="002E6307"/>
    <w:rsid w:val="002E6909"/>
    <w:rsid w:val="002E7950"/>
    <w:rsid w:val="002F1993"/>
    <w:rsid w:val="002F2680"/>
    <w:rsid w:val="002F2F28"/>
    <w:rsid w:val="002F4188"/>
    <w:rsid w:val="002F42F2"/>
    <w:rsid w:val="002F6654"/>
    <w:rsid w:val="00300F40"/>
    <w:rsid w:val="003015FF"/>
    <w:rsid w:val="00301A35"/>
    <w:rsid w:val="00303C47"/>
    <w:rsid w:val="0030439B"/>
    <w:rsid w:val="00310385"/>
    <w:rsid w:val="003148BB"/>
    <w:rsid w:val="00315025"/>
    <w:rsid w:val="0031692A"/>
    <w:rsid w:val="00322AB5"/>
    <w:rsid w:val="00322D09"/>
    <w:rsid w:val="003263D3"/>
    <w:rsid w:val="00333442"/>
    <w:rsid w:val="0033378E"/>
    <w:rsid w:val="00333FE6"/>
    <w:rsid w:val="00334DDD"/>
    <w:rsid w:val="003375D8"/>
    <w:rsid w:val="00346A01"/>
    <w:rsid w:val="00356FB8"/>
    <w:rsid w:val="00377BCC"/>
    <w:rsid w:val="00383CC7"/>
    <w:rsid w:val="00385DBA"/>
    <w:rsid w:val="00393E17"/>
    <w:rsid w:val="00394ECD"/>
    <w:rsid w:val="0039557C"/>
    <w:rsid w:val="003A135B"/>
    <w:rsid w:val="003A7B4A"/>
    <w:rsid w:val="003B0CB1"/>
    <w:rsid w:val="003B403A"/>
    <w:rsid w:val="003C0762"/>
    <w:rsid w:val="003C17C9"/>
    <w:rsid w:val="003C1818"/>
    <w:rsid w:val="003D3C4E"/>
    <w:rsid w:val="003D43E7"/>
    <w:rsid w:val="003E0125"/>
    <w:rsid w:val="003E3A7E"/>
    <w:rsid w:val="003E4A91"/>
    <w:rsid w:val="003E7118"/>
    <w:rsid w:val="003F0B05"/>
    <w:rsid w:val="003F1BF5"/>
    <w:rsid w:val="003F2EC7"/>
    <w:rsid w:val="003F49D7"/>
    <w:rsid w:val="003F7532"/>
    <w:rsid w:val="00405CD1"/>
    <w:rsid w:val="004076B2"/>
    <w:rsid w:val="004103E4"/>
    <w:rsid w:val="004114C9"/>
    <w:rsid w:val="00420FD9"/>
    <w:rsid w:val="004215DF"/>
    <w:rsid w:val="00425D55"/>
    <w:rsid w:val="0043741D"/>
    <w:rsid w:val="004447C9"/>
    <w:rsid w:val="0044664F"/>
    <w:rsid w:val="0045095C"/>
    <w:rsid w:val="00454497"/>
    <w:rsid w:val="00455EED"/>
    <w:rsid w:val="00456A0C"/>
    <w:rsid w:val="0046044B"/>
    <w:rsid w:val="00460688"/>
    <w:rsid w:val="00462860"/>
    <w:rsid w:val="00464C7E"/>
    <w:rsid w:val="004767BE"/>
    <w:rsid w:val="004849D4"/>
    <w:rsid w:val="00484E90"/>
    <w:rsid w:val="004878CF"/>
    <w:rsid w:val="00494733"/>
    <w:rsid w:val="00494882"/>
    <w:rsid w:val="00496762"/>
    <w:rsid w:val="0049761A"/>
    <w:rsid w:val="004A10C8"/>
    <w:rsid w:val="004A7330"/>
    <w:rsid w:val="004B0AD1"/>
    <w:rsid w:val="004B3BC6"/>
    <w:rsid w:val="004B5EBD"/>
    <w:rsid w:val="004C37EF"/>
    <w:rsid w:val="004C4BAE"/>
    <w:rsid w:val="004C7D2E"/>
    <w:rsid w:val="004D1621"/>
    <w:rsid w:val="004D5A14"/>
    <w:rsid w:val="004E2681"/>
    <w:rsid w:val="004E3C22"/>
    <w:rsid w:val="004F3D2E"/>
    <w:rsid w:val="0050118D"/>
    <w:rsid w:val="0050327B"/>
    <w:rsid w:val="00507483"/>
    <w:rsid w:val="00507532"/>
    <w:rsid w:val="00507EAE"/>
    <w:rsid w:val="00507ECD"/>
    <w:rsid w:val="00514772"/>
    <w:rsid w:val="00516376"/>
    <w:rsid w:val="00517B04"/>
    <w:rsid w:val="00521B3D"/>
    <w:rsid w:val="00523682"/>
    <w:rsid w:val="005237A0"/>
    <w:rsid w:val="00530FBA"/>
    <w:rsid w:val="00531098"/>
    <w:rsid w:val="0054278E"/>
    <w:rsid w:val="00543D52"/>
    <w:rsid w:val="005455B9"/>
    <w:rsid w:val="00545EA8"/>
    <w:rsid w:val="0055674B"/>
    <w:rsid w:val="0056069F"/>
    <w:rsid w:val="0057019D"/>
    <w:rsid w:val="00571885"/>
    <w:rsid w:val="005743DB"/>
    <w:rsid w:val="00574CE3"/>
    <w:rsid w:val="00575BF5"/>
    <w:rsid w:val="00582A0E"/>
    <w:rsid w:val="00584DED"/>
    <w:rsid w:val="00594F24"/>
    <w:rsid w:val="00595CD0"/>
    <w:rsid w:val="005A0CE7"/>
    <w:rsid w:val="005A5635"/>
    <w:rsid w:val="005A63AC"/>
    <w:rsid w:val="005A7EAB"/>
    <w:rsid w:val="005B030D"/>
    <w:rsid w:val="005B106C"/>
    <w:rsid w:val="005B1A0F"/>
    <w:rsid w:val="005B1FFA"/>
    <w:rsid w:val="005B28BA"/>
    <w:rsid w:val="005C49EB"/>
    <w:rsid w:val="005D683D"/>
    <w:rsid w:val="005D7D24"/>
    <w:rsid w:val="005E44CD"/>
    <w:rsid w:val="005F354A"/>
    <w:rsid w:val="005F35A7"/>
    <w:rsid w:val="005F5D28"/>
    <w:rsid w:val="005F6003"/>
    <w:rsid w:val="005F75DD"/>
    <w:rsid w:val="005F7897"/>
    <w:rsid w:val="00600F49"/>
    <w:rsid w:val="006038AA"/>
    <w:rsid w:val="00605639"/>
    <w:rsid w:val="00611125"/>
    <w:rsid w:val="00611AF6"/>
    <w:rsid w:val="00613F59"/>
    <w:rsid w:val="006222AA"/>
    <w:rsid w:val="00622747"/>
    <w:rsid w:val="00623296"/>
    <w:rsid w:val="006263CC"/>
    <w:rsid w:val="006263E3"/>
    <w:rsid w:val="00630911"/>
    <w:rsid w:val="00632DB1"/>
    <w:rsid w:val="00632DD7"/>
    <w:rsid w:val="00633282"/>
    <w:rsid w:val="00641173"/>
    <w:rsid w:val="0064400A"/>
    <w:rsid w:val="00644624"/>
    <w:rsid w:val="00645B08"/>
    <w:rsid w:val="0065197B"/>
    <w:rsid w:val="00652BBD"/>
    <w:rsid w:val="00663AD8"/>
    <w:rsid w:val="00663B4C"/>
    <w:rsid w:val="006661EB"/>
    <w:rsid w:val="00667CD9"/>
    <w:rsid w:val="006713E6"/>
    <w:rsid w:val="00674785"/>
    <w:rsid w:val="00680EAC"/>
    <w:rsid w:val="00684D69"/>
    <w:rsid w:val="00686765"/>
    <w:rsid w:val="00687B58"/>
    <w:rsid w:val="006917B2"/>
    <w:rsid w:val="00692595"/>
    <w:rsid w:val="006977B5"/>
    <w:rsid w:val="006A3BAA"/>
    <w:rsid w:val="006A43FA"/>
    <w:rsid w:val="006A6620"/>
    <w:rsid w:val="006A6968"/>
    <w:rsid w:val="006B280C"/>
    <w:rsid w:val="006C1299"/>
    <w:rsid w:val="006C234E"/>
    <w:rsid w:val="006C34F0"/>
    <w:rsid w:val="006C4F28"/>
    <w:rsid w:val="006C5273"/>
    <w:rsid w:val="006C7DDD"/>
    <w:rsid w:val="006D41ED"/>
    <w:rsid w:val="006D62D2"/>
    <w:rsid w:val="006D77F1"/>
    <w:rsid w:val="006E18F0"/>
    <w:rsid w:val="006E455D"/>
    <w:rsid w:val="006E660C"/>
    <w:rsid w:val="006F5B0C"/>
    <w:rsid w:val="00700650"/>
    <w:rsid w:val="00710ACE"/>
    <w:rsid w:val="00714636"/>
    <w:rsid w:val="0071574D"/>
    <w:rsid w:val="0071768F"/>
    <w:rsid w:val="00717761"/>
    <w:rsid w:val="00721CBB"/>
    <w:rsid w:val="00722936"/>
    <w:rsid w:val="00733C86"/>
    <w:rsid w:val="0073424D"/>
    <w:rsid w:val="0073621F"/>
    <w:rsid w:val="00737BF6"/>
    <w:rsid w:val="00740498"/>
    <w:rsid w:val="00742816"/>
    <w:rsid w:val="00745A6A"/>
    <w:rsid w:val="00753A95"/>
    <w:rsid w:val="007576E0"/>
    <w:rsid w:val="0076152E"/>
    <w:rsid w:val="00766A1C"/>
    <w:rsid w:val="00766DB4"/>
    <w:rsid w:val="00773635"/>
    <w:rsid w:val="007756F4"/>
    <w:rsid w:val="00780E95"/>
    <w:rsid w:val="00785008"/>
    <w:rsid w:val="0079185A"/>
    <w:rsid w:val="007929AB"/>
    <w:rsid w:val="00793239"/>
    <w:rsid w:val="00796ECB"/>
    <w:rsid w:val="007B0C8C"/>
    <w:rsid w:val="007B27F6"/>
    <w:rsid w:val="007B7A06"/>
    <w:rsid w:val="007C1F1F"/>
    <w:rsid w:val="007C2D29"/>
    <w:rsid w:val="007C2E42"/>
    <w:rsid w:val="007D0CD9"/>
    <w:rsid w:val="007D3359"/>
    <w:rsid w:val="007D7D29"/>
    <w:rsid w:val="007E56C0"/>
    <w:rsid w:val="007E5D43"/>
    <w:rsid w:val="007F43AF"/>
    <w:rsid w:val="008002CF"/>
    <w:rsid w:val="00801959"/>
    <w:rsid w:val="00803C11"/>
    <w:rsid w:val="00812947"/>
    <w:rsid w:val="008141ED"/>
    <w:rsid w:val="0081581B"/>
    <w:rsid w:val="00821015"/>
    <w:rsid w:val="00822297"/>
    <w:rsid w:val="00824A81"/>
    <w:rsid w:val="00826FEA"/>
    <w:rsid w:val="00831320"/>
    <w:rsid w:val="00832EB2"/>
    <w:rsid w:val="00836639"/>
    <w:rsid w:val="0084080A"/>
    <w:rsid w:val="00841510"/>
    <w:rsid w:val="00846AD0"/>
    <w:rsid w:val="008479EF"/>
    <w:rsid w:val="00854264"/>
    <w:rsid w:val="0085485F"/>
    <w:rsid w:val="0085745B"/>
    <w:rsid w:val="00857F91"/>
    <w:rsid w:val="00862B02"/>
    <w:rsid w:val="00870CF4"/>
    <w:rsid w:val="00871836"/>
    <w:rsid w:val="00877654"/>
    <w:rsid w:val="00877858"/>
    <w:rsid w:val="00883ABC"/>
    <w:rsid w:val="00883EE7"/>
    <w:rsid w:val="008913CA"/>
    <w:rsid w:val="008914ED"/>
    <w:rsid w:val="00894FD0"/>
    <w:rsid w:val="008A0CDB"/>
    <w:rsid w:val="008A5733"/>
    <w:rsid w:val="008A7040"/>
    <w:rsid w:val="008B37C5"/>
    <w:rsid w:val="008B62BA"/>
    <w:rsid w:val="008D0533"/>
    <w:rsid w:val="008D3E51"/>
    <w:rsid w:val="008D7D8E"/>
    <w:rsid w:val="008E2D6F"/>
    <w:rsid w:val="008F1819"/>
    <w:rsid w:val="008F43F6"/>
    <w:rsid w:val="008F4CB7"/>
    <w:rsid w:val="008F61F2"/>
    <w:rsid w:val="008F67A2"/>
    <w:rsid w:val="00901248"/>
    <w:rsid w:val="00901B21"/>
    <w:rsid w:val="0090268E"/>
    <w:rsid w:val="009048F9"/>
    <w:rsid w:val="00904E30"/>
    <w:rsid w:val="00911759"/>
    <w:rsid w:val="00911AD1"/>
    <w:rsid w:val="0091440A"/>
    <w:rsid w:val="00920648"/>
    <w:rsid w:val="009238DC"/>
    <w:rsid w:val="009256CF"/>
    <w:rsid w:val="0093277B"/>
    <w:rsid w:val="00934607"/>
    <w:rsid w:val="00937B35"/>
    <w:rsid w:val="00940E4C"/>
    <w:rsid w:val="00943AB6"/>
    <w:rsid w:val="00945E76"/>
    <w:rsid w:val="0094603D"/>
    <w:rsid w:val="00950750"/>
    <w:rsid w:val="0095220A"/>
    <w:rsid w:val="009528D7"/>
    <w:rsid w:val="00955311"/>
    <w:rsid w:val="009560FF"/>
    <w:rsid w:val="00962C55"/>
    <w:rsid w:val="00963C92"/>
    <w:rsid w:val="0096467E"/>
    <w:rsid w:val="00966287"/>
    <w:rsid w:val="00970C74"/>
    <w:rsid w:val="00974CCC"/>
    <w:rsid w:val="00981380"/>
    <w:rsid w:val="00986FE7"/>
    <w:rsid w:val="00987BC6"/>
    <w:rsid w:val="009903F7"/>
    <w:rsid w:val="00991BA8"/>
    <w:rsid w:val="00992394"/>
    <w:rsid w:val="009950A0"/>
    <w:rsid w:val="009A0830"/>
    <w:rsid w:val="009A5053"/>
    <w:rsid w:val="009A7A90"/>
    <w:rsid w:val="009B15F4"/>
    <w:rsid w:val="009B4EE1"/>
    <w:rsid w:val="009C3F39"/>
    <w:rsid w:val="009C4709"/>
    <w:rsid w:val="009C6BD2"/>
    <w:rsid w:val="009D0930"/>
    <w:rsid w:val="009D187E"/>
    <w:rsid w:val="009D24B2"/>
    <w:rsid w:val="009D67CC"/>
    <w:rsid w:val="009E5483"/>
    <w:rsid w:val="009F04B7"/>
    <w:rsid w:val="009F15E7"/>
    <w:rsid w:val="009F23ED"/>
    <w:rsid w:val="009F252B"/>
    <w:rsid w:val="009F68FE"/>
    <w:rsid w:val="00A04950"/>
    <w:rsid w:val="00A0579A"/>
    <w:rsid w:val="00A06F19"/>
    <w:rsid w:val="00A072EB"/>
    <w:rsid w:val="00A07B94"/>
    <w:rsid w:val="00A12D71"/>
    <w:rsid w:val="00A14207"/>
    <w:rsid w:val="00A1571C"/>
    <w:rsid w:val="00A171E2"/>
    <w:rsid w:val="00A34387"/>
    <w:rsid w:val="00A34D39"/>
    <w:rsid w:val="00A36287"/>
    <w:rsid w:val="00A422F1"/>
    <w:rsid w:val="00A45EA3"/>
    <w:rsid w:val="00A46B27"/>
    <w:rsid w:val="00A502D1"/>
    <w:rsid w:val="00A52847"/>
    <w:rsid w:val="00A56082"/>
    <w:rsid w:val="00A561E8"/>
    <w:rsid w:val="00A61FB2"/>
    <w:rsid w:val="00A64613"/>
    <w:rsid w:val="00A658F9"/>
    <w:rsid w:val="00A75AF2"/>
    <w:rsid w:val="00A76933"/>
    <w:rsid w:val="00A8064E"/>
    <w:rsid w:val="00A80F9B"/>
    <w:rsid w:val="00A85365"/>
    <w:rsid w:val="00A8789B"/>
    <w:rsid w:val="00A87D19"/>
    <w:rsid w:val="00A927CA"/>
    <w:rsid w:val="00A94B13"/>
    <w:rsid w:val="00AA0305"/>
    <w:rsid w:val="00AA28FB"/>
    <w:rsid w:val="00AA6E79"/>
    <w:rsid w:val="00AB482D"/>
    <w:rsid w:val="00AB4AB1"/>
    <w:rsid w:val="00AC4C0D"/>
    <w:rsid w:val="00AD72AA"/>
    <w:rsid w:val="00AF68AB"/>
    <w:rsid w:val="00AF6BA1"/>
    <w:rsid w:val="00B01CFE"/>
    <w:rsid w:val="00B024B5"/>
    <w:rsid w:val="00B066FD"/>
    <w:rsid w:val="00B07B44"/>
    <w:rsid w:val="00B10AC9"/>
    <w:rsid w:val="00B17249"/>
    <w:rsid w:val="00B2222C"/>
    <w:rsid w:val="00B227BF"/>
    <w:rsid w:val="00B258E0"/>
    <w:rsid w:val="00B26F40"/>
    <w:rsid w:val="00B37043"/>
    <w:rsid w:val="00B44C5B"/>
    <w:rsid w:val="00B45AAF"/>
    <w:rsid w:val="00B4762C"/>
    <w:rsid w:val="00B50AD4"/>
    <w:rsid w:val="00B51715"/>
    <w:rsid w:val="00B5269C"/>
    <w:rsid w:val="00B52F50"/>
    <w:rsid w:val="00B62251"/>
    <w:rsid w:val="00B62DCF"/>
    <w:rsid w:val="00B6391C"/>
    <w:rsid w:val="00B704C9"/>
    <w:rsid w:val="00B72B64"/>
    <w:rsid w:val="00B7768F"/>
    <w:rsid w:val="00B85FBC"/>
    <w:rsid w:val="00B903E9"/>
    <w:rsid w:val="00B929F8"/>
    <w:rsid w:val="00B935B1"/>
    <w:rsid w:val="00B96CD8"/>
    <w:rsid w:val="00BA0D22"/>
    <w:rsid w:val="00BA0D8F"/>
    <w:rsid w:val="00BB3866"/>
    <w:rsid w:val="00BC0588"/>
    <w:rsid w:val="00BC0890"/>
    <w:rsid w:val="00BC0C08"/>
    <w:rsid w:val="00BC49AF"/>
    <w:rsid w:val="00BD0B4F"/>
    <w:rsid w:val="00BD1D87"/>
    <w:rsid w:val="00BD5D0A"/>
    <w:rsid w:val="00BE021E"/>
    <w:rsid w:val="00BE4504"/>
    <w:rsid w:val="00BE6223"/>
    <w:rsid w:val="00BE7E14"/>
    <w:rsid w:val="00BF3160"/>
    <w:rsid w:val="00BF3BED"/>
    <w:rsid w:val="00BF7B75"/>
    <w:rsid w:val="00BF7D10"/>
    <w:rsid w:val="00C03D33"/>
    <w:rsid w:val="00C04A0B"/>
    <w:rsid w:val="00C06383"/>
    <w:rsid w:val="00C07495"/>
    <w:rsid w:val="00C10BFE"/>
    <w:rsid w:val="00C17FE0"/>
    <w:rsid w:val="00C23019"/>
    <w:rsid w:val="00C23598"/>
    <w:rsid w:val="00C31C29"/>
    <w:rsid w:val="00C32323"/>
    <w:rsid w:val="00C34A13"/>
    <w:rsid w:val="00C40DA4"/>
    <w:rsid w:val="00C433A5"/>
    <w:rsid w:val="00C45753"/>
    <w:rsid w:val="00C60AB6"/>
    <w:rsid w:val="00C638D3"/>
    <w:rsid w:val="00C65959"/>
    <w:rsid w:val="00C70832"/>
    <w:rsid w:val="00C71410"/>
    <w:rsid w:val="00C744FF"/>
    <w:rsid w:val="00C801A4"/>
    <w:rsid w:val="00C81661"/>
    <w:rsid w:val="00C82C90"/>
    <w:rsid w:val="00C9073D"/>
    <w:rsid w:val="00C92191"/>
    <w:rsid w:val="00C92DDF"/>
    <w:rsid w:val="00C96C50"/>
    <w:rsid w:val="00C96D49"/>
    <w:rsid w:val="00CA3662"/>
    <w:rsid w:val="00CA6D6E"/>
    <w:rsid w:val="00CC1534"/>
    <w:rsid w:val="00CC70F0"/>
    <w:rsid w:val="00CD10C2"/>
    <w:rsid w:val="00CD5E9E"/>
    <w:rsid w:val="00CD75A1"/>
    <w:rsid w:val="00CD7994"/>
    <w:rsid w:val="00CF0E9E"/>
    <w:rsid w:val="00CF113B"/>
    <w:rsid w:val="00CF2C0B"/>
    <w:rsid w:val="00CF373D"/>
    <w:rsid w:val="00CF4158"/>
    <w:rsid w:val="00CF693A"/>
    <w:rsid w:val="00D06007"/>
    <w:rsid w:val="00D0711A"/>
    <w:rsid w:val="00D0734C"/>
    <w:rsid w:val="00D10C46"/>
    <w:rsid w:val="00D15391"/>
    <w:rsid w:val="00D1569C"/>
    <w:rsid w:val="00D159E0"/>
    <w:rsid w:val="00D16617"/>
    <w:rsid w:val="00D173CC"/>
    <w:rsid w:val="00D25E14"/>
    <w:rsid w:val="00D31B67"/>
    <w:rsid w:val="00D32EAD"/>
    <w:rsid w:val="00D405F8"/>
    <w:rsid w:val="00D4228B"/>
    <w:rsid w:val="00D46DE6"/>
    <w:rsid w:val="00D5203F"/>
    <w:rsid w:val="00D53C48"/>
    <w:rsid w:val="00D55DB8"/>
    <w:rsid w:val="00D63A73"/>
    <w:rsid w:val="00D653C3"/>
    <w:rsid w:val="00D654D9"/>
    <w:rsid w:val="00D66208"/>
    <w:rsid w:val="00D71C20"/>
    <w:rsid w:val="00D72BEC"/>
    <w:rsid w:val="00D72E78"/>
    <w:rsid w:val="00D73113"/>
    <w:rsid w:val="00D77911"/>
    <w:rsid w:val="00D8074C"/>
    <w:rsid w:val="00D82BCC"/>
    <w:rsid w:val="00D84308"/>
    <w:rsid w:val="00D847EE"/>
    <w:rsid w:val="00D903EA"/>
    <w:rsid w:val="00D90580"/>
    <w:rsid w:val="00D90697"/>
    <w:rsid w:val="00D94DF8"/>
    <w:rsid w:val="00D9512B"/>
    <w:rsid w:val="00DA468D"/>
    <w:rsid w:val="00DA4E68"/>
    <w:rsid w:val="00DA66A3"/>
    <w:rsid w:val="00DA7903"/>
    <w:rsid w:val="00DB4288"/>
    <w:rsid w:val="00DB42ED"/>
    <w:rsid w:val="00DB44D8"/>
    <w:rsid w:val="00DB7A8A"/>
    <w:rsid w:val="00DC3210"/>
    <w:rsid w:val="00DD0AD9"/>
    <w:rsid w:val="00DD350B"/>
    <w:rsid w:val="00DD3ACC"/>
    <w:rsid w:val="00DE5326"/>
    <w:rsid w:val="00DE5D56"/>
    <w:rsid w:val="00DE7C1E"/>
    <w:rsid w:val="00DF10FB"/>
    <w:rsid w:val="00DF2770"/>
    <w:rsid w:val="00DF6413"/>
    <w:rsid w:val="00DF7DF7"/>
    <w:rsid w:val="00E02217"/>
    <w:rsid w:val="00E02670"/>
    <w:rsid w:val="00E03EA8"/>
    <w:rsid w:val="00E04943"/>
    <w:rsid w:val="00E0656E"/>
    <w:rsid w:val="00E124C6"/>
    <w:rsid w:val="00E166BD"/>
    <w:rsid w:val="00E20717"/>
    <w:rsid w:val="00E25262"/>
    <w:rsid w:val="00E30E2B"/>
    <w:rsid w:val="00E31026"/>
    <w:rsid w:val="00E321B4"/>
    <w:rsid w:val="00E362BC"/>
    <w:rsid w:val="00E37390"/>
    <w:rsid w:val="00E40155"/>
    <w:rsid w:val="00E4189A"/>
    <w:rsid w:val="00E47D03"/>
    <w:rsid w:val="00E55680"/>
    <w:rsid w:val="00E5579F"/>
    <w:rsid w:val="00E55C73"/>
    <w:rsid w:val="00E61AD5"/>
    <w:rsid w:val="00E65BFC"/>
    <w:rsid w:val="00E71FA8"/>
    <w:rsid w:val="00E7330D"/>
    <w:rsid w:val="00E73891"/>
    <w:rsid w:val="00E75DB6"/>
    <w:rsid w:val="00E843D1"/>
    <w:rsid w:val="00E872A4"/>
    <w:rsid w:val="00E92A38"/>
    <w:rsid w:val="00E92CAE"/>
    <w:rsid w:val="00E96D16"/>
    <w:rsid w:val="00EA2DA5"/>
    <w:rsid w:val="00EA46BD"/>
    <w:rsid w:val="00EA492E"/>
    <w:rsid w:val="00EB0766"/>
    <w:rsid w:val="00EB1391"/>
    <w:rsid w:val="00EB1DB9"/>
    <w:rsid w:val="00EB2A8D"/>
    <w:rsid w:val="00EB4842"/>
    <w:rsid w:val="00EB4CC3"/>
    <w:rsid w:val="00EC443A"/>
    <w:rsid w:val="00EC68B5"/>
    <w:rsid w:val="00ED2E1F"/>
    <w:rsid w:val="00ED533F"/>
    <w:rsid w:val="00EE0B12"/>
    <w:rsid w:val="00EE339B"/>
    <w:rsid w:val="00EE77CA"/>
    <w:rsid w:val="00EE7C68"/>
    <w:rsid w:val="00EF0FCB"/>
    <w:rsid w:val="00EF212C"/>
    <w:rsid w:val="00EF645C"/>
    <w:rsid w:val="00EF6BD7"/>
    <w:rsid w:val="00F0226F"/>
    <w:rsid w:val="00F04E46"/>
    <w:rsid w:val="00F07332"/>
    <w:rsid w:val="00F16525"/>
    <w:rsid w:val="00F16701"/>
    <w:rsid w:val="00F21DFB"/>
    <w:rsid w:val="00F230ED"/>
    <w:rsid w:val="00F24E18"/>
    <w:rsid w:val="00F25252"/>
    <w:rsid w:val="00F330DB"/>
    <w:rsid w:val="00F37580"/>
    <w:rsid w:val="00F5075E"/>
    <w:rsid w:val="00F5198A"/>
    <w:rsid w:val="00F55EF8"/>
    <w:rsid w:val="00F741D4"/>
    <w:rsid w:val="00F815C4"/>
    <w:rsid w:val="00F82297"/>
    <w:rsid w:val="00F8362B"/>
    <w:rsid w:val="00F844A7"/>
    <w:rsid w:val="00F86583"/>
    <w:rsid w:val="00F87ECD"/>
    <w:rsid w:val="00F906EC"/>
    <w:rsid w:val="00F9191B"/>
    <w:rsid w:val="00F9339B"/>
    <w:rsid w:val="00F949FA"/>
    <w:rsid w:val="00F95255"/>
    <w:rsid w:val="00F96296"/>
    <w:rsid w:val="00F9668A"/>
    <w:rsid w:val="00FA02D7"/>
    <w:rsid w:val="00FA0755"/>
    <w:rsid w:val="00FA08D6"/>
    <w:rsid w:val="00FA1CBE"/>
    <w:rsid w:val="00FC036C"/>
    <w:rsid w:val="00FC26E8"/>
    <w:rsid w:val="00FC2E11"/>
    <w:rsid w:val="00FC325E"/>
    <w:rsid w:val="00FC61D6"/>
    <w:rsid w:val="00FC77A0"/>
    <w:rsid w:val="00FD2BDA"/>
    <w:rsid w:val="00FD4660"/>
    <w:rsid w:val="00FD5EE8"/>
    <w:rsid w:val="00FE310F"/>
    <w:rsid w:val="00FE3820"/>
    <w:rsid w:val="00FE41EF"/>
    <w:rsid w:val="00FE649E"/>
    <w:rsid w:val="00FE7CC0"/>
    <w:rsid w:val="00FF1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68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3232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0A1B47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0A1B47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0A1B47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qFormat/>
    <w:rsid w:val="000A1B47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0A1B47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0A1B47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0A1B47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0A1B47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0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0CE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32323"/>
    <w:rPr>
      <w:rFonts w:ascii="Times New Roman" w:eastAsia="Times New Roman" w:hAnsi="Times New Roman"/>
      <w:b/>
      <w:sz w:val="28"/>
    </w:rPr>
  </w:style>
  <w:style w:type="paragraph" w:styleId="a5">
    <w:name w:val="Body Text"/>
    <w:basedOn w:val="a"/>
    <w:link w:val="a6"/>
    <w:unhideWhenUsed/>
    <w:rsid w:val="00C32323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C32323"/>
    <w:rPr>
      <w:rFonts w:ascii="Times New Roman" w:eastAsia="Times New Roman" w:hAnsi="Times New Roman"/>
    </w:rPr>
  </w:style>
  <w:style w:type="paragraph" w:styleId="a7">
    <w:name w:val="List Paragraph"/>
    <w:basedOn w:val="a"/>
    <w:uiPriority w:val="34"/>
    <w:qFormat/>
    <w:rsid w:val="00D847EE"/>
    <w:pPr>
      <w:ind w:left="720"/>
      <w:contextualSpacing/>
    </w:pPr>
  </w:style>
  <w:style w:type="paragraph" w:styleId="a8">
    <w:name w:val="No Spacing"/>
    <w:uiPriority w:val="1"/>
    <w:qFormat/>
    <w:rsid w:val="000A1B47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0A1B47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0A1B47"/>
    <w:rPr>
      <w:rFonts w:ascii="Cambria" w:eastAsia="Times New Roman" w:hAnsi="Cambria" w:cs="Times New Roman"/>
      <w:b/>
      <w:bCs/>
      <w:color w:val="4F81BD"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0A1B47"/>
    <w:rPr>
      <w:rFonts w:ascii="Cambria" w:eastAsia="Times New Roman" w:hAnsi="Cambria" w:cs="Times New Roman"/>
      <w:b/>
      <w:bCs/>
      <w:i/>
      <w:iCs/>
      <w:color w:val="4F81BD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0A1B47"/>
    <w:rPr>
      <w:rFonts w:ascii="Cambria" w:eastAsia="Times New Roman" w:hAnsi="Cambria" w:cs="Times New Roman"/>
      <w:color w:val="243F60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uiPriority w:val="9"/>
    <w:rsid w:val="000A1B47"/>
    <w:rPr>
      <w:rFonts w:ascii="Cambria" w:eastAsia="Times New Roman" w:hAnsi="Cambria" w:cs="Times New Roman"/>
      <w:i/>
      <w:iCs/>
      <w:color w:val="243F60"/>
      <w:sz w:val="22"/>
      <w:szCs w:val="22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0A1B47"/>
    <w:rPr>
      <w:rFonts w:ascii="Cambria" w:eastAsia="Times New Roman" w:hAnsi="Cambria" w:cs="Times New Roman"/>
      <w:i/>
      <w:iCs/>
      <w:color w:val="404040"/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rsid w:val="000A1B47"/>
    <w:rPr>
      <w:rFonts w:ascii="Cambria" w:eastAsia="Times New Roman" w:hAnsi="Cambria" w:cs="Times New Roman"/>
      <w:color w:val="404040"/>
      <w:lang w:eastAsia="en-US"/>
    </w:rPr>
  </w:style>
  <w:style w:type="character" w:customStyle="1" w:styleId="90">
    <w:name w:val="Заголовок 9 Знак"/>
    <w:basedOn w:val="a0"/>
    <w:link w:val="9"/>
    <w:uiPriority w:val="9"/>
    <w:rsid w:val="000A1B47"/>
    <w:rPr>
      <w:rFonts w:ascii="Cambria" w:eastAsia="Times New Roman" w:hAnsi="Cambria" w:cs="Times New Roman"/>
      <w:i/>
      <w:iCs/>
      <w:color w:val="404040"/>
      <w:lang w:eastAsia="en-US"/>
    </w:rPr>
  </w:style>
  <w:style w:type="paragraph" w:styleId="a9">
    <w:name w:val="Title"/>
    <w:basedOn w:val="a"/>
    <w:next w:val="a"/>
    <w:link w:val="aa"/>
    <w:uiPriority w:val="10"/>
    <w:qFormat/>
    <w:rsid w:val="000A1B47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0A1B47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styleId="ab">
    <w:name w:val="Subtitle"/>
    <w:basedOn w:val="a"/>
    <w:next w:val="a"/>
    <w:link w:val="ac"/>
    <w:uiPriority w:val="11"/>
    <w:qFormat/>
    <w:rsid w:val="000A1B47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0A1B47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character" w:styleId="ad">
    <w:name w:val="Subtle Emphasis"/>
    <w:basedOn w:val="a0"/>
    <w:uiPriority w:val="19"/>
    <w:qFormat/>
    <w:rsid w:val="000A1B47"/>
    <w:rPr>
      <w:i/>
      <w:iCs/>
      <w:color w:val="808080"/>
    </w:rPr>
  </w:style>
  <w:style w:type="character" w:styleId="ae">
    <w:name w:val="Emphasis"/>
    <w:basedOn w:val="a0"/>
    <w:uiPriority w:val="20"/>
    <w:qFormat/>
    <w:rsid w:val="000A1B47"/>
    <w:rPr>
      <w:i/>
      <w:iCs/>
    </w:rPr>
  </w:style>
  <w:style w:type="character" w:styleId="af">
    <w:name w:val="Intense Emphasis"/>
    <w:basedOn w:val="a0"/>
    <w:uiPriority w:val="21"/>
    <w:qFormat/>
    <w:rsid w:val="000A1B47"/>
    <w:rPr>
      <w:b/>
      <w:bCs/>
      <w:i/>
      <w:iCs/>
      <w:color w:val="4F81BD"/>
    </w:rPr>
  </w:style>
  <w:style w:type="character" w:styleId="af0">
    <w:name w:val="Strong"/>
    <w:basedOn w:val="a0"/>
    <w:uiPriority w:val="22"/>
    <w:qFormat/>
    <w:rsid w:val="000A1B47"/>
    <w:rPr>
      <w:b/>
      <w:bCs/>
    </w:rPr>
  </w:style>
  <w:style w:type="paragraph" w:styleId="af1">
    <w:name w:val="Plain Text"/>
    <w:basedOn w:val="a"/>
    <w:link w:val="af2"/>
    <w:rsid w:val="006A3BAA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rsid w:val="006A3BAA"/>
    <w:rPr>
      <w:rFonts w:ascii="Courier New" w:eastAsia="Times New Roman" w:hAnsi="Courier New"/>
    </w:rPr>
  </w:style>
  <w:style w:type="paragraph" w:styleId="af3">
    <w:name w:val="Body Text Indent"/>
    <w:basedOn w:val="a"/>
    <w:link w:val="af4"/>
    <w:uiPriority w:val="99"/>
    <w:unhideWhenUsed/>
    <w:rsid w:val="00D32EAD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rsid w:val="00D32EAD"/>
    <w:rPr>
      <w:sz w:val="22"/>
      <w:szCs w:val="22"/>
      <w:lang w:eastAsia="en-US"/>
    </w:rPr>
  </w:style>
  <w:style w:type="character" w:styleId="af5">
    <w:name w:val="Hyperlink"/>
    <w:basedOn w:val="a0"/>
    <w:uiPriority w:val="99"/>
    <w:semiHidden/>
    <w:unhideWhenUsed/>
    <w:rsid w:val="00F16525"/>
    <w:rPr>
      <w:color w:val="0000CC"/>
      <w:u w:val="single"/>
    </w:rPr>
  </w:style>
  <w:style w:type="paragraph" w:styleId="af6">
    <w:name w:val="Normal (Web)"/>
    <w:basedOn w:val="a"/>
    <w:uiPriority w:val="99"/>
    <w:unhideWhenUsed/>
    <w:rsid w:val="00E65BFC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757575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68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3232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0A1B47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0A1B47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0A1B47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qFormat/>
    <w:rsid w:val="000A1B47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0A1B47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0A1B47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0A1B47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0A1B47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0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0CE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32323"/>
    <w:rPr>
      <w:rFonts w:ascii="Times New Roman" w:eastAsia="Times New Roman" w:hAnsi="Times New Roman"/>
      <w:b/>
      <w:sz w:val="28"/>
    </w:rPr>
  </w:style>
  <w:style w:type="paragraph" w:styleId="a5">
    <w:name w:val="Body Text"/>
    <w:basedOn w:val="a"/>
    <w:link w:val="a6"/>
    <w:unhideWhenUsed/>
    <w:rsid w:val="00C32323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C32323"/>
    <w:rPr>
      <w:rFonts w:ascii="Times New Roman" w:eastAsia="Times New Roman" w:hAnsi="Times New Roman"/>
    </w:rPr>
  </w:style>
  <w:style w:type="paragraph" w:styleId="a7">
    <w:name w:val="List Paragraph"/>
    <w:basedOn w:val="a"/>
    <w:uiPriority w:val="34"/>
    <w:qFormat/>
    <w:rsid w:val="00D847EE"/>
    <w:pPr>
      <w:ind w:left="720"/>
      <w:contextualSpacing/>
    </w:pPr>
  </w:style>
  <w:style w:type="paragraph" w:styleId="a8">
    <w:name w:val="No Spacing"/>
    <w:uiPriority w:val="1"/>
    <w:qFormat/>
    <w:rsid w:val="000A1B47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0A1B47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0A1B47"/>
    <w:rPr>
      <w:rFonts w:ascii="Cambria" w:eastAsia="Times New Roman" w:hAnsi="Cambria" w:cs="Times New Roman"/>
      <w:b/>
      <w:bCs/>
      <w:color w:val="4F81BD"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0A1B47"/>
    <w:rPr>
      <w:rFonts w:ascii="Cambria" w:eastAsia="Times New Roman" w:hAnsi="Cambria" w:cs="Times New Roman"/>
      <w:b/>
      <w:bCs/>
      <w:i/>
      <w:iCs/>
      <w:color w:val="4F81BD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0A1B47"/>
    <w:rPr>
      <w:rFonts w:ascii="Cambria" w:eastAsia="Times New Roman" w:hAnsi="Cambria" w:cs="Times New Roman"/>
      <w:color w:val="243F60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uiPriority w:val="9"/>
    <w:rsid w:val="000A1B47"/>
    <w:rPr>
      <w:rFonts w:ascii="Cambria" w:eastAsia="Times New Roman" w:hAnsi="Cambria" w:cs="Times New Roman"/>
      <w:i/>
      <w:iCs/>
      <w:color w:val="243F60"/>
      <w:sz w:val="22"/>
      <w:szCs w:val="22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0A1B47"/>
    <w:rPr>
      <w:rFonts w:ascii="Cambria" w:eastAsia="Times New Roman" w:hAnsi="Cambria" w:cs="Times New Roman"/>
      <w:i/>
      <w:iCs/>
      <w:color w:val="404040"/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rsid w:val="000A1B47"/>
    <w:rPr>
      <w:rFonts w:ascii="Cambria" w:eastAsia="Times New Roman" w:hAnsi="Cambria" w:cs="Times New Roman"/>
      <w:color w:val="404040"/>
      <w:lang w:eastAsia="en-US"/>
    </w:rPr>
  </w:style>
  <w:style w:type="character" w:customStyle="1" w:styleId="90">
    <w:name w:val="Заголовок 9 Знак"/>
    <w:basedOn w:val="a0"/>
    <w:link w:val="9"/>
    <w:uiPriority w:val="9"/>
    <w:rsid w:val="000A1B47"/>
    <w:rPr>
      <w:rFonts w:ascii="Cambria" w:eastAsia="Times New Roman" w:hAnsi="Cambria" w:cs="Times New Roman"/>
      <w:i/>
      <w:iCs/>
      <w:color w:val="404040"/>
      <w:lang w:eastAsia="en-US"/>
    </w:rPr>
  </w:style>
  <w:style w:type="paragraph" w:styleId="a9">
    <w:name w:val="Title"/>
    <w:basedOn w:val="a"/>
    <w:next w:val="a"/>
    <w:link w:val="aa"/>
    <w:uiPriority w:val="10"/>
    <w:qFormat/>
    <w:rsid w:val="000A1B47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0A1B47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styleId="ab">
    <w:name w:val="Subtitle"/>
    <w:basedOn w:val="a"/>
    <w:next w:val="a"/>
    <w:link w:val="ac"/>
    <w:uiPriority w:val="11"/>
    <w:qFormat/>
    <w:rsid w:val="000A1B47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0A1B47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character" w:styleId="ad">
    <w:name w:val="Subtle Emphasis"/>
    <w:basedOn w:val="a0"/>
    <w:uiPriority w:val="19"/>
    <w:qFormat/>
    <w:rsid w:val="000A1B47"/>
    <w:rPr>
      <w:i/>
      <w:iCs/>
      <w:color w:val="808080"/>
    </w:rPr>
  </w:style>
  <w:style w:type="character" w:styleId="ae">
    <w:name w:val="Emphasis"/>
    <w:basedOn w:val="a0"/>
    <w:uiPriority w:val="20"/>
    <w:qFormat/>
    <w:rsid w:val="000A1B47"/>
    <w:rPr>
      <w:i/>
      <w:iCs/>
    </w:rPr>
  </w:style>
  <w:style w:type="character" w:styleId="af">
    <w:name w:val="Intense Emphasis"/>
    <w:basedOn w:val="a0"/>
    <w:uiPriority w:val="21"/>
    <w:qFormat/>
    <w:rsid w:val="000A1B47"/>
    <w:rPr>
      <w:b/>
      <w:bCs/>
      <w:i/>
      <w:iCs/>
      <w:color w:val="4F81BD"/>
    </w:rPr>
  </w:style>
  <w:style w:type="character" w:styleId="af0">
    <w:name w:val="Strong"/>
    <w:basedOn w:val="a0"/>
    <w:uiPriority w:val="22"/>
    <w:qFormat/>
    <w:rsid w:val="000A1B47"/>
    <w:rPr>
      <w:b/>
      <w:bCs/>
    </w:rPr>
  </w:style>
  <w:style w:type="paragraph" w:styleId="af1">
    <w:name w:val="Plain Text"/>
    <w:basedOn w:val="a"/>
    <w:link w:val="af2"/>
    <w:rsid w:val="006A3BAA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rsid w:val="006A3BAA"/>
    <w:rPr>
      <w:rFonts w:ascii="Courier New" w:eastAsia="Times New Roman" w:hAnsi="Courier New"/>
    </w:rPr>
  </w:style>
  <w:style w:type="paragraph" w:styleId="af3">
    <w:name w:val="Body Text Indent"/>
    <w:basedOn w:val="a"/>
    <w:link w:val="af4"/>
    <w:uiPriority w:val="99"/>
    <w:unhideWhenUsed/>
    <w:rsid w:val="00D32EAD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rsid w:val="00D32EAD"/>
    <w:rPr>
      <w:sz w:val="22"/>
      <w:szCs w:val="22"/>
      <w:lang w:eastAsia="en-US"/>
    </w:rPr>
  </w:style>
  <w:style w:type="character" w:styleId="af5">
    <w:name w:val="Hyperlink"/>
    <w:basedOn w:val="a0"/>
    <w:uiPriority w:val="99"/>
    <w:semiHidden/>
    <w:unhideWhenUsed/>
    <w:rsid w:val="00F16525"/>
    <w:rPr>
      <w:color w:val="0000CC"/>
      <w:u w:val="single"/>
    </w:rPr>
  </w:style>
  <w:style w:type="paragraph" w:styleId="af6">
    <w:name w:val="Normal (Web)"/>
    <w:basedOn w:val="a"/>
    <w:uiPriority w:val="99"/>
    <w:unhideWhenUsed/>
    <w:rsid w:val="00E65BFC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757575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8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8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8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1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6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6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7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5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1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1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10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84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334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24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62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727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812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0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0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0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8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2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1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BDDFDF4-B6E6-40AB-9BA8-E633C4D1F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1543</Words>
  <Characters>8796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Ярэнерго</Company>
  <LinksUpToDate>false</LinksUpToDate>
  <CharactersWithSpaces>10319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eskova</dc:creator>
  <cp:lastModifiedBy>Назимов Дмитрий Александрович</cp:lastModifiedBy>
  <cp:revision>12</cp:revision>
  <cp:lastPrinted>2013-12-02T09:07:00Z</cp:lastPrinted>
  <dcterms:created xsi:type="dcterms:W3CDTF">2013-12-02T07:10:00Z</dcterms:created>
  <dcterms:modified xsi:type="dcterms:W3CDTF">2013-12-04T04:57:00Z</dcterms:modified>
</cp:coreProperties>
</file>